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5805E" w14:textId="77777777" w:rsidR="00E65C16" w:rsidRDefault="00E65C16" w:rsidP="00E65C16">
      <w:pPr>
        <w:pStyle w:val="Nadpis11"/>
        <w:keepNext/>
        <w:keepLines/>
        <w:shd w:val="clear" w:color="auto" w:fill="auto"/>
        <w:spacing w:after="125" w:line="300" w:lineRule="exact"/>
        <w:ind w:right="120"/>
      </w:pPr>
      <w:bookmarkStart w:id="0" w:name="bookmark0"/>
    </w:p>
    <w:p w14:paraId="06EA7C48" w14:textId="0B0C4480" w:rsidR="00E65C16" w:rsidRPr="008342B9" w:rsidRDefault="00E65C16" w:rsidP="008342B9">
      <w:pPr>
        <w:jc w:val="center"/>
        <w:rPr>
          <w:sz w:val="28"/>
          <w:szCs w:val="28"/>
        </w:rPr>
      </w:pPr>
      <w:r w:rsidRPr="008342B9">
        <w:rPr>
          <w:sz w:val="28"/>
          <w:szCs w:val="28"/>
        </w:rPr>
        <w:t>Sebehodnotící zpráva pro akreditaci studijních programů</w:t>
      </w:r>
      <w:bookmarkEnd w:id="0"/>
    </w:p>
    <w:p w14:paraId="6CAE795F" w14:textId="02FE0FDA" w:rsidR="00E65C16" w:rsidRDefault="00E65C16" w:rsidP="00E65C16">
      <w:pPr>
        <w:pStyle w:val="Zkladntext71"/>
        <w:shd w:val="clear" w:color="auto" w:fill="auto"/>
        <w:spacing w:before="0" w:after="1114" w:line="240" w:lineRule="exact"/>
        <w:ind w:right="120" w:firstLine="0"/>
      </w:pPr>
      <w:r>
        <w:t>Příloha E</w:t>
      </w:r>
    </w:p>
    <w:sdt>
      <w:sdtPr>
        <w:rPr>
          <w:rFonts w:ascii="Calibri" w:eastAsia="Calibri" w:hAnsi="Calibri" w:cs="Arial"/>
          <w:color w:val="auto"/>
          <w:sz w:val="22"/>
          <w:szCs w:val="22"/>
          <w:lang w:eastAsia="en-US"/>
        </w:rPr>
        <w:id w:val="1886993967"/>
        <w:docPartObj>
          <w:docPartGallery w:val="Table of Contents"/>
          <w:docPartUnique/>
        </w:docPartObj>
      </w:sdtPr>
      <w:sdtEndPr>
        <w:rPr>
          <w:b/>
          <w:bCs/>
        </w:rPr>
      </w:sdtEndPr>
      <w:sdtContent>
        <w:p w14:paraId="299FFCC0" w14:textId="75A9C47E" w:rsidR="008342B9" w:rsidRDefault="008342B9">
          <w:pPr>
            <w:pStyle w:val="Nadpisobsahu"/>
          </w:pPr>
          <w:r>
            <w:t>Obsah</w:t>
          </w:r>
        </w:p>
        <w:p w14:paraId="1000A00E" w14:textId="25A8C918" w:rsidR="003C60C5" w:rsidRDefault="008342B9">
          <w:pPr>
            <w:pStyle w:val="Obsah2"/>
            <w:rPr>
              <w:ins w:id="1" w:author="Milan Navrátil" w:date="2018-10-31T15:06:00Z"/>
              <w:rFonts w:asciiTheme="minorHAnsi" w:eastAsiaTheme="minorEastAsia" w:hAnsiTheme="minorHAnsi" w:cstheme="minorBidi"/>
              <w:b w:val="0"/>
              <w:shd w:val="clear" w:color="auto" w:fill="auto"/>
              <w:lang w:eastAsia="cs-CZ"/>
            </w:rPr>
          </w:pPr>
          <w:r>
            <w:fldChar w:fldCharType="begin"/>
          </w:r>
          <w:r>
            <w:instrText xml:space="preserve"> TOC \o "1-3" \h \z \u </w:instrText>
          </w:r>
          <w:r>
            <w:fldChar w:fldCharType="separate"/>
          </w:r>
          <w:ins w:id="2" w:author="Milan Navrátil" w:date="2018-10-31T15:06:00Z">
            <w:r w:rsidR="003C60C5" w:rsidRPr="006E28E7">
              <w:rPr>
                <w:rStyle w:val="Hypertextovodkaz"/>
              </w:rPr>
              <w:fldChar w:fldCharType="begin"/>
            </w:r>
            <w:r w:rsidR="003C60C5" w:rsidRPr="006E28E7">
              <w:rPr>
                <w:rStyle w:val="Hypertextovodkaz"/>
              </w:rPr>
              <w:instrText xml:space="preserve"> </w:instrText>
            </w:r>
            <w:r w:rsidR="003C60C5">
              <w:instrText>HYPERLINK \l "_Toc528761707"</w:instrText>
            </w:r>
            <w:r w:rsidR="003C60C5" w:rsidRPr="006E28E7">
              <w:rPr>
                <w:rStyle w:val="Hypertextovodkaz"/>
              </w:rPr>
              <w:instrText xml:space="preserve"> </w:instrText>
            </w:r>
            <w:r w:rsidR="003C60C5" w:rsidRPr="006E28E7">
              <w:rPr>
                <w:rStyle w:val="Hypertextovodkaz"/>
              </w:rPr>
              <w:fldChar w:fldCharType="separate"/>
            </w:r>
            <w:r w:rsidR="003C60C5" w:rsidRPr="006E28E7">
              <w:rPr>
                <w:rStyle w:val="Hypertextovodkaz"/>
              </w:rPr>
              <w:t>I. Instituce</w:t>
            </w:r>
            <w:r w:rsidR="003C60C5">
              <w:rPr>
                <w:webHidden/>
              </w:rPr>
              <w:tab/>
            </w:r>
            <w:r w:rsidR="003C60C5">
              <w:rPr>
                <w:webHidden/>
              </w:rPr>
              <w:fldChar w:fldCharType="begin"/>
            </w:r>
            <w:r w:rsidR="003C60C5">
              <w:rPr>
                <w:webHidden/>
              </w:rPr>
              <w:instrText xml:space="preserve"> PAGEREF _Toc528761707 \h </w:instrText>
            </w:r>
          </w:ins>
          <w:r w:rsidR="003C60C5">
            <w:rPr>
              <w:webHidden/>
            </w:rPr>
          </w:r>
          <w:r w:rsidR="003C60C5">
            <w:rPr>
              <w:webHidden/>
            </w:rPr>
            <w:fldChar w:fldCharType="separate"/>
          </w:r>
          <w:ins w:id="3" w:author="Milan Navrátil" w:date="2018-10-31T15:06:00Z">
            <w:r w:rsidR="003C60C5">
              <w:rPr>
                <w:webHidden/>
              </w:rPr>
              <w:t>91</w:t>
            </w:r>
            <w:r w:rsidR="003C60C5">
              <w:rPr>
                <w:webHidden/>
              </w:rPr>
              <w:fldChar w:fldCharType="end"/>
            </w:r>
            <w:r w:rsidR="003C60C5" w:rsidRPr="006E28E7">
              <w:rPr>
                <w:rStyle w:val="Hypertextovodkaz"/>
              </w:rPr>
              <w:fldChar w:fldCharType="end"/>
            </w:r>
          </w:ins>
        </w:p>
        <w:p w14:paraId="0308F256" w14:textId="20CDB644" w:rsidR="003C60C5" w:rsidRDefault="003C60C5">
          <w:pPr>
            <w:pStyle w:val="Obsah2"/>
            <w:rPr>
              <w:ins w:id="4" w:author="Milan Navrátil" w:date="2018-10-31T15:06:00Z"/>
              <w:rFonts w:asciiTheme="minorHAnsi" w:eastAsiaTheme="minorEastAsia" w:hAnsiTheme="minorHAnsi" w:cstheme="minorBidi"/>
              <w:b w:val="0"/>
              <w:shd w:val="clear" w:color="auto" w:fill="auto"/>
              <w:lang w:eastAsia="cs-CZ"/>
            </w:rPr>
          </w:pPr>
          <w:ins w:id="5" w:author="Milan Navrátil" w:date="2018-10-31T15:06:00Z">
            <w:r w:rsidRPr="006E28E7">
              <w:rPr>
                <w:rStyle w:val="Hypertextovodkaz"/>
              </w:rPr>
              <w:fldChar w:fldCharType="begin"/>
            </w:r>
            <w:r w:rsidRPr="006E28E7">
              <w:rPr>
                <w:rStyle w:val="Hypertextovodkaz"/>
              </w:rPr>
              <w:instrText xml:space="preserve"> </w:instrText>
            </w:r>
            <w:r>
              <w:instrText>HYPERLINK \l "_Toc528761708"</w:instrText>
            </w:r>
            <w:r w:rsidRPr="006E28E7">
              <w:rPr>
                <w:rStyle w:val="Hypertextovodkaz"/>
              </w:rPr>
              <w:instrText xml:space="preserve"> </w:instrText>
            </w:r>
            <w:r w:rsidRPr="006E28E7">
              <w:rPr>
                <w:rStyle w:val="Hypertextovodkaz"/>
              </w:rPr>
              <w:fldChar w:fldCharType="separate"/>
            </w:r>
            <w:r w:rsidRPr="006E28E7">
              <w:rPr>
                <w:rStyle w:val="Hypertextovodkaz"/>
              </w:rPr>
              <w:t>Působnost orgánů vysoké školy</w:t>
            </w:r>
            <w:r>
              <w:rPr>
                <w:webHidden/>
              </w:rPr>
              <w:tab/>
            </w:r>
            <w:r>
              <w:rPr>
                <w:webHidden/>
              </w:rPr>
              <w:fldChar w:fldCharType="begin"/>
            </w:r>
            <w:r>
              <w:rPr>
                <w:webHidden/>
              </w:rPr>
              <w:instrText xml:space="preserve"> PAGEREF _Toc528761708 \h </w:instrText>
            </w:r>
          </w:ins>
          <w:r>
            <w:rPr>
              <w:webHidden/>
            </w:rPr>
          </w:r>
          <w:r>
            <w:rPr>
              <w:webHidden/>
            </w:rPr>
            <w:fldChar w:fldCharType="separate"/>
          </w:r>
          <w:ins w:id="6" w:author="Milan Navrátil" w:date="2018-10-31T15:06:00Z">
            <w:r>
              <w:rPr>
                <w:webHidden/>
              </w:rPr>
              <w:t>91</w:t>
            </w:r>
            <w:r>
              <w:rPr>
                <w:webHidden/>
              </w:rPr>
              <w:fldChar w:fldCharType="end"/>
            </w:r>
            <w:r w:rsidRPr="006E28E7">
              <w:rPr>
                <w:rStyle w:val="Hypertextovodkaz"/>
              </w:rPr>
              <w:fldChar w:fldCharType="end"/>
            </w:r>
          </w:ins>
        </w:p>
        <w:p w14:paraId="09457808" w14:textId="35227FD3" w:rsidR="003C60C5" w:rsidRDefault="003C60C5">
          <w:pPr>
            <w:pStyle w:val="Obsah3"/>
            <w:tabs>
              <w:tab w:val="right" w:leader="dot" w:pos="9062"/>
            </w:tabs>
            <w:rPr>
              <w:ins w:id="7" w:author="Milan Navrátil" w:date="2018-10-31T15:06:00Z"/>
              <w:rFonts w:asciiTheme="minorHAnsi" w:eastAsiaTheme="minorEastAsia" w:hAnsiTheme="minorHAnsi" w:cstheme="minorBidi"/>
              <w:noProof/>
              <w:lang w:eastAsia="cs-CZ"/>
            </w:rPr>
          </w:pPr>
          <w:ins w:id="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"_Toc528761709"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1.1-1.2</w:t>
            </w:r>
            <w:r>
              <w:rPr>
                <w:noProof/>
                <w:webHidden/>
              </w:rPr>
              <w:tab/>
            </w:r>
            <w:r>
              <w:rPr>
                <w:noProof/>
                <w:webHidden/>
              </w:rPr>
              <w:fldChar w:fldCharType="begin"/>
            </w:r>
            <w:r>
              <w:rPr>
                <w:noProof/>
                <w:webHidden/>
              </w:rPr>
              <w:instrText xml:space="preserve"> PAGEREF _Toc528761709 \h </w:instrText>
            </w:r>
          </w:ins>
          <w:r>
            <w:rPr>
              <w:noProof/>
              <w:webHidden/>
            </w:rPr>
          </w:r>
          <w:r>
            <w:rPr>
              <w:noProof/>
              <w:webHidden/>
            </w:rPr>
            <w:fldChar w:fldCharType="separate"/>
          </w:r>
          <w:ins w:id="9" w:author="Milan Navrátil" w:date="2018-10-31T15:06:00Z">
            <w:r>
              <w:rPr>
                <w:noProof/>
                <w:webHidden/>
              </w:rPr>
              <w:t>91</w:t>
            </w:r>
            <w:r>
              <w:rPr>
                <w:noProof/>
                <w:webHidden/>
              </w:rPr>
              <w:fldChar w:fldCharType="end"/>
            </w:r>
            <w:r w:rsidRPr="006E28E7">
              <w:rPr>
                <w:rStyle w:val="Hypertextovodkaz"/>
                <w:noProof/>
              </w:rPr>
              <w:fldChar w:fldCharType="end"/>
            </w:r>
          </w:ins>
        </w:p>
        <w:p w14:paraId="491A7385" w14:textId="48151F6F" w:rsidR="003C60C5" w:rsidRDefault="003C60C5">
          <w:pPr>
            <w:pStyle w:val="Obsah2"/>
            <w:rPr>
              <w:ins w:id="10" w:author="Milan Navrátil" w:date="2018-10-31T15:06:00Z"/>
              <w:rFonts w:asciiTheme="minorHAnsi" w:eastAsiaTheme="minorEastAsia" w:hAnsiTheme="minorHAnsi" w:cstheme="minorBidi"/>
              <w:b w:val="0"/>
              <w:shd w:val="clear" w:color="auto" w:fill="auto"/>
              <w:lang w:eastAsia="cs-CZ"/>
            </w:rPr>
          </w:pPr>
          <w:ins w:id="11" w:author="Milan Navrátil" w:date="2018-10-31T15:06:00Z">
            <w:r w:rsidRPr="006E28E7">
              <w:rPr>
                <w:rStyle w:val="Hypertextovodkaz"/>
              </w:rPr>
              <w:fldChar w:fldCharType="begin"/>
            </w:r>
            <w:r w:rsidRPr="006E28E7">
              <w:rPr>
                <w:rStyle w:val="Hypertextovodkaz"/>
              </w:rPr>
              <w:instrText xml:space="preserve"> </w:instrText>
            </w:r>
            <w:r>
              <w:instrText>HYPERLINK \l "_Toc528761710"</w:instrText>
            </w:r>
            <w:r w:rsidRPr="006E28E7">
              <w:rPr>
                <w:rStyle w:val="Hypertextovodkaz"/>
              </w:rPr>
              <w:instrText xml:space="preserve"> </w:instrText>
            </w:r>
            <w:r w:rsidRPr="006E28E7">
              <w:rPr>
                <w:rStyle w:val="Hypertextovodkaz"/>
              </w:rPr>
              <w:fldChar w:fldCharType="separate"/>
            </w:r>
            <w:r w:rsidRPr="006E28E7">
              <w:rPr>
                <w:rStyle w:val="Hypertextovodkaz"/>
              </w:rPr>
              <w:t>Vnitřní systém zajišťování kvality</w:t>
            </w:r>
            <w:r>
              <w:rPr>
                <w:webHidden/>
              </w:rPr>
              <w:tab/>
            </w:r>
            <w:r>
              <w:rPr>
                <w:webHidden/>
              </w:rPr>
              <w:fldChar w:fldCharType="begin"/>
            </w:r>
            <w:r>
              <w:rPr>
                <w:webHidden/>
              </w:rPr>
              <w:instrText xml:space="preserve"> PAGEREF _Toc528761710 \h </w:instrText>
            </w:r>
          </w:ins>
          <w:r>
            <w:rPr>
              <w:webHidden/>
            </w:rPr>
          </w:r>
          <w:r>
            <w:rPr>
              <w:webHidden/>
            </w:rPr>
            <w:fldChar w:fldCharType="separate"/>
          </w:r>
          <w:ins w:id="12" w:author="Milan Navrátil" w:date="2018-10-31T15:06:00Z">
            <w:r>
              <w:rPr>
                <w:webHidden/>
              </w:rPr>
              <w:t>91</w:t>
            </w:r>
            <w:r>
              <w:rPr>
                <w:webHidden/>
              </w:rPr>
              <w:fldChar w:fldCharType="end"/>
            </w:r>
            <w:r w:rsidRPr="006E28E7">
              <w:rPr>
                <w:rStyle w:val="Hypertextovodkaz"/>
              </w:rPr>
              <w:fldChar w:fldCharType="end"/>
            </w:r>
          </w:ins>
        </w:p>
        <w:p w14:paraId="16CE9106" w14:textId="6BE869A4" w:rsidR="003C60C5" w:rsidRDefault="003C60C5">
          <w:pPr>
            <w:pStyle w:val="Obsah3"/>
            <w:tabs>
              <w:tab w:val="right" w:leader="dot" w:pos="9062"/>
            </w:tabs>
            <w:rPr>
              <w:ins w:id="13" w:author="Milan Navrátil" w:date="2018-10-31T15:06:00Z"/>
              <w:rFonts w:asciiTheme="minorHAnsi" w:eastAsiaTheme="minorEastAsia" w:hAnsiTheme="minorHAnsi" w:cstheme="minorBidi"/>
              <w:noProof/>
              <w:lang w:eastAsia="cs-CZ"/>
            </w:rPr>
          </w:pPr>
          <w:ins w:id="14"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"_Toc528761711"</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1.3: Vymezení pravomoci a odpovědnost za kvalitu</w:t>
            </w:r>
            <w:r>
              <w:rPr>
                <w:noProof/>
                <w:webHidden/>
              </w:rPr>
              <w:tab/>
            </w:r>
            <w:r>
              <w:rPr>
                <w:noProof/>
                <w:webHidden/>
              </w:rPr>
              <w:fldChar w:fldCharType="begin"/>
            </w:r>
            <w:r>
              <w:rPr>
                <w:noProof/>
                <w:webHidden/>
              </w:rPr>
              <w:instrText xml:space="preserve"> PAGEREF _Toc528761711 \h </w:instrText>
            </w:r>
          </w:ins>
          <w:r>
            <w:rPr>
              <w:noProof/>
              <w:webHidden/>
            </w:rPr>
          </w:r>
          <w:r>
            <w:rPr>
              <w:noProof/>
              <w:webHidden/>
            </w:rPr>
            <w:fldChar w:fldCharType="separate"/>
          </w:r>
          <w:ins w:id="15" w:author="Milan Navrátil" w:date="2018-10-31T15:06:00Z">
            <w:r>
              <w:rPr>
                <w:noProof/>
                <w:webHidden/>
              </w:rPr>
              <w:t>91</w:t>
            </w:r>
            <w:r>
              <w:rPr>
                <w:noProof/>
                <w:webHidden/>
              </w:rPr>
              <w:fldChar w:fldCharType="end"/>
            </w:r>
            <w:r w:rsidRPr="006E28E7">
              <w:rPr>
                <w:rStyle w:val="Hypertextovodkaz"/>
                <w:noProof/>
              </w:rPr>
              <w:fldChar w:fldCharType="end"/>
            </w:r>
          </w:ins>
        </w:p>
        <w:p w14:paraId="0D9E43F6" w14:textId="70E74B6B" w:rsidR="003C60C5" w:rsidRDefault="003C60C5">
          <w:pPr>
            <w:pStyle w:val="Obsah3"/>
            <w:tabs>
              <w:tab w:val="right" w:leader="dot" w:pos="9062"/>
            </w:tabs>
            <w:rPr>
              <w:ins w:id="16" w:author="Milan Navrátil" w:date="2018-10-31T15:06:00Z"/>
              <w:rFonts w:asciiTheme="minorHAnsi" w:eastAsiaTheme="minorEastAsia" w:hAnsiTheme="minorHAnsi" w:cstheme="minorBidi"/>
              <w:noProof/>
              <w:lang w:eastAsia="cs-CZ"/>
            </w:rPr>
          </w:pPr>
          <w:ins w:id="17"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"_Toc528761712"</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1.4: Procesy vzniku a úprav studijních programů</w:t>
            </w:r>
            <w:r>
              <w:rPr>
                <w:noProof/>
                <w:webHidden/>
              </w:rPr>
              <w:tab/>
            </w:r>
            <w:r>
              <w:rPr>
                <w:noProof/>
                <w:webHidden/>
              </w:rPr>
              <w:fldChar w:fldCharType="begin"/>
            </w:r>
            <w:r>
              <w:rPr>
                <w:noProof/>
                <w:webHidden/>
              </w:rPr>
              <w:instrText xml:space="preserve"> PAGEREF _Toc528761712 \h </w:instrText>
            </w:r>
          </w:ins>
          <w:r>
            <w:rPr>
              <w:noProof/>
              <w:webHidden/>
            </w:rPr>
          </w:r>
          <w:r>
            <w:rPr>
              <w:noProof/>
              <w:webHidden/>
            </w:rPr>
            <w:fldChar w:fldCharType="separate"/>
          </w:r>
          <w:ins w:id="18" w:author="Milan Navrátil" w:date="2018-10-31T15:06:00Z">
            <w:r>
              <w:rPr>
                <w:noProof/>
                <w:webHidden/>
              </w:rPr>
              <w:t>91</w:t>
            </w:r>
            <w:r>
              <w:rPr>
                <w:noProof/>
                <w:webHidden/>
              </w:rPr>
              <w:fldChar w:fldCharType="end"/>
            </w:r>
            <w:r w:rsidRPr="006E28E7">
              <w:rPr>
                <w:rStyle w:val="Hypertextovodkaz"/>
                <w:noProof/>
              </w:rPr>
              <w:fldChar w:fldCharType="end"/>
            </w:r>
          </w:ins>
        </w:p>
        <w:p w14:paraId="0BA1F15D" w14:textId="1C63FB36" w:rsidR="003C60C5" w:rsidRDefault="003C60C5">
          <w:pPr>
            <w:pStyle w:val="Obsah3"/>
            <w:tabs>
              <w:tab w:val="right" w:leader="dot" w:pos="9062"/>
            </w:tabs>
            <w:rPr>
              <w:ins w:id="19" w:author="Milan Navrátil" w:date="2018-10-31T15:06:00Z"/>
              <w:rFonts w:asciiTheme="minorHAnsi" w:eastAsiaTheme="minorEastAsia" w:hAnsiTheme="minorHAnsi" w:cstheme="minorBidi"/>
              <w:noProof/>
              <w:lang w:eastAsia="cs-CZ"/>
            </w:rPr>
          </w:pPr>
          <w:ins w:id="20"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"_Toc528761713"</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1.5: Principy a systém uznávání zahraničního vzdělávání pro přijetí ke studiu</w:t>
            </w:r>
            <w:r>
              <w:rPr>
                <w:noProof/>
                <w:webHidden/>
              </w:rPr>
              <w:tab/>
            </w:r>
            <w:r>
              <w:rPr>
                <w:noProof/>
                <w:webHidden/>
              </w:rPr>
              <w:fldChar w:fldCharType="begin"/>
            </w:r>
            <w:r>
              <w:rPr>
                <w:noProof/>
                <w:webHidden/>
              </w:rPr>
              <w:instrText xml:space="preserve"> PAGEREF _Toc528761713 \h </w:instrText>
            </w:r>
          </w:ins>
          <w:r>
            <w:rPr>
              <w:noProof/>
              <w:webHidden/>
            </w:rPr>
          </w:r>
          <w:r>
            <w:rPr>
              <w:noProof/>
              <w:webHidden/>
            </w:rPr>
            <w:fldChar w:fldCharType="separate"/>
          </w:r>
          <w:ins w:id="21" w:author="Milan Navrátil" w:date="2018-10-31T15:06:00Z">
            <w:r>
              <w:rPr>
                <w:noProof/>
                <w:webHidden/>
              </w:rPr>
              <w:t>91</w:t>
            </w:r>
            <w:r>
              <w:rPr>
                <w:noProof/>
                <w:webHidden/>
              </w:rPr>
              <w:fldChar w:fldCharType="end"/>
            </w:r>
            <w:r w:rsidRPr="006E28E7">
              <w:rPr>
                <w:rStyle w:val="Hypertextovodkaz"/>
                <w:noProof/>
              </w:rPr>
              <w:fldChar w:fldCharType="end"/>
            </w:r>
          </w:ins>
        </w:p>
        <w:p w14:paraId="5EB52AB7" w14:textId="19F82849" w:rsidR="003C60C5" w:rsidRDefault="003C60C5">
          <w:pPr>
            <w:pStyle w:val="Obsah3"/>
            <w:tabs>
              <w:tab w:val="right" w:leader="dot" w:pos="9062"/>
            </w:tabs>
            <w:rPr>
              <w:ins w:id="22" w:author="Milan Navrátil" w:date="2018-10-31T15:06:00Z"/>
              <w:rFonts w:asciiTheme="minorHAnsi" w:eastAsiaTheme="minorEastAsia" w:hAnsiTheme="minorHAnsi" w:cstheme="minorBidi"/>
              <w:noProof/>
              <w:lang w:eastAsia="cs-CZ"/>
            </w:rPr>
          </w:pPr>
          <w:ins w:id="23"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"_Toc528761714"</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1.6: Vedení kvalifikačních a rigorózních prací</w:t>
            </w:r>
            <w:r>
              <w:rPr>
                <w:noProof/>
                <w:webHidden/>
              </w:rPr>
              <w:tab/>
            </w:r>
            <w:r>
              <w:rPr>
                <w:noProof/>
                <w:webHidden/>
              </w:rPr>
              <w:fldChar w:fldCharType="begin"/>
            </w:r>
            <w:r>
              <w:rPr>
                <w:noProof/>
                <w:webHidden/>
              </w:rPr>
              <w:instrText xml:space="preserve"> PAGEREF _Toc528761714 \h </w:instrText>
            </w:r>
          </w:ins>
          <w:r>
            <w:rPr>
              <w:noProof/>
              <w:webHidden/>
            </w:rPr>
          </w:r>
          <w:r>
            <w:rPr>
              <w:noProof/>
              <w:webHidden/>
            </w:rPr>
            <w:fldChar w:fldCharType="separate"/>
          </w:r>
          <w:ins w:id="24" w:author="Milan Navrátil" w:date="2018-10-31T15:06:00Z">
            <w:r>
              <w:rPr>
                <w:noProof/>
                <w:webHidden/>
              </w:rPr>
              <w:t>92</w:t>
            </w:r>
            <w:r>
              <w:rPr>
                <w:noProof/>
                <w:webHidden/>
              </w:rPr>
              <w:fldChar w:fldCharType="end"/>
            </w:r>
            <w:r w:rsidRPr="006E28E7">
              <w:rPr>
                <w:rStyle w:val="Hypertextovodkaz"/>
                <w:noProof/>
              </w:rPr>
              <w:fldChar w:fldCharType="end"/>
            </w:r>
          </w:ins>
        </w:p>
        <w:p w14:paraId="67349594" w14:textId="0ED6855D" w:rsidR="003C60C5" w:rsidRDefault="003C60C5">
          <w:pPr>
            <w:pStyle w:val="Obsah3"/>
            <w:tabs>
              <w:tab w:val="right" w:leader="dot" w:pos="9062"/>
            </w:tabs>
            <w:rPr>
              <w:ins w:id="25" w:author="Milan Navrátil" w:date="2018-10-31T15:06:00Z"/>
              <w:rFonts w:asciiTheme="minorHAnsi" w:eastAsiaTheme="minorEastAsia" w:hAnsiTheme="minorHAnsi" w:cstheme="minorBidi"/>
              <w:noProof/>
              <w:lang w:eastAsia="cs-CZ"/>
            </w:rPr>
          </w:pPr>
          <w:ins w:id="26"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"_Toc528761715"</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1.7: Procesy zpětné vazby při hodnocení kvality</w:t>
            </w:r>
            <w:r>
              <w:rPr>
                <w:noProof/>
                <w:webHidden/>
              </w:rPr>
              <w:tab/>
            </w:r>
            <w:r>
              <w:rPr>
                <w:noProof/>
                <w:webHidden/>
              </w:rPr>
              <w:fldChar w:fldCharType="begin"/>
            </w:r>
            <w:r>
              <w:rPr>
                <w:noProof/>
                <w:webHidden/>
              </w:rPr>
              <w:instrText xml:space="preserve"> PAGEREF _Toc528761715 \h </w:instrText>
            </w:r>
          </w:ins>
          <w:r>
            <w:rPr>
              <w:noProof/>
              <w:webHidden/>
            </w:rPr>
          </w:r>
          <w:r>
            <w:rPr>
              <w:noProof/>
              <w:webHidden/>
            </w:rPr>
            <w:fldChar w:fldCharType="separate"/>
          </w:r>
          <w:ins w:id="27" w:author="Milan Navrátil" w:date="2018-10-31T15:06:00Z">
            <w:r>
              <w:rPr>
                <w:noProof/>
                <w:webHidden/>
              </w:rPr>
              <w:t>92</w:t>
            </w:r>
            <w:r>
              <w:rPr>
                <w:noProof/>
                <w:webHidden/>
              </w:rPr>
              <w:fldChar w:fldCharType="end"/>
            </w:r>
            <w:r w:rsidRPr="006E28E7">
              <w:rPr>
                <w:rStyle w:val="Hypertextovodkaz"/>
                <w:noProof/>
              </w:rPr>
              <w:fldChar w:fldCharType="end"/>
            </w:r>
          </w:ins>
        </w:p>
        <w:p w14:paraId="675B4C91" w14:textId="0AEF2987" w:rsidR="003C60C5" w:rsidRDefault="003C60C5">
          <w:pPr>
            <w:pStyle w:val="Obsah3"/>
            <w:tabs>
              <w:tab w:val="right" w:leader="dot" w:pos="9062"/>
            </w:tabs>
            <w:rPr>
              <w:ins w:id="28" w:author="Milan Navrátil" w:date="2018-10-31T15:06:00Z"/>
              <w:rFonts w:asciiTheme="minorHAnsi" w:eastAsiaTheme="minorEastAsia" w:hAnsiTheme="minorHAnsi" w:cstheme="minorBidi"/>
              <w:noProof/>
              <w:lang w:eastAsia="cs-CZ"/>
            </w:rPr>
          </w:pPr>
          <w:ins w:id="29"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"_Toc528761716"</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1.8: Sledování úspěšnosti uchazečů o studium, studentů a uplatnitelnosti absolventů</w:t>
            </w:r>
            <w:r>
              <w:rPr>
                <w:noProof/>
                <w:webHidden/>
              </w:rPr>
              <w:tab/>
            </w:r>
            <w:r>
              <w:rPr>
                <w:noProof/>
                <w:webHidden/>
              </w:rPr>
              <w:fldChar w:fldCharType="begin"/>
            </w:r>
            <w:r>
              <w:rPr>
                <w:noProof/>
                <w:webHidden/>
              </w:rPr>
              <w:instrText xml:space="preserve"> PAGEREF _Toc528761716 \h </w:instrText>
            </w:r>
          </w:ins>
          <w:r>
            <w:rPr>
              <w:noProof/>
              <w:webHidden/>
            </w:rPr>
          </w:r>
          <w:r>
            <w:rPr>
              <w:noProof/>
              <w:webHidden/>
            </w:rPr>
            <w:fldChar w:fldCharType="separate"/>
          </w:r>
          <w:ins w:id="30" w:author="Milan Navrátil" w:date="2018-10-31T15:06:00Z">
            <w:r>
              <w:rPr>
                <w:noProof/>
                <w:webHidden/>
              </w:rPr>
              <w:t>92</w:t>
            </w:r>
            <w:r>
              <w:rPr>
                <w:noProof/>
                <w:webHidden/>
              </w:rPr>
              <w:fldChar w:fldCharType="end"/>
            </w:r>
            <w:r w:rsidRPr="006E28E7">
              <w:rPr>
                <w:rStyle w:val="Hypertextovodkaz"/>
                <w:noProof/>
              </w:rPr>
              <w:fldChar w:fldCharType="end"/>
            </w:r>
          </w:ins>
        </w:p>
        <w:p w14:paraId="349555E8" w14:textId="04EE6D17" w:rsidR="003C60C5" w:rsidRDefault="003C60C5">
          <w:pPr>
            <w:pStyle w:val="Obsah2"/>
            <w:rPr>
              <w:ins w:id="31" w:author="Milan Navrátil" w:date="2018-10-31T15:06:00Z"/>
              <w:rFonts w:asciiTheme="minorHAnsi" w:eastAsiaTheme="minorEastAsia" w:hAnsiTheme="minorHAnsi" w:cstheme="minorBidi"/>
              <w:b w:val="0"/>
              <w:shd w:val="clear" w:color="auto" w:fill="auto"/>
              <w:lang w:eastAsia="cs-CZ"/>
            </w:rPr>
          </w:pPr>
          <w:ins w:id="32" w:author="Milan Navrátil" w:date="2018-10-31T15:06:00Z">
            <w:r w:rsidRPr="006E28E7">
              <w:rPr>
                <w:rStyle w:val="Hypertextovodkaz"/>
              </w:rPr>
              <w:fldChar w:fldCharType="begin"/>
            </w:r>
            <w:r w:rsidRPr="006E28E7">
              <w:rPr>
                <w:rStyle w:val="Hypertextovodkaz"/>
              </w:rPr>
              <w:instrText xml:space="preserve"> </w:instrText>
            </w:r>
            <w:r>
              <w:instrText>HYPERLINK \l "_Toc528761717"</w:instrText>
            </w:r>
            <w:r w:rsidRPr="006E28E7">
              <w:rPr>
                <w:rStyle w:val="Hypertextovodkaz"/>
              </w:rPr>
              <w:instrText xml:space="preserve"> </w:instrText>
            </w:r>
            <w:r w:rsidRPr="006E28E7">
              <w:rPr>
                <w:rStyle w:val="Hypertextovodkaz"/>
              </w:rPr>
              <w:fldChar w:fldCharType="separate"/>
            </w:r>
            <w:r w:rsidRPr="006E28E7">
              <w:rPr>
                <w:rStyle w:val="Hypertextovodkaz"/>
              </w:rPr>
              <w:t>Vzdělávací a tvůrčí činnost</w:t>
            </w:r>
            <w:r>
              <w:rPr>
                <w:webHidden/>
              </w:rPr>
              <w:tab/>
            </w:r>
            <w:r>
              <w:rPr>
                <w:webHidden/>
              </w:rPr>
              <w:fldChar w:fldCharType="begin"/>
            </w:r>
            <w:r>
              <w:rPr>
                <w:webHidden/>
              </w:rPr>
              <w:instrText xml:space="preserve"> PAGEREF _Toc528761717 \h </w:instrText>
            </w:r>
          </w:ins>
          <w:r>
            <w:rPr>
              <w:webHidden/>
            </w:rPr>
          </w:r>
          <w:r>
            <w:rPr>
              <w:webHidden/>
            </w:rPr>
            <w:fldChar w:fldCharType="separate"/>
          </w:r>
          <w:ins w:id="33" w:author="Milan Navrátil" w:date="2018-10-31T15:06:00Z">
            <w:r>
              <w:rPr>
                <w:webHidden/>
              </w:rPr>
              <w:t>93</w:t>
            </w:r>
            <w:r>
              <w:rPr>
                <w:webHidden/>
              </w:rPr>
              <w:fldChar w:fldCharType="end"/>
            </w:r>
            <w:r w:rsidRPr="006E28E7">
              <w:rPr>
                <w:rStyle w:val="Hypertextovodkaz"/>
              </w:rPr>
              <w:fldChar w:fldCharType="end"/>
            </w:r>
          </w:ins>
        </w:p>
        <w:p w14:paraId="600D6917" w14:textId="0EC523D5" w:rsidR="003C60C5" w:rsidRDefault="003C60C5">
          <w:pPr>
            <w:pStyle w:val="Obsah3"/>
            <w:tabs>
              <w:tab w:val="right" w:leader="dot" w:pos="9062"/>
            </w:tabs>
            <w:rPr>
              <w:ins w:id="34" w:author="Milan Navrátil" w:date="2018-10-31T15:06:00Z"/>
              <w:rFonts w:asciiTheme="minorHAnsi" w:eastAsiaTheme="minorEastAsia" w:hAnsiTheme="minorHAnsi" w:cstheme="minorBidi"/>
              <w:noProof/>
              <w:lang w:eastAsia="cs-CZ"/>
            </w:rPr>
          </w:pPr>
          <w:ins w:id="35"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"_Toc528761718"</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1.9: Mezinárodní rozměr a aplikace soudobého stavu poznání</w:t>
            </w:r>
            <w:r>
              <w:rPr>
                <w:noProof/>
                <w:webHidden/>
              </w:rPr>
              <w:tab/>
            </w:r>
            <w:r>
              <w:rPr>
                <w:noProof/>
                <w:webHidden/>
              </w:rPr>
              <w:fldChar w:fldCharType="begin"/>
            </w:r>
            <w:r>
              <w:rPr>
                <w:noProof/>
                <w:webHidden/>
              </w:rPr>
              <w:instrText xml:space="preserve"> PAGEREF _Toc528761718 \h </w:instrText>
            </w:r>
          </w:ins>
          <w:r>
            <w:rPr>
              <w:noProof/>
              <w:webHidden/>
            </w:rPr>
          </w:r>
          <w:r>
            <w:rPr>
              <w:noProof/>
              <w:webHidden/>
            </w:rPr>
            <w:fldChar w:fldCharType="separate"/>
          </w:r>
          <w:ins w:id="36" w:author="Milan Navrátil" w:date="2018-10-31T15:06:00Z">
            <w:r>
              <w:rPr>
                <w:noProof/>
                <w:webHidden/>
              </w:rPr>
              <w:t>93</w:t>
            </w:r>
            <w:r>
              <w:rPr>
                <w:noProof/>
                <w:webHidden/>
              </w:rPr>
              <w:fldChar w:fldCharType="end"/>
            </w:r>
            <w:r w:rsidRPr="006E28E7">
              <w:rPr>
                <w:rStyle w:val="Hypertextovodkaz"/>
                <w:noProof/>
              </w:rPr>
              <w:fldChar w:fldCharType="end"/>
            </w:r>
          </w:ins>
        </w:p>
        <w:p w14:paraId="7D857FF4" w14:textId="52F57CA6" w:rsidR="003C60C5" w:rsidRDefault="003C60C5">
          <w:pPr>
            <w:pStyle w:val="Obsah3"/>
            <w:tabs>
              <w:tab w:val="right" w:leader="dot" w:pos="9062"/>
            </w:tabs>
            <w:rPr>
              <w:ins w:id="37" w:author="Milan Navrátil" w:date="2018-10-31T15:06:00Z"/>
              <w:rFonts w:asciiTheme="minorHAnsi" w:eastAsiaTheme="minorEastAsia" w:hAnsiTheme="minorHAnsi" w:cstheme="minorBidi"/>
              <w:noProof/>
              <w:lang w:eastAsia="cs-CZ"/>
            </w:rPr>
          </w:pPr>
          <w:ins w:id="3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"_Toc528761719"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1.10: Spolupráce s praxí při uskutečňování studijních programů</w:t>
            </w:r>
            <w:r>
              <w:rPr>
                <w:noProof/>
                <w:webHidden/>
              </w:rPr>
              <w:tab/>
            </w:r>
            <w:r>
              <w:rPr>
                <w:noProof/>
                <w:webHidden/>
              </w:rPr>
              <w:fldChar w:fldCharType="begin"/>
            </w:r>
            <w:r>
              <w:rPr>
                <w:noProof/>
                <w:webHidden/>
              </w:rPr>
              <w:instrText xml:space="preserve"> PAGEREF _Toc528761719 \h </w:instrText>
            </w:r>
          </w:ins>
          <w:r>
            <w:rPr>
              <w:noProof/>
              <w:webHidden/>
            </w:rPr>
          </w:r>
          <w:r>
            <w:rPr>
              <w:noProof/>
              <w:webHidden/>
            </w:rPr>
            <w:fldChar w:fldCharType="separate"/>
          </w:r>
          <w:ins w:id="39" w:author="Milan Navrátil" w:date="2018-10-31T15:06:00Z">
            <w:r>
              <w:rPr>
                <w:noProof/>
                <w:webHidden/>
              </w:rPr>
              <w:t>93</w:t>
            </w:r>
            <w:r>
              <w:rPr>
                <w:noProof/>
                <w:webHidden/>
              </w:rPr>
              <w:fldChar w:fldCharType="end"/>
            </w:r>
            <w:r w:rsidRPr="006E28E7">
              <w:rPr>
                <w:rStyle w:val="Hypertextovodkaz"/>
                <w:noProof/>
              </w:rPr>
              <w:fldChar w:fldCharType="end"/>
            </w:r>
          </w:ins>
        </w:p>
        <w:p w14:paraId="058AA35D" w14:textId="52C1704A" w:rsidR="003C60C5" w:rsidRDefault="003C60C5">
          <w:pPr>
            <w:pStyle w:val="Obsah3"/>
            <w:tabs>
              <w:tab w:val="right" w:leader="dot" w:pos="9062"/>
            </w:tabs>
            <w:rPr>
              <w:ins w:id="40" w:author="Milan Navrátil" w:date="2018-10-31T15:06:00Z"/>
              <w:rFonts w:asciiTheme="minorHAnsi" w:eastAsiaTheme="minorEastAsia" w:hAnsiTheme="minorHAnsi" w:cstheme="minorBidi"/>
              <w:noProof/>
              <w:lang w:eastAsia="cs-CZ"/>
            </w:rPr>
          </w:pPr>
          <w:ins w:id="41"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"_Toc528761720"</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1.11: Spolupráce s praxí při tvorbě studijních programů</w:t>
            </w:r>
            <w:r>
              <w:rPr>
                <w:noProof/>
                <w:webHidden/>
              </w:rPr>
              <w:tab/>
            </w:r>
            <w:r>
              <w:rPr>
                <w:noProof/>
                <w:webHidden/>
              </w:rPr>
              <w:fldChar w:fldCharType="begin"/>
            </w:r>
            <w:r>
              <w:rPr>
                <w:noProof/>
                <w:webHidden/>
              </w:rPr>
              <w:instrText xml:space="preserve"> PAGEREF _Toc528761720 \h </w:instrText>
            </w:r>
          </w:ins>
          <w:r>
            <w:rPr>
              <w:noProof/>
              <w:webHidden/>
            </w:rPr>
          </w:r>
          <w:r>
            <w:rPr>
              <w:noProof/>
              <w:webHidden/>
            </w:rPr>
            <w:fldChar w:fldCharType="separate"/>
          </w:r>
          <w:ins w:id="42" w:author="Milan Navrátil" w:date="2018-10-31T15:06:00Z">
            <w:r>
              <w:rPr>
                <w:noProof/>
                <w:webHidden/>
              </w:rPr>
              <w:t>93</w:t>
            </w:r>
            <w:r>
              <w:rPr>
                <w:noProof/>
                <w:webHidden/>
              </w:rPr>
              <w:fldChar w:fldCharType="end"/>
            </w:r>
            <w:r w:rsidRPr="006E28E7">
              <w:rPr>
                <w:rStyle w:val="Hypertextovodkaz"/>
                <w:noProof/>
              </w:rPr>
              <w:fldChar w:fldCharType="end"/>
            </w:r>
          </w:ins>
        </w:p>
        <w:p w14:paraId="32A9D3AB" w14:textId="14664B38" w:rsidR="003C60C5" w:rsidRDefault="003C60C5">
          <w:pPr>
            <w:pStyle w:val="Obsah2"/>
            <w:rPr>
              <w:ins w:id="43" w:author="Milan Navrátil" w:date="2018-10-31T15:06:00Z"/>
              <w:rFonts w:asciiTheme="minorHAnsi" w:eastAsiaTheme="minorEastAsia" w:hAnsiTheme="minorHAnsi" w:cstheme="minorBidi"/>
              <w:b w:val="0"/>
              <w:shd w:val="clear" w:color="auto" w:fill="auto"/>
              <w:lang w:eastAsia="cs-CZ"/>
            </w:rPr>
          </w:pPr>
          <w:ins w:id="44" w:author="Milan Navrátil" w:date="2018-10-31T15:06:00Z">
            <w:r w:rsidRPr="006E28E7">
              <w:rPr>
                <w:rStyle w:val="Hypertextovodkaz"/>
              </w:rPr>
              <w:fldChar w:fldCharType="begin"/>
            </w:r>
            <w:r w:rsidRPr="006E28E7">
              <w:rPr>
                <w:rStyle w:val="Hypertextovodkaz"/>
              </w:rPr>
              <w:instrText xml:space="preserve"> </w:instrText>
            </w:r>
            <w:r>
              <w:instrText>HYPERLINK \l "_Toc528761721"</w:instrText>
            </w:r>
            <w:r w:rsidRPr="006E28E7">
              <w:rPr>
                <w:rStyle w:val="Hypertextovodkaz"/>
              </w:rPr>
              <w:instrText xml:space="preserve"> </w:instrText>
            </w:r>
            <w:r w:rsidRPr="006E28E7">
              <w:rPr>
                <w:rStyle w:val="Hypertextovodkaz"/>
              </w:rPr>
              <w:fldChar w:fldCharType="separate"/>
            </w:r>
            <w:r w:rsidRPr="006E28E7">
              <w:rPr>
                <w:rStyle w:val="Hypertextovodkaz"/>
              </w:rPr>
              <w:t>Podpůrné zdroje a administrativa</w:t>
            </w:r>
            <w:r>
              <w:rPr>
                <w:webHidden/>
              </w:rPr>
              <w:tab/>
            </w:r>
            <w:r>
              <w:rPr>
                <w:webHidden/>
              </w:rPr>
              <w:fldChar w:fldCharType="begin"/>
            </w:r>
            <w:r>
              <w:rPr>
                <w:webHidden/>
              </w:rPr>
              <w:instrText xml:space="preserve"> PAGEREF _Toc528761721 \h </w:instrText>
            </w:r>
          </w:ins>
          <w:r>
            <w:rPr>
              <w:webHidden/>
            </w:rPr>
          </w:r>
          <w:r>
            <w:rPr>
              <w:webHidden/>
            </w:rPr>
            <w:fldChar w:fldCharType="separate"/>
          </w:r>
          <w:ins w:id="45" w:author="Milan Navrátil" w:date="2018-10-31T15:06:00Z">
            <w:r>
              <w:rPr>
                <w:webHidden/>
              </w:rPr>
              <w:t>94</w:t>
            </w:r>
            <w:r>
              <w:rPr>
                <w:webHidden/>
              </w:rPr>
              <w:fldChar w:fldCharType="end"/>
            </w:r>
            <w:r w:rsidRPr="006E28E7">
              <w:rPr>
                <w:rStyle w:val="Hypertextovodkaz"/>
              </w:rPr>
              <w:fldChar w:fldCharType="end"/>
            </w:r>
          </w:ins>
        </w:p>
        <w:p w14:paraId="382A1965" w14:textId="70837AC7" w:rsidR="003C60C5" w:rsidRDefault="003C60C5">
          <w:pPr>
            <w:pStyle w:val="Obsah3"/>
            <w:tabs>
              <w:tab w:val="right" w:leader="dot" w:pos="9062"/>
            </w:tabs>
            <w:rPr>
              <w:ins w:id="46" w:author="Milan Navrátil" w:date="2018-10-31T15:06:00Z"/>
              <w:rFonts w:asciiTheme="minorHAnsi" w:eastAsiaTheme="minorEastAsia" w:hAnsiTheme="minorHAnsi" w:cstheme="minorBidi"/>
              <w:noProof/>
              <w:lang w:eastAsia="cs-CZ"/>
            </w:rPr>
          </w:pPr>
          <w:ins w:id="47"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"_Toc528761722"</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1.12: Informační systém</w:t>
            </w:r>
            <w:r>
              <w:rPr>
                <w:noProof/>
                <w:webHidden/>
              </w:rPr>
              <w:tab/>
            </w:r>
            <w:r>
              <w:rPr>
                <w:noProof/>
                <w:webHidden/>
              </w:rPr>
              <w:fldChar w:fldCharType="begin"/>
            </w:r>
            <w:r>
              <w:rPr>
                <w:noProof/>
                <w:webHidden/>
              </w:rPr>
              <w:instrText xml:space="preserve"> PAGEREF _Toc528761722 \h </w:instrText>
            </w:r>
          </w:ins>
          <w:r>
            <w:rPr>
              <w:noProof/>
              <w:webHidden/>
            </w:rPr>
          </w:r>
          <w:r>
            <w:rPr>
              <w:noProof/>
              <w:webHidden/>
            </w:rPr>
            <w:fldChar w:fldCharType="separate"/>
          </w:r>
          <w:ins w:id="48" w:author="Milan Navrátil" w:date="2018-10-31T15:06:00Z">
            <w:r>
              <w:rPr>
                <w:noProof/>
                <w:webHidden/>
              </w:rPr>
              <w:t>94</w:t>
            </w:r>
            <w:r>
              <w:rPr>
                <w:noProof/>
                <w:webHidden/>
              </w:rPr>
              <w:fldChar w:fldCharType="end"/>
            </w:r>
            <w:r w:rsidRPr="006E28E7">
              <w:rPr>
                <w:rStyle w:val="Hypertextovodkaz"/>
                <w:noProof/>
              </w:rPr>
              <w:fldChar w:fldCharType="end"/>
            </w:r>
          </w:ins>
        </w:p>
        <w:p w14:paraId="421CFC1A" w14:textId="430F10A3" w:rsidR="003C60C5" w:rsidRDefault="003C60C5">
          <w:pPr>
            <w:pStyle w:val="Obsah3"/>
            <w:tabs>
              <w:tab w:val="right" w:leader="dot" w:pos="9062"/>
            </w:tabs>
            <w:rPr>
              <w:ins w:id="49" w:author="Milan Navrátil" w:date="2018-10-31T15:06:00Z"/>
              <w:rFonts w:asciiTheme="minorHAnsi" w:eastAsiaTheme="minorEastAsia" w:hAnsiTheme="minorHAnsi" w:cstheme="minorBidi"/>
              <w:noProof/>
              <w:lang w:eastAsia="cs-CZ"/>
            </w:rPr>
          </w:pPr>
          <w:ins w:id="50"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"_Toc528761723"</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1.13: Knihovny a elektronické zdroje</w:t>
            </w:r>
            <w:r>
              <w:rPr>
                <w:noProof/>
                <w:webHidden/>
              </w:rPr>
              <w:tab/>
            </w:r>
            <w:r>
              <w:rPr>
                <w:noProof/>
                <w:webHidden/>
              </w:rPr>
              <w:fldChar w:fldCharType="begin"/>
            </w:r>
            <w:r>
              <w:rPr>
                <w:noProof/>
                <w:webHidden/>
              </w:rPr>
              <w:instrText xml:space="preserve"> PAGEREF _Toc528761723 \h </w:instrText>
            </w:r>
          </w:ins>
          <w:r>
            <w:rPr>
              <w:noProof/>
              <w:webHidden/>
            </w:rPr>
          </w:r>
          <w:r>
            <w:rPr>
              <w:noProof/>
              <w:webHidden/>
            </w:rPr>
            <w:fldChar w:fldCharType="separate"/>
          </w:r>
          <w:ins w:id="51" w:author="Milan Navrátil" w:date="2018-10-31T15:06:00Z">
            <w:r>
              <w:rPr>
                <w:noProof/>
                <w:webHidden/>
              </w:rPr>
              <w:t>95</w:t>
            </w:r>
            <w:r>
              <w:rPr>
                <w:noProof/>
                <w:webHidden/>
              </w:rPr>
              <w:fldChar w:fldCharType="end"/>
            </w:r>
            <w:r w:rsidRPr="006E28E7">
              <w:rPr>
                <w:rStyle w:val="Hypertextovodkaz"/>
                <w:noProof/>
              </w:rPr>
              <w:fldChar w:fldCharType="end"/>
            </w:r>
          </w:ins>
        </w:p>
        <w:p w14:paraId="6D004510" w14:textId="69C79642" w:rsidR="003C60C5" w:rsidRDefault="003C60C5">
          <w:pPr>
            <w:pStyle w:val="Obsah3"/>
            <w:tabs>
              <w:tab w:val="right" w:leader="dot" w:pos="9062"/>
            </w:tabs>
            <w:rPr>
              <w:ins w:id="52" w:author="Milan Navrátil" w:date="2018-10-31T15:06:00Z"/>
              <w:rFonts w:asciiTheme="minorHAnsi" w:eastAsiaTheme="minorEastAsia" w:hAnsiTheme="minorHAnsi" w:cstheme="minorBidi"/>
              <w:noProof/>
              <w:lang w:eastAsia="cs-CZ"/>
            </w:rPr>
          </w:pPr>
          <w:ins w:id="53"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"_Toc528761724"</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1.14: Studium studentů se specifickými potřebami</w:t>
            </w:r>
            <w:r>
              <w:rPr>
                <w:noProof/>
                <w:webHidden/>
              </w:rPr>
              <w:tab/>
            </w:r>
            <w:r>
              <w:rPr>
                <w:noProof/>
                <w:webHidden/>
              </w:rPr>
              <w:fldChar w:fldCharType="begin"/>
            </w:r>
            <w:r>
              <w:rPr>
                <w:noProof/>
                <w:webHidden/>
              </w:rPr>
              <w:instrText xml:space="preserve"> PAGEREF _Toc528761724 \h </w:instrText>
            </w:r>
          </w:ins>
          <w:r>
            <w:rPr>
              <w:noProof/>
              <w:webHidden/>
            </w:rPr>
          </w:r>
          <w:r>
            <w:rPr>
              <w:noProof/>
              <w:webHidden/>
            </w:rPr>
            <w:fldChar w:fldCharType="separate"/>
          </w:r>
          <w:ins w:id="54" w:author="Milan Navrátil" w:date="2018-10-31T15:06:00Z">
            <w:r>
              <w:rPr>
                <w:noProof/>
                <w:webHidden/>
              </w:rPr>
              <w:t>96</w:t>
            </w:r>
            <w:r>
              <w:rPr>
                <w:noProof/>
                <w:webHidden/>
              </w:rPr>
              <w:fldChar w:fldCharType="end"/>
            </w:r>
            <w:r w:rsidRPr="006E28E7">
              <w:rPr>
                <w:rStyle w:val="Hypertextovodkaz"/>
                <w:noProof/>
              </w:rPr>
              <w:fldChar w:fldCharType="end"/>
            </w:r>
          </w:ins>
        </w:p>
        <w:p w14:paraId="3E666BED" w14:textId="4F0E8E12" w:rsidR="003C60C5" w:rsidRDefault="003C60C5">
          <w:pPr>
            <w:pStyle w:val="Obsah3"/>
            <w:tabs>
              <w:tab w:val="right" w:leader="dot" w:pos="9062"/>
            </w:tabs>
            <w:rPr>
              <w:ins w:id="55" w:author="Milan Navrátil" w:date="2018-10-31T15:06:00Z"/>
              <w:rFonts w:asciiTheme="minorHAnsi" w:eastAsiaTheme="minorEastAsia" w:hAnsiTheme="minorHAnsi" w:cstheme="minorBidi"/>
              <w:noProof/>
              <w:lang w:eastAsia="cs-CZ"/>
            </w:rPr>
          </w:pPr>
          <w:ins w:id="56"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"_Toc528761725"</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1.15: Opatření proti neetickému jednání a k ochraně duševního vlastnictví</w:t>
            </w:r>
            <w:r>
              <w:rPr>
                <w:noProof/>
                <w:webHidden/>
              </w:rPr>
              <w:tab/>
            </w:r>
            <w:r>
              <w:rPr>
                <w:noProof/>
                <w:webHidden/>
              </w:rPr>
              <w:fldChar w:fldCharType="begin"/>
            </w:r>
            <w:r>
              <w:rPr>
                <w:noProof/>
                <w:webHidden/>
              </w:rPr>
              <w:instrText xml:space="preserve"> PAGEREF _Toc528761725 \h </w:instrText>
            </w:r>
          </w:ins>
          <w:r>
            <w:rPr>
              <w:noProof/>
              <w:webHidden/>
            </w:rPr>
          </w:r>
          <w:r>
            <w:rPr>
              <w:noProof/>
              <w:webHidden/>
            </w:rPr>
            <w:fldChar w:fldCharType="separate"/>
          </w:r>
          <w:ins w:id="57" w:author="Milan Navrátil" w:date="2018-10-31T15:06:00Z">
            <w:r>
              <w:rPr>
                <w:noProof/>
                <w:webHidden/>
              </w:rPr>
              <w:t>97</w:t>
            </w:r>
            <w:r>
              <w:rPr>
                <w:noProof/>
                <w:webHidden/>
              </w:rPr>
              <w:fldChar w:fldCharType="end"/>
            </w:r>
            <w:r w:rsidRPr="006E28E7">
              <w:rPr>
                <w:rStyle w:val="Hypertextovodkaz"/>
                <w:noProof/>
              </w:rPr>
              <w:fldChar w:fldCharType="end"/>
            </w:r>
          </w:ins>
        </w:p>
        <w:p w14:paraId="7A473956" w14:textId="76043E3D" w:rsidR="003C60C5" w:rsidRDefault="003C60C5">
          <w:pPr>
            <w:pStyle w:val="Obsah2"/>
            <w:rPr>
              <w:ins w:id="58" w:author="Milan Navrátil" w:date="2018-10-31T15:06:00Z"/>
              <w:rFonts w:asciiTheme="minorHAnsi" w:eastAsiaTheme="minorEastAsia" w:hAnsiTheme="minorHAnsi" w:cstheme="minorBidi"/>
              <w:b w:val="0"/>
              <w:shd w:val="clear" w:color="auto" w:fill="auto"/>
              <w:lang w:eastAsia="cs-CZ"/>
            </w:rPr>
          </w:pPr>
          <w:ins w:id="59" w:author="Milan Navrátil" w:date="2018-10-31T15:06:00Z">
            <w:r w:rsidRPr="006E28E7">
              <w:rPr>
                <w:rStyle w:val="Hypertextovodkaz"/>
              </w:rPr>
              <w:fldChar w:fldCharType="begin"/>
            </w:r>
            <w:r w:rsidRPr="006E28E7">
              <w:rPr>
                <w:rStyle w:val="Hypertextovodkaz"/>
              </w:rPr>
              <w:instrText xml:space="preserve"> </w:instrText>
            </w:r>
            <w:r>
              <w:instrText>HYPERLINK \l "_Toc528761726"</w:instrText>
            </w:r>
            <w:r w:rsidRPr="006E28E7">
              <w:rPr>
                <w:rStyle w:val="Hypertextovodkaz"/>
              </w:rPr>
              <w:instrText xml:space="preserve"> </w:instrText>
            </w:r>
            <w:r w:rsidRPr="006E28E7">
              <w:rPr>
                <w:rStyle w:val="Hypertextovodkaz"/>
              </w:rPr>
              <w:fldChar w:fldCharType="separate"/>
            </w:r>
            <w:r w:rsidRPr="006E28E7">
              <w:rPr>
                <w:rStyle w:val="Hypertextovodkaz"/>
              </w:rPr>
              <w:t>II Studijní program</w:t>
            </w:r>
            <w:r>
              <w:rPr>
                <w:webHidden/>
              </w:rPr>
              <w:tab/>
            </w:r>
            <w:r>
              <w:rPr>
                <w:webHidden/>
              </w:rPr>
              <w:fldChar w:fldCharType="begin"/>
            </w:r>
            <w:r>
              <w:rPr>
                <w:webHidden/>
              </w:rPr>
              <w:instrText xml:space="preserve"> PAGEREF _Toc528761726 \h </w:instrText>
            </w:r>
          </w:ins>
          <w:r>
            <w:rPr>
              <w:webHidden/>
            </w:rPr>
          </w:r>
          <w:r>
            <w:rPr>
              <w:webHidden/>
            </w:rPr>
            <w:fldChar w:fldCharType="separate"/>
          </w:r>
          <w:ins w:id="60" w:author="Milan Navrátil" w:date="2018-10-31T15:06:00Z">
            <w:r>
              <w:rPr>
                <w:webHidden/>
              </w:rPr>
              <w:t>97</w:t>
            </w:r>
            <w:r>
              <w:rPr>
                <w:webHidden/>
              </w:rPr>
              <w:fldChar w:fldCharType="end"/>
            </w:r>
            <w:r w:rsidRPr="006E28E7">
              <w:rPr>
                <w:rStyle w:val="Hypertextovodkaz"/>
              </w:rPr>
              <w:fldChar w:fldCharType="end"/>
            </w:r>
          </w:ins>
        </w:p>
        <w:p w14:paraId="196F9B12" w14:textId="53F1DAC7" w:rsidR="003C60C5" w:rsidRDefault="003C60C5">
          <w:pPr>
            <w:pStyle w:val="Obsah2"/>
            <w:rPr>
              <w:ins w:id="61" w:author="Milan Navrátil" w:date="2018-10-31T15:06:00Z"/>
              <w:rFonts w:asciiTheme="minorHAnsi" w:eastAsiaTheme="minorEastAsia" w:hAnsiTheme="minorHAnsi" w:cstheme="minorBidi"/>
              <w:b w:val="0"/>
              <w:shd w:val="clear" w:color="auto" w:fill="auto"/>
              <w:lang w:eastAsia="cs-CZ"/>
            </w:rPr>
          </w:pPr>
          <w:ins w:id="62" w:author="Milan Navrátil" w:date="2018-10-31T15:06:00Z">
            <w:r w:rsidRPr="006E28E7">
              <w:rPr>
                <w:rStyle w:val="Hypertextovodkaz"/>
              </w:rPr>
              <w:fldChar w:fldCharType="begin"/>
            </w:r>
            <w:r w:rsidRPr="006E28E7">
              <w:rPr>
                <w:rStyle w:val="Hypertextovodkaz"/>
              </w:rPr>
              <w:instrText xml:space="preserve"> </w:instrText>
            </w:r>
            <w:r>
              <w:instrText>HYPERLINK \l "_Toc528761727"</w:instrText>
            </w:r>
            <w:r w:rsidRPr="006E28E7">
              <w:rPr>
                <w:rStyle w:val="Hypertextovodkaz"/>
              </w:rPr>
              <w:instrText xml:space="preserve"> </w:instrText>
            </w:r>
            <w:r w:rsidRPr="006E28E7">
              <w:rPr>
                <w:rStyle w:val="Hypertextovodkaz"/>
              </w:rPr>
              <w:fldChar w:fldCharType="separate"/>
            </w:r>
            <w:r w:rsidRPr="006E28E7">
              <w:rPr>
                <w:rStyle w:val="Hypertextovodkaz"/>
              </w:rPr>
              <w:t>Soulad studijního programu s posláním vysoké školy a mezinárodní rozměr studijního programu</w:t>
            </w:r>
            <w:r>
              <w:rPr>
                <w:webHidden/>
              </w:rPr>
              <w:tab/>
            </w:r>
            <w:r>
              <w:rPr>
                <w:webHidden/>
              </w:rPr>
              <w:fldChar w:fldCharType="begin"/>
            </w:r>
            <w:r>
              <w:rPr>
                <w:webHidden/>
              </w:rPr>
              <w:instrText xml:space="preserve"> PAGEREF _Toc528761727 \h </w:instrText>
            </w:r>
          </w:ins>
          <w:r>
            <w:rPr>
              <w:webHidden/>
            </w:rPr>
          </w:r>
          <w:r>
            <w:rPr>
              <w:webHidden/>
            </w:rPr>
            <w:fldChar w:fldCharType="separate"/>
          </w:r>
          <w:ins w:id="63" w:author="Milan Navrátil" w:date="2018-10-31T15:06:00Z">
            <w:r>
              <w:rPr>
                <w:webHidden/>
              </w:rPr>
              <w:t>97</w:t>
            </w:r>
            <w:r>
              <w:rPr>
                <w:webHidden/>
              </w:rPr>
              <w:fldChar w:fldCharType="end"/>
            </w:r>
            <w:r w:rsidRPr="006E28E7">
              <w:rPr>
                <w:rStyle w:val="Hypertextovodkaz"/>
              </w:rPr>
              <w:fldChar w:fldCharType="end"/>
            </w:r>
          </w:ins>
        </w:p>
        <w:p w14:paraId="699CBAB5" w14:textId="1041CCBB" w:rsidR="003C60C5" w:rsidRDefault="003C60C5">
          <w:pPr>
            <w:pStyle w:val="Obsah3"/>
            <w:tabs>
              <w:tab w:val="right" w:leader="dot" w:pos="9062"/>
            </w:tabs>
            <w:rPr>
              <w:ins w:id="64" w:author="Milan Navrátil" w:date="2018-10-31T15:06:00Z"/>
              <w:rFonts w:asciiTheme="minorHAnsi" w:eastAsiaTheme="minorEastAsia" w:hAnsiTheme="minorHAnsi" w:cstheme="minorBidi"/>
              <w:noProof/>
              <w:lang w:eastAsia="cs-CZ"/>
            </w:rPr>
          </w:pPr>
          <w:ins w:id="65"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"_Toc528761728"</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2.1: Soulad studijního programu s posláním a strategickými dokumenty vysoké školy</w:t>
            </w:r>
            <w:r>
              <w:rPr>
                <w:noProof/>
                <w:webHidden/>
              </w:rPr>
              <w:tab/>
            </w:r>
            <w:r>
              <w:rPr>
                <w:noProof/>
                <w:webHidden/>
              </w:rPr>
              <w:fldChar w:fldCharType="begin"/>
            </w:r>
            <w:r>
              <w:rPr>
                <w:noProof/>
                <w:webHidden/>
              </w:rPr>
              <w:instrText xml:space="preserve"> PAGEREF _Toc528761728 \h </w:instrText>
            </w:r>
          </w:ins>
          <w:r>
            <w:rPr>
              <w:noProof/>
              <w:webHidden/>
            </w:rPr>
          </w:r>
          <w:r>
            <w:rPr>
              <w:noProof/>
              <w:webHidden/>
            </w:rPr>
            <w:fldChar w:fldCharType="separate"/>
          </w:r>
          <w:ins w:id="66" w:author="Milan Navrátil" w:date="2018-10-31T15:06:00Z">
            <w:r>
              <w:rPr>
                <w:noProof/>
                <w:webHidden/>
              </w:rPr>
              <w:t>97</w:t>
            </w:r>
            <w:r>
              <w:rPr>
                <w:noProof/>
                <w:webHidden/>
              </w:rPr>
              <w:fldChar w:fldCharType="end"/>
            </w:r>
            <w:r w:rsidRPr="006E28E7">
              <w:rPr>
                <w:rStyle w:val="Hypertextovodkaz"/>
                <w:noProof/>
              </w:rPr>
              <w:fldChar w:fldCharType="end"/>
            </w:r>
          </w:ins>
        </w:p>
        <w:p w14:paraId="3CB3A24C" w14:textId="01CA15F2" w:rsidR="003C60C5" w:rsidRDefault="003C60C5">
          <w:pPr>
            <w:pStyle w:val="Obsah3"/>
            <w:tabs>
              <w:tab w:val="right" w:leader="dot" w:pos="9062"/>
            </w:tabs>
            <w:rPr>
              <w:ins w:id="67" w:author="Milan Navrátil" w:date="2018-10-31T15:06:00Z"/>
              <w:rFonts w:asciiTheme="minorHAnsi" w:eastAsiaTheme="minorEastAsia" w:hAnsiTheme="minorHAnsi" w:cstheme="minorBidi"/>
              <w:noProof/>
              <w:lang w:eastAsia="cs-CZ"/>
            </w:rPr>
          </w:pPr>
          <w:ins w:id="6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"_Toc528761729"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2.2a: Souvislost s tvůrčí činností vysoké školy</w:t>
            </w:r>
            <w:r>
              <w:rPr>
                <w:noProof/>
                <w:webHidden/>
              </w:rPr>
              <w:tab/>
            </w:r>
            <w:r>
              <w:rPr>
                <w:noProof/>
                <w:webHidden/>
              </w:rPr>
              <w:fldChar w:fldCharType="begin"/>
            </w:r>
            <w:r>
              <w:rPr>
                <w:noProof/>
                <w:webHidden/>
              </w:rPr>
              <w:instrText xml:space="preserve"> PAGEREF _Toc528761729 \h </w:instrText>
            </w:r>
          </w:ins>
          <w:r>
            <w:rPr>
              <w:noProof/>
              <w:webHidden/>
            </w:rPr>
          </w:r>
          <w:r>
            <w:rPr>
              <w:noProof/>
              <w:webHidden/>
            </w:rPr>
            <w:fldChar w:fldCharType="separate"/>
          </w:r>
          <w:ins w:id="69" w:author="Milan Navrátil" w:date="2018-10-31T15:06:00Z">
            <w:r>
              <w:rPr>
                <w:noProof/>
                <w:webHidden/>
              </w:rPr>
              <w:t>98</w:t>
            </w:r>
            <w:r>
              <w:rPr>
                <w:noProof/>
                <w:webHidden/>
              </w:rPr>
              <w:fldChar w:fldCharType="end"/>
            </w:r>
            <w:r w:rsidRPr="006E28E7">
              <w:rPr>
                <w:rStyle w:val="Hypertextovodkaz"/>
                <w:noProof/>
              </w:rPr>
              <w:fldChar w:fldCharType="end"/>
            </w:r>
          </w:ins>
        </w:p>
        <w:p w14:paraId="526610B4" w14:textId="391BDA6A" w:rsidR="003C60C5" w:rsidRDefault="003C60C5">
          <w:pPr>
            <w:pStyle w:val="Obsah3"/>
            <w:tabs>
              <w:tab w:val="right" w:leader="dot" w:pos="9062"/>
            </w:tabs>
            <w:rPr>
              <w:ins w:id="70" w:author="Milan Navrátil" w:date="2018-10-31T15:06:00Z"/>
              <w:rFonts w:asciiTheme="minorHAnsi" w:eastAsiaTheme="minorEastAsia" w:hAnsiTheme="minorHAnsi" w:cstheme="minorBidi"/>
              <w:noProof/>
              <w:lang w:eastAsia="cs-CZ"/>
            </w:rPr>
          </w:pPr>
          <w:ins w:id="71"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"_Toc528761730"</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2.3: Mezinárodní rozměr studijního programu</w:t>
            </w:r>
            <w:r>
              <w:rPr>
                <w:noProof/>
                <w:webHidden/>
              </w:rPr>
              <w:tab/>
            </w:r>
            <w:r>
              <w:rPr>
                <w:noProof/>
                <w:webHidden/>
              </w:rPr>
              <w:fldChar w:fldCharType="begin"/>
            </w:r>
            <w:r>
              <w:rPr>
                <w:noProof/>
                <w:webHidden/>
              </w:rPr>
              <w:instrText xml:space="preserve"> PAGEREF _Toc528761730 \h </w:instrText>
            </w:r>
          </w:ins>
          <w:r>
            <w:rPr>
              <w:noProof/>
              <w:webHidden/>
            </w:rPr>
          </w:r>
          <w:r>
            <w:rPr>
              <w:noProof/>
              <w:webHidden/>
            </w:rPr>
            <w:fldChar w:fldCharType="separate"/>
          </w:r>
          <w:ins w:id="72" w:author="Milan Navrátil" w:date="2018-10-31T15:06:00Z">
            <w:r>
              <w:rPr>
                <w:noProof/>
                <w:webHidden/>
              </w:rPr>
              <w:t>101</w:t>
            </w:r>
            <w:r>
              <w:rPr>
                <w:noProof/>
                <w:webHidden/>
              </w:rPr>
              <w:fldChar w:fldCharType="end"/>
            </w:r>
            <w:r w:rsidRPr="006E28E7">
              <w:rPr>
                <w:rStyle w:val="Hypertextovodkaz"/>
                <w:noProof/>
              </w:rPr>
              <w:fldChar w:fldCharType="end"/>
            </w:r>
          </w:ins>
        </w:p>
        <w:p w14:paraId="309BB417" w14:textId="04E9909D" w:rsidR="003C60C5" w:rsidRDefault="003C60C5">
          <w:pPr>
            <w:pStyle w:val="Obsah2"/>
            <w:rPr>
              <w:ins w:id="73" w:author="Milan Navrátil" w:date="2018-10-31T15:06:00Z"/>
              <w:rFonts w:asciiTheme="minorHAnsi" w:eastAsiaTheme="minorEastAsia" w:hAnsiTheme="minorHAnsi" w:cstheme="minorBidi"/>
              <w:b w:val="0"/>
              <w:shd w:val="clear" w:color="auto" w:fill="auto"/>
              <w:lang w:eastAsia="cs-CZ"/>
            </w:rPr>
          </w:pPr>
          <w:ins w:id="74" w:author="Milan Navrátil" w:date="2018-10-31T15:06:00Z">
            <w:r w:rsidRPr="006E28E7">
              <w:rPr>
                <w:rStyle w:val="Hypertextovodkaz"/>
              </w:rPr>
              <w:fldChar w:fldCharType="begin"/>
            </w:r>
            <w:r w:rsidRPr="006E28E7">
              <w:rPr>
                <w:rStyle w:val="Hypertextovodkaz"/>
              </w:rPr>
              <w:instrText xml:space="preserve"> </w:instrText>
            </w:r>
            <w:r>
              <w:instrText>HYPERLINK \l "_Toc528761731"</w:instrText>
            </w:r>
            <w:r w:rsidRPr="006E28E7">
              <w:rPr>
                <w:rStyle w:val="Hypertextovodkaz"/>
              </w:rPr>
              <w:instrText xml:space="preserve"> </w:instrText>
            </w:r>
            <w:r w:rsidRPr="006E28E7">
              <w:rPr>
                <w:rStyle w:val="Hypertextovodkaz"/>
              </w:rPr>
              <w:fldChar w:fldCharType="separate"/>
            </w:r>
            <w:r w:rsidRPr="006E28E7">
              <w:rPr>
                <w:rStyle w:val="Hypertextovodkaz"/>
              </w:rPr>
              <w:t>Profil absolventa a obsah studia</w:t>
            </w:r>
            <w:r>
              <w:rPr>
                <w:webHidden/>
              </w:rPr>
              <w:tab/>
            </w:r>
            <w:r>
              <w:rPr>
                <w:webHidden/>
              </w:rPr>
              <w:fldChar w:fldCharType="begin"/>
            </w:r>
            <w:r>
              <w:rPr>
                <w:webHidden/>
              </w:rPr>
              <w:instrText xml:space="preserve"> PAGEREF _Toc528761731 \h </w:instrText>
            </w:r>
          </w:ins>
          <w:r>
            <w:rPr>
              <w:webHidden/>
            </w:rPr>
          </w:r>
          <w:r>
            <w:rPr>
              <w:webHidden/>
            </w:rPr>
            <w:fldChar w:fldCharType="separate"/>
          </w:r>
          <w:ins w:id="75" w:author="Milan Navrátil" w:date="2018-10-31T15:06:00Z">
            <w:r>
              <w:rPr>
                <w:webHidden/>
              </w:rPr>
              <w:t>102</w:t>
            </w:r>
            <w:r>
              <w:rPr>
                <w:webHidden/>
              </w:rPr>
              <w:fldChar w:fldCharType="end"/>
            </w:r>
            <w:r w:rsidRPr="006E28E7">
              <w:rPr>
                <w:rStyle w:val="Hypertextovodkaz"/>
              </w:rPr>
              <w:fldChar w:fldCharType="end"/>
            </w:r>
          </w:ins>
        </w:p>
        <w:p w14:paraId="6058A301" w14:textId="6337092F" w:rsidR="003C60C5" w:rsidRDefault="003C60C5">
          <w:pPr>
            <w:pStyle w:val="Obsah3"/>
            <w:tabs>
              <w:tab w:val="right" w:leader="dot" w:pos="9062"/>
            </w:tabs>
            <w:rPr>
              <w:ins w:id="76" w:author="Milan Navrátil" w:date="2018-10-31T15:06:00Z"/>
              <w:rFonts w:asciiTheme="minorHAnsi" w:eastAsiaTheme="minorEastAsia" w:hAnsiTheme="minorHAnsi" w:cstheme="minorBidi"/>
              <w:noProof/>
              <w:lang w:eastAsia="cs-CZ"/>
            </w:rPr>
          </w:pPr>
          <w:ins w:id="77"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"_Toc528761732"</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2.4: Soulad získaných odborných znalostí, dovedností a způsobilostí s typem a profilem studijního programu</w:t>
            </w:r>
            <w:r>
              <w:rPr>
                <w:noProof/>
                <w:webHidden/>
              </w:rPr>
              <w:tab/>
            </w:r>
            <w:r>
              <w:rPr>
                <w:noProof/>
                <w:webHidden/>
              </w:rPr>
              <w:fldChar w:fldCharType="begin"/>
            </w:r>
            <w:r>
              <w:rPr>
                <w:noProof/>
                <w:webHidden/>
              </w:rPr>
              <w:instrText xml:space="preserve"> PAGEREF _Toc528761732 \h </w:instrText>
            </w:r>
          </w:ins>
          <w:r>
            <w:rPr>
              <w:noProof/>
              <w:webHidden/>
            </w:rPr>
          </w:r>
          <w:r>
            <w:rPr>
              <w:noProof/>
              <w:webHidden/>
            </w:rPr>
            <w:fldChar w:fldCharType="separate"/>
          </w:r>
          <w:ins w:id="78" w:author="Milan Navrátil" w:date="2018-10-31T15:06:00Z">
            <w:r>
              <w:rPr>
                <w:noProof/>
                <w:webHidden/>
              </w:rPr>
              <w:t>102</w:t>
            </w:r>
            <w:r>
              <w:rPr>
                <w:noProof/>
                <w:webHidden/>
              </w:rPr>
              <w:fldChar w:fldCharType="end"/>
            </w:r>
            <w:r w:rsidRPr="006E28E7">
              <w:rPr>
                <w:rStyle w:val="Hypertextovodkaz"/>
                <w:noProof/>
              </w:rPr>
              <w:fldChar w:fldCharType="end"/>
            </w:r>
          </w:ins>
        </w:p>
        <w:p w14:paraId="43725699" w14:textId="055916C1" w:rsidR="003C60C5" w:rsidRDefault="003C60C5">
          <w:pPr>
            <w:pStyle w:val="Obsah3"/>
            <w:tabs>
              <w:tab w:val="right" w:leader="dot" w:pos="9062"/>
            </w:tabs>
            <w:rPr>
              <w:ins w:id="79" w:author="Milan Navrátil" w:date="2018-10-31T15:06:00Z"/>
              <w:rFonts w:asciiTheme="minorHAnsi" w:eastAsiaTheme="minorEastAsia" w:hAnsiTheme="minorHAnsi" w:cstheme="minorBidi"/>
              <w:noProof/>
              <w:lang w:eastAsia="cs-CZ"/>
            </w:rPr>
          </w:pPr>
          <w:ins w:id="80" w:author="Milan Navrátil" w:date="2018-10-31T15:06:00Z">
            <w:r w:rsidRPr="006E28E7">
              <w:rPr>
                <w:rStyle w:val="Hypertextovodkaz"/>
                <w:noProof/>
              </w:rPr>
              <w:lastRenderedPageBreak/>
              <w:fldChar w:fldCharType="begin"/>
            </w:r>
            <w:r w:rsidRPr="006E28E7">
              <w:rPr>
                <w:rStyle w:val="Hypertextovodkaz"/>
                <w:noProof/>
              </w:rPr>
              <w:instrText xml:space="preserve"> </w:instrText>
            </w:r>
            <w:r>
              <w:rPr>
                <w:noProof/>
              </w:rPr>
              <w:instrText>HYPERLINK \l "_Toc528761733"</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2.5 Jazykové kompetence</w:t>
            </w:r>
            <w:r>
              <w:rPr>
                <w:noProof/>
                <w:webHidden/>
              </w:rPr>
              <w:tab/>
            </w:r>
            <w:r>
              <w:rPr>
                <w:noProof/>
                <w:webHidden/>
              </w:rPr>
              <w:fldChar w:fldCharType="begin"/>
            </w:r>
            <w:r>
              <w:rPr>
                <w:noProof/>
                <w:webHidden/>
              </w:rPr>
              <w:instrText xml:space="preserve"> PAGEREF _Toc528761733 \h </w:instrText>
            </w:r>
          </w:ins>
          <w:r>
            <w:rPr>
              <w:noProof/>
              <w:webHidden/>
            </w:rPr>
          </w:r>
          <w:r>
            <w:rPr>
              <w:noProof/>
              <w:webHidden/>
            </w:rPr>
            <w:fldChar w:fldCharType="separate"/>
          </w:r>
          <w:ins w:id="81" w:author="Milan Navrátil" w:date="2018-10-31T15:06:00Z">
            <w:r>
              <w:rPr>
                <w:noProof/>
                <w:webHidden/>
              </w:rPr>
              <w:t>104</w:t>
            </w:r>
            <w:r>
              <w:rPr>
                <w:noProof/>
                <w:webHidden/>
              </w:rPr>
              <w:fldChar w:fldCharType="end"/>
            </w:r>
            <w:r w:rsidRPr="006E28E7">
              <w:rPr>
                <w:rStyle w:val="Hypertextovodkaz"/>
                <w:noProof/>
              </w:rPr>
              <w:fldChar w:fldCharType="end"/>
            </w:r>
          </w:ins>
        </w:p>
        <w:p w14:paraId="14710161" w14:textId="1F7F4D8C" w:rsidR="003C60C5" w:rsidRDefault="003C60C5">
          <w:pPr>
            <w:pStyle w:val="Obsah3"/>
            <w:tabs>
              <w:tab w:val="right" w:leader="dot" w:pos="9062"/>
            </w:tabs>
            <w:rPr>
              <w:ins w:id="82" w:author="Milan Navrátil" w:date="2018-10-31T15:06:00Z"/>
              <w:rFonts w:asciiTheme="minorHAnsi" w:eastAsiaTheme="minorEastAsia" w:hAnsiTheme="minorHAnsi" w:cstheme="minorBidi"/>
              <w:noProof/>
              <w:lang w:eastAsia="cs-CZ"/>
            </w:rPr>
          </w:pPr>
          <w:ins w:id="83"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"_Toc528761734"</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2.6 Pravidla a podmínky utváření studijních plánů</w:t>
            </w:r>
            <w:r>
              <w:rPr>
                <w:noProof/>
                <w:webHidden/>
              </w:rPr>
              <w:tab/>
            </w:r>
            <w:r>
              <w:rPr>
                <w:noProof/>
                <w:webHidden/>
              </w:rPr>
              <w:fldChar w:fldCharType="begin"/>
            </w:r>
            <w:r>
              <w:rPr>
                <w:noProof/>
                <w:webHidden/>
              </w:rPr>
              <w:instrText xml:space="preserve"> PAGEREF _Toc528761734 \h </w:instrText>
            </w:r>
          </w:ins>
          <w:r>
            <w:rPr>
              <w:noProof/>
              <w:webHidden/>
            </w:rPr>
          </w:r>
          <w:r>
            <w:rPr>
              <w:noProof/>
              <w:webHidden/>
            </w:rPr>
            <w:fldChar w:fldCharType="separate"/>
          </w:r>
          <w:ins w:id="84" w:author="Milan Navrátil" w:date="2018-10-31T15:06:00Z">
            <w:r>
              <w:rPr>
                <w:noProof/>
                <w:webHidden/>
              </w:rPr>
              <w:t>104</w:t>
            </w:r>
            <w:r>
              <w:rPr>
                <w:noProof/>
                <w:webHidden/>
              </w:rPr>
              <w:fldChar w:fldCharType="end"/>
            </w:r>
            <w:r w:rsidRPr="006E28E7">
              <w:rPr>
                <w:rStyle w:val="Hypertextovodkaz"/>
                <w:noProof/>
              </w:rPr>
              <w:fldChar w:fldCharType="end"/>
            </w:r>
          </w:ins>
        </w:p>
        <w:p w14:paraId="4E4E98E4" w14:textId="220CD095" w:rsidR="003C60C5" w:rsidRDefault="003C60C5">
          <w:pPr>
            <w:pStyle w:val="Obsah3"/>
            <w:tabs>
              <w:tab w:val="right" w:leader="dot" w:pos="9062"/>
            </w:tabs>
            <w:rPr>
              <w:ins w:id="85" w:author="Milan Navrátil" w:date="2018-10-31T15:06:00Z"/>
              <w:rFonts w:asciiTheme="minorHAnsi" w:eastAsiaTheme="minorEastAsia" w:hAnsiTheme="minorHAnsi" w:cstheme="minorBidi"/>
              <w:noProof/>
              <w:lang w:eastAsia="cs-CZ"/>
            </w:rPr>
          </w:pPr>
          <w:ins w:id="86"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"_Toc528761735"</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2.7 Vymezení uplatnění absolventů</w:t>
            </w:r>
            <w:r>
              <w:rPr>
                <w:noProof/>
                <w:webHidden/>
              </w:rPr>
              <w:tab/>
            </w:r>
            <w:r>
              <w:rPr>
                <w:noProof/>
                <w:webHidden/>
              </w:rPr>
              <w:fldChar w:fldCharType="begin"/>
            </w:r>
            <w:r>
              <w:rPr>
                <w:noProof/>
                <w:webHidden/>
              </w:rPr>
              <w:instrText xml:space="preserve"> PAGEREF _Toc528761735 \h </w:instrText>
            </w:r>
          </w:ins>
          <w:r>
            <w:rPr>
              <w:noProof/>
              <w:webHidden/>
            </w:rPr>
          </w:r>
          <w:r>
            <w:rPr>
              <w:noProof/>
              <w:webHidden/>
            </w:rPr>
            <w:fldChar w:fldCharType="separate"/>
          </w:r>
          <w:ins w:id="87" w:author="Milan Navrátil" w:date="2018-10-31T15:06:00Z">
            <w:r>
              <w:rPr>
                <w:noProof/>
                <w:webHidden/>
              </w:rPr>
              <w:t>106</w:t>
            </w:r>
            <w:r>
              <w:rPr>
                <w:noProof/>
                <w:webHidden/>
              </w:rPr>
              <w:fldChar w:fldCharType="end"/>
            </w:r>
            <w:r w:rsidRPr="006E28E7">
              <w:rPr>
                <w:rStyle w:val="Hypertextovodkaz"/>
                <w:noProof/>
              </w:rPr>
              <w:fldChar w:fldCharType="end"/>
            </w:r>
          </w:ins>
        </w:p>
        <w:p w14:paraId="384C3493" w14:textId="6ACC82EC" w:rsidR="003C60C5" w:rsidRDefault="003C60C5">
          <w:pPr>
            <w:pStyle w:val="Obsah3"/>
            <w:tabs>
              <w:tab w:val="right" w:leader="dot" w:pos="9062"/>
            </w:tabs>
            <w:rPr>
              <w:ins w:id="88" w:author="Milan Navrátil" w:date="2018-10-31T15:06:00Z"/>
              <w:rFonts w:asciiTheme="minorHAnsi" w:eastAsiaTheme="minorEastAsia" w:hAnsiTheme="minorHAnsi" w:cstheme="minorBidi"/>
              <w:noProof/>
              <w:lang w:eastAsia="cs-CZ"/>
            </w:rPr>
          </w:pPr>
          <w:ins w:id="89"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"_Toc528761736"</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2.8 Standardní doba studia</w:t>
            </w:r>
            <w:r>
              <w:rPr>
                <w:noProof/>
                <w:webHidden/>
              </w:rPr>
              <w:tab/>
            </w:r>
            <w:r>
              <w:rPr>
                <w:noProof/>
                <w:webHidden/>
              </w:rPr>
              <w:fldChar w:fldCharType="begin"/>
            </w:r>
            <w:r>
              <w:rPr>
                <w:noProof/>
                <w:webHidden/>
              </w:rPr>
              <w:instrText xml:space="preserve"> PAGEREF _Toc528761736 \h </w:instrText>
            </w:r>
          </w:ins>
          <w:r>
            <w:rPr>
              <w:noProof/>
              <w:webHidden/>
            </w:rPr>
          </w:r>
          <w:r>
            <w:rPr>
              <w:noProof/>
              <w:webHidden/>
            </w:rPr>
            <w:fldChar w:fldCharType="separate"/>
          </w:r>
          <w:ins w:id="90" w:author="Milan Navrátil" w:date="2018-10-31T15:06:00Z">
            <w:r>
              <w:rPr>
                <w:noProof/>
                <w:webHidden/>
              </w:rPr>
              <w:t>107</w:t>
            </w:r>
            <w:r>
              <w:rPr>
                <w:noProof/>
                <w:webHidden/>
              </w:rPr>
              <w:fldChar w:fldCharType="end"/>
            </w:r>
            <w:r w:rsidRPr="006E28E7">
              <w:rPr>
                <w:rStyle w:val="Hypertextovodkaz"/>
                <w:noProof/>
              </w:rPr>
              <w:fldChar w:fldCharType="end"/>
            </w:r>
          </w:ins>
        </w:p>
        <w:p w14:paraId="5E89CBC2" w14:textId="0A0BFCD5" w:rsidR="003C60C5" w:rsidRDefault="003C60C5">
          <w:pPr>
            <w:pStyle w:val="Obsah3"/>
            <w:tabs>
              <w:tab w:val="right" w:leader="dot" w:pos="9062"/>
            </w:tabs>
            <w:rPr>
              <w:ins w:id="91" w:author="Milan Navrátil" w:date="2018-10-31T15:06:00Z"/>
              <w:rFonts w:asciiTheme="minorHAnsi" w:eastAsiaTheme="minorEastAsia" w:hAnsiTheme="minorHAnsi" w:cstheme="minorBidi"/>
              <w:noProof/>
              <w:lang w:eastAsia="cs-CZ"/>
            </w:rPr>
          </w:pPr>
          <w:ins w:id="92"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"_Toc528761737"</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2.9 Soulad obsahu studia s cíli studia a profilem absolventa</w:t>
            </w:r>
            <w:r>
              <w:rPr>
                <w:noProof/>
                <w:webHidden/>
              </w:rPr>
              <w:tab/>
            </w:r>
            <w:r>
              <w:rPr>
                <w:noProof/>
                <w:webHidden/>
              </w:rPr>
              <w:fldChar w:fldCharType="begin"/>
            </w:r>
            <w:r>
              <w:rPr>
                <w:noProof/>
                <w:webHidden/>
              </w:rPr>
              <w:instrText xml:space="preserve"> PAGEREF _Toc528761737 \h </w:instrText>
            </w:r>
          </w:ins>
          <w:r>
            <w:rPr>
              <w:noProof/>
              <w:webHidden/>
            </w:rPr>
          </w:r>
          <w:r>
            <w:rPr>
              <w:noProof/>
              <w:webHidden/>
            </w:rPr>
            <w:fldChar w:fldCharType="separate"/>
          </w:r>
          <w:ins w:id="93" w:author="Milan Navrátil" w:date="2018-10-31T15:06:00Z">
            <w:r>
              <w:rPr>
                <w:noProof/>
                <w:webHidden/>
              </w:rPr>
              <w:t>107</w:t>
            </w:r>
            <w:r>
              <w:rPr>
                <w:noProof/>
                <w:webHidden/>
              </w:rPr>
              <w:fldChar w:fldCharType="end"/>
            </w:r>
            <w:r w:rsidRPr="006E28E7">
              <w:rPr>
                <w:rStyle w:val="Hypertextovodkaz"/>
                <w:noProof/>
              </w:rPr>
              <w:fldChar w:fldCharType="end"/>
            </w:r>
          </w:ins>
        </w:p>
        <w:p w14:paraId="675AC1F1" w14:textId="230A4816" w:rsidR="003C60C5" w:rsidRDefault="003C60C5">
          <w:pPr>
            <w:pStyle w:val="Obsah3"/>
            <w:tabs>
              <w:tab w:val="right" w:leader="dot" w:pos="9062"/>
            </w:tabs>
            <w:rPr>
              <w:ins w:id="94" w:author="Milan Navrátil" w:date="2018-10-31T15:06:00Z"/>
              <w:rFonts w:asciiTheme="minorHAnsi" w:eastAsiaTheme="minorEastAsia" w:hAnsiTheme="minorHAnsi" w:cstheme="minorBidi"/>
              <w:noProof/>
              <w:lang w:eastAsia="cs-CZ"/>
            </w:rPr>
          </w:pPr>
          <w:ins w:id="95"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"_Toc528761738"</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2.12 Struktura a rozsah studijních předmětů</w:t>
            </w:r>
            <w:r>
              <w:rPr>
                <w:noProof/>
                <w:webHidden/>
              </w:rPr>
              <w:tab/>
            </w:r>
            <w:r>
              <w:rPr>
                <w:noProof/>
                <w:webHidden/>
              </w:rPr>
              <w:fldChar w:fldCharType="begin"/>
            </w:r>
            <w:r>
              <w:rPr>
                <w:noProof/>
                <w:webHidden/>
              </w:rPr>
              <w:instrText xml:space="preserve"> PAGEREF _Toc528761738 \h </w:instrText>
            </w:r>
          </w:ins>
          <w:r>
            <w:rPr>
              <w:noProof/>
              <w:webHidden/>
            </w:rPr>
          </w:r>
          <w:r>
            <w:rPr>
              <w:noProof/>
              <w:webHidden/>
            </w:rPr>
            <w:fldChar w:fldCharType="separate"/>
          </w:r>
          <w:ins w:id="96" w:author="Milan Navrátil" w:date="2018-10-31T15:06:00Z">
            <w:r>
              <w:rPr>
                <w:noProof/>
                <w:webHidden/>
              </w:rPr>
              <w:t>108</w:t>
            </w:r>
            <w:r>
              <w:rPr>
                <w:noProof/>
                <w:webHidden/>
              </w:rPr>
              <w:fldChar w:fldCharType="end"/>
            </w:r>
            <w:r w:rsidRPr="006E28E7">
              <w:rPr>
                <w:rStyle w:val="Hypertextovodkaz"/>
                <w:noProof/>
              </w:rPr>
              <w:fldChar w:fldCharType="end"/>
            </w:r>
          </w:ins>
        </w:p>
        <w:p w14:paraId="1FCF2D0B" w14:textId="6F540DF8" w:rsidR="003C60C5" w:rsidRDefault="003C60C5">
          <w:pPr>
            <w:pStyle w:val="Obsah3"/>
            <w:tabs>
              <w:tab w:val="right" w:leader="dot" w:pos="9062"/>
            </w:tabs>
            <w:rPr>
              <w:ins w:id="97" w:author="Milan Navrátil" w:date="2018-10-31T15:06:00Z"/>
              <w:rFonts w:asciiTheme="minorHAnsi" w:eastAsiaTheme="minorEastAsia" w:hAnsiTheme="minorHAnsi" w:cstheme="minorBidi"/>
              <w:noProof/>
              <w:lang w:eastAsia="cs-CZ"/>
            </w:rPr>
          </w:pPr>
          <w:ins w:id="9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"_Toc528761739"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2.14 Soulad obsahu studijních předmětů, státních zkoušek a kvalifikačních prací s výsledky učení a profilem absolventa</w:t>
            </w:r>
            <w:r>
              <w:rPr>
                <w:noProof/>
                <w:webHidden/>
              </w:rPr>
              <w:tab/>
            </w:r>
            <w:r>
              <w:rPr>
                <w:noProof/>
                <w:webHidden/>
              </w:rPr>
              <w:fldChar w:fldCharType="begin"/>
            </w:r>
            <w:r>
              <w:rPr>
                <w:noProof/>
                <w:webHidden/>
              </w:rPr>
              <w:instrText xml:space="preserve"> PAGEREF _Toc528761739 \h </w:instrText>
            </w:r>
          </w:ins>
          <w:r>
            <w:rPr>
              <w:noProof/>
              <w:webHidden/>
            </w:rPr>
          </w:r>
          <w:r>
            <w:rPr>
              <w:noProof/>
              <w:webHidden/>
            </w:rPr>
            <w:fldChar w:fldCharType="separate"/>
          </w:r>
          <w:ins w:id="99" w:author="Milan Navrátil" w:date="2018-10-31T15:06:00Z">
            <w:r>
              <w:rPr>
                <w:noProof/>
                <w:webHidden/>
              </w:rPr>
              <w:t>109</w:t>
            </w:r>
            <w:r>
              <w:rPr>
                <w:noProof/>
                <w:webHidden/>
              </w:rPr>
              <w:fldChar w:fldCharType="end"/>
            </w:r>
            <w:r w:rsidRPr="006E28E7">
              <w:rPr>
                <w:rStyle w:val="Hypertextovodkaz"/>
                <w:noProof/>
              </w:rPr>
              <w:fldChar w:fldCharType="end"/>
            </w:r>
          </w:ins>
        </w:p>
        <w:p w14:paraId="69FFC773" w14:textId="68D7BA7D" w:rsidR="003C60C5" w:rsidRDefault="003C60C5">
          <w:pPr>
            <w:pStyle w:val="Obsah2"/>
            <w:rPr>
              <w:ins w:id="100" w:author="Milan Navrátil" w:date="2018-10-31T15:06:00Z"/>
              <w:rFonts w:asciiTheme="minorHAnsi" w:eastAsiaTheme="minorEastAsia" w:hAnsiTheme="minorHAnsi" w:cstheme="minorBidi"/>
              <w:b w:val="0"/>
              <w:shd w:val="clear" w:color="auto" w:fill="auto"/>
              <w:lang w:eastAsia="cs-CZ"/>
            </w:rPr>
          </w:pPr>
          <w:ins w:id="101" w:author="Milan Navrátil" w:date="2018-10-31T15:06:00Z">
            <w:r w:rsidRPr="006E28E7">
              <w:rPr>
                <w:rStyle w:val="Hypertextovodkaz"/>
              </w:rPr>
              <w:fldChar w:fldCharType="begin"/>
            </w:r>
            <w:r w:rsidRPr="006E28E7">
              <w:rPr>
                <w:rStyle w:val="Hypertextovodkaz"/>
              </w:rPr>
              <w:instrText xml:space="preserve"> </w:instrText>
            </w:r>
            <w:r>
              <w:instrText>HYPERLINK \l "_Toc528761740"</w:instrText>
            </w:r>
            <w:r w:rsidRPr="006E28E7">
              <w:rPr>
                <w:rStyle w:val="Hypertextovodkaz"/>
              </w:rPr>
              <w:instrText xml:space="preserve"> </w:instrText>
            </w:r>
            <w:r w:rsidRPr="006E28E7">
              <w:rPr>
                <w:rStyle w:val="Hypertextovodkaz"/>
              </w:rPr>
              <w:fldChar w:fldCharType="separate"/>
            </w:r>
            <w:r w:rsidRPr="006E28E7">
              <w:rPr>
                <w:rStyle w:val="Hypertextovodkaz"/>
              </w:rPr>
              <w:t>Vzdělávací a tvůrčí činnost ve studijním programu</w:t>
            </w:r>
            <w:r>
              <w:rPr>
                <w:webHidden/>
              </w:rPr>
              <w:tab/>
            </w:r>
            <w:r>
              <w:rPr>
                <w:webHidden/>
              </w:rPr>
              <w:fldChar w:fldCharType="begin"/>
            </w:r>
            <w:r>
              <w:rPr>
                <w:webHidden/>
              </w:rPr>
              <w:instrText xml:space="preserve"> PAGEREF _Toc528761740 \h </w:instrText>
            </w:r>
          </w:ins>
          <w:r>
            <w:rPr>
              <w:webHidden/>
            </w:rPr>
          </w:r>
          <w:r>
            <w:rPr>
              <w:webHidden/>
            </w:rPr>
            <w:fldChar w:fldCharType="separate"/>
          </w:r>
          <w:ins w:id="102" w:author="Milan Navrátil" w:date="2018-10-31T15:06:00Z">
            <w:r>
              <w:rPr>
                <w:webHidden/>
              </w:rPr>
              <w:t>110</w:t>
            </w:r>
            <w:r>
              <w:rPr>
                <w:webHidden/>
              </w:rPr>
              <w:fldChar w:fldCharType="end"/>
            </w:r>
            <w:r w:rsidRPr="006E28E7">
              <w:rPr>
                <w:rStyle w:val="Hypertextovodkaz"/>
              </w:rPr>
              <w:fldChar w:fldCharType="end"/>
            </w:r>
          </w:ins>
        </w:p>
        <w:p w14:paraId="1493796C" w14:textId="573FDBF2" w:rsidR="003C60C5" w:rsidRDefault="003C60C5">
          <w:pPr>
            <w:pStyle w:val="Obsah3"/>
            <w:tabs>
              <w:tab w:val="right" w:leader="dot" w:pos="9062"/>
            </w:tabs>
            <w:rPr>
              <w:ins w:id="103" w:author="Milan Navrátil" w:date="2018-10-31T15:06:00Z"/>
              <w:rFonts w:asciiTheme="minorHAnsi" w:eastAsiaTheme="minorEastAsia" w:hAnsiTheme="minorHAnsi" w:cstheme="minorBidi"/>
              <w:noProof/>
              <w:lang w:eastAsia="cs-CZ"/>
            </w:rPr>
          </w:pPr>
          <w:ins w:id="104"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"_Toc528761741"</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3.1 Metody výuky</w:t>
            </w:r>
            <w:r>
              <w:rPr>
                <w:noProof/>
                <w:webHidden/>
              </w:rPr>
              <w:tab/>
            </w:r>
            <w:r>
              <w:rPr>
                <w:noProof/>
                <w:webHidden/>
              </w:rPr>
              <w:fldChar w:fldCharType="begin"/>
            </w:r>
            <w:r>
              <w:rPr>
                <w:noProof/>
                <w:webHidden/>
              </w:rPr>
              <w:instrText xml:space="preserve"> PAGEREF _Toc528761741 \h </w:instrText>
            </w:r>
          </w:ins>
          <w:r>
            <w:rPr>
              <w:noProof/>
              <w:webHidden/>
            </w:rPr>
          </w:r>
          <w:r>
            <w:rPr>
              <w:noProof/>
              <w:webHidden/>
            </w:rPr>
            <w:fldChar w:fldCharType="separate"/>
          </w:r>
          <w:ins w:id="105" w:author="Milan Navrátil" w:date="2018-10-31T15:06:00Z">
            <w:r>
              <w:rPr>
                <w:noProof/>
                <w:webHidden/>
              </w:rPr>
              <w:t>110</w:t>
            </w:r>
            <w:r>
              <w:rPr>
                <w:noProof/>
                <w:webHidden/>
              </w:rPr>
              <w:fldChar w:fldCharType="end"/>
            </w:r>
            <w:r w:rsidRPr="006E28E7">
              <w:rPr>
                <w:rStyle w:val="Hypertextovodkaz"/>
                <w:noProof/>
              </w:rPr>
              <w:fldChar w:fldCharType="end"/>
            </w:r>
          </w:ins>
        </w:p>
        <w:p w14:paraId="78A5D443" w14:textId="13B2D324" w:rsidR="003C60C5" w:rsidRDefault="003C60C5">
          <w:pPr>
            <w:pStyle w:val="Obsah3"/>
            <w:tabs>
              <w:tab w:val="right" w:leader="dot" w:pos="9062"/>
            </w:tabs>
            <w:rPr>
              <w:ins w:id="106" w:author="Milan Navrátil" w:date="2018-10-31T15:06:00Z"/>
              <w:rFonts w:asciiTheme="minorHAnsi" w:eastAsiaTheme="minorEastAsia" w:hAnsiTheme="minorHAnsi" w:cstheme="minorBidi"/>
              <w:noProof/>
              <w:lang w:eastAsia="cs-CZ"/>
            </w:rPr>
          </w:pPr>
          <w:ins w:id="107"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"_Toc528761742"</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3.2 Forma studia</w:t>
            </w:r>
            <w:r>
              <w:rPr>
                <w:noProof/>
                <w:webHidden/>
              </w:rPr>
              <w:tab/>
            </w:r>
            <w:r>
              <w:rPr>
                <w:noProof/>
                <w:webHidden/>
              </w:rPr>
              <w:fldChar w:fldCharType="begin"/>
            </w:r>
            <w:r>
              <w:rPr>
                <w:noProof/>
                <w:webHidden/>
              </w:rPr>
              <w:instrText xml:space="preserve"> PAGEREF _Toc528761742 \h </w:instrText>
            </w:r>
          </w:ins>
          <w:r>
            <w:rPr>
              <w:noProof/>
              <w:webHidden/>
            </w:rPr>
          </w:r>
          <w:r>
            <w:rPr>
              <w:noProof/>
              <w:webHidden/>
            </w:rPr>
            <w:fldChar w:fldCharType="separate"/>
          </w:r>
          <w:ins w:id="108" w:author="Milan Navrátil" w:date="2018-10-31T15:06:00Z">
            <w:r>
              <w:rPr>
                <w:noProof/>
                <w:webHidden/>
              </w:rPr>
              <w:t>112</w:t>
            </w:r>
            <w:r>
              <w:rPr>
                <w:noProof/>
                <w:webHidden/>
              </w:rPr>
              <w:fldChar w:fldCharType="end"/>
            </w:r>
            <w:r w:rsidRPr="006E28E7">
              <w:rPr>
                <w:rStyle w:val="Hypertextovodkaz"/>
                <w:noProof/>
              </w:rPr>
              <w:fldChar w:fldCharType="end"/>
            </w:r>
          </w:ins>
        </w:p>
        <w:p w14:paraId="0CCCF8BE" w14:textId="17DCBBB2" w:rsidR="003C60C5" w:rsidRDefault="003C60C5">
          <w:pPr>
            <w:pStyle w:val="Obsah3"/>
            <w:tabs>
              <w:tab w:val="right" w:leader="dot" w:pos="9062"/>
            </w:tabs>
            <w:rPr>
              <w:ins w:id="109" w:author="Milan Navrátil" w:date="2018-10-31T15:06:00Z"/>
              <w:rFonts w:asciiTheme="minorHAnsi" w:eastAsiaTheme="minorEastAsia" w:hAnsiTheme="minorHAnsi" w:cstheme="minorBidi"/>
              <w:noProof/>
              <w:lang w:eastAsia="cs-CZ"/>
            </w:rPr>
          </w:pPr>
          <w:ins w:id="110"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"_Toc528761743"</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3.3 Studijní literatura, studijní opory</w:t>
            </w:r>
            <w:r>
              <w:rPr>
                <w:noProof/>
                <w:webHidden/>
              </w:rPr>
              <w:tab/>
            </w:r>
            <w:r>
              <w:rPr>
                <w:noProof/>
                <w:webHidden/>
              </w:rPr>
              <w:fldChar w:fldCharType="begin"/>
            </w:r>
            <w:r>
              <w:rPr>
                <w:noProof/>
                <w:webHidden/>
              </w:rPr>
              <w:instrText xml:space="preserve"> PAGEREF _Toc528761743 \h </w:instrText>
            </w:r>
          </w:ins>
          <w:r>
            <w:rPr>
              <w:noProof/>
              <w:webHidden/>
            </w:rPr>
          </w:r>
          <w:r>
            <w:rPr>
              <w:noProof/>
              <w:webHidden/>
            </w:rPr>
            <w:fldChar w:fldCharType="separate"/>
          </w:r>
          <w:ins w:id="111" w:author="Milan Navrátil" w:date="2018-10-31T15:06:00Z">
            <w:r>
              <w:rPr>
                <w:noProof/>
                <w:webHidden/>
              </w:rPr>
              <w:t>112</w:t>
            </w:r>
            <w:r>
              <w:rPr>
                <w:noProof/>
                <w:webHidden/>
              </w:rPr>
              <w:fldChar w:fldCharType="end"/>
            </w:r>
            <w:r w:rsidRPr="006E28E7">
              <w:rPr>
                <w:rStyle w:val="Hypertextovodkaz"/>
                <w:noProof/>
              </w:rPr>
              <w:fldChar w:fldCharType="end"/>
            </w:r>
          </w:ins>
        </w:p>
        <w:p w14:paraId="2E6F41CE" w14:textId="4DA53B35" w:rsidR="003C60C5" w:rsidRDefault="003C60C5">
          <w:pPr>
            <w:pStyle w:val="Obsah3"/>
            <w:tabs>
              <w:tab w:val="right" w:leader="dot" w:pos="9062"/>
            </w:tabs>
            <w:rPr>
              <w:ins w:id="112" w:author="Milan Navrátil" w:date="2018-10-31T15:06:00Z"/>
              <w:rFonts w:asciiTheme="minorHAnsi" w:eastAsiaTheme="minorEastAsia" w:hAnsiTheme="minorHAnsi" w:cstheme="minorBidi"/>
              <w:noProof/>
              <w:lang w:eastAsia="cs-CZ"/>
            </w:rPr>
          </w:pPr>
          <w:ins w:id="113"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"_Toc528761744"</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3.4 Hodnocení výsledků studia</w:t>
            </w:r>
            <w:r>
              <w:rPr>
                <w:noProof/>
                <w:webHidden/>
              </w:rPr>
              <w:tab/>
            </w:r>
            <w:r>
              <w:rPr>
                <w:noProof/>
                <w:webHidden/>
              </w:rPr>
              <w:fldChar w:fldCharType="begin"/>
            </w:r>
            <w:r>
              <w:rPr>
                <w:noProof/>
                <w:webHidden/>
              </w:rPr>
              <w:instrText xml:space="preserve"> PAGEREF _Toc528761744 \h </w:instrText>
            </w:r>
          </w:ins>
          <w:r>
            <w:rPr>
              <w:noProof/>
              <w:webHidden/>
            </w:rPr>
          </w:r>
          <w:r>
            <w:rPr>
              <w:noProof/>
              <w:webHidden/>
            </w:rPr>
            <w:fldChar w:fldCharType="separate"/>
          </w:r>
          <w:ins w:id="114" w:author="Milan Navrátil" w:date="2018-10-31T15:06:00Z">
            <w:r>
              <w:rPr>
                <w:noProof/>
                <w:webHidden/>
              </w:rPr>
              <w:t>113</w:t>
            </w:r>
            <w:r>
              <w:rPr>
                <w:noProof/>
                <w:webHidden/>
              </w:rPr>
              <w:fldChar w:fldCharType="end"/>
            </w:r>
            <w:r w:rsidRPr="006E28E7">
              <w:rPr>
                <w:rStyle w:val="Hypertextovodkaz"/>
                <w:noProof/>
              </w:rPr>
              <w:fldChar w:fldCharType="end"/>
            </w:r>
          </w:ins>
        </w:p>
        <w:p w14:paraId="7D3C38D3" w14:textId="2F755F9E" w:rsidR="003C60C5" w:rsidRDefault="003C60C5">
          <w:pPr>
            <w:pStyle w:val="Obsah3"/>
            <w:tabs>
              <w:tab w:val="right" w:leader="dot" w:pos="9062"/>
            </w:tabs>
            <w:rPr>
              <w:ins w:id="115" w:author="Milan Navrátil" w:date="2018-10-31T15:06:00Z"/>
              <w:rFonts w:asciiTheme="minorHAnsi" w:eastAsiaTheme="minorEastAsia" w:hAnsiTheme="minorHAnsi" w:cstheme="minorBidi"/>
              <w:noProof/>
              <w:lang w:eastAsia="cs-CZ"/>
            </w:rPr>
          </w:pPr>
          <w:ins w:id="116"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"_Toc528761745"</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3.5-3.7: Tvůrčí činnost vztahující se ke studijnímu programu</w:t>
            </w:r>
            <w:r>
              <w:rPr>
                <w:noProof/>
                <w:webHidden/>
              </w:rPr>
              <w:tab/>
            </w:r>
            <w:r>
              <w:rPr>
                <w:noProof/>
                <w:webHidden/>
              </w:rPr>
              <w:fldChar w:fldCharType="begin"/>
            </w:r>
            <w:r>
              <w:rPr>
                <w:noProof/>
                <w:webHidden/>
              </w:rPr>
              <w:instrText xml:space="preserve"> PAGEREF _Toc528761745 \h </w:instrText>
            </w:r>
          </w:ins>
          <w:r>
            <w:rPr>
              <w:noProof/>
              <w:webHidden/>
            </w:rPr>
          </w:r>
          <w:r>
            <w:rPr>
              <w:noProof/>
              <w:webHidden/>
            </w:rPr>
            <w:fldChar w:fldCharType="separate"/>
          </w:r>
          <w:ins w:id="117" w:author="Milan Navrátil" w:date="2018-10-31T15:06:00Z">
            <w:r>
              <w:rPr>
                <w:noProof/>
                <w:webHidden/>
              </w:rPr>
              <w:t>113</w:t>
            </w:r>
            <w:r>
              <w:rPr>
                <w:noProof/>
                <w:webHidden/>
              </w:rPr>
              <w:fldChar w:fldCharType="end"/>
            </w:r>
            <w:r w:rsidRPr="006E28E7">
              <w:rPr>
                <w:rStyle w:val="Hypertextovodkaz"/>
                <w:noProof/>
              </w:rPr>
              <w:fldChar w:fldCharType="end"/>
            </w:r>
          </w:ins>
        </w:p>
        <w:p w14:paraId="0A5CF150" w14:textId="2294BBDB" w:rsidR="003C60C5" w:rsidRDefault="003C60C5">
          <w:pPr>
            <w:pStyle w:val="Obsah2"/>
            <w:rPr>
              <w:ins w:id="118" w:author="Milan Navrátil" w:date="2018-10-31T15:06:00Z"/>
              <w:rFonts w:asciiTheme="minorHAnsi" w:eastAsiaTheme="minorEastAsia" w:hAnsiTheme="minorHAnsi" w:cstheme="minorBidi"/>
              <w:b w:val="0"/>
              <w:shd w:val="clear" w:color="auto" w:fill="auto"/>
              <w:lang w:eastAsia="cs-CZ"/>
            </w:rPr>
          </w:pPr>
          <w:ins w:id="119" w:author="Milan Navrátil" w:date="2018-10-31T15:06:00Z">
            <w:r w:rsidRPr="006E28E7">
              <w:rPr>
                <w:rStyle w:val="Hypertextovodkaz"/>
              </w:rPr>
              <w:fldChar w:fldCharType="begin"/>
            </w:r>
            <w:r w:rsidRPr="006E28E7">
              <w:rPr>
                <w:rStyle w:val="Hypertextovodkaz"/>
              </w:rPr>
              <w:instrText xml:space="preserve"> </w:instrText>
            </w:r>
            <w:r>
              <w:instrText>HYPERLINK \l "_Toc528761746"</w:instrText>
            </w:r>
            <w:r w:rsidRPr="006E28E7">
              <w:rPr>
                <w:rStyle w:val="Hypertextovodkaz"/>
              </w:rPr>
              <w:instrText xml:space="preserve"> </w:instrText>
            </w:r>
            <w:r w:rsidRPr="006E28E7">
              <w:rPr>
                <w:rStyle w:val="Hypertextovodkaz"/>
              </w:rPr>
              <w:fldChar w:fldCharType="separate"/>
            </w:r>
            <w:r w:rsidRPr="006E28E7">
              <w:rPr>
                <w:rStyle w:val="Hypertextovodkaz"/>
              </w:rPr>
              <w:t>Finanční, materiální a další zabezpečení studijního programu</w:t>
            </w:r>
            <w:r>
              <w:rPr>
                <w:webHidden/>
              </w:rPr>
              <w:tab/>
            </w:r>
            <w:r>
              <w:rPr>
                <w:webHidden/>
              </w:rPr>
              <w:fldChar w:fldCharType="begin"/>
            </w:r>
            <w:r>
              <w:rPr>
                <w:webHidden/>
              </w:rPr>
              <w:instrText xml:space="preserve"> PAGEREF _Toc528761746 \h </w:instrText>
            </w:r>
          </w:ins>
          <w:r>
            <w:rPr>
              <w:webHidden/>
            </w:rPr>
          </w:r>
          <w:r>
            <w:rPr>
              <w:webHidden/>
            </w:rPr>
            <w:fldChar w:fldCharType="separate"/>
          </w:r>
          <w:ins w:id="120" w:author="Milan Navrátil" w:date="2018-10-31T15:06:00Z">
            <w:r>
              <w:rPr>
                <w:webHidden/>
              </w:rPr>
              <w:t>114</w:t>
            </w:r>
            <w:r>
              <w:rPr>
                <w:webHidden/>
              </w:rPr>
              <w:fldChar w:fldCharType="end"/>
            </w:r>
            <w:r w:rsidRPr="006E28E7">
              <w:rPr>
                <w:rStyle w:val="Hypertextovodkaz"/>
              </w:rPr>
              <w:fldChar w:fldCharType="end"/>
            </w:r>
          </w:ins>
        </w:p>
        <w:p w14:paraId="2AA24AE1" w14:textId="7F3C1B5A" w:rsidR="003C60C5" w:rsidRDefault="003C60C5">
          <w:pPr>
            <w:pStyle w:val="Obsah3"/>
            <w:tabs>
              <w:tab w:val="right" w:leader="dot" w:pos="9062"/>
            </w:tabs>
            <w:rPr>
              <w:ins w:id="121" w:author="Milan Navrátil" w:date="2018-10-31T15:06:00Z"/>
              <w:rFonts w:asciiTheme="minorHAnsi" w:eastAsiaTheme="minorEastAsia" w:hAnsiTheme="minorHAnsi" w:cstheme="minorBidi"/>
              <w:noProof/>
              <w:lang w:eastAsia="cs-CZ"/>
            </w:rPr>
          </w:pPr>
          <w:ins w:id="122"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"_Toc528761747"</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4.1: Finanční zabezpečení studijního programu</w:t>
            </w:r>
            <w:r>
              <w:rPr>
                <w:noProof/>
                <w:webHidden/>
              </w:rPr>
              <w:tab/>
            </w:r>
            <w:r>
              <w:rPr>
                <w:noProof/>
                <w:webHidden/>
              </w:rPr>
              <w:fldChar w:fldCharType="begin"/>
            </w:r>
            <w:r>
              <w:rPr>
                <w:noProof/>
                <w:webHidden/>
              </w:rPr>
              <w:instrText xml:space="preserve"> PAGEREF _Toc528761747 \h </w:instrText>
            </w:r>
          </w:ins>
          <w:r>
            <w:rPr>
              <w:noProof/>
              <w:webHidden/>
            </w:rPr>
          </w:r>
          <w:r>
            <w:rPr>
              <w:noProof/>
              <w:webHidden/>
            </w:rPr>
            <w:fldChar w:fldCharType="separate"/>
          </w:r>
          <w:ins w:id="123" w:author="Milan Navrátil" w:date="2018-10-31T15:06:00Z">
            <w:r>
              <w:rPr>
                <w:noProof/>
                <w:webHidden/>
              </w:rPr>
              <w:t>114</w:t>
            </w:r>
            <w:r>
              <w:rPr>
                <w:noProof/>
                <w:webHidden/>
              </w:rPr>
              <w:fldChar w:fldCharType="end"/>
            </w:r>
            <w:r w:rsidRPr="006E28E7">
              <w:rPr>
                <w:rStyle w:val="Hypertextovodkaz"/>
                <w:noProof/>
              </w:rPr>
              <w:fldChar w:fldCharType="end"/>
            </w:r>
          </w:ins>
        </w:p>
        <w:p w14:paraId="2F1F51C9" w14:textId="2F83C1E1" w:rsidR="003C60C5" w:rsidRDefault="003C60C5">
          <w:pPr>
            <w:pStyle w:val="Obsah3"/>
            <w:tabs>
              <w:tab w:val="right" w:leader="dot" w:pos="9062"/>
            </w:tabs>
            <w:rPr>
              <w:ins w:id="124" w:author="Milan Navrátil" w:date="2018-10-31T15:06:00Z"/>
              <w:rFonts w:asciiTheme="minorHAnsi" w:eastAsiaTheme="minorEastAsia" w:hAnsiTheme="minorHAnsi" w:cstheme="minorBidi"/>
              <w:noProof/>
              <w:lang w:eastAsia="cs-CZ"/>
            </w:rPr>
          </w:pPr>
          <w:ins w:id="125"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"_Toc528761748"</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4.2: Materiální a technické zabezpečení studijního programu</w:t>
            </w:r>
            <w:r>
              <w:rPr>
                <w:noProof/>
                <w:webHidden/>
              </w:rPr>
              <w:tab/>
            </w:r>
            <w:r>
              <w:rPr>
                <w:noProof/>
                <w:webHidden/>
              </w:rPr>
              <w:fldChar w:fldCharType="begin"/>
            </w:r>
            <w:r>
              <w:rPr>
                <w:noProof/>
                <w:webHidden/>
              </w:rPr>
              <w:instrText xml:space="preserve"> PAGEREF _Toc528761748 \h </w:instrText>
            </w:r>
          </w:ins>
          <w:r>
            <w:rPr>
              <w:noProof/>
              <w:webHidden/>
            </w:rPr>
          </w:r>
          <w:r>
            <w:rPr>
              <w:noProof/>
              <w:webHidden/>
            </w:rPr>
            <w:fldChar w:fldCharType="separate"/>
          </w:r>
          <w:ins w:id="126" w:author="Milan Navrátil" w:date="2018-10-31T15:06:00Z">
            <w:r>
              <w:rPr>
                <w:noProof/>
                <w:webHidden/>
              </w:rPr>
              <w:t>115</w:t>
            </w:r>
            <w:r>
              <w:rPr>
                <w:noProof/>
                <w:webHidden/>
              </w:rPr>
              <w:fldChar w:fldCharType="end"/>
            </w:r>
            <w:r w:rsidRPr="006E28E7">
              <w:rPr>
                <w:rStyle w:val="Hypertextovodkaz"/>
                <w:noProof/>
              </w:rPr>
              <w:fldChar w:fldCharType="end"/>
            </w:r>
          </w:ins>
        </w:p>
        <w:p w14:paraId="5F9160C3" w14:textId="68B7D034" w:rsidR="003C60C5" w:rsidRDefault="003C60C5">
          <w:pPr>
            <w:pStyle w:val="Obsah3"/>
            <w:tabs>
              <w:tab w:val="right" w:leader="dot" w:pos="9062"/>
            </w:tabs>
            <w:rPr>
              <w:ins w:id="127" w:author="Milan Navrátil" w:date="2018-10-31T15:06:00Z"/>
              <w:rFonts w:asciiTheme="minorHAnsi" w:eastAsiaTheme="minorEastAsia" w:hAnsiTheme="minorHAnsi" w:cstheme="minorBidi"/>
              <w:noProof/>
              <w:lang w:eastAsia="cs-CZ"/>
            </w:rPr>
          </w:pPr>
          <w:ins w:id="12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"_Toc528761749"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4.3: Odborná literatura a elektronické databáze odpovídající studijnímu programu</w:t>
            </w:r>
            <w:r>
              <w:rPr>
                <w:noProof/>
                <w:webHidden/>
              </w:rPr>
              <w:tab/>
            </w:r>
            <w:r>
              <w:rPr>
                <w:noProof/>
                <w:webHidden/>
              </w:rPr>
              <w:fldChar w:fldCharType="begin"/>
            </w:r>
            <w:r>
              <w:rPr>
                <w:noProof/>
                <w:webHidden/>
              </w:rPr>
              <w:instrText xml:space="preserve"> PAGEREF _Toc528761749 \h </w:instrText>
            </w:r>
          </w:ins>
          <w:r>
            <w:rPr>
              <w:noProof/>
              <w:webHidden/>
            </w:rPr>
          </w:r>
          <w:r>
            <w:rPr>
              <w:noProof/>
              <w:webHidden/>
            </w:rPr>
            <w:fldChar w:fldCharType="separate"/>
          </w:r>
          <w:ins w:id="129" w:author="Milan Navrátil" w:date="2018-10-31T15:06:00Z">
            <w:r>
              <w:rPr>
                <w:noProof/>
                <w:webHidden/>
              </w:rPr>
              <w:t>115</w:t>
            </w:r>
            <w:r>
              <w:rPr>
                <w:noProof/>
                <w:webHidden/>
              </w:rPr>
              <w:fldChar w:fldCharType="end"/>
            </w:r>
            <w:r w:rsidRPr="006E28E7">
              <w:rPr>
                <w:rStyle w:val="Hypertextovodkaz"/>
                <w:noProof/>
              </w:rPr>
              <w:fldChar w:fldCharType="end"/>
            </w:r>
          </w:ins>
        </w:p>
        <w:p w14:paraId="673A0363" w14:textId="0AA39D8C" w:rsidR="003C60C5" w:rsidRDefault="003C60C5">
          <w:pPr>
            <w:pStyle w:val="Obsah2"/>
            <w:rPr>
              <w:ins w:id="130" w:author="Milan Navrátil" w:date="2018-10-31T15:06:00Z"/>
              <w:rFonts w:asciiTheme="minorHAnsi" w:eastAsiaTheme="minorEastAsia" w:hAnsiTheme="minorHAnsi" w:cstheme="minorBidi"/>
              <w:b w:val="0"/>
              <w:shd w:val="clear" w:color="auto" w:fill="auto"/>
              <w:lang w:eastAsia="cs-CZ"/>
            </w:rPr>
          </w:pPr>
          <w:ins w:id="131" w:author="Milan Navrátil" w:date="2018-10-31T15:06:00Z">
            <w:r w:rsidRPr="006E28E7">
              <w:rPr>
                <w:rStyle w:val="Hypertextovodkaz"/>
              </w:rPr>
              <w:fldChar w:fldCharType="begin"/>
            </w:r>
            <w:r w:rsidRPr="006E28E7">
              <w:rPr>
                <w:rStyle w:val="Hypertextovodkaz"/>
              </w:rPr>
              <w:instrText xml:space="preserve"> </w:instrText>
            </w:r>
            <w:r>
              <w:instrText>HYPERLINK \l "_Toc528761750"</w:instrText>
            </w:r>
            <w:r w:rsidRPr="006E28E7">
              <w:rPr>
                <w:rStyle w:val="Hypertextovodkaz"/>
              </w:rPr>
              <w:instrText xml:space="preserve"> </w:instrText>
            </w:r>
            <w:r w:rsidRPr="006E28E7">
              <w:rPr>
                <w:rStyle w:val="Hypertextovodkaz"/>
              </w:rPr>
              <w:fldChar w:fldCharType="separate"/>
            </w:r>
            <w:r w:rsidRPr="006E28E7">
              <w:rPr>
                <w:rStyle w:val="Hypertextovodkaz"/>
              </w:rPr>
              <w:t>Garant studijního programu</w:t>
            </w:r>
            <w:r>
              <w:rPr>
                <w:webHidden/>
              </w:rPr>
              <w:tab/>
            </w:r>
            <w:r>
              <w:rPr>
                <w:webHidden/>
              </w:rPr>
              <w:fldChar w:fldCharType="begin"/>
            </w:r>
            <w:r>
              <w:rPr>
                <w:webHidden/>
              </w:rPr>
              <w:instrText xml:space="preserve"> PAGEREF _Toc528761750 \h </w:instrText>
            </w:r>
          </w:ins>
          <w:r>
            <w:rPr>
              <w:webHidden/>
            </w:rPr>
          </w:r>
          <w:r>
            <w:rPr>
              <w:webHidden/>
            </w:rPr>
            <w:fldChar w:fldCharType="separate"/>
          </w:r>
          <w:ins w:id="132" w:author="Milan Navrátil" w:date="2018-10-31T15:06:00Z">
            <w:r>
              <w:rPr>
                <w:webHidden/>
              </w:rPr>
              <w:t>116</w:t>
            </w:r>
            <w:r>
              <w:rPr>
                <w:webHidden/>
              </w:rPr>
              <w:fldChar w:fldCharType="end"/>
            </w:r>
            <w:r w:rsidRPr="006E28E7">
              <w:rPr>
                <w:rStyle w:val="Hypertextovodkaz"/>
              </w:rPr>
              <w:fldChar w:fldCharType="end"/>
            </w:r>
          </w:ins>
        </w:p>
        <w:p w14:paraId="37A0D20B" w14:textId="61A5E6EC" w:rsidR="003C60C5" w:rsidRDefault="003C60C5">
          <w:pPr>
            <w:pStyle w:val="Obsah3"/>
            <w:tabs>
              <w:tab w:val="right" w:leader="dot" w:pos="9062"/>
            </w:tabs>
            <w:rPr>
              <w:ins w:id="133" w:author="Milan Navrátil" w:date="2018-10-31T15:06:00Z"/>
              <w:rFonts w:asciiTheme="minorHAnsi" w:eastAsiaTheme="minorEastAsia" w:hAnsiTheme="minorHAnsi" w:cstheme="minorBidi"/>
              <w:noProof/>
              <w:lang w:eastAsia="cs-CZ"/>
            </w:rPr>
          </w:pPr>
          <w:ins w:id="134"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"_Toc528761751"</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 5.1: Pravomoci a odpovědnost garanta</w:t>
            </w:r>
            <w:r>
              <w:rPr>
                <w:noProof/>
                <w:webHidden/>
              </w:rPr>
              <w:tab/>
            </w:r>
            <w:r>
              <w:rPr>
                <w:noProof/>
                <w:webHidden/>
              </w:rPr>
              <w:fldChar w:fldCharType="begin"/>
            </w:r>
            <w:r>
              <w:rPr>
                <w:noProof/>
                <w:webHidden/>
              </w:rPr>
              <w:instrText xml:space="preserve"> PAGEREF _Toc528761751 \h </w:instrText>
            </w:r>
          </w:ins>
          <w:r>
            <w:rPr>
              <w:noProof/>
              <w:webHidden/>
            </w:rPr>
          </w:r>
          <w:r>
            <w:rPr>
              <w:noProof/>
              <w:webHidden/>
            </w:rPr>
            <w:fldChar w:fldCharType="separate"/>
          </w:r>
          <w:ins w:id="135" w:author="Milan Navrátil" w:date="2018-10-31T15:06:00Z">
            <w:r>
              <w:rPr>
                <w:noProof/>
                <w:webHidden/>
              </w:rPr>
              <w:t>116</w:t>
            </w:r>
            <w:r>
              <w:rPr>
                <w:noProof/>
                <w:webHidden/>
              </w:rPr>
              <w:fldChar w:fldCharType="end"/>
            </w:r>
            <w:r w:rsidRPr="006E28E7">
              <w:rPr>
                <w:rStyle w:val="Hypertextovodkaz"/>
                <w:noProof/>
              </w:rPr>
              <w:fldChar w:fldCharType="end"/>
            </w:r>
          </w:ins>
        </w:p>
        <w:p w14:paraId="2FA6CB1C" w14:textId="1998FEC5" w:rsidR="003C60C5" w:rsidRDefault="003C60C5">
          <w:pPr>
            <w:pStyle w:val="Obsah3"/>
            <w:tabs>
              <w:tab w:val="right" w:leader="dot" w:pos="9062"/>
            </w:tabs>
            <w:rPr>
              <w:ins w:id="136" w:author="Milan Navrátil" w:date="2018-10-31T15:06:00Z"/>
              <w:rFonts w:asciiTheme="minorHAnsi" w:eastAsiaTheme="minorEastAsia" w:hAnsiTheme="minorHAnsi" w:cstheme="minorBidi"/>
              <w:noProof/>
              <w:lang w:eastAsia="cs-CZ"/>
            </w:rPr>
          </w:pPr>
          <w:ins w:id="137"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"_Toc528761752"</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5.2-5.4: Zhodnocení osoby garanta z hlediska naplnění standardů</w:t>
            </w:r>
            <w:r>
              <w:rPr>
                <w:noProof/>
                <w:webHidden/>
              </w:rPr>
              <w:tab/>
            </w:r>
            <w:r>
              <w:rPr>
                <w:noProof/>
                <w:webHidden/>
              </w:rPr>
              <w:fldChar w:fldCharType="begin"/>
            </w:r>
            <w:r>
              <w:rPr>
                <w:noProof/>
                <w:webHidden/>
              </w:rPr>
              <w:instrText xml:space="preserve"> PAGEREF _Toc528761752 \h </w:instrText>
            </w:r>
          </w:ins>
          <w:r>
            <w:rPr>
              <w:noProof/>
              <w:webHidden/>
            </w:rPr>
          </w:r>
          <w:r>
            <w:rPr>
              <w:noProof/>
              <w:webHidden/>
            </w:rPr>
            <w:fldChar w:fldCharType="separate"/>
          </w:r>
          <w:ins w:id="138" w:author="Milan Navrátil" w:date="2018-10-31T15:06:00Z">
            <w:r>
              <w:rPr>
                <w:noProof/>
                <w:webHidden/>
              </w:rPr>
              <w:t>116</w:t>
            </w:r>
            <w:r>
              <w:rPr>
                <w:noProof/>
                <w:webHidden/>
              </w:rPr>
              <w:fldChar w:fldCharType="end"/>
            </w:r>
            <w:r w:rsidRPr="006E28E7">
              <w:rPr>
                <w:rStyle w:val="Hypertextovodkaz"/>
                <w:noProof/>
              </w:rPr>
              <w:fldChar w:fldCharType="end"/>
            </w:r>
          </w:ins>
        </w:p>
        <w:p w14:paraId="2CCAC638" w14:textId="78B65384" w:rsidR="003C60C5" w:rsidRDefault="003C60C5">
          <w:pPr>
            <w:pStyle w:val="Obsah2"/>
            <w:rPr>
              <w:ins w:id="139" w:author="Milan Navrátil" w:date="2018-10-31T15:06:00Z"/>
              <w:rFonts w:asciiTheme="minorHAnsi" w:eastAsiaTheme="minorEastAsia" w:hAnsiTheme="minorHAnsi" w:cstheme="minorBidi"/>
              <w:b w:val="0"/>
              <w:shd w:val="clear" w:color="auto" w:fill="auto"/>
              <w:lang w:eastAsia="cs-CZ"/>
            </w:rPr>
          </w:pPr>
          <w:ins w:id="140" w:author="Milan Navrátil" w:date="2018-10-31T15:06:00Z">
            <w:r w:rsidRPr="006E28E7">
              <w:rPr>
                <w:rStyle w:val="Hypertextovodkaz"/>
              </w:rPr>
              <w:fldChar w:fldCharType="begin"/>
            </w:r>
            <w:r w:rsidRPr="006E28E7">
              <w:rPr>
                <w:rStyle w:val="Hypertextovodkaz"/>
              </w:rPr>
              <w:instrText xml:space="preserve"> </w:instrText>
            </w:r>
            <w:r>
              <w:instrText>HYPERLINK \l "_Toc528761753"</w:instrText>
            </w:r>
            <w:r w:rsidRPr="006E28E7">
              <w:rPr>
                <w:rStyle w:val="Hypertextovodkaz"/>
              </w:rPr>
              <w:instrText xml:space="preserve"> </w:instrText>
            </w:r>
            <w:r w:rsidRPr="006E28E7">
              <w:rPr>
                <w:rStyle w:val="Hypertextovodkaz"/>
              </w:rPr>
              <w:fldChar w:fldCharType="separate"/>
            </w:r>
            <w:r w:rsidRPr="006E28E7">
              <w:rPr>
                <w:rStyle w:val="Hypertextovodkaz"/>
              </w:rPr>
              <w:t>Personální zabezpečení studijního programu</w:t>
            </w:r>
            <w:r>
              <w:rPr>
                <w:webHidden/>
              </w:rPr>
              <w:tab/>
            </w:r>
            <w:r>
              <w:rPr>
                <w:webHidden/>
              </w:rPr>
              <w:fldChar w:fldCharType="begin"/>
            </w:r>
            <w:r>
              <w:rPr>
                <w:webHidden/>
              </w:rPr>
              <w:instrText xml:space="preserve"> PAGEREF _Toc528761753 \h </w:instrText>
            </w:r>
          </w:ins>
          <w:r>
            <w:rPr>
              <w:webHidden/>
            </w:rPr>
          </w:r>
          <w:r>
            <w:rPr>
              <w:webHidden/>
            </w:rPr>
            <w:fldChar w:fldCharType="separate"/>
          </w:r>
          <w:ins w:id="141" w:author="Milan Navrátil" w:date="2018-10-31T15:06:00Z">
            <w:r>
              <w:rPr>
                <w:webHidden/>
              </w:rPr>
              <w:t>117</w:t>
            </w:r>
            <w:r>
              <w:rPr>
                <w:webHidden/>
              </w:rPr>
              <w:fldChar w:fldCharType="end"/>
            </w:r>
            <w:r w:rsidRPr="006E28E7">
              <w:rPr>
                <w:rStyle w:val="Hypertextovodkaz"/>
              </w:rPr>
              <w:fldChar w:fldCharType="end"/>
            </w:r>
          </w:ins>
        </w:p>
        <w:p w14:paraId="7A230C09" w14:textId="35E44BA3" w:rsidR="003C60C5" w:rsidRDefault="003C60C5">
          <w:pPr>
            <w:pStyle w:val="Obsah3"/>
            <w:tabs>
              <w:tab w:val="right" w:leader="dot" w:pos="9062"/>
            </w:tabs>
            <w:rPr>
              <w:ins w:id="142" w:author="Milan Navrátil" w:date="2018-10-31T15:06:00Z"/>
              <w:rFonts w:asciiTheme="minorHAnsi" w:eastAsiaTheme="minorEastAsia" w:hAnsiTheme="minorHAnsi" w:cstheme="minorBidi"/>
              <w:noProof/>
              <w:lang w:eastAsia="cs-CZ"/>
            </w:rPr>
          </w:pPr>
          <w:ins w:id="143"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"_Toc528761754"</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6.1-6.2, 6.7-6.8: Zhodnocení celkového personálního zabezpečení studijního programu z hlediska naplnění standardů</w:t>
            </w:r>
            <w:r>
              <w:rPr>
                <w:noProof/>
                <w:webHidden/>
              </w:rPr>
              <w:tab/>
            </w:r>
            <w:r>
              <w:rPr>
                <w:noProof/>
                <w:webHidden/>
              </w:rPr>
              <w:fldChar w:fldCharType="begin"/>
            </w:r>
            <w:r>
              <w:rPr>
                <w:noProof/>
                <w:webHidden/>
              </w:rPr>
              <w:instrText xml:space="preserve"> PAGEREF _Toc528761754 \h </w:instrText>
            </w:r>
          </w:ins>
          <w:r>
            <w:rPr>
              <w:noProof/>
              <w:webHidden/>
            </w:rPr>
          </w:r>
          <w:r>
            <w:rPr>
              <w:noProof/>
              <w:webHidden/>
            </w:rPr>
            <w:fldChar w:fldCharType="separate"/>
          </w:r>
          <w:ins w:id="144" w:author="Milan Navrátil" w:date="2018-10-31T15:06:00Z">
            <w:r>
              <w:rPr>
                <w:noProof/>
                <w:webHidden/>
              </w:rPr>
              <w:t>117</w:t>
            </w:r>
            <w:r>
              <w:rPr>
                <w:noProof/>
                <w:webHidden/>
              </w:rPr>
              <w:fldChar w:fldCharType="end"/>
            </w:r>
            <w:r w:rsidRPr="006E28E7">
              <w:rPr>
                <w:rStyle w:val="Hypertextovodkaz"/>
                <w:noProof/>
              </w:rPr>
              <w:fldChar w:fldCharType="end"/>
            </w:r>
          </w:ins>
        </w:p>
        <w:p w14:paraId="2D91B03A" w14:textId="0285C35A" w:rsidR="003C60C5" w:rsidRDefault="003C60C5">
          <w:pPr>
            <w:pStyle w:val="Obsah3"/>
            <w:tabs>
              <w:tab w:val="right" w:leader="dot" w:pos="9062"/>
            </w:tabs>
            <w:rPr>
              <w:ins w:id="145" w:author="Milan Navrátil" w:date="2018-10-31T15:06:00Z"/>
              <w:rFonts w:asciiTheme="minorHAnsi" w:eastAsiaTheme="minorEastAsia" w:hAnsiTheme="minorHAnsi" w:cstheme="minorBidi"/>
              <w:noProof/>
              <w:lang w:eastAsia="cs-CZ"/>
            </w:rPr>
          </w:pPr>
          <w:ins w:id="146"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"_Toc528761755"</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6.4, 6.9-6.10: Personální zabezpečení předmětů profilujícího základu</w:t>
            </w:r>
            <w:r>
              <w:rPr>
                <w:noProof/>
                <w:webHidden/>
              </w:rPr>
              <w:tab/>
            </w:r>
            <w:r>
              <w:rPr>
                <w:noProof/>
                <w:webHidden/>
              </w:rPr>
              <w:fldChar w:fldCharType="begin"/>
            </w:r>
            <w:r>
              <w:rPr>
                <w:noProof/>
                <w:webHidden/>
              </w:rPr>
              <w:instrText xml:space="preserve"> PAGEREF _Toc528761755 \h </w:instrText>
            </w:r>
          </w:ins>
          <w:r>
            <w:rPr>
              <w:noProof/>
              <w:webHidden/>
            </w:rPr>
          </w:r>
          <w:r>
            <w:rPr>
              <w:noProof/>
              <w:webHidden/>
            </w:rPr>
            <w:fldChar w:fldCharType="separate"/>
          </w:r>
          <w:ins w:id="147" w:author="Milan Navrátil" w:date="2018-10-31T15:06:00Z">
            <w:r>
              <w:rPr>
                <w:noProof/>
                <w:webHidden/>
              </w:rPr>
              <w:t>119</w:t>
            </w:r>
            <w:r>
              <w:rPr>
                <w:noProof/>
                <w:webHidden/>
              </w:rPr>
              <w:fldChar w:fldCharType="end"/>
            </w:r>
            <w:r w:rsidRPr="006E28E7">
              <w:rPr>
                <w:rStyle w:val="Hypertextovodkaz"/>
                <w:noProof/>
              </w:rPr>
              <w:fldChar w:fldCharType="end"/>
            </w:r>
          </w:ins>
        </w:p>
        <w:p w14:paraId="49227DC2" w14:textId="3589A03C" w:rsidR="003C60C5" w:rsidRDefault="003C60C5">
          <w:pPr>
            <w:pStyle w:val="Obsah3"/>
            <w:tabs>
              <w:tab w:val="right" w:leader="dot" w:pos="9062"/>
            </w:tabs>
            <w:rPr>
              <w:ins w:id="148" w:author="Milan Navrátil" w:date="2018-10-31T15:06:00Z"/>
              <w:rFonts w:asciiTheme="minorHAnsi" w:eastAsiaTheme="minorEastAsia" w:hAnsiTheme="minorHAnsi" w:cstheme="minorBidi"/>
              <w:noProof/>
              <w:lang w:eastAsia="cs-CZ"/>
            </w:rPr>
          </w:pPr>
          <w:ins w:id="149"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"_Toc528761756"</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6.5-6.6: Kvalifikace odborníků z praxe zapojených do výuky ve studijním programu</w:t>
            </w:r>
            <w:r>
              <w:rPr>
                <w:noProof/>
                <w:webHidden/>
              </w:rPr>
              <w:tab/>
            </w:r>
            <w:r>
              <w:rPr>
                <w:noProof/>
                <w:webHidden/>
              </w:rPr>
              <w:fldChar w:fldCharType="begin"/>
            </w:r>
            <w:r>
              <w:rPr>
                <w:noProof/>
                <w:webHidden/>
              </w:rPr>
              <w:instrText xml:space="preserve"> PAGEREF _Toc528761756 \h </w:instrText>
            </w:r>
          </w:ins>
          <w:r>
            <w:rPr>
              <w:noProof/>
              <w:webHidden/>
            </w:rPr>
          </w:r>
          <w:r>
            <w:rPr>
              <w:noProof/>
              <w:webHidden/>
            </w:rPr>
            <w:fldChar w:fldCharType="separate"/>
          </w:r>
          <w:ins w:id="150" w:author="Milan Navrátil" w:date="2018-10-31T15:06:00Z">
            <w:r>
              <w:rPr>
                <w:noProof/>
                <w:webHidden/>
              </w:rPr>
              <w:t>119</w:t>
            </w:r>
            <w:r>
              <w:rPr>
                <w:noProof/>
                <w:webHidden/>
              </w:rPr>
              <w:fldChar w:fldCharType="end"/>
            </w:r>
            <w:r w:rsidRPr="006E28E7">
              <w:rPr>
                <w:rStyle w:val="Hypertextovodkaz"/>
                <w:noProof/>
              </w:rPr>
              <w:fldChar w:fldCharType="end"/>
            </w:r>
          </w:ins>
        </w:p>
        <w:p w14:paraId="4B3F4967" w14:textId="40FE9609" w:rsidR="003C60C5" w:rsidRDefault="003C60C5">
          <w:pPr>
            <w:pStyle w:val="Obsah2"/>
            <w:rPr>
              <w:ins w:id="151" w:author="Milan Navrátil" w:date="2018-10-31T15:06:00Z"/>
              <w:rFonts w:asciiTheme="minorHAnsi" w:eastAsiaTheme="minorEastAsia" w:hAnsiTheme="minorHAnsi" w:cstheme="minorBidi"/>
              <w:b w:val="0"/>
              <w:shd w:val="clear" w:color="auto" w:fill="auto"/>
              <w:lang w:eastAsia="cs-CZ"/>
            </w:rPr>
          </w:pPr>
          <w:ins w:id="152" w:author="Milan Navrátil" w:date="2018-10-31T15:06:00Z">
            <w:r w:rsidRPr="006E28E7">
              <w:rPr>
                <w:rStyle w:val="Hypertextovodkaz"/>
              </w:rPr>
              <w:fldChar w:fldCharType="begin"/>
            </w:r>
            <w:r w:rsidRPr="006E28E7">
              <w:rPr>
                <w:rStyle w:val="Hypertextovodkaz"/>
              </w:rPr>
              <w:instrText xml:space="preserve"> </w:instrText>
            </w:r>
            <w:r>
              <w:instrText>HYPERLINK \l "_Toc528761757"</w:instrText>
            </w:r>
            <w:r w:rsidRPr="006E28E7">
              <w:rPr>
                <w:rStyle w:val="Hypertextovodkaz"/>
              </w:rPr>
              <w:instrText xml:space="preserve"> </w:instrText>
            </w:r>
            <w:r w:rsidRPr="006E28E7">
              <w:rPr>
                <w:rStyle w:val="Hypertextovodkaz"/>
              </w:rPr>
              <w:fldChar w:fldCharType="separate"/>
            </w:r>
            <w:r w:rsidRPr="006E28E7">
              <w:rPr>
                <w:rStyle w:val="Hypertextovodkaz"/>
              </w:rPr>
              <w:t>Specifické požadavky na zajištění studijního programu</w:t>
            </w:r>
            <w:r>
              <w:rPr>
                <w:webHidden/>
              </w:rPr>
              <w:tab/>
            </w:r>
            <w:r>
              <w:rPr>
                <w:webHidden/>
              </w:rPr>
              <w:fldChar w:fldCharType="begin"/>
            </w:r>
            <w:r>
              <w:rPr>
                <w:webHidden/>
              </w:rPr>
              <w:instrText xml:space="preserve"> PAGEREF _Toc528761757 \h </w:instrText>
            </w:r>
          </w:ins>
          <w:r>
            <w:rPr>
              <w:webHidden/>
            </w:rPr>
          </w:r>
          <w:r>
            <w:rPr>
              <w:webHidden/>
            </w:rPr>
            <w:fldChar w:fldCharType="separate"/>
          </w:r>
          <w:ins w:id="153" w:author="Milan Navrátil" w:date="2018-10-31T15:06:00Z">
            <w:r>
              <w:rPr>
                <w:webHidden/>
              </w:rPr>
              <w:t>119</w:t>
            </w:r>
            <w:r>
              <w:rPr>
                <w:webHidden/>
              </w:rPr>
              <w:fldChar w:fldCharType="end"/>
            </w:r>
            <w:r w:rsidRPr="006E28E7">
              <w:rPr>
                <w:rStyle w:val="Hypertextovodkaz"/>
              </w:rPr>
              <w:fldChar w:fldCharType="end"/>
            </w:r>
          </w:ins>
        </w:p>
        <w:p w14:paraId="55EFCAA9" w14:textId="2649D340" w:rsidR="003C60C5" w:rsidRDefault="003C60C5">
          <w:pPr>
            <w:pStyle w:val="Obsah3"/>
            <w:tabs>
              <w:tab w:val="right" w:leader="dot" w:pos="9062"/>
            </w:tabs>
            <w:rPr>
              <w:ins w:id="154" w:author="Milan Navrátil" w:date="2018-10-31T15:06:00Z"/>
              <w:rFonts w:asciiTheme="minorHAnsi" w:eastAsiaTheme="minorEastAsia" w:hAnsiTheme="minorHAnsi" w:cstheme="minorBidi"/>
              <w:noProof/>
              <w:lang w:eastAsia="cs-CZ"/>
            </w:rPr>
          </w:pPr>
          <w:ins w:id="155"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"_Toc528761758"</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7.1-7.3: Uskutečňování studijního programu v kombinované a distanční formě studia</w:t>
            </w:r>
            <w:r>
              <w:rPr>
                <w:noProof/>
                <w:webHidden/>
              </w:rPr>
              <w:tab/>
            </w:r>
            <w:r>
              <w:rPr>
                <w:noProof/>
                <w:webHidden/>
              </w:rPr>
              <w:fldChar w:fldCharType="begin"/>
            </w:r>
            <w:r>
              <w:rPr>
                <w:noProof/>
                <w:webHidden/>
              </w:rPr>
              <w:instrText xml:space="preserve"> PAGEREF _Toc528761758 \h </w:instrText>
            </w:r>
          </w:ins>
          <w:r>
            <w:rPr>
              <w:noProof/>
              <w:webHidden/>
            </w:rPr>
          </w:r>
          <w:r>
            <w:rPr>
              <w:noProof/>
              <w:webHidden/>
            </w:rPr>
            <w:fldChar w:fldCharType="separate"/>
          </w:r>
          <w:ins w:id="156" w:author="Milan Navrátil" w:date="2018-10-31T15:06:00Z">
            <w:r>
              <w:rPr>
                <w:noProof/>
                <w:webHidden/>
              </w:rPr>
              <w:t>119</w:t>
            </w:r>
            <w:r>
              <w:rPr>
                <w:noProof/>
                <w:webHidden/>
              </w:rPr>
              <w:fldChar w:fldCharType="end"/>
            </w:r>
            <w:r w:rsidRPr="006E28E7">
              <w:rPr>
                <w:rStyle w:val="Hypertextovodkaz"/>
                <w:noProof/>
              </w:rPr>
              <w:fldChar w:fldCharType="end"/>
            </w:r>
          </w:ins>
        </w:p>
        <w:p w14:paraId="6B3E91DB" w14:textId="26EDE3E6" w:rsidR="003C60C5" w:rsidRDefault="003C60C5">
          <w:pPr>
            <w:pStyle w:val="Obsah3"/>
            <w:tabs>
              <w:tab w:val="right" w:leader="dot" w:pos="9062"/>
            </w:tabs>
            <w:rPr>
              <w:ins w:id="157" w:author="Milan Navrátil" w:date="2018-10-31T15:06:00Z"/>
              <w:rFonts w:asciiTheme="minorHAnsi" w:eastAsiaTheme="minorEastAsia" w:hAnsiTheme="minorHAnsi" w:cstheme="minorBidi"/>
              <w:noProof/>
              <w:lang w:eastAsia="cs-CZ"/>
            </w:rPr>
          </w:pPr>
          <w:ins w:id="158" w:author="Milan Navrátil" w:date="2018-10-31T15:06:00Z">
            <w:r w:rsidRPr="006E28E7">
              <w:rPr>
                <w:rStyle w:val="Hypertextovodkaz"/>
                <w:noProof/>
              </w:rPr>
              <w:fldChar w:fldCharType="begin"/>
            </w:r>
            <w:r w:rsidRPr="006E28E7">
              <w:rPr>
                <w:rStyle w:val="Hypertextovodkaz"/>
                <w:noProof/>
              </w:rPr>
              <w:instrText xml:space="preserve"> </w:instrText>
            </w:r>
            <w:r>
              <w:rPr>
                <w:noProof/>
              </w:rPr>
              <w:instrText>HYPERLINK \l "_Toc528761759"</w:instrText>
            </w:r>
            <w:r w:rsidRPr="006E28E7">
              <w:rPr>
                <w:rStyle w:val="Hypertextovodkaz"/>
                <w:noProof/>
              </w:rPr>
              <w:instrText xml:space="preserve"> </w:instrText>
            </w:r>
            <w:r w:rsidRPr="006E28E7">
              <w:rPr>
                <w:rStyle w:val="Hypertextovodkaz"/>
                <w:noProof/>
              </w:rPr>
              <w:fldChar w:fldCharType="separate"/>
            </w:r>
            <w:r w:rsidRPr="006E28E7">
              <w:rPr>
                <w:rStyle w:val="Hypertextovodkaz"/>
                <w:noProof/>
              </w:rPr>
              <w:t>Standardy 7.4-7.9: Uskutečňování studijního programu v cizím jazyce</w:t>
            </w:r>
            <w:r>
              <w:rPr>
                <w:noProof/>
                <w:webHidden/>
              </w:rPr>
              <w:tab/>
            </w:r>
            <w:r>
              <w:rPr>
                <w:noProof/>
                <w:webHidden/>
              </w:rPr>
              <w:fldChar w:fldCharType="begin"/>
            </w:r>
            <w:r>
              <w:rPr>
                <w:noProof/>
                <w:webHidden/>
              </w:rPr>
              <w:instrText xml:space="preserve"> PAGEREF _Toc528761759 \h </w:instrText>
            </w:r>
          </w:ins>
          <w:r>
            <w:rPr>
              <w:noProof/>
              <w:webHidden/>
            </w:rPr>
          </w:r>
          <w:r>
            <w:rPr>
              <w:noProof/>
              <w:webHidden/>
            </w:rPr>
            <w:fldChar w:fldCharType="separate"/>
          </w:r>
          <w:ins w:id="159" w:author="Milan Navrátil" w:date="2018-10-31T15:06:00Z">
            <w:r>
              <w:rPr>
                <w:noProof/>
                <w:webHidden/>
              </w:rPr>
              <w:t>120</w:t>
            </w:r>
            <w:r>
              <w:rPr>
                <w:noProof/>
                <w:webHidden/>
              </w:rPr>
              <w:fldChar w:fldCharType="end"/>
            </w:r>
            <w:r w:rsidRPr="006E28E7">
              <w:rPr>
                <w:rStyle w:val="Hypertextovodkaz"/>
                <w:noProof/>
              </w:rPr>
              <w:fldChar w:fldCharType="end"/>
            </w:r>
          </w:ins>
        </w:p>
        <w:p w14:paraId="48C78555" w14:textId="23585D51" w:rsidR="00910D3A" w:rsidDel="004454AF" w:rsidRDefault="00910D3A">
          <w:pPr>
            <w:pStyle w:val="Obsah2"/>
            <w:rPr>
              <w:del w:id="160" w:author="Milan Navrátil" w:date="2018-10-31T09:22:00Z"/>
              <w:rFonts w:asciiTheme="minorHAnsi" w:eastAsiaTheme="minorEastAsia" w:hAnsiTheme="minorHAnsi" w:cstheme="minorBidi"/>
              <w:b w:val="0"/>
              <w:shd w:val="clear" w:color="auto" w:fill="auto"/>
              <w:lang w:eastAsia="cs-CZ"/>
            </w:rPr>
          </w:pPr>
          <w:del w:id="161" w:author="Milan Navrátil" w:date="2018-10-31T09:22:00Z">
            <w:r w:rsidRPr="004454AF" w:rsidDel="004454AF">
              <w:rPr>
                <w:rStyle w:val="Hypertextovodkaz"/>
                <w:b w:val="0"/>
              </w:rPr>
              <w:delText>I. Instituce</w:delText>
            </w:r>
            <w:r w:rsidDel="004454AF">
              <w:rPr>
                <w:webHidden/>
              </w:rPr>
              <w:tab/>
            </w:r>
            <w:r w:rsidR="009E5BE4" w:rsidDel="004454AF">
              <w:rPr>
                <w:webHidden/>
              </w:rPr>
              <w:delText>91</w:delText>
            </w:r>
          </w:del>
        </w:p>
        <w:p w14:paraId="2952EC71" w14:textId="0220D013" w:rsidR="00910D3A" w:rsidDel="004454AF" w:rsidRDefault="00910D3A">
          <w:pPr>
            <w:pStyle w:val="Obsah2"/>
            <w:rPr>
              <w:del w:id="162" w:author="Milan Navrátil" w:date="2018-10-31T09:22:00Z"/>
              <w:rFonts w:asciiTheme="minorHAnsi" w:eastAsiaTheme="minorEastAsia" w:hAnsiTheme="minorHAnsi" w:cstheme="minorBidi"/>
              <w:b w:val="0"/>
              <w:shd w:val="clear" w:color="auto" w:fill="auto"/>
              <w:lang w:eastAsia="cs-CZ"/>
            </w:rPr>
          </w:pPr>
          <w:del w:id="163" w:author="Milan Navrátil" w:date="2018-10-31T09:22:00Z">
            <w:r w:rsidRPr="004454AF" w:rsidDel="004454AF">
              <w:rPr>
                <w:rStyle w:val="Hypertextovodkaz"/>
                <w:b w:val="0"/>
              </w:rPr>
              <w:delText>Působnost orgánů vysoké školy</w:delText>
            </w:r>
            <w:r w:rsidDel="004454AF">
              <w:rPr>
                <w:webHidden/>
              </w:rPr>
              <w:tab/>
            </w:r>
            <w:r w:rsidR="009E5BE4" w:rsidDel="004454AF">
              <w:rPr>
                <w:webHidden/>
              </w:rPr>
              <w:delText>91</w:delText>
            </w:r>
          </w:del>
        </w:p>
        <w:p w14:paraId="6D45675E" w14:textId="1C5D6424" w:rsidR="00910D3A" w:rsidDel="004454AF" w:rsidRDefault="00910D3A">
          <w:pPr>
            <w:pStyle w:val="Obsah3"/>
            <w:tabs>
              <w:tab w:val="right" w:leader="dot" w:pos="9062"/>
            </w:tabs>
            <w:rPr>
              <w:del w:id="164" w:author="Milan Navrátil" w:date="2018-10-31T09:22:00Z"/>
              <w:rFonts w:asciiTheme="minorHAnsi" w:eastAsiaTheme="minorEastAsia" w:hAnsiTheme="minorHAnsi" w:cstheme="minorBidi"/>
              <w:noProof/>
              <w:lang w:eastAsia="cs-CZ"/>
            </w:rPr>
          </w:pPr>
          <w:del w:id="165" w:author="Milan Navrátil" w:date="2018-10-31T09:22:00Z">
            <w:r w:rsidRPr="004454AF" w:rsidDel="004454AF">
              <w:rPr>
                <w:rStyle w:val="Hypertextovodkaz"/>
                <w:noProof/>
              </w:rPr>
              <w:delText>Standardy 1.1-1.2</w:delText>
            </w:r>
            <w:r w:rsidDel="004454AF">
              <w:rPr>
                <w:noProof/>
                <w:webHidden/>
              </w:rPr>
              <w:tab/>
            </w:r>
            <w:r w:rsidR="009E5BE4" w:rsidDel="004454AF">
              <w:rPr>
                <w:noProof/>
                <w:webHidden/>
              </w:rPr>
              <w:delText>91</w:delText>
            </w:r>
          </w:del>
        </w:p>
        <w:p w14:paraId="1A9B6375" w14:textId="6D3F7DCE" w:rsidR="00910D3A" w:rsidDel="004454AF" w:rsidRDefault="00910D3A">
          <w:pPr>
            <w:pStyle w:val="Obsah2"/>
            <w:rPr>
              <w:del w:id="166" w:author="Milan Navrátil" w:date="2018-10-31T09:22:00Z"/>
              <w:rFonts w:asciiTheme="minorHAnsi" w:eastAsiaTheme="minorEastAsia" w:hAnsiTheme="minorHAnsi" w:cstheme="minorBidi"/>
              <w:b w:val="0"/>
              <w:shd w:val="clear" w:color="auto" w:fill="auto"/>
              <w:lang w:eastAsia="cs-CZ"/>
            </w:rPr>
          </w:pPr>
          <w:del w:id="167" w:author="Milan Navrátil" w:date="2018-10-31T09:22:00Z">
            <w:r w:rsidRPr="004454AF" w:rsidDel="004454AF">
              <w:rPr>
                <w:rStyle w:val="Hypertextovodkaz"/>
                <w:b w:val="0"/>
              </w:rPr>
              <w:delText>Vnitřní systém zajišťování kvality</w:delText>
            </w:r>
            <w:r w:rsidDel="004454AF">
              <w:rPr>
                <w:webHidden/>
              </w:rPr>
              <w:tab/>
            </w:r>
            <w:r w:rsidR="009E5BE4" w:rsidDel="004454AF">
              <w:rPr>
                <w:webHidden/>
              </w:rPr>
              <w:delText>91</w:delText>
            </w:r>
          </w:del>
        </w:p>
        <w:p w14:paraId="56433EF8" w14:textId="636F1FAB" w:rsidR="00910D3A" w:rsidDel="004454AF" w:rsidRDefault="00910D3A">
          <w:pPr>
            <w:pStyle w:val="Obsah3"/>
            <w:tabs>
              <w:tab w:val="right" w:leader="dot" w:pos="9062"/>
            </w:tabs>
            <w:rPr>
              <w:del w:id="168" w:author="Milan Navrátil" w:date="2018-10-31T09:22:00Z"/>
              <w:rFonts w:asciiTheme="minorHAnsi" w:eastAsiaTheme="minorEastAsia" w:hAnsiTheme="minorHAnsi" w:cstheme="minorBidi"/>
              <w:noProof/>
              <w:lang w:eastAsia="cs-CZ"/>
            </w:rPr>
          </w:pPr>
          <w:del w:id="169" w:author="Milan Navrátil" w:date="2018-10-31T09:22:00Z">
            <w:r w:rsidRPr="004454AF" w:rsidDel="004454AF">
              <w:rPr>
                <w:rStyle w:val="Hypertextovodkaz"/>
                <w:noProof/>
              </w:rPr>
              <w:delText>Standard 1.3: Vymezení pravomoci a odpovědnost za kvalitu</w:delText>
            </w:r>
            <w:r w:rsidDel="004454AF">
              <w:rPr>
                <w:noProof/>
                <w:webHidden/>
              </w:rPr>
              <w:tab/>
            </w:r>
            <w:r w:rsidR="009E5BE4" w:rsidDel="004454AF">
              <w:rPr>
                <w:noProof/>
                <w:webHidden/>
              </w:rPr>
              <w:delText>91</w:delText>
            </w:r>
          </w:del>
        </w:p>
        <w:p w14:paraId="6CD38429" w14:textId="18F9466D" w:rsidR="00910D3A" w:rsidDel="004454AF" w:rsidRDefault="00910D3A">
          <w:pPr>
            <w:pStyle w:val="Obsah3"/>
            <w:tabs>
              <w:tab w:val="right" w:leader="dot" w:pos="9062"/>
            </w:tabs>
            <w:rPr>
              <w:del w:id="170" w:author="Milan Navrátil" w:date="2018-10-31T09:22:00Z"/>
              <w:rFonts w:asciiTheme="minorHAnsi" w:eastAsiaTheme="minorEastAsia" w:hAnsiTheme="minorHAnsi" w:cstheme="minorBidi"/>
              <w:noProof/>
              <w:lang w:eastAsia="cs-CZ"/>
            </w:rPr>
          </w:pPr>
          <w:del w:id="171" w:author="Milan Navrátil" w:date="2018-10-31T09:22:00Z">
            <w:r w:rsidRPr="004454AF" w:rsidDel="004454AF">
              <w:rPr>
                <w:rStyle w:val="Hypertextovodkaz"/>
                <w:noProof/>
              </w:rPr>
              <w:delText>Standard 1.4: Procesy vzniku a úprav studijních programů</w:delText>
            </w:r>
            <w:r w:rsidDel="004454AF">
              <w:rPr>
                <w:noProof/>
                <w:webHidden/>
              </w:rPr>
              <w:tab/>
            </w:r>
            <w:r w:rsidR="009E5BE4" w:rsidDel="004454AF">
              <w:rPr>
                <w:noProof/>
                <w:webHidden/>
              </w:rPr>
              <w:delText>91</w:delText>
            </w:r>
          </w:del>
        </w:p>
        <w:p w14:paraId="09821175" w14:textId="659F7BF3" w:rsidR="00910D3A" w:rsidDel="004454AF" w:rsidRDefault="00910D3A">
          <w:pPr>
            <w:pStyle w:val="Obsah3"/>
            <w:tabs>
              <w:tab w:val="right" w:leader="dot" w:pos="9062"/>
            </w:tabs>
            <w:rPr>
              <w:del w:id="172" w:author="Milan Navrátil" w:date="2018-10-31T09:22:00Z"/>
              <w:rFonts w:asciiTheme="minorHAnsi" w:eastAsiaTheme="minorEastAsia" w:hAnsiTheme="minorHAnsi" w:cstheme="minorBidi"/>
              <w:noProof/>
              <w:lang w:eastAsia="cs-CZ"/>
            </w:rPr>
          </w:pPr>
          <w:del w:id="173" w:author="Milan Navrátil" w:date="2018-10-31T09:22:00Z">
            <w:r w:rsidRPr="004454AF" w:rsidDel="004454AF">
              <w:rPr>
                <w:rStyle w:val="Hypertextovodkaz"/>
                <w:noProof/>
              </w:rPr>
              <w:delText>Standard 1.5: Principy a systém uznávání zahraničního vzdělávání pro přijetí ke studiu</w:delText>
            </w:r>
            <w:r w:rsidDel="004454AF">
              <w:rPr>
                <w:noProof/>
                <w:webHidden/>
              </w:rPr>
              <w:tab/>
            </w:r>
            <w:r w:rsidR="009E5BE4" w:rsidDel="004454AF">
              <w:rPr>
                <w:noProof/>
                <w:webHidden/>
              </w:rPr>
              <w:delText>91</w:delText>
            </w:r>
          </w:del>
        </w:p>
        <w:p w14:paraId="5DE47305" w14:textId="2DF7952A" w:rsidR="00910D3A" w:rsidDel="004454AF" w:rsidRDefault="00910D3A">
          <w:pPr>
            <w:pStyle w:val="Obsah3"/>
            <w:tabs>
              <w:tab w:val="right" w:leader="dot" w:pos="9062"/>
            </w:tabs>
            <w:rPr>
              <w:del w:id="174" w:author="Milan Navrátil" w:date="2018-10-31T09:22:00Z"/>
              <w:rFonts w:asciiTheme="minorHAnsi" w:eastAsiaTheme="minorEastAsia" w:hAnsiTheme="minorHAnsi" w:cstheme="minorBidi"/>
              <w:noProof/>
              <w:lang w:eastAsia="cs-CZ"/>
            </w:rPr>
          </w:pPr>
          <w:del w:id="175" w:author="Milan Navrátil" w:date="2018-10-31T09:22:00Z">
            <w:r w:rsidRPr="004454AF" w:rsidDel="004454AF">
              <w:rPr>
                <w:rStyle w:val="Hypertextovodkaz"/>
                <w:noProof/>
              </w:rPr>
              <w:delText>Standard 1.6: Vedení kvalifikačních a rigorózních prací</w:delText>
            </w:r>
            <w:r w:rsidDel="004454AF">
              <w:rPr>
                <w:noProof/>
                <w:webHidden/>
              </w:rPr>
              <w:tab/>
            </w:r>
            <w:r w:rsidR="009E5BE4" w:rsidDel="004454AF">
              <w:rPr>
                <w:noProof/>
                <w:webHidden/>
              </w:rPr>
              <w:delText>92</w:delText>
            </w:r>
          </w:del>
        </w:p>
        <w:p w14:paraId="201D6587" w14:textId="4EC79BC6" w:rsidR="00910D3A" w:rsidDel="004454AF" w:rsidRDefault="00910D3A">
          <w:pPr>
            <w:pStyle w:val="Obsah3"/>
            <w:tabs>
              <w:tab w:val="right" w:leader="dot" w:pos="9062"/>
            </w:tabs>
            <w:rPr>
              <w:del w:id="176" w:author="Milan Navrátil" w:date="2018-10-31T09:22:00Z"/>
              <w:rFonts w:asciiTheme="minorHAnsi" w:eastAsiaTheme="minorEastAsia" w:hAnsiTheme="minorHAnsi" w:cstheme="minorBidi"/>
              <w:noProof/>
              <w:lang w:eastAsia="cs-CZ"/>
            </w:rPr>
          </w:pPr>
          <w:del w:id="177" w:author="Milan Navrátil" w:date="2018-10-31T09:22:00Z">
            <w:r w:rsidRPr="004454AF" w:rsidDel="004454AF">
              <w:rPr>
                <w:rStyle w:val="Hypertextovodkaz"/>
                <w:noProof/>
              </w:rPr>
              <w:delText>Standard 1.7: Procesy zpětné vazby při hodnocení kvality</w:delText>
            </w:r>
            <w:r w:rsidDel="004454AF">
              <w:rPr>
                <w:noProof/>
                <w:webHidden/>
              </w:rPr>
              <w:tab/>
            </w:r>
            <w:r w:rsidR="009E5BE4" w:rsidDel="004454AF">
              <w:rPr>
                <w:noProof/>
                <w:webHidden/>
              </w:rPr>
              <w:delText>92</w:delText>
            </w:r>
          </w:del>
        </w:p>
        <w:p w14:paraId="22CCB64D" w14:textId="7BD1D21F" w:rsidR="00910D3A" w:rsidDel="004454AF" w:rsidRDefault="00910D3A">
          <w:pPr>
            <w:pStyle w:val="Obsah3"/>
            <w:tabs>
              <w:tab w:val="right" w:leader="dot" w:pos="9062"/>
            </w:tabs>
            <w:rPr>
              <w:del w:id="178" w:author="Milan Navrátil" w:date="2018-10-31T09:22:00Z"/>
              <w:rFonts w:asciiTheme="minorHAnsi" w:eastAsiaTheme="minorEastAsia" w:hAnsiTheme="minorHAnsi" w:cstheme="minorBidi"/>
              <w:noProof/>
              <w:lang w:eastAsia="cs-CZ"/>
            </w:rPr>
          </w:pPr>
          <w:del w:id="179" w:author="Milan Navrátil" w:date="2018-10-31T09:22:00Z">
            <w:r w:rsidRPr="004454AF" w:rsidDel="004454AF">
              <w:rPr>
                <w:rStyle w:val="Hypertextovodkaz"/>
                <w:noProof/>
              </w:rPr>
              <w:delText>Standard 1.8: Sledování úspěšnosti uchazečů o studium, studentů a uplatnitelnosti absolventů</w:delText>
            </w:r>
            <w:r w:rsidDel="004454AF">
              <w:rPr>
                <w:noProof/>
                <w:webHidden/>
              </w:rPr>
              <w:tab/>
            </w:r>
            <w:r w:rsidR="009E5BE4" w:rsidDel="004454AF">
              <w:rPr>
                <w:noProof/>
                <w:webHidden/>
              </w:rPr>
              <w:delText>92</w:delText>
            </w:r>
          </w:del>
        </w:p>
        <w:p w14:paraId="227A5BAD" w14:textId="30ADCF2D" w:rsidR="00910D3A" w:rsidDel="004454AF" w:rsidRDefault="00910D3A">
          <w:pPr>
            <w:pStyle w:val="Obsah2"/>
            <w:rPr>
              <w:del w:id="180" w:author="Milan Navrátil" w:date="2018-10-31T09:22:00Z"/>
              <w:rFonts w:asciiTheme="minorHAnsi" w:eastAsiaTheme="minorEastAsia" w:hAnsiTheme="minorHAnsi" w:cstheme="minorBidi"/>
              <w:b w:val="0"/>
              <w:shd w:val="clear" w:color="auto" w:fill="auto"/>
              <w:lang w:eastAsia="cs-CZ"/>
            </w:rPr>
          </w:pPr>
          <w:del w:id="181" w:author="Milan Navrátil" w:date="2018-10-31T09:22:00Z">
            <w:r w:rsidRPr="004454AF" w:rsidDel="004454AF">
              <w:rPr>
                <w:rStyle w:val="Hypertextovodkaz"/>
                <w:b w:val="0"/>
              </w:rPr>
              <w:delText>Vzdělávací a tvůrčí činnost</w:delText>
            </w:r>
            <w:r w:rsidDel="004454AF">
              <w:rPr>
                <w:webHidden/>
              </w:rPr>
              <w:tab/>
            </w:r>
            <w:r w:rsidR="009E5BE4" w:rsidDel="004454AF">
              <w:rPr>
                <w:webHidden/>
              </w:rPr>
              <w:delText>93</w:delText>
            </w:r>
          </w:del>
        </w:p>
        <w:p w14:paraId="4B1BBC10" w14:textId="0212369B" w:rsidR="00910D3A" w:rsidDel="004454AF" w:rsidRDefault="00910D3A">
          <w:pPr>
            <w:pStyle w:val="Obsah3"/>
            <w:tabs>
              <w:tab w:val="right" w:leader="dot" w:pos="9062"/>
            </w:tabs>
            <w:rPr>
              <w:del w:id="182" w:author="Milan Navrátil" w:date="2018-10-31T09:22:00Z"/>
              <w:rFonts w:asciiTheme="minorHAnsi" w:eastAsiaTheme="minorEastAsia" w:hAnsiTheme="minorHAnsi" w:cstheme="minorBidi"/>
              <w:noProof/>
              <w:lang w:eastAsia="cs-CZ"/>
            </w:rPr>
          </w:pPr>
          <w:del w:id="183" w:author="Milan Navrátil" w:date="2018-10-31T09:22:00Z">
            <w:r w:rsidRPr="004454AF" w:rsidDel="004454AF">
              <w:rPr>
                <w:rStyle w:val="Hypertextovodkaz"/>
                <w:noProof/>
              </w:rPr>
              <w:delText>Standard 1.9: Mezinárodní rozměr a aplikace soudobého stavu poznání</w:delText>
            </w:r>
            <w:r w:rsidDel="004454AF">
              <w:rPr>
                <w:noProof/>
                <w:webHidden/>
              </w:rPr>
              <w:tab/>
            </w:r>
            <w:r w:rsidR="009E5BE4" w:rsidDel="004454AF">
              <w:rPr>
                <w:noProof/>
                <w:webHidden/>
              </w:rPr>
              <w:delText>93</w:delText>
            </w:r>
          </w:del>
        </w:p>
        <w:p w14:paraId="020A7ED8" w14:textId="2B30F71C" w:rsidR="00910D3A" w:rsidDel="004454AF" w:rsidRDefault="00910D3A">
          <w:pPr>
            <w:pStyle w:val="Obsah3"/>
            <w:tabs>
              <w:tab w:val="right" w:leader="dot" w:pos="9062"/>
            </w:tabs>
            <w:rPr>
              <w:del w:id="184" w:author="Milan Navrátil" w:date="2018-10-31T09:22:00Z"/>
              <w:rFonts w:asciiTheme="minorHAnsi" w:eastAsiaTheme="minorEastAsia" w:hAnsiTheme="minorHAnsi" w:cstheme="minorBidi"/>
              <w:noProof/>
              <w:lang w:eastAsia="cs-CZ"/>
            </w:rPr>
          </w:pPr>
          <w:del w:id="185" w:author="Milan Navrátil" w:date="2018-10-31T09:22:00Z">
            <w:r w:rsidRPr="004454AF" w:rsidDel="004454AF">
              <w:rPr>
                <w:rStyle w:val="Hypertextovodkaz"/>
                <w:noProof/>
              </w:rPr>
              <w:delText>Standard 1.10: Spolupráce s praxí při uskutečňování studijních programů</w:delText>
            </w:r>
            <w:r w:rsidDel="004454AF">
              <w:rPr>
                <w:noProof/>
                <w:webHidden/>
              </w:rPr>
              <w:tab/>
            </w:r>
            <w:r w:rsidR="009E5BE4" w:rsidDel="004454AF">
              <w:rPr>
                <w:noProof/>
                <w:webHidden/>
              </w:rPr>
              <w:delText>93</w:delText>
            </w:r>
          </w:del>
        </w:p>
        <w:p w14:paraId="67B0CD74" w14:textId="3DA61EDA" w:rsidR="00910D3A" w:rsidDel="004454AF" w:rsidRDefault="00910D3A">
          <w:pPr>
            <w:pStyle w:val="Obsah3"/>
            <w:tabs>
              <w:tab w:val="right" w:leader="dot" w:pos="9062"/>
            </w:tabs>
            <w:rPr>
              <w:del w:id="186" w:author="Milan Navrátil" w:date="2018-10-31T09:22:00Z"/>
              <w:rFonts w:asciiTheme="minorHAnsi" w:eastAsiaTheme="minorEastAsia" w:hAnsiTheme="minorHAnsi" w:cstheme="minorBidi"/>
              <w:noProof/>
              <w:lang w:eastAsia="cs-CZ"/>
            </w:rPr>
          </w:pPr>
          <w:del w:id="187" w:author="Milan Navrátil" w:date="2018-10-31T09:22:00Z">
            <w:r w:rsidRPr="004454AF" w:rsidDel="004454AF">
              <w:rPr>
                <w:rStyle w:val="Hypertextovodkaz"/>
                <w:noProof/>
              </w:rPr>
              <w:delText>Standard 1.11: Spolupráce s praxí při tvorbě studijních programů</w:delText>
            </w:r>
            <w:r w:rsidDel="004454AF">
              <w:rPr>
                <w:noProof/>
                <w:webHidden/>
              </w:rPr>
              <w:tab/>
            </w:r>
            <w:r w:rsidR="009E5BE4" w:rsidDel="004454AF">
              <w:rPr>
                <w:noProof/>
                <w:webHidden/>
              </w:rPr>
              <w:delText>93</w:delText>
            </w:r>
          </w:del>
        </w:p>
        <w:p w14:paraId="04C6C2B3" w14:textId="6326C06B" w:rsidR="00910D3A" w:rsidDel="004454AF" w:rsidRDefault="00910D3A">
          <w:pPr>
            <w:pStyle w:val="Obsah2"/>
            <w:rPr>
              <w:del w:id="188" w:author="Milan Navrátil" w:date="2018-10-31T09:22:00Z"/>
              <w:rFonts w:asciiTheme="minorHAnsi" w:eastAsiaTheme="minorEastAsia" w:hAnsiTheme="minorHAnsi" w:cstheme="minorBidi"/>
              <w:b w:val="0"/>
              <w:shd w:val="clear" w:color="auto" w:fill="auto"/>
              <w:lang w:eastAsia="cs-CZ"/>
            </w:rPr>
          </w:pPr>
          <w:del w:id="189" w:author="Milan Navrátil" w:date="2018-10-31T09:22:00Z">
            <w:r w:rsidRPr="004454AF" w:rsidDel="004454AF">
              <w:rPr>
                <w:rStyle w:val="Hypertextovodkaz"/>
                <w:b w:val="0"/>
              </w:rPr>
              <w:delText>Podpůrné zdroje a administrativa</w:delText>
            </w:r>
            <w:r w:rsidDel="004454AF">
              <w:rPr>
                <w:webHidden/>
              </w:rPr>
              <w:tab/>
            </w:r>
            <w:r w:rsidR="009E5BE4" w:rsidDel="004454AF">
              <w:rPr>
                <w:webHidden/>
              </w:rPr>
              <w:delText>94</w:delText>
            </w:r>
          </w:del>
        </w:p>
        <w:p w14:paraId="5827F231" w14:textId="2FFEE086" w:rsidR="00910D3A" w:rsidDel="004454AF" w:rsidRDefault="00910D3A">
          <w:pPr>
            <w:pStyle w:val="Obsah3"/>
            <w:tabs>
              <w:tab w:val="right" w:leader="dot" w:pos="9062"/>
            </w:tabs>
            <w:rPr>
              <w:del w:id="190" w:author="Milan Navrátil" w:date="2018-10-31T09:22:00Z"/>
              <w:rFonts w:asciiTheme="minorHAnsi" w:eastAsiaTheme="minorEastAsia" w:hAnsiTheme="minorHAnsi" w:cstheme="minorBidi"/>
              <w:noProof/>
              <w:lang w:eastAsia="cs-CZ"/>
            </w:rPr>
          </w:pPr>
          <w:del w:id="191" w:author="Milan Navrátil" w:date="2018-10-31T09:22:00Z">
            <w:r w:rsidRPr="004454AF" w:rsidDel="004454AF">
              <w:rPr>
                <w:rStyle w:val="Hypertextovodkaz"/>
                <w:noProof/>
              </w:rPr>
              <w:delText>Standard 1.12: Informační systém</w:delText>
            </w:r>
            <w:r w:rsidDel="004454AF">
              <w:rPr>
                <w:noProof/>
                <w:webHidden/>
              </w:rPr>
              <w:tab/>
            </w:r>
            <w:r w:rsidR="009E5BE4" w:rsidDel="004454AF">
              <w:rPr>
                <w:noProof/>
                <w:webHidden/>
              </w:rPr>
              <w:delText>94</w:delText>
            </w:r>
          </w:del>
        </w:p>
        <w:p w14:paraId="0F831F3D" w14:textId="585AFBFF" w:rsidR="00910D3A" w:rsidDel="004454AF" w:rsidRDefault="00910D3A">
          <w:pPr>
            <w:pStyle w:val="Obsah3"/>
            <w:tabs>
              <w:tab w:val="right" w:leader="dot" w:pos="9062"/>
            </w:tabs>
            <w:rPr>
              <w:del w:id="192" w:author="Milan Navrátil" w:date="2018-10-31T09:22:00Z"/>
              <w:rFonts w:asciiTheme="minorHAnsi" w:eastAsiaTheme="minorEastAsia" w:hAnsiTheme="minorHAnsi" w:cstheme="minorBidi"/>
              <w:noProof/>
              <w:lang w:eastAsia="cs-CZ"/>
            </w:rPr>
          </w:pPr>
          <w:del w:id="193" w:author="Milan Navrátil" w:date="2018-10-31T09:22:00Z">
            <w:r w:rsidRPr="004454AF" w:rsidDel="004454AF">
              <w:rPr>
                <w:rStyle w:val="Hypertextovodkaz"/>
                <w:noProof/>
              </w:rPr>
              <w:delText>Standard 1.13: Knihovny a elektronické zdroje</w:delText>
            </w:r>
            <w:r w:rsidDel="004454AF">
              <w:rPr>
                <w:noProof/>
                <w:webHidden/>
              </w:rPr>
              <w:tab/>
            </w:r>
            <w:r w:rsidR="009E5BE4" w:rsidDel="004454AF">
              <w:rPr>
                <w:noProof/>
                <w:webHidden/>
              </w:rPr>
              <w:delText>95</w:delText>
            </w:r>
          </w:del>
        </w:p>
        <w:p w14:paraId="34522E0B" w14:textId="38C0ADCE" w:rsidR="00910D3A" w:rsidDel="004454AF" w:rsidRDefault="00910D3A">
          <w:pPr>
            <w:pStyle w:val="Obsah3"/>
            <w:tabs>
              <w:tab w:val="right" w:leader="dot" w:pos="9062"/>
            </w:tabs>
            <w:rPr>
              <w:del w:id="194" w:author="Milan Navrátil" w:date="2018-10-31T09:22:00Z"/>
              <w:rFonts w:asciiTheme="minorHAnsi" w:eastAsiaTheme="minorEastAsia" w:hAnsiTheme="minorHAnsi" w:cstheme="minorBidi"/>
              <w:noProof/>
              <w:lang w:eastAsia="cs-CZ"/>
            </w:rPr>
          </w:pPr>
          <w:del w:id="195" w:author="Milan Navrátil" w:date="2018-10-31T09:22:00Z">
            <w:r w:rsidRPr="004454AF" w:rsidDel="004454AF">
              <w:rPr>
                <w:rStyle w:val="Hypertextovodkaz"/>
                <w:noProof/>
              </w:rPr>
              <w:delText>Standard 1.14: Studium studentů se specifickými potřebami</w:delText>
            </w:r>
            <w:r w:rsidDel="004454AF">
              <w:rPr>
                <w:noProof/>
                <w:webHidden/>
              </w:rPr>
              <w:tab/>
            </w:r>
            <w:r w:rsidR="009E5BE4" w:rsidDel="004454AF">
              <w:rPr>
                <w:noProof/>
                <w:webHidden/>
              </w:rPr>
              <w:delText>96</w:delText>
            </w:r>
          </w:del>
        </w:p>
        <w:p w14:paraId="4FBD2F64" w14:textId="7F5178DF" w:rsidR="00910D3A" w:rsidDel="004454AF" w:rsidRDefault="00910D3A">
          <w:pPr>
            <w:pStyle w:val="Obsah3"/>
            <w:tabs>
              <w:tab w:val="right" w:leader="dot" w:pos="9062"/>
            </w:tabs>
            <w:rPr>
              <w:del w:id="196" w:author="Milan Navrátil" w:date="2018-10-31T09:22:00Z"/>
              <w:rFonts w:asciiTheme="minorHAnsi" w:eastAsiaTheme="minorEastAsia" w:hAnsiTheme="minorHAnsi" w:cstheme="minorBidi"/>
              <w:noProof/>
              <w:lang w:eastAsia="cs-CZ"/>
            </w:rPr>
          </w:pPr>
          <w:del w:id="197" w:author="Milan Navrátil" w:date="2018-10-31T09:22:00Z">
            <w:r w:rsidRPr="004454AF" w:rsidDel="004454AF">
              <w:rPr>
                <w:rStyle w:val="Hypertextovodkaz"/>
                <w:noProof/>
              </w:rPr>
              <w:delText>Standard 1.15: Opatření proti neetickému jednání a k ochraně duševního vlastnictví</w:delText>
            </w:r>
            <w:r w:rsidDel="004454AF">
              <w:rPr>
                <w:noProof/>
                <w:webHidden/>
              </w:rPr>
              <w:tab/>
            </w:r>
            <w:r w:rsidR="009E5BE4" w:rsidDel="004454AF">
              <w:rPr>
                <w:noProof/>
                <w:webHidden/>
              </w:rPr>
              <w:delText>97</w:delText>
            </w:r>
          </w:del>
        </w:p>
        <w:p w14:paraId="27CFEF8A" w14:textId="3EE2FFB6" w:rsidR="00910D3A" w:rsidDel="004454AF" w:rsidRDefault="00910D3A">
          <w:pPr>
            <w:pStyle w:val="Obsah2"/>
            <w:rPr>
              <w:del w:id="198" w:author="Milan Navrátil" w:date="2018-10-31T09:22:00Z"/>
              <w:rFonts w:asciiTheme="minorHAnsi" w:eastAsiaTheme="minorEastAsia" w:hAnsiTheme="minorHAnsi" w:cstheme="minorBidi"/>
              <w:b w:val="0"/>
              <w:shd w:val="clear" w:color="auto" w:fill="auto"/>
              <w:lang w:eastAsia="cs-CZ"/>
            </w:rPr>
          </w:pPr>
          <w:del w:id="199" w:author="Milan Navrátil" w:date="2018-10-31T09:22:00Z">
            <w:r w:rsidRPr="004454AF" w:rsidDel="004454AF">
              <w:rPr>
                <w:rStyle w:val="Hypertextovodkaz"/>
                <w:b w:val="0"/>
              </w:rPr>
              <w:delText>II Studijní program</w:delText>
            </w:r>
            <w:r w:rsidDel="004454AF">
              <w:rPr>
                <w:webHidden/>
              </w:rPr>
              <w:tab/>
            </w:r>
            <w:r w:rsidR="009E5BE4" w:rsidDel="004454AF">
              <w:rPr>
                <w:webHidden/>
              </w:rPr>
              <w:delText>97</w:delText>
            </w:r>
          </w:del>
        </w:p>
        <w:p w14:paraId="6F253D4C" w14:textId="0E48BC7D" w:rsidR="00910D3A" w:rsidDel="004454AF" w:rsidRDefault="00910D3A">
          <w:pPr>
            <w:pStyle w:val="Obsah2"/>
            <w:rPr>
              <w:del w:id="200" w:author="Milan Navrátil" w:date="2018-10-31T09:22:00Z"/>
              <w:rFonts w:asciiTheme="minorHAnsi" w:eastAsiaTheme="minorEastAsia" w:hAnsiTheme="minorHAnsi" w:cstheme="minorBidi"/>
              <w:b w:val="0"/>
              <w:shd w:val="clear" w:color="auto" w:fill="auto"/>
              <w:lang w:eastAsia="cs-CZ"/>
            </w:rPr>
          </w:pPr>
          <w:del w:id="201" w:author="Milan Navrátil" w:date="2018-10-31T09:22:00Z">
            <w:r w:rsidRPr="004454AF" w:rsidDel="004454AF">
              <w:rPr>
                <w:rStyle w:val="Hypertextovodkaz"/>
                <w:b w:val="0"/>
              </w:rPr>
              <w:delText>Soulad studijního programu s posláním vysoké školy a mezinárodní rozměr studijního programu</w:delText>
            </w:r>
            <w:r w:rsidDel="004454AF">
              <w:rPr>
                <w:webHidden/>
              </w:rPr>
              <w:tab/>
            </w:r>
            <w:r w:rsidR="009E5BE4" w:rsidDel="004454AF">
              <w:rPr>
                <w:webHidden/>
              </w:rPr>
              <w:delText>97</w:delText>
            </w:r>
          </w:del>
        </w:p>
        <w:p w14:paraId="02AD8759" w14:textId="3BCC7DC0" w:rsidR="00910D3A" w:rsidDel="004454AF" w:rsidRDefault="00910D3A">
          <w:pPr>
            <w:pStyle w:val="Obsah3"/>
            <w:tabs>
              <w:tab w:val="right" w:leader="dot" w:pos="9062"/>
            </w:tabs>
            <w:rPr>
              <w:del w:id="202" w:author="Milan Navrátil" w:date="2018-10-31T09:22:00Z"/>
              <w:rFonts w:asciiTheme="minorHAnsi" w:eastAsiaTheme="minorEastAsia" w:hAnsiTheme="minorHAnsi" w:cstheme="minorBidi"/>
              <w:noProof/>
              <w:lang w:eastAsia="cs-CZ"/>
            </w:rPr>
          </w:pPr>
          <w:del w:id="203" w:author="Milan Navrátil" w:date="2018-10-31T09:22:00Z">
            <w:r w:rsidRPr="004454AF" w:rsidDel="004454AF">
              <w:rPr>
                <w:rStyle w:val="Hypertextovodkaz"/>
                <w:noProof/>
              </w:rPr>
              <w:delText>Standard 2.1: Soulad studijního programu s posláním a strategickými dokumenty vysoké školy</w:delText>
            </w:r>
            <w:r w:rsidDel="004454AF">
              <w:rPr>
                <w:noProof/>
                <w:webHidden/>
              </w:rPr>
              <w:tab/>
            </w:r>
            <w:r w:rsidR="009E5BE4" w:rsidDel="004454AF">
              <w:rPr>
                <w:noProof/>
                <w:webHidden/>
              </w:rPr>
              <w:delText>97</w:delText>
            </w:r>
          </w:del>
        </w:p>
        <w:p w14:paraId="562E02D3" w14:textId="1793BAB0" w:rsidR="00910D3A" w:rsidDel="004454AF" w:rsidRDefault="00910D3A">
          <w:pPr>
            <w:pStyle w:val="Obsah3"/>
            <w:tabs>
              <w:tab w:val="right" w:leader="dot" w:pos="9062"/>
            </w:tabs>
            <w:rPr>
              <w:del w:id="204" w:author="Milan Navrátil" w:date="2018-10-31T09:22:00Z"/>
              <w:rFonts w:asciiTheme="minorHAnsi" w:eastAsiaTheme="minorEastAsia" w:hAnsiTheme="minorHAnsi" w:cstheme="minorBidi"/>
              <w:noProof/>
              <w:lang w:eastAsia="cs-CZ"/>
            </w:rPr>
          </w:pPr>
          <w:del w:id="205" w:author="Milan Navrátil" w:date="2018-10-31T09:22:00Z">
            <w:r w:rsidRPr="004454AF" w:rsidDel="004454AF">
              <w:rPr>
                <w:rStyle w:val="Hypertextovodkaz"/>
                <w:noProof/>
              </w:rPr>
              <w:delText>Standard 2.2a: Souvislost s tvůrčí činností vysoké školy</w:delText>
            </w:r>
            <w:r w:rsidDel="004454AF">
              <w:rPr>
                <w:noProof/>
                <w:webHidden/>
              </w:rPr>
              <w:tab/>
            </w:r>
            <w:r w:rsidR="009E5BE4" w:rsidDel="004454AF">
              <w:rPr>
                <w:noProof/>
                <w:webHidden/>
              </w:rPr>
              <w:delText>98</w:delText>
            </w:r>
          </w:del>
        </w:p>
        <w:p w14:paraId="3E2F39E9" w14:textId="0A55EC75" w:rsidR="00910D3A" w:rsidDel="004454AF" w:rsidRDefault="00910D3A">
          <w:pPr>
            <w:pStyle w:val="Obsah3"/>
            <w:tabs>
              <w:tab w:val="right" w:leader="dot" w:pos="9062"/>
            </w:tabs>
            <w:rPr>
              <w:del w:id="206" w:author="Milan Navrátil" w:date="2018-10-31T09:22:00Z"/>
              <w:rFonts w:asciiTheme="minorHAnsi" w:eastAsiaTheme="minorEastAsia" w:hAnsiTheme="minorHAnsi" w:cstheme="minorBidi"/>
              <w:noProof/>
              <w:lang w:eastAsia="cs-CZ"/>
            </w:rPr>
          </w:pPr>
          <w:del w:id="207" w:author="Milan Navrátil" w:date="2018-10-31T09:22:00Z">
            <w:r w:rsidRPr="004454AF" w:rsidDel="004454AF">
              <w:rPr>
                <w:rStyle w:val="Hypertextovodkaz"/>
                <w:noProof/>
              </w:rPr>
              <w:delText>Standard 2.3: Mezinárodní rozměr studijního programu</w:delText>
            </w:r>
            <w:r w:rsidDel="004454AF">
              <w:rPr>
                <w:noProof/>
                <w:webHidden/>
              </w:rPr>
              <w:tab/>
            </w:r>
            <w:r w:rsidR="009E5BE4" w:rsidDel="004454AF">
              <w:rPr>
                <w:noProof/>
                <w:webHidden/>
              </w:rPr>
              <w:delText>101</w:delText>
            </w:r>
          </w:del>
        </w:p>
        <w:p w14:paraId="34CD87A5" w14:textId="576C0DDD" w:rsidR="00910D3A" w:rsidDel="004454AF" w:rsidRDefault="00910D3A">
          <w:pPr>
            <w:pStyle w:val="Obsah2"/>
            <w:rPr>
              <w:del w:id="208" w:author="Milan Navrátil" w:date="2018-10-31T09:22:00Z"/>
              <w:rFonts w:asciiTheme="minorHAnsi" w:eastAsiaTheme="minorEastAsia" w:hAnsiTheme="minorHAnsi" w:cstheme="minorBidi"/>
              <w:b w:val="0"/>
              <w:shd w:val="clear" w:color="auto" w:fill="auto"/>
              <w:lang w:eastAsia="cs-CZ"/>
            </w:rPr>
          </w:pPr>
          <w:del w:id="209" w:author="Milan Navrátil" w:date="2018-10-31T09:22:00Z">
            <w:r w:rsidRPr="004454AF" w:rsidDel="004454AF">
              <w:rPr>
                <w:rStyle w:val="Hypertextovodkaz"/>
                <w:b w:val="0"/>
              </w:rPr>
              <w:delText>Profil absolventa a obsah studia</w:delText>
            </w:r>
            <w:r w:rsidDel="004454AF">
              <w:rPr>
                <w:webHidden/>
              </w:rPr>
              <w:tab/>
            </w:r>
            <w:r w:rsidR="009E5BE4" w:rsidDel="004454AF">
              <w:rPr>
                <w:webHidden/>
              </w:rPr>
              <w:delText>102</w:delText>
            </w:r>
          </w:del>
        </w:p>
        <w:p w14:paraId="4BD9A347" w14:textId="7A758A45" w:rsidR="00910D3A" w:rsidDel="004454AF" w:rsidRDefault="00910D3A">
          <w:pPr>
            <w:pStyle w:val="Obsah3"/>
            <w:tabs>
              <w:tab w:val="right" w:leader="dot" w:pos="9062"/>
            </w:tabs>
            <w:rPr>
              <w:del w:id="210" w:author="Milan Navrátil" w:date="2018-10-31T09:22:00Z"/>
              <w:rFonts w:asciiTheme="minorHAnsi" w:eastAsiaTheme="minorEastAsia" w:hAnsiTheme="minorHAnsi" w:cstheme="minorBidi"/>
              <w:noProof/>
              <w:lang w:eastAsia="cs-CZ"/>
            </w:rPr>
          </w:pPr>
          <w:del w:id="211" w:author="Milan Navrátil" w:date="2018-10-31T09:22:00Z">
            <w:r w:rsidRPr="004454AF" w:rsidDel="004454AF">
              <w:rPr>
                <w:rStyle w:val="Hypertextovodkaz"/>
                <w:noProof/>
              </w:rPr>
              <w:delText>Standard 2.4: Soulad získaných odborných znalostí, dovedností a způsobilostí s typem a profilem studijního programu</w:delText>
            </w:r>
            <w:r w:rsidDel="004454AF">
              <w:rPr>
                <w:noProof/>
                <w:webHidden/>
              </w:rPr>
              <w:tab/>
            </w:r>
            <w:r w:rsidR="009E5BE4" w:rsidDel="004454AF">
              <w:rPr>
                <w:noProof/>
                <w:webHidden/>
              </w:rPr>
              <w:delText>102</w:delText>
            </w:r>
          </w:del>
        </w:p>
        <w:p w14:paraId="7759A891" w14:textId="43512BE6" w:rsidR="00910D3A" w:rsidDel="004454AF" w:rsidRDefault="00910D3A">
          <w:pPr>
            <w:pStyle w:val="Obsah3"/>
            <w:tabs>
              <w:tab w:val="right" w:leader="dot" w:pos="9062"/>
            </w:tabs>
            <w:rPr>
              <w:del w:id="212" w:author="Milan Navrátil" w:date="2018-10-31T09:22:00Z"/>
              <w:rFonts w:asciiTheme="minorHAnsi" w:eastAsiaTheme="minorEastAsia" w:hAnsiTheme="minorHAnsi" w:cstheme="minorBidi"/>
              <w:noProof/>
              <w:lang w:eastAsia="cs-CZ"/>
            </w:rPr>
          </w:pPr>
          <w:del w:id="213" w:author="Milan Navrátil" w:date="2018-10-31T09:22:00Z">
            <w:r w:rsidRPr="004454AF" w:rsidDel="004454AF">
              <w:rPr>
                <w:rStyle w:val="Hypertextovodkaz"/>
                <w:noProof/>
              </w:rPr>
              <w:delText>Standard 2.5 Jazykové kompetence</w:delText>
            </w:r>
            <w:r w:rsidDel="004454AF">
              <w:rPr>
                <w:noProof/>
                <w:webHidden/>
              </w:rPr>
              <w:tab/>
            </w:r>
            <w:r w:rsidR="009E5BE4" w:rsidDel="004454AF">
              <w:rPr>
                <w:noProof/>
                <w:webHidden/>
              </w:rPr>
              <w:delText>103</w:delText>
            </w:r>
          </w:del>
        </w:p>
        <w:p w14:paraId="45A4B158" w14:textId="1A24694D" w:rsidR="00910D3A" w:rsidDel="004454AF" w:rsidRDefault="00910D3A">
          <w:pPr>
            <w:pStyle w:val="Obsah3"/>
            <w:tabs>
              <w:tab w:val="right" w:leader="dot" w:pos="9062"/>
            </w:tabs>
            <w:rPr>
              <w:del w:id="214" w:author="Milan Navrátil" w:date="2018-10-31T09:22:00Z"/>
              <w:rFonts w:asciiTheme="minorHAnsi" w:eastAsiaTheme="minorEastAsia" w:hAnsiTheme="minorHAnsi" w:cstheme="minorBidi"/>
              <w:noProof/>
              <w:lang w:eastAsia="cs-CZ"/>
            </w:rPr>
          </w:pPr>
          <w:del w:id="215" w:author="Milan Navrátil" w:date="2018-10-31T09:22:00Z">
            <w:r w:rsidRPr="004454AF" w:rsidDel="004454AF">
              <w:rPr>
                <w:rStyle w:val="Hypertextovodkaz"/>
                <w:noProof/>
              </w:rPr>
              <w:delText>Standard 2.6 Pravidla a podmínky utváření studijních plánů</w:delText>
            </w:r>
            <w:r w:rsidDel="004454AF">
              <w:rPr>
                <w:noProof/>
                <w:webHidden/>
              </w:rPr>
              <w:tab/>
            </w:r>
            <w:r w:rsidR="009E5BE4" w:rsidDel="004454AF">
              <w:rPr>
                <w:noProof/>
                <w:webHidden/>
              </w:rPr>
              <w:delText>104</w:delText>
            </w:r>
          </w:del>
        </w:p>
        <w:p w14:paraId="5A3461BF" w14:textId="17CCD990" w:rsidR="00910D3A" w:rsidDel="004454AF" w:rsidRDefault="00910D3A">
          <w:pPr>
            <w:pStyle w:val="Obsah3"/>
            <w:tabs>
              <w:tab w:val="right" w:leader="dot" w:pos="9062"/>
            </w:tabs>
            <w:rPr>
              <w:del w:id="216" w:author="Milan Navrátil" w:date="2018-10-31T09:22:00Z"/>
              <w:rFonts w:asciiTheme="minorHAnsi" w:eastAsiaTheme="minorEastAsia" w:hAnsiTheme="minorHAnsi" w:cstheme="minorBidi"/>
              <w:noProof/>
              <w:lang w:eastAsia="cs-CZ"/>
            </w:rPr>
          </w:pPr>
          <w:del w:id="217" w:author="Milan Navrátil" w:date="2018-10-31T09:22:00Z">
            <w:r w:rsidRPr="004454AF" w:rsidDel="004454AF">
              <w:rPr>
                <w:rStyle w:val="Hypertextovodkaz"/>
                <w:noProof/>
              </w:rPr>
              <w:delText>Standard 2.7 Vymezení uplatnění absolventů</w:delText>
            </w:r>
            <w:r w:rsidDel="004454AF">
              <w:rPr>
                <w:noProof/>
                <w:webHidden/>
              </w:rPr>
              <w:tab/>
            </w:r>
            <w:r w:rsidR="009E5BE4" w:rsidDel="004454AF">
              <w:rPr>
                <w:noProof/>
                <w:webHidden/>
              </w:rPr>
              <w:delText>105</w:delText>
            </w:r>
          </w:del>
        </w:p>
        <w:p w14:paraId="2696C1FE" w14:textId="29E2C037" w:rsidR="00910D3A" w:rsidDel="004454AF" w:rsidRDefault="00910D3A">
          <w:pPr>
            <w:pStyle w:val="Obsah3"/>
            <w:tabs>
              <w:tab w:val="right" w:leader="dot" w:pos="9062"/>
            </w:tabs>
            <w:rPr>
              <w:del w:id="218" w:author="Milan Navrátil" w:date="2018-10-31T09:22:00Z"/>
              <w:rFonts w:asciiTheme="minorHAnsi" w:eastAsiaTheme="minorEastAsia" w:hAnsiTheme="minorHAnsi" w:cstheme="minorBidi"/>
              <w:noProof/>
              <w:lang w:eastAsia="cs-CZ"/>
            </w:rPr>
          </w:pPr>
          <w:del w:id="219" w:author="Milan Navrátil" w:date="2018-10-31T09:22:00Z">
            <w:r w:rsidRPr="004454AF" w:rsidDel="004454AF">
              <w:rPr>
                <w:rStyle w:val="Hypertextovodkaz"/>
                <w:noProof/>
              </w:rPr>
              <w:delText>Standard 2.8 Standardní doba studia</w:delText>
            </w:r>
            <w:r w:rsidDel="004454AF">
              <w:rPr>
                <w:noProof/>
                <w:webHidden/>
              </w:rPr>
              <w:tab/>
            </w:r>
            <w:r w:rsidR="009E5BE4" w:rsidDel="004454AF">
              <w:rPr>
                <w:noProof/>
                <w:webHidden/>
              </w:rPr>
              <w:delText>107</w:delText>
            </w:r>
          </w:del>
        </w:p>
        <w:p w14:paraId="009CEC71" w14:textId="194BB81B" w:rsidR="00910D3A" w:rsidDel="004454AF" w:rsidRDefault="00910D3A">
          <w:pPr>
            <w:pStyle w:val="Obsah3"/>
            <w:tabs>
              <w:tab w:val="right" w:leader="dot" w:pos="9062"/>
            </w:tabs>
            <w:rPr>
              <w:del w:id="220" w:author="Milan Navrátil" w:date="2018-10-31T09:22:00Z"/>
              <w:rFonts w:asciiTheme="minorHAnsi" w:eastAsiaTheme="minorEastAsia" w:hAnsiTheme="minorHAnsi" w:cstheme="minorBidi"/>
              <w:noProof/>
              <w:lang w:eastAsia="cs-CZ"/>
            </w:rPr>
          </w:pPr>
          <w:del w:id="221" w:author="Milan Navrátil" w:date="2018-10-31T09:22:00Z">
            <w:r w:rsidRPr="004454AF" w:rsidDel="004454AF">
              <w:rPr>
                <w:rStyle w:val="Hypertextovodkaz"/>
                <w:noProof/>
              </w:rPr>
              <w:delText>Standard 2.9 Soulad obsahu studia s cíli studia a profilem absolventa</w:delText>
            </w:r>
            <w:r w:rsidDel="004454AF">
              <w:rPr>
                <w:noProof/>
                <w:webHidden/>
              </w:rPr>
              <w:tab/>
            </w:r>
            <w:r w:rsidR="009E5BE4" w:rsidDel="004454AF">
              <w:rPr>
                <w:noProof/>
                <w:webHidden/>
              </w:rPr>
              <w:delText>107</w:delText>
            </w:r>
          </w:del>
        </w:p>
        <w:p w14:paraId="1F276340" w14:textId="035B373D" w:rsidR="00910D3A" w:rsidDel="004454AF" w:rsidRDefault="00910D3A">
          <w:pPr>
            <w:pStyle w:val="Obsah3"/>
            <w:tabs>
              <w:tab w:val="right" w:leader="dot" w:pos="9062"/>
            </w:tabs>
            <w:rPr>
              <w:del w:id="222" w:author="Milan Navrátil" w:date="2018-10-31T09:22:00Z"/>
              <w:rFonts w:asciiTheme="minorHAnsi" w:eastAsiaTheme="minorEastAsia" w:hAnsiTheme="minorHAnsi" w:cstheme="minorBidi"/>
              <w:noProof/>
              <w:lang w:eastAsia="cs-CZ"/>
            </w:rPr>
          </w:pPr>
          <w:del w:id="223" w:author="Milan Navrátil" w:date="2018-10-31T09:22:00Z">
            <w:r w:rsidRPr="004454AF" w:rsidDel="004454AF">
              <w:rPr>
                <w:rStyle w:val="Hypertextovodkaz"/>
                <w:noProof/>
              </w:rPr>
              <w:delText>Standard 2.12 Struktura a rozsah studijních předmětů</w:delText>
            </w:r>
            <w:r w:rsidDel="004454AF">
              <w:rPr>
                <w:noProof/>
                <w:webHidden/>
              </w:rPr>
              <w:tab/>
            </w:r>
            <w:r w:rsidR="009E5BE4" w:rsidDel="004454AF">
              <w:rPr>
                <w:noProof/>
                <w:webHidden/>
              </w:rPr>
              <w:delText>108</w:delText>
            </w:r>
          </w:del>
        </w:p>
        <w:p w14:paraId="45174A92" w14:textId="0D18CCCC" w:rsidR="00910D3A" w:rsidDel="004454AF" w:rsidRDefault="00910D3A">
          <w:pPr>
            <w:pStyle w:val="Obsah3"/>
            <w:tabs>
              <w:tab w:val="right" w:leader="dot" w:pos="9062"/>
            </w:tabs>
            <w:rPr>
              <w:del w:id="224" w:author="Milan Navrátil" w:date="2018-10-31T09:22:00Z"/>
              <w:rFonts w:asciiTheme="minorHAnsi" w:eastAsiaTheme="minorEastAsia" w:hAnsiTheme="minorHAnsi" w:cstheme="minorBidi"/>
              <w:noProof/>
              <w:lang w:eastAsia="cs-CZ"/>
            </w:rPr>
          </w:pPr>
          <w:del w:id="225" w:author="Milan Navrátil" w:date="2018-10-31T09:22:00Z">
            <w:r w:rsidRPr="004454AF" w:rsidDel="004454AF">
              <w:rPr>
                <w:rStyle w:val="Hypertextovodkaz"/>
                <w:noProof/>
              </w:rPr>
              <w:delText>Standard 2.14 Soulad obsahu studijních předmětů, státních zkoušek a kvalifikačních prací s výsledky učení a profilem absolventa</w:delText>
            </w:r>
            <w:r w:rsidDel="004454AF">
              <w:rPr>
                <w:noProof/>
                <w:webHidden/>
              </w:rPr>
              <w:tab/>
            </w:r>
            <w:r w:rsidR="009E5BE4" w:rsidDel="004454AF">
              <w:rPr>
                <w:noProof/>
                <w:webHidden/>
              </w:rPr>
              <w:delText>108</w:delText>
            </w:r>
          </w:del>
        </w:p>
        <w:p w14:paraId="29948A7C" w14:textId="10CC529A" w:rsidR="00910D3A" w:rsidDel="004454AF" w:rsidRDefault="00910D3A">
          <w:pPr>
            <w:pStyle w:val="Obsah2"/>
            <w:rPr>
              <w:del w:id="226" w:author="Milan Navrátil" w:date="2018-10-31T09:22:00Z"/>
              <w:rFonts w:asciiTheme="minorHAnsi" w:eastAsiaTheme="minorEastAsia" w:hAnsiTheme="minorHAnsi" w:cstheme="minorBidi"/>
              <w:b w:val="0"/>
              <w:shd w:val="clear" w:color="auto" w:fill="auto"/>
              <w:lang w:eastAsia="cs-CZ"/>
            </w:rPr>
          </w:pPr>
          <w:del w:id="227" w:author="Milan Navrátil" w:date="2018-10-31T09:22:00Z">
            <w:r w:rsidRPr="004454AF" w:rsidDel="004454AF">
              <w:rPr>
                <w:rStyle w:val="Hypertextovodkaz"/>
                <w:b w:val="0"/>
              </w:rPr>
              <w:delText>Vzdělávací a tvůrčí činnost ve studijním programu</w:delText>
            </w:r>
            <w:r w:rsidDel="004454AF">
              <w:rPr>
                <w:webHidden/>
              </w:rPr>
              <w:tab/>
            </w:r>
            <w:r w:rsidR="009E5BE4" w:rsidDel="004454AF">
              <w:rPr>
                <w:webHidden/>
              </w:rPr>
              <w:delText>110</w:delText>
            </w:r>
          </w:del>
        </w:p>
        <w:p w14:paraId="4291851F" w14:textId="216EE83F" w:rsidR="00910D3A" w:rsidDel="004454AF" w:rsidRDefault="00910D3A">
          <w:pPr>
            <w:pStyle w:val="Obsah3"/>
            <w:tabs>
              <w:tab w:val="right" w:leader="dot" w:pos="9062"/>
            </w:tabs>
            <w:rPr>
              <w:del w:id="228" w:author="Milan Navrátil" w:date="2018-10-31T09:22:00Z"/>
              <w:rFonts w:asciiTheme="minorHAnsi" w:eastAsiaTheme="minorEastAsia" w:hAnsiTheme="minorHAnsi" w:cstheme="minorBidi"/>
              <w:noProof/>
              <w:lang w:eastAsia="cs-CZ"/>
            </w:rPr>
          </w:pPr>
          <w:del w:id="229" w:author="Milan Navrátil" w:date="2018-10-31T09:22:00Z">
            <w:r w:rsidRPr="004454AF" w:rsidDel="004454AF">
              <w:rPr>
                <w:rStyle w:val="Hypertextovodkaz"/>
                <w:noProof/>
              </w:rPr>
              <w:delText>Standard 3.1 Metody výuky</w:delText>
            </w:r>
            <w:r w:rsidDel="004454AF">
              <w:rPr>
                <w:noProof/>
                <w:webHidden/>
              </w:rPr>
              <w:tab/>
            </w:r>
            <w:r w:rsidR="009E5BE4" w:rsidDel="004454AF">
              <w:rPr>
                <w:noProof/>
                <w:webHidden/>
              </w:rPr>
              <w:delText>110</w:delText>
            </w:r>
          </w:del>
        </w:p>
        <w:p w14:paraId="63ACDA70" w14:textId="78911817" w:rsidR="00910D3A" w:rsidDel="004454AF" w:rsidRDefault="00910D3A">
          <w:pPr>
            <w:pStyle w:val="Obsah3"/>
            <w:tabs>
              <w:tab w:val="right" w:leader="dot" w:pos="9062"/>
            </w:tabs>
            <w:rPr>
              <w:del w:id="230" w:author="Milan Navrátil" w:date="2018-10-31T09:22:00Z"/>
              <w:rFonts w:asciiTheme="minorHAnsi" w:eastAsiaTheme="minorEastAsia" w:hAnsiTheme="minorHAnsi" w:cstheme="minorBidi"/>
              <w:noProof/>
              <w:lang w:eastAsia="cs-CZ"/>
            </w:rPr>
          </w:pPr>
          <w:del w:id="231" w:author="Milan Navrátil" w:date="2018-10-31T09:22:00Z">
            <w:r w:rsidRPr="004454AF" w:rsidDel="004454AF">
              <w:rPr>
                <w:rStyle w:val="Hypertextovodkaz"/>
                <w:noProof/>
              </w:rPr>
              <w:delText>Standard 3.2 Forma studia</w:delText>
            </w:r>
            <w:r w:rsidDel="004454AF">
              <w:rPr>
                <w:noProof/>
                <w:webHidden/>
              </w:rPr>
              <w:tab/>
            </w:r>
            <w:r w:rsidR="009E5BE4" w:rsidDel="004454AF">
              <w:rPr>
                <w:noProof/>
                <w:webHidden/>
              </w:rPr>
              <w:delText>111</w:delText>
            </w:r>
          </w:del>
        </w:p>
        <w:p w14:paraId="7944F544" w14:textId="4DC03124" w:rsidR="00910D3A" w:rsidDel="004454AF" w:rsidRDefault="00910D3A">
          <w:pPr>
            <w:pStyle w:val="Obsah3"/>
            <w:tabs>
              <w:tab w:val="right" w:leader="dot" w:pos="9062"/>
            </w:tabs>
            <w:rPr>
              <w:del w:id="232" w:author="Milan Navrátil" w:date="2018-10-31T09:22:00Z"/>
              <w:rFonts w:asciiTheme="minorHAnsi" w:eastAsiaTheme="minorEastAsia" w:hAnsiTheme="minorHAnsi" w:cstheme="minorBidi"/>
              <w:noProof/>
              <w:lang w:eastAsia="cs-CZ"/>
            </w:rPr>
          </w:pPr>
          <w:del w:id="233" w:author="Milan Navrátil" w:date="2018-10-31T09:22:00Z">
            <w:r w:rsidRPr="004454AF" w:rsidDel="004454AF">
              <w:rPr>
                <w:rStyle w:val="Hypertextovodkaz"/>
                <w:noProof/>
              </w:rPr>
              <w:delText>Standard 3.3 Studijní literatura, studijní opory</w:delText>
            </w:r>
            <w:r w:rsidDel="004454AF">
              <w:rPr>
                <w:noProof/>
                <w:webHidden/>
              </w:rPr>
              <w:tab/>
            </w:r>
            <w:r w:rsidR="009E5BE4" w:rsidDel="004454AF">
              <w:rPr>
                <w:noProof/>
                <w:webHidden/>
              </w:rPr>
              <w:delText>111</w:delText>
            </w:r>
          </w:del>
        </w:p>
        <w:p w14:paraId="65823833" w14:textId="1E135364" w:rsidR="00910D3A" w:rsidDel="004454AF" w:rsidRDefault="00910D3A">
          <w:pPr>
            <w:pStyle w:val="Obsah3"/>
            <w:tabs>
              <w:tab w:val="right" w:leader="dot" w:pos="9062"/>
            </w:tabs>
            <w:rPr>
              <w:del w:id="234" w:author="Milan Navrátil" w:date="2018-10-31T09:22:00Z"/>
              <w:rFonts w:asciiTheme="minorHAnsi" w:eastAsiaTheme="minorEastAsia" w:hAnsiTheme="minorHAnsi" w:cstheme="minorBidi"/>
              <w:noProof/>
              <w:lang w:eastAsia="cs-CZ"/>
            </w:rPr>
          </w:pPr>
          <w:del w:id="235" w:author="Milan Navrátil" w:date="2018-10-31T09:22:00Z">
            <w:r w:rsidRPr="004454AF" w:rsidDel="004454AF">
              <w:rPr>
                <w:rStyle w:val="Hypertextovodkaz"/>
                <w:noProof/>
              </w:rPr>
              <w:delText>Standard 3.4 Hodnocení výsledků studia</w:delText>
            </w:r>
            <w:r w:rsidDel="004454AF">
              <w:rPr>
                <w:noProof/>
                <w:webHidden/>
              </w:rPr>
              <w:tab/>
            </w:r>
            <w:r w:rsidR="009E5BE4" w:rsidDel="004454AF">
              <w:rPr>
                <w:noProof/>
                <w:webHidden/>
              </w:rPr>
              <w:delText>112</w:delText>
            </w:r>
          </w:del>
        </w:p>
        <w:p w14:paraId="4FB2D82A" w14:textId="752491D9" w:rsidR="00910D3A" w:rsidDel="004454AF" w:rsidRDefault="00910D3A">
          <w:pPr>
            <w:pStyle w:val="Obsah3"/>
            <w:tabs>
              <w:tab w:val="right" w:leader="dot" w:pos="9062"/>
            </w:tabs>
            <w:rPr>
              <w:del w:id="236" w:author="Milan Navrátil" w:date="2018-10-31T09:22:00Z"/>
              <w:rFonts w:asciiTheme="minorHAnsi" w:eastAsiaTheme="minorEastAsia" w:hAnsiTheme="minorHAnsi" w:cstheme="minorBidi"/>
              <w:noProof/>
              <w:lang w:eastAsia="cs-CZ"/>
            </w:rPr>
          </w:pPr>
          <w:del w:id="237" w:author="Milan Navrátil" w:date="2018-10-31T09:22:00Z">
            <w:r w:rsidRPr="004454AF" w:rsidDel="004454AF">
              <w:rPr>
                <w:rStyle w:val="Hypertextovodkaz"/>
                <w:noProof/>
              </w:rPr>
              <w:delText>Standardy 3.5-3.7: Tvůrčí činnost vztahující se ke studijnímu programu</w:delText>
            </w:r>
            <w:r w:rsidDel="004454AF">
              <w:rPr>
                <w:noProof/>
                <w:webHidden/>
              </w:rPr>
              <w:tab/>
            </w:r>
            <w:r w:rsidR="009E5BE4" w:rsidDel="004454AF">
              <w:rPr>
                <w:noProof/>
                <w:webHidden/>
              </w:rPr>
              <w:delText>112</w:delText>
            </w:r>
          </w:del>
        </w:p>
        <w:p w14:paraId="1B1BA2B8" w14:textId="183C3E72" w:rsidR="00910D3A" w:rsidDel="004454AF" w:rsidRDefault="00910D3A">
          <w:pPr>
            <w:pStyle w:val="Obsah2"/>
            <w:rPr>
              <w:del w:id="238" w:author="Milan Navrátil" w:date="2018-10-31T09:22:00Z"/>
              <w:rFonts w:asciiTheme="minorHAnsi" w:eastAsiaTheme="minorEastAsia" w:hAnsiTheme="minorHAnsi" w:cstheme="minorBidi"/>
              <w:b w:val="0"/>
              <w:shd w:val="clear" w:color="auto" w:fill="auto"/>
              <w:lang w:eastAsia="cs-CZ"/>
            </w:rPr>
          </w:pPr>
          <w:del w:id="239" w:author="Milan Navrátil" w:date="2018-10-31T09:22:00Z">
            <w:r w:rsidRPr="004454AF" w:rsidDel="004454AF">
              <w:rPr>
                <w:rStyle w:val="Hypertextovodkaz"/>
                <w:b w:val="0"/>
              </w:rPr>
              <w:delText>Finanční, materiální a další zabezpečení studijního programu</w:delText>
            </w:r>
            <w:r w:rsidDel="004454AF">
              <w:rPr>
                <w:webHidden/>
              </w:rPr>
              <w:tab/>
            </w:r>
            <w:r w:rsidR="009E5BE4" w:rsidDel="004454AF">
              <w:rPr>
                <w:webHidden/>
              </w:rPr>
              <w:delText>113</w:delText>
            </w:r>
          </w:del>
        </w:p>
        <w:p w14:paraId="0E3E300F" w14:textId="676089AD" w:rsidR="00910D3A" w:rsidDel="004454AF" w:rsidRDefault="00910D3A">
          <w:pPr>
            <w:pStyle w:val="Obsah3"/>
            <w:tabs>
              <w:tab w:val="right" w:leader="dot" w:pos="9062"/>
            </w:tabs>
            <w:rPr>
              <w:del w:id="240" w:author="Milan Navrátil" w:date="2018-10-31T09:22:00Z"/>
              <w:rFonts w:asciiTheme="minorHAnsi" w:eastAsiaTheme="minorEastAsia" w:hAnsiTheme="minorHAnsi" w:cstheme="minorBidi"/>
              <w:noProof/>
              <w:lang w:eastAsia="cs-CZ"/>
            </w:rPr>
          </w:pPr>
          <w:del w:id="241" w:author="Milan Navrátil" w:date="2018-10-31T09:22:00Z">
            <w:r w:rsidRPr="004454AF" w:rsidDel="004454AF">
              <w:rPr>
                <w:rStyle w:val="Hypertextovodkaz"/>
                <w:noProof/>
              </w:rPr>
              <w:delText>Standard 4.1: Finanční zabezpečení studijního programu</w:delText>
            </w:r>
            <w:r w:rsidDel="004454AF">
              <w:rPr>
                <w:noProof/>
                <w:webHidden/>
              </w:rPr>
              <w:tab/>
            </w:r>
            <w:r w:rsidR="009E5BE4" w:rsidDel="004454AF">
              <w:rPr>
                <w:noProof/>
                <w:webHidden/>
              </w:rPr>
              <w:delText>113</w:delText>
            </w:r>
          </w:del>
        </w:p>
        <w:p w14:paraId="02C6604E" w14:textId="54895F60" w:rsidR="00910D3A" w:rsidDel="004454AF" w:rsidRDefault="00910D3A">
          <w:pPr>
            <w:pStyle w:val="Obsah3"/>
            <w:tabs>
              <w:tab w:val="right" w:leader="dot" w:pos="9062"/>
            </w:tabs>
            <w:rPr>
              <w:del w:id="242" w:author="Milan Navrátil" w:date="2018-10-31T09:22:00Z"/>
              <w:rFonts w:asciiTheme="minorHAnsi" w:eastAsiaTheme="minorEastAsia" w:hAnsiTheme="minorHAnsi" w:cstheme="minorBidi"/>
              <w:noProof/>
              <w:lang w:eastAsia="cs-CZ"/>
            </w:rPr>
          </w:pPr>
          <w:del w:id="243" w:author="Milan Navrátil" w:date="2018-10-31T09:22:00Z">
            <w:r w:rsidRPr="004454AF" w:rsidDel="004454AF">
              <w:rPr>
                <w:rStyle w:val="Hypertextovodkaz"/>
                <w:noProof/>
              </w:rPr>
              <w:delText>Standard 4.2: Materiální a technické zabezpečení studijního programu</w:delText>
            </w:r>
            <w:r w:rsidDel="004454AF">
              <w:rPr>
                <w:noProof/>
                <w:webHidden/>
              </w:rPr>
              <w:tab/>
            </w:r>
            <w:r w:rsidR="009E5BE4" w:rsidDel="004454AF">
              <w:rPr>
                <w:noProof/>
                <w:webHidden/>
              </w:rPr>
              <w:delText>114</w:delText>
            </w:r>
          </w:del>
        </w:p>
        <w:p w14:paraId="0F69544D" w14:textId="3EE65E51" w:rsidR="00910D3A" w:rsidDel="004454AF" w:rsidRDefault="00910D3A">
          <w:pPr>
            <w:pStyle w:val="Obsah3"/>
            <w:tabs>
              <w:tab w:val="right" w:leader="dot" w:pos="9062"/>
            </w:tabs>
            <w:rPr>
              <w:del w:id="244" w:author="Milan Navrátil" w:date="2018-10-31T09:22:00Z"/>
              <w:rFonts w:asciiTheme="minorHAnsi" w:eastAsiaTheme="minorEastAsia" w:hAnsiTheme="minorHAnsi" w:cstheme="minorBidi"/>
              <w:noProof/>
              <w:lang w:eastAsia="cs-CZ"/>
            </w:rPr>
          </w:pPr>
          <w:del w:id="245" w:author="Milan Navrátil" w:date="2018-10-31T09:22:00Z">
            <w:r w:rsidRPr="004454AF" w:rsidDel="004454AF">
              <w:rPr>
                <w:rStyle w:val="Hypertextovodkaz"/>
                <w:noProof/>
              </w:rPr>
              <w:delText>Standard 4.3: Odborná literatura a elektronické databáze odpovídající studijnímu programu</w:delText>
            </w:r>
            <w:r w:rsidDel="004454AF">
              <w:rPr>
                <w:noProof/>
                <w:webHidden/>
              </w:rPr>
              <w:tab/>
            </w:r>
            <w:r w:rsidR="009E5BE4" w:rsidDel="004454AF">
              <w:rPr>
                <w:noProof/>
                <w:webHidden/>
              </w:rPr>
              <w:delText>114</w:delText>
            </w:r>
          </w:del>
        </w:p>
        <w:p w14:paraId="56D3B7C9" w14:textId="7B264A45" w:rsidR="00910D3A" w:rsidDel="004454AF" w:rsidRDefault="00910D3A">
          <w:pPr>
            <w:pStyle w:val="Obsah2"/>
            <w:rPr>
              <w:del w:id="246" w:author="Milan Navrátil" w:date="2018-10-31T09:22:00Z"/>
              <w:rFonts w:asciiTheme="minorHAnsi" w:eastAsiaTheme="minorEastAsia" w:hAnsiTheme="minorHAnsi" w:cstheme="minorBidi"/>
              <w:b w:val="0"/>
              <w:shd w:val="clear" w:color="auto" w:fill="auto"/>
              <w:lang w:eastAsia="cs-CZ"/>
            </w:rPr>
          </w:pPr>
          <w:del w:id="247" w:author="Milan Navrátil" w:date="2018-10-31T09:22:00Z">
            <w:r w:rsidRPr="004454AF" w:rsidDel="004454AF">
              <w:rPr>
                <w:rStyle w:val="Hypertextovodkaz"/>
                <w:b w:val="0"/>
              </w:rPr>
              <w:delText>Garant studijního programu</w:delText>
            </w:r>
            <w:r w:rsidDel="004454AF">
              <w:rPr>
                <w:webHidden/>
              </w:rPr>
              <w:tab/>
            </w:r>
            <w:r w:rsidR="009E5BE4" w:rsidDel="004454AF">
              <w:rPr>
                <w:webHidden/>
              </w:rPr>
              <w:delText>115</w:delText>
            </w:r>
          </w:del>
        </w:p>
        <w:p w14:paraId="133E7223" w14:textId="78D65136" w:rsidR="00910D3A" w:rsidDel="004454AF" w:rsidRDefault="00910D3A">
          <w:pPr>
            <w:pStyle w:val="Obsah3"/>
            <w:tabs>
              <w:tab w:val="right" w:leader="dot" w:pos="9062"/>
            </w:tabs>
            <w:rPr>
              <w:del w:id="248" w:author="Milan Navrátil" w:date="2018-10-31T09:22:00Z"/>
              <w:rFonts w:asciiTheme="minorHAnsi" w:eastAsiaTheme="minorEastAsia" w:hAnsiTheme="minorHAnsi" w:cstheme="minorBidi"/>
              <w:noProof/>
              <w:lang w:eastAsia="cs-CZ"/>
            </w:rPr>
          </w:pPr>
          <w:del w:id="249" w:author="Milan Navrátil" w:date="2018-10-31T09:22:00Z">
            <w:r w:rsidRPr="004454AF" w:rsidDel="004454AF">
              <w:rPr>
                <w:rStyle w:val="Hypertextovodkaz"/>
                <w:noProof/>
              </w:rPr>
              <w:delText>Standard 5.1: Pravomoci a odpovědnost garanta</w:delText>
            </w:r>
            <w:r w:rsidDel="004454AF">
              <w:rPr>
                <w:noProof/>
                <w:webHidden/>
              </w:rPr>
              <w:tab/>
            </w:r>
            <w:r w:rsidR="009E5BE4" w:rsidDel="004454AF">
              <w:rPr>
                <w:noProof/>
                <w:webHidden/>
              </w:rPr>
              <w:delText>115</w:delText>
            </w:r>
          </w:del>
        </w:p>
        <w:p w14:paraId="5DAD7391" w14:textId="4D5ECCA0" w:rsidR="00910D3A" w:rsidDel="004454AF" w:rsidRDefault="00910D3A">
          <w:pPr>
            <w:pStyle w:val="Obsah3"/>
            <w:tabs>
              <w:tab w:val="right" w:leader="dot" w:pos="9062"/>
            </w:tabs>
            <w:rPr>
              <w:del w:id="250" w:author="Milan Navrátil" w:date="2018-10-31T09:22:00Z"/>
              <w:rFonts w:asciiTheme="minorHAnsi" w:eastAsiaTheme="minorEastAsia" w:hAnsiTheme="minorHAnsi" w:cstheme="minorBidi"/>
              <w:noProof/>
              <w:lang w:eastAsia="cs-CZ"/>
            </w:rPr>
          </w:pPr>
          <w:del w:id="251" w:author="Milan Navrátil" w:date="2018-10-31T09:22:00Z">
            <w:r w:rsidRPr="004454AF" w:rsidDel="004454AF">
              <w:rPr>
                <w:rStyle w:val="Hypertextovodkaz"/>
                <w:noProof/>
              </w:rPr>
              <w:delText>Standardy 5.2-5.4: Zhodnocení osoby garanta z hlediska naplnění standardů</w:delText>
            </w:r>
            <w:r w:rsidDel="004454AF">
              <w:rPr>
                <w:noProof/>
                <w:webHidden/>
              </w:rPr>
              <w:tab/>
            </w:r>
            <w:r w:rsidR="009E5BE4" w:rsidDel="004454AF">
              <w:rPr>
                <w:noProof/>
                <w:webHidden/>
              </w:rPr>
              <w:delText>115</w:delText>
            </w:r>
          </w:del>
        </w:p>
        <w:p w14:paraId="62376D1F" w14:textId="0893D6E4" w:rsidR="00910D3A" w:rsidDel="004454AF" w:rsidRDefault="00910D3A">
          <w:pPr>
            <w:pStyle w:val="Obsah2"/>
            <w:rPr>
              <w:del w:id="252" w:author="Milan Navrátil" w:date="2018-10-31T09:22:00Z"/>
              <w:rFonts w:asciiTheme="minorHAnsi" w:eastAsiaTheme="minorEastAsia" w:hAnsiTheme="minorHAnsi" w:cstheme="minorBidi"/>
              <w:b w:val="0"/>
              <w:shd w:val="clear" w:color="auto" w:fill="auto"/>
              <w:lang w:eastAsia="cs-CZ"/>
            </w:rPr>
          </w:pPr>
          <w:del w:id="253" w:author="Milan Navrátil" w:date="2018-10-31T09:22:00Z">
            <w:r w:rsidRPr="004454AF" w:rsidDel="004454AF">
              <w:rPr>
                <w:rStyle w:val="Hypertextovodkaz"/>
                <w:b w:val="0"/>
              </w:rPr>
              <w:delText>Personální zabezpečení studijního programu</w:delText>
            </w:r>
            <w:r w:rsidDel="004454AF">
              <w:rPr>
                <w:webHidden/>
              </w:rPr>
              <w:tab/>
            </w:r>
            <w:r w:rsidR="009E5BE4" w:rsidDel="004454AF">
              <w:rPr>
                <w:webHidden/>
              </w:rPr>
              <w:delText>116</w:delText>
            </w:r>
          </w:del>
        </w:p>
        <w:p w14:paraId="03622A3D" w14:textId="602AFFBA" w:rsidR="00910D3A" w:rsidDel="004454AF" w:rsidRDefault="00910D3A">
          <w:pPr>
            <w:pStyle w:val="Obsah3"/>
            <w:tabs>
              <w:tab w:val="right" w:leader="dot" w:pos="9062"/>
            </w:tabs>
            <w:rPr>
              <w:del w:id="254" w:author="Milan Navrátil" w:date="2018-10-31T09:22:00Z"/>
              <w:rFonts w:asciiTheme="minorHAnsi" w:eastAsiaTheme="minorEastAsia" w:hAnsiTheme="minorHAnsi" w:cstheme="minorBidi"/>
              <w:noProof/>
              <w:lang w:eastAsia="cs-CZ"/>
            </w:rPr>
          </w:pPr>
          <w:del w:id="255" w:author="Milan Navrátil" w:date="2018-10-31T09:22:00Z">
            <w:r w:rsidRPr="004454AF" w:rsidDel="004454AF">
              <w:rPr>
                <w:rStyle w:val="Hypertextovodkaz"/>
                <w:noProof/>
              </w:rPr>
              <w:delText>Standardy 6.1-6.2, 6.7-6.8: Zhodnocení celkového personálního zabezpečení studijního programu z hlediska naplnění standardů</w:delText>
            </w:r>
            <w:r w:rsidDel="004454AF">
              <w:rPr>
                <w:noProof/>
                <w:webHidden/>
              </w:rPr>
              <w:tab/>
            </w:r>
            <w:r w:rsidR="009E5BE4" w:rsidDel="004454AF">
              <w:rPr>
                <w:noProof/>
                <w:webHidden/>
              </w:rPr>
              <w:delText>116</w:delText>
            </w:r>
          </w:del>
        </w:p>
        <w:p w14:paraId="67FB0FD1" w14:textId="75391580" w:rsidR="00910D3A" w:rsidDel="004454AF" w:rsidRDefault="00910D3A">
          <w:pPr>
            <w:pStyle w:val="Obsah3"/>
            <w:tabs>
              <w:tab w:val="right" w:leader="dot" w:pos="9062"/>
            </w:tabs>
            <w:rPr>
              <w:del w:id="256" w:author="Milan Navrátil" w:date="2018-10-31T09:22:00Z"/>
              <w:rFonts w:asciiTheme="minorHAnsi" w:eastAsiaTheme="minorEastAsia" w:hAnsiTheme="minorHAnsi" w:cstheme="minorBidi"/>
              <w:noProof/>
              <w:lang w:eastAsia="cs-CZ"/>
            </w:rPr>
          </w:pPr>
          <w:del w:id="257" w:author="Milan Navrátil" w:date="2018-10-31T09:22:00Z">
            <w:r w:rsidRPr="004454AF" w:rsidDel="004454AF">
              <w:rPr>
                <w:rStyle w:val="Hypertextovodkaz"/>
                <w:noProof/>
              </w:rPr>
              <w:delText>Standardy 6.4, 6.9-6.10: Personální zabezpečení předmětů profilujícího základu</w:delText>
            </w:r>
            <w:r w:rsidDel="004454AF">
              <w:rPr>
                <w:noProof/>
                <w:webHidden/>
              </w:rPr>
              <w:tab/>
            </w:r>
            <w:r w:rsidR="009E5BE4" w:rsidDel="004454AF">
              <w:rPr>
                <w:noProof/>
                <w:webHidden/>
              </w:rPr>
              <w:delText>118</w:delText>
            </w:r>
          </w:del>
        </w:p>
        <w:p w14:paraId="259AC4D5" w14:textId="3362BAF2" w:rsidR="00910D3A" w:rsidDel="004454AF" w:rsidRDefault="00910D3A">
          <w:pPr>
            <w:pStyle w:val="Obsah3"/>
            <w:tabs>
              <w:tab w:val="right" w:leader="dot" w:pos="9062"/>
            </w:tabs>
            <w:rPr>
              <w:del w:id="258" w:author="Milan Navrátil" w:date="2018-10-31T09:22:00Z"/>
              <w:rFonts w:asciiTheme="minorHAnsi" w:eastAsiaTheme="minorEastAsia" w:hAnsiTheme="minorHAnsi" w:cstheme="minorBidi"/>
              <w:noProof/>
              <w:lang w:eastAsia="cs-CZ"/>
            </w:rPr>
          </w:pPr>
          <w:del w:id="259" w:author="Milan Navrátil" w:date="2018-10-31T09:22:00Z">
            <w:r w:rsidRPr="004454AF" w:rsidDel="004454AF">
              <w:rPr>
                <w:rStyle w:val="Hypertextovodkaz"/>
                <w:noProof/>
              </w:rPr>
              <w:delText>Standardy 6.5-6.6: Kvalifikace odborníků z praxe zapojených do výuky ve studijním programu</w:delText>
            </w:r>
            <w:r w:rsidDel="004454AF">
              <w:rPr>
                <w:noProof/>
                <w:webHidden/>
              </w:rPr>
              <w:tab/>
            </w:r>
            <w:r w:rsidR="009E5BE4" w:rsidDel="004454AF">
              <w:rPr>
                <w:noProof/>
                <w:webHidden/>
              </w:rPr>
              <w:delText>118</w:delText>
            </w:r>
          </w:del>
        </w:p>
        <w:p w14:paraId="3D7DD52E" w14:textId="664D7775" w:rsidR="00910D3A" w:rsidDel="004454AF" w:rsidRDefault="00910D3A">
          <w:pPr>
            <w:pStyle w:val="Obsah2"/>
            <w:rPr>
              <w:del w:id="260" w:author="Milan Navrátil" w:date="2018-10-31T09:22:00Z"/>
              <w:rFonts w:asciiTheme="minorHAnsi" w:eastAsiaTheme="minorEastAsia" w:hAnsiTheme="minorHAnsi" w:cstheme="minorBidi"/>
              <w:b w:val="0"/>
              <w:shd w:val="clear" w:color="auto" w:fill="auto"/>
              <w:lang w:eastAsia="cs-CZ"/>
            </w:rPr>
          </w:pPr>
          <w:del w:id="261" w:author="Milan Navrátil" w:date="2018-10-31T09:22:00Z">
            <w:r w:rsidRPr="004454AF" w:rsidDel="004454AF">
              <w:rPr>
                <w:rStyle w:val="Hypertextovodkaz"/>
                <w:b w:val="0"/>
              </w:rPr>
              <w:delText>Specifické požadavky na zajištění studijního programu</w:delText>
            </w:r>
            <w:r w:rsidDel="004454AF">
              <w:rPr>
                <w:webHidden/>
              </w:rPr>
              <w:tab/>
            </w:r>
            <w:r w:rsidR="009E5BE4" w:rsidDel="004454AF">
              <w:rPr>
                <w:webHidden/>
              </w:rPr>
              <w:delText>118</w:delText>
            </w:r>
          </w:del>
        </w:p>
        <w:p w14:paraId="1F680939" w14:textId="19D151E3" w:rsidR="00910D3A" w:rsidDel="004454AF" w:rsidRDefault="00910D3A">
          <w:pPr>
            <w:pStyle w:val="Obsah3"/>
            <w:tabs>
              <w:tab w:val="right" w:leader="dot" w:pos="9062"/>
            </w:tabs>
            <w:rPr>
              <w:del w:id="262" w:author="Milan Navrátil" w:date="2018-10-31T09:22:00Z"/>
              <w:rFonts w:asciiTheme="minorHAnsi" w:eastAsiaTheme="minorEastAsia" w:hAnsiTheme="minorHAnsi" w:cstheme="minorBidi"/>
              <w:noProof/>
              <w:lang w:eastAsia="cs-CZ"/>
            </w:rPr>
          </w:pPr>
          <w:del w:id="263" w:author="Milan Navrátil" w:date="2018-10-31T09:22:00Z">
            <w:r w:rsidRPr="004454AF" w:rsidDel="004454AF">
              <w:rPr>
                <w:rStyle w:val="Hypertextovodkaz"/>
                <w:noProof/>
              </w:rPr>
              <w:delText>Standardy 7.1-7.3: Uskutečňování studijního programu v kombinované a distanční formě studia</w:delText>
            </w:r>
            <w:r w:rsidDel="004454AF">
              <w:rPr>
                <w:noProof/>
                <w:webHidden/>
              </w:rPr>
              <w:tab/>
            </w:r>
            <w:r w:rsidR="009E5BE4" w:rsidDel="004454AF">
              <w:rPr>
                <w:noProof/>
                <w:webHidden/>
              </w:rPr>
              <w:delText>118</w:delText>
            </w:r>
          </w:del>
        </w:p>
        <w:p w14:paraId="75369C6E" w14:textId="3FF6090E" w:rsidR="00910D3A" w:rsidDel="004454AF" w:rsidRDefault="00910D3A">
          <w:pPr>
            <w:pStyle w:val="Obsah3"/>
            <w:tabs>
              <w:tab w:val="right" w:leader="dot" w:pos="9062"/>
            </w:tabs>
            <w:rPr>
              <w:del w:id="264" w:author="Milan Navrátil" w:date="2018-10-31T09:22:00Z"/>
              <w:rFonts w:asciiTheme="minorHAnsi" w:eastAsiaTheme="minorEastAsia" w:hAnsiTheme="minorHAnsi" w:cstheme="minorBidi"/>
              <w:noProof/>
              <w:lang w:eastAsia="cs-CZ"/>
            </w:rPr>
          </w:pPr>
          <w:del w:id="265" w:author="Milan Navrátil" w:date="2018-10-31T09:22:00Z">
            <w:r w:rsidRPr="004454AF" w:rsidDel="004454AF">
              <w:rPr>
                <w:rStyle w:val="Hypertextovodkaz"/>
                <w:noProof/>
              </w:rPr>
              <w:delText>Standardy 7.4-7.9: Uskutečňování studijního programu v cizím jazyce</w:delText>
            </w:r>
            <w:r w:rsidDel="004454AF">
              <w:rPr>
                <w:noProof/>
                <w:webHidden/>
              </w:rPr>
              <w:tab/>
            </w:r>
            <w:r w:rsidR="009E5BE4" w:rsidDel="004454AF">
              <w:rPr>
                <w:noProof/>
                <w:webHidden/>
              </w:rPr>
              <w:delText>119</w:delText>
            </w:r>
          </w:del>
        </w:p>
        <w:p w14:paraId="79B00958" w14:textId="3A8F8244" w:rsidR="008342B9" w:rsidRDefault="008342B9">
          <w:r>
            <w:rPr>
              <w:b/>
              <w:bCs/>
            </w:rPr>
            <w:fldChar w:fldCharType="end"/>
          </w:r>
        </w:p>
      </w:sdtContent>
    </w:sdt>
    <w:p w14:paraId="67B2C215" w14:textId="77777777" w:rsidR="00B44E61" w:rsidRDefault="00B44E61" w:rsidP="00B44E61"/>
    <w:p w14:paraId="7C731995" w14:textId="77777777" w:rsidR="00E65C16" w:rsidRPr="00323CFF" w:rsidRDefault="00E65C16" w:rsidP="00E65C16">
      <w:pPr>
        <w:pStyle w:val="Nadpis21"/>
        <w:keepNext/>
        <w:keepLines/>
        <w:shd w:val="clear" w:color="auto" w:fill="auto"/>
        <w:spacing w:before="0" w:after="406" w:line="300" w:lineRule="exact"/>
        <w:rPr>
          <w:rStyle w:val="Nadpis22"/>
          <w:color w:val="00B050"/>
        </w:rPr>
      </w:pPr>
      <w:bookmarkStart w:id="266" w:name="bookmark1"/>
      <w:bookmarkStart w:id="267" w:name="_Toc528761707"/>
      <w:r w:rsidRPr="00323CFF">
        <w:rPr>
          <w:rStyle w:val="Nadpis22"/>
          <w:color w:val="00B050"/>
        </w:rPr>
        <w:lastRenderedPageBreak/>
        <w:t>I. Instituce</w:t>
      </w:r>
      <w:bookmarkEnd w:id="266"/>
      <w:bookmarkEnd w:id="267"/>
    </w:p>
    <w:p w14:paraId="66A974DE" w14:textId="77777777" w:rsidR="00E65C16" w:rsidRPr="00E643D1" w:rsidRDefault="00E65C16" w:rsidP="0054199D">
      <w:pPr>
        <w:pStyle w:val="Nadpis2"/>
      </w:pPr>
      <w:bookmarkStart w:id="268" w:name="bookmark2"/>
      <w:bookmarkStart w:id="269" w:name="_Toc528761708"/>
      <w:r w:rsidRPr="00E643D1">
        <w:rPr>
          <w:rStyle w:val="Nadpis32"/>
          <w:rFonts w:cs="Times New Roman"/>
          <w:color w:val="4F81BD" w:themeColor="accent1"/>
          <w:sz w:val="28"/>
          <w:szCs w:val="26"/>
          <w:shd w:val="clear" w:color="auto" w:fill="auto"/>
          <w:lang w:eastAsia="en-US"/>
        </w:rPr>
        <w:t>Působnost orgánů vysoké školy</w:t>
      </w:r>
      <w:bookmarkEnd w:id="268"/>
      <w:bookmarkEnd w:id="269"/>
    </w:p>
    <w:p w14:paraId="0DF55FB6" w14:textId="77777777" w:rsidR="00E65C16" w:rsidRDefault="00E65C16" w:rsidP="0054199D">
      <w:pPr>
        <w:pStyle w:val="Nadpis3"/>
      </w:pPr>
      <w:bookmarkStart w:id="270" w:name="_Toc528761709"/>
      <w:r>
        <w:t>Standardy 1.1-1.2</w:t>
      </w:r>
      <w:bookmarkEnd w:id="270"/>
    </w:p>
    <w:p w14:paraId="0691070B" w14:textId="611EACB2" w:rsidR="00274E5C" w:rsidRDefault="00FC3C21" w:rsidP="00274E5C">
      <w:pPr>
        <w:pStyle w:val="Zkladntext21"/>
        <w:shd w:val="clear" w:color="auto" w:fill="auto"/>
        <w:spacing w:before="0" w:after="60" w:line="288" w:lineRule="exact"/>
        <w:ind w:left="180" w:firstLine="0"/>
      </w:pPr>
      <w:r>
        <w:t>Organizaci, vnitřní uspořádání a zásady řízení Univerzity Tomáše Bati ve Zlíně (dále jen UTB ve Zlíně) upravuje „Statut UTB ve Zlíně</w:t>
      </w:r>
      <w:r w:rsidR="00274E5C">
        <w:t xml:space="preserve">“ </w:t>
      </w:r>
      <w:r>
        <w:t>ze dne 28. března 2018</w:t>
      </w:r>
      <w:r w:rsidR="00150232">
        <w:rPr>
          <w:rStyle w:val="Znakapoznpodarou"/>
        </w:rPr>
        <w:footnoteReference w:id="1"/>
      </w:r>
      <w:r w:rsidR="00713594">
        <w:t>.</w:t>
      </w:r>
      <w:r>
        <w:t xml:space="preserve"> V čele univerzity je rektor, který řídí činnost univerzity, jedná a rozhoduje ve věcech univerzity. Rektora jmenuje a odvolává na návrh Akademického senátu Univerzity Tomáše Bati ve Zlíně</w:t>
      </w:r>
      <w:r w:rsidR="0072199E">
        <w:t xml:space="preserve"> prezident republiky. </w:t>
      </w:r>
    </w:p>
    <w:p w14:paraId="196594A6" w14:textId="6F474A5D" w:rsidR="00E65C16" w:rsidRDefault="0072199E" w:rsidP="00AE7F47">
      <w:pPr>
        <w:pStyle w:val="Zkladntext21"/>
        <w:shd w:val="clear" w:color="auto" w:fill="auto"/>
        <w:spacing w:before="0" w:after="60" w:line="288" w:lineRule="exact"/>
        <w:ind w:left="180" w:firstLine="0"/>
      </w:pPr>
      <w:r>
        <w:t xml:space="preserve">Samosprávnými orgány univerzity jsou Akademický senát UTB, rektor UTB, Vědecká rada UTB, Rada pro vnitřní hodnocení UTB a Disciplinární komise UTB. Dalšími orgány UTB jsou Správní rada UTB a kvestor UTB. </w:t>
      </w:r>
    </w:p>
    <w:p w14:paraId="67325F1E" w14:textId="72D488DD" w:rsidR="00E65C16" w:rsidRDefault="0054199D" w:rsidP="0054199D">
      <w:pPr>
        <w:pStyle w:val="Nadpis2"/>
      </w:pPr>
      <w:bookmarkStart w:id="271" w:name="_Toc528761710"/>
      <w:r w:rsidRPr="0054199D">
        <w:t>Vnitřní systém zajišťování kvality</w:t>
      </w:r>
      <w:bookmarkEnd w:id="271"/>
    </w:p>
    <w:p w14:paraId="1277FBA9" w14:textId="5DE83765" w:rsidR="00E65C16" w:rsidRDefault="00E27B24" w:rsidP="0054199D">
      <w:pPr>
        <w:pStyle w:val="Nadpis3"/>
      </w:pPr>
      <w:bookmarkStart w:id="272" w:name="_Toc528761711"/>
      <w:r w:rsidRPr="00E27B24">
        <w:t>Standard 1.3</w:t>
      </w:r>
      <w:r>
        <w:t xml:space="preserve">: </w:t>
      </w:r>
      <w:r w:rsidR="00E65C16">
        <w:t>Vymezení pravomoci a odpovědnost za kvalitu</w:t>
      </w:r>
      <w:bookmarkEnd w:id="272"/>
    </w:p>
    <w:p w14:paraId="7759D2B0" w14:textId="133E06B6" w:rsidR="00E65C16" w:rsidRDefault="00E65C16" w:rsidP="00E65C16">
      <w:pPr>
        <w:pStyle w:val="Zkladntext21"/>
        <w:shd w:val="clear" w:color="auto" w:fill="auto"/>
        <w:spacing w:before="0" w:after="60" w:line="288" w:lineRule="exact"/>
        <w:ind w:left="180" w:firstLine="0"/>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00150232">
        <w:rPr>
          <w:rStyle w:val="Znakapoznpodarou"/>
        </w:rPr>
        <w:footnoteReference w:id="2"/>
      </w:r>
      <w:r w:rsidR="00274E5C">
        <w:t>.</w:t>
      </w:r>
    </w:p>
    <w:p w14:paraId="4BF4A4AB" w14:textId="2426D382" w:rsidR="00E65C16" w:rsidRDefault="00E65C16" w:rsidP="00E65C16">
      <w:pPr>
        <w:pStyle w:val="Zkladntext21"/>
        <w:shd w:val="clear" w:color="auto" w:fill="auto"/>
        <w:spacing w:before="0" w:after="518" w:line="288" w:lineRule="exact"/>
        <w:ind w:left="180" w:firstLine="0"/>
      </w:pPr>
      <w:r>
        <w:t>Pro účely zajišťování kvality má pak jmenovánu čtrnáctičlennou Radu pro vnitřní hodnocení UTB ve Zlíně, která se řídí Jednacím řádem Rady pro vnitřní hodnocení UTB (Směrnice rektora č. 18/2017) ze dne 15. května 2017</w:t>
      </w:r>
      <w:r w:rsidR="00150232">
        <w:rPr>
          <w:rStyle w:val="Znakapoznpodarou"/>
        </w:rPr>
        <w:footnoteReference w:id="3"/>
      </w:r>
      <w:r w:rsidR="00274E5C">
        <w:t>.</w:t>
      </w:r>
    </w:p>
    <w:p w14:paraId="035E2258" w14:textId="2997E323" w:rsidR="00E65C16" w:rsidRDefault="00E27B24" w:rsidP="0054199D">
      <w:pPr>
        <w:pStyle w:val="Nadpis3"/>
      </w:pPr>
      <w:bookmarkStart w:id="273" w:name="_Toc528761712"/>
      <w:r w:rsidRPr="00E27B24">
        <w:t>Standard 1.4</w:t>
      </w:r>
      <w:r>
        <w:t xml:space="preserve">: </w:t>
      </w:r>
      <w:r w:rsidR="00E65C16">
        <w:t>Procesy vzniku a úprav studijních programů</w:t>
      </w:r>
      <w:bookmarkEnd w:id="273"/>
    </w:p>
    <w:p w14:paraId="4E56A348" w14:textId="5CD1E27B" w:rsidR="00E65C16" w:rsidRDefault="00E65C16" w:rsidP="00E65C16">
      <w:pPr>
        <w:pStyle w:val="Zkladntext21"/>
        <w:shd w:val="clear" w:color="auto" w:fill="auto"/>
        <w:spacing w:before="0" w:after="0" w:line="288" w:lineRule="exact"/>
        <w:ind w:left="180" w:firstLine="0"/>
      </w:pPr>
      <w: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w:t>
      </w:r>
      <w:r w:rsidR="004B61D7">
        <w:t>března 2018</w:t>
      </w:r>
      <w:r w:rsidR="00E12A3D">
        <w:rPr>
          <w:rStyle w:val="Znakapoznpodarou"/>
        </w:rPr>
        <w:footnoteReference w:id="4"/>
      </w:r>
      <w:r w:rsidR="00713594">
        <w:t>.</w:t>
      </w:r>
    </w:p>
    <w:p w14:paraId="6CC2E88E" w14:textId="77777777" w:rsidR="00E65C16" w:rsidRDefault="00E65C16" w:rsidP="00E65C16">
      <w:pPr>
        <w:pStyle w:val="Zkladntext21"/>
        <w:shd w:val="clear" w:color="auto" w:fill="auto"/>
        <w:spacing w:before="0" w:after="0" w:line="288" w:lineRule="exact"/>
        <w:ind w:left="180" w:firstLine="0"/>
      </w:pPr>
    </w:p>
    <w:p w14:paraId="0C6082E7" w14:textId="28F67186" w:rsidR="00E65C16" w:rsidRDefault="00E65C16" w:rsidP="00E65C16">
      <w:pPr>
        <w:pStyle w:val="Zkladntext21"/>
        <w:shd w:val="clear" w:color="auto" w:fill="auto"/>
        <w:spacing w:before="0" w:after="0" w:line="288" w:lineRule="exact"/>
        <w:ind w:left="180" w:firstLine="0"/>
      </w:pPr>
    </w:p>
    <w:p w14:paraId="72855529" w14:textId="08428D88" w:rsidR="00E65C16" w:rsidRDefault="00E27B24" w:rsidP="0054199D">
      <w:pPr>
        <w:pStyle w:val="Nadpis3"/>
      </w:pPr>
      <w:bookmarkStart w:id="274" w:name="_Toc528761713"/>
      <w:r w:rsidRPr="00E27B24">
        <w:t>Standard 1.5</w:t>
      </w:r>
      <w:r>
        <w:t xml:space="preserve">: </w:t>
      </w:r>
      <w:r w:rsidR="00E65C16">
        <w:t>Principy a systém uznávání zahraničního vzdělávání pro přijetí ke studiu</w:t>
      </w:r>
      <w:bookmarkEnd w:id="274"/>
    </w:p>
    <w:p w14:paraId="00210221" w14:textId="3AF33494" w:rsidR="00E65C16" w:rsidRDefault="00E65C16" w:rsidP="00E65C16">
      <w:pPr>
        <w:pStyle w:val="Zkladntext21"/>
        <w:shd w:val="clear" w:color="auto" w:fill="auto"/>
        <w:spacing w:before="0" w:after="578" w:line="288" w:lineRule="exact"/>
        <w:ind w:firstLine="0"/>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00E12A3D">
        <w:rPr>
          <w:rStyle w:val="Znakapoznpodarou"/>
        </w:rPr>
        <w:footnoteReference w:id="5"/>
      </w:r>
      <w:r w:rsidR="00713594">
        <w:t>.</w:t>
      </w:r>
    </w:p>
    <w:p w14:paraId="065B9F0B" w14:textId="6FDA5D93" w:rsidR="00E65C16" w:rsidRDefault="000B767B" w:rsidP="0054199D">
      <w:pPr>
        <w:pStyle w:val="Nadpis3"/>
      </w:pPr>
      <w:bookmarkStart w:id="275" w:name="_Toc528761714"/>
      <w:r w:rsidRPr="000B767B">
        <w:lastRenderedPageBreak/>
        <w:t>Standard 1.6</w:t>
      </w:r>
      <w:r>
        <w:t xml:space="preserve">: </w:t>
      </w:r>
      <w:r w:rsidR="00E65C16">
        <w:t>Vedení kvalifikačních a rigorózních prací</w:t>
      </w:r>
      <w:bookmarkEnd w:id="275"/>
    </w:p>
    <w:p w14:paraId="03F1297F" w14:textId="162A7491" w:rsidR="00E65C16" w:rsidRDefault="00E65C16" w:rsidP="00E65C16">
      <w:pPr>
        <w:pStyle w:val="Zkladntext21"/>
        <w:shd w:val="clear" w:color="auto" w:fill="auto"/>
        <w:spacing w:before="0" w:after="60" w:line="288" w:lineRule="exact"/>
        <w:ind w:firstLine="0"/>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55D19128" w14:textId="279D0895" w:rsidR="00E65C16" w:rsidRDefault="00E65C16" w:rsidP="00E65C16">
      <w:pPr>
        <w:pStyle w:val="Zkladntext21"/>
        <w:shd w:val="clear" w:color="auto" w:fill="auto"/>
        <w:spacing w:before="0" w:after="60" w:line="288" w:lineRule="exact"/>
        <w:ind w:firstLine="0"/>
      </w:pPr>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sidR="00CB2334">
        <w:t>"</w:t>
      </w:r>
      <w:r w:rsidR="00E12A3D">
        <w:rPr>
          <w:rStyle w:val="Znakapoznpodarou"/>
        </w:rPr>
        <w:footnoteReference w:id="6"/>
      </w:r>
      <w:r w:rsidR="00CB2334">
        <w:t>.</w:t>
      </w:r>
    </w:p>
    <w:p w14:paraId="02704EBA" w14:textId="12EC1128" w:rsidR="00713594" w:rsidRDefault="00713594" w:rsidP="00E65C16">
      <w:pPr>
        <w:pStyle w:val="Zkladntext21"/>
        <w:shd w:val="clear" w:color="auto" w:fill="auto"/>
        <w:spacing w:before="0" w:after="60" w:line="288" w:lineRule="exact"/>
        <w:ind w:firstLine="0"/>
      </w:pPr>
      <w:r w:rsidRPr="006937D4">
        <w:t xml:space="preserve">Organizací, průběhem a hodnocením </w:t>
      </w:r>
      <w:r>
        <w:t>státní závěrečné zkoušky</w:t>
      </w:r>
      <w:r w:rsidRPr="006937D4">
        <w:t xml:space="preserve"> </w:t>
      </w:r>
      <w:r>
        <w:t xml:space="preserve"> (dále jen „SZZ“) </w:t>
      </w:r>
      <w:r w:rsidRPr="006937D4">
        <w:t xml:space="preserve">se na </w:t>
      </w:r>
      <w:r>
        <w:t xml:space="preserve">Fakultě aplikované informatiky </w:t>
      </w:r>
      <w:r w:rsidRPr="006937D4">
        <w:t xml:space="preserve">zabývá </w:t>
      </w:r>
      <w:r w:rsidRPr="009A2326">
        <w:rPr>
          <w:i/>
        </w:rPr>
        <w:t>Směrnice děkana SD/01/18 - Pokyny pro organizaci, průběh a hodnocení státních závěrečných zkoušek</w:t>
      </w:r>
      <w:r>
        <w:rPr>
          <w:i/>
        </w:rPr>
        <w:t xml:space="preserve"> </w:t>
      </w:r>
      <w:r w:rsidRPr="009A2326">
        <w:rPr>
          <w:i/>
        </w:rPr>
        <w:t>na Fakultě aplikované informatiky UTB ve Zlíně</w:t>
      </w:r>
      <w:r w:rsidR="00E12A3D">
        <w:rPr>
          <w:rStyle w:val="Znakapoznpodarou"/>
          <w:i/>
        </w:rPr>
        <w:footnoteReference w:id="7"/>
      </w:r>
      <w:r w:rsidR="00CB2334">
        <w:rPr>
          <w:i/>
        </w:rPr>
        <w:t>.</w:t>
      </w:r>
      <w:r w:rsidR="00E12A3D">
        <w:rPr>
          <w:rStyle w:val="Znakapoznpodarou"/>
          <w:i/>
        </w:rPr>
        <w:t>.</w:t>
      </w:r>
      <w:r w:rsidR="00CB2334" w:rsidRPr="00173DE9">
        <w:t xml:space="preserve"> </w:t>
      </w:r>
      <w:r w:rsidR="00CB2334">
        <w:t xml:space="preserve"> </w:t>
      </w:r>
      <w:r>
        <w:t xml:space="preserve">V této směrnici jsou uvedena </w:t>
      </w:r>
      <w:r w:rsidRPr="00173DE9">
        <w:t>prav</w:t>
      </w:r>
      <w:r>
        <w:t xml:space="preserve">idla pro </w:t>
      </w:r>
      <w:r w:rsidRPr="00CD481A">
        <w:t>sestavování komisí pro SZZ, průběh a hodnocení SZZ a hodnocení celého studia</w:t>
      </w:r>
      <w:r>
        <w:t xml:space="preserve">. </w:t>
      </w:r>
    </w:p>
    <w:p w14:paraId="014AD219" w14:textId="77777777" w:rsidR="00713594" w:rsidRDefault="00713594" w:rsidP="00E65C16">
      <w:pPr>
        <w:pStyle w:val="Zkladntext21"/>
        <w:shd w:val="clear" w:color="auto" w:fill="auto"/>
        <w:spacing w:before="0" w:after="60" w:line="288" w:lineRule="exact"/>
        <w:ind w:firstLine="0"/>
      </w:pPr>
    </w:p>
    <w:p w14:paraId="08E7C137" w14:textId="3E580629" w:rsidR="00E65C16" w:rsidRDefault="000B767B" w:rsidP="0054199D">
      <w:pPr>
        <w:pStyle w:val="Nadpis3"/>
      </w:pPr>
      <w:bookmarkStart w:id="276" w:name="_Toc528761715"/>
      <w:r w:rsidRPr="000B767B">
        <w:t>Standard 1.7</w:t>
      </w:r>
      <w:r>
        <w:t xml:space="preserve">: </w:t>
      </w:r>
      <w:r w:rsidR="00E65C16">
        <w:t>Procesy zpětné vazby při hodnocení kvality</w:t>
      </w:r>
      <w:bookmarkEnd w:id="276"/>
    </w:p>
    <w:p w14:paraId="26B3B07E" w14:textId="11624ED0" w:rsidR="00E65C16" w:rsidRDefault="00E65C16" w:rsidP="00A34F17">
      <w:pPr>
        <w:pStyle w:val="Zkladntext21"/>
        <w:shd w:val="clear" w:color="auto" w:fill="auto"/>
        <w:spacing w:before="0" w:after="122" w:line="288" w:lineRule="exact"/>
        <w:ind w:firstLine="0"/>
        <w:rPr>
          <w:rStyle w:val="Zkladntext20"/>
          <w:vertAlign w:val="superscript"/>
        </w:rPr>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sidR="00A34F17">
        <w:rPr>
          <w:rStyle w:val="Zkladntext20"/>
        </w:rPr>
        <w:t xml:space="preserve"> </w:t>
      </w:r>
      <w:r>
        <w:rPr>
          <w:rStyle w:val="Zkladntext20"/>
        </w:rPr>
        <w:t>Viz</w:t>
      </w:r>
      <w:r w:rsidR="00A34F17">
        <w:rPr>
          <w:rStyle w:val="Zkladntext20"/>
        </w:rPr>
        <w:t>.</w:t>
      </w:r>
      <w:r>
        <w:rPr>
          <w:rStyle w:val="Zkladntext20"/>
        </w:rPr>
        <w:t xml:space="preserve"> Zpráva o vnitřním hodnocení</w:t>
      </w:r>
      <w:r w:rsidR="00E12A3D">
        <w:rPr>
          <w:rStyle w:val="Znakapoznpodarou"/>
          <w:color w:val="000000"/>
          <w:shd w:val="clear" w:color="auto" w:fill="FFFFFF"/>
        </w:rPr>
        <w:footnoteReference w:id="8"/>
      </w:r>
      <w:r w:rsidR="00CB2334" w:rsidRPr="00CB2334">
        <w:rPr>
          <w:rStyle w:val="Zkladntext20"/>
        </w:rPr>
        <w:t>.</w:t>
      </w:r>
      <w:r w:rsidR="00CB2334">
        <w:rPr>
          <w:rStyle w:val="Zkladntext20"/>
        </w:rPr>
        <w:t xml:space="preserve"> </w:t>
      </w:r>
    </w:p>
    <w:p w14:paraId="7FC2CB20" w14:textId="28EBBD95" w:rsidR="00CB2334" w:rsidRPr="00CB2334" w:rsidRDefault="00CB2334" w:rsidP="00A34F17">
      <w:pPr>
        <w:pStyle w:val="Zkladntext21"/>
        <w:shd w:val="clear" w:color="auto" w:fill="auto"/>
        <w:spacing w:before="0" w:after="122" w:line="288" w:lineRule="exact"/>
        <w:ind w:firstLine="0"/>
        <w:rPr>
          <w:rStyle w:val="Zkladntext20"/>
        </w:rPr>
      </w:pPr>
      <w:r>
        <w:rPr>
          <w:rStyle w:val="Zkladntext20"/>
        </w:rPr>
        <w:t xml:space="preserve">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w:t>
      </w:r>
      <w:r w:rsidR="002339E1">
        <w:rPr>
          <w:rStyle w:val="Zkladntext20"/>
        </w:rPr>
        <w:t>prostřednictvím informačního systému STAG. Připomínky a reakce studentů projednávají ředitelé ústavů s jednotlivými vyučujícími. Studentům je dána zpětná vazba prostřednictvím reakcí na jejich připomínky v IS STAG.</w:t>
      </w:r>
    </w:p>
    <w:p w14:paraId="47532C0E" w14:textId="77777777" w:rsidR="00A34F17" w:rsidRDefault="00A34F17" w:rsidP="00A34F17">
      <w:pPr>
        <w:pStyle w:val="Zkladntext21"/>
        <w:shd w:val="clear" w:color="auto" w:fill="auto"/>
        <w:spacing w:before="0" w:after="122" w:line="288" w:lineRule="exact"/>
        <w:ind w:firstLine="0"/>
      </w:pPr>
    </w:p>
    <w:p w14:paraId="058CAD91" w14:textId="1D862BF8" w:rsidR="00E65C16" w:rsidRDefault="000B767B" w:rsidP="0054199D">
      <w:pPr>
        <w:pStyle w:val="Nadpis3"/>
      </w:pPr>
      <w:bookmarkStart w:id="277" w:name="_Toc528761716"/>
      <w:r w:rsidRPr="000B767B">
        <w:t>Standard 1.8</w:t>
      </w:r>
      <w:r>
        <w:t xml:space="preserve">: </w:t>
      </w:r>
      <w:r w:rsidR="00E65C16">
        <w:t>Sledování úspěšnosti uchazečů o studium, studen</w:t>
      </w:r>
      <w:r>
        <w:t>tů a uplatnitelnosti absolventů</w:t>
      </w:r>
      <w:bookmarkEnd w:id="277"/>
    </w:p>
    <w:p w14:paraId="5DE74B66" w14:textId="0DBFC69A" w:rsidR="00E65C16" w:rsidRDefault="00E65C16" w:rsidP="00A34F17">
      <w:pPr>
        <w:pStyle w:val="Zkladntext21"/>
        <w:shd w:val="clear" w:color="auto" w:fill="auto"/>
        <w:spacing w:before="0" w:after="122" w:line="288" w:lineRule="exact"/>
        <w:ind w:firstLine="0"/>
        <w:rPr>
          <w:rStyle w:val="Zkladntext20"/>
        </w:rPr>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w:t>
      </w:r>
      <w:r w:rsidR="00A34F17">
        <w:rPr>
          <w:rStyle w:val="Zkladntext20"/>
        </w:rPr>
        <w:t xml:space="preserve"> </w:t>
      </w:r>
      <w:r>
        <w:rPr>
          <w:rStyle w:val="Zkladntext20"/>
        </w:rPr>
        <w:t xml:space="preserve"> Viz</w:t>
      </w:r>
      <w:r w:rsidR="00A34F17">
        <w:rPr>
          <w:rStyle w:val="Zkladntext20"/>
        </w:rPr>
        <w:t>.</w:t>
      </w:r>
      <w:r>
        <w:rPr>
          <w:rStyle w:val="Zkladntext20"/>
        </w:rPr>
        <w:t xml:space="preserve"> Zpráva o vnitřním </w:t>
      </w:r>
      <w:r w:rsidR="002339E1">
        <w:rPr>
          <w:rStyle w:val="Zkladntext20"/>
        </w:rPr>
        <w:t>hodnocení</w:t>
      </w:r>
      <w:r w:rsidR="00E12A3D">
        <w:rPr>
          <w:rStyle w:val="Znakapoznpodarou"/>
          <w:color w:val="000000"/>
          <w:shd w:val="clear" w:color="auto" w:fill="FFFFFF"/>
        </w:rPr>
        <w:footnoteReference w:id="9"/>
      </w:r>
      <w:r w:rsidR="002339E1">
        <w:rPr>
          <w:rStyle w:val="Zkladntext20"/>
        </w:rPr>
        <w:t xml:space="preserve">. </w:t>
      </w:r>
    </w:p>
    <w:p w14:paraId="2BBB5B57" w14:textId="5B8264E3" w:rsidR="0041224F" w:rsidRDefault="00524A13" w:rsidP="00A34F17">
      <w:pPr>
        <w:pStyle w:val="Zkladntext21"/>
        <w:shd w:val="clear" w:color="auto" w:fill="auto"/>
        <w:spacing w:before="0" w:after="122" w:line="288" w:lineRule="exact"/>
        <w:ind w:firstLine="0"/>
        <w:rPr>
          <w:rStyle w:val="Zkladntext20"/>
        </w:rPr>
      </w:pPr>
      <w:r>
        <w:rPr>
          <w:rStyle w:val="Zkladntext20"/>
        </w:rPr>
        <w:t xml:space="preserve">Vedení Fakulty aplikované informatiky sleduje a analyzuje úspěšnost uchazečů o studium, úspěšnost při studiu a zaměstnanost absolventů prostřednictvím IS STAG a </w:t>
      </w:r>
      <w:r w:rsidR="00A3025F">
        <w:rPr>
          <w:rStyle w:val="Zkladntext20"/>
        </w:rPr>
        <w:t xml:space="preserve">na základě </w:t>
      </w:r>
      <w:r>
        <w:rPr>
          <w:rStyle w:val="Zkladntext20"/>
        </w:rPr>
        <w:t xml:space="preserve">údajů z Úřadu práce. Pro studenty </w:t>
      </w:r>
      <w:r w:rsidRPr="00524A13">
        <w:rPr>
          <w:rStyle w:val="Zkladntext20"/>
        </w:rPr>
        <w:t xml:space="preserve">třetích a pátých ročníků prezenční formy studia </w:t>
      </w:r>
      <w:r>
        <w:rPr>
          <w:rStyle w:val="Zkladntext20"/>
        </w:rPr>
        <w:t xml:space="preserve">pořádá </w:t>
      </w:r>
      <w:r w:rsidRPr="00146D9A">
        <w:rPr>
          <w:rStyle w:val="Zkladntext20"/>
          <w:i/>
        </w:rPr>
        <w:t>Workshop se zástupci firem</w:t>
      </w:r>
      <w:r w:rsidRPr="00524A13">
        <w:rPr>
          <w:rStyle w:val="Zkladntext20"/>
        </w:rPr>
        <w:t>. Cílem pracovního setkání studentů a zástupců firem je představit studentům posledních ročníků bakalářského a magisterského stupně studia pracovní nabídky a možnosti spolupráce s firmami.</w:t>
      </w:r>
      <w:r w:rsidR="00A3025F">
        <w:rPr>
          <w:rStyle w:val="Zkladntext20"/>
        </w:rPr>
        <w:t xml:space="preserve"> V prostorách Fakulty aplikované informatiky je pravidelně na začátku letního semestru organizován ve spolupráci s IAESTE </w:t>
      </w:r>
      <w:r w:rsidR="00A3025F" w:rsidRPr="00A3025F">
        <w:rPr>
          <w:rStyle w:val="Zkladntext20"/>
          <w:i/>
        </w:rPr>
        <w:t>Veletrh pracovních příležitostí</w:t>
      </w:r>
      <w:r w:rsidR="00A3025F">
        <w:rPr>
          <w:rStyle w:val="Zkladntext20"/>
        </w:rPr>
        <w:t xml:space="preserve">. V posledních letech se veletrhu účastní více jak 25 firem z celé České </w:t>
      </w:r>
      <w:r w:rsidR="00A3025F">
        <w:rPr>
          <w:rStyle w:val="Zkladntext20"/>
        </w:rPr>
        <w:lastRenderedPageBreak/>
        <w:t xml:space="preserve">republiky. Za účelem rozvoje spolupráce fakulty s absolventy vedení FAI pravidelně jednou za pět let pořádá </w:t>
      </w:r>
      <w:r w:rsidR="00A3025F" w:rsidRPr="00A3025F">
        <w:rPr>
          <w:rStyle w:val="Zkladntext20"/>
          <w:i/>
        </w:rPr>
        <w:t>Setkání absolventů Fakulty aplikované informatiky</w:t>
      </w:r>
      <w:r w:rsidR="00A3025F">
        <w:rPr>
          <w:rStyle w:val="Zkladntext20"/>
        </w:rPr>
        <w:t>. T</w:t>
      </w:r>
      <w:r w:rsidR="005D1A9D">
        <w:rPr>
          <w:rStyle w:val="Zkladntext20"/>
        </w:rPr>
        <w:t>a</w:t>
      </w:r>
      <w:r w:rsidR="00A3025F">
        <w:rPr>
          <w:rStyle w:val="Zkladntext20"/>
        </w:rPr>
        <w:t>to setkání je velmi přínosn</w:t>
      </w:r>
      <w:r w:rsidR="005D1A9D">
        <w:rPr>
          <w:rStyle w:val="Zkladntext20"/>
        </w:rPr>
        <w:t>á</w:t>
      </w:r>
      <w:r w:rsidR="00A3025F">
        <w:rPr>
          <w:rStyle w:val="Zkladntext20"/>
        </w:rPr>
        <w:t xml:space="preserve"> pro získání zpětné vazby a také pro posílení spolupráce s praxí.</w:t>
      </w:r>
    </w:p>
    <w:p w14:paraId="12F1F550" w14:textId="77777777" w:rsidR="00A3025F" w:rsidRDefault="00A3025F" w:rsidP="00A34F17">
      <w:pPr>
        <w:pStyle w:val="Zkladntext21"/>
        <w:shd w:val="clear" w:color="auto" w:fill="auto"/>
        <w:spacing w:before="0" w:after="122" w:line="288" w:lineRule="exact"/>
        <w:ind w:firstLine="0"/>
        <w:rPr>
          <w:rStyle w:val="Zkladntext20"/>
        </w:rPr>
      </w:pPr>
    </w:p>
    <w:p w14:paraId="384B1373" w14:textId="1A929D90" w:rsidR="00E65C16" w:rsidRDefault="0041224F" w:rsidP="0041224F">
      <w:pPr>
        <w:pStyle w:val="Nadpis2"/>
      </w:pPr>
      <w:bookmarkStart w:id="278" w:name="_Toc528761717"/>
      <w:r w:rsidRPr="0041224F">
        <w:t>Vzdělávací a tvůrčí činnost</w:t>
      </w:r>
      <w:bookmarkEnd w:id="278"/>
    </w:p>
    <w:p w14:paraId="3740610E" w14:textId="16CCBE0E" w:rsidR="00E65C16" w:rsidRDefault="00FD5D98" w:rsidP="0041224F">
      <w:pPr>
        <w:pStyle w:val="Nadpis3"/>
      </w:pPr>
      <w:bookmarkStart w:id="279" w:name="_Toc528761718"/>
      <w:r>
        <w:t xml:space="preserve">Standard 1.9: </w:t>
      </w:r>
      <w:r w:rsidR="00E65C16">
        <w:t>Mezinárodní rozměr a aplikace soudobého stavu poznání</w:t>
      </w:r>
      <w:bookmarkEnd w:id="279"/>
    </w:p>
    <w:p w14:paraId="3BD83984" w14:textId="558D2FDB" w:rsidR="00E65C16" w:rsidRDefault="00E65C16" w:rsidP="00E65C16">
      <w:pPr>
        <w:pStyle w:val="Zkladntext21"/>
        <w:shd w:val="clear" w:color="auto" w:fill="auto"/>
        <w:spacing w:before="0" w:after="45" w:line="288" w:lineRule="exact"/>
        <w:ind w:firstLine="0"/>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71235837" w14:textId="0B5EE470" w:rsidR="00E65C16" w:rsidRDefault="00E65C16" w:rsidP="00E65C16">
      <w:pPr>
        <w:pStyle w:val="Zkladntext21"/>
        <w:shd w:val="clear" w:color="auto" w:fill="auto"/>
        <w:spacing w:before="0" w:after="60" w:line="307" w:lineRule="exact"/>
        <w:ind w:firstLine="0"/>
      </w:pPr>
      <w:r>
        <w:t xml:space="preserve">UTB ve Zlíně podporuje rozvoj </w:t>
      </w:r>
      <w:proofErr w:type="spellStart"/>
      <w:r>
        <w:t>mobilitních</w:t>
      </w:r>
      <w:proofErr w:type="spellEnd"/>
      <w: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t>mobilitních</w:t>
      </w:r>
      <w:proofErr w:type="spellEnd"/>
      <w:r>
        <w:t xml:space="preserve"> příležitostí. UTB ve Zlíně navíc podporuje mobility studentů i do mimo programových zemí Erasmus+ pomocí finančního zabezpečení ze zdrojů MŠMT. UTB ve Zlíně je pak zapojena i do dalších programů, včetně CEEPUS, AKTION či Norských fondů</w:t>
      </w:r>
      <w:r w:rsidR="00E12A3D">
        <w:rPr>
          <w:rStyle w:val="Znakapoznpodarou"/>
        </w:rPr>
        <w:footnoteReference w:id="10"/>
      </w:r>
      <w:r w:rsidR="00A3025F">
        <w:t>.</w:t>
      </w:r>
    </w:p>
    <w:p w14:paraId="73FC18F5" w14:textId="77777777" w:rsidR="00E65C16" w:rsidRDefault="00E65C16" w:rsidP="00E65C16">
      <w:pPr>
        <w:pStyle w:val="Zkladntext21"/>
        <w:shd w:val="clear" w:color="auto" w:fill="auto"/>
        <w:spacing w:before="0" w:after="60" w:line="307" w:lineRule="exact"/>
        <w:ind w:firstLine="0"/>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29566D43" w14:textId="5E893853" w:rsidR="00E65C16" w:rsidRDefault="00E65C16" w:rsidP="00E65C16">
      <w:pPr>
        <w:pStyle w:val="Zkladntext21"/>
        <w:shd w:val="clear" w:color="auto" w:fill="auto"/>
        <w:spacing w:before="0" w:after="534" w:line="307" w:lineRule="exact"/>
        <w:ind w:firstLine="0"/>
      </w:pPr>
      <w: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sidR="00DC354E">
        <w:t>8</w:t>
      </w:r>
      <w:r>
        <w:t>/201</w:t>
      </w:r>
      <w:r w:rsidR="00DC354E">
        <w:t>8</w:t>
      </w:r>
      <w:r>
        <w:t xml:space="preserve"> Mobility studentů UTB</w:t>
      </w:r>
      <w:r w:rsidR="00452015">
        <w:t xml:space="preserve"> ve Zlíně</w:t>
      </w:r>
      <w:r>
        <w:t xml:space="preserve"> do zahraničí a zahraničních studentů na UTB</w:t>
      </w:r>
      <w:r w:rsidR="00E12A3D">
        <w:rPr>
          <w:rStyle w:val="Znakapoznpodarou"/>
        </w:rPr>
        <w:footnoteReference w:id="11"/>
      </w:r>
      <w:r w:rsidR="00CC73CA">
        <w:t>.</w:t>
      </w:r>
    </w:p>
    <w:p w14:paraId="73AA595C" w14:textId="0F79EE32" w:rsidR="00E65C16" w:rsidRDefault="00FD5D98" w:rsidP="0041224F">
      <w:pPr>
        <w:pStyle w:val="Nadpis3"/>
      </w:pPr>
      <w:bookmarkStart w:id="280" w:name="_Toc528761719"/>
      <w:r>
        <w:t xml:space="preserve">Standard 1.10: </w:t>
      </w:r>
      <w:r w:rsidR="00E65C16">
        <w:t>Spolupráce s praxí při uskutečňování studijních programů</w:t>
      </w:r>
      <w:bookmarkEnd w:id="280"/>
    </w:p>
    <w:p w14:paraId="415C5E73" w14:textId="77777777" w:rsidR="00146D9A" w:rsidRDefault="00E65C16" w:rsidP="005D1A9D">
      <w:pPr>
        <w:pStyle w:val="Zkladntext21"/>
        <w:shd w:val="clear" w:color="auto" w:fill="auto"/>
        <w:spacing w:before="0" w:after="60" w:line="307" w:lineRule="exact"/>
        <w:ind w:firstLine="0"/>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7372B957" w14:textId="7471D90C" w:rsidR="00205881" w:rsidRDefault="00146D9A" w:rsidP="005D1A9D">
      <w:pPr>
        <w:pStyle w:val="Zkladntext21"/>
        <w:shd w:val="clear" w:color="auto" w:fill="auto"/>
        <w:spacing w:before="0" w:after="60" w:line="307" w:lineRule="exact"/>
        <w:ind w:firstLine="0"/>
      </w:pPr>
      <w:r>
        <w:t xml:space="preserve">Studenti </w:t>
      </w:r>
      <w:r w:rsidR="006C47D0">
        <w:t xml:space="preserve">Fakulty aplikované informatiky </w:t>
      </w:r>
      <w:r>
        <w:t>v průběhu studia absolvují odborné exkurze do průmyslového prostředí</w:t>
      </w:r>
      <w:r w:rsidR="006C47D0">
        <w:t xml:space="preserve">, </w:t>
      </w:r>
      <w:r w:rsidR="00D76EFC">
        <w:t xml:space="preserve">soukromých </w:t>
      </w:r>
      <w:r w:rsidR="006C47D0">
        <w:t>fi</w:t>
      </w:r>
      <w:r w:rsidR="005D1A9D">
        <w:t>r</w:t>
      </w:r>
      <w:r w:rsidR="006C47D0">
        <w:t>m</w:t>
      </w:r>
      <w:r w:rsidR="00D76EFC">
        <w:t>em</w:t>
      </w:r>
      <w:r>
        <w:t xml:space="preserve"> nebo státní</w:t>
      </w:r>
      <w:r w:rsidR="00D76EFC">
        <w:t>ch</w:t>
      </w:r>
      <w:r>
        <w:t xml:space="preserve"> instituc</w:t>
      </w:r>
      <w:r w:rsidR="00D76EFC">
        <w:t>í</w:t>
      </w:r>
      <w:r>
        <w:t>. V rámci výuky probíhá ně</w:t>
      </w:r>
      <w:r w:rsidR="006C47D0">
        <w:t>kolik odborných přednášek, které</w:t>
      </w:r>
      <w:r>
        <w:t xml:space="preserve"> vedou odborníci </w:t>
      </w:r>
      <w:r w:rsidR="00D76EFC">
        <w:t>z </w:t>
      </w:r>
      <w:r>
        <w:t xml:space="preserve">praxe s cílem přiblížit probíranou problematiku </w:t>
      </w:r>
      <w:r w:rsidR="00D76EFC">
        <w:t>studentům</w:t>
      </w:r>
      <w:r>
        <w:t xml:space="preserve">. </w:t>
      </w:r>
      <w:r w:rsidR="006C47D0">
        <w:t xml:space="preserve">V rámci vypracovávání kvalifikačních prací u některých prací působí odborníci z praxe v roli odborného konzultanta, vedoucí kvalifikační práce je vždy akademický pracovník Fakulty aplikované informatiky. </w:t>
      </w:r>
    </w:p>
    <w:p w14:paraId="4EA0A5C2" w14:textId="77777777" w:rsidR="00AE7F47" w:rsidRDefault="00AE7F47" w:rsidP="005D1A9D">
      <w:pPr>
        <w:pStyle w:val="Zkladntext21"/>
        <w:shd w:val="clear" w:color="auto" w:fill="auto"/>
        <w:spacing w:before="0" w:after="60" w:line="307" w:lineRule="exact"/>
        <w:ind w:firstLine="0"/>
      </w:pPr>
    </w:p>
    <w:p w14:paraId="76B9DC93" w14:textId="427090E0" w:rsidR="00E65C16" w:rsidRDefault="00FD5D98" w:rsidP="00B370A2">
      <w:pPr>
        <w:pStyle w:val="Nadpis3"/>
      </w:pPr>
      <w:bookmarkStart w:id="281" w:name="_Toc528761720"/>
      <w:r>
        <w:t xml:space="preserve">Standard 1.11: </w:t>
      </w:r>
      <w:r w:rsidR="00E65C16">
        <w:t>Spolupráce s praxí při tvorbě studijních programů</w:t>
      </w:r>
      <w:bookmarkEnd w:id="281"/>
    </w:p>
    <w:p w14:paraId="6D25830E" w14:textId="09CA689F" w:rsidR="00146D9A" w:rsidRDefault="00E65C16" w:rsidP="005D1A9D">
      <w:pPr>
        <w:pStyle w:val="Zkladntext21"/>
        <w:shd w:val="clear" w:color="auto" w:fill="auto"/>
        <w:spacing w:before="0" w:after="120" w:line="288" w:lineRule="exact"/>
        <w:ind w:firstLine="0"/>
      </w:pPr>
      <w:r>
        <w:t>UTB ve Zlíně komunikuje s profesními komorami, oborovými sdruženími, organizacemi zaměstnavatelů nebo dalšími odborníky z praxe a zjišťuje jejich očekávání a požadavky na absolventy studijních programů.</w:t>
      </w:r>
      <w:r w:rsidR="00DB16E4">
        <w:t xml:space="preserve"> </w:t>
      </w:r>
      <w:r w:rsidR="00146D9A">
        <w:t xml:space="preserve">Členy vědeckých rad jednotlivých fakult univerzity jsou významní odborníci z praxe, kteří se účastní </w:t>
      </w:r>
      <w:r w:rsidR="00146D9A">
        <w:lastRenderedPageBreak/>
        <w:t xml:space="preserve">odborných diskuzí a vyjadřují se v rámci schvalovacího procesu ke struktuře studijních programů a profilu absolventa.  </w:t>
      </w:r>
    </w:p>
    <w:p w14:paraId="3A72B363" w14:textId="07345F83" w:rsidR="00E65C16" w:rsidRDefault="00DB16E4" w:rsidP="00E65C16">
      <w:pPr>
        <w:pStyle w:val="Zkladntext21"/>
        <w:shd w:val="clear" w:color="auto" w:fill="auto"/>
        <w:spacing w:before="0" w:after="0" w:line="288" w:lineRule="exact"/>
        <w:ind w:firstLine="0"/>
      </w:pPr>
      <w:r>
        <w:t>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w:t>
      </w:r>
      <w:r w:rsidR="0029472C">
        <w:t>.</w:t>
      </w:r>
      <w:r>
        <w:t xml:space="preserve"> </w:t>
      </w:r>
      <w:r w:rsidR="0029472C">
        <w:t>N</w:t>
      </w:r>
      <w:r>
        <w:t xml:space="preserve">avržené studijní plány, které byly </w:t>
      </w:r>
      <w:r w:rsidR="0029472C">
        <w:t xml:space="preserve">v minulosti </w:t>
      </w:r>
      <w:r>
        <w:t>v rámci akreditačního procesu předklád</w:t>
      </w:r>
      <w:r w:rsidR="0029472C">
        <w:t>á</w:t>
      </w:r>
      <w:r>
        <w:t>ny</w:t>
      </w:r>
      <w:r w:rsidR="0029472C">
        <w:t xml:space="preserve"> Akreditační komisi, dnes Národnímu akreditačnímu úřadu, předkládá Fakulta aplikované informatiky členům Průmyslové rady k připomínkování. </w:t>
      </w:r>
      <w:r>
        <w:t xml:space="preserve"> </w:t>
      </w:r>
    </w:p>
    <w:p w14:paraId="5D58B7C7" w14:textId="77777777" w:rsidR="00E65C16" w:rsidRDefault="00E65C16" w:rsidP="00E65C16">
      <w:pPr>
        <w:pStyle w:val="Zkladntext21"/>
        <w:shd w:val="clear" w:color="auto" w:fill="auto"/>
        <w:spacing w:before="0" w:after="0" w:line="288" w:lineRule="exact"/>
        <w:ind w:firstLine="0"/>
      </w:pPr>
    </w:p>
    <w:p w14:paraId="2F8F2CD4" w14:textId="77777777" w:rsidR="00E65C16" w:rsidRDefault="00E65C16" w:rsidP="00E65C16">
      <w:pPr>
        <w:pStyle w:val="Zkladntext21"/>
        <w:shd w:val="clear" w:color="auto" w:fill="auto"/>
        <w:spacing w:before="0" w:after="0" w:line="288" w:lineRule="exact"/>
        <w:ind w:firstLine="0"/>
      </w:pPr>
    </w:p>
    <w:p w14:paraId="22B78B32" w14:textId="77777777" w:rsidR="00E65C16" w:rsidRPr="003D08BD" w:rsidRDefault="00E65C16" w:rsidP="00CC42D1">
      <w:pPr>
        <w:pStyle w:val="Nadpis2"/>
      </w:pPr>
      <w:bookmarkStart w:id="282" w:name="_Toc528761721"/>
      <w:r w:rsidRPr="003D08BD">
        <w:t>Podpůrné zdroje a administrativa</w:t>
      </w:r>
      <w:bookmarkEnd w:id="282"/>
      <w:r w:rsidRPr="003D08BD">
        <w:t xml:space="preserve"> </w:t>
      </w:r>
    </w:p>
    <w:p w14:paraId="29F1DF80" w14:textId="2A7C9FFD" w:rsidR="00E65C16" w:rsidRDefault="00FD5D98" w:rsidP="00CC42D1">
      <w:pPr>
        <w:pStyle w:val="Nadpis3"/>
      </w:pPr>
      <w:bookmarkStart w:id="283" w:name="_Toc528761722"/>
      <w:r>
        <w:t xml:space="preserve">Standard 1.12: </w:t>
      </w:r>
      <w:r w:rsidR="00E65C16">
        <w:t>Informační systém</w:t>
      </w:r>
      <w:bookmarkEnd w:id="283"/>
    </w:p>
    <w:p w14:paraId="3F180472" w14:textId="77777777" w:rsidR="00E65C16" w:rsidRDefault="00E65C16" w:rsidP="00E65C16">
      <w:pPr>
        <w:pStyle w:val="Zkladntext21"/>
        <w:shd w:val="clear" w:color="auto" w:fill="auto"/>
        <w:spacing w:before="0" w:after="120" w:line="288" w:lineRule="exact"/>
        <w:ind w:firstLine="0"/>
      </w:pPr>
      <w:r>
        <w:t>UTB ve Zlíně má vybudován funkční informační systém a komunikační prostředky, které zajišťují přístup k přesným a srozumitelným informacím o studijních programech, pravidlech studia a požadavcích spojených se studiem.</w:t>
      </w:r>
    </w:p>
    <w:p w14:paraId="176F662E" w14:textId="77777777" w:rsidR="00E65C16" w:rsidRDefault="00E65C16" w:rsidP="00E65C16">
      <w:pPr>
        <w:pStyle w:val="Zkladntext21"/>
        <w:shd w:val="clear" w:color="auto" w:fill="auto"/>
        <w:spacing w:before="0" w:after="120" w:line="288" w:lineRule="exact"/>
        <w:ind w:firstLine="0"/>
      </w:pPr>
      <w:r>
        <w:t>UTB ve Zlíně má s ohledem na to funkční informační systém studijní agendy IS/STAG, který používá od roku 2003. Tvůrcem IS/STAG je ZČU v Plzni a v současné době systém využívá 11 VVŠ v ČR.</w:t>
      </w:r>
    </w:p>
    <w:p w14:paraId="27AFA13E" w14:textId="77777777" w:rsidR="00E65C16" w:rsidRDefault="00E65C16" w:rsidP="00E65C16">
      <w:pPr>
        <w:pStyle w:val="Zkladntext21"/>
        <w:shd w:val="clear" w:color="auto" w:fill="auto"/>
        <w:spacing w:before="0" w:after="120" w:line="288" w:lineRule="exact"/>
        <w:ind w:firstLine="0"/>
      </w:pPr>
      <w:r>
        <w:t>Informační systém IS/STAG pokrývá funkce od přijímacího řízení až po vydání diplomů, eviduje studenty prezenční a kombinované formy studia, studenty celoživotního vzdělávání a účastníky U3V.</w:t>
      </w:r>
    </w:p>
    <w:p w14:paraId="17C999A6" w14:textId="77777777" w:rsidR="00E65C16" w:rsidRDefault="00E65C16" w:rsidP="00E65C16">
      <w:pPr>
        <w:pStyle w:val="Zkladntext21"/>
        <w:shd w:val="clear" w:color="auto" w:fill="auto"/>
        <w:spacing w:before="0" w:after="120" w:line="288" w:lineRule="exact"/>
        <w:ind w:firstLine="0"/>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w:t>
      </w:r>
      <w:del w:id="284" w:author="Jiří Vojtěšek" w:date="2018-11-18T21:41:00Z">
        <w:r w:rsidDel="000A3EBF">
          <w:delText xml:space="preserve"> </w:delText>
        </w:r>
      </w:del>
      <w:r>
        <w:t>klikem na sylabus pak studenti získají detailní popisy jednotlivých předmětů včetně cílů (anotace), požadavků na studenta, obsahu předmětu, vyučovacích a hodnotících metod, získaných způsobilostí.</w:t>
      </w:r>
    </w:p>
    <w:p w14:paraId="2C182BC7" w14:textId="77777777" w:rsidR="00E65C16" w:rsidRDefault="00E65C16" w:rsidP="00E65C16">
      <w:pPr>
        <w:pStyle w:val="Zkladntext21"/>
        <w:shd w:val="clear" w:color="auto" w:fill="auto"/>
        <w:spacing w:before="0" w:after="120" w:line="288" w:lineRule="exact"/>
        <w:ind w:firstLine="0"/>
      </w:pPr>
      <w:r>
        <w:t>Všichni studenti mají umožněn dálkový, časově neomezený přístup k informacím studijní agendy IS/STAG prostřednictvím portálového rozhraní.</w:t>
      </w:r>
      <w:r>
        <w:rPr>
          <w:vertAlign w:val="superscript"/>
        </w:rPr>
        <w:footnoteReference w:id="12"/>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36544D28" w14:textId="21FCD244" w:rsidR="00E65C16" w:rsidRDefault="00E65C16" w:rsidP="00E65C16">
      <w:pPr>
        <w:pStyle w:val="Zkladntext21"/>
        <w:shd w:val="clear" w:color="auto" w:fill="auto"/>
        <w:spacing w:before="0" w:after="120" w:line="288" w:lineRule="exact"/>
        <w:ind w:firstLine="0"/>
      </w:pPr>
      <w:r>
        <w:t>Prostřednictvím webových stránek UTB ve Zlíně mají studenti a uchazeči o studium přístup k informacím o pravidlech studia a požadavcích spojených se studiem, které jsou součástí norem UTB ve Zlíně</w:t>
      </w:r>
      <w:r>
        <w:rPr>
          <w:vertAlign w:val="superscript"/>
        </w:rPr>
        <w:footnoteReference w:id="13"/>
      </w:r>
      <w:r>
        <w:t>, případně které jsou součástí norem některé z fakult UTB ve Zlíně.</w:t>
      </w:r>
      <w:r>
        <w:rPr>
          <w:vertAlign w:val="superscript"/>
        </w:rPr>
        <w:footnoteReference w:id="14"/>
      </w:r>
    </w:p>
    <w:p w14:paraId="5B20C588" w14:textId="5E228E69" w:rsidR="00E65C16" w:rsidRDefault="00E65C16" w:rsidP="00E65C16">
      <w:pPr>
        <w:pStyle w:val="Zkladntext21"/>
        <w:shd w:val="clear" w:color="auto" w:fill="auto"/>
        <w:spacing w:before="0" w:after="578" w:line="288" w:lineRule="exact"/>
        <w:ind w:firstLine="0"/>
      </w:pPr>
      <w:r>
        <w:t xml:space="preserve">Na webových stránkách UTB </w:t>
      </w:r>
      <w:r w:rsidR="00452015">
        <w:t xml:space="preserve">ve Zlíně </w:t>
      </w:r>
      <w:r>
        <w:t>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5"/>
      </w:r>
      <w:r>
        <w:t xml:space="preserve">, které bylo pro tuto činnost specializovaně </w:t>
      </w:r>
      <w:r>
        <w:lastRenderedPageBreak/>
        <w:t>zřízeno, tak jeho portálem s nabídkami pracovních příležitostí, stáží a brigád.</w:t>
      </w:r>
      <w:r>
        <w:rPr>
          <w:vertAlign w:val="superscript"/>
        </w:rPr>
        <w:footnoteReference w:id="16"/>
      </w:r>
      <w:r>
        <w:t xml:space="preserve"> V rámci Job centra UTB také působí Akademická poradna UTB, která má svůj vlastní informační modul.</w:t>
      </w:r>
      <w:r>
        <w:rPr>
          <w:vertAlign w:val="superscript"/>
        </w:rPr>
        <w:footnoteReference w:id="17"/>
      </w:r>
    </w:p>
    <w:p w14:paraId="1E97B8BE" w14:textId="79ECD48F" w:rsidR="00E65C16" w:rsidRDefault="00FD5D98" w:rsidP="00CC42D1">
      <w:pPr>
        <w:pStyle w:val="Nadpis3"/>
      </w:pPr>
      <w:bookmarkStart w:id="285" w:name="_Toc528761723"/>
      <w:r>
        <w:t xml:space="preserve">Standard 1.13: </w:t>
      </w:r>
      <w:r w:rsidR="00E65C16">
        <w:t>Knihovny a elektronické zdroje</w:t>
      </w:r>
      <w:bookmarkEnd w:id="285"/>
    </w:p>
    <w:p w14:paraId="3D970A6B" w14:textId="600EC411" w:rsidR="00E65C16" w:rsidRDefault="00E65C16" w:rsidP="00E65C16">
      <w:pPr>
        <w:pStyle w:val="Zkladntext21"/>
        <w:shd w:val="clear" w:color="auto" w:fill="auto"/>
        <w:spacing w:before="0" w:after="186" w:line="293" w:lineRule="exact"/>
        <w:ind w:firstLine="0"/>
      </w:pPr>
      <w:r>
        <w:t xml:space="preserve">UTB </w:t>
      </w:r>
      <w:r w:rsidR="00452015">
        <w:t xml:space="preserve">ve Zlíně </w:t>
      </w:r>
      <w:r>
        <w:t>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67789F4" w14:textId="77777777" w:rsidR="00E65C16" w:rsidRDefault="00E65C16" w:rsidP="00E65C16">
      <w:pPr>
        <w:pStyle w:val="Zkladntext80"/>
        <w:shd w:val="clear" w:color="auto" w:fill="auto"/>
        <w:spacing w:before="0" w:after="122" w:line="210" w:lineRule="exact"/>
      </w:pPr>
      <w:r>
        <w:t>Dostupnost knihovního fondu</w:t>
      </w:r>
    </w:p>
    <w:p w14:paraId="12F442BD" w14:textId="77777777" w:rsidR="00E65C16" w:rsidRDefault="00E65C16" w:rsidP="00E65C16">
      <w:pPr>
        <w:pStyle w:val="Zkladntext21"/>
        <w:shd w:val="clear" w:color="auto" w:fill="auto"/>
        <w:spacing w:before="0" w:after="120" w:line="288" w:lineRule="exact"/>
        <w:ind w:firstLine="0"/>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FB1121E" w14:textId="047E8390" w:rsidR="00E65C16" w:rsidRDefault="00E65C16" w:rsidP="00E65C16">
      <w:pPr>
        <w:pStyle w:val="Zkladntext21"/>
        <w:shd w:val="clear" w:color="auto" w:fill="auto"/>
        <w:spacing w:before="0" w:after="120" w:line="288" w:lineRule="exact"/>
        <w:ind w:firstLine="0"/>
      </w:pPr>
      <w:r>
        <w:t xml:space="preserve">K dispozici je </w:t>
      </w:r>
      <w:r w:rsidR="0029472C">
        <w:t xml:space="preserve">více jak </w:t>
      </w:r>
      <w:r>
        <w:t xml:space="preserve">500 studijních míst, 230 počítačů a dostatečné množství přípojných míst pro notebooky. Knihovna je vybavena virtuální technologií </w:t>
      </w:r>
      <w:proofErr w:type="spellStart"/>
      <w:r>
        <w:t>WMware</w:t>
      </w:r>
      <w:proofErr w:type="spellEnd"/>
      <w:r>
        <w:t xml:space="preserve"> s klientskými stanicemi </w:t>
      </w:r>
      <w:proofErr w:type="spellStart"/>
      <w:r>
        <w:t>Zero</w:t>
      </w:r>
      <w:proofErr w:type="spellEnd"/>
      <w:r>
        <w:t xml:space="preserve"> </w:t>
      </w:r>
      <w:proofErr w:type="spellStart"/>
      <w:r>
        <w:t>Client</w:t>
      </w:r>
      <w:proofErr w:type="spellEnd"/>
      <w: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710F15A" w14:textId="77777777" w:rsidR="00E65C16" w:rsidRDefault="00E65C16" w:rsidP="00E65C16">
      <w:pPr>
        <w:pStyle w:val="Zkladntext21"/>
        <w:shd w:val="clear" w:color="auto" w:fill="auto"/>
        <w:spacing w:before="0" w:after="120" w:line="288" w:lineRule="exact"/>
        <w:ind w:firstLine="0"/>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007C51D" w14:textId="3723A957" w:rsidR="00E65C16" w:rsidRDefault="00E65C16" w:rsidP="00E65C16">
      <w:pPr>
        <w:pStyle w:val="Zkladntext21"/>
        <w:shd w:val="clear" w:color="auto" w:fill="auto"/>
        <w:spacing w:before="0" w:after="182" w:line="288" w:lineRule="exact"/>
        <w:ind w:firstLine="0"/>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w:t>
      </w:r>
      <w:r w:rsidR="0029472C">
        <w:t>opisy knihovna zpřístupňuje cca</w:t>
      </w:r>
      <w: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8"/>
      </w:r>
      <w:r>
        <w:t xml:space="preserve"> Práce jsou zde zpravidla dostupné volně v plném textu. Kromě toho provozuje knihovna také </w:t>
      </w:r>
      <w:proofErr w:type="spellStart"/>
      <w:r>
        <w:t>repozitář</w:t>
      </w:r>
      <w:proofErr w:type="spellEnd"/>
      <w:r>
        <w:t xml:space="preserve"> publikační činnosti akademických pracovníků univerzity.</w:t>
      </w:r>
      <w:r>
        <w:rPr>
          <w:vertAlign w:val="superscript"/>
        </w:rPr>
        <w:footnoteReference w:id="19"/>
      </w:r>
    </w:p>
    <w:p w14:paraId="3521C4F3" w14:textId="77777777" w:rsidR="00E65C16" w:rsidRDefault="00E65C16" w:rsidP="00E65C16">
      <w:pPr>
        <w:pStyle w:val="Zkladntext80"/>
        <w:shd w:val="clear" w:color="auto" w:fill="auto"/>
        <w:spacing w:before="0" w:after="126" w:line="210" w:lineRule="exact"/>
      </w:pPr>
      <w:r>
        <w:t>Dostupnost elektronických zdrojů</w:t>
      </w:r>
    </w:p>
    <w:p w14:paraId="2AFB82F4" w14:textId="65F2EDF6" w:rsidR="00E65C16" w:rsidRDefault="00E65C16" w:rsidP="0029472C">
      <w:pPr>
        <w:pStyle w:val="Zkladntext21"/>
        <w:shd w:val="clear" w:color="auto" w:fill="auto"/>
        <w:spacing w:before="0" w:after="0" w:line="288" w:lineRule="exact"/>
        <w:ind w:firstLine="0"/>
      </w:pPr>
      <w:r>
        <w:t xml:space="preserve">Knihovna UTB si dlouhodobě zakládá na široké nabídce elektronických informačních zdrojů pro účely výuky, ale i podpory vědeckovýzkumného procesu. Zdroje jsou nabízeny prostřednictvím špičkových technologií, </w:t>
      </w:r>
      <w:r>
        <w:lastRenderedPageBreak/>
        <w:t>které podporují komfortní práci a vysoké využití nabízených databází. Veškeré informační zdroje jsou dostupné skrze moderní centrální portál Xerxes</w:t>
      </w:r>
      <w:hyperlink r:id="rId8" w:history="1">
        <w:r>
          <w:rPr>
            <w:rStyle w:val="Hypertextovodkaz"/>
          </w:rPr>
          <w:t xml:space="preserve"> http://portaLk.utb.cz,</w:t>
        </w:r>
        <w:r w:rsidRPr="000A7DF5">
          <w:rPr>
            <w:rStyle w:val="Hypertextovodkaz"/>
          </w:rPr>
          <w:t xml:space="preserve"> </w:t>
        </w:r>
      </w:hyperlink>
      <w:r>
        <w:t xml:space="preserve">který je postaven na bázi známého </w:t>
      </w:r>
      <w:proofErr w:type="spellStart"/>
      <w:r>
        <w:t>discovery</w:t>
      </w:r>
      <w:proofErr w:type="spellEnd"/>
      <w:r>
        <w:t xml:space="preserve"> systému </w:t>
      </w:r>
      <w:proofErr w:type="spellStart"/>
      <w:r>
        <w:t>Summon</w:t>
      </w:r>
      <w:proofErr w:type="spellEnd"/>
      <w: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3"/>
        </w:rPr>
        <w:t>v</w:t>
      </w:r>
      <w:r>
        <w:t>zdáleného přístupu.</w:t>
      </w:r>
      <w:r w:rsidR="0029472C">
        <w:t xml:space="preserve"> </w:t>
      </w:r>
      <w:r>
        <w:t>Jedná se například o tyto konkrétní dostupné databáze</w:t>
      </w:r>
      <w:r>
        <w:rPr>
          <w:vertAlign w:val="superscript"/>
        </w:rPr>
        <w:footnoteReference w:id="20"/>
      </w:r>
      <w:r>
        <w:t>:</w:t>
      </w:r>
    </w:p>
    <w:p w14:paraId="0DDBA0E3" w14:textId="77777777" w:rsidR="00E65C16" w:rsidRDefault="00E65C16" w:rsidP="009A0E69">
      <w:pPr>
        <w:pStyle w:val="Zkladntext21"/>
        <w:numPr>
          <w:ilvl w:val="0"/>
          <w:numId w:val="2"/>
        </w:numPr>
        <w:shd w:val="clear" w:color="auto" w:fill="auto"/>
        <w:tabs>
          <w:tab w:val="left" w:pos="766"/>
        </w:tabs>
        <w:spacing w:before="0" w:after="0" w:line="283" w:lineRule="exact"/>
        <w:ind w:left="400" w:firstLine="0"/>
      </w:pPr>
      <w:r>
        <w:t xml:space="preserve">citační databáze Web </w:t>
      </w:r>
      <w:r>
        <w:rPr>
          <w:lang w:val="en-US"/>
        </w:rPr>
        <w:t xml:space="preserve">of </w:t>
      </w:r>
      <w:r>
        <w:t xml:space="preserve">Science </w:t>
      </w:r>
      <w:r>
        <w:rPr>
          <w:lang w:val="en-US"/>
        </w:rPr>
        <w:t>a Scopus;</w:t>
      </w:r>
    </w:p>
    <w:p w14:paraId="3DB7DA90" w14:textId="77777777" w:rsidR="00E65C16" w:rsidRDefault="00E65C16" w:rsidP="009A0E69">
      <w:pPr>
        <w:pStyle w:val="Zkladntext21"/>
        <w:numPr>
          <w:ilvl w:val="0"/>
          <w:numId w:val="2"/>
        </w:numPr>
        <w:shd w:val="clear" w:color="auto" w:fill="auto"/>
        <w:tabs>
          <w:tab w:val="left" w:pos="766"/>
        </w:tabs>
        <w:spacing w:before="0" w:after="0" w:line="283" w:lineRule="exact"/>
        <w:ind w:left="760"/>
      </w:pPr>
      <w:r>
        <w:t xml:space="preserve">multioborové kolekce elektronických časopisů </w:t>
      </w:r>
      <w:r>
        <w:rPr>
          <w:lang w:val="en-US"/>
        </w:rPr>
        <w:t xml:space="preserve">Elsevier </w:t>
      </w:r>
      <w:proofErr w:type="spellStart"/>
      <w:r>
        <w:t>ScienceDirect</w:t>
      </w:r>
      <w:proofErr w:type="spellEnd"/>
      <w:r>
        <w:t xml:space="preserve">, </w:t>
      </w:r>
      <w:r>
        <w:rPr>
          <w:lang w:val="en-US"/>
        </w:rPr>
        <w:t xml:space="preserve">Wiley </w:t>
      </w:r>
      <w:r>
        <w:t xml:space="preserve">Online </w:t>
      </w:r>
      <w:r>
        <w:rPr>
          <w:lang w:val="en-US"/>
        </w:rPr>
        <w:t xml:space="preserve">Library, </w:t>
      </w:r>
      <w:proofErr w:type="spellStart"/>
      <w:r>
        <w:t>SpringerLink</w:t>
      </w:r>
      <w:proofErr w:type="spellEnd"/>
      <w:r>
        <w:t>;</w:t>
      </w:r>
    </w:p>
    <w:p w14:paraId="5148A5B2" w14:textId="77777777" w:rsidR="00E65C16" w:rsidRDefault="00E65C16" w:rsidP="009A0E69">
      <w:pPr>
        <w:pStyle w:val="Zkladntext21"/>
        <w:numPr>
          <w:ilvl w:val="0"/>
          <w:numId w:val="2"/>
        </w:numPr>
        <w:shd w:val="clear" w:color="auto" w:fill="auto"/>
        <w:tabs>
          <w:tab w:val="left" w:pos="766"/>
        </w:tabs>
        <w:spacing w:before="0" w:after="575" w:line="283" w:lineRule="exact"/>
        <w:ind w:left="400" w:firstLine="0"/>
      </w:pPr>
      <w:r>
        <w:t xml:space="preserve">multioborové plnotextové databáze </w:t>
      </w:r>
      <w:proofErr w:type="spellStart"/>
      <w:r>
        <w:t>Ebsco</w:t>
      </w:r>
      <w:proofErr w:type="spellEnd"/>
      <w:r>
        <w:t xml:space="preserve"> a </w:t>
      </w:r>
      <w:proofErr w:type="spellStart"/>
      <w:r>
        <w:t>ProQuest</w:t>
      </w:r>
      <w:proofErr w:type="spellEnd"/>
      <w:r>
        <w:t>.</w:t>
      </w:r>
    </w:p>
    <w:p w14:paraId="668AB267" w14:textId="71E8D1A1" w:rsidR="00E65C16" w:rsidRDefault="00FD5D98" w:rsidP="00CC42D1">
      <w:pPr>
        <w:pStyle w:val="Nadpis3"/>
      </w:pPr>
      <w:bookmarkStart w:id="286" w:name="_Toc528761724"/>
      <w:r>
        <w:t xml:space="preserve">Standard 1.14: </w:t>
      </w:r>
      <w:r w:rsidR="00E65C16">
        <w:t>Studium studentů se specifickými potřebami</w:t>
      </w:r>
      <w:bookmarkEnd w:id="286"/>
    </w:p>
    <w:p w14:paraId="71EB0370" w14:textId="77777777" w:rsidR="00E65C16" w:rsidRDefault="00E65C16" w:rsidP="00E65C16">
      <w:pPr>
        <w:pStyle w:val="Zkladntext21"/>
        <w:shd w:val="clear" w:color="auto" w:fill="auto"/>
        <w:spacing w:before="0" w:after="120" w:line="288" w:lineRule="exact"/>
        <w:ind w:firstLine="0"/>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12/2015.</w:t>
      </w:r>
      <w:r>
        <w:rPr>
          <w:vertAlign w:val="superscript"/>
        </w:rPr>
        <w:footnoteReference w:id="21"/>
      </w:r>
      <w: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5FEFE0B6" w14:textId="07F266E0" w:rsidR="00E65C16" w:rsidRDefault="00E65C16" w:rsidP="009A0E69">
      <w:pPr>
        <w:pStyle w:val="Zkladntext21"/>
        <w:numPr>
          <w:ilvl w:val="0"/>
          <w:numId w:val="3"/>
        </w:numPr>
        <w:shd w:val="clear" w:color="auto" w:fill="auto"/>
        <w:tabs>
          <w:tab w:val="left" w:pos="250"/>
        </w:tabs>
        <w:spacing w:before="0" w:after="120" w:line="288" w:lineRule="exact"/>
        <w:ind w:firstLine="0"/>
      </w:pPr>
      <w:r>
        <w:t xml:space="preserve">prvé řadě se jedná o </w:t>
      </w:r>
      <w:r>
        <w:rPr>
          <w:rStyle w:val="Zkladntext2Kurzva"/>
        </w:rPr>
        <w:t>Akademickou poradna UTB ve Zlíně</w:t>
      </w:r>
      <w:r>
        <w:t xml:space="preserve"> (dále jen APO), která představuje celouniverzitní pracoviště pro pomoc studentům UTB ve Zlíně, studenty se specifickými potřebami (dále jen </w:t>
      </w:r>
      <w:proofErr w:type="spellStart"/>
      <w:r>
        <w:t>S</w:t>
      </w:r>
      <w:r w:rsidR="007A71F2">
        <w:t>p</w:t>
      </w:r>
      <w:r>
        <w:t>P</w:t>
      </w:r>
      <w:proofErr w:type="spellEnd"/>
      <w: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108C9E3B" w14:textId="0F1AC852" w:rsidR="00E65C16" w:rsidRDefault="00E65C16" w:rsidP="00E65C16">
      <w:pPr>
        <w:pStyle w:val="Zkladntext21"/>
        <w:shd w:val="clear" w:color="auto" w:fill="auto"/>
        <w:spacing w:before="0" w:after="120" w:line="288" w:lineRule="exact"/>
        <w:ind w:firstLine="0"/>
      </w:pPr>
      <w:r>
        <w:t xml:space="preserve">Nad rámec služeb APO je uchazečům s </w:t>
      </w:r>
      <w:proofErr w:type="spellStart"/>
      <w:r>
        <w:t>S</w:t>
      </w:r>
      <w:r w:rsidR="007A71F2">
        <w:t>pP</w:t>
      </w:r>
      <w:proofErr w:type="spellEnd"/>
      <w:r>
        <w:t xml:space="preserve"> o studium na UTB ve Zlíně poskytovány služby týkající se: předávání informací již před přihlášením na daný obor, informování o možnosti přítomnosti osobního asistenta nebo </w:t>
      </w:r>
      <w:proofErr w:type="spellStart"/>
      <w:r>
        <w:t>přepisovatelského</w:t>
      </w:r>
      <w:proofErr w:type="spellEnd"/>
      <w: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7D9EF76D" w14:textId="28470ABF" w:rsidR="00E65C16" w:rsidRDefault="00E65C16" w:rsidP="009A0E69">
      <w:pPr>
        <w:pStyle w:val="Zkladntext21"/>
        <w:numPr>
          <w:ilvl w:val="0"/>
          <w:numId w:val="3"/>
        </w:numPr>
        <w:shd w:val="clear" w:color="auto" w:fill="auto"/>
        <w:tabs>
          <w:tab w:val="left" w:pos="250"/>
        </w:tabs>
        <w:spacing w:before="0" w:after="120" w:line="288" w:lineRule="exact"/>
        <w:ind w:firstLine="0"/>
      </w:pPr>
      <w:r>
        <w:t xml:space="preserve">případě studia studentů s </w:t>
      </w:r>
      <w:proofErr w:type="spellStart"/>
      <w:r w:rsidR="007A71F2">
        <w:t>SpP</w:t>
      </w:r>
      <w:proofErr w:type="spellEnd"/>
      <w:r>
        <w:t xml:space="preserve"> mohou studenti využívat následujících služeb poskytovaných UTB ve Zlíně: konzultace s </w:t>
      </w:r>
      <w:proofErr w:type="gramStart"/>
      <w:r>
        <w:t>APO</w:t>
      </w:r>
      <w:proofErr w:type="gramEnd"/>
      <w:r>
        <w:t xml:space="preserve">,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proofErr w:type="spellStart"/>
      <w:r>
        <w:t>S</w:t>
      </w:r>
      <w:r w:rsidR="0010223F">
        <w:t>p</w:t>
      </w:r>
      <w:r>
        <w:t>P</w:t>
      </w:r>
      <w:proofErr w:type="spellEnd"/>
      <w: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proofErr w:type="spellStart"/>
      <w:r>
        <w:t>S</w:t>
      </w:r>
      <w:r w:rsidR="007A71F2">
        <w:t>pP</w:t>
      </w:r>
      <w:proofErr w:type="spellEnd"/>
      <w: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61674F19" w14:textId="77777777" w:rsidR="00AE7F47" w:rsidRDefault="00AE7F47" w:rsidP="00E65C16">
      <w:pPr>
        <w:pStyle w:val="Zkladntext21"/>
        <w:tabs>
          <w:tab w:val="left" w:pos="250"/>
        </w:tabs>
        <w:spacing w:after="638" w:line="288" w:lineRule="exact"/>
        <w:ind w:firstLine="0"/>
      </w:pPr>
    </w:p>
    <w:p w14:paraId="56870110" w14:textId="143DB8CD" w:rsidR="00E65C16" w:rsidRDefault="00E65C16" w:rsidP="00E65C16">
      <w:pPr>
        <w:pStyle w:val="Zkladntext21"/>
        <w:tabs>
          <w:tab w:val="left" w:pos="250"/>
        </w:tabs>
        <w:spacing w:after="638" w:line="288" w:lineRule="exact"/>
        <w:ind w:firstLine="0"/>
      </w:pPr>
      <w:r>
        <w:t>V současné době (červenec 2017 - červen 2022) na UTB ve Zlíně probíhá realizace Strategického projektu UTB ve Zlíně (</w:t>
      </w:r>
      <w:proofErr w:type="spellStart"/>
      <w:proofErr w:type="gramStart"/>
      <w:r>
        <w:t>reg</w:t>
      </w:r>
      <w:proofErr w:type="gramEnd"/>
      <w:r>
        <w:t>.</w:t>
      </w:r>
      <w:proofErr w:type="gramStart"/>
      <w:r>
        <w:t>č</w:t>
      </w:r>
      <w:proofErr w:type="spellEnd"/>
      <w:r>
        <w:t>.</w:t>
      </w:r>
      <w:proofErr w:type="gramEnd"/>
      <w:r>
        <w:t xml:space="preserve"> CZ/02.2.69/0.0/0.0/16_015/0002204), jehož jedním z cílů je další zkvalitnění studia studentů se </w:t>
      </w:r>
      <w:proofErr w:type="spellStart"/>
      <w:r>
        <w:t>S</w:t>
      </w:r>
      <w:r w:rsidR="00016A35">
        <w:t>p</w:t>
      </w:r>
      <w:r>
        <w:t>P</w:t>
      </w:r>
      <w:proofErr w:type="spellEnd"/>
      <w:r>
        <w:t xml:space="preserve"> prostřednictvím modifikace studijních materiálů k výuce cizích jazyků, metodik pro studenty se </w:t>
      </w:r>
      <w:proofErr w:type="spellStart"/>
      <w:r>
        <w:t>S</w:t>
      </w:r>
      <w:r w:rsidR="00016A35">
        <w:t>p</w:t>
      </w:r>
      <w:r>
        <w:t>P</w:t>
      </w:r>
      <w:proofErr w:type="spellEnd"/>
      <w:r>
        <w:t xml:space="preserve"> a metodiky pro intaktní studenty, osvětových a odborných workshopů, dalšího vzdělávání odborného týmu a mnoha dalších aktivit.</w:t>
      </w:r>
    </w:p>
    <w:p w14:paraId="117B19AA" w14:textId="21D0DFAE" w:rsidR="00E65C16" w:rsidRPr="00CC42D1" w:rsidRDefault="00EF5A41" w:rsidP="00CC42D1">
      <w:pPr>
        <w:pStyle w:val="Nadpis3"/>
      </w:pPr>
      <w:bookmarkStart w:id="287" w:name="_Toc528761725"/>
      <w:r w:rsidRPr="00EF5A41">
        <w:t>Standard 1.15</w:t>
      </w:r>
      <w:r>
        <w:t xml:space="preserve">: </w:t>
      </w:r>
      <w:r w:rsidR="00E65C16">
        <w:t>Opatření proti neetickému jednání a k ochraně duševního vlastnictví</w:t>
      </w:r>
      <w:bookmarkEnd w:id="287"/>
      <w:r w:rsidR="00E65C16">
        <w:rPr>
          <w:sz w:val="21"/>
          <w:szCs w:val="21"/>
        </w:rPr>
        <w:t xml:space="preserve">                                                      </w:t>
      </w:r>
    </w:p>
    <w:p w14:paraId="3A9456EA" w14:textId="7B0BCF91" w:rsidR="00E65C16" w:rsidRPr="002B6DDE" w:rsidRDefault="00E65C16" w:rsidP="009A0E69">
      <w:pPr>
        <w:pStyle w:val="Zkladntext21"/>
        <w:numPr>
          <w:ilvl w:val="0"/>
          <w:numId w:val="3"/>
        </w:numPr>
        <w:shd w:val="clear" w:color="auto" w:fill="auto"/>
        <w:tabs>
          <w:tab w:val="left" w:pos="250"/>
        </w:tabs>
        <w:spacing w:before="0" w:after="638" w:line="288" w:lineRule="exact"/>
        <w:ind w:firstLine="0"/>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w:t>
      </w:r>
      <w:r w:rsidR="00452015">
        <w:t xml:space="preserve"> ve Zlíně</w:t>
      </w:r>
      <w:r>
        <w:t xml:space="preserve">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00DD2688">
        <w:rPr>
          <w:rStyle w:val="Znakapoznpodarou"/>
        </w:rPr>
        <w:footnoteReference w:id="22"/>
      </w:r>
    </w:p>
    <w:p w14:paraId="3FB4F2B0" w14:textId="0C991FBD" w:rsidR="009E517D" w:rsidRPr="00323CFF" w:rsidRDefault="00323CFF" w:rsidP="00323CFF">
      <w:pPr>
        <w:pStyle w:val="Nadpis21"/>
        <w:keepNext/>
        <w:keepLines/>
        <w:shd w:val="clear" w:color="auto" w:fill="auto"/>
        <w:spacing w:before="0" w:after="406" w:line="300" w:lineRule="exact"/>
        <w:rPr>
          <w:rStyle w:val="Nadpis22"/>
          <w:color w:val="00B050"/>
        </w:rPr>
      </w:pPr>
      <w:bookmarkStart w:id="288" w:name="_Toc528761726"/>
      <w:r>
        <w:rPr>
          <w:rStyle w:val="Nadpis22"/>
          <w:color w:val="00B050"/>
        </w:rPr>
        <w:t xml:space="preserve">II </w:t>
      </w:r>
      <w:r w:rsidR="009E517D" w:rsidRPr="00323CFF">
        <w:rPr>
          <w:rStyle w:val="Nadpis22"/>
          <w:color w:val="00B050"/>
        </w:rPr>
        <w:t>Studijní program</w:t>
      </w:r>
      <w:bookmarkEnd w:id="288"/>
    </w:p>
    <w:p w14:paraId="316ECAAC" w14:textId="77777777" w:rsidR="00CC42D1" w:rsidRDefault="00CC42D1" w:rsidP="00B66373">
      <w:pPr>
        <w:pStyle w:val="Nadpis2"/>
      </w:pPr>
      <w:bookmarkStart w:id="289" w:name="_Toc528761727"/>
      <w:r w:rsidRPr="00CC42D1">
        <w:t>Soulad studijního programu s posláním vysoké školy a mezinárodní rozměr studijního programu</w:t>
      </w:r>
      <w:bookmarkEnd w:id="289"/>
      <w:r w:rsidRPr="00CC42D1">
        <w:t xml:space="preserve"> </w:t>
      </w:r>
    </w:p>
    <w:p w14:paraId="77AA4CA7" w14:textId="6C906FC1" w:rsidR="00C13A4A" w:rsidRDefault="00B66373" w:rsidP="00CC42D1">
      <w:pPr>
        <w:pStyle w:val="Nadpis3"/>
      </w:pPr>
      <w:bookmarkStart w:id="290" w:name="_Toc528761728"/>
      <w:r w:rsidRPr="00B66373">
        <w:t>Standard 2.1</w:t>
      </w:r>
      <w:r>
        <w:t xml:space="preserve">: </w:t>
      </w:r>
      <w:r w:rsidR="00F01371" w:rsidRPr="00C13A4A">
        <w:t>Soulad studijního programu s posláním a strategickými dokumenty vysoké školy</w:t>
      </w:r>
      <w:bookmarkEnd w:id="290"/>
      <w:r w:rsidR="00C13A4A">
        <w:rPr>
          <w:sz w:val="21"/>
          <w:szCs w:val="21"/>
        </w:rPr>
        <w:t xml:space="preserve">                                                   </w:t>
      </w:r>
    </w:p>
    <w:p w14:paraId="04346DD8" w14:textId="4780A3DF" w:rsidR="000A61CE" w:rsidRDefault="0043086B" w:rsidP="00317D1C">
      <w:pPr>
        <w:spacing w:after="0"/>
      </w:pPr>
      <w:r w:rsidRPr="0043086B">
        <w:rPr>
          <w:rFonts w:cs="Calibri"/>
          <w:sz w:val="21"/>
          <w:szCs w:val="21"/>
          <w:lang w:eastAsia="cs-CZ"/>
        </w:rPr>
        <w:t xml:space="preserve">Studijní program je z hlediska </w:t>
      </w:r>
      <w:r w:rsidR="001B7576">
        <w:rPr>
          <w:rFonts w:cs="Calibri"/>
          <w:sz w:val="21"/>
          <w:szCs w:val="21"/>
          <w:lang w:eastAsia="cs-CZ"/>
        </w:rPr>
        <w:t>vzdělávacího zaměření</w:t>
      </w:r>
      <w:r w:rsidRPr="0043086B">
        <w:rPr>
          <w:rFonts w:cs="Calibri"/>
          <w:sz w:val="21"/>
          <w:szCs w:val="21"/>
          <w:lang w:eastAsia="cs-CZ"/>
        </w:rPr>
        <w:t xml:space="preserve"> v souladu s Dlouhodobým záměrem</w:t>
      </w:r>
      <w:r>
        <w:rPr>
          <w:rFonts w:cs="Calibri"/>
          <w:sz w:val="21"/>
          <w:szCs w:val="21"/>
          <w:lang w:eastAsia="cs-CZ"/>
        </w:rPr>
        <w:t xml:space="preserve"> </w:t>
      </w:r>
      <w:r w:rsidRPr="0043086B">
        <w:rPr>
          <w:rFonts w:cs="Calibri"/>
          <w:sz w:val="21"/>
          <w:szCs w:val="21"/>
          <w:lang w:eastAsia="cs-CZ"/>
        </w:rPr>
        <w:t xml:space="preserve">vzdělávací a vědecké, výzkumné, vývojové a inovační, umělecké </w:t>
      </w:r>
      <w:r w:rsidR="007F56F8">
        <w:rPr>
          <w:rFonts w:cs="Calibri"/>
          <w:sz w:val="21"/>
          <w:szCs w:val="21"/>
          <w:lang w:eastAsia="cs-CZ"/>
        </w:rPr>
        <w:t>a</w:t>
      </w:r>
      <w:r w:rsidRPr="0043086B">
        <w:rPr>
          <w:rFonts w:cs="Calibri"/>
          <w:sz w:val="21"/>
          <w:szCs w:val="21"/>
          <w:lang w:eastAsia="cs-CZ"/>
        </w:rPr>
        <w:t xml:space="preserve"> další tvůrčí činnosti Univerzity</w:t>
      </w:r>
      <w:r>
        <w:rPr>
          <w:rFonts w:cs="Calibri"/>
          <w:sz w:val="21"/>
          <w:szCs w:val="21"/>
          <w:lang w:eastAsia="cs-CZ"/>
        </w:rPr>
        <w:t xml:space="preserve"> </w:t>
      </w:r>
      <w:r w:rsidRPr="0043086B">
        <w:rPr>
          <w:rFonts w:cs="Calibri"/>
          <w:sz w:val="21"/>
          <w:szCs w:val="21"/>
          <w:lang w:eastAsia="cs-CZ"/>
        </w:rPr>
        <w:t>Tomáše Bati ve Zlíně na období 2016–2020 (dále jen „Dlouhodobý záměr UTB</w:t>
      </w:r>
      <w:r w:rsidR="00452015">
        <w:rPr>
          <w:rFonts w:cs="Calibri"/>
          <w:sz w:val="21"/>
          <w:szCs w:val="21"/>
          <w:lang w:eastAsia="cs-CZ"/>
        </w:rPr>
        <w:t xml:space="preserve"> ve Zlíně</w:t>
      </w:r>
      <w:r w:rsidRPr="0043086B">
        <w:rPr>
          <w:rFonts w:cs="Calibri"/>
          <w:sz w:val="21"/>
          <w:szCs w:val="21"/>
          <w:lang w:eastAsia="cs-CZ"/>
        </w:rPr>
        <w:t>“)</w:t>
      </w:r>
      <w:r w:rsidR="00FE2950">
        <w:rPr>
          <w:rStyle w:val="Znakapoznpodarou"/>
          <w:sz w:val="21"/>
          <w:szCs w:val="21"/>
          <w:lang w:eastAsia="cs-CZ"/>
        </w:rPr>
        <w:footnoteReference w:id="23"/>
      </w:r>
      <w:r w:rsidR="00FE2950">
        <w:rPr>
          <w:rFonts w:cs="Calibri"/>
          <w:sz w:val="21"/>
          <w:szCs w:val="21"/>
          <w:lang w:eastAsia="cs-CZ"/>
        </w:rPr>
        <w:t xml:space="preserve"> </w:t>
      </w:r>
      <w:r w:rsidRPr="0043086B">
        <w:rPr>
          <w:rFonts w:cs="Calibri"/>
          <w:sz w:val="21"/>
          <w:szCs w:val="21"/>
          <w:lang w:eastAsia="cs-CZ"/>
        </w:rPr>
        <w:t>a její součástí Plánem</w:t>
      </w:r>
      <w:r>
        <w:rPr>
          <w:rFonts w:cs="Calibri"/>
          <w:sz w:val="21"/>
          <w:szCs w:val="21"/>
          <w:lang w:eastAsia="cs-CZ"/>
        </w:rPr>
        <w:t xml:space="preserve"> </w:t>
      </w:r>
      <w:r w:rsidRPr="0043086B">
        <w:rPr>
          <w:rFonts w:cs="Calibri"/>
          <w:sz w:val="21"/>
          <w:szCs w:val="21"/>
          <w:lang w:eastAsia="cs-CZ"/>
        </w:rPr>
        <w:t>realizace Strategického záměru vzdělávací a tvůrčí činnosti Univerzity Tomáše Bati ve Zlíně pro rok 2018</w:t>
      </w:r>
      <w:r>
        <w:rPr>
          <w:rFonts w:cs="Calibri"/>
          <w:sz w:val="21"/>
          <w:szCs w:val="21"/>
          <w:lang w:eastAsia="cs-CZ"/>
        </w:rPr>
        <w:t xml:space="preserve"> </w:t>
      </w:r>
      <w:r w:rsidRPr="0043086B">
        <w:rPr>
          <w:rFonts w:cs="Calibri"/>
          <w:sz w:val="21"/>
          <w:szCs w:val="21"/>
          <w:lang w:eastAsia="cs-CZ"/>
        </w:rPr>
        <w:t>a také s Dlouhodobým záměrem vzdělávací a vědecké, výzkumné, vývojové a inovační a další tvůrčí</w:t>
      </w:r>
      <w:r>
        <w:rPr>
          <w:rFonts w:cs="Calibri"/>
          <w:sz w:val="21"/>
          <w:szCs w:val="21"/>
          <w:lang w:eastAsia="cs-CZ"/>
        </w:rPr>
        <w:t xml:space="preserve"> </w:t>
      </w:r>
      <w:r w:rsidRPr="0043086B">
        <w:rPr>
          <w:rFonts w:cs="Calibri"/>
          <w:sz w:val="21"/>
          <w:szCs w:val="21"/>
          <w:lang w:eastAsia="cs-CZ"/>
        </w:rPr>
        <w:t xml:space="preserve">činnosti Fakulty </w:t>
      </w:r>
      <w:r w:rsidR="007F56F8">
        <w:rPr>
          <w:rFonts w:cs="Calibri"/>
          <w:sz w:val="21"/>
          <w:szCs w:val="21"/>
          <w:lang w:eastAsia="cs-CZ"/>
        </w:rPr>
        <w:t>aplikované informatiky</w:t>
      </w:r>
      <w:r w:rsidRPr="0043086B">
        <w:rPr>
          <w:rFonts w:cs="Calibri"/>
          <w:sz w:val="21"/>
          <w:szCs w:val="21"/>
          <w:lang w:eastAsia="cs-CZ"/>
        </w:rPr>
        <w:t xml:space="preserve"> Univerzity Tomáše Bati ve Zlíně na období 2016–2020 (dále jen</w:t>
      </w:r>
      <w:r>
        <w:rPr>
          <w:rFonts w:cs="Calibri"/>
          <w:sz w:val="21"/>
          <w:szCs w:val="21"/>
          <w:lang w:eastAsia="cs-CZ"/>
        </w:rPr>
        <w:t xml:space="preserve"> </w:t>
      </w:r>
      <w:r w:rsidRPr="0043086B">
        <w:rPr>
          <w:rFonts w:cs="Calibri"/>
          <w:sz w:val="21"/>
          <w:szCs w:val="21"/>
          <w:lang w:eastAsia="cs-CZ"/>
        </w:rPr>
        <w:t>„Dlouhodobý záměr F</w:t>
      </w:r>
      <w:r w:rsidR="007F56F8">
        <w:rPr>
          <w:rFonts w:cs="Calibri"/>
          <w:sz w:val="21"/>
          <w:szCs w:val="21"/>
          <w:lang w:eastAsia="cs-CZ"/>
        </w:rPr>
        <w:t>AI</w:t>
      </w:r>
      <w:r w:rsidRPr="0043086B">
        <w:rPr>
          <w:rFonts w:cs="Calibri"/>
          <w:sz w:val="21"/>
          <w:szCs w:val="21"/>
          <w:lang w:eastAsia="cs-CZ"/>
        </w:rPr>
        <w:t>“)</w:t>
      </w:r>
      <w:r w:rsidR="00FE2950">
        <w:rPr>
          <w:rStyle w:val="Znakapoznpodarou"/>
          <w:sz w:val="21"/>
          <w:szCs w:val="21"/>
          <w:lang w:eastAsia="cs-CZ"/>
        </w:rPr>
        <w:footnoteReference w:id="24"/>
      </w:r>
      <w:r w:rsidR="00FE2950">
        <w:rPr>
          <w:rFonts w:cs="Calibri"/>
          <w:sz w:val="21"/>
          <w:szCs w:val="21"/>
          <w:vertAlign w:val="superscript"/>
          <w:lang w:eastAsia="cs-CZ"/>
        </w:rPr>
        <w:t xml:space="preserve"> </w:t>
      </w:r>
      <w:r w:rsidR="007F56F8">
        <w:rPr>
          <w:rFonts w:cs="Calibri"/>
          <w:sz w:val="21"/>
          <w:szCs w:val="21"/>
          <w:lang w:eastAsia="cs-CZ"/>
        </w:rPr>
        <w:t>a její součástí Plánem realizace Strategického záměru vzdělávací a tvůrčí činnosti Fakulty aplikované informatiky Univerzity Tomáše Bati ve Zlíně pro rok 2018.</w:t>
      </w:r>
      <w:r w:rsidRPr="0043086B">
        <w:rPr>
          <w:rFonts w:cs="Calibri"/>
          <w:sz w:val="21"/>
          <w:szCs w:val="21"/>
          <w:lang w:eastAsia="cs-CZ"/>
        </w:rPr>
        <w:t xml:space="preserve"> Zaměření a orientace předloženého studijního programu je také v</w:t>
      </w:r>
      <w:r>
        <w:rPr>
          <w:rFonts w:cs="Calibri"/>
          <w:sz w:val="21"/>
          <w:szCs w:val="21"/>
          <w:lang w:eastAsia="cs-CZ"/>
        </w:rPr>
        <w:t> </w:t>
      </w:r>
      <w:r w:rsidRPr="0043086B">
        <w:rPr>
          <w:rFonts w:cs="Calibri"/>
          <w:sz w:val="21"/>
          <w:szCs w:val="21"/>
          <w:lang w:eastAsia="cs-CZ"/>
        </w:rPr>
        <w:t>souladu</w:t>
      </w:r>
      <w:r>
        <w:rPr>
          <w:rFonts w:cs="Calibri"/>
          <w:sz w:val="21"/>
          <w:szCs w:val="21"/>
          <w:lang w:eastAsia="cs-CZ"/>
        </w:rPr>
        <w:t xml:space="preserve"> </w:t>
      </w:r>
      <w:r w:rsidRPr="0043086B">
        <w:rPr>
          <w:rFonts w:cs="Calibri"/>
          <w:sz w:val="21"/>
          <w:szCs w:val="21"/>
          <w:lang w:eastAsia="cs-CZ"/>
        </w:rPr>
        <w:t xml:space="preserve">se Statutem Fakulty </w:t>
      </w:r>
      <w:r w:rsidR="00317D1C">
        <w:rPr>
          <w:rFonts w:cs="Calibri"/>
          <w:sz w:val="21"/>
          <w:szCs w:val="21"/>
          <w:lang w:eastAsia="cs-CZ"/>
        </w:rPr>
        <w:t>aplikované informatiky</w:t>
      </w:r>
      <w:r w:rsidRPr="0043086B">
        <w:rPr>
          <w:rFonts w:cs="Calibri"/>
          <w:sz w:val="21"/>
          <w:szCs w:val="21"/>
          <w:lang w:eastAsia="cs-CZ"/>
        </w:rPr>
        <w:t xml:space="preserve"> Un</w:t>
      </w:r>
      <w:r w:rsidR="00317D1C">
        <w:rPr>
          <w:rFonts w:cs="Calibri"/>
          <w:sz w:val="21"/>
          <w:szCs w:val="21"/>
          <w:lang w:eastAsia="cs-CZ"/>
        </w:rPr>
        <w:t>iverzity Tomáše Bati ve Zlíně</w:t>
      </w:r>
      <w:r w:rsidR="00FE2950">
        <w:rPr>
          <w:rStyle w:val="Znakapoznpodarou"/>
          <w:sz w:val="21"/>
          <w:szCs w:val="21"/>
          <w:lang w:eastAsia="cs-CZ"/>
        </w:rPr>
        <w:footnoteReference w:id="25"/>
      </w:r>
      <w:r w:rsidR="00317D1C">
        <w:rPr>
          <w:rFonts w:cs="Calibri"/>
          <w:sz w:val="21"/>
          <w:szCs w:val="21"/>
          <w:lang w:eastAsia="cs-CZ"/>
        </w:rPr>
        <w:t xml:space="preserve">, v němž jsou v </w:t>
      </w:r>
      <w:r w:rsidRPr="0043086B">
        <w:rPr>
          <w:rFonts w:cs="Calibri"/>
          <w:sz w:val="21"/>
          <w:szCs w:val="21"/>
          <w:lang w:eastAsia="cs-CZ"/>
        </w:rPr>
        <w:t xml:space="preserve">článcích 2 a 3 vymezeny vědní disciplíny zaměřené na </w:t>
      </w:r>
      <w:r w:rsidR="00317D1C">
        <w:rPr>
          <w:rFonts w:cs="Calibri"/>
          <w:sz w:val="21"/>
          <w:szCs w:val="21"/>
          <w:lang w:eastAsia="cs-CZ"/>
        </w:rPr>
        <w:t xml:space="preserve">informační technologie, bezpečnostní technologie, řídicí a automatizační techniku a robotické systémy. </w:t>
      </w:r>
      <w:r w:rsidRPr="0043086B">
        <w:rPr>
          <w:rFonts w:cs="Calibri"/>
          <w:sz w:val="21"/>
          <w:szCs w:val="21"/>
          <w:lang w:eastAsia="cs-CZ"/>
        </w:rPr>
        <w:t xml:space="preserve"> Předkládaný návrh studijního programu</w:t>
      </w:r>
      <w:r>
        <w:rPr>
          <w:rFonts w:cs="Calibri"/>
          <w:sz w:val="21"/>
          <w:szCs w:val="21"/>
          <w:lang w:eastAsia="cs-CZ"/>
        </w:rPr>
        <w:t xml:space="preserve"> </w:t>
      </w:r>
      <w:r w:rsidRPr="0043086B">
        <w:rPr>
          <w:rFonts w:cs="Calibri"/>
          <w:sz w:val="21"/>
          <w:szCs w:val="21"/>
          <w:lang w:eastAsia="cs-CZ"/>
        </w:rPr>
        <w:t xml:space="preserve">navazuje na dlouhodobou vědeckou, výzkumnou a vývojovou práci akademických pracovníků </w:t>
      </w:r>
      <w:r w:rsidR="00317D1C">
        <w:rPr>
          <w:rFonts w:cs="Calibri"/>
          <w:sz w:val="21"/>
          <w:szCs w:val="21"/>
          <w:lang w:eastAsia="cs-CZ"/>
        </w:rPr>
        <w:t xml:space="preserve">Fakulty aplikované informatiky a v </w:t>
      </w:r>
      <w:r w:rsidRPr="0043086B">
        <w:rPr>
          <w:rFonts w:cs="Calibri"/>
          <w:sz w:val="21"/>
          <w:szCs w:val="21"/>
          <w:lang w:eastAsia="cs-CZ"/>
        </w:rPr>
        <w:t>souladu se strategií U</w:t>
      </w:r>
      <w:r w:rsidR="001B7576">
        <w:rPr>
          <w:rFonts w:cs="Calibri"/>
          <w:sz w:val="21"/>
          <w:szCs w:val="21"/>
          <w:lang w:eastAsia="cs-CZ"/>
        </w:rPr>
        <w:t>niverzity Tomáše Bati ve Zlíně</w:t>
      </w:r>
      <w:r w:rsidRPr="0043086B">
        <w:rPr>
          <w:rFonts w:cs="Calibri"/>
          <w:sz w:val="21"/>
          <w:szCs w:val="21"/>
          <w:lang w:eastAsia="cs-CZ"/>
        </w:rPr>
        <w:t xml:space="preserve"> efektivně využívá ve výuce specialisty </w:t>
      </w:r>
      <w:r w:rsidR="001B7576">
        <w:rPr>
          <w:rFonts w:cs="Calibri"/>
          <w:sz w:val="21"/>
          <w:szCs w:val="21"/>
          <w:lang w:eastAsia="cs-CZ"/>
        </w:rPr>
        <w:t>ostatních</w:t>
      </w:r>
      <w:r w:rsidRPr="0043086B">
        <w:rPr>
          <w:rFonts w:cs="Calibri"/>
          <w:sz w:val="21"/>
          <w:szCs w:val="21"/>
          <w:lang w:eastAsia="cs-CZ"/>
        </w:rPr>
        <w:t xml:space="preserve"> fakult</w:t>
      </w:r>
      <w:r w:rsidR="001B7576">
        <w:rPr>
          <w:rFonts w:cs="Calibri"/>
          <w:sz w:val="21"/>
          <w:szCs w:val="21"/>
          <w:lang w:eastAsia="cs-CZ"/>
        </w:rPr>
        <w:t xml:space="preserve"> univerzity</w:t>
      </w:r>
      <w:r w:rsidRPr="0043086B">
        <w:rPr>
          <w:rFonts w:cs="Calibri"/>
          <w:sz w:val="21"/>
          <w:szCs w:val="21"/>
          <w:lang w:eastAsia="cs-CZ"/>
        </w:rPr>
        <w:t>.</w:t>
      </w:r>
    </w:p>
    <w:p w14:paraId="5044037D" w14:textId="77777777" w:rsidR="00317D1C" w:rsidRDefault="00317D1C" w:rsidP="00F01371">
      <w:pPr>
        <w:rPr>
          <w:b/>
        </w:rPr>
      </w:pPr>
    </w:p>
    <w:p w14:paraId="3E2D68B1" w14:textId="67539CC5" w:rsidR="001B7576" w:rsidRDefault="00B66373" w:rsidP="00CC42D1">
      <w:pPr>
        <w:pStyle w:val="Nadpis3"/>
      </w:pPr>
      <w:bookmarkStart w:id="291" w:name="_Toc528761729"/>
      <w:r w:rsidRPr="00B66373">
        <w:lastRenderedPageBreak/>
        <w:t>Standard 2.2a</w:t>
      </w:r>
      <w:r>
        <w:t>:</w:t>
      </w:r>
      <w:r w:rsidRPr="00B66373">
        <w:t xml:space="preserve"> </w:t>
      </w:r>
      <w:r w:rsidR="001B7576">
        <w:t>Souvislost s tvůrčí činností</w:t>
      </w:r>
      <w:r w:rsidR="001B7576" w:rsidRPr="00C13A4A">
        <w:t xml:space="preserve"> vysoké školy</w:t>
      </w:r>
      <w:bookmarkEnd w:id="291"/>
      <w:r w:rsidR="001B7576">
        <w:rPr>
          <w:sz w:val="21"/>
          <w:szCs w:val="21"/>
        </w:rPr>
        <w:t xml:space="preserve">                </w:t>
      </w:r>
    </w:p>
    <w:p w14:paraId="2205661F" w14:textId="3F37C06A" w:rsidR="00832E7E" w:rsidRPr="00D31753" w:rsidRDefault="00832E7E" w:rsidP="00832E7E">
      <w:pPr>
        <w:rPr>
          <w:rFonts w:asciiTheme="minorHAnsi" w:hAnsiTheme="minorHAnsi" w:cs="Calibri"/>
        </w:rPr>
      </w:pPr>
      <w:r w:rsidRPr="00585A26">
        <w:rPr>
          <w:rFonts w:asciiTheme="minorHAnsi" w:hAnsiTheme="minorHAnsi" w:cs="Calibri"/>
        </w:rPr>
        <w:t xml:space="preserve">Tvůrčí </w:t>
      </w:r>
      <w:r w:rsidRPr="00585A26">
        <w:rPr>
          <w:rFonts w:asciiTheme="minorHAnsi" w:hAnsiTheme="minorHAnsi"/>
        </w:rPr>
        <w:t xml:space="preserve">činnost je na Fakultě aplikované informatiky Univerzity Tomáše Bati ve Zlíně systematicky dlouhodobě rozvíjena. Je orientována do oblastí </w:t>
      </w:r>
      <w:r w:rsidRPr="00150232">
        <w:rPr>
          <w:rFonts w:asciiTheme="minorHAnsi" w:hAnsiTheme="minorHAnsi"/>
        </w:rPr>
        <w:t xml:space="preserve">bezpečnostních technologií, </w:t>
      </w:r>
      <w:r w:rsidR="00224C68" w:rsidRPr="00150232">
        <w:rPr>
          <w:rFonts w:asciiTheme="minorHAnsi" w:hAnsiTheme="minorHAnsi"/>
        </w:rPr>
        <w:t xml:space="preserve">krizového řízení, </w:t>
      </w:r>
      <w:r w:rsidRPr="00150232">
        <w:rPr>
          <w:rFonts w:asciiTheme="minorHAnsi" w:hAnsiTheme="minorHAnsi"/>
        </w:rPr>
        <w:t>informačních technologií, kybernetické bezpečnosti, softwarového inženýrství, automatizačních technik a robotických systémů, řízení průmyslových procesů a aplikací informačních technologií v řízení průmyslové výroby</w:t>
      </w:r>
      <w:r w:rsidRPr="00585A26">
        <w:rPr>
          <w:rFonts w:asciiTheme="minorHAnsi" w:hAnsiTheme="minorHAnsi"/>
        </w:rPr>
        <w:t>.</w:t>
      </w:r>
      <w:r w:rsidRPr="00D31753">
        <w:rPr>
          <w:rFonts w:asciiTheme="minorHAnsi" w:hAnsiTheme="minorHAnsi"/>
        </w:rPr>
        <w:t xml:space="preserve"> Orientace tvůrčí činnosti akademických pracovníků Fakulty aplikované informatiky je plně v souladu s oblastmi vzdělávání, v rámci nichž bude studijní program uskutečňován. Zapojení jednotlivých pracovníků do publikační činnosti je zřejmé z formuláře </w:t>
      </w:r>
      <w:r w:rsidRPr="00DF5F01">
        <w:rPr>
          <w:rFonts w:asciiTheme="minorHAnsi" w:hAnsiTheme="minorHAnsi"/>
          <w:i/>
        </w:rPr>
        <w:t>C-I – Personální zabezpečení</w:t>
      </w:r>
      <w:r w:rsidRPr="00D31753">
        <w:rPr>
          <w:rFonts w:asciiTheme="minorHAnsi" w:hAnsiTheme="minorHAnsi"/>
        </w:rPr>
        <w:t xml:space="preserve"> a </w:t>
      </w:r>
      <w:r w:rsidRPr="00DF5F01">
        <w:rPr>
          <w:rFonts w:asciiTheme="minorHAnsi" w:hAnsiTheme="minorHAnsi"/>
          <w:i/>
        </w:rPr>
        <w:t>CII</w:t>
      </w:r>
      <w:r w:rsidR="00822F93">
        <w:rPr>
          <w:rFonts w:asciiTheme="minorHAnsi" w:hAnsiTheme="minorHAnsi"/>
        </w:rPr>
        <w:t>,</w:t>
      </w:r>
      <w:r w:rsidRPr="00D31753">
        <w:rPr>
          <w:rFonts w:asciiTheme="minorHAnsi" w:hAnsiTheme="minorHAnsi"/>
        </w:rPr>
        <w:t xml:space="preserve"> kde jsou uvedeny tvůrčí aktivity a řešené projekty vztahující se k předloženému</w:t>
      </w:r>
      <w:r w:rsidRPr="00D31753">
        <w:rPr>
          <w:rFonts w:asciiTheme="minorHAnsi" w:hAnsiTheme="minorHAnsi" w:cs="Calibri"/>
        </w:rPr>
        <w:t xml:space="preserve"> studijnímu programu.</w:t>
      </w:r>
    </w:p>
    <w:p w14:paraId="74858C0C" w14:textId="77777777" w:rsidR="00465CB3" w:rsidRPr="003A3197" w:rsidRDefault="00465CB3" w:rsidP="00465CB3">
      <w:pPr>
        <w:rPr>
          <w:sz w:val="21"/>
          <w:szCs w:val="21"/>
        </w:rPr>
      </w:pPr>
      <w:r w:rsidRPr="003A3197">
        <w:t xml:space="preserve">Významná publikační aktivita akademických pracovníků fakulty v oblastech vzdělávání daného studijního programu je zřejmá také z kvantitativního výpisu publikací </w:t>
      </w:r>
      <w:r>
        <w:t xml:space="preserve">v letech 2013-2018 </w:t>
      </w:r>
      <w:r w:rsidRPr="003A3197">
        <w:t>z databáze WOS respektive SCOPUS.</w:t>
      </w:r>
      <w:r w:rsidRPr="003A3197">
        <w:rPr>
          <w:sz w:val="21"/>
          <w:szCs w:val="21"/>
        </w:rPr>
        <w:t xml:space="preserve"> V databázi WOS je </w:t>
      </w:r>
      <w:r w:rsidRPr="003A3197">
        <w:t>v době přípravy akreditační žádosti</w:t>
      </w:r>
      <w:r w:rsidRPr="003A3197">
        <w:rPr>
          <w:sz w:val="21"/>
          <w:szCs w:val="21"/>
        </w:rPr>
        <w:t xml:space="preserve"> indexováno celkem 613 publikačních výstupů, které jsou svým odborným zaměřením v souladu s oblastmi vzdělávání daného studijního programu. Detailní přehled nejpočetnějších a nejrelevantnějších WOS kategorií je uveden v tabulce 1. </w:t>
      </w:r>
    </w:p>
    <w:p w14:paraId="27557847" w14:textId="466A8392" w:rsidR="00465CB3" w:rsidRPr="003A3197" w:rsidRDefault="00465CB3" w:rsidP="00465CB3">
      <w:pPr>
        <w:rPr>
          <w:rFonts w:cs="Calibri"/>
          <w:color w:val="000000"/>
          <w:sz w:val="21"/>
          <w:szCs w:val="21"/>
        </w:rPr>
      </w:pPr>
      <w:r w:rsidRPr="003A3197">
        <w:t xml:space="preserve">V databázi SCOPUS bylo v době přípravy akreditační žádosti evidováno více než </w:t>
      </w:r>
      <w:r w:rsidRPr="003A3197">
        <w:rPr>
          <w:sz w:val="21"/>
          <w:szCs w:val="21"/>
        </w:rPr>
        <w:t>1000</w:t>
      </w:r>
      <w:r w:rsidRPr="003A3197">
        <w:t xml:space="preserve"> záznamů akademických pracovníků fakulty. </w:t>
      </w:r>
      <w:r w:rsidRPr="003A3197">
        <w:rPr>
          <w:sz w:val="21"/>
          <w:szCs w:val="21"/>
        </w:rPr>
        <w:t>Detailní přehled počtů v nejrelevantnějších SCOPUS kategoriích je uveden v</w:t>
      </w:r>
      <w:r w:rsidRPr="003A3197">
        <w:t> </w:t>
      </w:r>
      <w:r w:rsidRPr="003A3197">
        <w:rPr>
          <w:sz w:val="21"/>
          <w:szCs w:val="21"/>
        </w:rPr>
        <w:t>tabulce</w:t>
      </w:r>
      <w:r w:rsidRPr="003A3197">
        <w:t xml:space="preserve"> 2</w:t>
      </w:r>
      <w:r w:rsidRPr="003A3197">
        <w:rPr>
          <w:sz w:val="21"/>
          <w:szCs w:val="21"/>
        </w:rPr>
        <w:t>.</w:t>
      </w:r>
    </w:p>
    <w:p w14:paraId="14F3F3B1" w14:textId="1564C091" w:rsidR="00465CB3" w:rsidRPr="003A3197" w:rsidRDefault="00465CB3" w:rsidP="00465CB3">
      <w:pPr>
        <w:pStyle w:val="Titulek"/>
      </w:pPr>
      <w:r w:rsidRPr="003A3197">
        <w:t xml:space="preserve">Tabulka </w:t>
      </w:r>
      <w:r w:rsidR="0043732E">
        <w:rPr>
          <w:noProof/>
        </w:rPr>
        <w:fldChar w:fldCharType="begin"/>
      </w:r>
      <w:r w:rsidR="0043732E">
        <w:rPr>
          <w:noProof/>
        </w:rPr>
        <w:instrText xml:space="preserve"> SEQ Tabulka \* ARABIC </w:instrText>
      </w:r>
      <w:r w:rsidR="0043732E">
        <w:rPr>
          <w:noProof/>
        </w:rPr>
        <w:fldChar w:fldCharType="separate"/>
      </w:r>
      <w:r w:rsidR="005D78B0">
        <w:rPr>
          <w:noProof/>
        </w:rPr>
        <w:t>1</w:t>
      </w:r>
      <w:r w:rsidR="0043732E">
        <w:rPr>
          <w:noProof/>
        </w:rPr>
        <w:fldChar w:fldCharType="end"/>
      </w:r>
      <w:r w:rsidRPr="003A3197">
        <w:t>: Počet publikačních výstupů akademických pracovníků FAI indexovaných v databázi WOS v letech 2013-2018 (tříděno dle WOS oborových kategorií)</w:t>
      </w:r>
    </w:p>
    <w:tbl>
      <w:tblPr>
        <w:tblStyle w:val="Mkatabulky"/>
        <w:tblW w:w="0" w:type="auto"/>
        <w:tblInd w:w="137" w:type="dxa"/>
        <w:tblLook w:val="04A0" w:firstRow="1" w:lastRow="0" w:firstColumn="1" w:lastColumn="0" w:noHBand="0" w:noVBand="1"/>
      </w:tblPr>
      <w:tblGrid>
        <w:gridCol w:w="5103"/>
        <w:gridCol w:w="1843"/>
        <w:gridCol w:w="1979"/>
      </w:tblGrid>
      <w:tr w:rsidR="00465CB3" w:rsidRPr="003A3197" w14:paraId="6AF10BCC" w14:textId="77777777" w:rsidTr="00D76EFC">
        <w:trPr>
          <w:trHeight w:val="170"/>
        </w:trPr>
        <w:tc>
          <w:tcPr>
            <w:tcW w:w="5103" w:type="dxa"/>
            <w:noWrap/>
            <w:hideMark/>
          </w:tcPr>
          <w:p w14:paraId="6DD8941B" w14:textId="77777777" w:rsidR="00465CB3" w:rsidRPr="007A71F2" w:rsidRDefault="00465CB3" w:rsidP="00465CB3">
            <w:pPr>
              <w:spacing w:before="20" w:after="20"/>
              <w:rPr>
                <w:rFonts w:asciiTheme="minorHAnsi" w:hAnsiTheme="minorHAnsi"/>
                <w:b/>
                <w:bCs/>
              </w:rPr>
            </w:pPr>
            <w:r w:rsidRPr="007A71F2">
              <w:rPr>
                <w:rFonts w:asciiTheme="minorHAnsi" w:hAnsiTheme="minorHAnsi"/>
                <w:b/>
                <w:bCs/>
              </w:rPr>
              <w:t xml:space="preserve">Web </w:t>
            </w:r>
            <w:proofErr w:type="spellStart"/>
            <w:r w:rsidRPr="007A71F2">
              <w:rPr>
                <w:rFonts w:asciiTheme="minorHAnsi" w:hAnsiTheme="minorHAnsi"/>
                <w:b/>
                <w:bCs/>
              </w:rPr>
              <w:t>of</w:t>
            </w:r>
            <w:proofErr w:type="spellEnd"/>
            <w:r w:rsidRPr="007A71F2">
              <w:rPr>
                <w:rFonts w:asciiTheme="minorHAnsi" w:hAnsiTheme="minorHAnsi"/>
                <w:b/>
                <w:bCs/>
              </w:rPr>
              <w:t xml:space="preserve"> Science </w:t>
            </w:r>
            <w:proofErr w:type="spellStart"/>
            <w:r w:rsidRPr="007A71F2">
              <w:rPr>
                <w:rFonts w:asciiTheme="minorHAnsi" w:hAnsiTheme="minorHAnsi"/>
                <w:b/>
                <w:bCs/>
              </w:rPr>
              <w:t>Categories</w:t>
            </w:r>
            <w:proofErr w:type="spellEnd"/>
          </w:p>
        </w:tc>
        <w:tc>
          <w:tcPr>
            <w:tcW w:w="1843" w:type="dxa"/>
            <w:noWrap/>
            <w:hideMark/>
          </w:tcPr>
          <w:p w14:paraId="28B6C29A" w14:textId="77777777" w:rsidR="00465CB3" w:rsidRPr="007A71F2" w:rsidRDefault="00465CB3" w:rsidP="00465CB3">
            <w:pPr>
              <w:spacing w:before="20" w:after="20"/>
              <w:jc w:val="center"/>
              <w:rPr>
                <w:rFonts w:asciiTheme="minorHAnsi" w:hAnsiTheme="minorHAnsi"/>
                <w:b/>
                <w:bCs/>
              </w:rPr>
            </w:pPr>
            <w:r w:rsidRPr="007A71F2">
              <w:rPr>
                <w:rFonts w:asciiTheme="minorHAnsi" w:hAnsiTheme="minorHAnsi"/>
                <w:b/>
                <w:bCs/>
              </w:rPr>
              <w:t>Počet záznamů</w:t>
            </w:r>
          </w:p>
        </w:tc>
        <w:tc>
          <w:tcPr>
            <w:tcW w:w="1979" w:type="dxa"/>
            <w:noWrap/>
            <w:hideMark/>
          </w:tcPr>
          <w:p w14:paraId="06544BEA" w14:textId="77777777" w:rsidR="00465CB3" w:rsidRPr="007A71F2" w:rsidRDefault="00465CB3" w:rsidP="00465CB3">
            <w:pPr>
              <w:spacing w:before="20" w:after="20"/>
              <w:jc w:val="center"/>
              <w:rPr>
                <w:rFonts w:asciiTheme="minorHAnsi" w:hAnsiTheme="minorHAnsi"/>
                <w:b/>
                <w:bCs/>
              </w:rPr>
            </w:pPr>
            <w:r w:rsidRPr="007A71F2">
              <w:rPr>
                <w:rFonts w:asciiTheme="minorHAnsi" w:hAnsiTheme="minorHAnsi"/>
                <w:b/>
                <w:bCs/>
              </w:rPr>
              <w:t>Procentuální podíl z </w:t>
            </w:r>
            <w:proofErr w:type="spellStart"/>
            <w:r w:rsidRPr="007A71F2">
              <w:rPr>
                <w:rFonts w:asciiTheme="minorHAnsi" w:hAnsiTheme="minorHAnsi"/>
                <w:b/>
                <w:bCs/>
              </w:rPr>
              <w:t>celk</w:t>
            </w:r>
            <w:proofErr w:type="spellEnd"/>
            <w:r w:rsidRPr="007A71F2">
              <w:rPr>
                <w:rFonts w:asciiTheme="minorHAnsi" w:hAnsiTheme="minorHAnsi"/>
                <w:b/>
                <w:bCs/>
              </w:rPr>
              <w:t>. počtu 613</w:t>
            </w:r>
          </w:p>
        </w:tc>
      </w:tr>
      <w:tr w:rsidR="00465CB3" w:rsidRPr="003A3197" w14:paraId="0302D6C9" w14:textId="77777777" w:rsidTr="00D76EFC">
        <w:trPr>
          <w:trHeight w:val="170"/>
        </w:trPr>
        <w:tc>
          <w:tcPr>
            <w:tcW w:w="5103" w:type="dxa"/>
            <w:noWrap/>
            <w:hideMark/>
          </w:tcPr>
          <w:p w14:paraId="3C5E8F5D"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w:t>
            </w:r>
            <w:proofErr w:type="spellStart"/>
            <w:r w:rsidRPr="007A71F2">
              <w:rPr>
                <w:rFonts w:asciiTheme="minorHAnsi" w:hAnsiTheme="minorHAnsi"/>
              </w:rPr>
              <w:t>Artificial</w:t>
            </w:r>
            <w:proofErr w:type="spellEnd"/>
            <w:r w:rsidRPr="007A71F2">
              <w:rPr>
                <w:rFonts w:asciiTheme="minorHAnsi" w:hAnsiTheme="minorHAnsi"/>
              </w:rPr>
              <w:t xml:space="preserve"> </w:t>
            </w:r>
            <w:proofErr w:type="spellStart"/>
            <w:r w:rsidRPr="007A71F2">
              <w:rPr>
                <w:rFonts w:asciiTheme="minorHAnsi" w:hAnsiTheme="minorHAnsi"/>
              </w:rPr>
              <w:t>Intelligence</w:t>
            </w:r>
            <w:proofErr w:type="spellEnd"/>
          </w:p>
        </w:tc>
        <w:tc>
          <w:tcPr>
            <w:tcW w:w="1843" w:type="dxa"/>
            <w:noWrap/>
            <w:hideMark/>
          </w:tcPr>
          <w:p w14:paraId="12AEBF2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207</w:t>
            </w:r>
          </w:p>
        </w:tc>
        <w:tc>
          <w:tcPr>
            <w:tcW w:w="1979" w:type="dxa"/>
            <w:noWrap/>
            <w:hideMark/>
          </w:tcPr>
          <w:p w14:paraId="54E8D366" w14:textId="4E11A869" w:rsidR="00465CB3" w:rsidRPr="007A71F2" w:rsidRDefault="00465CB3" w:rsidP="007A71F2">
            <w:pPr>
              <w:spacing w:before="20" w:after="20"/>
              <w:jc w:val="center"/>
              <w:rPr>
                <w:rFonts w:asciiTheme="minorHAnsi" w:hAnsiTheme="minorHAnsi"/>
              </w:rPr>
            </w:pPr>
            <w:r w:rsidRPr="007A71F2">
              <w:rPr>
                <w:rFonts w:asciiTheme="minorHAnsi" w:hAnsiTheme="minorHAnsi"/>
              </w:rPr>
              <w:t>33,8</w:t>
            </w:r>
            <w:r w:rsidR="007A71F2">
              <w:rPr>
                <w:rFonts w:asciiTheme="minorHAnsi" w:hAnsiTheme="minorHAnsi"/>
              </w:rPr>
              <w:t>%</w:t>
            </w:r>
          </w:p>
        </w:tc>
      </w:tr>
      <w:tr w:rsidR="00465CB3" w:rsidRPr="003A3197" w14:paraId="5379717E" w14:textId="77777777" w:rsidTr="00D76EFC">
        <w:trPr>
          <w:trHeight w:val="170"/>
        </w:trPr>
        <w:tc>
          <w:tcPr>
            <w:tcW w:w="5103" w:type="dxa"/>
            <w:noWrap/>
            <w:hideMark/>
          </w:tcPr>
          <w:p w14:paraId="1EF6919F"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w:t>
            </w:r>
            <w:proofErr w:type="spellStart"/>
            <w:r w:rsidRPr="007A71F2">
              <w:rPr>
                <w:rFonts w:asciiTheme="minorHAnsi" w:hAnsiTheme="minorHAnsi"/>
              </w:rPr>
              <w:t>Theory</w:t>
            </w:r>
            <w:proofErr w:type="spellEnd"/>
            <w:r w:rsidRPr="007A71F2">
              <w:rPr>
                <w:rFonts w:asciiTheme="minorHAnsi" w:hAnsiTheme="minorHAnsi"/>
              </w:rPr>
              <w:t xml:space="preserve"> </w:t>
            </w:r>
            <w:proofErr w:type="spellStart"/>
            <w:r w:rsidRPr="007A71F2">
              <w:rPr>
                <w:rFonts w:asciiTheme="minorHAnsi" w:hAnsiTheme="minorHAnsi"/>
              </w:rPr>
              <w:t>Methods</w:t>
            </w:r>
            <w:proofErr w:type="spellEnd"/>
          </w:p>
        </w:tc>
        <w:tc>
          <w:tcPr>
            <w:tcW w:w="1843" w:type="dxa"/>
            <w:noWrap/>
            <w:hideMark/>
          </w:tcPr>
          <w:p w14:paraId="743D47D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191</w:t>
            </w:r>
          </w:p>
        </w:tc>
        <w:tc>
          <w:tcPr>
            <w:tcW w:w="1979" w:type="dxa"/>
            <w:noWrap/>
            <w:hideMark/>
          </w:tcPr>
          <w:p w14:paraId="6DFB0EF3" w14:textId="612B1F5D" w:rsidR="00465CB3" w:rsidRPr="007A71F2" w:rsidRDefault="00465CB3" w:rsidP="007A71F2">
            <w:pPr>
              <w:spacing w:before="20" w:after="20"/>
              <w:jc w:val="center"/>
              <w:rPr>
                <w:rFonts w:asciiTheme="minorHAnsi" w:hAnsiTheme="minorHAnsi"/>
              </w:rPr>
            </w:pPr>
            <w:r w:rsidRPr="007A71F2">
              <w:rPr>
                <w:rFonts w:asciiTheme="minorHAnsi" w:hAnsiTheme="minorHAnsi"/>
              </w:rPr>
              <w:t>31,2</w:t>
            </w:r>
            <w:r w:rsidR="007A71F2">
              <w:rPr>
                <w:rFonts w:asciiTheme="minorHAnsi" w:hAnsiTheme="minorHAnsi"/>
              </w:rPr>
              <w:t>%</w:t>
            </w:r>
          </w:p>
        </w:tc>
      </w:tr>
      <w:tr w:rsidR="00465CB3" w:rsidRPr="003A3197" w14:paraId="53C17E43" w14:textId="77777777" w:rsidTr="00D76EFC">
        <w:trPr>
          <w:trHeight w:val="170"/>
        </w:trPr>
        <w:tc>
          <w:tcPr>
            <w:tcW w:w="5103" w:type="dxa"/>
            <w:noWrap/>
            <w:hideMark/>
          </w:tcPr>
          <w:p w14:paraId="7503DA4B"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Electrical</w:t>
            </w:r>
            <w:proofErr w:type="spellEnd"/>
            <w:r w:rsidRPr="007A71F2">
              <w:rPr>
                <w:rFonts w:asciiTheme="minorHAnsi" w:hAnsiTheme="minorHAnsi"/>
              </w:rPr>
              <w:t xml:space="preserve"> </w:t>
            </w:r>
            <w:proofErr w:type="spellStart"/>
            <w:r w:rsidRPr="007A71F2">
              <w:rPr>
                <w:rFonts w:asciiTheme="minorHAnsi" w:hAnsiTheme="minorHAnsi"/>
              </w:rPr>
              <w:t>Electronic</w:t>
            </w:r>
            <w:proofErr w:type="spellEnd"/>
          </w:p>
        </w:tc>
        <w:tc>
          <w:tcPr>
            <w:tcW w:w="1843" w:type="dxa"/>
            <w:noWrap/>
            <w:hideMark/>
          </w:tcPr>
          <w:p w14:paraId="2FDA6230"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151</w:t>
            </w:r>
          </w:p>
        </w:tc>
        <w:tc>
          <w:tcPr>
            <w:tcW w:w="1979" w:type="dxa"/>
            <w:noWrap/>
            <w:hideMark/>
          </w:tcPr>
          <w:p w14:paraId="67F5977D" w14:textId="6896C461" w:rsidR="00465CB3" w:rsidRPr="007A71F2" w:rsidRDefault="00465CB3" w:rsidP="007A71F2">
            <w:pPr>
              <w:spacing w:before="20" w:after="20"/>
              <w:jc w:val="center"/>
              <w:rPr>
                <w:rFonts w:asciiTheme="minorHAnsi" w:hAnsiTheme="minorHAnsi"/>
              </w:rPr>
            </w:pPr>
            <w:r w:rsidRPr="007A71F2">
              <w:rPr>
                <w:rFonts w:asciiTheme="minorHAnsi" w:hAnsiTheme="minorHAnsi"/>
              </w:rPr>
              <w:t>24,6</w:t>
            </w:r>
            <w:r w:rsidR="007A71F2">
              <w:rPr>
                <w:rFonts w:asciiTheme="minorHAnsi" w:hAnsiTheme="minorHAnsi"/>
              </w:rPr>
              <w:t>%</w:t>
            </w:r>
          </w:p>
        </w:tc>
      </w:tr>
      <w:tr w:rsidR="00465CB3" w:rsidRPr="003A3197" w14:paraId="54E80506" w14:textId="77777777" w:rsidTr="00D76EFC">
        <w:trPr>
          <w:trHeight w:val="170"/>
        </w:trPr>
        <w:tc>
          <w:tcPr>
            <w:tcW w:w="5103" w:type="dxa"/>
            <w:noWrap/>
            <w:hideMark/>
          </w:tcPr>
          <w:p w14:paraId="4115A0BD"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Automation</w:t>
            </w:r>
            <w:proofErr w:type="spellEnd"/>
            <w:r w:rsidRPr="007A71F2">
              <w:rPr>
                <w:rFonts w:asciiTheme="minorHAnsi" w:hAnsiTheme="minorHAnsi"/>
              </w:rPr>
              <w:t xml:space="preserve"> </w:t>
            </w:r>
            <w:proofErr w:type="spellStart"/>
            <w:r w:rsidRPr="007A71F2">
              <w:rPr>
                <w:rFonts w:asciiTheme="minorHAnsi" w:hAnsiTheme="minorHAnsi"/>
              </w:rPr>
              <w:t>Control</w:t>
            </w:r>
            <w:proofErr w:type="spellEnd"/>
            <w:r w:rsidRPr="007A71F2">
              <w:rPr>
                <w:rFonts w:asciiTheme="minorHAnsi" w:hAnsiTheme="minorHAnsi"/>
              </w:rPr>
              <w:t xml:space="preserve"> Systems</w:t>
            </w:r>
          </w:p>
        </w:tc>
        <w:tc>
          <w:tcPr>
            <w:tcW w:w="1843" w:type="dxa"/>
            <w:noWrap/>
            <w:hideMark/>
          </w:tcPr>
          <w:p w14:paraId="75C448A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108</w:t>
            </w:r>
          </w:p>
        </w:tc>
        <w:tc>
          <w:tcPr>
            <w:tcW w:w="1979" w:type="dxa"/>
            <w:noWrap/>
            <w:hideMark/>
          </w:tcPr>
          <w:p w14:paraId="062502C5" w14:textId="31C4F582" w:rsidR="00465CB3" w:rsidRPr="007A71F2" w:rsidRDefault="00465CB3" w:rsidP="007A71F2">
            <w:pPr>
              <w:spacing w:before="20" w:after="20"/>
              <w:jc w:val="center"/>
              <w:rPr>
                <w:rFonts w:asciiTheme="minorHAnsi" w:hAnsiTheme="minorHAnsi"/>
              </w:rPr>
            </w:pPr>
            <w:r w:rsidRPr="007A71F2">
              <w:rPr>
                <w:rFonts w:asciiTheme="minorHAnsi" w:hAnsiTheme="minorHAnsi"/>
              </w:rPr>
              <w:t>17,6</w:t>
            </w:r>
            <w:r w:rsidR="007A71F2">
              <w:rPr>
                <w:rFonts w:asciiTheme="minorHAnsi" w:hAnsiTheme="minorHAnsi"/>
              </w:rPr>
              <w:t>%</w:t>
            </w:r>
          </w:p>
        </w:tc>
      </w:tr>
      <w:tr w:rsidR="00465CB3" w:rsidRPr="003A3197" w14:paraId="6A25103C" w14:textId="77777777" w:rsidTr="00D76EFC">
        <w:trPr>
          <w:trHeight w:val="170"/>
        </w:trPr>
        <w:tc>
          <w:tcPr>
            <w:tcW w:w="5103" w:type="dxa"/>
            <w:noWrap/>
            <w:hideMark/>
          </w:tcPr>
          <w:p w14:paraId="64159FA1"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Physics</w:t>
            </w:r>
            <w:proofErr w:type="spellEnd"/>
            <w:r w:rsidRPr="007A71F2">
              <w:rPr>
                <w:rFonts w:asciiTheme="minorHAnsi" w:hAnsiTheme="minorHAnsi"/>
              </w:rPr>
              <w:t xml:space="preserve"> </w:t>
            </w:r>
            <w:proofErr w:type="spellStart"/>
            <w:r w:rsidRPr="007A71F2">
              <w:rPr>
                <w:rFonts w:asciiTheme="minorHAnsi" w:hAnsiTheme="minorHAnsi"/>
              </w:rPr>
              <w:t>Applied</w:t>
            </w:r>
            <w:proofErr w:type="spellEnd"/>
          </w:p>
        </w:tc>
        <w:tc>
          <w:tcPr>
            <w:tcW w:w="1843" w:type="dxa"/>
            <w:noWrap/>
            <w:hideMark/>
          </w:tcPr>
          <w:p w14:paraId="2C99C545"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66</w:t>
            </w:r>
          </w:p>
        </w:tc>
        <w:tc>
          <w:tcPr>
            <w:tcW w:w="1979" w:type="dxa"/>
            <w:noWrap/>
            <w:hideMark/>
          </w:tcPr>
          <w:p w14:paraId="2231C37B" w14:textId="563CE887" w:rsidR="00465CB3" w:rsidRPr="007A71F2" w:rsidRDefault="00465CB3" w:rsidP="007A71F2">
            <w:pPr>
              <w:spacing w:before="20" w:after="20"/>
              <w:jc w:val="center"/>
              <w:rPr>
                <w:rFonts w:asciiTheme="minorHAnsi" w:hAnsiTheme="minorHAnsi"/>
              </w:rPr>
            </w:pPr>
            <w:r w:rsidRPr="007A71F2">
              <w:rPr>
                <w:rFonts w:asciiTheme="minorHAnsi" w:hAnsiTheme="minorHAnsi"/>
              </w:rPr>
              <w:t>10,8</w:t>
            </w:r>
            <w:r w:rsidR="007A71F2">
              <w:rPr>
                <w:rFonts w:asciiTheme="minorHAnsi" w:hAnsiTheme="minorHAnsi"/>
              </w:rPr>
              <w:t>%</w:t>
            </w:r>
          </w:p>
        </w:tc>
      </w:tr>
      <w:tr w:rsidR="00465CB3" w:rsidRPr="003A3197" w14:paraId="33E655D2" w14:textId="77777777" w:rsidTr="00D76EFC">
        <w:trPr>
          <w:trHeight w:val="170"/>
        </w:trPr>
        <w:tc>
          <w:tcPr>
            <w:tcW w:w="5103" w:type="dxa"/>
            <w:noWrap/>
            <w:hideMark/>
          </w:tcPr>
          <w:p w14:paraId="2AECC3BC"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Mathematics</w:t>
            </w:r>
            <w:proofErr w:type="spellEnd"/>
            <w:r w:rsidRPr="007A71F2">
              <w:rPr>
                <w:rFonts w:asciiTheme="minorHAnsi" w:hAnsiTheme="minorHAnsi"/>
              </w:rPr>
              <w:t xml:space="preserve"> </w:t>
            </w:r>
            <w:proofErr w:type="spellStart"/>
            <w:r w:rsidRPr="007A71F2">
              <w:rPr>
                <w:rFonts w:asciiTheme="minorHAnsi" w:hAnsiTheme="minorHAnsi"/>
              </w:rPr>
              <w:t>Applied</w:t>
            </w:r>
            <w:proofErr w:type="spellEnd"/>
          </w:p>
        </w:tc>
        <w:tc>
          <w:tcPr>
            <w:tcW w:w="1843" w:type="dxa"/>
            <w:noWrap/>
            <w:hideMark/>
          </w:tcPr>
          <w:p w14:paraId="581DD963"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63</w:t>
            </w:r>
          </w:p>
        </w:tc>
        <w:tc>
          <w:tcPr>
            <w:tcW w:w="1979" w:type="dxa"/>
            <w:noWrap/>
            <w:hideMark/>
          </w:tcPr>
          <w:p w14:paraId="0C299FDB" w14:textId="7A378F06" w:rsidR="00465CB3" w:rsidRPr="007A71F2" w:rsidRDefault="00465CB3" w:rsidP="007A71F2">
            <w:pPr>
              <w:spacing w:before="20" w:after="20"/>
              <w:jc w:val="center"/>
              <w:rPr>
                <w:rFonts w:asciiTheme="minorHAnsi" w:hAnsiTheme="minorHAnsi"/>
              </w:rPr>
            </w:pPr>
            <w:r w:rsidRPr="007A71F2">
              <w:rPr>
                <w:rFonts w:asciiTheme="minorHAnsi" w:hAnsiTheme="minorHAnsi"/>
              </w:rPr>
              <w:t>10,3</w:t>
            </w:r>
            <w:r w:rsidR="007A71F2">
              <w:rPr>
                <w:rFonts w:asciiTheme="minorHAnsi" w:hAnsiTheme="minorHAnsi"/>
              </w:rPr>
              <w:t>%</w:t>
            </w:r>
          </w:p>
        </w:tc>
      </w:tr>
      <w:tr w:rsidR="00465CB3" w:rsidRPr="003A3197" w14:paraId="478B88F1" w14:textId="77777777" w:rsidTr="00D76EFC">
        <w:trPr>
          <w:trHeight w:val="170"/>
        </w:trPr>
        <w:tc>
          <w:tcPr>
            <w:tcW w:w="5103" w:type="dxa"/>
            <w:noWrap/>
            <w:hideMark/>
          </w:tcPr>
          <w:p w14:paraId="26773B26"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Telecommunications</w:t>
            </w:r>
            <w:proofErr w:type="spellEnd"/>
          </w:p>
        </w:tc>
        <w:tc>
          <w:tcPr>
            <w:tcW w:w="1843" w:type="dxa"/>
            <w:noWrap/>
            <w:hideMark/>
          </w:tcPr>
          <w:p w14:paraId="4724DCD2"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61</w:t>
            </w:r>
          </w:p>
        </w:tc>
        <w:tc>
          <w:tcPr>
            <w:tcW w:w="1979" w:type="dxa"/>
            <w:noWrap/>
            <w:hideMark/>
          </w:tcPr>
          <w:p w14:paraId="6C385115" w14:textId="1953C51B" w:rsidR="00465CB3" w:rsidRPr="007A71F2" w:rsidRDefault="00465CB3" w:rsidP="007A71F2">
            <w:pPr>
              <w:spacing w:before="20" w:after="20"/>
              <w:jc w:val="center"/>
              <w:rPr>
                <w:rFonts w:asciiTheme="minorHAnsi" w:hAnsiTheme="minorHAnsi"/>
              </w:rPr>
            </w:pPr>
            <w:r w:rsidRPr="007A71F2">
              <w:rPr>
                <w:rFonts w:asciiTheme="minorHAnsi" w:hAnsiTheme="minorHAnsi"/>
              </w:rPr>
              <w:t>10,0</w:t>
            </w:r>
            <w:r w:rsidR="007A71F2">
              <w:rPr>
                <w:rFonts w:asciiTheme="minorHAnsi" w:hAnsiTheme="minorHAnsi"/>
              </w:rPr>
              <w:t>%</w:t>
            </w:r>
          </w:p>
        </w:tc>
      </w:tr>
      <w:tr w:rsidR="00465CB3" w:rsidRPr="003A3197" w14:paraId="06D82517" w14:textId="77777777" w:rsidTr="00D76EFC">
        <w:trPr>
          <w:trHeight w:val="170"/>
        </w:trPr>
        <w:tc>
          <w:tcPr>
            <w:tcW w:w="5103" w:type="dxa"/>
            <w:noWrap/>
            <w:hideMark/>
          </w:tcPr>
          <w:p w14:paraId="4F115832"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w:t>
            </w:r>
            <w:proofErr w:type="spellStart"/>
            <w:r w:rsidRPr="007A71F2">
              <w:rPr>
                <w:rFonts w:asciiTheme="minorHAnsi" w:hAnsiTheme="minorHAnsi"/>
              </w:rPr>
              <w:t>Interdisciplinary</w:t>
            </w:r>
            <w:proofErr w:type="spellEnd"/>
            <w:r w:rsidRPr="007A71F2">
              <w:rPr>
                <w:rFonts w:asciiTheme="minorHAnsi" w:hAnsiTheme="minorHAnsi"/>
              </w:rPr>
              <w:t xml:space="preserve"> </w:t>
            </w:r>
            <w:proofErr w:type="spellStart"/>
            <w:r w:rsidRPr="007A71F2">
              <w:rPr>
                <w:rFonts w:asciiTheme="minorHAnsi" w:hAnsiTheme="minorHAnsi"/>
              </w:rPr>
              <w:t>Applications</w:t>
            </w:r>
            <w:proofErr w:type="spellEnd"/>
          </w:p>
        </w:tc>
        <w:tc>
          <w:tcPr>
            <w:tcW w:w="1843" w:type="dxa"/>
            <w:noWrap/>
            <w:hideMark/>
          </w:tcPr>
          <w:p w14:paraId="67715D6A"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53</w:t>
            </w:r>
          </w:p>
        </w:tc>
        <w:tc>
          <w:tcPr>
            <w:tcW w:w="1979" w:type="dxa"/>
            <w:noWrap/>
            <w:hideMark/>
          </w:tcPr>
          <w:p w14:paraId="031990E4" w14:textId="37A83C8B" w:rsidR="00465CB3" w:rsidRPr="007A71F2" w:rsidRDefault="00465CB3" w:rsidP="007A71F2">
            <w:pPr>
              <w:spacing w:before="20" w:after="20"/>
              <w:jc w:val="center"/>
              <w:rPr>
                <w:rFonts w:asciiTheme="minorHAnsi" w:hAnsiTheme="minorHAnsi"/>
              </w:rPr>
            </w:pPr>
            <w:r w:rsidRPr="007A71F2">
              <w:rPr>
                <w:rFonts w:asciiTheme="minorHAnsi" w:hAnsiTheme="minorHAnsi"/>
              </w:rPr>
              <w:t>8,6</w:t>
            </w:r>
            <w:r w:rsidR="007A71F2">
              <w:rPr>
                <w:rFonts w:asciiTheme="minorHAnsi" w:hAnsiTheme="minorHAnsi"/>
              </w:rPr>
              <w:t>%</w:t>
            </w:r>
          </w:p>
        </w:tc>
      </w:tr>
      <w:tr w:rsidR="00465CB3" w:rsidRPr="003A3197" w14:paraId="73948F35" w14:textId="77777777" w:rsidTr="00D76EFC">
        <w:trPr>
          <w:trHeight w:val="170"/>
        </w:trPr>
        <w:tc>
          <w:tcPr>
            <w:tcW w:w="5103" w:type="dxa"/>
            <w:noWrap/>
            <w:hideMark/>
          </w:tcPr>
          <w:p w14:paraId="2D13A7EB"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Multidisciplinary</w:t>
            </w:r>
            <w:proofErr w:type="spellEnd"/>
          </w:p>
        </w:tc>
        <w:tc>
          <w:tcPr>
            <w:tcW w:w="1843" w:type="dxa"/>
            <w:noWrap/>
            <w:hideMark/>
          </w:tcPr>
          <w:p w14:paraId="661DB48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42</w:t>
            </w:r>
          </w:p>
        </w:tc>
        <w:tc>
          <w:tcPr>
            <w:tcW w:w="1979" w:type="dxa"/>
            <w:noWrap/>
            <w:hideMark/>
          </w:tcPr>
          <w:p w14:paraId="1CA4A682" w14:textId="31C9DA01" w:rsidR="00465CB3" w:rsidRPr="007A71F2" w:rsidRDefault="00465CB3" w:rsidP="007A71F2">
            <w:pPr>
              <w:spacing w:before="20" w:after="20"/>
              <w:jc w:val="center"/>
              <w:rPr>
                <w:rFonts w:asciiTheme="minorHAnsi" w:hAnsiTheme="minorHAnsi"/>
              </w:rPr>
            </w:pPr>
            <w:r w:rsidRPr="007A71F2">
              <w:rPr>
                <w:rFonts w:asciiTheme="minorHAnsi" w:hAnsiTheme="minorHAnsi"/>
              </w:rPr>
              <w:t>6,9</w:t>
            </w:r>
            <w:r w:rsidR="007A71F2">
              <w:rPr>
                <w:rFonts w:asciiTheme="minorHAnsi" w:hAnsiTheme="minorHAnsi"/>
              </w:rPr>
              <w:t>%</w:t>
            </w:r>
          </w:p>
        </w:tc>
      </w:tr>
      <w:tr w:rsidR="00465CB3" w:rsidRPr="003A3197" w14:paraId="5EB0BFAF" w14:textId="77777777" w:rsidTr="00D76EFC">
        <w:trPr>
          <w:trHeight w:val="170"/>
        </w:trPr>
        <w:tc>
          <w:tcPr>
            <w:tcW w:w="5103" w:type="dxa"/>
            <w:noWrap/>
            <w:hideMark/>
          </w:tcPr>
          <w:p w14:paraId="2546D71F"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w:t>
            </w:r>
            <w:proofErr w:type="spellStart"/>
            <w:r w:rsidRPr="007A71F2">
              <w:rPr>
                <w:rFonts w:asciiTheme="minorHAnsi" w:hAnsiTheme="minorHAnsi"/>
              </w:rPr>
              <w:t>Information</w:t>
            </w:r>
            <w:proofErr w:type="spellEnd"/>
            <w:r w:rsidRPr="007A71F2">
              <w:rPr>
                <w:rFonts w:asciiTheme="minorHAnsi" w:hAnsiTheme="minorHAnsi"/>
              </w:rPr>
              <w:t xml:space="preserve"> Systems</w:t>
            </w:r>
          </w:p>
        </w:tc>
        <w:tc>
          <w:tcPr>
            <w:tcW w:w="1843" w:type="dxa"/>
            <w:noWrap/>
            <w:hideMark/>
          </w:tcPr>
          <w:p w14:paraId="29B78546"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41</w:t>
            </w:r>
          </w:p>
        </w:tc>
        <w:tc>
          <w:tcPr>
            <w:tcW w:w="1979" w:type="dxa"/>
            <w:noWrap/>
            <w:hideMark/>
          </w:tcPr>
          <w:p w14:paraId="00808D13" w14:textId="373DC411" w:rsidR="00465CB3" w:rsidRPr="007A71F2" w:rsidRDefault="00465CB3" w:rsidP="007A71F2">
            <w:pPr>
              <w:spacing w:before="20" w:after="20"/>
              <w:jc w:val="center"/>
              <w:rPr>
                <w:rFonts w:asciiTheme="minorHAnsi" w:hAnsiTheme="minorHAnsi"/>
              </w:rPr>
            </w:pPr>
            <w:r w:rsidRPr="007A71F2">
              <w:rPr>
                <w:rFonts w:asciiTheme="minorHAnsi" w:hAnsiTheme="minorHAnsi"/>
              </w:rPr>
              <w:t>6,7</w:t>
            </w:r>
            <w:r w:rsidR="007A71F2">
              <w:rPr>
                <w:rFonts w:asciiTheme="minorHAnsi" w:hAnsiTheme="minorHAnsi"/>
              </w:rPr>
              <w:t>%</w:t>
            </w:r>
          </w:p>
        </w:tc>
      </w:tr>
      <w:tr w:rsidR="00465CB3" w:rsidRPr="003A3197" w14:paraId="7304D31D" w14:textId="77777777" w:rsidTr="00D76EFC">
        <w:trPr>
          <w:trHeight w:val="170"/>
        </w:trPr>
        <w:tc>
          <w:tcPr>
            <w:tcW w:w="5103" w:type="dxa"/>
            <w:noWrap/>
            <w:hideMark/>
          </w:tcPr>
          <w:p w14:paraId="3DB675BE"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Software </w:t>
            </w:r>
            <w:proofErr w:type="spellStart"/>
            <w:r w:rsidRPr="007A71F2">
              <w:rPr>
                <w:rFonts w:asciiTheme="minorHAnsi" w:hAnsiTheme="minorHAnsi"/>
              </w:rPr>
              <w:t>Engineering</w:t>
            </w:r>
            <w:proofErr w:type="spellEnd"/>
          </w:p>
        </w:tc>
        <w:tc>
          <w:tcPr>
            <w:tcW w:w="1843" w:type="dxa"/>
            <w:noWrap/>
            <w:hideMark/>
          </w:tcPr>
          <w:p w14:paraId="1BCFBECF"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35</w:t>
            </w:r>
          </w:p>
        </w:tc>
        <w:tc>
          <w:tcPr>
            <w:tcW w:w="1979" w:type="dxa"/>
            <w:noWrap/>
            <w:hideMark/>
          </w:tcPr>
          <w:p w14:paraId="0BD7DB4D" w14:textId="10128C31" w:rsidR="00465CB3" w:rsidRPr="007A71F2" w:rsidRDefault="00465CB3" w:rsidP="007A71F2">
            <w:pPr>
              <w:spacing w:before="20" w:after="20"/>
              <w:jc w:val="center"/>
              <w:rPr>
                <w:rFonts w:asciiTheme="minorHAnsi" w:hAnsiTheme="minorHAnsi"/>
              </w:rPr>
            </w:pPr>
            <w:r w:rsidRPr="007A71F2">
              <w:rPr>
                <w:rFonts w:asciiTheme="minorHAnsi" w:hAnsiTheme="minorHAnsi"/>
              </w:rPr>
              <w:t>5,7</w:t>
            </w:r>
            <w:r w:rsidR="007A71F2">
              <w:rPr>
                <w:rFonts w:asciiTheme="minorHAnsi" w:hAnsiTheme="minorHAnsi"/>
              </w:rPr>
              <w:t>%</w:t>
            </w:r>
          </w:p>
        </w:tc>
      </w:tr>
      <w:tr w:rsidR="00465CB3" w:rsidRPr="003A3197" w14:paraId="4192C751" w14:textId="77777777" w:rsidTr="00D76EFC">
        <w:trPr>
          <w:trHeight w:val="170"/>
        </w:trPr>
        <w:tc>
          <w:tcPr>
            <w:tcW w:w="5103" w:type="dxa"/>
            <w:noWrap/>
            <w:hideMark/>
          </w:tcPr>
          <w:p w14:paraId="1B23FDF1"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Robotics</w:t>
            </w:r>
            <w:proofErr w:type="spellEnd"/>
          </w:p>
        </w:tc>
        <w:tc>
          <w:tcPr>
            <w:tcW w:w="1843" w:type="dxa"/>
            <w:noWrap/>
            <w:hideMark/>
          </w:tcPr>
          <w:p w14:paraId="4ED1CA83"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31</w:t>
            </w:r>
          </w:p>
        </w:tc>
        <w:tc>
          <w:tcPr>
            <w:tcW w:w="1979" w:type="dxa"/>
            <w:noWrap/>
            <w:hideMark/>
          </w:tcPr>
          <w:p w14:paraId="6152D3C3" w14:textId="2A25A15F" w:rsidR="00465CB3" w:rsidRPr="007A71F2" w:rsidRDefault="00465CB3" w:rsidP="007A71F2">
            <w:pPr>
              <w:spacing w:before="20" w:after="20"/>
              <w:jc w:val="center"/>
              <w:rPr>
                <w:rFonts w:asciiTheme="minorHAnsi" w:hAnsiTheme="minorHAnsi"/>
              </w:rPr>
            </w:pPr>
            <w:r w:rsidRPr="007A71F2">
              <w:rPr>
                <w:rFonts w:asciiTheme="minorHAnsi" w:hAnsiTheme="minorHAnsi"/>
              </w:rPr>
              <w:t>5,1</w:t>
            </w:r>
            <w:r w:rsidR="007A71F2">
              <w:rPr>
                <w:rFonts w:asciiTheme="minorHAnsi" w:hAnsiTheme="minorHAnsi"/>
              </w:rPr>
              <w:t>%</w:t>
            </w:r>
          </w:p>
        </w:tc>
      </w:tr>
      <w:tr w:rsidR="00465CB3" w:rsidRPr="003A3197" w14:paraId="44EC050F" w14:textId="77777777" w:rsidTr="00D76EFC">
        <w:trPr>
          <w:trHeight w:val="170"/>
        </w:trPr>
        <w:tc>
          <w:tcPr>
            <w:tcW w:w="5103" w:type="dxa"/>
            <w:noWrap/>
            <w:hideMark/>
          </w:tcPr>
          <w:p w14:paraId="36F54259"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Industrial</w:t>
            </w:r>
            <w:proofErr w:type="spellEnd"/>
          </w:p>
        </w:tc>
        <w:tc>
          <w:tcPr>
            <w:tcW w:w="1843" w:type="dxa"/>
            <w:noWrap/>
            <w:hideMark/>
          </w:tcPr>
          <w:p w14:paraId="79FF149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22</w:t>
            </w:r>
          </w:p>
        </w:tc>
        <w:tc>
          <w:tcPr>
            <w:tcW w:w="1979" w:type="dxa"/>
            <w:noWrap/>
            <w:hideMark/>
          </w:tcPr>
          <w:p w14:paraId="49C5D0E7" w14:textId="063BDD3F" w:rsidR="00465CB3" w:rsidRPr="007A71F2" w:rsidRDefault="00465CB3" w:rsidP="007A71F2">
            <w:pPr>
              <w:spacing w:before="20" w:after="20"/>
              <w:jc w:val="center"/>
              <w:rPr>
                <w:rFonts w:asciiTheme="minorHAnsi" w:hAnsiTheme="minorHAnsi"/>
              </w:rPr>
            </w:pPr>
            <w:r w:rsidRPr="007A71F2">
              <w:rPr>
                <w:rFonts w:asciiTheme="minorHAnsi" w:hAnsiTheme="minorHAnsi"/>
              </w:rPr>
              <w:t>3,6</w:t>
            </w:r>
            <w:r w:rsidR="007A71F2">
              <w:rPr>
                <w:rFonts w:asciiTheme="minorHAnsi" w:hAnsiTheme="minorHAnsi"/>
              </w:rPr>
              <w:t>%</w:t>
            </w:r>
          </w:p>
        </w:tc>
      </w:tr>
      <w:tr w:rsidR="00465CB3" w:rsidRPr="003A3197" w14:paraId="76C768CB" w14:textId="77777777" w:rsidTr="00D76EFC">
        <w:trPr>
          <w:trHeight w:val="170"/>
        </w:trPr>
        <w:tc>
          <w:tcPr>
            <w:tcW w:w="5103" w:type="dxa"/>
            <w:noWrap/>
            <w:hideMark/>
          </w:tcPr>
          <w:p w14:paraId="2D8AF3CE"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Operations</w:t>
            </w:r>
            <w:proofErr w:type="spellEnd"/>
            <w:r w:rsidRPr="007A71F2">
              <w:rPr>
                <w:rFonts w:asciiTheme="minorHAnsi" w:hAnsiTheme="minorHAnsi"/>
              </w:rPr>
              <w:t xml:space="preserve"> </w:t>
            </w:r>
            <w:proofErr w:type="spellStart"/>
            <w:r w:rsidRPr="007A71F2">
              <w:rPr>
                <w:rFonts w:asciiTheme="minorHAnsi" w:hAnsiTheme="minorHAnsi"/>
              </w:rPr>
              <w:t>Research</w:t>
            </w:r>
            <w:proofErr w:type="spellEnd"/>
            <w:r w:rsidRPr="007A71F2">
              <w:rPr>
                <w:rFonts w:asciiTheme="minorHAnsi" w:hAnsiTheme="minorHAnsi"/>
              </w:rPr>
              <w:t xml:space="preserve"> Management Science</w:t>
            </w:r>
          </w:p>
        </w:tc>
        <w:tc>
          <w:tcPr>
            <w:tcW w:w="1843" w:type="dxa"/>
            <w:noWrap/>
            <w:hideMark/>
          </w:tcPr>
          <w:p w14:paraId="46B7FA21"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21</w:t>
            </w:r>
          </w:p>
        </w:tc>
        <w:tc>
          <w:tcPr>
            <w:tcW w:w="1979" w:type="dxa"/>
            <w:noWrap/>
            <w:hideMark/>
          </w:tcPr>
          <w:p w14:paraId="1B03AB18" w14:textId="65160FA1" w:rsidR="00465CB3" w:rsidRPr="007A71F2" w:rsidRDefault="00465CB3" w:rsidP="007A71F2">
            <w:pPr>
              <w:spacing w:before="20" w:after="20"/>
              <w:jc w:val="center"/>
              <w:rPr>
                <w:rFonts w:asciiTheme="minorHAnsi" w:hAnsiTheme="minorHAnsi"/>
              </w:rPr>
            </w:pPr>
            <w:r w:rsidRPr="007A71F2">
              <w:rPr>
                <w:rFonts w:asciiTheme="minorHAnsi" w:hAnsiTheme="minorHAnsi"/>
              </w:rPr>
              <w:t>3,4</w:t>
            </w:r>
            <w:r w:rsidR="007A71F2">
              <w:rPr>
                <w:rFonts w:asciiTheme="minorHAnsi" w:hAnsiTheme="minorHAnsi"/>
              </w:rPr>
              <w:t>%</w:t>
            </w:r>
          </w:p>
        </w:tc>
      </w:tr>
      <w:tr w:rsidR="00465CB3" w:rsidRPr="003A3197" w14:paraId="0CF5D8A5" w14:textId="77777777" w:rsidTr="00D76EFC">
        <w:trPr>
          <w:trHeight w:val="170"/>
        </w:trPr>
        <w:tc>
          <w:tcPr>
            <w:tcW w:w="5103" w:type="dxa"/>
            <w:noWrap/>
            <w:hideMark/>
          </w:tcPr>
          <w:p w14:paraId="5B0C32F9"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Economics</w:t>
            </w:r>
            <w:proofErr w:type="spellEnd"/>
          </w:p>
        </w:tc>
        <w:tc>
          <w:tcPr>
            <w:tcW w:w="1843" w:type="dxa"/>
            <w:noWrap/>
            <w:hideMark/>
          </w:tcPr>
          <w:p w14:paraId="7E0C64C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20</w:t>
            </w:r>
          </w:p>
        </w:tc>
        <w:tc>
          <w:tcPr>
            <w:tcW w:w="1979" w:type="dxa"/>
            <w:noWrap/>
            <w:hideMark/>
          </w:tcPr>
          <w:p w14:paraId="3C831CD4" w14:textId="2762530C" w:rsidR="00465CB3" w:rsidRPr="007A71F2" w:rsidRDefault="00465CB3" w:rsidP="007A71F2">
            <w:pPr>
              <w:spacing w:before="20" w:after="20"/>
              <w:jc w:val="center"/>
              <w:rPr>
                <w:rFonts w:asciiTheme="minorHAnsi" w:hAnsiTheme="minorHAnsi"/>
              </w:rPr>
            </w:pPr>
            <w:r w:rsidRPr="007A71F2">
              <w:rPr>
                <w:rFonts w:asciiTheme="minorHAnsi" w:hAnsiTheme="minorHAnsi"/>
              </w:rPr>
              <w:t>3,3</w:t>
            </w:r>
            <w:r w:rsidR="007A71F2">
              <w:rPr>
                <w:rFonts w:asciiTheme="minorHAnsi" w:hAnsiTheme="minorHAnsi"/>
              </w:rPr>
              <w:t>%</w:t>
            </w:r>
          </w:p>
        </w:tc>
      </w:tr>
      <w:tr w:rsidR="00465CB3" w:rsidRPr="003A3197" w14:paraId="2E17D463" w14:textId="77777777" w:rsidTr="00D76EFC">
        <w:trPr>
          <w:trHeight w:val="170"/>
        </w:trPr>
        <w:tc>
          <w:tcPr>
            <w:tcW w:w="5103" w:type="dxa"/>
            <w:noWrap/>
            <w:hideMark/>
          </w:tcPr>
          <w:p w14:paraId="4E84ED6F" w14:textId="77777777" w:rsidR="00465CB3" w:rsidRPr="007A71F2" w:rsidRDefault="00465CB3" w:rsidP="007A71F2">
            <w:pPr>
              <w:spacing w:before="20" w:after="20"/>
              <w:rPr>
                <w:rFonts w:asciiTheme="minorHAnsi" w:hAnsiTheme="minorHAnsi"/>
              </w:rPr>
            </w:pPr>
            <w:r w:rsidRPr="007A71F2">
              <w:rPr>
                <w:rFonts w:asciiTheme="minorHAnsi" w:hAnsiTheme="minorHAnsi"/>
              </w:rPr>
              <w:t xml:space="preserve">Instruments </w:t>
            </w:r>
            <w:proofErr w:type="spellStart"/>
            <w:r w:rsidRPr="007A71F2">
              <w:rPr>
                <w:rFonts w:asciiTheme="minorHAnsi" w:hAnsiTheme="minorHAnsi"/>
              </w:rPr>
              <w:t>Instrumentation</w:t>
            </w:r>
            <w:proofErr w:type="spellEnd"/>
          </w:p>
        </w:tc>
        <w:tc>
          <w:tcPr>
            <w:tcW w:w="1843" w:type="dxa"/>
            <w:noWrap/>
            <w:hideMark/>
          </w:tcPr>
          <w:p w14:paraId="5C959DB4"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17</w:t>
            </w:r>
          </w:p>
        </w:tc>
        <w:tc>
          <w:tcPr>
            <w:tcW w:w="1979" w:type="dxa"/>
            <w:noWrap/>
            <w:hideMark/>
          </w:tcPr>
          <w:p w14:paraId="72CFEF2F" w14:textId="36BB9114" w:rsidR="00465CB3" w:rsidRPr="007A71F2" w:rsidRDefault="00465CB3" w:rsidP="007A71F2">
            <w:pPr>
              <w:spacing w:before="20" w:after="20"/>
              <w:jc w:val="center"/>
              <w:rPr>
                <w:rFonts w:asciiTheme="minorHAnsi" w:hAnsiTheme="minorHAnsi"/>
              </w:rPr>
            </w:pPr>
            <w:r w:rsidRPr="007A71F2">
              <w:rPr>
                <w:rFonts w:asciiTheme="minorHAnsi" w:hAnsiTheme="minorHAnsi"/>
              </w:rPr>
              <w:t>2,8</w:t>
            </w:r>
            <w:r w:rsidR="007A71F2">
              <w:rPr>
                <w:rFonts w:asciiTheme="minorHAnsi" w:hAnsiTheme="minorHAnsi"/>
              </w:rPr>
              <w:t>%</w:t>
            </w:r>
          </w:p>
        </w:tc>
      </w:tr>
      <w:tr w:rsidR="00465CB3" w:rsidRPr="003A3197" w14:paraId="08FC9B29" w14:textId="77777777" w:rsidTr="00D76EFC">
        <w:trPr>
          <w:trHeight w:val="170"/>
        </w:trPr>
        <w:tc>
          <w:tcPr>
            <w:tcW w:w="5103" w:type="dxa"/>
            <w:noWrap/>
            <w:hideMark/>
          </w:tcPr>
          <w:p w14:paraId="633BAC9C"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Optics</w:t>
            </w:r>
            <w:proofErr w:type="spellEnd"/>
          </w:p>
        </w:tc>
        <w:tc>
          <w:tcPr>
            <w:tcW w:w="1843" w:type="dxa"/>
            <w:noWrap/>
            <w:hideMark/>
          </w:tcPr>
          <w:p w14:paraId="0359C3E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12</w:t>
            </w:r>
          </w:p>
        </w:tc>
        <w:tc>
          <w:tcPr>
            <w:tcW w:w="1979" w:type="dxa"/>
            <w:noWrap/>
            <w:hideMark/>
          </w:tcPr>
          <w:p w14:paraId="25BE1A1D" w14:textId="3A642A4C" w:rsidR="00465CB3" w:rsidRPr="007A71F2" w:rsidRDefault="00465CB3" w:rsidP="007A71F2">
            <w:pPr>
              <w:spacing w:before="20" w:after="20"/>
              <w:jc w:val="center"/>
              <w:rPr>
                <w:rFonts w:asciiTheme="minorHAnsi" w:hAnsiTheme="minorHAnsi"/>
              </w:rPr>
            </w:pPr>
            <w:r w:rsidRPr="007A71F2">
              <w:rPr>
                <w:rFonts w:asciiTheme="minorHAnsi" w:hAnsiTheme="minorHAnsi"/>
              </w:rPr>
              <w:t>2,0</w:t>
            </w:r>
            <w:r w:rsidR="007A71F2">
              <w:rPr>
                <w:rFonts w:asciiTheme="minorHAnsi" w:hAnsiTheme="minorHAnsi"/>
              </w:rPr>
              <w:t>%</w:t>
            </w:r>
          </w:p>
        </w:tc>
      </w:tr>
      <w:tr w:rsidR="00465CB3" w:rsidRPr="003A3197" w14:paraId="2971A6C3" w14:textId="77777777" w:rsidTr="00D76EFC">
        <w:trPr>
          <w:trHeight w:val="170"/>
        </w:trPr>
        <w:tc>
          <w:tcPr>
            <w:tcW w:w="5103" w:type="dxa"/>
            <w:noWrap/>
            <w:hideMark/>
          </w:tcPr>
          <w:p w14:paraId="5DD93874"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Social</w:t>
            </w:r>
            <w:proofErr w:type="spellEnd"/>
            <w:r w:rsidRPr="007A71F2">
              <w:rPr>
                <w:rFonts w:asciiTheme="minorHAnsi" w:hAnsiTheme="minorHAnsi"/>
              </w:rPr>
              <w:t xml:space="preserve"> </w:t>
            </w:r>
            <w:proofErr w:type="spellStart"/>
            <w:r w:rsidRPr="007A71F2">
              <w:rPr>
                <w:rFonts w:asciiTheme="minorHAnsi" w:hAnsiTheme="minorHAnsi"/>
              </w:rPr>
              <w:t>Sciences</w:t>
            </w:r>
            <w:proofErr w:type="spellEnd"/>
            <w:r w:rsidRPr="007A71F2">
              <w:rPr>
                <w:rFonts w:asciiTheme="minorHAnsi" w:hAnsiTheme="minorHAnsi"/>
              </w:rPr>
              <w:t xml:space="preserve"> </w:t>
            </w:r>
            <w:proofErr w:type="spellStart"/>
            <w:r w:rsidRPr="007A71F2">
              <w:rPr>
                <w:rFonts w:asciiTheme="minorHAnsi" w:hAnsiTheme="minorHAnsi"/>
              </w:rPr>
              <w:t>Interdisciplinary</w:t>
            </w:r>
            <w:proofErr w:type="spellEnd"/>
          </w:p>
        </w:tc>
        <w:tc>
          <w:tcPr>
            <w:tcW w:w="1843" w:type="dxa"/>
            <w:noWrap/>
            <w:hideMark/>
          </w:tcPr>
          <w:p w14:paraId="71579BB2"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12</w:t>
            </w:r>
          </w:p>
        </w:tc>
        <w:tc>
          <w:tcPr>
            <w:tcW w:w="1979" w:type="dxa"/>
            <w:noWrap/>
            <w:hideMark/>
          </w:tcPr>
          <w:p w14:paraId="48FCE889" w14:textId="6AC376D9" w:rsidR="00465CB3" w:rsidRPr="007A71F2" w:rsidRDefault="00465CB3" w:rsidP="007A71F2">
            <w:pPr>
              <w:spacing w:before="20" w:after="20"/>
              <w:jc w:val="center"/>
              <w:rPr>
                <w:rFonts w:asciiTheme="minorHAnsi" w:hAnsiTheme="minorHAnsi"/>
              </w:rPr>
            </w:pPr>
            <w:r w:rsidRPr="007A71F2">
              <w:rPr>
                <w:rFonts w:asciiTheme="minorHAnsi" w:hAnsiTheme="minorHAnsi"/>
              </w:rPr>
              <w:t>2,0</w:t>
            </w:r>
            <w:r w:rsidR="007A71F2">
              <w:rPr>
                <w:rFonts w:asciiTheme="minorHAnsi" w:hAnsiTheme="minorHAnsi"/>
              </w:rPr>
              <w:t>%</w:t>
            </w:r>
          </w:p>
        </w:tc>
      </w:tr>
      <w:tr w:rsidR="00465CB3" w:rsidRPr="003A3197" w14:paraId="56FD9309" w14:textId="77777777" w:rsidTr="00D76EFC">
        <w:trPr>
          <w:trHeight w:val="170"/>
        </w:trPr>
        <w:tc>
          <w:tcPr>
            <w:tcW w:w="5103" w:type="dxa"/>
            <w:noWrap/>
            <w:hideMark/>
          </w:tcPr>
          <w:p w14:paraId="08175C43"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Environmental</w:t>
            </w:r>
            <w:proofErr w:type="spellEnd"/>
            <w:r w:rsidRPr="007A71F2">
              <w:rPr>
                <w:rFonts w:asciiTheme="minorHAnsi" w:hAnsiTheme="minorHAnsi"/>
              </w:rPr>
              <w:t xml:space="preserve"> </w:t>
            </w:r>
            <w:proofErr w:type="spellStart"/>
            <w:r w:rsidRPr="007A71F2">
              <w:rPr>
                <w:rFonts w:asciiTheme="minorHAnsi" w:hAnsiTheme="minorHAnsi"/>
              </w:rPr>
              <w:t>Sciences</w:t>
            </w:r>
            <w:proofErr w:type="spellEnd"/>
          </w:p>
        </w:tc>
        <w:tc>
          <w:tcPr>
            <w:tcW w:w="1843" w:type="dxa"/>
            <w:noWrap/>
            <w:hideMark/>
          </w:tcPr>
          <w:p w14:paraId="033B2C84"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11</w:t>
            </w:r>
          </w:p>
        </w:tc>
        <w:tc>
          <w:tcPr>
            <w:tcW w:w="1979" w:type="dxa"/>
            <w:noWrap/>
            <w:hideMark/>
          </w:tcPr>
          <w:p w14:paraId="102783F2" w14:textId="0C5B01DA" w:rsidR="00465CB3" w:rsidRPr="007A71F2" w:rsidRDefault="00465CB3" w:rsidP="007A71F2">
            <w:pPr>
              <w:spacing w:before="20" w:after="20"/>
              <w:jc w:val="center"/>
              <w:rPr>
                <w:rFonts w:asciiTheme="minorHAnsi" w:hAnsiTheme="minorHAnsi"/>
              </w:rPr>
            </w:pPr>
            <w:r w:rsidRPr="007A71F2">
              <w:rPr>
                <w:rFonts w:asciiTheme="minorHAnsi" w:hAnsiTheme="minorHAnsi"/>
              </w:rPr>
              <w:t>1,8</w:t>
            </w:r>
            <w:r w:rsidR="007A71F2">
              <w:rPr>
                <w:rFonts w:asciiTheme="minorHAnsi" w:hAnsiTheme="minorHAnsi"/>
              </w:rPr>
              <w:t>%</w:t>
            </w:r>
          </w:p>
        </w:tc>
      </w:tr>
      <w:tr w:rsidR="00465CB3" w:rsidRPr="003A3197" w14:paraId="17982178" w14:textId="77777777" w:rsidTr="00D76EFC">
        <w:trPr>
          <w:trHeight w:val="170"/>
        </w:trPr>
        <w:tc>
          <w:tcPr>
            <w:tcW w:w="5103" w:type="dxa"/>
            <w:noWrap/>
            <w:hideMark/>
          </w:tcPr>
          <w:p w14:paraId="58FEB2FC"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Materials</w:t>
            </w:r>
            <w:proofErr w:type="spellEnd"/>
            <w:r w:rsidRPr="007A71F2">
              <w:rPr>
                <w:rFonts w:asciiTheme="minorHAnsi" w:hAnsiTheme="minorHAnsi"/>
              </w:rPr>
              <w:t xml:space="preserve"> Science </w:t>
            </w:r>
            <w:proofErr w:type="spellStart"/>
            <w:r w:rsidRPr="007A71F2">
              <w:rPr>
                <w:rFonts w:asciiTheme="minorHAnsi" w:hAnsiTheme="minorHAnsi"/>
              </w:rPr>
              <w:t>Multidisciplinary</w:t>
            </w:r>
            <w:proofErr w:type="spellEnd"/>
          </w:p>
        </w:tc>
        <w:tc>
          <w:tcPr>
            <w:tcW w:w="1843" w:type="dxa"/>
            <w:noWrap/>
            <w:hideMark/>
          </w:tcPr>
          <w:p w14:paraId="3E254AE8"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11</w:t>
            </w:r>
          </w:p>
        </w:tc>
        <w:tc>
          <w:tcPr>
            <w:tcW w:w="1979" w:type="dxa"/>
            <w:noWrap/>
            <w:hideMark/>
          </w:tcPr>
          <w:p w14:paraId="37B78C8F" w14:textId="30E7AC96" w:rsidR="00465CB3" w:rsidRPr="007A71F2" w:rsidRDefault="00465CB3" w:rsidP="007A71F2">
            <w:pPr>
              <w:spacing w:before="20" w:after="20"/>
              <w:jc w:val="center"/>
              <w:rPr>
                <w:rFonts w:asciiTheme="minorHAnsi" w:hAnsiTheme="minorHAnsi"/>
              </w:rPr>
            </w:pPr>
            <w:r w:rsidRPr="007A71F2">
              <w:rPr>
                <w:rFonts w:asciiTheme="minorHAnsi" w:hAnsiTheme="minorHAnsi"/>
              </w:rPr>
              <w:t>1,8</w:t>
            </w:r>
            <w:r w:rsidR="007A71F2">
              <w:rPr>
                <w:rFonts w:asciiTheme="minorHAnsi" w:hAnsiTheme="minorHAnsi"/>
              </w:rPr>
              <w:t>%</w:t>
            </w:r>
          </w:p>
        </w:tc>
      </w:tr>
      <w:tr w:rsidR="00465CB3" w:rsidRPr="003A3197" w14:paraId="1AB5B840" w14:textId="77777777" w:rsidTr="00D76EFC">
        <w:trPr>
          <w:trHeight w:val="170"/>
        </w:trPr>
        <w:tc>
          <w:tcPr>
            <w:tcW w:w="5103" w:type="dxa"/>
            <w:noWrap/>
            <w:hideMark/>
          </w:tcPr>
          <w:p w14:paraId="4248B210"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Remote</w:t>
            </w:r>
            <w:proofErr w:type="spellEnd"/>
            <w:r w:rsidRPr="007A71F2">
              <w:rPr>
                <w:rFonts w:asciiTheme="minorHAnsi" w:hAnsiTheme="minorHAnsi"/>
              </w:rPr>
              <w:t xml:space="preserve"> </w:t>
            </w:r>
            <w:proofErr w:type="spellStart"/>
            <w:r w:rsidRPr="007A71F2">
              <w:rPr>
                <w:rFonts w:asciiTheme="minorHAnsi" w:hAnsiTheme="minorHAnsi"/>
              </w:rPr>
              <w:t>Sensing</w:t>
            </w:r>
            <w:proofErr w:type="spellEnd"/>
          </w:p>
        </w:tc>
        <w:tc>
          <w:tcPr>
            <w:tcW w:w="1843" w:type="dxa"/>
            <w:noWrap/>
            <w:hideMark/>
          </w:tcPr>
          <w:p w14:paraId="79E3F5D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11</w:t>
            </w:r>
          </w:p>
        </w:tc>
        <w:tc>
          <w:tcPr>
            <w:tcW w:w="1979" w:type="dxa"/>
            <w:noWrap/>
            <w:hideMark/>
          </w:tcPr>
          <w:p w14:paraId="395C0843" w14:textId="21A1B64F" w:rsidR="00465CB3" w:rsidRPr="007A71F2" w:rsidRDefault="00465CB3" w:rsidP="007A71F2">
            <w:pPr>
              <w:spacing w:before="20" w:after="20"/>
              <w:jc w:val="center"/>
              <w:rPr>
                <w:rFonts w:asciiTheme="minorHAnsi" w:hAnsiTheme="minorHAnsi"/>
              </w:rPr>
            </w:pPr>
            <w:r w:rsidRPr="007A71F2">
              <w:rPr>
                <w:rFonts w:asciiTheme="minorHAnsi" w:hAnsiTheme="minorHAnsi"/>
              </w:rPr>
              <w:t>1,8</w:t>
            </w:r>
            <w:r w:rsidR="007A71F2">
              <w:rPr>
                <w:rFonts w:asciiTheme="minorHAnsi" w:hAnsiTheme="minorHAnsi"/>
              </w:rPr>
              <w:t>%</w:t>
            </w:r>
          </w:p>
        </w:tc>
      </w:tr>
      <w:tr w:rsidR="00465CB3" w:rsidRPr="003A3197" w14:paraId="1D86BA1A" w14:textId="77777777" w:rsidTr="00D76EFC">
        <w:trPr>
          <w:trHeight w:val="170"/>
        </w:trPr>
        <w:tc>
          <w:tcPr>
            <w:tcW w:w="5103" w:type="dxa"/>
            <w:noWrap/>
            <w:hideMark/>
          </w:tcPr>
          <w:p w14:paraId="486A34C9"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lastRenderedPageBreak/>
              <w:t>Transportation</w:t>
            </w:r>
            <w:proofErr w:type="spellEnd"/>
            <w:r w:rsidRPr="007A71F2">
              <w:rPr>
                <w:rFonts w:asciiTheme="minorHAnsi" w:hAnsiTheme="minorHAnsi"/>
              </w:rPr>
              <w:t xml:space="preserve"> Science Technology</w:t>
            </w:r>
          </w:p>
        </w:tc>
        <w:tc>
          <w:tcPr>
            <w:tcW w:w="1843" w:type="dxa"/>
            <w:noWrap/>
            <w:hideMark/>
          </w:tcPr>
          <w:p w14:paraId="2D77CC13"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11</w:t>
            </w:r>
          </w:p>
        </w:tc>
        <w:tc>
          <w:tcPr>
            <w:tcW w:w="1979" w:type="dxa"/>
            <w:noWrap/>
            <w:hideMark/>
          </w:tcPr>
          <w:p w14:paraId="67DCD290" w14:textId="5BBE4C24" w:rsidR="00465CB3" w:rsidRPr="007A71F2" w:rsidRDefault="00465CB3" w:rsidP="007A71F2">
            <w:pPr>
              <w:spacing w:before="20" w:after="20"/>
              <w:jc w:val="center"/>
              <w:rPr>
                <w:rFonts w:asciiTheme="minorHAnsi" w:hAnsiTheme="minorHAnsi"/>
              </w:rPr>
            </w:pPr>
            <w:r w:rsidRPr="007A71F2">
              <w:rPr>
                <w:rFonts w:asciiTheme="minorHAnsi" w:hAnsiTheme="minorHAnsi"/>
              </w:rPr>
              <w:t>1,8</w:t>
            </w:r>
            <w:r w:rsidR="007A71F2">
              <w:rPr>
                <w:rFonts w:asciiTheme="minorHAnsi" w:hAnsiTheme="minorHAnsi"/>
              </w:rPr>
              <w:t>%</w:t>
            </w:r>
          </w:p>
        </w:tc>
      </w:tr>
      <w:tr w:rsidR="00465CB3" w:rsidRPr="003A3197" w14:paraId="5C1E3721" w14:textId="77777777" w:rsidTr="00D76EFC">
        <w:trPr>
          <w:trHeight w:val="170"/>
        </w:trPr>
        <w:tc>
          <w:tcPr>
            <w:tcW w:w="5103" w:type="dxa"/>
            <w:noWrap/>
            <w:hideMark/>
          </w:tcPr>
          <w:p w14:paraId="549E3E7A"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Energy</w:t>
            </w:r>
            <w:proofErr w:type="spellEnd"/>
            <w:r w:rsidRPr="007A71F2">
              <w:rPr>
                <w:rFonts w:asciiTheme="minorHAnsi" w:hAnsiTheme="minorHAnsi"/>
              </w:rPr>
              <w:t xml:space="preserve"> </w:t>
            </w:r>
            <w:proofErr w:type="spellStart"/>
            <w:r w:rsidRPr="007A71F2">
              <w:rPr>
                <w:rFonts w:asciiTheme="minorHAnsi" w:hAnsiTheme="minorHAnsi"/>
              </w:rPr>
              <w:t>Fuels</w:t>
            </w:r>
            <w:proofErr w:type="spellEnd"/>
          </w:p>
        </w:tc>
        <w:tc>
          <w:tcPr>
            <w:tcW w:w="1843" w:type="dxa"/>
            <w:noWrap/>
            <w:hideMark/>
          </w:tcPr>
          <w:p w14:paraId="55CFAFA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10</w:t>
            </w:r>
          </w:p>
        </w:tc>
        <w:tc>
          <w:tcPr>
            <w:tcW w:w="1979" w:type="dxa"/>
            <w:noWrap/>
            <w:hideMark/>
          </w:tcPr>
          <w:p w14:paraId="1B9271A3" w14:textId="1EADE331" w:rsidR="00465CB3" w:rsidRPr="007A71F2" w:rsidRDefault="00465CB3" w:rsidP="007A71F2">
            <w:pPr>
              <w:spacing w:before="20" w:after="20"/>
              <w:jc w:val="center"/>
              <w:rPr>
                <w:rFonts w:asciiTheme="minorHAnsi" w:hAnsiTheme="minorHAnsi"/>
              </w:rPr>
            </w:pPr>
            <w:r w:rsidRPr="007A71F2">
              <w:rPr>
                <w:rFonts w:asciiTheme="minorHAnsi" w:hAnsiTheme="minorHAnsi"/>
              </w:rPr>
              <w:t>1,6</w:t>
            </w:r>
            <w:r w:rsidR="007A71F2">
              <w:rPr>
                <w:rFonts w:asciiTheme="minorHAnsi" w:hAnsiTheme="minorHAnsi"/>
              </w:rPr>
              <w:t>%</w:t>
            </w:r>
          </w:p>
        </w:tc>
      </w:tr>
      <w:tr w:rsidR="00465CB3" w:rsidRPr="003A3197" w14:paraId="6323D3B1" w14:textId="77777777" w:rsidTr="00D76EFC">
        <w:trPr>
          <w:trHeight w:val="170"/>
        </w:trPr>
        <w:tc>
          <w:tcPr>
            <w:tcW w:w="5103" w:type="dxa"/>
            <w:noWrap/>
            <w:hideMark/>
          </w:tcPr>
          <w:p w14:paraId="0E35E0AE"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Mathematics</w:t>
            </w:r>
            <w:proofErr w:type="spellEnd"/>
            <w:r w:rsidRPr="007A71F2">
              <w:rPr>
                <w:rFonts w:asciiTheme="minorHAnsi" w:hAnsiTheme="minorHAnsi"/>
              </w:rPr>
              <w:t xml:space="preserve"> </w:t>
            </w:r>
            <w:proofErr w:type="spellStart"/>
            <w:r w:rsidRPr="007A71F2">
              <w:rPr>
                <w:rFonts w:asciiTheme="minorHAnsi" w:hAnsiTheme="minorHAnsi"/>
              </w:rPr>
              <w:t>Interdisciplinary</w:t>
            </w:r>
            <w:proofErr w:type="spellEnd"/>
            <w:r w:rsidRPr="007A71F2">
              <w:rPr>
                <w:rFonts w:asciiTheme="minorHAnsi" w:hAnsiTheme="minorHAnsi"/>
              </w:rPr>
              <w:t xml:space="preserve"> </w:t>
            </w:r>
            <w:proofErr w:type="spellStart"/>
            <w:r w:rsidRPr="007A71F2">
              <w:rPr>
                <w:rFonts w:asciiTheme="minorHAnsi" w:hAnsiTheme="minorHAnsi"/>
              </w:rPr>
              <w:t>Applications</w:t>
            </w:r>
            <w:proofErr w:type="spellEnd"/>
          </w:p>
        </w:tc>
        <w:tc>
          <w:tcPr>
            <w:tcW w:w="1843" w:type="dxa"/>
            <w:noWrap/>
            <w:hideMark/>
          </w:tcPr>
          <w:p w14:paraId="43F93812"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10</w:t>
            </w:r>
          </w:p>
        </w:tc>
        <w:tc>
          <w:tcPr>
            <w:tcW w:w="1979" w:type="dxa"/>
            <w:noWrap/>
            <w:hideMark/>
          </w:tcPr>
          <w:p w14:paraId="4AE8E19B" w14:textId="65C97647" w:rsidR="00465CB3" w:rsidRPr="007A71F2" w:rsidRDefault="00465CB3" w:rsidP="007A71F2">
            <w:pPr>
              <w:spacing w:before="20" w:after="20"/>
              <w:jc w:val="center"/>
              <w:rPr>
                <w:rFonts w:asciiTheme="minorHAnsi" w:hAnsiTheme="minorHAnsi"/>
              </w:rPr>
            </w:pPr>
            <w:r w:rsidRPr="007A71F2">
              <w:rPr>
                <w:rFonts w:asciiTheme="minorHAnsi" w:hAnsiTheme="minorHAnsi"/>
              </w:rPr>
              <w:t>1,6</w:t>
            </w:r>
            <w:r w:rsidR="007A71F2">
              <w:rPr>
                <w:rFonts w:asciiTheme="minorHAnsi" w:hAnsiTheme="minorHAnsi"/>
              </w:rPr>
              <w:t>%</w:t>
            </w:r>
          </w:p>
        </w:tc>
      </w:tr>
      <w:tr w:rsidR="00465CB3" w:rsidRPr="003A3197" w14:paraId="22D7D324" w14:textId="77777777" w:rsidTr="00D76EFC">
        <w:trPr>
          <w:trHeight w:val="170"/>
        </w:trPr>
        <w:tc>
          <w:tcPr>
            <w:tcW w:w="5103" w:type="dxa"/>
            <w:noWrap/>
            <w:hideMark/>
          </w:tcPr>
          <w:p w14:paraId="707D2C14"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Mechanics</w:t>
            </w:r>
            <w:proofErr w:type="spellEnd"/>
          </w:p>
        </w:tc>
        <w:tc>
          <w:tcPr>
            <w:tcW w:w="1843" w:type="dxa"/>
            <w:noWrap/>
            <w:hideMark/>
          </w:tcPr>
          <w:p w14:paraId="0D10E1FF"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8</w:t>
            </w:r>
          </w:p>
        </w:tc>
        <w:tc>
          <w:tcPr>
            <w:tcW w:w="1979" w:type="dxa"/>
            <w:noWrap/>
            <w:hideMark/>
          </w:tcPr>
          <w:p w14:paraId="5BBAA84F" w14:textId="71C8D7A0" w:rsidR="00465CB3" w:rsidRPr="007A71F2" w:rsidRDefault="00465CB3" w:rsidP="007A71F2">
            <w:pPr>
              <w:spacing w:before="20" w:after="20"/>
              <w:jc w:val="center"/>
              <w:rPr>
                <w:rFonts w:asciiTheme="minorHAnsi" w:hAnsiTheme="minorHAnsi"/>
              </w:rPr>
            </w:pPr>
            <w:r w:rsidRPr="007A71F2">
              <w:rPr>
                <w:rFonts w:asciiTheme="minorHAnsi" w:hAnsiTheme="minorHAnsi"/>
              </w:rPr>
              <w:t>1,3</w:t>
            </w:r>
            <w:r w:rsidR="007A71F2">
              <w:rPr>
                <w:rFonts w:asciiTheme="minorHAnsi" w:hAnsiTheme="minorHAnsi"/>
              </w:rPr>
              <w:t>%</w:t>
            </w:r>
          </w:p>
        </w:tc>
      </w:tr>
      <w:tr w:rsidR="00465CB3" w:rsidRPr="003A3197" w14:paraId="54FC255B" w14:textId="77777777" w:rsidTr="00D76EFC">
        <w:trPr>
          <w:trHeight w:val="170"/>
        </w:trPr>
        <w:tc>
          <w:tcPr>
            <w:tcW w:w="5103" w:type="dxa"/>
            <w:noWrap/>
            <w:hideMark/>
          </w:tcPr>
          <w:p w14:paraId="4CCBC9E5"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w:t>
            </w:r>
            <w:proofErr w:type="spellStart"/>
            <w:r w:rsidRPr="007A71F2">
              <w:rPr>
                <w:rFonts w:asciiTheme="minorHAnsi" w:hAnsiTheme="minorHAnsi"/>
              </w:rPr>
              <w:t>Cybernetics</w:t>
            </w:r>
            <w:proofErr w:type="spellEnd"/>
          </w:p>
        </w:tc>
        <w:tc>
          <w:tcPr>
            <w:tcW w:w="1843" w:type="dxa"/>
            <w:noWrap/>
            <w:hideMark/>
          </w:tcPr>
          <w:p w14:paraId="410D2A69"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7</w:t>
            </w:r>
          </w:p>
        </w:tc>
        <w:tc>
          <w:tcPr>
            <w:tcW w:w="1979" w:type="dxa"/>
            <w:noWrap/>
            <w:hideMark/>
          </w:tcPr>
          <w:p w14:paraId="3120DE47" w14:textId="2FF78AD6" w:rsidR="00465CB3" w:rsidRPr="007A71F2" w:rsidRDefault="00465CB3" w:rsidP="007A71F2">
            <w:pPr>
              <w:spacing w:before="20" w:after="20"/>
              <w:jc w:val="center"/>
              <w:rPr>
                <w:rFonts w:asciiTheme="minorHAnsi" w:hAnsiTheme="minorHAnsi"/>
              </w:rPr>
            </w:pPr>
            <w:r w:rsidRPr="007A71F2">
              <w:rPr>
                <w:rFonts w:asciiTheme="minorHAnsi" w:hAnsiTheme="minorHAnsi"/>
              </w:rPr>
              <w:t>1,1</w:t>
            </w:r>
            <w:r w:rsidR="007A71F2">
              <w:rPr>
                <w:rFonts w:asciiTheme="minorHAnsi" w:hAnsiTheme="minorHAnsi"/>
              </w:rPr>
              <w:t>%</w:t>
            </w:r>
          </w:p>
        </w:tc>
      </w:tr>
      <w:tr w:rsidR="00465CB3" w:rsidRPr="003A3197" w14:paraId="0236ED72" w14:textId="77777777" w:rsidTr="00D76EFC">
        <w:trPr>
          <w:trHeight w:val="170"/>
        </w:trPr>
        <w:tc>
          <w:tcPr>
            <w:tcW w:w="5103" w:type="dxa"/>
            <w:noWrap/>
            <w:hideMark/>
          </w:tcPr>
          <w:p w14:paraId="6831EC8C"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Computer</w:t>
            </w:r>
            <w:proofErr w:type="spellEnd"/>
            <w:r w:rsidRPr="007A71F2">
              <w:rPr>
                <w:rFonts w:asciiTheme="minorHAnsi" w:hAnsiTheme="minorHAnsi"/>
              </w:rPr>
              <w:t xml:space="preserve"> Science Hardware </w:t>
            </w:r>
            <w:proofErr w:type="spellStart"/>
            <w:r w:rsidRPr="007A71F2">
              <w:rPr>
                <w:rFonts w:asciiTheme="minorHAnsi" w:hAnsiTheme="minorHAnsi"/>
              </w:rPr>
              <w:t>Architecture</w:t>
            </w:r>
            <w:proofErr w:type="spellEnd"/>
          </w:p>
        </w:tc>
        <w:tc>
          <w:tcPr>
            <w:tcW w:w="1843" w:type="dxa"/>
            <w:noWrap/>
            <w:hideMark/>
          </w:tcPr>
          <w:p w14:paraId="5E4CA48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7</w:t>
            </w:r>
          </w:p>
        </w:tc>
        <w:tc>
          <w:tcPr>
            <w:tcW w:w="1979" w:type="dxa"/>
            <w:noWrap/>
            <w:hideMark/>
          </w:tcPr>
          <w:p w14:paraId="3D51B26E" w14:textId="76B5487C" w:rsidR="00465CB3" w:rsidRPr="007A71F2" w:rsidRDefault="00465CB3" w:rsidP="007A71F2">
            <w:pPr>
              <w:spacing w:before="20" w:after="20"/>
              <w:jc w:val="center"/>
              <w:rPr>
                <w:rFonts w:asciiTheme="minorHAnsi" w:hAnsiTheme="minorHAnsi"/>
              </w:rPr>
            </w:pPr>
            <w:r w:rsidRPr="007A71F2">
              <w:rPr>
                <w:rFonts w:asciiTheme="minorHAnsi" w:hAnsiTheme="minorHAnsi"/>
              </w:rPr>
              <w:t>1,1</w:t>
            </w:r>
            <w:r w:rsidR="007A71F2">
              <w:rPr>
                <w:rFonts w:asciiTheme="minorHAnsi" w:hAnsiTheme="minorHAnsi"/>
              </w:rPr>
              <w:t>%</w:t>
            </w:r>
          </w:p>
        </w:tc>
      </w:tr>
      <w:tr w:rsidR="00465CB3" w:rsidRPr="003A3197" w14:paraId="53CAFB1A" w14:textId="77777777" w:rsidTr="00D76EFC">
        <w:trPr>
          <w:trHeight w:val="170"/>
        </w:trPr>
        <w:tc>
          <w:tcPr>
            <w:tcW w:w="5103" w:type="dxa"/>
            <w:noWrap/>
            <w:hideMark/>
          </w:tcPr>
          <w:p w14:paraId="103FECD5"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Multidisciplinary</w:t>
            </w:r>
            <w:proofErr w:type="spellEnd"/>
            <w:r w:rsidRPr="007A71F2">
              <w:rPr>
                <w:rFonts w:asciiTheme="minorHAnsi" w:hAnsiTheme="minorHAnsi"/>
              </w:rPr>
              <w:t xml:space="preserve"> </w:t>
            </w:r>
            <w:proofErr w:type="spellStart"/>
            <w:r w:rsidRPr="007A71F2">
              <w:rPr>
                <w:rFonts w:asciiTheme="minorHAnsi" w:hAnsiTheme="minorHAnsi"/>
              </w:rPr>
              <w:t>Sciences</w:t>
            </w:r>
            <w:proofErr w:type="spellEnd"/>
          </w:p>
        </w:tc>
        <w:tc>
          <w:tcPr>
            <w:tcW w:w="1843" w:type="dxa"/>
            <w:noWrap/>
            <w:hideMark/>
          </w:tcPr>
          <w:p w14:paraId="7F6D669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7</w:t>
            </w:r>
          </w:p>
        </w:tc>
        <w:tc>
          <w:tcPr>
            <w:tcW w:w="1979" w:type="dxa"/>
            <w:noWrap/>
            <w:hideMark/>
          </w:tcPr>
          <w:p w14:paraId="2306B7EE" w14:textId="279FFA8E" w:rsidR="00465CB3" w:rsidRPr="007A71F2" w:rsidRDefault="00465CB3" w:rsidP="007A71F2">
            <w:pPr>
              <w:spacing w:before="20" w:after="20"/>
              <w:jc w:val="center"/>
              <w:rPr>
                <w:rFonts w:asciiTheme="minorHAnsi" w:hAnsiTheme="minorHAnsi"/>
              </w:rPr>
            </w:pPr>
            <w:r w:rsidRPr="007A71F2">
              <w:rPr>
                <w:rFonts w:asciiTheme="minorHAnsi" w:hAnsiTheme="minorHAnsi"/>
              </w:rPr>
              <w:t>1,1</w:t>
            </w:r>
            <w:r w:rsidR="007A71F2">
              <w:rPr>
                <w:rFonts w:asciiTheme="minorHAnsi" w:hAnsiTheme="minorHAnsi"/>
              </w:rPr>
              <w:t>%</w:t>
            </w:r>
          </w:p>
        </w:tc>
      </w:tr>
      <w:tr w:rsidR="00465CB3" w:rsidRPr="003A3197" w14:paraId="0AB79AE7" w14:textId="77777777" w:rsidTr="00D76EFC">
        <w:trPr>
          <w:trHeight w:val="170"/>
        </w:trPr>
        <w:tc>
          <w:tcPr>
            <w:tcW w:w="5103" w:type="dxa"/>
            <w:noWrap/>
            <w:hideMark/>
          </w:tcPr>
          <w:p w14:paraId="2D1005E3"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Mathematics</w:t>
            </w:r>
            <w:proofErr w:type="spellEnd"/>
          </w:p>
        </w:tc>
        <w:tc>
          <w:tcPr>
            <w:tcW w:w="1843" w:type="dxa"/>
            <w:noWrap/>
            <w:hideMark/>
          </w:tcPr>
          <w:p w14:paraId="5ABEAF74"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6</w:t>
            </w:r>
          </w:p>
        </w:tc>
        <w:tc>
          <w:tcPr>
            <w:tcW w:w="1979" w:type="dxa"/>
            <w:noWrap/>
            <w:hideMark/>
          </w:tcPr>
          <w:p w14:paraId="605DD4BF" w14:textId="64421F41" w:rsidR="00465CB3" w:rsidRPr="007A71F2" w:rsidRDefault="00465CB3" w:rsidP="007A71F2">
            <w:pPr>
              <w:spacing w:before="20" w:after="20"/>
              <w:jc w:val="center"/>
              <w:rPr>
                <w:rFonts w:asciiTheme="minorHAnsi" w:hAnsiTheme="minorHAnsi"/>
              </w:rPr>
            </w:pPr>
            <w:r w:rsidRPr="007A71F2">
              <w:rPr>
                <w:rFonts w:asciiTheme="minorHAnsi" w:hAnsiTheme="minorHAnsi"/>
              </w:rPr>
              <w:t>1,0</w:t>
            </w:r>
            <w:r w:rsidR="007A71F2">
              <w:rPr>
                <w:rFonts w:asciiTheme="minorHAnsi" w:hAnsiTheme="minorHAnsi"/>
              </w:rPr>
              <w:t>%</w:t>
            </w:r>
          </w:p>
        </w:tc>
      </w:tr>
      <w:tr w:rsidR="00465CB3" w:rsidRPr="003A3197" w14:paraId="2891072C" w14:textId="77777777" w:rsidTr="00D76EFC">
        <w:trPr>
          <w:trHeight w:val="170"/>
        </w:trPr>
        <w:tc>
          <w:tcPr>
            <w:tcW w:w="5103" w:type="dxa"/>
            <w:noWrap/>
            <w:hideMark/>
          </w:tcPr>
          <w:p w14:paraId="40BE3888"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Education</w:t>
            </w:r>
            <w:proofErr w:type="spellEnd"/>
            <w:r w:rsidRPr="007A71F2">
              <w:rPr>
                <w:rFonts w:asciiTheme="minorHAnsi" w:hAnsiTheme="minorHAnsi"/>
              </w:rPr>
              <w:t xml:space="preserve"> </w:t>
            </w:r>
            <w:proofErr w:type="spellStart"/>
            <w:r w:rsidRPr="007A71F2">
              <w:rPr>
                <w:rFonts w:asciiTheme="minorHAnsi" w:hAnsiTheme="minorHAnsi"/>
              </w:rPr>
              <w:t>Scientific</w:t>
            </w:r>
            <w:proofErr w:type="spellEnd"/>
            <w:r w:rsidRPr="007A71F2">
              <w:rPr>
                <w:rFonts w:asciiTheme="minorHAnsi" w:hAnsiTheme="minorHAnsi"/>
              </w:rPr>
              <w:t xml:space="preserve"> </w:t>
            </w:r>
            <w:proofErr w:type="spellStart"/>
            <w:r w:rsidRPr="007A71F2">
              <w:rPr>
                <w:rFonts w:asciiTheme="minorHAnsi" w:hAnsiTheme="minorHAnsi"/>
              </w:rPr>
              <w:t>Disciplines</w:t>
            </w:r>
            <w:proofErr w:type="spellEnd"/>
          </w:p>
        </w:tc>
        <w:tc>
          <w:tcPr>
            <w:tcW w:w="1843" w:type="dxa"/>
            <w:noWrap/>
            <w:hideMark/>
          </w:tcPr>
          <w:p w14:paraId="5C8B7E1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5</w:t>
            </w:r>
          </w:p>
        </w:tc>
        <w:tc>
          <w:tcPr>
            <w:tcW w:w="1979" w:type="dxa"/>
            <w:noWrap/>
            <w:hideMark/>
          </w:tcPr>
          <w:p w14:paraId="6E720E07" w14:textId="5B8918CA" w:rsidR="00465CB3" w:rsidRPr="007A71F2" w:rsidRDefault="00465CB3" w:rsidP="007A71F2">
            <w:pPr>
              <w:spacing w:before="20" w:after="20"/>
              <w:jc w:val="center"/>
              <w:rPr>
                <w:rFonts w:asciiTheme="minorHAnsi" w:hAnsiTheme="minorHAnsi"/>
              </w:rPr>
            </w:pPr>
            <w:r w:rsidRPr="007A71F2">
              <w:rPr>
                <w:rFonts w:asciiTheme="minorHAnsi" w:hAnsiTheme="minorHAnsi"/>
              </w:rPr>
              <w:t>0,8</w:t>
            </w:r>
            <w:r w:rsidR="007A71F2">
              <w:rPr>
                <w:rFonts w:asciiTheme="minorHAnsi" w:hAnsiTheme="minorHAnsi"/>
              </w:rPr>
              <w:t>%</w:t>
            </w:r>
          </w:p>
        </w:tc>
      </w:tr>
      <w:tr w:rsidR="00465CB3" w:rsidRPr="003A3197" w14:paraId="3F433E1E" w14:textId="77777777" w:rsidTr="00D76EFC">
        <w:trPr>
          <w:trHeight w:val="170"/>
        </w:trPr>
        <w:tc>
          <w:tcPr>
            <w:tcW w:w="5103" w:type="dxa"/>
            <w:noWrap/>
            <w:hideMark/>
          </w:tcPr>
          <w:p w14:paraId="5ECCFAB9"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Chemical</w:t>
            </w:r>
            <w:proofErr w:type="spellEnd"/>
          </w:p>
        </w:tc>
        <w:tc>
          <w:tcPr>
            <w:tcW w:w="1843" w:type="dxa"/>
            <w:noWrap/>
            <w:hideMark/>
          </w:tcPr>
          <w:p w14:paraId="78BB7FF1"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5</w:t>
            </w:r>
          </w:p>
        </w:tc>
        <w:tc>
          <w:tcPr>
            <w:tcW w:w="1979" w:type="dxa"/>
            <w:noWrap/>
            <w:hideMark/>
          </w:tcPr>
          <w:p w14:paraId="4C28409A" w14:textId="7B75FE50" w:rsidR="00465CB3" w:rsidRPr="007A71F2" w:rsidRDefault="00465CB3" w:rsidP="007A71F2">
            <w:pPr>
              <w:spacing w:before="20" w:after="20"/>
              <w:jc w:val="center"/>
              <w:rPr>
                <w:rFonts w:asciiTheme="minorHAnsi" w:hAnsiTheme="minorHAnsi"/>
              </w:rPr>
            </w:pPr>
            <w:r w:rsidRPr="007A71F2">
              <w:rPr>
                <w:rFonts w:asciiTheme="minorHAnsi" w:hAnsiTheme="minorHAnsi"/>
              </w:rPr>
              <w:t>0,8</w:t>
            </w:r>
            <w:r w:rsidR="007A71F2">
              <w:rPr>
                <w:rFonts w:asciiTheme="minorHAnsi" w:hAnsiTheme="minorHAnsi"/>
              </w:rPr>
              <w:t>%</w:t>
            </w:r>
          </w:p>
        </w:tc>
      </w:tr>
      <w:tr w:rsidR="00465CB3" w:rsidRPr="003A3197" w14:paraId="682FF53C" w14:textId="77777777" w:rsidTr="00D76EFC">
        <w:trPr>
          <w:trHeight w:val="170"/>
        </w:trPr>
        <w:tc>
          <w:tcPr>
            <w:tcW w:w="5103" w:type="dxa"/>
            <w:noWrap/>
            <w:hideMark/>
          </w:tcPr>
          <w:p w14:paraId="11B2ED80"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Manufacturing</w:t>
            </w:r>
            <w:proofErr w:type="spellEnd"/>
          </w:p>
        </w:tc>
        <w:tc>
          <w:tcPr>
            <w:tcW w:w="1843" w:type="dxa"/>
            <w:noWrap/>
            <w:hideMark/>
          </w:tcPr>
          <w:p w14:paraId="184E10DC"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4</w:t>
            </w:r>
          </w:p>
        </w:tc>
        <w:tc>
          <w:tcPr>
            <w:tcW w:w="1979" w:type="dxa"/>
            <w:noWrap/>
            <w:hideMark/>
          </w:tcPr>
          <w:p w14:paraId="05E974BC" w14:textId="612975AA" w:rsidR="00465CB3" w:rsidRPr="007A71F2" w:rsidRDefault="00465CB3" w:rsidP="007A71F2">
            <w:pPr>
              <w:spacing w:before="20" w:after="20"/>
              <w:jc w:val="center"/>
              <w:rPr>
                <w:rFonts w:asciiTheme="minorHAnsi" w:hAnsiTheme="minorHAnsi"/>
              </w:rPr>
            </w:pPr>
            <w:r w:rsidRPr="007A71F2">
              <w:rPr>
                <w:rFonts w:asciiTheme="minorHAnsi" w:hAnsiTheme="minorHAnsi"/>
              </w:rPr>
              <w:t>0,7</w:t>
            </w:r>
            <w:r w:rsidR="007A71F2">
              <w:rPr>
                <w:rFonts w:asciiTheme="minorHAnsi" w:hAnsiTheme="minorHAnsi"/>
              </w:rPr>
              <w:t>%</w:t>
            </w:r>
          </w:p>
        </w:tc>
      </w:tr>
      <w:tr w:rsidR="00465CB3" w:rsidRPr="003A3197" w14:paraId="66E8D7C2" w14:textId="77777777" w:rsidTr="00D76EFC">
        <w:trPr>
          <w:trHeight w:val="170"/>
        </w:trPr>
        <w:tc>
          <w:tcPr>
            <w:tcW w:w="5103" w:type="dxa"/>
            <w:noWrap/>
            <w:hideMark/>
          </w:tcPr>
          <w:p w14:paraId="12DFEDB2"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Mechanical</w:t>
            </w:r>
            <w:proofErr w:type="spellEnd"/>
          </w:p>
        </w:tc>
        <w:tc>
          <w:tcPr>
            <w:tcW w:w="1843" w:type="dxa"/>
            <w:noWrap/>
            <w:hideMark/>
          </w:tcPr>
          <w:p w14:paraId="33AE728C"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4</w:t>
            </w:r>
          </w:p>
        </w:tc>
        <w:tc>
          <w:tcPr>
            <w:tcW w:w="1979" w:type="dxa"/>
            <w:noWrap/>
            <w:hideMark/>
          </w:tcPr>
          <w:p w14:paraId="466D3721" w14:textId="3C238F59" w:rsidR="00465CB3" w:rsidRPr="007A71F2" w:rsidRDefault="00465CB3" w:rsidP="007A71F2">
            <w:pPr>
              <w:spacing w:before="20" w:after="20"/>
              <w:jc w:val="center"/>
              <w:rPr>
                <w:rFonts w:asciiTheme="minorHAnsi" w:hAnsiTheme="minorHAnsi"/>
              </w:rPr>
            </w:pPr>
            <w:r w:rsidRPr="007A71F2">
              <w:rPr>
                <w:rFonts w:asciiTheme="minorHAnsi" w:hAnsiTheme="minorHAnsi"/>
              </w:rPr>
              <w:t>0,7</w:t>
            </w:r>
            <w:r w:rsidR="007A71F2">
              <w:rPr>
                <w:rFonts w:asciiTheme="minorHAnsi" w:hAnsiTheme="minorHAnsi"/>
              </w:rPr>
              <w:t>%</w:t>
            </w:r>
          </w:p>
        </w:tc>
      </w:tr>
      <w:tr w:rsidR="00465CB3" w:rsidRPr="003A3197" w14:paraId="4ADC0F2B" w14:textId="77777777" w:rsidTr="00D76EFC">
        <w:trPr>
          <w:trHeight w:val="170"/>
        </w:trPr>
        <w:tc>
          <w:tcPr>
            <w:tcW w:w="5103" w:type="dxa"/>
            <w:noWrap/>
            <w:hideMark/>
          </w:tcPr>
          <w:p w14:paraId="0DAA2777"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Statistics</w:t>
            </w:r>
            <w:proofErr w:type="spellEnd"/>
            <w:r w:rsidRPr="007A71F2">
              <w:rPr>
                <w:rFonts w:asciiTheme="minorHAnsi" w:hAnsiTheme="minorHAnsi"/>
              </w:rPr>
              <w:t xml:space="preserve"> Probability</w:t>
            </w:r>
          </w:p>
        </w:tc>
        <w:tc>
          <w:tcPr>
            <w:tcW w:w="1843" w:type="dxa"/>
            <w:noWrap/>
            <w:hideMark/>
          </w:tcPr>
          <w:p w14:paraId="53B8A89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4</w:t>
            </w:r>
          </w:p>
        </w:tc>
        <w:tc>
          <w:tcPr>
            <w:tcW w:w="1979" w:type="dxa"/>
            <w:noWrap/>
            <w:hideMark/>
          </w:tcPr>
          <w:p w14:paraId="6E298B90" w14:textId="58B6BC7E" w:rsidR="00465CB3" w:rsidRPr="007A71F2" w:rsidRDefault="00465CB3" w:rsidP="007A71F2">
            <w:pPr>
              <w:spacing w:before="20" w:after="20"/>
              <w:jc w:val="center"/>
              <w:rPr>
                <w:rFonts w:asciiTheme="minorHAnsi" w:hAnsiTheme="minorHAnsi"/>
              </w:rPr>
            </w:pPr>
            <w:r w:rsidRPr="007A71F2">
              <w:rPr>
                <w:rFonts w:asciiTheme="minorHAnsi" w:hAnsiTheme="minorHAnsi"/>
              </w:rPr>
              <w:t>0,7</w:t>
            </w:r>
            <w:r w:rsidR="007A71F2">
              <w:rPr>
                <w:rFonts w:asciiTheme="minorHAnsi" w:hAnsiTheme="minorHAnsi"/>
              </w:rPr>
              <w:t>%</w:t>
            </w:r>
          </w:p>
        </w:tc>
      </w:tr>
      <w:tr w:rsidR="00465CB3" w:rsidRPr="003A3197" w14:paraId="5F35DE43" w14:textId="77777777" w:rsidTr="00D76EFC">
        <w:trPr>
          <w:trHeight w:val="170"/>
        </w:trPr>
        <w:tc>
          <w:tcPr>
            <w:tcW w:w="5103" w:type="dxa"/>
            <w:noWrap/>
            <w:hideMark/>
          </w:tcPr>
          <w:p w14:paraId="773EC833"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Environmental</w:t>
            </w:r>
            <w:proofErr w:type="spellEnd"/>
          </w:p>
        </w:tc>
        <w:tc>
          <w:tcPr>
            <w:tcW w:w="1843" w:type="dxa"/>
            <w:noWrap/>
            <w:hideMark/>
          </w:tcPr>
          <w:p w14:paraId="3E9335BA"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3080FB4F" w14:textId="0DFBA7BB"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3DD20717" w14:textId="77777777" w:rsidTr="00D76EFC">
        <w:trPr>
          <w:trHeight w:val="170"/>
        </w:trPr>
        <w:tc>
          <w:tcPr>
            <w:tcW w:w="5103" w:type="dxa"/>
            <w:noWrap/>
            <w:hideMark/>
          </w:tcPr>
          <w:p w14:paraId="309CA501"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History</w:t>
            </w:r>
            <w:proofErr w:type="spellEnd"/>
            <w:r w:rsidRPr="007A71F2">
              <w:rPr>
                <w:rFonts w:asciiTheme="minorHAnsi" w:hAnsiTheme="minorHAnsi"/>
              </w:rPr>
              <w:t xml:space="preserve"> </w:t>
            </w:r>
            <w:proofErr w:type="spellStart"/>
            <w:r w:rsidRPr="007A71F2">
              <w:rPr>
                <w:rFonts w:asciiTheme="minorHAnsi" w:hAnsiTheme="minorHAnsi"/>
              </w:rPr>
              <w:t>Philosophy</w:t>
            </w:r>
            <w:proofErr w:type="spellEnd"/>
            <w:r w:rsidRPr="007A71F2">
              <w:rPr>
                <w:rFonts w:asciiTheme="minorHAnsi" w:hAnsiTheme="minorHAnsi"/>
              </w:rPr>
              <w:t xml:space="preserve"> </w:t>
            </w:r>
            <w:proofErr w:type="spellStart"/>
            <w:r w:rsidRPr="007A71F2">
              <w:rPr>
                <w:rFonts w:asciiTheme="minorHAnsi" w:hAnsiTheme="minorHAnsi"/>
              </w:rPr>
              <w:t>Of</w:t>
            </w:r>
            <w:proofErr w:type="spellEnd"/>
            <w:r w:rsidRPr="007A71F2">
              <w:rPr>
                <w:rFonts w:asciiTheme="minorHAnsi" w:hAnsiTheme="minorHAnsi"/>
              </w:rPr>
              <w:t xml:space="preserve"> Science</w:t>
            </w:r>
          </w:p>
        </w:tc>
        <w:tc>
          <w:tcPr>
            <w:tcW w:w="1843" w:type="dxa"/>
            <w:noWrap/>
            <w:hideMark/>
          </w:tcPr>
          <w:p w14:paraId="0472EA1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478B15D9" w14:textId="6B76A2C6"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125787A7" w14:textId="77777777" w:rsidTr="00D76EFC">
        <w:trPr>
          <w:trHeight w:val="170"/>
        </w:trPr>
        <w:tc>
          <w:tcPr>
            <w:tcW w:w="5103" w:type="dxa"/>
            <w:noWrap/>
            <w:hideMark/>
          </w:tcPr>
          <w:p w14:paraId="3D66CE5A" w14:textId="77777777" w:rsidR="00465CB3" w:rsidRPr="007A71F2" w:rsidRDefault="00465CB3" w:rsidP="007A71F2">
            <w:pPr>
              <w:spacing w:before="20" w:after="20"/>
              <w:rPr>
                <w:rFonts w:asciiTheme="minorHAnsi" w:hAnsiTheme="minorHAnsi"/>
              </w:rPr>
            </w:pPr>
            <w:r w:rsidRPr="007A71F2">
              <w:rPr>
                <w:rFonts w:asciiTheme="minorHAnsi" w:hAnsiTheme="minorHAnsi"/>
              </w:rPr>
              <w:t>Management</w:t>
            </w:r>
          </w:p>
        </w:tc>
        <w:tc>
          <w:tcPr>
            <w:tcW w:w="1843" w:type="dxa"/>
            <w:noWrap/>
            <w:hideMark/>
          </w:tcPr>
          <w:p w14:paraId="2C073A19"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2C4C9E09" w14:textId="7EF22DC6"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218E8D95" w14:textId="77777777" w:rsidTr="00D76EFC">
        <w:trPr>
          <w:trHeight w:val="170"/>
        </w:trPr>
        <w:tc>
          <w:tcPr>
            <w:tcW w:w="5103" w:type="dxa"/>
            <w:noWrap/>
            <w:hideMark/>
          </w:tcPr>
          <w:p w14:paraId="42FBD6FA"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Nanoscience</w:t>
            </w:r>
            <w:proofErr w:type="spellEnd"/>
            <w:r w:rsidRPr="007A71F2">
              <w:rPr>
                <w:rFonts w:asciiTheme="minorHAnsi" w:hAnsiTheme="minorHAnsi"/>
              </w:rPr>
              <w:t xml:space="preserve"> </w:t>
            </w:r>
            <w:proofErr w:type="spellStart"/>
            <w:r w:rsidRPr="007A71F2">
              <w:rPr>
                <w:rFonts w:asciiTheme="minorHAnsi" w:hAnsiTheme="minorHAnsi"/>
              </w:rPr>
              <w:t>Nanotechnology</w:t>
            </w:r>
            <w:proofErr w:type="spellEnd"/>
          </w:p>
        </w:tc>
        <w:tc>
          <w:tcPr>
            <w:tcW w:w="1843" w:type="dxa"/>
            <w:noWrap/>
            <w:hideMark/>
          </w:tcPr>
          <w:p w14:paraId="52730F55"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232019E8" w14:textId="052F6ABC"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52808837" w14:textId="77777777" w:rsidTr="00D76EFC">
        <w:trPr>
          <w:trHeight w:val="170"/>
        </w:trPr>
        <w:tc>
          <w:tcPr>
            <w:tcW w:w="5103" w:type="dxa"/>
            <w:noWrap/>
            <w:hideMark/>
          </w:tcPr>
          <w:p w14:paraId="74DA5EB9"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Physics</w:t>
            </w:r>
            <w:proofErr w:type="spellEnd"/>
            <w:r w:rsidRPr="007A71F2">
              <w:rPr>
                <w:rFonts w:asciiTheme="minorHAnsi" w:hAnsiTheme="minorHAnsi"/>
              </w:rPr>
              <w:t xml:space="preserve"> </w:t>
            </w:r>
            <w:proofErr w:type="spellStart"/>
            <w:r w:rsidRPr="007A71F2">
              <w:rPr>
                <w:rFonts w:asciiTheme="minorHAnsi" w:hAnsiTheme="minorHAnsi"/>
              </w:rPr>
              <w:t>Condensed</w:t>
            </w:r>
            <w:proofErr w:type="spellEnd"/>
            <w:r w:rsidRPr="007A71F2">
              <w:rPr>
                <w:rFonts w:asciiTheme="minorHAnsi" w:hAnsiTheme="minorHAnsi"/>
              </w:rPr>
              <w:t xml:space="preserve"> </w:t>
            </w:r>
            <w:proofErr w:type="spellStart"/>
            <w:r w:rsidRPr="007A71F2">
              <w:rPr>
                <w:rFonts w:asciiTheme="minorHAnsi" w:hAnsiTheme="minorHAnsi"/>
              </w:rPr>
              <w:t>Matter</w:t>
            </w:r>
            <w:proofErr w:type="spellEnd"/>
          </w:p>
        </w:tc>
        <w:tc>
          <w:tcPr>
            <w:tcW w:w="1843" w:type="dxa"/>
            <w:noWrap/>
            <w:hideMark/>
          </w:tcPr>
          <w:p w14:paraId="7870D7F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1C1AFD9F" w14:textId="3ACB6782"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4F85B194" w14:textId="77777777" w:rsidTr="00D76EFC">
        <w:trPr>
          <w:trHeight w:val="170"/>
        </w:trPr>
        <w:tc>
          <w:tcPr>
            <w:tcW w:w="5103" w:type="dxa"/>
            <w:noWrap/>
            <w:hideMark/>
          </w:tcPr>
          <w:p w14:paraId="27F67C73"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Physics</w:t>
            </w:r>
            <w:proofErr w:type="spellEnd"/>
            <w:r w:rsidRPr="007A71F2">
              <w:rPr>
                <w:rFonts w:asciiTheme="minorHAnsi" w:hAnsiTheme="minorHAnsi"/>
              </w:rPr>
              <w:t xml:space="preserve"> </w:t>
            </w:r>
            <w:proofErr w:type="spellStart"/>
            <w:r w:rsidRPr="007A71F2">
              <w:rPr>
                <w:rFonts w:asciiTheme="minorHAnsi" w:hAnsiTheme="minorHAnsi"/>
              </w:rPr>
              <w:t>Mathematical</w:t>
            </w:r>
            <w:proofErr w:type="spellEnd"/>
          </w:p>
        </w:tc>
        <w:tc>
          <w:tcPr>
            <w:tcW w:w="1843" w:type="dxa"/>
            <w:noWrap/>
            <w:hideMark/>
          </w:tcPr>
          <w:p w14:paraId="361112C8"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480A55AD" w14:textId="6B6A8EA7"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0BD91219" w14:textId="77777777" w:rsidTr="00D76EFC">
        <w:trPr>
          <w:trHeight w:val="170"/>
        </w:trPr>
        <w:tc>
          <w:tcPr>
            <w:tcW w:w="5103" w:type="dxa"/>
            <w:noWrap/>
            <w:hideMark/>
          </w:tcPr>
          <w:p w14:paraId="56FA4B8A" w14:textId="77777777" w:rsidR="00465CB3" w:rsidRPr="007A71F2" w:rsidRDefault="00465CB3" w:rsidP="007A71F2">
            <w:pPr>
              <w:spacing w:before="20" w:after="20"/>
              <w:rPr>
                <w:rFonts w:asciiTheme="minorHAnsi" w:hAnsiTheme="minorHAnsi"/>
              </w:rPr>
            </w:pPr>
            <w:r w:rsidRPr="007A71F2">
              <w:rPr>
                <w:rFonts w:asciiTheme="minorHAnsi" w:hAnsiTheme="minorHAnsi"/>
              </w:rPr>
              <w:t>Polymer Science</w:t>
            </w:r>
          </w:p>
        </w:tc>
        <w:tc>
          <w:tcPr>
            <w:tcW w:w="1843" w:type="dxa"/>
            <w:noWrap/>
            <w:hideMark/>
          </w:tcPr>
          <w:p w14:paraId="5B30BFA1"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3</w:t>
            </w:r>
          </w:p>
        </w:tc>
        <w:tc>
          <w:tcPr>
            <w:tcW w:w="1979" w:type="dxa"/>
            <w:noWrap/>
            <w:hideMark/>
          </w:tcPr>
          <w:p w14:paraId="78345CCD" w14:textId="50CFD05D" w:rsidR="00465CB3" w:rsidRPr="007A71F2" w:rsidRDefault="00465CB3" w:rsidP="007A71F2">
            <w:pPr>
              <w:spacing w:before="20" w:after="20"/>
              <w:jc w:val="center"/>
              <w:rPr>
                <w:rFonts w:asciiTheme="minorHAnsi" w:hAnsiTheme="minorHAnsi"/>
              </w:rPr>
            </w:pPr>
            <w:r w:rsidRPr="007A71F2">
              <w:rPr>
                <w:rFonts w:asciiTheme="minorHAnsi" w:hAnsiTheme="minorHAnsi"/>
              </w:rPr>
              <w:t>0,5</w:t>
            </w:r>
            <w:r w:rsidR="007A71F2">
              <w:rPr>
                <w:rFonts w:asciiTheme="minorHAnsi" w:hAnsiTheme="minorHAnsi"/>
              </w:rPr>
              <w:t>%</w:t>
            </w:r>
          </w:p>
        </w:tc>
      </w:tr>
      <w:tr w:rsidR="00465CB3" w:rsidRPr="003A3197" w14:paraId="65F887A0" w14:textId="77777777" w:rsidTr="00D76EFC">
        <w:trPr>
          <w:trHeight w:val="170"/>
        </w:trPr>
        <w:tc>
          <w:tcPr>
            <w:tcW w:w="5103" w:type="dxa"/>
            <w:noWrap/>
            <w:hideMark/>
          </w:tcPr>
          <w:p w14:paraId="2197F2AB" w14:textId="77777777" w:rsidR="00465CB3" w:rsidRPr="007A71F2" w:rsidRDefault="00465CB3" w:rsidP="007A71F2">
            <w:pPr>
              <w:spacing w:before="20" w:after="20"/>
              <w:rPr>
                <w:rFonts w:asciiTheme="minorHAnsi" w:hAnsiTheme="minorHAnsi"/>
              </w:rPr>
            </w:pPr>
            <w:r w:rsidRPr="007A71F2">
              <w:rPr>
                <w:rFonts w:asciiTheme="minorHAnsi" w:hAnsiTheme="minorHAnsi"/>
              </w:rPr>
              <w:t>Business</w:t>
            </w:r>
          </w:p>
        </w:tc>
        <w:tc>
          <w:tcPr>
            <w:tcW w:w="1843" w:type="dxa"/>
            <w:noWrap/>
            <w:hideMark/>
          </w:tcPr>
          <w:p w14:paraId="5D455CB1"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4901D295" w14:textId="3E04F33F"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7CC2DC49" w14:textId="77777777" w:rsidTr="00D76EFC">
        <w:trPr>
          <w:trHeight w:val="170"/>
        </w:trPr>
        <w:tc>
          <w:tcPr>
            <w:tcW w:w="5103" w:type="dxa"/>
            <w:noWrap/>
            <w:hideMark/>
          </w:tcPr>
          <w:p w14:paraId="0A77FBBD"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Education</w:t>
            </w:r>
            <w:proofErr w:type="spellEnd"/>
            <w:r w:rsidRPr="007A71F2">
              <w:rPr>
                <w:rFonts w:asciiTheme="minorHAnsi" w:hAnsiTheme="minorHAnsi"/>
              </w:rPr>
              <w:t xml:space="preserve"> </w:t>
            </w:r>
            <w:proofErr w:type="spellStart"/>
            <w:r w:rsidRPr="007A71F2">
              <w:rPr>
                <w:rFonts w:asciiTheme="minorHAnsi" w:hAnsiTheme="minorHAnsi"/>
              </w:rPr>
              <w:t>Educational</w:t>
            </w:r>
            <w:proofErr w:type="spellEnd"/>
            <w:r w:rsidRPr="007A71F2">
              <w:rPr>
                <w:rFonts w:asciiTheme="minorHAnsi" w:hAnsiTheme="minorHAnsi"/>
              </w:rPr>
              <w:t xml:space="preserve"> </w:t>
            </w:r>
            <w:proofErr w:type="spellStart"/>
            <w:r w:rsidRPr="007A71F2">
              <w:rPr>
                <w:rFonts w:asciiTheme="minorHAnsi" w:hAnsiTheme="minorHAnsi"/>
              </w:rPr>
              <w:t>Research</w:t>
            </w:r>
            <w:proofErr w:type="spellEnd"/>
          </w:p>
        </w:tc>
        <w:tc>
          <w:tcPr>
            <w:tcW w:w="1843" w:type="dxa"/>
            <w:noWrap/>
            <w:hideMark/>
          </w:tcPr>
          <w:p w14:paraId="380149BE"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2476CDD3" w14:textId="243C8138"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43DD7D2E" w14:textId="77777777" w:rsidTr="00D76EFC">
        <w:trPr>
          <w:trHeight w:val="170"/>
        </w:trPr>
        <w:tc>
          <w:tcPr>
            <w:tcW w:w="5103" w:type="dxa"/>
            <w:noWrap/>
            <w:hideMark/>
          </w:tcPr>
          <w:p w14:paraId="5A89C50B"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Engineering</w:t>
            </w:r>
            <w:proofErr w:type="spellEnd"/>
            <w:r w:rsidRPr="007A71F2">
              <w:rPr>
                <w:rFonts w:asciiTheme="minorHAnsi" w:hAnsiTheme="minorHAnsi"/>
              </w:rPr>
              <w:t xml:space="preserve"> </w:t>
            </w:r>
            <w:proofErr w:type="spellStart"/>
            <w:r w:rsidRPr="007A71F2">
              <w:rPr>
                <w:rFonts w:asciiTheme="minorHAnsi" w:hAnsiTheme="minorHAnsi"/>
              </w:rPr>
              <w:t>Biomedical</w:t>
            </w:r>
            <w:proofErr w:type="spellEnd"/>
          </w:p>
        </w:tc>
        <w:tc>
          <w:tcPr>
            <w:tcW w:w="1843" w:type="dxa"/>
            <w:noWrap/>
            <w:hideMark/>
          </w:tcPr>
          <w:p w14:paraId="72591FD1"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6026998C" w14:textId="019305F2"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30D95AC6" w14:textId="77777777" w:rsidTr="00D76EFC">
        <w:trPr>
          <w:trHeight w:val="170"/>
        </w:trPr>
        <w:tc>
          <w:tcPr>
            <w:tcW w:w="5103" w:type="dxa"/>
            <w:noWrap/>
            <w:hideMark/>
          </w:tcPr>
          <w:p w14:paraId="23182814"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Imaging</w:t>
            </w:r>
            <w:proofErr w:type="spellEnd"/>
            <w:r w:rsidRPr="007A71F2">
              <w:rPr>
                <w:rFonts w:asciiTheme="minorHAnsi" w:hAnsiTheme="minorHAnsi"/>
              </w:rPr>
              <w:t xml:space="preserve"> Science </w:t>
            </w:r>
            <w:proofErr w:type="spellStart"/>
            <w:r w:rsidRPr="007A71F2">
              <w:rPr>
                <w:rFonts w:asciiTheme="minorHAnsi" w:hAnsiTheme="minorHAnsi"/>
              </w:rPr>
              <w:t>Photographic</w:t>
            </w:r>
            <w:proofErr w:type="spellEnd"/>
            <w:r w:rsidRPr="007A71F2">
              <w:rPr>
                <w:rFonts w:asciiTheme="minorHAnsi" w:hAnsiTheme="minorHAnsi"/>
              </w:rPr>
              <w:t xml:space="preserve"> Technology</w:t>
            </w:r>
          </w:p>
        </w:tc>
        <w:tc>
          <w:tcPr>
            <w:tcW w:w="1843" w:type="dxa"/>
            <w:noWrap/>
            <w:hideMark/>
          </w:tcPr>
          <w:p w14:paraId="70C63CF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001E98D2" w14:textId="79BD6676"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4CDD1471" w14:textId="77777777" w:rsidTr="00D76EFC">
        <w:trPr>
          <w:trHeight w:val="170"/>
        </w:trPr>
        <w:tc>
          <w:tcPr>
            <w:tcW w:w="5103" w:type="dxa"/>
            <w:noWrap/>
            <w:hideMark/>
          </w:tcPr>
          <w:p w14:paraId="1D7C3766"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Materials</w:t>
            </w:r>
            <w:proofErr w:type="spellEnd"/>
            <w:r w:rsidRPr="007A71F2">
              <w:rPr>
                <w:rFonts w:asciiTheme="minorHAnsi" w:hAnsiTheme="minorHAnsi"/>
              </w:rPr>
              <w:t xml:space="preserve"> Science </w:t>
            </w:r>
            <w:proofErr w:type="spellStart"/>
            <w:r w:rsidRPr="007A71F2">
              <w:rPr>
                <w:rFonts w:asciiTheme="minorHAnsi" w:hAnsiTheme="minorHAnsi"/>
              </w:rPr>
              <w:t>Coatings</w:t>
            </w:r>
            <w:proofErr w:type="spellEnd"/>
            <w:r w:rsidRPr="007A71F2">
              <w:rPr>
                <w:rFonts w:asciiTheme="minorHAnsi" w:hAnsiTheme="minorHAnsi"/>
              </w:rPr>
              <w:t xml:space="preserve"> </w:t>
            </w:r>
            <w:proofErr w:type="spellStart"/>
            <w:r w:rsidRPr="007A71F2">
              <w:rPr>
                <w:rFonts w:asciiTheme="minorHAnsi" w:hAnsiTheme="minorHAnsi"/>
              </w:rPr>
              <w:t>Films</w:t>
            </w:r>
            <w:proofErr w:type="spellEnd"/>
          </w:p>
        </w:tc>
        <w:tc>
          <w:tcPr>
            <w:tcW w:w="1843" w:type="dxa"/>
            <w:noWrap/>
            <w:hideMark/>
          </w:tcPr>
          <w:p w14:paraId="41660145"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014B9D45" w14:textId="097D1DA8"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4A2D91E1" w14:textId="77777777" w:rsidTr="00D76EFC">
        <w:trPr>
          <w:trHeight w:val="170"/>
        </w:trPr>
        <w:tc>
          <w:tcPr>
            <w:tcW w:w="5103" w:type="dxa"/>
            <w:noWrap/>
            <w:hideMark/>
          </w:tcPr>
          <w:p w14:paraId="58660B9E"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Materials</w:t>
            </w:r>
            <w:proofErr w:type="spellEnd"/>
            <w:r w:rsidRPr="007A71F2">
              <w:rPr>
                <w:rFonts w:asciiTheme="minorHAnsi" w:hAnsiTheme="minorHAnsi"/>
              </w:rPr>
              <w:t xml:space="preserve"> Science </w:t>
            </w:r>
            <w:proofErr w:type="spellStart"/>
            <w:r w:rsidRPr="007A71F2">
              <w:rPr>
                <w:rFonts w:asciiTheme="minorHAnsi" w:hAnsiTheme="minorHAnsi"/>
              </w:rPr>
              <w:t>Composites</w:t>
            </w:r>
            <w:proofErr w:type="spellEnd"/>
          </w:p>
        </w:tc>
        <w:tc>
          <w:tcPr>
            <w:tcW w:w="1843" w:type="dxa"/>
            <w:noWrap/>
            <w:hideMark/>
          </w:tcPr>
          <w:p w14:paraId="5DD88629"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569FC3F6" w14:textId="583BD719"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21A5F420" w14:textId="77777777" w:rsidTr="00D76EFC">
        <w:trPr>
          <w:trHeight w:val="170"/>
        </w:trPr>
        <w:tc>
          <w:tcPr>
            <w:tcW w:w="5103" w:type="dxa"/>
            <w:noWrap/>
            <w:hideMark/>
          </w:tcPr>
          <w:p w14:paraId="51423297"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Physics</w:t>
            </w:r>
            <w:proofErr w:type="spellEnd"/>
            <w:r w:rsidRPr="007A71F2">
              <w:rPr>
                <w:rFonts w:asciiTheme="minorHAnsi" w:hAnsiTheme="minorHAnsi"/>
              </w:rPr>
              <w:t xml:space="preserve"> </w:t>
            </w:r>
            <w:proofErr w:type="spellStart"/>
            <w:r w:rsidRPr="007A71F2">
              <w:rPr>
                <w:rFonts w:asciiTheme="minorHAnsi" w:hAnsiTheme="minorHAnsi"/>
              </w:rPr>
              <w:t>Multidisciplinary</w:t>
            </w:r>
            <w:proofErr w:type="spellEnd"/>
          </w:p>
        </w:tc>
        <w:tc>
          <w:tcPr>
            <w:tcW w:w="1843" w:type="dxa"/>
            <w:noWrap/>
            <w:hideMark/>
          </w:tcPr>
          <w:p w14:paraId="739B9A20"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3374C492" w14:textId="1ACEBCC1"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10869F18" w14:textId="77777777" w:rsidTr="00D76EFC">
        <w:trPr>
          <w:trHeight w:val="170"/>
        </w:trPr>
        <w:tc>
          <w:tcPr>
            <w:tcW w:w="5103" w:type="dxa"/>
            <w:noWrap/>
            <w:hideMark/>
          </w:tcPr>
          <w:p w14:paraId="7693365B"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Planning</w:t>
            </w:r>
            <w:proofErr w:type="spellEnd"/>
            <w:r w:rsidRPr="007A71F2">
              <w:rPr>
                <w:rFonts w:asciiTheme="minorHAnsi" w:hAnsiTheme="minorHAnsi"/>
              </w:rPr>
              <w:t xml:space="preserve"> </w:t>
            </w:r>
            <w:proofErr w:type="spellStart"/>
            <w:r w:rsidRPr="007A71F2">
              <w:rPr>
                <w:rFonts w:asciiTheme="minorHAnsi" w:hAnsiTheme="minorHAnsi"/>
              </w:rPr>
              <w:t>Development</w:t>
            </w:r>
            <w:proofErr w:type="spellEnd"/>
          </w:p>
        </w:tc>
        <w:tc>
          <w:tcPr>
            <w:tcW w:w="1843" w:type="dxa"/>
            <w:noWrap/>
            <w:hideMark/>
          </w:tcPr>
          <w:p w14:paraId="08992CE2"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775B9C43" w14:textId="7E35C8CC"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5C929116" w14:textId="77777777" w:rsidTr="00D76EFC">
        <w:trPr>
          <w:trHeight w:val="170"/>
        </w:trPr>
        <w:tc>
          <w:tcPr>
            <w:tcW w:w="5103" w:type="dxa"/>
            <w:noWrap/>
            <w:hideMark/>
          </w:tcPr>
          <w:p w14:paraId="17920CCD" w14:textId="77777777" w:rsidR="00465CB3" w:rsidRPr="007A71F2" w:rsidRDefault="00465CB3" w:rsidP="007A71F2">
            <w:pPr>
              <w:spacing w:before="20" w:after="20"/>
              <w:rPr>
                <w:rFonts w:asciiTheme="minorHAnsi" w:hAnsiTheme="minorHAnsi"/>
              </w:rPr>
            </w:pPr>
            <w:r w:rsidRPr="007A71F2">
              <w:rPr>
                <w:rFonts w:asciiTheme="minorHAnsi" w:hAnsiTheme="minorHAnsi"/>
              </w:rPr>
              <w:t xml:space="preserve">Public </w:t>
            </w:r>
            <w:proofErr w:type="spellStart"/>
            <w:r w:rsidRPr="007A71F2">
              <w:rPr>
                <w:rFonts w:asciiTheme="minorHAnsi" w:hAnsiTheme="minorHAnsi"/>
              </w:rPr>
              <w:t>Environmental</w:t>
            </w:r>
            <w:proofErr w:type="spellEnd"/>
            <w:r w:rsidRPr="007A71F2">
              <w:rPr>
                <w:rFonts w:asciiTheme="minorHAnsi" w:hAnsiTheme="minorHAnsi"/>
              </w:rPr>
              <w:t xml:space="preserve"> </w:t>
            </w:r>
            <w:proofErr w:type="spellStart"/>
            <w:r w:rsidRPr="007A71F2">
              <w:rPr>
                <w:rFonts w:asciiTheme="minorHAnsi" w:hAnsiTheme="minorHAnsi"/>
              </w:rPr>
              <w:t>Occupational</w:t>
            </w:r>
            <w:proofErr w:type="spellEnd"/>
            <w:r w:rsidRPr="007A71F2">
              <w:rPr>
                <w:rFonts w:asciiTheme="minorHAnsi" w:hAnsiTheme="minorHAnsi"/>
              </w:rPr>
              <w:t xml:space="preserve"> </w:t>
            </w:r>
            <w:proofErr w:type="spellStart"/>
            <w:r w:rsidRPr="007A71F2">
              <w:rPr>
                <w:rFonts w:asciiTheme="minorHAnsi" w:hAnsiTheme="minorHAnsi"/>
              </w:rPr>
              <w:t>Health</w:t>
            </w:r>
            <w:proofErr w:type="spellEnd"/>
          </w:p>
        </w:tc>
        <w:tc>
          <w:tcPr>
            <w:tcW w:w="1843" w:type="dxa"/>
            <w:noWrap/>
            <w:hideMark/>
          </w:tcPr>
          <w:p w14:paraId="5901C6F9"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343B28A2" w14:textId="11C21576"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14ABFCCA" w14:textId="77777777" w:rsidTr="00D76EFC">
        <w:trPr>
          <w:trHeight w:val="170"/>
        </w:trPr>
        <w:tc>
          <w:tcPr>
            <w:tcW w:w="5103" w:type="dxa"/>
            <w:noWrap/>
            <w:hideMark/>
          </w:tcPr>
          <w:p w14:paraId="7DD4E8B5"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Social</w:t>
            </w:r>
            <w:proofErr w:type="spellEnd"/>
            <w:r w:rsidRPr="007A71F2">
              <w:rPr>
                <w:rFonts w:asciiTheme="minorHAnsi" w:hAnsiTheme="minorHAnsi"/>
              </w:rPr>
              <w:t xml:space="preserve"> </w:t>
            </w:r>
            <w:proofErr w:type="spellStart"/>
            <w:r w:rsidRPr="007A71F2">
              <w:rPr>
                <w:rFonts w:asciiTheme="minorHAnsi" w:hAnsiTheme="minorHAnsi"/>
              </w:rPr>
              <w:t>Sciences</w:t>
            </w:r>
            <w:proofErr w:type="spellEnd"/>
            <w:r w:rsidRPr="007A71F2">
              <w:rPr>
                <w:rFonts w:asciiTheme="minorHAnsi" w:hAnsiTheme="minorHAnsi"/>
              </w:rPr>
              <w:t xml:space="preserve"> </w:t>
            </w:r>
            <w:proofErr w:type="spellStart"/>
            <w:r w:rsidRPr="007A71F2">
              <w:rPr>
                <w:rFonts w:asciiTheme="minorHAnsi" w:hAnsiTheme="minorHAnsi"/>
              </w:rPr>
              <w:t>Mathematical</w:t>
            </w:r>
            <w:proofErr w:type="spellEnd"/>
            <w:r w:rsidRPr="007A71F2">
              <w:rPr>
                <w:rFonts w:asciiTheme="minorHAnsi" w:hAnsiTheme="minorHAnsi"/>
              </w:rPr>
              <w:t xml:space="preserve"> </w:t>
            </w:r>
            <w:proofErr w:type="spellStart"/>
            <w:r w:rsidRPr="007A71F2">
              <w:rPr>
                <w:rFonts w:asciiTheme="minorHAnsi" w:hAnsiTheme="minorHAnsi"/>
              </w:rPr>
              <w:t>Methods</w:t>
            </w:r>
            <w:proofErr w:type="spellEnd"/>
          </w:p>
        </w:tc>
        <w:tc>
          <w:tcPr>
            <w:tcW w:w="1843" w:type="dxa"/>
            <w:noWrap/>
            <w:hideMark/>
          </w:tcPr>
          <w:p w14:paraId="6BF06149"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7FD11F55" w14:textId="4CA8BD7B"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19901ED0" w14:textId="77777777" w:rsidTr="00D76EFC">
        <w:trPr>
          <w:trHeight w:val="170"/>
        </w:trPr>
        <w:tc>
          <w:tcPr>
            <w:tcW w:w="5103" w:type="dxa"/>
            <w:noWrap/>
            <w:hideMark/>
          </w:tcPr>
          <w:p w14:paraId="250D7D11"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Thermodynamics</w:t>
            </w:r>
            <w:proofErr w:type="spellEnd"/>
          </w:p>
        </w:tc>
        <w:tc>
          <w:tcPr>
            <w:tcW w:w="1843" w:type="dxa"/>
            <w:noWrap/>
            <w:hideMark/>
          </w:tcPr>
          <w:p w14:paraId="1183CB0C"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2</w:t>
            </w:r>
          </w:p>
        </w:tc>
        <w:tc>
          <w:tcPr>
            <w:tcW w:w="1979" w:type="dxa"/>
            <w:noWrap/>
            <w:hideMark/>
          </w:tcPr>
          <w:p w14:paraId="081144FC" w14:textId="3FF65AC6" w:rsidR="00465CB3" w:rsidRPr="007A71F2" w:rsidRDefault="00465CB3" w:rsidP="007A71F2">
            <w:pPr>
              <w:spacing w:before="20" w:after="20"/>
              <w:jc w:val="center"/>
              <w:rPr>
                <w:rFonts w:asciiTheme="minorHAnsi" w:hAnsiTheme="minorHAnsi"/>
              </w:rPr>
            </w:pPr>
            <w:r w:rsidRPr="007A71F2">
              <w:rPr>
                <w:rFonts w:asciiTheme="minorHAnsi" w:hAnsiTheme="minorHAnsi"/>
              </w:rPr>
              <w:t>0,3</w:t>
            </w:r>
            <w:r w:rsidR="007A71F2">
              <w:rPr>
                <w:rFonts w:asciiTheme="minorHAnsi" w:hAnsiTheme="minorHAnsi"/>
              </w:rPr>
              <w:t>%</w:t>
            </w:r>
          </w:p>
        </w:tc>
      </w:tr>
      <w:tr w:rsidR="00465CB3" w:rsidRPr="003A3197" w14:paraId="3BADB773" w14:textId="77777777" w:rsidTr="00D76EFC">
        <w:trPr>
          <w:trHeight w:val="170"/>
        </w:trPr>
        <w:tc>
          <w:tcPr>
            <w:tcW w:w="5103" w:type="dxa"/>
            <w:noWrap/>
            <w:hideMark/>
          </w:tcPr>
          <w:p w14:paraId="48FACBEE"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Construction</w:t>
            </w:r>
            <w:proofErr w:type="spellEnd"/>
            <w:r w:rsidRPr="007A71F2">
              <w:rPr>
                <w:rFonts w:asciiTheme="minorHAnsi" w:hAnsiTheme="minorHAnsi"/>
              </w:rPr>
              <w:t xml:space="preserve"> </w:t>
            </w:r>
            <w:proofErr w:type="spellStart"/>
            <w:r w:rsidRPr="007A71F2">
              <w:rPr>
                <w:rFonts w:asciiTheme="minorHAnsi" w:hAnsiTheme="minorHAnsi"/>
              </w:rPr>
              <w:t>Building</w:t>
            </w:r>
            <w:proofErr w:type="spellEnd"/>
            <w:r w:rsidRPr="007A71F2">
              <w:rPr>
                <w:rFonts w:asciiTheme="minorHAnsi" w:hAnsiTheme="minorHAnsi"/>
              </w:rPr>
              <w:t xml:space="preserve"> Technology</w:t>
            </w:r>
          </w:p>
        </w:tc>
        <w:tc>
          <w:tcPr>
            <w:tcW w:w="1843" w:type="dxa"/>
            <w:noWrap/>
            <w:hideMark/>
          </w:tcPr>
          <w:p w14:paraId="586E5668"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BF5B1AB" w14:textId="748F6358"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51F29227" w14:textId="77777777" w:rsidTr="00D76EFC">
        <w:trPr>
          <w:trHeight w:val="170"/>
        </w:trPr>
        <w:tc>
          <w:tcPr>
            <w:tcW w:w="5103" w:type="dxa"/>
            <w:noWrap/>
            <w:hideMark/>
          </w:tcPr>
          <w:p w14:paraId="126397D0"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Electrochemistry</w:t>
            </w:r>
            <w:proofErr w:type="spellEnd"/>
          </w:p>
        </w:tc>
        <w:tc>
          <w:tcPr>
            <w:tcW w:w="1843" w:type="dxa"/>
            <w:noWrap/>
            <w:hideMark/>
          </w:tcPr>
          <w:p w14:paraId="11C3C2A8"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E0F746F" w14:textId="7F416C9A"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589CA4FC" w14:textId="77777777" w:rsidTr="00D76EFC">
        <w:trPr>
          <w:trHeight w:val="170"/>
        </w:trPr>
        <w:tc>
          <w:tcPr>
            <w:tcW w:w="5103" w:type="dxa"/>
            <w:noWrap/>
            <w:hideMark/>
          </w:tcPr>
          <w:p w14:paraId="61DDB51D"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Environmental</w:t>
            </w:r>
            <w:proofErr w:type="spellEnd"/>
            <w:r w:rsidRPr="007A71F2">
              <w:rPr>
                <w:rFonts w:asciiTheme="minorHAnsi" w:hAnsiTheme="minorHAnsi"/>
              </w:rPr>
              <w:t xml:space="preserve"> </w:t>
            </w:r>
            <w:proofErr w:type="spellStart"/>
            <w:r w:rsidRPr="007A71F2">
              <w:rPr>
                <w:rFonts w:asciiTheme="minorHAnsi" w:hAnsiTheme="minorHAnsi"/>
              </w:rPr>
              <w:t>Studies</w:t>
            </w:r>
            <w:proofErr w:type="spellEnd"/>
          </w:p>
        </w:tc>
        <w:tc>
          <w:tcPr>
            <w:tcW w:w="1843" w:type="dxa"/>
            <w:noWrap/>
            <w:hideMark/>
          </w:tcPr>
          <w:p w14:paraId="1179F64D"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0EEA9682" w14:textId="1270A353"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278312A5" w14:textId="77777777" w:rsidTr="00D76EFC">
        <w:trPr>
          <w:trHeight w:val="170"/>
        </w:trPr>
        <w:tc>
          <w:tcPr>
            <w:tcW w:w="5103" w:type="dxa"/>
            <w:noWrap/>
            <w:hideMark/>
          </w:tcPr>
          <w:p w14:paraId="0C723463" w14:textId="77777777" w:rsidR="00465CB3" w:rsidRPr="007A71F2" w:rsidRDefault="00465CB3" w:rsidP="007A71F2">
            <w:pPr>
              <w:spacing w:before="20" w:after="20"/>
              <w:rPr>
                <w:rFonts w:asciiTheme="minorHAnsi" w:hAnsiTheme="minorHAnsi"/>
              </w:rPr>
            </w:pPr>
            <w:r w:rsidRPr="007A71F2">
              <w:rPr>
                <w:rFonts w:asciiTheme="minorHAnsi" w:hAnsiTheme="minorHAnsi"/>
              </w:rPr>
              <w:t xml:space="preserve">Green </w:t>
            </w:r>
            <w:proofErr w:type="spellStart"/>
            <w:r w:rsidRPr="007A71F2">
              <w:rPr>
                <w:rFonts w:asciiTheme="minorHAnsi" w:hAnsiTheme="minorHAnsi"/>
              </w:rPr>
              <w:t>Sustainable</w:t>
            </w:r>
            <w:proofErr w:type="spellEnd"/>
            <w:r w:rsidRPr="007A71F2">
              <w:rPr>
                <w:rFonts w:asciiTheme="minorHAnsi" w:hAnsiTheme="minorHAnsi"/>
              </w:rPr>
              <w:t xml:space="preserve"> Science Technology</w:t>
            </w:r>
          </w:p>
        </w:tc>
        <w:tc>
          <w:tcPr>
            <w:tcW w:w="1843" w:type="dxa"/>
            <w:noWrap/>
            <w:hideMark/>
          </w:tcPr>
          <w:p w14:paraId="14506F7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6CD0F63A" w14:textId="5924D81E"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637ECC73" w14:textId="77777777" w:rsidTr="00D76EFC">
        <w:trPr>
          <w:trHeight w:val="170"/>
        </w:trPr>
        <w:tc>
          <w:tcPr>
            <w:tcW w:w="5103" w:type="dxa"/>
            <w:noWrap/>
            <w:hideMark/>
          </w:tcPr>
          <w:p w14:paraId="6A6F1C48"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Logic</w:t>
            </w:r>
            <w:proofErr w:type="spellEnd"/>
          </w:p>
        </w:tc>
        <w:tc>
          <w:tcPr>
            <w:tcW w:w="1843" w:type="dxa"/>
            <w:noWrap/>
            <w:hideMark/>
          </w:tcPr>
          <w:p w14:paraId="439CD5EA"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72C75117" w14:textId="494082BF"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6E04D459" w14:textId="77777777" w:rsidTr="00D76EFC">
        <w:trPr>
          <w:trHeight w:val="170"/>
        </w:trPr>
        <w:tc>
          <w:tcPr>
            <w:tcW w:w="5103" w:type="dxa"/>
            <w:noWrap/>
            <w:hideMark/>
          </w:tcPr>
          <w:p w14:paraId="1276439A"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Materials</w:t>
            </w:r>
            <w:proofErr w:type="spellEnd"/>
            <w:r w:rsidRPr="007A71F2">
              <w:rPr>
                <w:rFonts w:asciiTheme="minorHAnsi" w:hAnsiTheme="minorHAnsi"/>
              </w:rPr>
              <w:t xml:space="preserve"> Science </w:t>
            </w:r>
            <w:proofErr w:type="spellStart"/>
            <w:r w:rsidRPr="007A71F2">
              <w:rPr>
                <w:rFonts w:asciiTheme="minorHAnsi" w:hAnsiTheme="minorHAnsi"/>
              </w:rPr>
              <w:t>Biomaterials</w:t>
            </w:r>
            <w:proofErr w:type="spellEnd"/>
          </w:p>
        </w:tc>
        <w:tc>
          <w:tcPr>
            <w:tcW w:w="1843" w:type="dxa"/>
            <w:noWrap/>
            <w:hideMark/>
          </w:tcPr>
          <w:p w14:paraId="5E0C2D08"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4286DB1" w14:textId="31E17715"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40EA88F4" w14:textId="77777777" w:rsidTr="00D76EFC">
        <w:trPr>
          <w:trHeight w:val="170"/>
        </w:trPr>
        <w:tc>
          <w:tcPr>
            <w:tcW w:w="5103" w:type="dxa"/>
            <w:noWrap/>
            <w:hideMark/>
          </w:tcPr>
          <w:p w14:paraId="4A534B40"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Materials</w:t>
            </w:r>
            <w:proofErr w:type="spellEnd"/>
            <w:r w:rsidRPr="007A71F2">
              <w:rPr>
                <w:rFonts w:asciiTheme="minorHAnsi" w:hAnsiTheme="minorHAnsi"/>
              </w:rPr>
              <w:t xml:space="preserve"> Science </w:t>
            </w:r>
            <w:proofErr w:type="spellStart"/>
            <w:r w:rsidRPr="007A71F2">
              <w:rPr>
                <w:rFonts w:asciiTheme="minorHAnsi" w:hAnsiTheme="minorHAnsi"/>
              </w:rPr>
              <w:t>Characterization</w:t>
            </w:r>
            <w:proofErr w:type="spellEnd"/>
            <w:r w:rsidRPr="007A71F2">
              <w:rPr>
                <w:rFonts w:asciiTheme="minorHAnsi" w:hAnsiTheme="minorHAnsi"/>
              </w:rPr>
              <w:t xml:space="preserve"> </w:t>
            </w:r>
            <w:proofErr w:type="spellStart"/>
            <w:r w:rsidRPr="007A71F2">
              <w:rPr>
                <w:rFonts w:asciiTheme="minorHAnsi" w:hAnsiTheme="minorHAnsi"/>
              </w:rPr>
              <w:t>Testing</w:t>
            </w:r>
            <w:proofErr w:type="spellEnd"/>
          </w:p>
        </w:tc>
        <w:tc>
          <w:tcPr>
            <w:tcW w:w="1843" w:type="dxa"/>
            <w:noWrap/>
            <w:hideMark/>
          </w:tcPr>
          <w:p w14:paraId="787AA5E5"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43B459E" w14:textId="609616D1"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190F8FB1" w14:textId="77777777" w:rsidTr="00D76EFC">
        <w:trPr>
          <w:trHeight w:val="170"/>
        </w:trPr>
        <w:tc>
          <w:tcPr>
            <w:tcW w:w="5103" w:type="dxa"/>
            <w:noWrap/>
            <w:hideMark/>
          </w:tcPr>
          <w:p w14:paraId="0094C838"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Mathematical</w:t>
            </w:r>
            <w:proofErr w:type="spellEnd"/>
            <w:r w:rsidRPr="007A71F2">
              <w:rPr>
                <w:rFonts w:asciiTheme="minorHAnsi" w:hAnsiTheme="minorHAnsi"/>
              </w:rPr>
              <w:t xml:space="preserve"> </w:t>
            </w:r>
            <w:proofErr w:type="spellStart"/>
            <w:r w:rsidRPr="007A71F2">
              <w:rPr>
                <w:rFonts w:asciiTheme="minorHAnsi" w:hAnsiTheme="minorHAnsi"/>
              </w:rPr>
              <w:t>Computational</w:t>
            </w:r>
            <w:proofErr w:type="spellEnd"/>
            <w:r w:rsidRPr="007A71F2">
              <w:rPr>
                <w:rFonts w:asciiTheme="minorHAnsi" w:hAnsiTheme="minorHAnsi"/>
              </w:rPr>
              <w:t xml:space="preserve"> Biology</w:t>
            </w:r>
          </w:p>
        </w:tc>
        <w:tc>
          <w:tcPr>
            <w:tcW w:w="1843" w:type="dxa"/>
            <w:noWrap/>
            <w:hideMark/>
          </w:tcPr>
          <w:p w14:paraId="66D1BC12"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728F36E" w14:textId="42AE7A17"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r w:rsidR="00465CB3" w:rsidRPr="003A3197" w14:paraId="0E56937D" w14:textId="77777777" w:rsidTr="00D76EFC">
        <w:trPr>
          <w:trHeight w:val="170"/>
        </w:trPr>
        <w:tc>
          <w:tcPr>
            <w:tcW w:w="5103" w:type="dxa"/>
            <w:noWrap/>
            <w:hideMark/>
          </w:tcPr>
          <w:p w14:paraId="05082CC8" w14:textId="77777777" w:rsidR="00465CB3" w:rsidRPr="007A71F2" w:rsidRDefault="00465CB3" w:rsidP="007A71F2">
            <w:pPr>
              <w:spacing w:before="20" w:after="20"/>
              <w:rPr>
                <w:rFonts w:asciiTheme="minorHAnsi" w:hAnsiTheme="minorHAnsi"/>
              </w:rPr>
            </w:pPr>
            <w:proofErr w:type="spellStart"/>
            <w:r w:rsidRPr="007A71F2">
              <w:rPr>
                <w:rFonts w:asciiTheme="minorHAnsi" w:hAnsiTheme="minorHAnsi"/>
              </w:rPr>
              <w:t>Transportation</w:t>
            </w:r>
            <w:proofErr w:type="spellEnd"/>
          </w:p>
        </w:tc>
        <w:tc>
          <w:tcPr>
            <w:tcW w:w="1843" w:type="dxa"/>
            <w:noWrap/>
            <w:hideMark/>
          </w:tcPr>
          <w:p w14:paraId="25AA9FF7" w14:textId="77777777" w:rsidR="00465CB3" w:rsidRPr="007A71F2" w:rsidRDefault="00465CB3" w:rsidP="007A71F2">
            <w:pPr>
              <w:spacing w:before="20" w:after="20"/>
              <w:jc w:val="center"/>
              <w:rPr>
                <w:rFonts w:asciiTheme="minorHAnsi" w:hAnsiTheme="minorHAnsi"/>
              </w:rPr>
            </w:pPr>
            <w:r w:rsidRPr="007A71F2">
              <w:rPr>
                <w:rFonts w:asciiTheme="minorHAnsi" w:hAnsiTheme="minorHAnsi"/>
              </w:rPr>
              <w:t>1</w:t>
            </w:r>
          </w:p>
        </w:tc>
        <w:tc>
          <w:tcPr>
            <w:tcW w:w="1979" w:type="dxa"/>
            <w:noWrap/>
            <w:hideMark/>
          </w:tcPr>
          <w:p w14:paraId="1DC7A01F" w14:textId="11876709" w:rsidR="00465CB3" w:rsidRPr="007A71F2" w:rsidRDefault="00465CB3" w:rsidP="007A71F2">
            <w:pPr>
              <w:spacing w:before="20" w:after="20"/>
              <w:jc w:val="center"/>
              <w:rPr>
                <w:rFonts w:asciiTheme="minorHAnsi" w:hAnsiTheme="minorHAnsi"/>
              </w:rPr>
            </w:pPr>
            <w:r w:rsidRPr="007A71F2">
              <w:rPr>
                <w:rFonts w:asciiTheme="minorHAnsi" w:hAnsiTheme="minorHAnsi"/>
              </w:rPr>
              <w:t>0,2</w:t>
            </w:r>
            <w:r w:rsidR="007A71F2">
              <w:rPr>
                <w:rFonts w:asciiTheme="minorHAnsi" w:hAnsiTheme="minorHAnsi"/>
              </w:rPr>
              <w:t>%</w:t>
            </w:r>
          </w:p>
        </w:tc>
      </w:tr>
    </w:tbl>
    <w:p w14:paraId="2A64EE2A" w14:textId="0ADA90D8" w:rsidR="00465CB3" w:rsidRDefault="00465CB3" w:rsidP="00465CB3"/>
    <w:p w14:paraId="7DF365D6" w14:textId="77777777" w:rsidR="007A71F2" w:rsidRPr="003A3197" w:rsidRDefault="007A71F2" w:rsidP="00465CB3"/>
    <w:p w14:paraId="7D118D3B" w14:textId="67E5CB06" w:rsidR="00465CB3" w:rsidRPr="003A3197" w:rsidRDefault="00465CB3" w:rsidP="00465CB3">
      <w:pPr>
        <w:pStyle w:val="Titulek"/>
        <w:rPr>
          <w:szCs w:val="20"/>
        </w:rPr>
      </w:pPr>
      <w:r w:rsidRPr="003A3197">
        <w:lastRenderedPageBreak/>
        <w:t xml:space="preserve">Tabulka </w:t>
      </w:r>
      <w:r w:rsidR="0043732E">
        <w:rPr>
          <w:noProof/>
        </w:rPr>
        <w:fldChar w:fldCharType="begin"/>
      </w:r>
      <w:r w:rsidR="0043732E">
        <w:rPr>
          <w:noProof/>
        </w:rPr>
        <w:instrText xml:space="preserve"> SEQ Tabulka \* ARABIC </w:instrText>
      </w:r>
      <w:r w:rsidR="0043732E">
        <w:rPr>
          <w:noProof/>
        </w:rPr>
        <w:fldChar w:fldCharType="separate"/>
      </w:r>
      <w:r w:rsidR="005D78B0">
        <w:rPr>
          <w:noProof/>
        </w:rPr>
        <w:t>2</w:t>
      </w:r>
      <w:r w:rsidR="0043732E">
        <w:rPr>
          <w:noProof/>
        </w:rPr>
        <w:fldChar w:fldCharType="end"/>
      </w:r>
      <w:r w:rsidRPr="003A3197">
        <w:t>: Počet publikačních výstupů akademických pracovníků FAI indexovaných v databázi SCOPUS v letech 2013-2018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465CB3" w:rsidRPr="00465CB3" w14:paraId="3CC5C3BC" w14:textId="77777777" w:rsidTr="00D76EFC">
        <w:trPr>
          <w:trHeight w:val="283"/>
        </w:trPr>
        <w:tc>
          <w:tcPr>
            <w:tcW w:w="5103" w:type="dxa"/>
            <w:noWrap/>
            <w:vAlign w:val="center"/>
            <w:hideMark/>
          </w:tcPr>
          <w:p w14:paraId="256417AE" w14:textId="77777777" w:rsidR="00465CB3" w:rsidRPr="007A71F2" w:rsidRDefault="00465CB3" w:rsidP="00465CB3">
            <w:pPr>
              <w:pStyle w:val="Default"/>
              <w:jc w:val="center"/>
              <w:rPr>
                <w:rFonts w:asciiTheme="minorHAnsi" w:hAnsiTheme="minorHAnsi"/>
                <w:b/>
                <w:sz w:val="20"/>
                <w:szCs w:val="18"/>
              </w:rPr>
            </w:pPr>
            <w:r w:rsidRPr="007A71F2">
              <w:rPr>
                <w:rFonts w:asciiTheme="minorHAnsi" w:hAnsiTheme="minorHAnsi"/>
                <w:b/>
                <w:sz w:val="20"/>
                <w:szCs w:val="18"/>
              </w:rPr>
              <w:t xml:space="preserve">SCOPUS </w:t>
            </w:r>
            <w:proofErr w:type="spellStart"/>
            <w:r w:rsidRPr="007A71F2">
              <w:rPr>
                <w:rFonts w:asciiTheme="minorHAnsi" w:hAnsiTheme="minorHAnsi"/>
                <w:b/>
                <w:sz w:val="20"/>
                <w:szCs w:val="18"/>
              </w:rPr>
              <w:t>subject</w:t>
            </w:r>
            <w:proofErr w:type="spellEnd"/>
            <w:r w:rsidRPr="007A71F2">
              <w:rPr>
                <w:rFonts w:asciiTheme="minorHAnsi" w:hAnsiTheme="minorHAnsi"/>
                <w:b/>
                <w:sz w:val="20"/>
                <w:szCs w:val="18"/>
              </w:rPr>
              <w:t xml:space="preserve"> Area</w:t>
            </w:r>
          </w:p>
        </w:tc>
        <w:tc>
          <w:tcPr>
            <w:tcW w:w="1832" w:type="dxa"/>
            <w:noWrap/>
            <w:vAlign w:val="center"/>
            <w:hideMark/>
          </w:tcPr>
          <w:p w14:paraId="0BED42CF" w14:textId="77777777" w:rsidR="00465CB3" w:rsidRPr="007A71F2" w:rsidRDefault="00465CB3" w:rsidP="00465CB3">
            <w:pPr>
              <w:pStyle w:val="Default"/>
              <w:jc w:val="center"/>
              <w:rPr>
                <w:rFonts w:asciiTheme="minorHAnsi" w:hAnsiTheme="minorHAnsi"/>
                <w:b/>
                <w:sz w:val="20"/>
                <w:szCs w:val="18"/>
              </w:rPr>
            </w:pPr>
            <w:r w:rsidRPr="007A71F2">
              <w:rPr>
                <w:rFonts w:asciiTheme="minorHAnsi" w:hAnsiTheme="minorHAnsi"/>
                <w:b/>
                <w:sz w:val="20"/>
                <w:szCs w:val="18"/>
              </w:rPr>
              <w:t>Počet záznamů</w:t>
            </w:r>
          </w:p>
        </w:tc>
        <w:tc>
          <w:tcPr>
            <w:tcW w:w="1995" w:type="dxa"/>
            <w:noWrap/>
            <w:vAlign w:val="center"/>
            <w:hideMark/>
          </w:tcPr>
          <w:p w14:paraId="2828B573" w14:textId="77777777" w:rsidR="00465CB3" w:rsidRPr="007A71F2" w:rsidRDefault="00465CB3" w:rsidP="00465CB3">
            <w:pPr>
              <w:pStyle w:val="Default"/>
              <w:jc w:val="center"/>
              <w:rPr>
                <w:rFonts w:asciiTheme="minorHAnsi" w:hAnsiTheme="minorHAnsi"/>
                <w:b/>
                <w:sz w:val="20"/>
                <w:szCs w:val="18"/>
              </w:rPr>
            </w:pPr>
            <w:r w:rsidRPr="007A71F2">
              <w:rPr>
                <w:rFonts w:asciiTheme="minorHAnsi" w:hAnsiTheme="minorHAnsi"/>
                <w:b/>
                <w:sz w:val="20"/>
                <w:szCs w:val="18"/>
              </w:rPr>
              <w:t>Procentuální podíl z </w:t>
            </w:r>
            <w:proofErr w:type="spellStart"/>
            <w:r w:rsidRPr="007A71F2">
              <w:rPr>
                <w:rFonts w:asciiTheme="minorHAnsi" w:hAnsiTheme="minorHAnsi"/>
                <w:b/>
                <w:sz w:val="20"/>
                <w:szCs w:val="18"/>
              </w:rPr>
              <w:t>celk</w:t>
            </w:r>
            <w:proofErr w:type="spellEnd"/>
            <w:r w:rsidRPr="007A71F2">
              <w:rPr>
                <w:rFonts w:asciiTheme="minorHAnsi" w:hAnsiTheme="minorHAnsi"/>
                <w:b/>
                <w:sz w:val="20"/>
                <w:szCs w:val="18"/>
              </w:rPr>
              <w:t>. počtu 1019</w:t>
            </w:r>
          </w:p>
        </w:tc>
      </w:tr>
      <w:tr w:rsidR="00465CB3" w:rsidRPr="00465CB3" w14:paraId="439E16B4" w14:textId="77777777" w:rsidTr="00D76EFC">
        <w:trPr>
          <w:trHeight w:val="283"/>
        </w:trPr>
        <w:tc>
          <w:tcPr>
            <w:tcW w:w="5103" w:type="dxa"/>
            <w:noWrap/>
            <w:vAlign w:val="center"/>
            <w:hideMark/>
          </w:tcPr>
          <w:p w14:paraId="09F2DDAA"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Engineering</w:t>
            </w:r>
            <w:proofErr w:type="spellEnd"/>
          </w:p>
        </w:tc>
        <w:tc>
          <w:tcPr>
            <w:tcW w:w="1832" w:type="dxa"/>
            <w:noWrap/>
            <w:vAlign w:val="center"/>
            <w:hideMark/>
          </w:tcPr>
          <w:p w14:paraId="452E787B"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607</w:t>
            </w:r>
          </w:p>
        </w:tc>
        <w:tc>
          <w:tcPr>
            <w:tcW w:w="1995" w:type="dxa"/>
            <w:noWrap/>
            <w:vAlign w:val="center"/>
            <w:hideMark/>
          </w:tcPr>
          <w:p w14:paraId="22D0E997"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59,6%</w:t>
            </w:r>
          </w:p>
        </w:tc>
      </w:tr>
      <w:tr w:rsidR="00465CB3" w:rsidRPr="00465CB3" w14:paraId="5707D8BD" w14:textId="77777777" w:rsidTr="00D76EFC">
        <w:trPr>
          <w:trHeight w:val="283"/>
        </w:trPr>
        <w:tc>
          <w:tcPr>
            <w:tcW w:w="5103" w:type="dxa"/>
            <w:noWrap/>
            <w:vAlign w:val="center"/>
            <w:hideMark/>
          </w:tcPr>
          <w:p w14:paraId="22D9D0DB"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Computer</w:t>
            </w:r>
            <w:proofErr w:type="spellEnd"/>
            <w:r w:rsidRPr="007A71F2">
              <w:rPr>
                <w:rFonts w:asciiTheme="minorHAnsi" w:hAnsiTheme="minorHAnsi"/>
                <w:sz w:val="20"/>
                <w:szCs w:val="18"/>
              </w:rPr>
              <w:t xml:space="preserve"> Science</w:t>
            </w:r>
          </w:p>
        </w:tc>
        <w:tc>
          <w:tcPr>
            <w:tcW w:w="1832" w:type="dxa"/>
            <w:noWrap/>
            <w:vAlign w:val="center"/>
            <w:hideMark/>
          </w:tcPr>
          <w:p w14:paraId="192E36C1"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464</w:t>
            </w:r>
          </w:p>
        </w:tc>
        <w:tc>
          <w:tcPr>
            <w:tcW w:w="1995" w:type="dxa"/>
            <w:noWrap/>
            <w:vAlign w:val="center"/>
            <w:hideMark/>
          </w:tcPr>
          <w:p w14:paraId="1CF751BF"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45,5%</w:t>
            </w:r>
          </w:p>
        </w:tc>
      </w:tr>
      <w:tr w:rsidR="00465CB3" w:rsidRPr="00465CB3" w14:paraId="06912BA2" w14:textId="77777777" w:rsidTr="00D76EFC">
        <w:trPr>
          <w:trHeight w:val="283"/>
        </w:trPr>
        <w:tc>
          <w:tcPr>
            <w:tcW w:w="5103" w:type="dxa"/>
            <w:noWrap/>
            <w:vAlign w:val="center"/>
            <w:hideMark/>
          </w:tcPr>
          <w:p w14:paraId="6312A805"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Mathematics</w:t>
            </w:r>
            <w:proofErr w:type="spellEnd"/>
          </w:p>
        </w:tc>
        <w:tc>
          <w:tcPr>
            <w:tcW w:w="1832" w:type="dxa"/>
            <w:noWrap/>
            <w:vAlign w:val="center"/>
            <w:hideMark/>
          </w:tcPr>
          <w:p w14:paraId="5DC4AE18"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289</w:t>
            </w:r>
          </w:p>
        </w:tc>
        <w:tc>
          <w:tcPr>
            <w:tcW w:w="1995" w:type="dxa"/>
            <w:noWrap/>
            <w:vAlign w:val="center"/>
            <w:hideMark/>
          </w:tcPr>
          <w:p w14:paraId="5D57A63C"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28,4%</w:t>
            </w:r>
          </w:p>
        </w:tc>
      </w:tr>
      <w:tr w:rsidR="00465CB3" w:rsidRPr="00465CB3" w14:paraId="431BEB4B" w14:textId="77777777" w:rsidTr="00D76EFC">
        <w:trPr>
          <w:trHeight w:val="283"/>
        </w:trPr>
        <w:tc>
          <w:tcPr>
            <w:tcW w:w="5103" w:type="dxa"/>
            <w:noWrap/>
            <w:vAlign w:val="center"/>
            <w:hideMark/>
          </w:tcPr>
          <w:p w14:paraId="0A43A58B"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Materials</w:t>
            </w:r>
            <w:proofErr w:type="spellEnd"/>
            <w:r w:rsidRPr="007A71F2">
              <w:rPr>
                <w:rFonts w:asciiTheme="minorHAnsi" w:hAnsiTheme="minorHAnsi"/>
                <w:sz w:val="20"/>
                <w:szCs w:val="18"/>
              </w:rPr>
              <w:t xml:space="preserve"> Science</w:t>
            </w:r>
          </w:p>
        </w:tc>
        <w:tc>
          <w:tcPr>
            <w:tcW w:w="1832" w:type="dxa"/>
            <w:noWrap/>
            <w:vAlign w:val="center"/>
            <w:hideMark/>
          </w:tcPr>
          <w:p w14:paraId="6032881B"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154</w:t>
            </w:r>
          </w:p>
        </w:tc>
        <w:tc>
          <w:tcPr>
            <w:tcW w:w="1995" w:type="dxa"/>
            <w:noWrap/>
            <w:vAlign w:val="center"/>
            <w:hideMark/>
          </w:tcPr>
          <w:p w14:paraId="0D9C6002"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15,1%</w:t>
            </w:r>
          </w:p>
        </w:tc>
      </w:tr>
      <w:tr w:rsidR="00465CB3" w:rsidRPr="00465CB3" w14:paraId="76C7C7C2" w14:textId="77777777" w:rsidTr="00D76EFC">
        <w:trPr>
          <w:trHeight w:val="283"/>
        </w:trPr>
        <w:tc>
          <w:tcPr>
            <w:tcW w:w="5103" w:type="dxa"/>
            <w:noWrap/>
            <w:vAlign w:val="center"/>
            <w:hideMark/>
          </w:tcPr>
          <w:p w14:paraId="211E696D"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Physics</w:t>
            </w:r>
            <w:proofErr w:type="spellEnd"/>
            <w:r w:rsidRPr="007A71F2">
              <w:rPr>
                <w:rFonts w:asciiTheme="minorHAnsi" w:hAnsiTheme="minorHAnsi"/>
                <w:sz w:val="20"/>
                <w:szCs w:val="18"/>
              </w:rPr>
              <w:t xml:space="preserve"> and Astronomy</w:t>
            </w:r>
          </w:p>
        </w:tc>
        <w:tc>
          <w:tcPr>
            <w:tcW w:w="1832" w:type="dxa"/>
            <w:noWrap/>
            <w:vAlign w:val="center"/>
            <w:hideMark/>
          </w:tcPr>
          <w:p w14:paraId="26BF3186"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113</w:t>
            </w:r>
          </w:p>
        </w:tc>
        <w:tc>
          <w:tcPr>
            <w:tcW w:w="1995" w:type="dxa"/>
            <w:noWrap/>
            <w:vAlign w:val="center"/>
            <w:hideMark/>
          </w:tcPr>
          <w:p w14:paraId="0FDB9AA1"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11,1%</w:t>
            </w:r>
          </w:p>
        </w:tc>
      </w:tr>
      <w:tr w:rsidR="00465CB3" w:rsidRPr="00465CB3" w14:paraId="58145323" w14:textId="77777777" w:rsidTr="00D76EFC">
        <w:trPr>
          <w:trHeight w:val="283"/>
        </w:trPr>
        <w:tc>
          <w:tcPr>
            <w:tcW w:w="5103" w:type="dxa"/>
            <w:noWrap/>
            <w:vAlign w:val="center"/>
            <w:hideMark/>
          </w:tcPr>
          <w:p w14:paraId="6947634C"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Chemistry</w:t>
            </w:r>
            <w:proofErr w:type="spellEnd"/>
          </w:p>
        </w:tc>
        <w:tc>
          <w:tcPr>
            <w:tcW w:w="1832" w:type="dxa"/>
            <w:noWrap/>
            <w:vAlign w:val="center"/>
            <w:hideMark/>
          </w:tcPr>
          <w:p w14:paraId="72B94455"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102</w:t>
            </w:r>
          </w:p>
        </w:tc>
        <w:tc>
          <w:tcPr>
            <w:tcW w:w="1995" w:type="dxa"/>
            <w:noWrap/>
            <w:vAlign w:val="center"/>
            <w:hideMark/>
          </w:tcPr>
          <w:p w14:paraId="487F5608"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10,0%</w:t>
            </w:r>
          </w:p>
        </w:tc>
      </w:tr>
      <w:tr w:rsidR="00465CB3" w:rsidRPr="00465CB3" w14:paraId="38B666F6" w14:textId="77777777" w:rsidTr="00D76EFC">
        <w:trPr>
          <w:trHeight w:val="283"/>
        </w:trPr>
        <w:tc>
          <w:tcPr>
            <w:tcW w:w="5103" w:type="dxa"/>
            <w:noWrap/>
            <w:vAlign w:val="center"/>
            <w:hideMark/>
          </w:tcPr>
          <w:p w14:paraId="1EC64494"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Social</w:t>
            </w:r>
            <w:proofErr w:type="spellEnd"/>
            <w:r w:rsidRPr="007A71F2">
              <w:rPr>
                <w:rFonts w:asciiTheme="minorHAnsi" w:hAnsiTheme="minorHAnsi"/>
                <w:sz w:val="20"/>
                <w:szCs w:val="18"/>
              </w:rPr>
              <w:t xml:space="preserve"> </w:t>
            </w:r>
            <w:proofErr w:type="spellStart"/>
            <w:r w:rsidRPr="007A71F2">
              <w:rPr>
                <w:rFonts w:asciiTheme="minorHAnsi" w:hAnsiTheme="minorHAnsi"/>
                <w:sz w:val="20"/>
                <w:szCs w:val="18"/>
              </w:rPr>
              <w:t>Sciences</w:t>
            </w:r>
            <w:proofErr w:type="spellEnd"/>
          </w:p>
        </w:tc>
        <w:tc>
          <w:tcPr>
            <w:tcW w:w="1832" w:type="dxa"/>
            <w:noWrap/>
            <w:vAlign w:val="center"/>
            <w:hideMark/>
          </w:tcPr>
          <w:p w14:paraId="37419398"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37</w:t>
            </w:r>
          </w:p>
        </w:tc>
        <w:tc>
          <w:tcPr>
            <w:tcW w:w="1995" w:type="dxa"/>
            <w:noWrap/>
            <w:vAlign w:val="center"/>
            <w:hideMark/>
          </w:tcPr>
          <w:p w14:paraId="69C8000A"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3,6%</w:t>
            </w:r>
          </w:p>
        </w:tc>
      </w:tr>
      <w:tr w:rsidR="00465CB3" w:rsidRPr="00465CB3" w14:paraId="37EA77E7" w14:textId="77777777" w:rsidTr="00D76EFC">
        <w:trPr>
          <w:trHeight w:val="283"/>
        </w:trPr>
        <w:tc>
          <w:tcPr>
            <w:tcW w:w="5103" w:type="dxa"/>
            <w:noWrap/>
            <w:vAlign w:val="center"/>
            <w:hideMark/>
          </w:tcPr>
          <w:p w14:paraId="4898B15A"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Chemical</w:t>
            </w:r>
            <w:proofErr w:type="spellEnd"/>
            <w:r w:rsidRPr="007A71F2">
              <w:rPr>
                <w:rFonts w:asciiTheme="minorHAnsi" w:hAnsiTheme="minorHAnsi"/>
                <w:sz w:val="20"/>
                <w:szCs w:val="18"/>
              </w:rPr>
              <w:t xml:space="preserve"> </w:t>
            </w:r>
            <w:proofErr w:type="spellStart"/>
            <w:r w:rsidRPr="007A71F2">
              <w:rPr>
                <w:rFonts w:asciiTheme="minorHAnsi" w:hAnsiTheme="minorHAnsi"/>
                <w:sz w:val="20"/>
                <w:szCs w:val="18"/>
              </w:rPr>
              <w:t>Engineering</w:t>
            </w:r>
            <w:proofErr w:type="spellEnd"/>
          </w:p>
        </w:tc>
        <w:tc>
          <w:tcPr>
            <w:tcW w:w="1832" w:type="dxa"/>
            <w:noWrap/>
            <w:vAlign w:val="center"/>
            <w:hideMark/>
          </w:tcPr>
          <w:p w14:paraId="24D89633"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27</w:t>
            </w:r>
          </w:p>
        </w:tc>
        <w:tc>
          <w:tcPr>
            <w:tcW w:w="1995" w:type="dxa"/>
            <w:noWrap/>
            <w:vAlign w:val="center"/>
            <w:hideMark/>
          </w:tcPr>
          <w:p w14:paraId="2406E777"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2,6%</w:t>
            </w:r>
          </w:p>
        </w:tc>
      </w:tr>
      <w:tr w:rsidR="00465CB3" w:rsidRPr="00465CB3" w14:paraId="5799B521" w14:textId="77777777" w:rsidTr="00D76EFC">
        <w:trPr>
          <w:trHeight w:val="283"/>
        </w:trPr>
        <w:tc>
          <w:tcPr>
            <w:tcW w:w="5103" w:type="dxa"/>
            <w:noWrap/>
            <w:vAlign w:val="center"/>
            <w:hideMark/>
          </w:tcPr>
          <w:p w14:paraId="3906B12F"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Environmental</w:t>
            </w:r>
            <w:proofErr w:type="spellEnd"/>
            <w:r w:rsidRPr="007A71F2">
              <w:rPr>
                <w:rFonts w:asciiTheme="minorHAnsi" w:hAnsiTheme="minorHAnsi"/>
                <w:sz w:val="20"/>
                <w:szCs w:val="18"/>
              </w:rPr>
              <w:t xml:space="preserve"> Science</w:t>
            </w:r>
          </w:p>
        </w:tc>
        <w:tc>
          <w:tcPr>
            <w:tcW w:w="1832" w:type="dxa"/>
            <w:noWrap/>
            <w:vAlign w:val="center"/>
            <w:hideMark/>
          </w:tcPr>
          <w:p w14:paraId="50C830DD"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26</w:t>
            </w:r>
          </w:p>
        </w:tc>
        <w:tc>
          <w:tcPr>
            <w:tcW w:w="1995" w:type="dxa"/>
            <w:noWrap/>
            <w:vAlign w:val="center"/>
            <w:hideMark/>
          </w:tcPr>
          <w:p w14:paraId="2B07717E"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2,6%</w:t>
            </w:r>
          </w:p>
        </w:tc>
      </w:tr>
      <w:tr w:rsidR="00465CB3" w:rsidRPr="00465CB3" w14:paraId="635D85EF" w14:textId="77777777" w:rsidTr="00D76EFC">
        <w:trPr>
          <w:trHeight w:val="283"/>
        </w:trPr>
        <w:tc>
          <w:tcPr>
            <w:tcW w:w="5103" w:type="dxa"/>
            <w:noWrap/>
            <w:vAlign w:val="center"/>
            <w:hideMark/>
          </w:tcPr>
          <w:p w14:paraId="3EC6A255"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Energy</w:t>
            </w:r>
            <w:proofErr w:type="spellEnd"/>
          </w:p>
        </w:tc>
        <w:tc>
          <w:tcPr>
            <w:tcW w:w="1832" w:type="dxa"/>
            <w:noWrap/>
            <w:vAlign w:val="center"/>
            <w:hideMark/>
          </w:tcPr>
          <w:p w14:paraId="654E6D92"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25</w:t>
            </w:r>
          </w:p>
        </w:tc>
        <w:tc>
          <w:tcPr>
            <w:tcW w:w="1995" w:type="dxa"/>
            <w:noWrap/>
            <w:vAlign w:val="center"/>
            <w:hideMark/>
          </w:tcPr>
          <w:p w14:paraId="0CCE59F3"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2,5%</w:t>
            </w:r>
          </w:p>
        </w:tc>
      </w:tr>
      <w:tr w:rsidR="00465CB3" w:rsidRPr="00465CB3" w14:paraId="4A4203BA" w14:textId="77777777" w:rsidTr="00D76EFC">
        <w:trPr>
          <w:trHeight w:val="283"/>
        </w:trPr>
        <w:tc>
          <w:tcPr>
            <w:tcW w:w="5103" w:type="dxa"/>
            <w:noWrap/>
            <w:vAlign w:val="center"/>
            <w:hideMark/>
          </w:tcPr>
          <w:p w14:paraId="15E806AE"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Decision</w:t>
            </w:r>
            <w:proofErr w:type="spellEnd"/>
            <w:r w:rsidRPr="007A71F2">
              <w:rPr>
                <w:rFonts w:asciiTheme="minorHAnsi" w:hAnsiTheme="minorHAnsi"/>
                <w:sz w:val="20"/>
                <w:szCs w:val="18"/>
              </w:rPr>
              <w:t xml:space="preserve"> </w:t>
            </w:r>
            <w:proofErr w:type="spellStart"/>
            <w:r w:rsidRPr="007A71F2">
              <w:rPr>
                <w:rFonts w:asciiTheme="minorHAnsi" w:hAnsiTheme="minorHAnsi"/>
                <w:sz w:val="20"/>
                <w:szCs w:val="18"/>
              </w:rPr>
              <w:t>Sciences</w:t>
            </w:r>
            <w:proofErr w:type="spellEnd"/>
          </w:p>
        </w:tc>
        <w:tc>
          <w:tcPr>
            <w:tcW w:w="1832" w:type="dxa"/>
            <w:noWrap/>
            <w:vAlign w:val="center"/>
            <w:hideMark/>
          </w:tcPr>
          <w:p w14:paraId="0155076C"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22</w:t>
            </w:r>
          </w:p>
        </w:tc>
        <w:tc>
          <w:tcPr>
            <w:tcW w:w="1995" w:type="dxa"/>
            <w:noWrap/>
            <w:vAlign w:val="center"/>
            <w:hideMark/>
          </w:tcPr>
          <w:p w14:paraId="360A7547"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2,2%</w:t>
            </w:r>
          </w:p>
        </w:tc>
      </w:tr>
      <w:tr w:rsidR="00465CB3" w:rsidRPr="00465CB3" w14:paraId="5E3D8312" w14:textId="77777777" w:rsidTr="00D76EFC">
        <w:trPr>
          <w:trHeight w:val="283"/>
        </w:trPr>
        <w:tc>
          <w:tcPr>
            <w:tcW w:w="5103" w:type="dxa"/>
            <w:noWrap/>
            <w:vAlign w:val="center"/>
            <w:hideMark/>
          </w:tcPr>
          <w:p w14:paraId="6195E131" w14:textId="77777777" w:rsidR="00465CB3" w:rsidRPr="007A71F2" w:rsidRDefault="00465CB3" w:rsidP="007A71F2">
            <w:pPr>
              <w:pStyle w:val="Default"/>
              <w:spacing w:before="20" w:after="20"/>
              <w:rPr>
                <w:rFonts w:asciiTheme="minorHAnsi" w:hAnsiTheme="minorHAnsi"/>
                <w:sz w:val="20"/>
                <w:szCs w:val="18"/>
              </w:rPr>
            </w:pPr>
            <w:r w:rsidRPr="007A71F2">
              <w:rPr>
                <w:rFonts w:asciiTheme="minorHAnsi" w:hAnsiTheme="minorHAnsi"/>
                <w:sz w:val="20"/>
                <w:szCs w:val="18"/>
              </w:rPr>
              <w:t xml:space="preserve">Business, Management and </w:t>
            </w:r>
            <w:proofErr w:type="spellStart"/>
            <w:r w:rsidRPr="007A71F2">
              <w:rPr>
                <w:rFonts w:asciiTheme="minorHAnsi" w:hAnsiTheme="minorHAnsi"/>
                <w:sz w:val="20"/>
                <w:szCs w:val="18"/>
              </w:rPr>
              <w:t>Accounting</w:t>
            </w:r>
            <w:proofErr w:type="spellEnd"/>
          </w:p>
        </w:tc>
        <w:tc>
          <w:tcPr>
            <w:tcW w:w="1832" w:type="dxa"/>
            <w:noWrap/>
            <w:vAlign w:val="center"/>
            <w:hideMark/>
          </w:tcPr>
          <w:p w14:paraId="4DED00D9"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12</w:t>
            </w:r>
          </w:p>
        </w:tc>
        <w:tc>
          <w:tcPr>
            <w:tcW w:w="1995" w:type="dxa"/>
            <w:noWrap/>
            <w:vAlign w:val="center"/>
            <w:hideMark/>
          </w:tcPr>
          <w:p w14:paraId="18465BD4"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1,2%</w:t>
            </w:r>
          </w:p>
        </w:tc>
      </w:tr>
      <w:tr w:rsidR="00465CB3" w:rsidRPr="00465CB3" w14:paraId="49C7BB89" w14:textId="77777777" w:rsidTr="00D76EFC">
        <w:trPr>
          <w:trHeight w:val="283"/>
        </w:trPr>
        <w:tc>
          <w:tcPr>
            <w:tcW w:w="5103" w:type="dxa"/>
            <w:noWrap/>
            <w:vAlign w:val="center"/>
            <w:hideMark/>
          </w:tcPr>
          <w:p w14:paraId="78DA2613" w14:textId="77777777" w:rsidR="00465CB3" w:rsidRPr="007A71F2" w:rsidRDefault="00465CB3" w:rsidP="007A71F2">
            <w:pPr>
              <w:pStyle w:val="Default"/>
              <w:spacing w:before="20" w:after="20"/>
              <w:rPr>
                <w:rFonts w:asciiTheme="minorHAnsi" w:hAnsiTheme="minorHAnsi"/>
                <w:sz w:val="20"/>
                <w:szCs w:val="18"/>
              </w:rPr>
            </w:pPr>
            <w:proofErr w:type="spellStart"/>
            <w:r w:rsidRPr="007A71F2">
              <w:rPr>
                <w:rFonts w:asciiTheme="minorHAnsi" w:hAnsiTheme="minorHAnsi"/>
                <w:sz w:val="20"/>
                <w:szCs w:val="18"/>
              </w:rPr>
              <w:t>Economics</w:t>
            </w:r>
            <w:proofErr w:type="spellEnd"/>
            <w:r w:rsidRPr="007A71F2">
              <w:rPr>
                <w:rFonts w:asciiTheme="minorHAnsi" w:hAnsiTheme="minorHAnsi"/>
                <w:sz w:val="20"/>
                <w:szCs w:val="18"/>
              </w:rPr>
              <w:t xml:space="preserve">, </w:t>
            </w:r>
            <w:proofErr w:type="spellStart"/>
            <w:r w:rsidRPr="007A71F2">
              <w:rPr>
                <w:rFonts w:asciiTheme="minorHAnsi" w:hAnsiTheme="minorHAnsi"/>
                <w:sz w:val="20"/>
                <w:szCs w:val="18"/>
              </w:rPr>
              <w:t>Econometrics</w:t>
            </w:r>
            <w:proofErr w:type="spellEnd"/>
            <w:r w:rsidRPr="007A71F2">
              <w:rPr>
                <w:rFonts w:asciiTheme="minorHAnsi" w:hAnsiTheme="minorHAnsi"/>
                <w:sz w:val="20"/>
                <w:szCs w:val="18"/>
              </w:rPr>
              <w:t xml:space="preserve"> and Finance</w:t>
            </w:r>
          </w:p>
        </w:tc>
        <w:tc>
          <w:tcPr>
            <w:tcW w:w="1832" w:type="dxa"/>
            <w:noWrap/>
            <w:vAlign w:val="center"/>
            <w:hideMark/>
          </w:tcPr>
          <w:p w14:paraId="63F38D41"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2</w:t>
            </w:r>
          </w:p>
        </w:tc>
        <w:tc>
          <w:tcPr>
            <w:tcW w:w="1995" w:type="dxa"/>
            <w:noWrap/>
            <w:vAlign w:val="center"/>
            <w:hideMark/>
          </w:tcPr>
          <w:p w14:paraId="117ED540" w14:textId="77777777" w:rsidR="00465CB3" w:rsidRPr="007A71F2" w:rsidRDefault="00465CB3" w:rsidP="007A71F2">
            <w:pPr>
              <w:pStyle w:val="Default"/>
              <w:spacing w:before="20" w:after="20"/>
              <w:jc w:val="center"/>
              <w:rPr>
                <w:rFonts w:asciiTheme="minorHAnsi" w:hAnsiTheme="minorHAnsi"/>
                <w:sz w:val="20"/>
                <w:szCs w:val="18"/>
              </w:rPr>
            </w:pPr>
            <w:r w:rsidRPr="007A71F2">
              <w:rPr>
                <w:rFonts w:asciiTheme="minorHAnsi" w:hAnsiTheme="minorHAnsi"/>
                <w:sz w:val="20"/>
                <w:szCs w:val="18"/>
              </w:rPr>
              <w:t>0,2%</w:t>
            </w:r>
          </w:p>
        </w:tc>
      </w:tr>
    </w:tbl>
    <w:p w14:paraId="0E7254F5" w14:textId="77777777" w:rsidR="00465CB3" w:rsidRPr="003A3197" w:rsidRDefault="00465CB3" w:rsidP="00465CB3">
      <w:pPr>
        <w:pStyle w:val="Default"/>
      </w:pPr>
    </w:p>
    <w:p w14:paraId="3CA51791" w14:textId="3D4431FE" w:rsidR="00832E7E" w:rsidRPr="007B3F38" w:rsidRDefault="00832E7E" w:rsidP="00D02772">
      <w:r w:rsidRPr="007B3F38">
        <w:t>Plně v souladu s oblastmi vzdělávání, v rámci nichž bude studijní program uskutečňován</w:t>
      </w:r>
      <w:r>
        <w:t>,</w:t>
      </w:r>
      <w:r w:rsidRPr="007B3F38">
        <w:t xml:space="preserve"> je i grantová a projektová činnost fakulty. Na fakultě byla v uplynulých pěti letech řešena řada </w:t>
      </w:r>
      <w:r>
        <w:t>resortních</w:t>
      </w:r>
      <w:r w:rsidRPr="007B3F38">
        <w:t xml:space="preserve"> grantů a projektů, které svým zaměřením úzce souvisí s oblastmi vzdělávání daného studijního programu.</w:t>
      </w:r>
      <w:r>
        <w:t xml:space="preserve"> Aktuálně je na fakultě řešeno 7</w:t>
      </w:r>
      <w:r w:rsidRPr="007B3F38">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w:t>
      </w:r>
      <w:r>
        <w:t xml:space="preserve">Fakulta aplikované informatiky byla úspěšná i </w:t>
      </w:r>
      <w:r w:rsidR="00205881">
        <w:t xml:space="preserve">v </w:t>
      </w:r>
      <w:r>
        <w:t>přípravě projektových žádostí v rámci operačního programu Věda, výzkum a vzdělávání. Aktuálně pracovníci FAI řeší 4 projekty OP VVV, z nichž jeden je určen pro rozvoj výukového prostředí (</w:t>
      </w:r>
      <w:proofErr w:type="spellStart"/>
      <w:r>
        <w:t>Movi</w:t>
      </w:r>
      <w:proofErr w:type="spellEnd"/>
      <w:r>
        <w:t xml:space="preserve"> –</w:t>
      </w:r>
      <w:r w:rsidR="00A96CE8">
        <w:t xml:space="preserve"> FAI) a druhý je zaměřen na tvorbu a inovaci studijních programů</w:t>
      </w:r>
      <w:r>
        <w:t>.</w:t>
      </w:r>
      <w:r w:rsidR="00A96CE8">
        <w:t xml:space="preserve"> </w:t>
      </w:r>
      <w:r w:rsidRPr="007B3F38">
        <w:t>Vedle těchto velkých projektů se pracovníci faku</w:t>
      </w:r>
      <w:r w:rsidR="00A96CE8">
        <w:t>lty aktivně zapojují do řešení i</w:t>
      </w:r>
      <w:r w:rsidRPr="007B3F38">
        <w:t>novačních voucherů a drobných projektů aplikovaného a smluvního výzkumu.</w:t>
      </w:r>
    </w:p>
    <w:p w14:paraId="2485EBEC" w14:textId="254E073F" w:rsidR="00832E7E" w:rsidRPr="007B3F38" w:rsidRDefault="00832E7E" w:rsidP="00D02772">
      <w:r w:rsidRPr="007B3F38">
        <w:t>Součástí Fakulty aplikované informatiky je i Regionální výzkumné centrum CEBIA-</w:t>
      </w:r>
      <w:proofErr w:type="spellStart"/>
      <w:r w:rsidRPr="007B3F38">
        <w:t>Tech</w:t>
      </w:r>
      <w:proofErr w:type="spellEnd"/>
      <w:r w:rsidRPr="007B3F38">
        <w:t xml:space="preserve">, které bylo vybudováno v rámci evropského Operačního programu </w:t>
      </w:r>
      <w:proofErr w:type="spellStart"/>
      <w:r w:rsidRPr="007B3F38">
        <w:t>VaVpI</w:t>
      </w:r>
      <w:proofErr w:type="spellEnd"/>
      <w:r w:rsidRPr="007B3F38">
        <w:t>. Toto Centrum disponuje novými laboratořemi vybavenými moderními stroji, přístroji a zařízeními a jeho aktivity jsou mimo jiné orientovány i do oblastí přímo související</w:t>
      </w:r>
      <w:r w:rsidR="00205881">
        <w:t>ch</w:t>
      </w:r>
      <w:r w:rsidRPr="007B3F38">
        <w:t xml:space="preserve"> se zaměřeními studijního programu. Toto výzkumné centrum významně podporuje tvůrčí činnost fakulty. </w:t>
      </w:r>
    </w:p>
    <w:p w14:paraId="7F1A34C2" w14:textId="71587763" w:rsidR="00832E7E" w:rsidRDefault="00832E7E" w:rsidP="00D02772">
      <w:r w:rsidRPr="007B3F38">
        <w:t>Zapojení akademických pracovníků Fakulty aplikované informatiky do tvůrčích činností je zřejmé z Centrální evidence projektů</w:t>
      </w:r>
      <w:r w:rsidRPr="00AA1127">
        <w:rPr>
          <w:vertAlign w:val="superscript"/>
        </w:rPr>
        <w:footnoteReference w:id="26"/>
      </w:r>
      <w:r w:rsidRPr="00AA1127">
        <w:rPr>
          <w:vertAlign w:val="superscript"/>
        </w:rPr>
        <w:t xml:space="preserve"> </w:t>
      </w:r>
      <w:r w:rsidRPr="007B3F38">
        <w:t>a průběžně z Výročních zpráv fakulty</w:t>
      </w:r>
      <w:r w:rsidRPr="00F90F86">
        <w:rPr>
          <w:vertAlign w:val="superscript"/>
        </w:rPr>
        <w:footnoteReference w:id="27"/>
      </w:r>
      <w:r w:rsidRPr="007B3F38">
        <w:t xml:space="preserve"> a Výročních zpráv UTB</w:t>
      </w:r>
      <w:r w:rsidR="00C57D51">
        <w:t xml:space="preserve"> ve Zlíně</w:t>
      </w:r>
      <w:r w:rsidRPr="00F90F86">
        <w:rPr>
          <w:vertAlign w:val="superscript"/>
        </w:rPr>
        <w:footnoteReference w:id="28"/>
      </w:r>
      <w:r w:rsidRPr="007B3F38">
        <w:t xml:space="preserve">. Při řešení projektů, zejména rezortních jsou v omezené míře zapojování do tvůrčí činnosti studenti zpravidla prezenční formy studia. </w:t>
      </w:r>
    </w:p>
    <w:p w14:paraId="20E6E16B" w14:textId="77777777" w:rsidR="001B7576" w:rsidRDefault="001B7576" w:rsidP="00F01371">
      <w:pPr>
        <w:rPr>
          <w:b/>
        </w:rPr>
      </w:pPr>
    </w:p>
    <w:p w14:paraId="53F4E54E" w14:textId="2F8A8F72" w:rsidR="00002C6E" w:rsidRPr="00C13A4A" w:rsidRDefault="003477B8" w:rsidP="00CC42D1">
      <w:pPr>
        <w:pStyle w:val="Nadpis3"/>
      </w:pPr>
      <w:bookmarkStart w:id="292" w:name="_Toc528761730"/>
      <w:r w:rsidRPr="003477B8">
        <w:lastRenderedPageBreak/>
        <w:t>Standard 2.3</w:t>
      </w:r>
      <w:r>
        <w:t xml:space="preserve">: </w:t>
      </w:r>
      <w:r w:rsidR="001451D7">
        <w:t>Mezinárodní rozměr studijního programu</w:t>
      </w:r>
      <w:bookmarkEnd w:id="292"/>
    </w:p>
    <w:p w14:paraId="49544028" w14:textId="6C96E3D7" w:rsidR="00B56D15" w:rsidRPr="0020313F" w:rsidRDefault="00B56D15" w:rsidP="0020313F">
      <w:pPr>
        <w:spacing w:after="0"/>
      </w:pPr>
      <w:r w:rsidRPr="0020313F">
        <w:t xml:space="preserve">Internacionalizace studijních programů je jedním z prioritních cílů Fakulty aplikované informatiky Univerzity Tomáše Bati ve Zlíně. Je v souladu se strategií určenou Dlouhodobým záměrem UTB </w:t>
      </w:r>
      <w:r w:rsidR="00C94A38" w:rsidRPr="0020313F">
        <w:t xml:space="preserve">ve </w:t>
      </w:r>
      <w:r w:rsidR="003E575F" w:rsidRPr="0020313F">
        <w:t xml:space="preserve">Zlíně </w:t>
      </w:r>
      <w:r w:rsidR="00C94A38" w:rsidRPr="0020313F">
        <w:t xml:space="preserve">na období </w:t>
      </w:r>
      <w:r w:rsidRPr="0020313F">
        <w:t xml:space="preserve">2016-2020. Hlavním cílem internacionalizace </w:t>
      </w:r>
      <w:r w:rsidR="00C94A38" w:rsidRPr="0020313F">
        <w:t>studijních programů je trvalé</w:t>
      </w:r>
      <w:r w:rsidRPr="0020313F">
        <w:t xml:space="preserve"> navyšov</w:t>
      </w:r>
      <w:r w:rsidR="00C94A38" w:rsidRPr="0020313F">
        <w:t>ání</w:t>
      </w:r>
      <w:r w:rsidRPr="0020313F">
        <w:t xml:space="preserve"> počt</w:t>
      </w:r>
      <w:r w:rsidR="00C94A38" w:rsidRPr="0020313F">
        <w:t>u</w:t>
      </w:r>
      <w:r w:rsidRPr="0020313F">
        <w:t xml:space="preserve"> studentů bakalářských a magisterských studijních programů, kteří absolvují během svého studia zahraniční studijní nebo odbornou praktickou stáž. </w:t>
      </w:r>
    </w:p>
    <w:p w14:paraId="402E0ABC" w14:textId="73AFA723" w:rsidR="00B56D15" w:rsidRPr="0020313F" w:rsidRDefault="00B56D15" w:rsidP="0020313F">
      <w:pPr>
        <w:spacing w:after="0"/>
      </w:pPr>
      <w:r w:rsidRPr="0020313F">
        <w:t xml:space="preserve">Studenti mají možnost vyjíždět </w:t>
      </w:r>
      <w:r w:rsidR="00C94A38" w:rsidRPr="0020313F">
        <w:t xml:space="preserve">na zahraniční univerzity  </w:t>
      </w:r>
      <w:r w:rsidRPr="0020313F">
        <w:t xml:space="preserve">zejména v rámci programu Erasmus+. Fakulta aplikované informatiky má uzavřeno 75 bilaterálních smluv se zahraničními univerzitami z téměř všech programových zemí programu Erasmus+. Všechna zahraniční partnerská pracoviště mají obdobné odborné zaměření jako </w:t>
      </w:r>
      <w:r w:rsidR="00873700" w:rsidRPr="0020313F">
        <w:t>F</w:t>
      </w:r>
      <w:r w:rsidRPr="0020313F">
        <w:t>akulta</w:t>
      </w:r>
      <w:r w:rsidR="00873700" w:rsidRPr="0020313F">
        <w:t xml:space="preserve"> aplikov</w:t>
      </w:r>
      <w:r w:rsidR="003E575F" w:rsidRPr="0020313F">
        <w:t>a</w:t>
      </w:r>
      <w:r w:rsidR="00873700" w:rsidRPr="0020313F">
        <w:t>né informatiky</w:t>
      </w:r>
      <w:r w:rsidRPr="0020313F">
        <w:t xml:space="preserve">.  V rámci programu pro tzv. </w:t>
      </w:r>
      <w:proofErr w:type="spellStart"/>
      <w:r w:rsidRPr="0020313F">
        <w:t>freemovery</w:t>
      </w:r>
      <w:proofErr w:type="spellEnd"/>
      <w:r w:rsidRPr="0020313F">
        <w:t xml:space="preserve">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65D58A5C" w14:textId="4A66E6F5" w:rsidR="00B56D15" w:rsidRDefault="00B56D15" w:rsidP="0020313F">
      <w:pPr>
        <w:spacing w:after="0"/>
      </w:pPr>
      <w:r w:rsidRPr="0020313F">
        <w:t>Výjezdy studentů na výukové pobyty i pracovní stáže podléhají výběrovému řízení. Kritéri</w:t>
      </w:r>
      <w:r w:rsidR="00873700" w:rsidRPr="0020313F">
        <w:t>i</w:t>
      </w:r>
      <w:r w:rsidRPr="0020313F">
        <w:t xml:space="preserve">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w:t>
      </w:r>
      <w:r w:rsidR="00C94A38" w:rsidRPr="0020313F">
        <w:t>lušného studijního oboru na FAI</w:t>
      </w:r>
      <w:r w:rsidRPr="0020313F">
        <w:t xml:space="preserve">. Pokud student neabsolvuje všechny předměty na zahraniční vysoké škole podle studijního plánu pro daný semestr, musí po svém návratu ze studijního pobytu v zahraničí po dohodě s garantem oboru a jednotlivými vyučujícími individuálně tyto předměty absolvovat a řádně ukončit na FAI. Počty vyjíždějících studentů jsou každoročně zveřejňovány ve výroční zprávě FAI. </w:t>
      </w:r>
    </w:p>
    <w:p w14:paraId="40B18E0C" w14:textId="360F0A8B" w:rsidR="00503F9A" w:rsidRDefault="00503F9A" w:rsidP="0020313F">
      <w:pPr>
        <w:spacing w:after="0"/>
      </w:pPr>
      <w:r>
        <w:t xml:space="preserve">V rámci projektu Erasmus+ </w:t>
      </w:r>
      <w:r w:rsidR="00A9343D">
        <w:t xml:space="preserve">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 </w:t>
      </w:r>
    </w:p>
    <w:p w14:paraId="10054AB0" w14:textId="5C9B24FB" w:rsidR="00A9343D" w:rsidRPr="0020313F" w:rsidRDefault="00DC1BB3" w:rsidP="0020313F">
      <w:pPr>
        <w:spacing w:after="0"/>
      </w:pPr>
      <w:r>
        <w:t xml:space="preserve">Stávající studijní obor Bezpečnostní technologie, systémy a management je akreditován v jazyce anglickém. Za doby existence tohoto studijního oboru v jazyce anglickém byli ke studiu přijati studenti samoplátci, počet přijatých studentů je relativně nízký. V rámci žádosti o akreditaci nového studijního programu je žádáno i o akreditaci studijního programu v jazyce anglickém se snahou posilovat mezinárodní rozměr studijního programu. </w:t>
      </w:r>
    </w:p>
    <w:p w14:paraId="4C29E88D" w14:textId="1204F004" w:rsidR="00B56D15" w:rsidRPr="0020313F" w:rsidRDefault="00B56D15" w:rsidP="0020313F">
      <w:pPr>
        <w:spacing w:after="0"/>
      </w:pPr>
      <w:r w:rsidRPr="0020313F">
        <w:t xml:space="preserve">Podporu má rovněž mezinárodní výměna akademických pracovníků. Výukové pobyty přijíždějících akademických pracovníků jsou předem naplánovány v součinnosti s vyučujícími předmětů, do nichž je výuka přijíždějících učitelů zahrnuta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w:t>
      </w:r>
      <w:r w:rsidRPr="0020313F">
        <w:lastRenderedPageBreak/>
        <w:t>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58CCB7FB" w14:textId="133AC0C9" w:rsidR="00B56D15" w:rsidRPr="0020313F" w:rsidRDefault="00B56D15" w:rsidP="0020313F">
      <w:r w:rsidRPr="0020313F">
        <w:t>UTB</w:t>
      </w:r>
      <w:r w:rsidR="00C57D51">
        <w:t xml:space="preserve"> ve Zlíně</w:t>
      </w:r>
      <w:r w:rsidRPr="0020313F">
        <w:t xml:space="preserve"> i FAI disponují mezinárodním oddělením, které poskytuje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750DB481" w14:textId="7847533D" w:rsidR="00002C6E" w:rsidRDefault="00002C6E" w:rsidP="00002C6E">
      <w:pPr>
        <w:pStyle w:val="Zkladntext71"/>
        <w:shd w:val="clear" w:color="auto" w:fill="auto"/>
        <w:spacing w:before="0" w:after="173" w:line="240" w:lineRule="exact"/>
        <w:ind w:left="760" w:firstLine="0"/>
        <w:jc w:val="left"/>
      </w:pPr>
      <w:r>
        <w:rPr>
          <w:sz w:val="21"/>
          <w:szCs w:val="21"/>
        </w:rPr>
        <w:t xml:space="preserve">                                                      </w:t>
      </w:r>
    </w:p>
    <w:p w14:paraId="13E271FD" w14:textId="407C9155" w:rsidR="00AA7CBC" w:rsidRPr="00CC42D1" w:rsidRDefault="00CC42D1" w:rsidP="00CC42D1">
      <w:pPr>
        <w:pStyle w:val="Nadpis2"/>
      </w:pPr>
      <w:bookmarkStart w:id="293" w:name="_Toc528761731"/>
      <w:r w:rsidRPr="00CC42D1">
        <w:t>Profil absolventa a obsah studia</w:t>
      </w:r>
      <w:bookmarkEnd w:id="293"/>
    </w:p>
    <w:p w14:paraId="192A1778" w14:textId="766F7901" w:rsidR="00BF0265" w:rsidRPr="00CC42D1" w:rsidRDefault="003477B8" w:rsidP="00CC42D1">
      <w:pPr>
        <w:pStyle w:val="Nadpis3"/>
      </w:pPr>
      <w:bookmarkStart w:id="294" w:name="_Toc528761732"/>
      <w:r w:rsidRPr="003477B8">
        <w:t>Standard 2.4</w:t>
      </w:r>
      <w:r>
        <w:t xml:space="preserve">: </w:t>
      </w:r>
      <w:r w:rsidR="00AA7CBC" w:rsidRPr="00BF0265">
        <w:t>Soulad získaných odborných znalostí, dovedností a způsobilostí s typem a profilem studijního programu</w:t>
      </w:r>
      <w:bookmarkEnd w:id="294"/>
      <w:r w:rsidR="00AA7CBC" w:rsidRPr="00BF0265">
        <w:t xml:space="preserve"> </w:t>
      </w:r>
      <w:r w:rsidR="00BF0265">
        <w:rPr>
          <w:sz w:val="21"/>
          <w:szCs w:val="21"/>
        </w:rPr>
        <w:t xml:space="preserve">        </w:t>
      </w:r>
    </w:p>
    <w:p w14:paraId="13628972" w14:textId="09DE7101" w:rsidR="004454AF" w:rsidRPr="00150232" w:rsidRDefault="00DA6245" w:rsidP="00FB2313">
      <w:pPr>
        <w:pStyle w:val="Default"/>
        <w:jc w:val="both"/>
        <w:rPr>
          <w:sz w:val="22"/>
          <w:szCs w:val="22"/>
        </w:rPr>
      </w:pPr>
      <w:r w:rsidRPr="00150232">
        <w:rPr>
          <w:sz w:val="22"/>
          <w:szCs w:val="22"/>
        </w:rPr>
        <w:t xml:space="preserve">Magisterský studijní program Bezpečnostní technologie, systémy a management je akademicky zaměřený studijní program, který </w:t>
      </w:r>
      <w:r w:rsidR="0056271C" w:rsidRPr="00150232">
        <w:rPr>
          <w:sz w:val="22"/>
          <w:szCs w:val="22"/>
        </w:rPr>
        <w:t xml:space="preserve">klade </w:t>
      </w:r>
      <w:r w:rsidRPr="00150232">
        <w:rPr>
          <w:sz w:val="22"/>
          <w:szCs w:val="22"/>
        </w:rPr>
        <w:t>důraz na multidisciplinární propojení</w:t>
      </w:r>
      <w:r w:rsidR="00E02CB4" w:rsidRPr="00150232">
        <w:rPr>
          <w:sz w:val="22"/>
          <w:szCs w:val="22"/>
        </w:rPr>
        <w:t xml:space="preserve"> znalostí </w:t>
      </w:r>
      <w:r w:rsidR="0056271C" w:rsidRPr="00150232">
        <w:rPr>
          <w:sz w:val="22"/>
          <w:szCs w:val="22"/>
        </w:rPr>
        <w:t xml:space="preserve">technického, manažerského a právního charakteru. </w:t>
      </w:r>
      <w:r w:rsidR="00FB2313" w:rsidRPr="00150232">
        <w:rPr>
          <w:sz w:val="22"/>
          <w:szCs w:val="22"/>
        </w:rPr>
        <w:t>V rámci tohoto studijního programu jsou vychováváni odborníci pro technické, manažerské, projekční a jiné funkce v soukromých bezpečnostních službách zabývajících se ochranou majetku a osob s důrazem na aplikace moderních informačních technologií. Mezioborové studium s převahou technických předmětů dává absolventům možnost uplatnit se v</w:t>
      </w:r>
      <w:r w:rsidR="00ED7062" w:rsidRPr="00150232">
        <w:rPr>
          <w:sz w:val="22"/>
          <w:szCs w:val="22"/>
        </w:rPr>
        <w:t xml:space="preserve"> oblastech mechanického a elektronického zabezpečení objektů, </w:t>
      </w:r>
      <w:r w:rsidR="00A3196A" w:rsidRPr="00150232">
        <w:rPr>
          <w:sz w:val="22"/>
          <w:szCs w:val="22"/>
        </w:rPr>
        <w:t xml:space="preserve">dále v oblastech </w:t>
      </w:r>
      <w:r w:rsidR="00ED7062" w:rsidRPr="00150232">
        <w:rPr>
          <w:sz w:val="22"/>
          <w:szCs w:val="22"/>
        </w:rPr>
        <w:t>informačně-technologick</w:t>
      </w:r>
      <w:r w:rsidR="00A3196A" w:rsidRPr="00150232">
        <w:rPr>
          <w:sz w:val="22"/>
          <w:szCs w:val="22"/>
        </w:rPr>
        <w:t>ých</w:t>
      </w:r>
      <w:r w:rsidR="00ED7062" w:rsidRPr="00150232">
        <w:rPr>
          <w:sz w:val="22"/>
          <w:szCs w:val="22"/>
        </w:rPr>
        <w:t xml:space="preserve"> a</w:t>
      </w:r>
      <w:r w:rsidR="00FB2313" w:rsidRPr="00150232">
        <w:rPr>
          <w:sz w:val="22"/>
          <w:szCs w:val="22"/>
        </w:rPr>
        <w:t xml:space="preserve"> právně-bezpečnostní</w:t>
      </w:r>
      <w:r w:rsidR="00A3196A" w:rsidRPr="00150232">
        <w:rPr>
          <w:sz w:val="22"/>
          <w:szCs w:val="22"/>
        </w:rPr>
        <w:t>ch</w:t>
      </w:r>
      <w:r w:rsidR="00FB2313" w:rsidRPr="00150232">
        <w:rPr>
          <w:sz w:val="22"/>
          <w:szCs w:val="22"/>
        </w:rPr>
        <w:t>. Vzhledem k zahrnutí problematiky krizového řízení je uplatnění absolventů možné i ve státní správě.</w:t>
      </w:r>
    </w:p>
    <w:p w14:paraId="6FB5B236" w14:textId="2488EC85" w:rsidR="00BF0265" w:rsidRDefault="00ED7062" w:rsidP="00DA6245">
      <w:pPr>
        <w:pStyle w:val="Default"/>
        <w:jc w:val="both"/>
        <w:rPr>
          <w:ins w:id="295" w:author="Milan Navrátil" w:date="2018-11-20T14:47:00Z"/>
          <w:color w:val="auto"/>
          <w:sz w:val="22"/>
          <w:szCs w:val="22"/>
        </w:rPr>
      </w:pPr>
      <w:r w:rsidRPr="00150232">
        <w:rPr>
          <w:color w:val="auto"/>
          <w:sz w:val="22"/>
          <w:szCs w:val="22"/>
        </w:rPr>
        <w:t xml:space="preserve">Předkládaný </w:t>
      </w:r>
      <w:r w:rsidR="00DA6245" w:rsidRPr="00150232">
        <w:rPr>
          <w:color w:val="auto"/>
          <w:sz w:val="22"/>
          <w:szCs w:val="22"/>
        </w:rPr>
        <w:t>studijní p</w:t>
      </w:r>
      <w:r w:rsidRPr="00150232">
        <w:rPr>
          <w:color w:val="auto"/>
          <w:sz w:val="22"/>
          <w:szCs w:val="22"/>
        </w:rPr>
        <w:t>rogram</w:t>
      </w:r>
      <w:r w:rsidR="00DA6245" w:rsidRPr="00150232">
        <w:rPr>
          <w:color w:val="auto"/>
          <w:sz w:val="22"/>
          <w:szCs w:val="22"/>
        </w:rPr>
        <w:t xml:space="preserve"> a </w:t>
      </w:r>
      <w:r w:rsidRPr="00150232">
        <w:rPr>
          <w:color w:val="auto"/>
          <w:sz w:val="22"/>
          <w:szCs w:val="22"/>
        </w:rPr>
        <w:t xml:space="preserve">včetně </w:t>
      </w:r>
      <w:r w:rsidR="00DA6245" w:rsidRPr="00150232">
        <w:rPr>
          <w:color w:val="auto"/>
          <w:sz w:val="22"/>
          <w:szCs w:val="22"/>
        </w:rPr>
        <w:t xml:space="preserve">profilu absolventa </w:t>
      </w:r>
      <w:r w:rsidRPr="00150232">
        <w:rPr>
          <w:color w:val="auto"/>
          <w:sz w:val="22"/>
          <w:szCs w:val="22"/>
        </w:rPr>
        <w:t>je plně v souladu s</w:t>
      </w:r>
      <w:r w:rsidR="00DA6245" w:rsidRPr="00150232">
        <w:rPr>
          <w:color w:val="auto"/>
          <w:sz w:val="22"/>
          <w:szCs w:val="22"/>
        </w:rPr>
        <w:t xml:space="preserve"> Dlouhodobým záměrem UTB, který si vytyčil jako jeden z cílů implementaci Národního kvalifikačního rámce terciárního vzdělávání. Podrobněji je profil absolventa studijního programu specifikován v části B - I žádosti o akreditaci.</w:t>
      </w:r>
    </w:p>
    <w:p w14:paraId="33E66570" w14:textId="584F093A" w:rsidR="00282A16" w:rsidRPr="00282A16" w:rsidRDefault="00282A16" w:rsidP="00DA6245">
      <w:pPr>
        <w:pStyle w:val="Default"/>
        <w:jc w:val="both"/>
        <w:rPr>
          <w:sz w:val="22"/>
          <w:szCs w:val="22"/>
          <w:rPrChange w:id="296" w:author="Milan Navrátil" w:date="2018-11-20T14:48:00Z">
            <w:rPr>
              <w:color w:val="auto"/>
              <w:sz w:val="22"/>
              <w:szCs w:val="22"/>
            </w:rPr>
          </w:rPrChange>
        </w:rPr>
      </w:pPr>
      <w:ins w:id="297" w:author="Milan Navrátil" w:date="2018-11-20T14:48:00Z">
        <w:r w:rsidRPr="00282A16">
          <w:rPr>
            <w:sz w:val="22"/>
            <w:szCs w:val="22"/>
            <w:rPrChange w:id="298" w:author="Milan Navrátil" w:date="2018-11-20T14:48:00Z">
              <w:rPr/>
            </w:rPrChange>
          </w:rPr>
          <w:t>Dle dokumentu</w:t>
        </w:r>
      </w:ins>
      <w:ins w:id="299" w:author="Milan Navrátil" w:date="2018-11-20T14:52:00Z">
        <w:r>
          <w:rPr>
            <w:sz w:val="22"/>
            <w:szCs w:val="22"/>
          </w:rPr>
          <w:t xml:space="preserve"> vydaného Ministerstvem vnitra </w:t>
        </w:r>
      </w:ins>
      <w:ins w:id="300" w:author="Milan Navrátil" w:date="2018-11-20T14:53:00Z">
        <w:r>
          <w:rPr>
            <w:sz w:val="22"/>
            <w:szCs w:val="22"/>
          </w:rPr>
          <w:t xml:space="preserve">s názvem </w:t>
        </w:r>
      </w:ins>
      <w:ins w:id="301" w:author="Milan Navrátil" w:date="2018-11-20T14:48:00Z">
        <w:r w:rsidRPr="00282A16">
          <w:rPr>
            <w:sz w:val="22"/>
            <w:szCs w:val="22"/>
            <w:rPrChange w:id="302" w:author="Milan Navrátil" w:date="2018-11-20T14:48:00Z">
              <w:rPr/>
            </w:rPrChange>
          </w:rPr>
          <w:t>„Požadavky na studijní programy vysokých škol z oblasti vzdělávání „Bezpečnostní obory“ se zaměřením na ochranu obyvatelstva a krizové řízení“</w:t>
        </w:r>
      </w:ins>
      <w:ins w:id="303" w:author="Milan Navrátil" w:date="2018-11-20T14:52:00Z">
        <w:r>
          <w:rPr>
            <w:sz w:val="22"/>
            <w:szCs w:val="22"/>
          </w:rPr>
          <w:t>,</w:t>
        </w:r>
      </w:ins>
      <w:ins w:id="304" w:author="Milan Navrátil" w:date="2018-11-20T14:48:00Z">
        <w:r w:rsidRPr="00282A16">
          <w:rPr>
            <w:sz w:val="22"/>
            <w:szCs w:val="22"/>
            <w:rPrChange w:id="305" w:author="Milan Navrátil" w:date="2018-11-20T14:48:00Z">
              <w:rPr/>
            </w:rPrChange>
          </w:rPr>
          <w:t xml:space="preserve"> je bezpečnostní minimum naplněno </w:t>
        </w:r>
      </w:ins>
      <w:ins w:id="306" w:author="Milan Navrátil" w:date="2018-11-20T14:54:00Z">
        <w:r>
          <w:rPr>
            <w:sz w:val="22"/>
            <w:szCs w:val="22"/>
          </w:rPr>
          <w:t xml:space="preserve">uvedenými </w:t>
        </w:r>
      </w:ins>
      <w:ins w:id="307" w:author="Milan Navrátil" w:date="2018-11-20T14:48:00Z">
        <w:r w:rsidRPr="00282A16">
          <w:rPr>
            <w:sz w:val="22"/>
            <w:szCs w:val="22"/>
            <w:rPrChange w:id="308" w:author="Milan Navrátil" w:date="2018-11-20T14:48:00Z">
              <w:rPr/>
            </w:rPrChange>
          </w:rPr>
          <w:t>předměty studijního programu Bezpečnostní technologie, systémy a management</w:t>
        </w:r>
      </w:ins>
      <w:ins w:id="309" w:author="Milan Navrátil" w:date="2018-11-20T14:54:00Z">
        <w:r>
          <w:rPr>
            <w:sz w:val="22"/>
            <w:szCs w:val="22"/>
          </w:rPr>
          <w:t xml:space="preserve">, viz </w:t>
        </w:r>
        <w:r>
          <w:rPr>
            <w:sz w:val="22"/>
            <w:szCs w:val="22"/>
          </w:rPr>
          <w:fldChar w:fldCharType="begin"/>
        </w:r>
        <w:r>
          <w:rPr>
            <w:sz w:val="22"/>
            <w:szCs w:val="22"/>
          </w:rPr>
          <w:instrText xml:space="preserve"> REF _Ref530489008 \h </w:instrText>
        </w:r>
      </w:ins>
      <w:r>
        <w:rPr>
          <w:sz w:val="22"/>
          <w:szCs w:val="22"/>
        </w:rPr>
      </w:r>
      <w:r>
        <w:rPr>
          <w:sz w:val="22"/>
          <w:szCs w:val="22"/>
        </w:rPr>
        <w:fldChar w:fldCharType="separate"/>
      </w:r>
      <w:ins w:id="310" w:author="Milan Navrátil" w:date="2018-11-20T14:54:00Z">
        <w:r>
          <w:t xml:space="preserve">Tabulka </w:t>
        </w:r>
        <w:r>
          <w:rPr>
            <w:noProof/>
          </w:rPr>
          <w:t>3</w:t>
        </w:r>
        <w:r>
          <w:rPr>
            <w:sz w:val="22"/>
            <w:szCs w:val="22"/>
          </w:rPr>
          <w:fldChar w:fldCharType="end"/>
        </w:r>
        <w:r>
          <w:rPr>
            <w:sz w:val="22"/>
            <w:szCs w:val="22"/>
          </w:rPr>
          <w:t>.</w:t>
        </w:r>
      </w:ins>
    </w:p>
    <w:p w14:paraId="285D808C" w14:textId="1FEF217B" w:rsidR="00DA6245" w:rsidRPr="00282A16" w:rsidRDefault="00DA6245" w:rsidP="00DA6245">
      <w:pPr>
        <w:pStyle w:val="Default"/>
        <w:rPr>
          <w:ins w:id="311" w:author="Milan Navrátil" w:date="2018-10-31T09:18:00Z"/>
          <w:sz w:val="22"/>
          <w:szCs w:val="22"/>
          <w:rPrChange w:id="312" w:author="Milan Navrátil" w:date="2018-11-20T14:48:00Z">
            <w:rPr>
              <w:ins w:id="313" w:author="Milan Navrátil" w:date="2018-10-31T09:18:00Z"/>
              <w:color w:val="auto"/>
              <w:sz w:val="22"/>
              <w:szCs w:val="22"/>
            </w:rPr>
          </w:rPrChange>
        </w:rPr>
      </w:pPr>
    </w:p>
    <w:p w14:paraId="0E921C84" w14:textId="21EFE0A0" w:rsidR="003C60C5" w:rsidRPr="0091427B" w:rsidRDefault="003C60C5" w:rsidP="003C60C5">
      <w:pPr>
        <w:pStyle w:val="Titulek"/>
        <w:keepNext/>
        <w:rPr>
          <w:ins w:id="314" w:author="Milan Navrátil" w:date="2018-10-31T15:06:00Z"/>
          <w:color w:val="auto"/>
          <w:sz w:val="22"/>
          <w:szCs w:val="22"/>
        </w:rPr>
      </w:pPr>
      <w:bookmarkStart w:id="315" w:name="_Ref530489008"/>
      <w:ins w:id="316" w:author="Milan Navrátil" w:date="2018-10-31T15:06:00Z">
        <w:r>
          <w:t xml:space="preserve">Tabulka </w:t>
        </w:r>
        <w:r>
          <w:rPr>
            <w:noProof/>
          </w:rPr>
          <w:fldChar w:fldCharType="begin"/>
        </w:r>
        <w:r>
          <w:rPr>
            <w:noProof/>
          </w:rPr>
          <w:instrText xml:space="preserve"> SEQ Tabulka \* ARABIC </w:instrText>
        </w:r>
        <w:r>
          <w:rPr>
            <w:noProof/>
          </w:rPr>
          <w:fldChar w:fldCharType="separate"/>
        </w:r>
      </w:ins>
      <w:ins w:id="317" w:author="Jiří Vojtěšek" w:date="2018-11-18T21:30:00Z">
        <w:r w:rsidR="005D78B0">
          <w:rPr>
            <w:noProof/>
          </w:rPr>
          <w:t>3</w:t>
        </w:r>
      </w:ins>
      <w:ins w:id="318" w:author="Milan Navrátil" w:date="2018-10-31T15:06:00Z">
        <w:r>
          <w:rPr>
            <w:noProof/>
          </w:rPr>
          <w:fldChar w:fldCharType="end"/>
        </w:r>
        <w:bookmarkEnd w:id="315"/>
        <w:r>
          <w:t>:</w:t>
        </w:r>
        <w:r w:rsidRPr="007A71F2">
          <w:t xml:space="preserve"> </w:t>
        </w:r>
        <w:r w:rsidRPr="00F95E03">
          <w:t xml:space="preserve">Soulad </w:t>
        </w:r>
      </w:ins>
      <w:ins w:id="319" w:author="Milan Navrátil" w:date="2018-11-20T14:48:00Z">
        <w:r w:rsidR="00282A16">
          <w:t xml:space="preserve">magisterského </w:t>
        </w:r>
      </w:ins>
      <w:ins w:id="320" w:author="Milan Navrátil" w:date="2018-10-31T15:06:00Z">
        <w:r w:rsidRPr="00F95E03">
          <w:t>studijního programu Bezpečnostní technologie, systémy a management s</w:t>
        </w:r>
      </w:ins>
      <w:ins w:id="321" w:author="Milan Navrátil" w:date="2018-10-31T15:07:00Z">
        <w:r w:rsidRPr="00F95E03">
          <w:t> </w:t>
        </w:r>
      </w:ins>
      <w:ins w:id="322" w:author="Milan Navrátil" w:date="2018-10-31T15:06:00Z">
        <w:r w:rsidRPr="00F95E03">
          <w:t xml:space="preserve">požadavky </w:t>
        </w:r>
      </w:ins>
      <w:ins w:id="323" w:author="Milan Navrátil" w:date="2018-10-31T15:07:00Z">
        <w:r w:rsidRPr="00F95E03">
          <w:t>Ministerstva vnitra</w:t>
        </w:r>
        <w:r w:rsidR="005D0C3E" w:rsidRPr="00F95E03">
          <w:t xml:space="preserve"> na </w:t>
        </w:r>
      </w:ins>
      <w:ins w:id="324" w:author="Milan Navrátil" w:date="2018-11-01T12:28:00Z">
        <w:r w:rsidR="00F95E03" w:rsidRPr="00F95E03">
          <w:rPr>
            <w:rPrChange w:id="325" w:author="Milan Navrátil" w:date="2018-11-01T12:29:00Z">
              <w:rPr>
                <w:highlight w:val="yellow"/>
              </w:rPr>
            </w:rPrChange>
          </w:rPr>
          <w:t>bezpečnostní minimum</w:t>
        </w:r>
      </w:ins>
      <w:ins w:id="326" w:author="Milan Navrátil" w:date="2018-11-01T12:29:00Z">
        <w:r w:rsidR="00D6619D">
          <w:t>.</w:t>
        </w:r>
      </w:ins>
    </w:p>
    <w:tbl>
      <w:tblPr>
        <w:tblStyle w:val="Mkatabulky"/>
        <w:tblW w:w="9067" w:type="dxa"/>
        <w:tblLayout w:type="fixed"/>
        <w:tblLook w:val="04A0" w:firstRow="1" w:lastRow="0" w:firstColumn="1" w:lastColumn="0" w:noHBand="0" w:noVBand="1"/>
        <w:tblPrChange w:id="327" w:author="Milan Navrátil" w:date="2018-11-20T15:23:00Z">
          <w:tblPr>
            <w:tblStyle w:val="Mkatabulky"/>
            <w:tblW w:w="9067" w:type="dxa"/>
            <w:tblLayout w:type="fixed"/>
            <w:tblLook w:val="04A0" w:firstRow="1" w:lastRow="0" w:firstColumn="1" w:lastColumn="0" w:noHBand="0" w:noVBand="1"/>
          </w:tblPr>
        </w:tblPrChange>
      </w:tblPr>
      <w:tblGrid>
        <w:gridCol w:w="2405"/>
        <w:gridCol w:w="1134"/>
        <w:gridCol w:w="5528"/>
        <w:tblGridChange w:id="328">
          <w:tblGrid>
            <w:gridCol w:w="2405"/>
            <w:gridCol w:w="709"/>
            <w:gridCol w:w="3260"/>
          </w:tblGrid>
        </w:tblGridChange>
      </w:tblGrid>
      <w:tr w:rsidR="001845AF" w:rsidRPr="00B322E4" w14:paraId="4B6C6D49" w14:textId="703793D4" w:rsidTr="001845AF">
        <w:trPr>
          <w:trHeight w:val="595"/>
          <w:ins w:id="329" w:author="Milan Navrátil" w:date="2018-10-31T10:29:00Z"/>
          <w:trPrChange w:id="330" w:author="Milan Navrátil" w:date="2018-11-20T15:23:00Z">
            <w:trPr>
              <w:trHeight w:val="595"/>
            </w:trPr>
          </w:trPrChange>
        </w:trPr>
        <w:tc>
          <w:tcPr>
            <w:tcW w:w="2405" w:type="dxa"/>
            <w:vAlign w:val="center"/>
            <w:tcPrChange w:id="331" w:author="Milan Navrátil" w:date="2018-11-20T15:23:00Z">
              <w:tcPr>
                <w:tcW w:w="2405" w:type="dxa"/>
                <w:vAlign w:val="center"/>
              </w:tcPr>
            </w:tcPrChange>
          </w:tcPr>
          <w:p w14:paraId="007291C9" w14:textId="7FBBED92" w:rsidR="001845AF" w:rsidRPr="001845AF" w:rsidRDefault="001845AF" w:rsidP="003C60C5">
            <w:pPr>
              <w:pStyle w:val="Psmenkovvelk2"/>
              <w:spacing w:before="60" w:after="60"/>
              <w:ind w:left="360"/>
              <w:jc w:val="left"/>
              <w:rPr>
                <w:ins w:id="332" w:author="Milan Navrátil" w:date="2018-10-31T10:29:00Z"/>
                <w:rFonts w:cstheme="minorHAnsi"/>
                <w:rPrChange w:id="333" w:author="Milan Navrátil" w:date="2018-11-20T15:23:00Z">
                  <w:rPr>
                    <w:ins w:id="334" w:author="Milan Navrátil" w:date="2018-10-31T10:29:00Z"/>
                    <w:rFonts w:cstheme="minorHAnsi"/>
                    <w:sz w:val="22"/>
                    <w:szCs w:val="22"/>
                  </w:rPr>
                </w:rPrChange>
              </w:rPr>
            </w:pPr>
            <w:ins w:id="335" w:author="Milan Navrátil" w:date="2018-10-31T14:57:00Z">
              <w:r w:rsidRPr="008F2BD9">
                <w:rPr>
                  <w:rFonts w:cstheme="minorHAnsi"/>
                </w:rPr>
                <w:t>Předmětový blok</w:t>
              </w:r>
            </w:ins>
          </w:p>
        </w:tc>
        <w:tc>
          <w:tcPr>
            <w:tcW w:w="1134" w:type="dxa"/>
            <w:vAlign w:val="center"/>
            <w:tcPrChange w:id="336" w:author="Milan Navrátil" w:date="2018-11-20T15:23:00Z">
              <w:tcPr>
                <w:tcW w:w="709" w:type="dxa"/>
                <w:vAlign w:val="center"/>
              </w:tcPr>
            </w:tcPrChange>
          </w:tcPr>
          <w:p w14:paraId="09675452" w14:textId="6136132E" w:rsidR="001845AF" w:rsidRPr="001845AF" w:rsidRDefault="001845AF" w:rsidP="003C60C5">
            <w:pPr>
              <w:spacing w:before="60" w:after="60"/>
              <w:jc w:val="center"/>
              <w:rPr>
                <w:ins w:id="337" w:author="Milan Navrátil" w:date="2018-10-31T10:29:00Z"/>
                <w:rFonts w:asciiTheme="minorHAnsi" w:hAnsiTheme="minorHAnsi" w:cstheme="minorHAnsi"/>
                <w:b/>
                <w:rPrChange w:id="338" w:author="Milan Navrátil" w:date="2018-11-20T15:23:00Z">
                  <w:rPr>
                    <w:ins w:id="339" w:author="Milan Navrátil" w:date="2018-10-31T10:29:00Z"/>
                    <w:rFonts w:asciiTheme="minorHAnsi" w:hAnsiTheme="minorHAnsi" w:cstheme="minorHAnsi"/>
                    <w:sz w:val="22"/>
                    <w:szCs w:val="22"/>
                  </w:rPr>
                </w:rPrChange>
              </w:rPr>
            </w:pPr>
            <w:ins w:id="340" w:author="Milan Navrátil" w:date="2018-10-31T14:58:00Z">
              <w:r w:rsidRPr="001845AF">
                <w:rPr>
                  <w:rFonts w:asciiTheme="minorHAnsi" w:hAnsiTheme="minorHAnsi" w:cstheme="minorHAnsi"/>
                  <w:b/>
                  <w:rPrChange w:id="341" w:author="Milan Navrátil" w:date="2018-11-20T15:23:00Z">
                    <w:rPr>
                      <w:rFonts w:asciiTheme="minorHAnsi" w:hAnsiTheme="minorHAnsi" w:cstheme="minorHAnsi"/>
                    </w:rPr>
                  </w:rPrChange>
                </w:rPr>
                <w:t xml:space="preserve">Min. </w:t>
              </w:r>
            </w:ins>
            <w:ins w:id="342" w:author="Milan Navrátil" w:date="2018-11-20T15:23:00Z">
              <w:r w:rsidRPr="001845AF">
                <w:rPr>
                  <w:rFonts w:asciiTheme="minorHAnsi" w:hAnsiTheme="minorHAnsi" w:cstheme="minorHAnsi"/>
                  <w:b/>
                </w:rPr>
                <w:t xml:space="preserve">vyuč. </w:t>
              </w:r>
            </w:ins>
            <w:proofErr w:type="gramStart"/>
            <w:ins w:id="343" w:author="Milan Navrátil" w:date="2018-10-31T14:58:00Z">
              <w:r w:rsidRPr="001845AF">
                <w:rPr>
                  <w:rFonts w:asciiTheme="minorHAnsi" w:hAnsiTheme="minorHAnsi" w:cstheme="minorHAnsi"/>
                  <w:b/>
                  <w:rPrChange w:id="344" w:author="Milan Navrátil" w:date="2018-11-20T15:23:00Z">
                    <w:rPr>
                      <w:rFonts w:asciiTheme="minorHAnsi" w:hAnsiTheme="minorHAnsi" w:cstheme="minorHAnsi"/>
                    </w:rPr>
                  </w:rPrChange>
                </w:rPr>
                <w:t>hodin</w:t>
              </w:r>
            </w:ins>
            <w:proofErr w:type="gramEnd"/>
          </w:p>
        </w:tc>
        <w:tc>
          <w:tcPr>
            <w:tcW w:w="5528" w:type="dxa"/>
            <w:tcPrChange w:id="345" w:author="Milan Navrátil" w:date="2018-11-20T15:23:00Z">
              <w:tcPr>
                <w:tcW w:w="3260" w:type="dxa"/>
              </w:tcPr>
            </w:tcPrChange>
          </w:tcPr>
          <w:p w14:paraId="1F2F1BA9" w14:textId="187E04EC" w:rsidR="001845AF" w:rsidRPr="001845AF" w:rsidRDefault="001845AF" w:rsidP="003C60C5">
            <w:pPr>
              <w:spacing w:before="60" w:after="60"/>
              <w:jc w:val="center"/>
              <w:rPr>
                <w:ins w:id="346" w:author="Milan Navrátil" w:date="2018-11-20T14:55:00Z"/>
                <w:rFonts w:asciiTheme="minorHAnsi" w:hAnsiTheme="minorHAnsi" w:cstheme="minorHAnsi"/>
                <w:b/>
              </w:rPr>
            </w:pPr>
            <w:ins w:id="347" w:author="Milan Navrátil" w:date="2018-11-20T14:56:00Z">
              <w:r w:rsidRPr="001845AF">
                <w:rPr>
                  <w:rFonts w:asciiTheme="minorHAnsi" w:hAnsiTheme="minorHAnsi" w:cstheme="minorHAnsi"/>
                  <w:b/>
                </w:rPr>
                <w:t>Relevantní předmět (s počtem hodin) studijního programu Bezpečnostní technologie, systémy a management</w:t>
              </w:r>
            </w:ins>
          </w:p>
        </w:tc>
      </w:tr>
      <w:tr w:rsidR="001845AF" w:rsidRPr="00B322E4" w14:paraId="7C320769" w14:textId="6D44EEBE" w:rsidTr="001845AF">
        <w:trPr>
          <w:trHeight w:val="454"/>
          <w:ins w:id="348" w:author="Milan Navrátil" w:date="2018-10-31T15:00:00Z"/>
          <w:trPrChange w:id="349" w:author="Milan Navrátil" w:date="2018-11-20T15:23:00Z">
            <w:trPr>
              <w:trHeight w:val="454"/>
            </w:trPr>
          </w:trPrChange>
        </w:trPr>
        <w:tc>
          <w:tcPr>
            <w:tcW w:w="2405" w:type="dxa"/>
            <w:vAlign w:val="center"/>
            <w:tcPrChange w:id="350" w:author="Milan Navrátil" w:date="2018-11-20T15:23:00Z">
              <w:tcPr>
                <w:tcW w:w="2405" w:type="dxa"/>
                <w:vAlign w:val="center"/>
              </w:tcPr>
            </w:tcPrChange>
          </w:tcPr>
          <w:p w14:paraId="424B6A68" w14:textId="74CD24BF" w:rsidR="001845AF" w:rsidRPr="003C60C5" w:rsidRDefault="001845AF">
            <w:pPr>
              <w:pStyle w:val="Psmenkovvelk2"/>
              <w:spacing w:before="60" w:after="60"/>
              <w:ind w:left="360"/>
              <w:jc w:val="center"/>
              <w:rPr>
                <w:ins w:id="351" w:author="Milan Navrátil" w:date="2018-10-31T15:00:00Z"/>
                <w:rFonts w:cstheme="minorHAnsi"/>
                <w:b w:val="0"/>
                <w:szCs w:val="22"/>
                <w:rPrChange w:id="352" w:author="Milan Navrátil" w:date="2018-10-31T15:01:00Z">
                  <w:rPr>
                    <w:ins w:id="353" w:author="Milan Navrátil" w:date="2018-10-31T15:00:00Z"/>
                    <w:rFonts w:cstheme="minorHAnsi"/>
                    <w:szCs w:val="22"/>
                  </w:rPr>
                </w:rPrChange>
              </w:rPr>
              <w:pPrChange w:id="354" w:author="Milan Navrátil" w:date="2018-11-20T14:56:00Z">
                <w:pPr>
                  <w:pStyle w:val="Psmenkovvelk2"/>
                  <w:spacing w:before="60" w:after="60"/>
                  <w:ind w:left="360"/>
                  <w:jc w:val="left"/>
                </w:pPr>
              </w:pPrChange>
            </w:pPr>
            <w:ins w:id="355" w:author="Milan Navrátil" w:date="2018-10-31T15:01:00Z">
              <w:r w:rsidRPr="003C60C5">
                <w:rPr>
                  <w:rFonts w:cstheme="minorHAnsi"/>
                  <w:b w:val="0"/>
                  <w:szCs w:val="22"/>
                  <w:rPrChange w:id="356" w:author="Milan Navrátil" w:date="2018-10-31T15:01:00Z">
                    <w:rPr>
                      <w:rFonts w:cstheme="minorHAnsi"/>
                      <w:szCs w:val="22"/>
                    </w:rPr>
                  </w:rPrChange>
                </w:rPr>
                <w:t>Krizové řízení</w:t>
              </w:r>
            </w:ins>
          </w:p>
        </w:tc>
        <w:tc>
          <w:tcPr>
            <w:tcW w:w="1134" w:type="dxa"/>
            <w:vAlign w:val="center"/>
            <w:tcPrChange w:id="357" w:author="Milan Navrátil" w:date="2018-11-20T15:23:00Z">
              <w:tcPr>
                <w:tcW w:w="709" w:type="dxa"/>
                <w:vAlign w:val="center"/>
              </w:tcPr>
            </w:tcPrChange>
          </w:tcPr>
          <w:p w14:paraId="2228397C" w14:textId="33798F69" w:rsidR="001845AF" w:rsidRPr="003C60C5" w:rsidRDefault="001845AF" w:rsidP="00282A16">
            <w:pPr>
              <w:spacing w:before="60" w:after="60"/>
              <w:jc w:val="center"/>
              <w:rPr>
                <w:ins w:id="358" w:author="Milan Navrátil" w:date="2018-10-31T15:00:00Z"/>
                <w:rFonts w:asciiTheme="minorHAnsi" w:hAnsiTheme="minorHAnsi" w:cstheme="minorHAnsi"/>
                <w:rPrChange w:id="359" w:author="Milan Navrátil" w:date="2018-10-31T15:01:00Z">
                  <w:rPr>
                    <w:ins w:id="360" w:author="Milan Navrátil" w:date="2018-10-31T15:00:00Z"/>
                    <w:rFonts w:asciiTheme="minorHAnsi" w:hAnsiTheme="minorHAnsi" w:cstheme="minorHAnsi"/>
                    <w:b/>
                  </w:rPr>
                </w:rPrChange>
              </w:rPr>
            </w:pPr>
            <w:ins w:id="361" w:author="Milan Navrátil" w:date="2018-10-31T15:04:00Z">
              <w:r>
                <w:rPr>
                  <w:rFonts w:asciiTheme="minorHAnsi" w:hAnsiTheme="minorHAnsi" w:cstheme="minorHAnsi"/>
                </w:rPr>
                <w:t>60</w:t>
              </w:r>
            </w:ins>
          </w:p>
        </w:tc>
        <w:tc>
          <w:tcPr>
            <w:tcW w:w="5528" w:type="dxa"/>
            <w:tcPrChange w:id="362" w:author="Milan Navrátil" w:date="2018-11-20T15:23:00Z">
              <w:tcPr>
                <w:tcW w:w="3260" w:type="dxa"/>
              </w:tcPr>
            </w:tcPrChange>
          </w:tcPr>
          <w:p w14:paraId="28CEE570" w14:textId="6181A523" w:rsidR="001845AF" w:rsidRDefault="001845AF">
            <w:pPr>
              <w:spacing w:before="60" w:after="60"/>
              <w:jc w:val="right"/>
              <w:rPr>
                <w:ins w:id="363" w:author="Milan Navrátil" w:date="2018-11-20T15:47:00Z"/>
                <w:rFonts w:asciiTheme="minorHAnsi" w:hAnsiTheme="minorHAnsi" w:cstheme="minorHAnsi"/>
              </w:rPr>
              <w:pPrChange w:id="364" w:author="Milan Navrátil" w:date="2018-11-20T15:23:00Z">
                <w:pPr>
                  <w:spacing w:before="60" w:after="60"/>
                  <w:jc w:val="left"/>
                </w:pPr>
              </w:pPrChange>
            </w:pPr>
            <w:ins w:id="365" w:author="Milan Navrátil" w:date="2018-11-20T15:13:00Z">
              <w:r w:rsidRPr="00006839">
                <w:rPr>
                  <w:rFonts w:asciiTheme="minorHAnsi" w:hAnsiTheme="minorHAnsi" w:cstheme="minorHAnsi"/>
                </w:rPr>
                <w:t>Technologie krizového řízení</w:t>
              </w:r>
              <w:r w:rsidR="00AA1815">
                <w:rPr>
                  <w:rFonts w:asciiTheme="minorHAnsi" w:hAnsiTheme="minorHAnsi" w:cstheme="minorHAnsi"/>
                </w:rPr>
                <w:t xml:space="preserve"> (</w:t>
              </w:r>
            </w:ins>
            <w:ins w:id="366" w:author="Milan Navrátil" w:date="2018-11-20T15:56:00Z">
              <w:r w:rsidR="00AA1815">
                <w:rPr>
                  <w:rFonts w:asciiTheme="minorHAnsi" w:hAnsiTheme="minorHAnsi" w:cstheme="minorHAnsi"/>
                </w:rPr>
                <w:t>14</w:t>
              </w:r>
            </w:ins>
            <w:ins w:id="367" w:author="Milan Navrátil" w:date="2018-11-20T15:13:00Z">
              <w:r>
                <w:rPr>
                  <w:rFonts w:asciiTheme="minorHAnsi" w:hAnsiTheme="minorHAnsi" w:cstheme="minorHAnsi"/>
                </w:rPr>
                <w:t>h)</w:t>
              </w:r>
            </w:ins>
          </w:p>
          <w:p w14:paraId="0DC66EB1" w14:textId="77777777" w:rsidR="00F9527E" w:rsidRDefault="00F9527E" w:rsidP="00F9527E">
            <w:pPr>
              <w:spacing w:before="60" w:after="60"/>
              <w:jc w:val="right"/>
              <w:rPr>
                <w:ins w:id="368" w:author="Milan Navrátil" w:date="2018-11-20T15:47:00Z"/>
              </w:rPr>
            </w:pPr>
            <w:ins w:id="369" w:author="Milan Navrátil" w:date="2018-11-20T15:47:00Z">
              <w:r w:rsidRPr="00E27C4D">
                <w:t>Informační podpora bezpečnostních systémů</w:t>
              </w:r>
              <w:r>
                <w:t xml:space="preserve"> (12h)</w:t>
              </w:r>
            </w:ins>
          </w:p>
          <w:p w14:paraId="75BE572F" w14:textId="4D4CA8E1" w:rsidR="001845AF" w:rsidRDefault="001845AF">
            <w:pPr>
              <w:spacing w:before="60" w:after="60"/>
              <w:jc w:val="right"/>
              <w:rPr>
                <w:ins w:id="370" w:author="Milan Navrátil" w:date="2018-11-20T15:13:00Z"/>
                <w:rFonts w:asciiTheme="minorHAnsi" w:hAnsiTheme="minorHAnsi" w:cstheme="minorHAnsi"/>
              </w:rPr>
              <w:pPrChange w:id="371" w:author="Milan Navrátil" w:date="2018-11-20T15:23:00Z">
                <w:pPr>
                  <w:spacing w:before="60" w:after="60"/>
                  <w:jc w:val="left"/>
                </w:pPr>
              </w:pPrChange>
            </w:pPr>
            <w:ins w:id="372" w:author="Milan Navrátil" w:date="2018-11-20T15:15:00Z">
              <w:r w:rsidRPr="00006839">
                <w:rPr>
                  <w:rFonts w:asciiTheme="minorHAnsi" w:hAnsiTheme="minorHAnsi" w:cstheme="minorHAnsi"/>
                </w:rPr>
                <w:t>Management bezpečnostního inženýrství</w:t>
              </w:r>
              <w:r>
                <w:rPr>
                  <w:rFonts w:asciiTheme="minorHAnsi" w:hAnsiTheme="minorHAnsi" w:cstheme="minorHAnsi"/>
                </w:rPr>
                <w:t xml:space="preserve"> (</w:t>
              </w:r>
            </w:ins>
            <w:ins w:id="373" w:author="Milan Navrátil" w:date="2018-11-20T15:26:00Z">
              <w:r w:rsidR="00AA1815">
                <w:rPr>
                  <w:rFonts w:asciiTheme="minorHAnsi" w:hAnsiTheme="minorHAnsi" w:cstheme="minorHAnsi"/>
                </w:rPr>
                <w:t>8</w:t>
              </w:r>
            </w:ins>
            <w:ins w:id="374" w:author="Milan Navrátil" w:date="2018-11-20T15:15:00Z">
              <w:r>
                <w:rPr>
                  <w:rFonts w:asciiTheme="minorHAnsi" w:hAnsiTheme="minorHAnsi" w:cstheme="minorHAnsi"/>
                </w:rPr>
                <w:t>h)</w:t>
              </w:r>
            </w:ins>
          </w:p>
          <w:p w14:paraId="68A88D88" w14:textId="77777777" w:rsidR="001845AF" w:rsidRDefault="001845AF">
            <w:pPr>
              <w:spacing w:before="60" w:after="60"/>
              <w:jc w:val="right"/>
              <w:rPr>
                <w:ins w:id="375" w:author="Milan Navrátil" w:date="2018-11-20T15:26:00Z"/>
              </w:rPr>
              <w:pPrChange w:id="376" w:author="Milan Navrátil" w:date="2018-11-20T15:23:00Z">
                <w:pPr>
                  <w:spacing w:before="60" w:after="60"/>
                  <w:jc w:val="left"/>
                </w:pPr>
              </w:pPrChange>
            </w:pPr>
            <w:ins w:id="377" w:author="Milan Navrátil" w:date="2018-11-20T15:14:00Z">
              <w:r w:rsidRPr="00E27C4D">
                <w:t>Teorie bezpečnosti</w:t>
              </w:r>
              <w:r>
                <w:t xml:space="preserve"> (10h)</w:t>
              </w:r>
            </w:ins>
          </w:p>
          <w:p w14:paraId="5CB5CD23" w14:textId="77777777" w:rsidR="005C4EA5" w:rsidRDefault="005C4EA5">
            <w:pPr>
              <w:spacing w:before="60" w:after="60"/>
              <w:jc w:val="right"/>
              <w:rPr>
                <w:ins w:id="378" w:author="Milan Navrátil" w:date="2018-11-20T15:32:00Z"/>
              </w:rPr>
              <w:pPrChange w:id="379" w:author="Milan Navrátil" w:date="2018-11-20T15:23:00Z">
                <w:pPr>
                  <w:spacing w:before="60" w:after="60"/>
                  <w:jc w:val="left"/>
                </w:pPr>
              </w:pPrChange>
            </w:pPr>
            <w:ins w:id="380" w:author="Milan Navrátil" w:date="2018-11-20T15:26:00Z">
              <w:r>
                <w:t>Pokročilé</w:t>
              </w:r>
              <w:r w:rsidRPr="00E27C4D">
                <w:t xml:space="preserve"> bezpečnostní technologie</w:t>
              </w:r>
              <w:r>
                <w:t xml:space="preserve"> (8h)</w:t>
              </w:r>
            </w:ins>
          </w:p>
          <w:p w14:paraId="0887F2C0" w14:textId="570DFBB2" w:rsidR="00E806CB" w:rsidRDefault="00F9527E">
            <w:pPr>
              <w:spacing w:before="60" w:after="60"/>
              <w:jc w:val="right"/>
              <w:rPr>
                <w:ins w:id="381" w:author="Milan Navrátil" w:date="2018-11-20T14:55:00Z"/>
                <w:rFonts w:asciiTheme="minorHAnsi" w:hAnsiTheme="minorHAnsi" w:cstheme="minorHAnsi"/>
              </w:rPr>
              <w:pPrChange w:id="382" w:author="Milan Navrátil" w:date="2018-11-20T15:23:00Z">
                <w:pPr>
                  <w:spacing w:before="60" w:after="60"/>
                  <w:jc w:val="left"/>
                </w:pPr>
              </w:pPrChange>
            </w:pPr>
            <w:ins w:id="383" w:author="Milan Navrátil" w:date="2018-11-20T15:47:00Z">
              <w:r w:rsidRPr="00E27C4D">
                <w:t>Bezpečnost veřejných akcí</w:t>
              </w:r>
              <w:r>
                <w:t xml:space="preserve"> </w:t>
              </w:r>
              <w:r>
                <w:rPr>
                  <w:rFonts w:asciiTheme="minorHAnsi" w:hAnsiTheme="minorHAnsi" w:cstheme="minorHAnsi"/>
                </w:rPr>
                <w:t>(10h)</w:t>
              </w:r>
            </w:ins>
          </w:p>
        </w:tc>
      </w:tr>
      <w:tr w:rsidR="001845AF" w:rsidRPr="00B322E4" w14:paraId="1DFD684E" w14:textId="62786FD0" w:rsidTr="001845AF">
        <w:trPr>
          <w:trHeight w:val="454"/>
          <w:ins w:id="384" w:author="Milan Navrátil" w:date="2018-10-31T15:00:00Z"/>
          <w:trPrChange w:id="385" w:author="Milan Navrátil" w:date="2018-11-20T15:23:00Z">
            <w:trPr>
              <w:trHeight w:val="454"/>
            </w:trPr>
          </w:trPrChange>
        </w:trPr>
        <w:tc>
          <w:tcPr>
            <w:tcW w:w="2405" w:type="dxa"/>
            <w:vAlign w:val="center"/>
            <w:tcPrChange w:id="386" w:author="Milan Navrátil" w:date="2018-11-20T15:23:00Z">
              <w:tcPr>
                <w:tcW w:w="2405" w:type="dxa"/>
                <w:vAlign w:val="center"/>
              </w:tcPr>
            </w:tcPrChange>
          </w:tcPr>
          <w:p w14:paraId="44ADF625" w14:textId="5428A712" w:rsidR="001845AF" w:rsidRPr="003C60C5" w:rsidRDefault="001845AF">
            <w:pPr>
              <w:pStyle w:val="Psmenkovvelk2"/>
              <w:spacing w:before="60" w:after="60"/>
              <w:ind w:left="360"/>
              <w:jc w:val="center"/>
              <w:rPr>
                <w:ins w:id="387" w:author="Milan Navrátil" w:date="2018-10-31T15:00:00Z"/>
                <w:rFonts w:cstheme="minorHAnsi"/>
                <w:b w:val="0"/>
                <w:szCs w:val="22"/>
                <w:rPrChange w:id="388" w:author="Milan Navrátil" w:date="2018-10-31T15:01:00Z">
                  <w:rPr>
                    <w:ins w:id="389" w:author="Milan Navrátil" w:date="2018-10-31T15:00:00Z"/>
                    <w:rFonts w:cstheme="minorHAnsi"/>
                    <w:szCs w:val="22"/>
                  </w:rPr>
                </w:rPrChange>
              </w:rPr>
              <w:pPrChange w:id="390" w:author="Milan Navrátil" w:date="2018-11-20T14:56:00Z">
                <w:pPr>
                  <w:pStyle w:val="Psmenkovvelk2"/>
                  <w:spacing w:before="60" w:after="60"/>
                  <w:ind w:left="360"/>
                  <w:jc w:val="left"/>
                </w:pPr>
              </w:pPrChange>
            </w:pPr>
            <w:ins w:id="391" w:author="Milan Navrátil" w:date="2018-10-31T15:01:00Z">
              <w:r>
                <w:rPr>
                  <w:rFonts w:cstheme="minorHAnsi"/>
                  <w:b w:val="0"/>
                  <w:szCs w:val="22"/>
                </w:rPr>
                <w:t>Hospodářská opatření pro krizové stavy</w:t>
              </w:r>
            </w:ins>
          </w:p>
        </w:tc>
        <w:tc>
          <w:tcPr>
            <w:tcW w:w="1134" w:type="dxa"/>
            <w:vAlign w:val="center"/>
            <w:tcPrChange w:id="392" w:author="Milan Navrátil" w:date="2018-11-20T15:23:00Z">
              <w:tcPr>
                <w:tcW w:w="709" w:type="dxa"/>
                <w:vAlign w:val="center"/>
              </w:tcPr>
            </w:tcPrChange>
          </w:tcPr>
          <w:p w14:paraId="4E368E49" w14:textId="6E19A4C7" w:rsidR="001845AF" w:rsidRPr="003C60C5" w:rsidRDefault="001845AF" w:rsidP="00282A16">
            <w:pPr>
              <w:spacing w:before="60" w:after="60"/>
              <w:jc w:val="center"/>
              <w:rPr>
                <w:ins w:id="393" w:author="Milan Navrátil" w:date="2018-10-31T15:00:00Z"/>
                <w:rFonts w:asciiTheme="minorHAnsi" w:hAnsiTheme="minorHAnsi" w:cstheme="minorHAnsi"/>
                <w:rPrChange w:id="394" w:author="Milan Navrátil" w:date="2018-10-31T15:01:00Z">
                  <w:rPr>
                    <w:ins w:id="395" w:author="Milan Navrátil" w:date="2018-10-31T15:00:00Z"/>
                    <w:rFonts w:asciiTheme="minorHAnsi" w:hAnsiTheme="minorHAnsi" w:cstheme="minorHAnsi"/>
                    <w:b/>
                  </w:rPr>
                </w:rPrChange>
              </w:rPr>
            </w:pPr>
            <w:ins w:id="396" w:author="Milan Navrátil" w:date="2018-10-31T15:04:00Z">
              <w:r>
                <w:rPr>
                  <w:rFonts w:asciiTheme="minorHAnsi" w:hAnsiTheme="minorHAnsi" w:cstheme="minorHAnsi"/>
                </w:rPr>
                <w:t>40</w:t>
              </w:r>
            </w:ins>
          </w:p>
        </w:tc>
        <w:tc>
          <w:tcPr>
            <w:tcW w:w="5528" w:type="dxa"/>
            <w:tcPrChange w:id="397" w:author="Milan Navrátil" w:date="2018-11-20T15:23:00Z">
              <w:tcPr>
                <w:tcW w:w="3260" w:type="dxa"/>
              </w:tcPr>
            </w:tcPrChange>
          </w:tcPr>
          <w:p w14:paraId="4B28A549" w14:textId="77777777" w:rsidR="001845AF" w:rsidRDefault="00E806CB">
            <w:pPr>
              <w:spacing w:before="60" w:after="60"/>
              <w:jc w:val="right"/>
              <w:rPr>
                <w:ins w:id="398" w:author="Milan Navrátil" w:date="2018-11-20T15:36:00Z"/>
              </w:rPr>
              <w:pPrChange w:id="399" w:author="Milan Navrátil" w:date="2018-11-20T15:23:00Z">
                <w:pPr>
                  <w:spacing w:before="60" w:after="60"/>
                  <w:jc w:val="left"/>
                </w:pPr>
              </w:pPrChange>
            </w:pPr>
            <w:ins w:id="400" w:author="Milan Navrátil" w:date="2018-11-20T15:35:00Z">
              <w:r w:rsidRPr="00E27C4D">
                <w:t>Teorie bezpečnosti</w:t>
              </w:r>
              <w:r>
                <w:t xml:space="preserve"> (10h)</w:t>
              </w:r>
            </w:ins>
          </w:p>
          <w:p w14:paraId="47B385D0" w14:textId="77777777" w:rsidR="00E806CB" w:rsidRDefault="00E806CB">
            <w:pPr>
              <w:spacing w:before="60" w:after="60"/>
              <w:jc w:val="right"/>
              <w:rPr>
                <w:ins w:id="401" w:author="Milan Navrátil" w:date="2018-11-20T15:46:00Z"/>
              </w:rPr>
              <w:pPrChange w:id="402" w:author="Milan Navrátil" w:date="2018-11-20T15:23:00Z">
                <w:pPr>
                  <w:spacing w:before="60" w:after="60"/>
                  <w:jc w:val="left"/>
                </w:pPr>
              </w:pPrChange>
            </w:pPr>
            <w:ins w:id="403" w:author="Milan Navrátil" w:date="2018-11-20T15:36:00Z">
              <w:r w:rsidRPr="00E27C4D">
                <w:t>Management bezpečnostního inženýrství</w:t>
              </w:r>
              <w:r>
                <w:t xml:space="preserve"> (10h)</w:t>
              </w:r>
            </w:ins>
          </w:p>
          <w:p w14:paraId="47500DBF" w14:textId="5931B8A1" w:rsidR="00FA0154" w:rsidRDefault="00FA0154">
            <w:pPr>
              <w:spacing w:before="60" w:after="60"/>
              <w:jc w:val="right"/>
              <w:rPr>
                <w:ins w:id="404" w:author="Milan Navrátil" w:date="2018-11-20T15:46:00Z"/>
              </w:rPr>
              <w:pPrChange w:id="405" w:author="Milan Navrátil" w:date="2018-11-20T15:23:00Z">
                <w:pPr>
                  <w:spacing w:before="60" w:after="60"/>
                  <w:jc w:val="left"/>
                </w:pPr>
              </w:pPrChange>
            </w:pPr>
            <w:ins w:id="406" w:author="Milan Navrátil" w:date="2018-11-20T15:46:00Z">
              <w:r w:rsidRPr="00FC276B">
                <w:t>Ochrana obyvatelstva</w:t>
              </w:r>
              <w:r>
                <w:t xml:space="preserve"> (</w:t>
              </w:r>
            </w:ins>
            <w:ins w:id="407" w:author="Milan Navrátil" w:date="2018-11-20T16:06:00Z">
              <w:r w:rsidR="00216407">
                <w:t>20</w:t>
              </w:r>
            </w:ins>
            <w:ins w:id="408" w:author="Milan Navrátil" w:date="2018-11-20T15:46:00Z">
              <w:r>
                <w:t>h)</w:t>
              </w:r>
            </w:ins>
          </w:p>
          <w:p w14:paraId="41666404" w14:textId="436139D9" w:rsidR="00FA0154" w:rsidRDefault="00FA0154">
            <w:pPr>
              <w:spacing w:before="60" w:after="60"/>
              <w:jc w:val="right"/>
              <w:rPr>
                <w:ins w:id="409" w:author="Milan Navrátil" w:date="2018-11-20T14:55:00Z"/>
                <w:rFonts w:asciiTheme="minorHAnsi" w:hAnsiTheme="minorHAnsi" w:cstheme="minorHAnsi"/>
              </w:rPr>
              <w:pPrChange w:id="410" w:author="Milan Navrátil" w:date="2018-11-20T15:56:00Z">
                <w:pPr>
                  <w:spacing w:before="60" w:after="60"/>
                  <w:jc w:val="left"/>
                </w:pPr>
              </w:pPrChange>
            </w:pPr>
            <w:ins w:id="411" w:author="Milan Navrátil" w:date="2018-11-20T15:46:00Z">
              <w:r w:rsidRPr="00006839">
                <w:rPr>
                  <w:rFonts w:asciiTheme="minorHAnsi" w:hAnsiTheme="minorHAnsi" w:cstheme="minorHAnsi"/>
                </w:rPr>
                <w:t>Technologie krizového řízení</w:t>
              </w:r>
              <w:r w:rsidR="00AA1815">
                <w:rPr>
                  <w:rFonts w:asciiTheme="minorHAnsi" w:hAnsiTheme="minorHAnsi" w:cstheme="minorHAnsi"/>
                </w:rPr>
                <w:t xml:space="preserve"> (1</w:t>
              </w:r>
            </w:ins>
            <w:ins w:id="412" w:author="Milan Navrátil" w:date="2018-11-20T15:56:00Z">
              <w:r w:rsidR="00AA1815">
                <w:rPr>
                  <w:rFonts w:asciiTheme="minorHAnsi" w:hAnsiTheme="minorHAnsi" w:cstheme="minorHAnsi"/>
                </w:rPr>
                <w:t>2</w:t>
              </w:r>
            </w:ins>
            <w:ins w:id="413" w:author="Milan Navrátil" w:date="2018-11-20T15:46:00Z">
              <w:r>
                <w:rPr>
                  <w:rFonts w:asciiTheme="minorHAnsi" w:hAnsiTheme="minorHAnsi" w:cstheme="minorHAnsi"/>
                </w:rPr>
                <w:t>h)</w:t>
              </w:r>
            </w:ins>
          </w:p>
        </w:tc>
      </w:tr>
      <w:tr w:rsidR="001845AF" w:rsidRPr="00B322E4" w14:paraId="12DC01E7" w14:textId="1017C50C" w:rsidTr="001845AF">
        <w:trPr>
          <w:trHeight w:val="454"/>
          <w:ins w:id="414" w:author="Milan Navrátil" w:date="2018-10-31T15:02:00Z"/>
          <w:trPrChange w:id="415" w:author="Milan Navrátil" w:date="2018-11-20T15:23:00Z">
            <w:trPr>
              <w:trHeight w:val="454"/>
            </w:trPr>
          </w:trPrChange>
        </w:trPr>
        <w:tc>
          <w:tcPr>
            <w:tcW w:w="2405" w:type="dxa"/>
            <w:vAlign w:val="center"/>
            <w:tcPrChange w:id="416" w:author="Milan Navrátil" w:date="2018-11-20T15:23:00Z">
              <w:tcPr>
                <w:tcW w:w="2405" w:type="dxa"/>
                <w:vAlign w:val="center"/>
              </w:tcPr>
            </w:tcPrChange>
          </w:tcPr>
          <w:p w14:paraId="54B00DD2" w14:textId="6567641C" w:rsidR="001845AF" w:rsidRDefault="001845AF">
            <w:pPr>
              <w:pStyle w:val="Psmenkovvelk2"/>
              <w:spacing w:before="60" w:after="60"/>
              <w:ind w:left="360"/>
              <w:jc w:val="center"/>
              <w:rPr>
                <w:ins w:id="417" w:author="Milan Navrátil" w:date="2018-10-31T15:02:00Z"/>
                <w:rFonts w:cstheme="minorHAnsi"/>
                <w:b w:val="0"/>
                <w:szCs w:val="22"/>
              </w:rPr>
              <w:pPrChange w:id="418" w:author="Milan Navrátil" w:date="2018-11-20T14:56:00Z">
                <w:pPr>
                  <w:pStyle w:val="Psmenkovvelk2"/>
                  <w:spacing w:before="60" w:after="60"/>
                  <w:ind w:left="360"/>
                  <w:jc w:val="left"/>
                </w:pPr>
              </w:pPrChange>
            </w:pPr>
            <w:ins w:id="419" w:author="Milan Navrátil" w:date="2018-10-31T15:02:00Z">
              <w:r>
                <w:rPr>
                  <w:rFonts w:cstheme="minorHAnsi"/>
                  <w:b w:val="0"/>
                  <w:szCs w:val="22"/>
                </w:rPr>
                <w:lastRenderedPageBreak/>
                <w:t>Obrana státu</w:t>
              </w:r>
            </w:ins>
          </w:p>
        </w:tc>
        <w:tc>
          <w:tcPr>
            <w:tcW w:w="1134" w:type="dxa"/>
            <w:vAlign w:val="center"/>
            <w:tcPrChange w:id="420" w:author="Milan Navrátil" w:date="2018-11-20T15:23:00Z">
              <w:tcPr>
                <w:tcW w:w="709" w:type="dxa"/>
                <w:vAlign w:val="center"/>
              </w:tcPr>
            </w:tcPrChange>
          </w:tcPr>
          <w:p w14:paraId="7910C17E" w14:textId="486333A0" w:rsidR="001845AF" w:rsidRPr="003C60C5" w:rsidRDefault="001845AF">
            <w:pPr>
              <w:spacing w:before="60" w:after="60"/>
              <w:jc w:val="center"/>
              <w:rPr>
                <w:ins w:id="421" w:author="Milan Navrátil" w:date="2018-10-31T15:02:00Z"/>
                <w:rFonts w:asciiTheme="minorHAnsi" w:hAnsiTheme="minorHAnsi" w:cstheme="minorHAnsi"/>
              </w:rPr>
              <w:pPrChange w:id="422" w:author="Milan Navrátil" w:date="2018-11-20T14:56:00Z">
                <w:pPr>
                  <w:spacing w:before="60" w:after="60"/>
                  <w:jc w:val="left"/>
                </w:pPr>
              </w:pPrChange>
            </w:pPr>
            <w:ins w:id="423" w:author="Milan Navrátil" w:date="2018-10-31T15:04:00Z">
              <w:r>
                <w:rPr>
                  <w:rFonts w:asciiTheme="minorHAnsi" w:hAnsiTheme="minorHAnsi" w:cstheme="minorHAnsi"/>
                </w:rPr>
                <w:t>40</w:t>
              </w:r>
            </w:ins>
          </w:p>
        </w:tc>
        <w:tc>
          <w:tcPr>
            <w:tcW w:w="5528" w:type="dxa"/>
            <w:tcPrChange w:id="424" w:author="Milan Navrátil" w:date="2018-11-20T15:23:00Z">
              <w:tcPr>
                <w:tcW w:w="3260" w:type="dxa"/>
              </w:tcPr>
            </w:tcPrChange>
          </w:tcPr>
          <w:p w14:paraId="76E1363C" w14:textId="77777777" w:rsidR="001845AF" w:rsidRDefault="001845AF">
            <w:pPr>
              <w:spacing w:before="60" w:after="60"/>
              <w:jc w:val="right"/>
              <w:rPr>
                <w:ins w:id="425" w:author="Milan Navrátil" w:date="2018-11-20T15:45:00Z"/>
                <w:rFonts w:asciiTheme="minorHAnsi" w:hAnsiTheme="minorHAnsi" w:cstheme="minorHAnsi"/>
              </w:rPr>
              <w:pPrChange w:id="426" w:author="Milan Navrátil" w:date="2018-11-20T15:23:00Z">
                <w:pPr>
                  <w:spacing w:before="60" w:after="60"/>
                  <w:jc w:val="left"/>
                </w:pPr>
              </w:pPrChange>
            </w:pPr>
            <w:ins w:id="427" w:author="Milan Navrátil" w:date="2018-11-20T15:17:00Z">
              <w:r w:rsidRPr="00B154B2">
                <w:rPr>
                  <w:rFonts w:asciiTheme="minorHAnsi" w:hAnsiTheme="minorHAnsi" w:cstheme="minorHAnsi"/>
                </w:rPr>
                <w:t>Management bezpečnostního inženýrství</w:t>
              </w:r>
            </w:ins>
            <w:ins w:id="428" w:author="Milan Navrátil" w:date="2018-11-20T15:18:00Z">
              <w:r>
                <w:rPr>
                  <w:rFonts w:asciiTheme="minorHAnsi" w:hAnsiTheme="minorHAnsi" w:cstheme="minorHAnsi"/>
                </w:rPr>
                <w:t xml:space="preserve"> (10h)</w:t>
              </w:r>
            </w:ins>
          </w:p>
          <w:p w14:paraId="73EBBE79" w14:textId="77777777" w:rsidR="00FA0154" w:rsidRDefault="00FA0154">
            <w:pPr>
              <w:spacing w:before="60" w:after="60"/>
              <w:jc w:val="right"/>
              <w:rPr>
                <w:ins w:id="429" w:author="Milan Navrátil" w:date="2018-11-20T15:46:00Z"/>
              </w:rPr>
              <w:pPrChange w:id="430" w:author="Milan Navrátil" w:date="2018-11-20T15:23:00Z">
                <w:pPr>
                  <w:spacing w:before="60" w:after="60"/>
                  <w:jc w:val="left"/>
                </w:pPr>
              </w:pPrChange>
            </w:pPr>
            <w:ins w:id="431" w:author="Milan Navrátil" w:date="2018-11-20T15:45:00Z">
              <w:r w:rsidRPr="00E27C4D">
                <w:t>Elektronické zabezpečovací a přístupové systémy</w:t>
              </w:r>
              <w:r>
                <w:t xml:space="preserve"> (16h)</w:t>
              </w:r>
            </w:ins>
          </w:p>
          <w:p w14:paraId="7AEF1DCB" w14:textId="4CCCD752" w:rsidR="00FA0154" w:rsidRDefault="00FA0154">
            <w:pPr>
              <w:spacing w:before="60" w:after="60"/>
              <w:jc w:val="right"/>
              <w:rPr>
                <w:ins w:id="432" w:author="Milan Navrátil" w:date="2018-11-20T14:55:00Z"/>
                <w:rFonts w:asciiTheme="minorHAnsi" w:hAnsiTheme="minorHAnsi" w:cstheme="minorHAnsi"/>
              </w:rPr>
              <w:pPrChange w:id="433" w:author="Milan Navrátil" w:date="2018-11-20T15:23:00Z">
                <w:pPr>
                  <w:spacing w:before="60" w:after="60"/>
                  <w:jc w:val="left"/>
                </w:pPr>
              </w:pPrChange>
            </w:pPr>
            <w:ins w:id="434" w:author="Milan Navrátil" w:date="2018-11-20T15:46:00Z">
              <w:r w:rsidRPr="00E27C4D">
                <w:t>Bezpečnostní futurologie</w:t>
              </w:r>
              <w:r>
                <w:t xml:space="preserve"> (16h)</w:t>
              </w:r>
            </w:ins>
          </w:p>
        </w:tc>
      </w:tr>
      <w:tr w:rsidR="005C4EA5" w:rsidRPr="00B322E4" w14:paraId="23D0871B" w14:textId="4256FD0A" w:rsidTr="001845AF">
        <w:trPr>
          <w:trHeight w:val="454"/>
          <w:ins w:id="435" w:author="Milan Navrátil" w:date="2018-10-31T15:02:00Z"/>
          <w:trPrChange w:id="436" w:author="Milan Navrátil" w:date="2018-11-20T15:23:00Z">
            <w:trPr>
              <w:trHeight w:val="454"/>
            </w:trPr>
          </w:trPrChange>
        </w:trPr>
        <w:tc>
          <w:tcPr>
            <w:tcW w:w="2405" w:type="dxa"/>
            <w:vAlign w:val="center"/>
            <w:tcPrChange w:id="437" w:author="Milan Navrátil" w:date="2018-11-20T15:23:00Z">
              <w:tcPr>
                <w:tcW w:w="2405" w:type="dxa"/>
                <w:vAlign w:val="center"/>
              </w:tcPr>
            </w:tcPrChange>
          </w:tcPr>
          <w:p w14:paraId="0FCD92BD" w14:textId="0B0B1EBF" w:rsidR="005C4EA5" w:rsidRDefault="005C4EA5">
            <w:pPr>
              <w:pStyle w:val="Psmenkovvelk2"/>
              <w:spacing w:before="60" w:after="60"/>
              <w:ind w:left="360"/>
              <w:jc w:val="center"/>
              <w:rPr>
                <w:ins w:id="438" w:author="Milan Navrátil" w:date="2018-10-31T15:02:00Z"/>
                <w:rFonts w:cstheme="minorHAnsi"/>
                <w:b w:val="0"/>
                <w:szCs w:val="22"/>
              </w:rPr>
              <w:pPrChange w:id="439" w:author="Milan Navrátil" w:date="2018-11-20T14:56:00Z">
                <w:pPr>
                  <w:pStyle w:val="Psmenkovvelk2"/>
                  <w:spacing w:before="60" w:after="60"/>
                  <w:ind w:left="360"/>
                  <w:jc w:val="left"/>
                </w:pPr>
              </w:pPrChange>
            </w:pPr>
            <w:ins w:id="440" w:author="Milan Navrátil" w:date="2018-10-31T15:02:00Z">
              <w:r>
                <w:rPr>
                  <w:rFonts w:cstheme="minorHAnsi"/>
                  <w:b w:val="0"/>
                  <w:szCs w:val="22"/>
                </w:rPr>
                <w:t>Ochrana obyvatelstva</w:t>
              </w:r>
            </w:ins>
          </w:p>
        </w:tc>
        <w:tc>
          <w:tcPr>
            <w:tcW w:w="1134" w:type="dxa"/>
            <w:vAlign w:val="center"/>
            <w:tcPrChange w:id="441" w:author="Milan Navrátil" w:date="2018-11-20T15:23:00Z">
              <w:tcPr>
                <w:tcW w:w="709" w:type="dxa"/>
                <w:vAlign w:val="center"/>
              </w:tcPr>
            </w:tcPrChange>
          </w:tcPr>
          <w:p w14:paraId="74E22C75" w14:textId="5B176D7E" w:rsidR="005C4EA5" w:rsidRPr="003C60C5" w:rsidRDefault="005C4EA5">
            <w:pPr>
              <w:spacing w:before="60" w:after="60"/>
              <w:jc w:val="center"/>
              <w:rPr>
                <w:ins w:id="442" w:author="Milan Navrátil" w:date="2018-10-31T15:02:00Z"/>
                <w:rFonts w:asciiTheme="minorHAnsi" w:hAnsiTheme="minorHAnsi" w:cstheme="minorHAnsi"/>
              </w:rPr>
              <w:pPrChange w:id="443" w:author="Milan Navrátil" w:date="2018-11-20T14:56:00Z">
                <w:pPr>
                  <w:spacing w:before="60" w:after="60"/>
                  <w:jc w:val="left"/>
                </w:pPr>
              </w:pPrChange>
            </w:pPr>
            <w:ins w:id="444" w:author="Milan Navrátil" w:date="2018-10-31T15:04:00Z">
              <w:r>
                <w:rPr>
                  <w:rFonts w:asciiTheme="minorHAnsi" w:hAnsiTheme="minorHAnsi" w:cstheme="minorHAnsi"/>
                </w:rPr>
                <w:t>20</w:t>
              </w:r>
            </w:ins>
          </w:p>
        </w:tc>
        <w:tc>
          <w:tcPr>
            <w:tcW w:w="5528" w:type="dxa"/>
            <w:tcPrChange w:id="445" w:author="Milan Navrátil" w:date="2018-11-20T15:23:00Z">
              <w:tcPr>
                <w:tcW w:w="3260" w:type="dxa"/>
              </w:tcPr>
            </w:tcPrChange>
          </w:tcPr>
          <w:p w14:paraId="659B7A7B" w14:textId="745F5657" w:rsidR="00FA0154" w:rsidRDefault="00FA0154">
            <w:pPr>
              <w:spacing w:before="60" w:after="60"/>
              <w:jc w:val="right"/>
              <w:rPr>
                <w:ins w:id="446" w:author="Milan Navrátil" w:date="2018-11-20T15:45:00Z"/>
              </w:rPr>
              <w:pPrChange w:id="447" w:author="Milan Navrátil" w:date="2018-11-20T15:23:00Z">
                <w:pPr>
                  <w:spacing w:before="60" w:after="60"/>
                  <w:jc w:val="left"/>
                </w:pPr>
              </w:pPrChange>
            </w:pPr>
            <w:ins w:id="448" w:author="Milan Navrátil" w:date="2018-11-20T15:45:00Z">
              <w:r w:rsidRPr="00FC276B">
                <w:t>Ochrana obyvatelstva</w:t>
              </w:r>
              <w:r>
                <w:t xml:space="preserve"> (8h)</w:t>
              </w:r>
            </w:ins>
          </w:p>
          <w:p w14:paraId="5DB56075" w14:textId="3113F49A" w:rsidR="005C4EA5" w:rsidRDefault="005C4EA5">
            <w:pPr>
              <w:spacing w:before="60" w:after="60"/>
              <w:jc w:val="right"/>
              <w:rPr>
                <w:ins w:id="449" w:author="Milan Navrátil" w:date="2018-11-20T15:25:00Z"/>
              </w:rPr>
              <w:pPrChange w:id="450" w:author="Milan Navrátil" w:date="2018-11-20T15:23:00Z">
                <w:pPr>
                  <w:spacing w:before="60" w:after="60"/>
                  <w:jc w:val="left"/>
                </w:pPr>
              </w:pPrChange>
            </w:pPr>
            <w:ins w:id="451" w:author="Milan Navrátil" w:date="2018-11-20T15:24:00Z">
              <w:r w:rsidRPr="00E27C4D">
                <w:t>Bezpečnost veřejných akcí</w:t>
              </w:r>
            </w:ins>
            <w:ins w:id="452" w:author="Milan Navrátil" w:date="2018-11-20T15:27:00Z">
              <w:r>
                <w:t xml:space="preserve"> </w:t>
              </w:r>
            </w:ins>
            <w:ins w:id="453" w:author="Milan Navrátil" w:date="2018-11-20T15:26:00Z">
              <w:r>
                <w:rPr>
                  <w:rFonts w:asciiTheme="minorHAnsi" w:hAnsiTheme="minorHAnsi" w:cstheme="minorHAnsi"/>
                </w:rPr>
                <w:t>(10h)</w:t>
              </w:r>
            </w:ins>
          </w:p>
          <w:p w14:paraId="1E36520F" w14:textId="71826715" w:rsidR="005C4EA5" w:rsidRDefault="005C4EA5">
            <w:pPr>
              <w:spacing w:before="60" w:after="60"/>
              <w:jc w:val="right"/>
              <w:rPr>
                <w:ins w:id="454" w:author="Milan Navrátil" w:date="2018-11-20T14:55:00Z"/>
                <w:rFonts w:asciiTheme="minorHAnsi" w:hAnsiTheme="minorHAnsi" w:cstheme="minorHAnsi"/>
              </w:rPr>
              <w:pPrChange w:id="455" w:author="Milan Navrátil" w:date="2018-11-20T15:45:00Z">
                <w:pPr>
                  <w:spacing w:before="60" w:after="60"/>
                  <w:jc w:val="left"/>
                </w:pPr>
              </w:pPrChange>
            </w:pPr>
            <w:ins w:id="456" w:author="Milan Navrátil" w:date="2018-11-20T15:25:00Z">
              <w:r w:rsidRPr="005C4EA5">
                <w:rPr>
                  <w:rFonts w:asciiTheme="minorHAnsi" w:hAnsiTheme="minorHAnsi" w:cstheme="minorHAnsi"/>
                </w:rPr>
                <w:t>Technologie budov</w:t>
              </w:r>
            </w:ins>
            <w:ins w:id="457" w:author="Milan Navrátil" w:date="2018-11-20T15:27:00Z">
              <w:r>
                <w:rPr>
                  <w:rFonts w:asciiTheme="minorHAnsi" w:hAnsiTheme="minorHAnsi" w:cstheme="minorHAnsi"/>
                </w:rPr>
                <w:t xml:space="preserve"> (10h)</w:t>
              </w:r>
            </w:ins>
          </w:p>
        </w:tc>
      </w:tr>
      <w:tr w:rsidR="005C4EA5" w:rsidRPr="00B322E4" w14:paraId="323D1625" w14:textId="24F6D2BB" w:rsidTr="001845AF">
        <w:trPr>
          <w:trHeight w:val="454"/>
          <w:ins w:id="458" w:author="Milan Navrátil" w:date="2018-10-31T15:02:00Z"/>
          <w:trPrChange w:id="459" w:author="Milan Navrátil" w:date="2018-11-20T15:23:00Z">
            <w:trPr>
              <w:trHeight w:val="454"/>
            </w:trPr>
          </w:trPrChange>
        </w:trPr>
        <w:tc>
          <w:tcPr>
            <w:tcW w:w="2405" w:type="dxa"/>
            <w:vAlign w:val="center"/>
            <w:tcPrChange w:id="460" w:author="Milan Navrátil" w:date="2018-11-20T15:23:00Z">
              <w:tcPr>
                <w:tcW w:w="2405" w:type="dxa"/>
                <w:vAlign w:val="center"/>
              </w:tcPr>
            </w:tcPrChange>
          </w:tcPr>
          <w:p w14:paraId="4180BD20" w14:textId="23CC4A6F" w:rsidR="005C4EA5" w:rsidRDefault="005C4EA5">
            <w:pPr>
              <w:pStyle w:val="Psmenkovvelk2"/>
              <w:spacing w:before="60" w:after="60"/>
              <w:ind w:left="360"/>
              <w:jc w:val="center"/>
              <w:rPr>
                <w:ins w:id="461" w:author="Milan Navrátil" w:date="2018-10-31T15:02:00Z"/>
                <w:rFonts w:cstheme="minorHAnsi"/>
                <w:b w:val="0"/>
                <w:szCs w:val="22"/>
              </w:rPr>
              <w:pPrChange w:id="462" w:author="Milan Navrátil" w:date="2018-11-20T14:56:00Z">
                <w:pPr>
                  <w:pStyle w:val="Psmenkovvelk2"/>
                  <w:spacing w:before="60" w:after="60"/>
                  <w:ind w:left="360"/>
                  <w:jc w:val="left"/>
                </w:pPr>
              </w:pPrChange>
            </w:pPr>
            <w:ins w:id="463" w:author="Milan Navrátil" w:date="2018-10-31T15:02:00Z">
              <w:r>
                <w:rPr>
                  <w:rFonts w:cstheme="minorHAnsi"/>
                  <w:b w:val="0"/>
                  <w:szCs w:val="22"/>
                </w:rPr>
                <w:t>Integrovaný záchranný systém</w:t>
              </w:r>
            </w:ins>
          </w:p>
        </w:tc>
        <w:tc>
          <w:tcPr>
            <w:tcW w:w="1134" w:type="dxa"/>
            <w:vAlign w:val="center"/>
            <w:tcPrChange w:id="464" w:author="Milan Navrátil" w:date="2018-11-20T15:23:00Z">
              <w:tcPr>
                <w:tcW w:w="709" w:type="dxa"/>
                <w:vAlign w:val="center"/>
              </w:tcPr>
            </w:tcPrChange>
          </w:tcPr>
          <w:p w14:paraId="6378F432" w14:textId="3C23F815" w:rsidR="005C4EA5" w:rsidRPr="003C60C5" w:rsidRDefault="005C4EA5">
            <w:pPr>
              <w:spacing w:before="60" w:after="60"/>
              <w:jc w:val="center"/>
              <w:rPr>
                <w:ins w:id="465" w:author="Milan Navrátil" w:date="2018-10-31T15:02:00Z"/>
                <w:rFonts w:asciiTheme="minorHAnsi" w:hAnsiTheme="minorHAnsi" w:cstheme="minorHAnsi"/>
              </w:rPr>
              <w:pPrChange w:id="466" w:author="Milan Navrátil" w:date="2018-11-20T14:56:00Z">
                <w:pPr>
                  <w:spacing w:before="60" w:after="60"/>
                  <w:jc w:val="left"/>
                </w:pPr>
              </w:pPrChange>
            </w:pPr>
            <w:ins w:id="467" w:author="Milan Navrátil" w:date="2018-10-31T15:04:00Z">
              <w:r>
                <w:rPr>
                  <w:rFonts w:asciiTheme="minorHAnsi" w:hAnsiTheme="minorHAnsi" w:cstheme="minorHAnsi"/>
                </w:rPr>
                <w:t>20</w:t>
              </w:r>
            </w:ins>
          </w:p>
        </w:tc>
        <w:tc>
          <w:tcPr>
            <w:tcW w:w="5528" w:type="dxa"/>
            <w:tcPrChange w:id="468" w:author="Milan Navrátil" w:date="2018-11-20T15:23:00Z">
              <w:tcPr>
                <w:tcW w:w="3260" w:type="dxa"/>
              </w:tcPr>
            </w:tcPrChange>
          </w:tcPr>
          <w:p w14:paraId="68AED6AB" w14:textId="77777777" w:rsidR="005C4EA5" w:rsidRDefault="00E806CB">
            <w:pPr>
              <w:spacing w:before="60" w:after="60"/>
              <w:jc w:val="right"/>
              <w:rPr>
                <w:ins w:id="469" w:author="Milan Navrátil" w:date="2018-11-20T15:37:00Z"/>
              </w:rPr>
              <w:pPrChange w:id="470" w:author="Milan Navrátil" w:date="2018-11-20T15:23:00Z">
                <w:pPr>
                  <w:spacing w:before="60" w:after="60"/>
                  <w:jc w:val="left"/>
                </w:pPr>
              </w:pPrChange>
            </w:pPr>
            <w:ins w:id="471" w:author="Milan Navrátil" w:date="2018-11-20T15:36:00Z">
              <w:r w:rsidRPr="00E27C4D">
                <w:t>Informační podpora bezpečnostních systémů</w:t>
              </w:r>
            </w:ins>
            <w:ins w:id="472" w:author="Milan Navrátil" w:date="2018-11-20T15:37:00Z">
              <w:r>
                <w:t xml:space="preserve"> (12h)</w:t>
              </w:r>
            </w:ins>
          </w:p>
          <w:p w14:paraId="7DB2378F" w14:textId="2885C98A" w:rsidR="00E806CB" w:rsidRDefault="006B646C">
            <w:pPr>
              <w:spacing w:before="60" w:after="60"/>
              <w:jc w:val="right"/>
              <w:rPr>
                <w:ins w:id="473" w:author="Milan Navrátil" w:date="2018-11-20T15:39:00Z"/>
              </w:rPr>
              <w:pPrChange w:id="474" w:author="Milan Navrátil" w:date="2018-11-20T15:23:00Z">
                <w:pPr>
                  <w:spacing w:before="60" w:after="60"/>
                  <w:jc w:val="left"/>
                </w:pPr>
              </w:pPrChange>
            </w:pPr>
            <w:bookmarkStart w:id="475" w:name="technologieKrizovehoRizeni"/>
            <w:ins w:id="476" w:author="Milan Navrátil" w:date="2018-11-20T15:37:00Z">
              <w:r w:rsidRPr="00CA7496">
                <w:t>Technologie krizového řízení</w:t>
              </w:r>
              <w:bookmarkEnd w:id="475"/>
              <w:r>
                <w:t xml:space="preserve"> (</w:t>
              </w:r>
            </w:ins>
            <w:ins w:id="477" w:author="Milan Navrátil" w:date="2018-11-20T15:38:00Z">
              <w:r w:rsidR="00AA1815">
                <w:t>4</w:t>
              </w:r>
              <w:r>
                <w:t>h</w:t>
              </w:r>
            </w:ins>
            <w:ins w:id="478" w:author="Milan Navrátil" w:date="2018-11-20T15:37:00Z">
              <w:r>
                <w:t>)</w:t>
              </w:r>
            </w:ins>
          </w:p>
          <w:p w14:paraId="2BFF1C23" w14:textId="742A92BB" w:rsidR="006B646C" w:rsidRDefault="006B646C">
            <w:pPr>
              <w:spacing w:before="60" w:after="60"/>
              <w:jc w:val="right"/>
              <w:rPr>
                <w:ins w:id="479" w:author="Milan Navrátil" w:date="2018-11-20T14:55:00Z"/>
                <w:rFonts w:asciiTheme="minorHAnsi" w:hAnsiTheme="minorHAnsi" w:cstheme="minorHAnsi"/>
              </w:rPr>
              <w:pPrChange w:id="480" w:author="Milan Navrátil" w:date="2018-11-20T15:23:00Z">
                <w:pPr>
                  <w:spacing w:before="60" w:after="60"/>
                  <w:jc w:val="left"/>
                </w:pPr>
              </w:pPrChange>
            </w:pPr>
            <w:bookmarkStart w:id="481" w:name="ochranaObyvatelstva"/>
            <w:ins w:id="482" w:author="Milan Navrátil" w:date="2018-11-20T15:39:00Z">
              <w:r w:rsidRPr="00FC276B">
                <w:t>Ochrana obyvatelstva</w:t>
              </w:r>
              <w:bookmarkEnd w:id="481"/>
              <w:r>
                <w:t xml:space="preserve"> (8h)</w:t>
              </w:r>
            </w:ins>
          </w:p>
        </w:tc>
      </w:tr>
      <w:tr w:rsidR="005C4EA5" w:rsidRPr="00B322E4" w14:paraId="505D030D" w14:textId="74E73A23" w:rsidTr="001845AF">
        <w:trPr>
          <w:trHeight w:val="454"/>
          <w:ins w:id="483" w:author="Milan Navrátil" w:date="2018-10-31T15:02:00Z"/>
          <w:trPrChange w:id="484" w:author="Milan Navrátil" w:date="2018-11-20T15:23:00Z">
            <w:trPr>
              <w:trHeight w:val="454"/>
            </w:trPr>
          </w:trPrChange>
        </w:trPr>
        <w:tc>
          <w:tcPr>
            <w:tcW w:w="2405" w:type="dxa"/>
            <w:vAlign w:val="center"/>
            <w:tcPrChange w:id="485" w:author="Milan Navrátil" w:date="2018-11-20T15:23:00Z">
              <w:tcPr>
                <w:tcW w:w="2405" w:type="dxa"/>
                <w:vAlign w:val="center"/>
              </w:tcPr>
            </w:tcPrChange>
          </w:tcPr>
          <w:p w14:paraId="7A8D19D2" w14:textId="255F0CDF" w:rsidR="005C4EA5" w:rsidRDefault="005C4EA5">
            <w:pPr>
              <w:pStyle w:val="Psmenkovvelk2"/>
              <w:spacing w:before="60" w:after="60"/>
              <w:ind w:left="360"/>
              <w:jc w:val="center"/>
              <w:rPr>
                <w:ins w:id="486" w:author="Milan Navrátil" w:date="2018-10-31T15:02:00Z"/>
                <w:rFonts w:cstheme="minorHAnsi"/>
                <w:b w:val="0"/>
                <w:szCs w:val="22"/>
              </w:rPr>
              <w:pPrChange w:id="487" w:author="Milan Navrátil" w:date="2018-11-20T14:56:00Z">
                <w:pPr>
                  <w:pStyle w:val="Psmenkovvelk2"/>
                  <w:spacing w:before="60" w:after="60"/>
                  <w:ind w:left="360"/>
                  <w:jc w:val="left"/>
                </w:pPr>
              </w:pPrChange>
            </w:pPr>
            <w:ins w:id="488" w:author="Milan Navrátil" w:date="2018-10-31T15:02:00Z">
              <w:r>
                <w:rPr>
                  <w:rFonts w:cstheme="minorHAnsi"/>
                  <w:b w:val="0"/>
                  <w:szCs w:val="22"/>
                </w:rPr>
                <w:t>Vnitřní bezpečnost a veřejný pořádek</w:t>
              </w:r>
            </w:ins>
          </w:p>
        </w:tc>
        <w:tc>
          <w:tcPr>
            <w:tcW w:w="1134" w:type="dxa"/>
            <w:vAlign w:val="center"/>
            <w:tcPrChange w:id="489" w:author="Milan Navrátil" w:date="2018-11-20T15:23:00Z">
              <w:tcPr>
                <w:tcW w:w="709" w:type="dxa"/>
                <w:vAlign w:val="center"/>
              </w:tcPr>
            </w:tcPrChange>
          </w:tcPr>
          <w:p w14:paraId="124DDE7C" w14:textId="30893A40" w:rsidR="005C4EA5" w:rsidRPr="003C60C5" w:rsidRDefault="005C4EA5">
            <w:pPr>
              <w:spacing w:before="60" w:after="60"/>
              <w:jc w:val="center"/>
              <w:rPr>
                <w:ins w:id="490" w:author="Milan Navrátil" w:date="2018-10-31T15:02:00Z"/>
                <w:rFonts w:asciiTheme="minorHAnsi" w:hAnsiTheme="minorHAnsi" w:cstheme="minorHAnsi"/>
              </w:rPr>
              <w:pPrChange w:id="491" w:author="Milan Navrátil" w:date="2018-11-20T14:56:00Z">
                <w:pPr>
                  <w:spacing w:before="60" w:after="60"/>
                  <w:jc w:val="left"/>
                </w:pPr>
              </w:pPrChange>
            </w:pPr>
            <w:ins w:id="492" w:author="Milan Navrátil" w:date="2018-10-31T15:04:00Z">
              <w:r>
                <w:rPr>
                  <w:rFonts w:asciiTheme="minorHAnsi" w:hAnsiTheme="minorHAnsi" w:cstheme="minorHAnsi"/>
                </w:rPr>
                <w:t>20</w:t>
              </w:r>
            </w:ins>
          </w:p>
        </w:tc>
        <w:tc>
          <w:tcPr>
            <w:tcW w:w="5528" w:type="dxa"/>
            <w:tcPrChange w:id="493" w:author="Milan Navrátil" w:date="2018-11-20T15:23:00Z">
              <w:tcPr>
                <w:tcW w:w="3260" w:type="dxa"/>
              </w:tcPr>
            </w:tcPrChange>
          </w:tcPr>
          <w:p w14:paraId="654FD462" w14:textId="34C98F11" w:rsidR="00E806CB" w:rsidRDefault="00E806CB">
            <w:pPr>
              <w:spacing w:before="60" w:after="60"/>
              <w:jc w:val="right"/>
              <w:rPr>
                <w:ins w:id="494" w:author="Milan Navrátil" w:date="2018-11-20T15:35:00Z"/>
                <w:rFonts w:asciiTheme="minorHAnsi" w:hAnsiTheme="minorHAnsi" w:cstheme="minorHAnsi"/>
              </w:rPr>
              <w:pPrChange w:id="495" w:author="Milan Navrátil" w:date="2018-11-20T15:23:00Z">
                <w:pPr>
                  <w:spacing w:before="60" w:after="60"/>
                  <w:jc w:val="left"/>
                </w:pPr>
              </w:pPrChange>
            </w:pPr>
            <w:ins w:id="496" w:author="Milan Navrátil" w:date="2018-11-20T15:35:00Z">
              <w:r w:rsidRPr="00E27C4D">
                <w:t>Teorie bezpečnosti</w:t>
              </w:r>
              <w:r>
                <w:t xml:space="preserve"> (6h)</w:t>
              </w:r>
              <w:r w:rsidRPr="00006839">
                <w:rPr>
                  <w:rFonts w:asciiTheme="minorHAnsi" w:hAnsiTheme="minorHAnsi" w:cstheme="minorHAnsi"/>
                </w:rPr>
                <w:t xml:space="preserve"> </w:t>
              </w:r>
            </w:ins>
          </w:p>
          <w:p w14:paraId="326B2408" w14:textId="608844A5" w:rsidR="00E806CB" w:rsidRDefault="00E806CB">
            <w:pPr>
              <w:spacing w:before="60" w:after="60"/>
              <w:jc w:val="right"/>
              <w:rPr>
                <w:ins w:id="497" w:author="Milan Navrátil" w:date="2018-11-20T15:43:00Z"/>
              </w:rPr>
              <w:pPrChange w:id="498" w:author="Milan Navrátil" w:date="2018-11-20T15:23:00Z">
                <w:pPr>
                  <w:spacing w:before="60" w:after="60"/>
                  <w:jc w:val="left"/>
                </w:pPr>
              </w:pPrChange>
            </w:pPr>
            <w:ins w:id="499" w:author="Milan Navrátil" w:date="2018-11-20T15:34:00Z">
              <w:r w:rsidRPr="00E27C4D">
                <w:t>Elektronické zabezpečovací a přístupové systémy</w:t>
              </w:r>
              <w:r>
                <w:t xml:space="preserve"> (</w:t>
              </w:r>
              <w:r w:rsidR="00216407">
                <w:t>8</w:t>
              </w:r>
              <w:r>
                <w:t>h)</w:t>
              </w:r>
            </w:ins>
          </w:p>
          <w:p w14:paraId="65AE3F3B" w14:textId="1E4DCBC2" w:rsidR="00FA0154" w:rsidRDefault="00FA0154">
            <w:pPr>
              <w:spacing w:before="60" w:after="60"/>
              <w:jc w:val="right"/>
              <w:rPr>
                <w:ins w:id="500" w:author="Milan Navrátil" w:date="2018-11-20T14:55:00Z"/>
                <w:rFonts w:asciiTheme="minorHAnsi" w:hAnsiTheme="minorHAnsi" w:cstheme="minorHAnsi"/>
              </w:rPr>
              <w:pPrChange w:id="501" w:author="Milan Navrátil" w:date="2018-11-20T15:23:00Z">
                <w:pPr>
                  <w:spacing w:before="60" w:after="60"/>
                  <w:jc w:val="left"/>
                </w:pPr>
              </w:pPrChange>
            </w:pPr>
            <w:ins w:id="502" w:author="Milan Navrátil" w:date="2018-11-20T15:43:00Z">
              <w:r w:rsidRPr="00FA0154">
                <w:rPr>
                  <w:rFonts w:asciiTheme="minorHAnsi" w:hAnsiTheme="minorHAnsi" w:cstheme="minorHAnsi"/>
                </w:rPr>
                <w:t>Bezpečnost veřejných akcí</w:t>
              </w:r>
              <w:r>
                <w:rPr>
                  <w:rFonts w:asciiTheme="minorHAnsi" w:hAnsiTheme="minorHAnsi" w:cstheme="minorHAnsi"/>
                </w:rPr>
                <w:t xml:space="preserve"> (10h)</w:t>
              </w:r>
            </w:ins>
          </w:p>
        </w:tc>
      </w:tr>
      <w:tr w:rsidR="005C4EA5" w:rsidRPr="00B322E4" w14:paraId="4D725EB6" w14:textId="68BCB7A3" w:rsidTr="001845AF">
        <w:trPr>
          <w:trHeight w:val="454"/>
          <w:ins w:id="503" w:author="Milan Navrátil" w:date="2018-10-31T15:02:00Z"/>
          <w:trPrChange w:id="504" w:author="Milan Navrátil" w:date="2018-11-20T15:23:00Z">
            <w:trPr>
              <w:trHeight w:val="454"/>
            </w:trPr>
          </w:trPrChange>
        </w:trPr>
        <w:tc>
          <w:tcPr>
            <w:tcW w:w="2405" w:type="dxa"/>
            <w:vAlign w:val="center"/>
            <w:tcPrChange w:id="505" w:author="Milan Navrátil" w:date="2018-11-20T15:23:00Z">
              <w:tcPr>
                <w:tcW w:w="2405" w:type="dxa"/>
                <w:vAlign w:val="center"/>
              </w:tcPr>
            </w:tcPrChange>
          </w:tcPr>
          <w:p w14:paraId="0CC90F1C" w14:textId="2119580A" w:rsidR="005C4EA5" w:rsidRDefault="005C4EA5">
            <w:pPr>
              <w:pStyle w:val="Psmenkovvelk2"/>
              <w:spacing w:before="60" w:after="60"/>
              <w:ind w:left="360"/>
              <w:jc w:val="center"/>
              <w:rPr>
                <w:ins w:id="506" w:author="Milan Navrátil" w:date="2018-10-31T15:02:00Z"/>
                <w:rFonts w:cstheme="minorHAnsi"/>
                <w:b w:val="0"/>
                <w:szCs w:val="22"/>
              </w:rPr>
              <w:pPrChange w:id="507" w:author="Milan Navrátil" w:date="2018-11-20T14:56:00Z">
                <w:pPr>
                  <w:pStyle w:val="Psmenkovvelk2"/>
                  <w:spacing w:before="60" w:after="60"/>
                  <w:ind w:left="360"/>
                  <w:jc w:val="left"/>
                </w:pPr>
              </w:pPrChange>
            </w:pPr>
            <w:ins w:id="508" w:author="Milan Navrátil" w:date="2018-10-31T15:02:00Z">
              <w:r>
                <w:rPr>
                  <w:rFonts w:cstheme="minorHAnsi"/>
                  <w:b w:val="0"/>
                  <w:szCs w:val="22"/>
                </w:rPr>
                <w:t>Zdravotnictví</w:t>
              </w:r>
            </w:ins>
          </w:p>
        </w:tc>
        <w:tc>
          <w:tcPr>
            <w:tcW w:w="1134" w:type="dxa"/>
            <w:vAlign w:val="center"/>
            <w:tcPrChange w:id="509" w:author="Milan Navrátil" w:date="2018-11-20T15:23:00Z">
              <w:tcPr>
                <w:tcW w:w="709" w:type="dxa"/>
                <w:vAlign w:val="center"/>
              </w:tcPr>
            </w:tcPrChange>
          </w:tcPr>
          <w:p w14:paraId="12687C39" w14:textId="38CFCDA8" w:rsidR="005C4EA5" w:rsidRPr="003C60C5" w:rsidRDefault="005C4EA5">
            <w:pPr>
              <w:spacing w:before="60" w:after="60"/>
              <w:jc w:val="center"/>
              <w:rPr>
                <w:ins w:id="510" w:author="Milan Navrátil" w:date="2018-10-31T15:02:00Z"/>
                <w:rFonts w:asciiTheme="minorHAnsi" w:hAnsiTheme="minorHAnsi" w:cstheme="minorHAnsi"/>
              </w:rPr>
              <w:pPrChange w:id="511" w:author="Milan Navrátil" w:date="2018-11-20T14:56:00Z">
                <w:pPr>
                  <w:spacing w:before="60" w:after="60"/>
                  <w:jc w:val="left"/>
                </w:pPr>
              </w:pPrChange>
            </w:pPr>
            <w:ins w:id="512" w:author="Milan Navrátil" w:date="2018-10-31T15:04:00Z">
              <w:r>
                <w:rPr>
                  <w:rFonts w:asciiTheme="minorHAnsi" w:hAnsiTheme="minorHAnsi" w:cstheme="minorHAnsi"/>
                </w:rPr>
                <w:t>20</w:t>
              </w:r>
            </w:ins>
          </w:p>
        </w:tc>
        <w:tc>
          <w:tcPr>
            <w:tcW w:w="5528" w:type="dxa"/>
            <w:tcPrChange w:id="513" w:author="Milan Navrátil" w:date="2018-11-20T15:23:00Z">
              <w:tcPr>
                <w:tcW w:w="3260" w:type="dxa"/>
              </w:tcPr>
            </w:tcPrChange>
          </w:tcPr>
          <w:p w14:paraId="729C2E65" w14:textId="77777777" w:rsidR="005C4EA5" w:rsidRDefault="00E806CB">
            <w:pPr>
              <w:spacing w:before="60" w:after="60"/>
              <w:jc w:val="right"/>
              <w:rPr>
                <w:ins w:id="514" w:author="Milan Navrátil" w:date="2018-11-20T15:42:00Z"/>
              </w:rPr>
              <w:pPrChange w:id="515" w:author="Milan Navrátil" w:date="2018-11-20T15:23:00Z">
                <w:pPr>
                  <w:spacing w:before="60" w:after="60"/>
                  <w:jc w:val="left"/>
                </w:pPr>
              </w:pPrChange>
            </w:pPr>
            <w:ins w:id="516" w:author="Milan Navrátil" w:date="2018-11-20T15:34:00Z">
              <w:r w:rsidRPr="00E27C4D">
                <w:t>Základy první pomoci</w:t>
              </w:r>
              <w:r>
                <w:t xml:space="preserve"> (5h)</w:t>
              </w:r>
            </w:ins>
          </w:p>
          <w:p w14:paraId="64BD661F" w14:textId="77777777" w:rsidR="00FA0154" w:rsidRDefault="00FA0154">
            <w:pPr>
              <w:spacing w:before="60" w:after="60"/>
              <w:jc w:val="right"/>
              <w:rPr>
                <w:ins w:id="517" w:author="Milan Navrátil" w:date="2018-11-20T15:42:00Z"/>
              </w:rPr>
              <w:pPrChange w:id="518" w:author="Milan Navrátil" w:date="2018-11-20T15:23:00Z">
                <w:pPr>
                  <w:spacing w:before="60" w:after="60"/>
                  <w:jc w:val="left"/>
                </w:pPr>
              </w:pPrChange>
            </w:pPr>
            <w:ins w:id="519" w:author="Milan Navrátil" w:date="2018-11-20T15:42:00Z">
              <w:r w:rsidRPr="00FC276B">
                <w:t>Ochrana obyvatelstva</w:t>
              </w:r>
              <w:r>
                <w:t xml:space="preserve"> (8h)</w:t>
              </w:r>
            </w:ins>
          </w:p>
          <w:p w14:paraId="2ADDD610" w14:textId="7300F4D4" w:rsidR="00FA0154" w:rsidRDefault="00FA0154">
            <w:pPr>
              <w:spacing w:before="60" w:after="60"/>
              <w:jc w:val="right"/>
              <w:rPr>
                <w:ins w:id="520" w:author="Milan Navrátil" w:date="2018-11-20T14:55:00Z"/>
                <w:rFonts w:asciiTheme="minorHAnsi" w:hAnsiTheme="minorHAnsi" w:cstheme="minorHAnsi"/>
              </w:rPr>
              <w:pPrChange w:id="521" w:author="Milan Navrátil" w:date="2018-11-20T15:59:00Z">
                <w:pPr>
                  <w:spacing w:before="60" w:after="60"/>
                  <w:jc w:val="left"/>
                </w:pPr>
              </w:pPrChange>
            </w:pPr>
            <w:ins w:id="522" w:author="Milan Navrátil" w:date="2018-11-20T15:42:00Z">
              <w:r w:rsidRPr="00006839">
                <w:rPr>
                  <w:rFonts w:asciiTheme="minorHAnsi" w:hAnsiTheme="minorHAnsi" w:cstheme="minorHAnsi"/>
                </w:rPr>
                <w:t>Technologie krizového řízení</w:t>
              </w:r>
              <w:r w:rsidR="00AA1815">
                <w:rPr>
                  <w:rFonts w:asciiTheme="minorHAnsi" w:hAnsiTheme="minorHAnsi" w:cstheme="minorHAnsi"/>
                </w:rPr>
                <w:t xml:space="preserve"> (12</w:t>
              </w:r>
              <w:r>
                <w:rPr>
                  <w:rFonts w:asciiTheme="minorHAnsi" w:hAnsiTheme="minorHAnsi" w:cstheme="minorHAnsi"/>
                </w:rPr>
                <w:t>h)</w:t>
              </w:r>
            </w:ins>
          </w:p>
        </w:tc>
      </w:tr>
      <w:tr w:rsidR="005C4EA5" w:rsidRPr="00B322E4" w14:paraId="4C50AF49" w14:textId="1B69E23B" w:rsidTr="001845AF">
        <w:trPr>
          <w:trHeight w:val="454"/>
          <w:ins w:id="523" w:author="Milan Navrátil" w:date="2018-10-31T15:02:00Z"/>
          <w:trPrChange w:id="524" w:author="Milan Navrátil" w:date="2018-11-20T15:23:00Z">
            <w:trPr>
              <w:trHeight w:val="454"/>
            </w:trPr>
          </w:trPrChange>
        </w:trPr>
        <w:tc>
          <w:tcPr>
            <w:tcW w:w="2405" w:type="dxa"/>
            <w:vAlign w:val="center"/>
            <w:tcPrChange w:id="525" w:author="Milan Navrátil" w:date="2018-11-20T15:23:00Z">
              <w:tcPr>
                <w:tcW w:w="2405" w:type="dxa"/>
                <w:vAlign w:val="center"/>
              </w:tcPr>
            </w:tcPrChange>
          </w:tcPr>
          <w:p w14:paraId="3287052A" w14:textId="53CD23CB" w:rsidR="005C4EA5" w:rsidRDefault="005C4EA5">
            <w:pPr>
              <w:pStyle w:val="Psmenkovvelk2"/>
              <w:spacing w:before="60" w:after="60"/>
              <w:ind w:left="360"/>
              <w:jc w:val="center"/>
              <w:rPr>
                <w:ins w:id="526" w:author="Milan Navrátil" w:date="2018-10-31T15:02:00Z"/>
                <w:rFonts w:cstheme="minorHAnsi"/>
                <w:b w:val="0"/>
                <w:szCs w:val="22"/>
              </w:rPr>
              <w:pPrChange w:id="527" w:author="Milan Navrátil" w:date="2018-11-20T14:56:00Z">
                <w:pPr>
                  <w:pStyle w:val="Psmenkovvelk2"/>
                  <w:spacing w:before="60" w:after="60"/>
                  <w:ind w:left="360"/>
                  <w:jc w:val="left"/>
                </w:pPr>
              </w:pPrChange>
            </w:pPr>
            <w:ins w:id="528" w:author="Milan Navrátil" w:date="2018-10-31T15:02:00Z">
              <w:r>
                <w:rPr>
                  <w:rFonts w:cstheme="minorHAnsi"/>
                  <w:b w:val="0"/>
                  <w:szCs w:val="22"/>
                </w:rPr>
                <w:t>Kritická infrastruktura</w:t>
              </w:r>
            </w:ins>
          </w:p>
        </w:tc>
        <w:tc>
          <w:tcPr>
            <w:tcW w:w="1134" w:type="dxa"/>
            <w:vAlign w:val="center"/>
            <w:tcPrChange w:id="529" w:author="Milan Navrátil" w:date="2018-11-20T15:23:00Z">
              <w:tcPr>
                <w:tcW w:w="709" w:type="dxa"/>
                <w:vAlign w:val="center"/>
              </w:tcPr>
            </w:tcPrChange>
          </w:tcPr>
          <w:p w14:paraId="364691B5" w14:textId="13942786" w:rsidR="005C4EA5" w:rsidRPr="003C60C5" w:rsidRDefault="005C4EA5">
            <w:pPr>
              <w:spacing w:before="60" w:after="60"/>
              <w:jc w:val="center"/>
              <w:rPr>
                <w:ins w:id="530" w:author="Milan Navrátil" w:date="2018-10-31T15:02:00Z"/>
                <w:rFonts w:asciiTheme="minorHAnsi" w:hAnsiTheme="minorHAnsi" w:cstheme="minorHAnsi"/>
              </w:rPr>
              <w:pPrChange w:id="531" w:author="Milan Navrátil" w:date="2018-11-20T14:56:00Z">
                <w:pPr>
                  <w:spacing w:before="60" w:after="60"/>
                  <w:jc w:val="left"/>
                </w:pPr>
              </w:pPrChange>
            </w:pPr>
            <w:ins w:id="532" w:author="Milan Navrátil" w:date="2018-10-31T15:04:00Z">
              <w:r>
                <w:rPr>
                  <w:rFonts w:asciiTheme="minorHAnsi" w:hAnsiTheme="minorHAnsi" w:cstheme="minorHAnsi"/>
                </w:rPr>
                <w:t>20</w:t>
              </w:r>
            </w:ins>
          </w:p>
        </w:tc>
        <w:tc>
          <w:tcPr>
            <w:tcW w:w="5528" w:type="dxa"/>
            <w:tcPrChange w:id="533" w:author="Milan Navrátil" w:date="2018-11-20T15:23:00Z">
              <w:tcPr>
                <w:tcW w:w="3260" w:type="dxa"/>
              </w:tcPr>
            </w:tcPrChange>
          </w:tcPr>
          <w:p w14:paraId="201B2629" w14:textId="2FCBA780" w:rsidR="005C4EA5" w:rsidRDefault="005C4EA5">
            <w:pPr>
              <w:spacing w:before="60" w:after="60"/>
              <w:jc w:val="right"/>
              <w:rPr>
                <w:ins w:id="534" w:author="Milan Navrátil" w:date="2018-11-20T15:32:00Z"/>
                <w:rFonts w:asciiTheme="minorHAnsi" w:hAnsiTheme="minorHAnsi" w:cstheme="minorHAnsi"/>
              </w:rPr>
              <w:pPrChange w:id="535" w:author="Milan Navrátil" w:date="2018-11-20T15:23:00Z">
                <w:pPr>
                  <w:spacing w:before="60" w:after="60"/>
                  <w:jc w:val="left"/>
                </w:pPr>
              </w:pPrChange>
            </w:pPr>
            <w:ins w:id="536" w:author="Milan Navrátil" w:date="2018-11-20T15:18:00Z">
              <w:r w:rsidRPr="001845AF">
                <w:rPr>
                  <w:rFonts w:asciiTheme="minorHAnsi" w:hAnsiTheme="minorHAnsi" w:cstheme="minorHAnsi"/>
                </w:rPr>
                <w:t>Systém bezpečnosti a veřejná správa</w:t>
              </w:r>
              <w:r>
                <w:rPr>
                  <w:rFonts w:asciiTheme="minorHAnsi" w:hAnsiTheme="minorHAnsi" w:cstheme="minorHAnsi"/>
                </w:rPr>
                <w:t xml:space="preserve"> (</w:t>
              </w:r>
            </w:ins>
            <w:ins w:id="537" w:author="Milan Navrátil" w:date="2018-11-20T15:37:00Z">
              <w:r w:rsidR="00E806CB">
                <w:rPr>
                  <w:rFonts w:asciiTheme="minorHAnsi" w:hAnsiTheme="minorHAnsi" w:cstheme="minorHAnsi"/>
                </w:rPr>
                <w:t>8</w:t>
              </w:r>
            </w:ins>
            <w:ins w:id="538" w:author="Milan Navrátil" w:date="2018-11-20T15:18:00Z">
              <w:r>
                <w:rPr>
                  <w:rFonts w:asciiTheme="minorHAnsi" w:hAnsiTheme="minorHAnsi" w:cstheme="minorHAnsi"/>
                </w:rPr>
                <w:t>h)</w:t>
              </w:r>
            </w:ins>
          </w:p>
          <w:p w14:paraId="75A899DE" w14:textId="4BD359BF" w:rsidR="00FA0154" w:rsidRDefault="00FA0154" w:rsidP="00FA0154">
            <w:pPr>
              <w:spacing w:before="60" w:after="60"/>
              <w:jc w:val="right"/>
              <w:rPr>
                <w:ins w:id="539" w:author="Milan Navrátil" w:date="2018-11-20T15:44:00Z"/>
                <w:rFonts w:asciiTheme="minorHAnsi" w:hAnsiTheme="minorHAnsi" w:cstheme="minorHAnsi"/>
              </w:rPr>
            </w:pPr>
            <w:ins w:id="540" w:author="Milan Navrátil" w:date="2018-11-20T15:44:00Z">
              <w:r w:rsidRPr="00006839">
                <w:rPr>
                  <w:rFonts w:asciiTheme="minorHAnsi" w:hAnsiTheme="minorHAnsi" w:cstheme="minorHAnsi"/>
                </w:rPr>
                <w:t>Management bezpečnostního inženýrství</w:t>
              </w:r>
              <w:r>
                <w:rPr>
                  <w:rFonts w:asciiTheme="minorHAnsi" w:hAnsiTheme="minorHAnsi" w:cstheme="minorHAnsi"/>
                </w:rPr>
                <w:t xml:space="preserve"> (</w:t>
              </w:r>
              <w:r w:rsidR="00AA1815">
                <w:rPr>
                  <w:rFonts w:asciiTheme="minorHAnsi" w:hAnsiTheme="minorHAnsi" w:cstheme="minorHAnsi"/>
                </w:rPr>
                <w:t>6</w:t>
              </w:r>
              <w:r>
                <w:rPr>
                  <w:rFonts w:asciiTheme="minorHAnsi" w:hAnsiTheme="minorHAnsi" w:cstheme="minorHAnsi"/>
                </w:rPr>
                <w:t>h)</w:t>
              </w:r>
            </w:ins>
          </w:p>
          <w:p w14:paraId="4243A992" w14:textId="77777777" w:rsidR="00E806CB" w:rsidRDefault="00E806CB">
            <w:pPr>
              <w:spacing w:before="60" w:after="60"/>
              <w:jc w:val="right"/>
              <w:rPr>
                <w:ins w:id="541" w:author="Milan Navrátil" w:date="2018-11-20T15:36:00Z"/>
              </w:rPr>
              <w:pPrChange w:id="542" w:author="Milan Navrátil" w:date="2018-11-20T15:23:00Z">
                <w:pPr>
                  <w:spacing w:before="60" w:after="60"/>
                  <w:jc w:val="left"/>
                </w:pPr>
              </w:pPrChange>
            </w:pPr>
            <w:ins w:id="543" w:author="Milan Navrátil" w:date="2018-11-20T15:35:00Z">
              <w:r w:rsidRPr="00E27C4D">
                <w:t>Teorie bezpečnosti</w:t>
              </w:r>
              <w:r>
                <w:t xml:space="preserve"> (8h)</w:t>
              </w:r>
            </w:ins>
          </w:p>
          <w:p w14:paraId="4818B0AC" w14:textId="64CFF4DF" w:rsidR="00E806CB" w:rsidRDefault="00E806CB">
            <w:pPr>
              <w:spacing w:before="60" w:after="60"/>
              <w:jc w:val="right"/>
              <w:rPr>
                <w:ins w:id="544" w:author="Milan Navrátil" w:date="2018-11-20T14:55:00Z"/>
                <w:rFonts w:asciiTheme="minorHAnsi" w:hAnsiTheme="minorHAnsi" w:cstheme="minorHAnsi"/>
              </w:rPr>
              <w:pPrChange w:id="545" w:author="Milan Navrátil" w:date="2018-11-20T15:23:00Z">
                <w:pPr>
                  <w:spacing w:before="60" w:after="60"/>
                  <w:jc w:val="left"/>
                </w:pPr>
              </w:pPrChange>
            </w:pPr>
            <w:ins w:id="546" w:author="Milan Navrátil" w:date="2018-11-20T15:36:00Z">
              <w:r w:rsidRPr="00E27C4D">
                <w:t>Informační podpora bezpečnostních systémů</w:t>
              </w:r>
              <w:r>
                <w:t xml:space="preserve"> (</w:t>
              </w:r>
              <w:r w:rsidR="00AA1815">
                <w:t>6</w:t>
              </w:r>
              <w:r>
                <w:t>h)</w:t>
              </w:r>
            </w:ins>
          </w:p>
        </w:tc>
      </w:tr>
      <w:tr w:rsidR="005C4EA5" w:rsidRPr="00B322E4" w14:paraId="4048647A" w14:textId="763E9C02" w:rsidTr="001845AF">
        <w:trPr>
          <w:trHeight w:val="454"/>
          <w:ins w:id="547" w:author="Milan Navrátil" w:date="2018-10-31T10:29:00Z"/>
          <w:trPrChange w:id="548" w:author="Milan Navrátil" w:date="2018-11-20T15:23:00Z">
            <w:trPr>
              <w:trHeight w:val="454"/>
            </w:trPr>
          </w:trPrChange>
        </w:trPr>
        <w:tc>
          <w:tcPr>
            <w:tcW w:w="2405" w:type="dxa"/>
            <w:vAlign w:val="center"/>
            <w:tcPrChange w:id="549" w:author="Milan Navrátil" w:date="2018-11-20T15:23:00Z">
              <w:tcPr>
                <w:tcW w:w="2405" w:type="dxa"/>
                <w:vAlign w:val="center"/>
              </w:tcPr>
            </w:tcPrChange>
          </w:tcPr>
          <w:p w14:paraId="3824DA22" w14:textId="442C6185" w:rsidR="005C4EA5" w:rsidRPr="005B2CAF" w:rsidRDefault="005C4EA5">
            <w:pPr>
              <w:pStyle w:val="Psmenkovvelk2"/>
              <w:spacing w:before="60" w:after="60"/>
              <w:ind w:left="360"/>
              <w:jc w:val="center"/>
              <w:rPr>
                <w:ins w:id="550" w:author="Milan Navrátil" w:date="2018-10-31T10:29:00Z"/>
                <w:rFonts w:cstheme="minorHAnsi"/>
                <w:szCs w:val="22"/>
              </w:rPr>
              <w:pPrChange w:id="551" w:author="Milan Navrátil" w:date="2018-11-20T14:56:00Z">
                <w:pPr>
                  <w:pStyle w:val="Psmenkovvelk2"/>
                  <w:spacing w:before="60" w:after="60"/>
                  <w:ind w:left="360"/>
                  <w:jc w:val="left"/>
                </w:pPr>
              </w:pPrChange>
            </w:pPr>
            <w:ins w:id="552" w:author="Milan Navrátil" w:date="2018-10-31T15:02:00Z">
              <w:r w:rsidRPr="005B2CAF">
                <w:rPr>
                  <w:rFonts w:cstheme="minorHAnsi"/>
                  <w:szCs w:val="22"/>
                  <w:rPrChange w:id="553" w:author="Milan Navrátil" w:date="2018-10-31T15:08:00Z">
                    <w:rPr>
                      <w:rFonts w:cstheme="minorHAnsi"/>
                      <w:b w:val="0"/>
                      <w:szCs w:val="22"/>
                    </w:rPr>
                  </w:rPrChange>
                </w:rPr>
                <w:t>Celkem</w:t>
              </w:r>
            </w:ins>
          </w:p>
        </w:tc>
        <w:tc>
          <w:tcPr>
            <w:tcW w:w="1134" w:type="dxa"/>
            <w:vAlign w:val="center"/>
            <w:tcPrChange w:id="554" w:author="Milan Navrátil" w:date="2018-11-20T15:23:00Z">
              <w:tcPr>
                <w:tcW w:w="709" w:type="dxa"/>
                <w:vAlign w:val="center"/>
              </w:tcPr>
            </w:tcPrChange>
          </w:tcPr>
          <w:p w14:paraId="7DD5C886" w14:textId="56B0D243" w:rsidR="005C4EA5" w:rsidRPr="005B2CAF" w:rsidRDefault="005C4EA5" w:rsidP="005C4EA5">
            <w:pPr>
              <w:spacing w:before="60" w:after="60"/>
              <w:jc w:val="center"/>
              <w:rPr>
                <w:ins w:id="555" w:author="Milan Navrátil" w:date="2018-10-31T10:29:00Z"/>
                <w:rFonts w:asciiTheme="minorHAnsi" w:hAnsiTheme="minorHAnsi" w:cstheme="minorHAnsi"/>
                <w:b/>
                <w:rPrChange w:id="556" w:author="Milan Navrátil" w:date="2018-10-31T15:08:00Z">
                  <w:rPr>
                    <w:ins w:id="557" w:author="Milan Navrátil" w:date="2018-10-31T10:29:00Z"/>
                    <w:rFonts w:asciiTheme="minorHAnsi" w:hAnsiTheme="minorHAnsi" w:cstheme="minorHAnsi"/>
                  </w:rPr>
                </w:rPrChange>
              </w:rPr>
            </w:pPr>
            <w:ins w:id="558" w:author="Milan Navrátil" w:date="2018-10-31T15:04:00Z">
              <w:r w:rsidRPr="005B2CAF">
                <w:rPr>
                  <w:rFonts w:asciiTheme="minorHAnsi" w:hAnsiTheme="minorHAnsi" w:cstheme="minorHAnsi"/>
                  <w:b/>
                  <w:rPrChange w:id="559" w:author="Milan Navrátil" w:date="2018-10-31T15:08:00Z">
                    <w:rPr>
                      <w:rFonts w:asciiTheme="minorHAnsi" w:hAnsiTheme="minorHAnsi" w:cstheme="minorHAnsi"/>
                    </w:rPr>
                  </w:rPrChange>
                </w:rPr>
                <w:t>240</w:t>
              </w:r>
            </w:ins>
          </w:p>
        </w:tc>
        <w:tc>
          <w:tcPr>
            <w:tcW w:w="5528" w:type="dxa"/>
            <w:tcPrChange w:id="560" w:author="Milan Navrátil" w:date="2018-11-20T15:23:00Z">
              <w:tcPr>
                <w:tcW w:w="3260" w:type="dxa"/>
              </w:tcPr>
            </w:tcPrChange>
          </w:tcPr>
          <w:p w14:paraId="5AF3FDA6" w14:textId="77777777" w:rsidR="005C4EA5" w:rsidRPr="00282A16" w:rsidRDefault="005C4EA5">
            <w:pPr>
              <w:spacing w:before="60" w:after="60"/>
              <w:jc w:val="right"/>
              <w:rPr>
                <w:ins w:id="561" w:author="Milan Navrátil" w:date="2018-11-20T14:55:00Z"/>
                <w:rFonts w:asciiTheme="minorHAnsi" w:hAnsiTheme="minorHAnsi" w:cstheme="minorHAnsi"/>
                <w:b/>
              </w:rPr>
              <w:pPrChange w:id="562" w:author="Milan Navrátil" w:date="2018-11-20T15:23:00Z">
                <w:pPr>
                  <w:spacing w:before="60" w:after="60"/>
                  <w:jc w:val="left"/>
                </w:pPr>
              </w:pPrChange>
            </w:pPr>
          </w:p>
        </w:tc>
      </w:tr>
    </w:tbl>
    <w:p w14:paraId="02B0AF7A" w14:textId="6BA3314D" w:rsidR="004454AF" w:rsidRPr="0091427B" w:rsidDel="003C60C5" w:rsidRDefault="004454AF">
      <w:pPr>
        <w:pStyle w:val="Titulek"/>
        <w:keepNext/>
        <w:rPr>
          <w:del w:id="563" w:author="Milan Navrátil" w:date="2018-10-31T15:05:00Z"/>
          <w:color w:val="auto"/>
          <w:sz w:val="22"/>
          <w:szCs w:val="22"/>
        </w:rPr>
        <w:pPrChange w:id="564" w:author="Milan Navrátil" w:date="2018-10-31T15:05:00Z">
          <w:pPr>
            <w:pStyle w:val="Default"/>
          </w:pPr>
        </w:pPrChange>
      </w:pPr>
    </w:p>
    <w:p w14:paraId="394EE1AF" w14:textId="2E73ED28" w:rsidR="00880575" w:rsidRPr="00880575" w:rsidRDefault="0034551E" w:rsidP="00880575">
      <w:pPr>
        <w:pStyle w:val="Default"/>
        <w:jc w:val="both"/>
        <w:rPr>
          <w:color w:val="auto"/>
          <w:sz w:val="22"/>
          <w:szCs w:val="22"/>
        </w:rPr>
      </w:pPr>
      <w:r w:rsidRPr="00150232">
        <w:rPr>
          <w:color w:val="auto"/>
          <w:sz w:val="22"/>
          <w:szCs w:val="22"/>
        </w:rPr>
        <w:t>Následující tabulk</w:t>
      </w:r>
      <w:r w:rsidR="001C4753" w:rsidRPr="00150232">
        <w:rPr>
          <w:color w:val="auto"/>
          <w:sz w:val="22"/>
          <w:szCs w:val="22"/>
        </w:rPr>
        <w:t>a</w:t>
      </w:r>
      <w:r w:rsidR="00880575" w:rsidRPr="00150232">
        <w:rPr>
          <w:color w:val="auto"/>
          <w:sz w:val="22"/>
          <w:szCs w:val="22"/>
        </w:rPr>
        <w:t xml:space="preserve"> uvádí základní tematické okruhy, které jsou u předkládaného studijního programu Bezpečnostní technologie, systémy a management v plném nebo částečném souladu s Nařízením Vlády č. 275/2016 Sb., o oblastech vzdělávání ve vysokém školství</w:t>
      </w:r>
      <w:r w:rsidR="00880575" w:rsidRPr="008B7073">
        <w:rPr>
          <w:color w:val="auto"/>
          <w:sz w:val="22"/>
          <w:szCs w:val="22"/>
        </w:rPr>
        <w:t>.</w:t>
      </w:r>
    </w:p>
    <w:p w14:paraId="0ADBAC12" w14:textId="77777777" w:rsidR="00DA6245" w:rsidRDefault="00DA6245" w:rsidP="00DA6245">
      <w:pPr>
        <w:pStyle w:val="Default"/>
        <w:rPr>
          <w:sz w:val="21"/>
          <w:szCs w:val="21"/>
        </w:rPr>
      </w:pPr>
    </w:p>
    <w:p w14:paraId="24039C8F" w14:textId="454B094F" w:rsidR="007A71F2" w:rsidRDefault="007A71F2" w:rsidP="007A71F2">
      <w:pPr>
        <w:pStyle w:val="Titulek"/>
        <w:keepNext/>
      </w:pPr>
      <w:r>
        <w:t xml:space="preserve">Tabulka </w:t>
      </w:r>
      <w:r w:rsidR="004454AF">
        <w:rPr>
          <w:noProof/>
        </w:rPr>
        <w:fldChar w:fldCharType="begin"/>
      </w:r>
      <w:r w:rsidR="004454AF">
        <w:rPr>
          <w:noProof/>
        </w:rPr>
        <w:instrText xml:space="preserve"> SEQ Tabulka \* ARABIC </w:instrText>
      </w:r>
      <w:r w:rsidR="004454AF">
        <w:rPr>
          <w:noProof/>
        </w:rPr>
        <w:fldChar w:fldCharType="separate"/>
      </w:r>
      <w:ins w:id="565" w:author="Jiří Vojtěšek" w:date="2018-11-18T21:30:00Z">
        <w:r w:rsidR="005D78B0">
          <w:rPr>
            <w:noProof/>
          </w:rPr>
          <w:t>4</w:t>
        </w:r>
      </w:ins>
      <w:ins w:id="566" w:author="Milan Navrátil" w:date="2018-10-31T15:06:00Z">
        <w:del w:id="567" w:author="Jiří Vojtěšek" w:date="2018-11-18T21:30:00Z">
          <w:r w:rsidR="003C60C5" w:rsidDel="005D78B0">
            <w:rPr>
              <w:noProof/>
            </w:rPr>
            <w:delText>4</w:delText>
          </w:r>
        </w:del>
      </w:ins>
      <w:del w:id="568" w:author="Jiří Vojtěšek" w:date="2018-11-18T21:30:00Z">
        <w:r w:rsidR="009E5BE4" w:rsidDel="005D78B0">
          <w:rPr>
            <w:noProof/>
          </w:rPr>
          <w:delText>3</w:delText>
        </w:r>
      </w:del>
      <w:r w:rsidR="004454AF">
        <w:rPr>
          <w:noProof/>
        </w:rPr>
        <w:fldChar w:fldCharType="end"/>
      </w:r>
      <w:r>
        <w:t>:</w:t>
      </w:r>
      <w:r w:rsidRPr="007A71F2">
        <w:t xml:space="preserve"> </w:t>
      </w:r>
      <w:r w:rsidRPr="008B7073">
        <w:t xml:space="preserve">Soulad studijního programu </w:t>
      </w:r>
      <w:r w:rsidRPr="00150232">
        <w:t xml:space="preserve">Bezpečnostní technologie, systémy a management </w:t>
      </w:r>
      <w:r w:rsidRPr="008B7073">
        <w:t xml:space="preserve">se základním tematickými okruhy pro oblast vzdělávání </w:t>
      </w:r>
      <w:r w:rsidRPr="00150232">
        <w:t xml:space="preserve">Bezpečnostní obory </w:t>
      </w:r>
      <w:r w:rsidRPr="008B7073">
        <w:t xml:space="preserve">(hodnota 5 odpovídá 100% souladu s tematickým okruhem, </w:t>
      </w:r>
      <w:r w:rsidRPr="0091427B">
        <w:t xml:space="preserve">hodnota 0 </w:t>
      </w:r>
      <w:r w:rsidRPr="00242FB0">
        <w:t>vyjadřuje 0% soulad s tematickým okruhem)</w:t>
      </w:r>
    </w:p>
    <w:tbl>
      <w:tblPr>
        <w:tblStyle w:val="Mkatabulky"/>
        <w:tblW w:w="9068" w:type="dxa"/>
        <w:tblLayout w:type="fixed"/>
        <w:tblLook w:val="04A0" w:firstRow="1" w:lastRow="0" w:firstColumn="1" w:lastColumn="0" w:noHBand="0" w:noVBand="1"/>
      </w:tblPr>
      <w:tblGrid>
        <w:gridCol w:w="6516"/>
        <w:gridCol w:w="426"/>
        <w:gridCol w:w="425"/>
        <w:gridCol w:w="425"/>
        <w:gridCol w:w="425"/>
        <w:gridCol w:w="426"/>
        <w:gridCol w:w="425"/>
      </w:tblGrid>
      <w:tr w:rsidR="0034551E" w:rsidRPr="00B322E4" w14:paraId="1F8B6659" w14:textId="1330322E" w:rsidTr="00B156AF">
        <w:trPr>
          <w:trHeight w:val="714"/>
        </w:trPr>
        <w:tc>
          <w:tcPr>
            <w:tcW w:w="6516" w:type="dxa"/>
            <w:vAlign w:val="center"/>
          </w:tcPr>
          <w:p w14:paraId="6D9DB888" w14:textId="3BE9A033" w:rsidR="0034551E" w:rsidRPr="00B322E4" w:rsidRDefault="00AE4C7D" w:rsidP="00A24516">
            <w:pPr>
              <w:pStyle w:val="Psmenkovvelk2"/>
              <w:spacing w:before="60" w:after="60"/>
              <w:ind w:left="360"/>
              <w:jc w:val="left"/>
              <w:rPr>
                <w:rFonts w:cstheme="minorHAnsi"/>
                <w:sz w:val="22"/>
                <w:szCs w:val="22"/>
              </w:rPr>
            </w:pPr>
            <w:r w:rsidRPr="00B322E4">
              <w:rPr>
                <w:rFonts w:cstheme="minorHAnsi"/>
                <w:sz w:val="22"/>
                <w:szCs w:val="22"/>
              </w:rPr>
              <w:t>Základní tematické okruhy</w:t>
            </w:r>
          </w:p>
        </w:tc>
        <w:tc>
          <w:tcPr>
            <w:tcW w:w="426" w:type="dxa"/>
            <w:vAlign w:val="center"/>
          </w:tcPr>
          <w:p w14:paraId="56BD345D" w14:textId="13583E31"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5</w:t>
            </w:r>
          </w:p>
        </w:tc>
        <w:tc>
          <w:tcPr>
            <w:tcW w:w="425" w:type="dxa"/>
            <w:vAlign w:val="center"/>
          </w:tcPr>
          <w:p w14:paraId="338EB079" w14:textId="3C7365F0"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4</w:t>
            </w:r>
          </w:p>
        </w:tc>
        <w:tc>
          <w:tcPr>
            <w:tcW w:w="425" w:type="dxa"/>
            <w:vAlign w:val="center"/>
          </w:tcPr>
          <w:p w14:paraId="0414DFE3" w14:textId="398EA1EC"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3</w:t>
            </w:r>
          </w:p>
        </w:tc>
        <w:tc>
          <w:tcPr>
            <w:tcW w:w="425" w:type="dxa"/>
            <w:vAlign w:val="center"/>
          </w:tcPr>
          <w:p w14:paraId="2FDDB758" w14:textId="09469947"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2</w:t>
            </w:r>
          </w:p>
        </w:tc>
        <w:tc>
          <w:tcPr>
            <w:tcW w:w="426" w:type="dxa"/>
            <w:vAlign w:val="center"/>
          </w:tcPr>
          <w:p w14:paraId="67CF876E" w14:textId="67070005"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1</w:t>
            </w:r>
          </w:p>
        </w:tc>
        <w:tc>
          <w:tcPr>
            <w:tcW w:w="425" w:type="dxa"/>
            <w:vAlign w:val="center"/>
          </w:tcPr>
          <w:p w14:paraId="3B01CFC0" w14:textId="68396CBF" w:rsidR="0034551E" w:rsidRPr="00B322E4" w:rsidRDefault="0034551E" w:rsidP="00A24516">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0</w:t>
            </w:r>
          </w:p>
        </w:tc>
      </w:tr>
      <w:tr w:rsidR="0034551E" w:rsidRPr="00B322E4" w14:paraId="61465D88" w14:textId="4F8BC5B3" w:rsidTr="003E575F">
        <w:trPr>
          <w:trHeight w:val="227"/>
        </w:trPr>
        <w:tc>
          <w:tcPr>
            <w:tcW w:w="6516" w:type="dxa"/>
            <w:vAlign w:val="center"/>
          </w:tcPr>
          <w:p w14:paraId="41E22093" w14:textId="14AA72A5" w:rsidR="0034551E" w:rsidRPr="00B322E4" w:rsidRDefault="00AE4C7D" w:rsidP="00A24516">
            <w:pPr>
              <w:spacing w:before="60" w:after="60"/>
              <w:rPr>
                <w:rFonts w:asciiTheme="minorHAnsi" w:hAnsiTheme="minorHAnsi" w:cstheme="minorHAnsi"/>
                <w:sz w:val="22"/>
                <w:szCs w:val="22"/>
              </w:rPr>
            </w:pPr>
            <w:r w:rsidRPr="00B322E4">
              <w:rPr>
                <w:rFonts w:asciiTheme="minorHAnsi" w:hAnsiTheme="minorHAnsi" w:cstheme="minorHAnsi"/>
                <w:sz w:val="22"/>
                <w:szCs w:val="22"/>
              </w:rPr>
              <w:t>Bezpečnostní politika státu</w:t>
            </w:r>
          </w:p>
        </w:tc>
        <w:tc>
          <w:tcPr>
            <w:tcW w:w="426" w:type="dxa"/>
            <w:vAlign w:val="center"/>
          </w:tcPr>
          <w:p w14:paraId="1B0882BE"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308C769C"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17AF125F"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326075DE" w14:textId="7A561195" w:rsidR="00A24516" w:rsidRPr="004C55F0" w:rsidRDefault="00A24516" w:rsidP="00A24516">
            <w:pPr>
              <w:spacing w:before="60" w:after="60"/>
              <w:jc w:val="center"/>
              <w:rPr>
                <w:rFonts w:asciiTheme="minorHAnsi" w:hAnsiTheme="minorHAnsi" w:cstheme="minorHAnsi"/>
                <w:sz w:val="22"/>
                <w:szCs w:val="22"/>
              </w:rPr>
            </w:pPr>
            <w:r w:rsidRPr="004C55F0">
              <w:rPr>
                <w:rFonts w:asciiTheme="minorHAnsi" w:hAnsiTheme="minorHAnsi" w:cstheme="minorHAnsi"/>
                <w:sz w:val="22"/>
                <w:szCs w:val="22"/>
              </w:rPr>
              <w:t>X</w:t>
            </w:r>
          </w:p>
        </w:tc>
        <w:tc>
          <w:tcPr>
            <w:tcW w:w="426" w:type="dxa"/>
            <w:vAlign w:val="center"/>
          </w:tcPr>
          <w:p w14:paraId="399697B2"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402C52C6" w14:textId="77777777" w:rsidR="0034551E" w:rsidRPr="004C55F0" w:rsidRDefault="0034551E" w:rsidP="00A24516">
            <w:pPr>
              <w:spacing w:before="60" w:after="60"/>
              <w:jc w:val="center"/>
              <w:rPr>
                <w:rFonts w:asciiTheme="minorHAnsi" w:hAnsiTheme="minorHAnsi" w:cstheme="minorHAnsi"/>
                <w:sz w:val="22"/>
                <w:szCs w:val="22"/>
              </w:rPr>
            </w:pPr>
          </w:p>
        </w:tc>
      </w:tr>
      <w:tr w:rsidR="0034551E" w:rsidRPr="00B322E4" w14:paraId="489B02D8" w14:textId="7F703B3C" w:rsidTr="003E575F">
        <w:trPr>
          <w:trHeight w:val="227"/>
        </w:trPr>
        <w:tc>
          <w:tcPr>
            <w:tcW w:w="6516" w:type="dxa"/>
            <w:vAlign w:val="center"/>
          </w:tcPr>
          <w:p w14:paraId="637F0A63" w14:textId="402F74C2" w:rsidR="0034551E" w:rsidRPr="00B322E4" w:rsidRDefault="00AE4C7D" w:rsidP="00A24516">
            <w:pPr>
              <w:spacing w:before="60" w:after="60"/>
              <w:rPr>
                <w:rFonts w:asciiTheme="minorHAnsi" w:hAnsiTheme="minorHAnsi" w:cstheme="minorHAnsi"/>
                <w:sz w:val="22"/>
                <w:szCs w:val="22"/>
              </w:rPr>
            </w:pPr>
            <w:r w:rsidRPr="00B322E4">
              <w:rPr>
                <w:rFonts w:asciiTheme="minorHAnsi" w:hAnsiTheme="minorHAnsi" w:cstheme="minorHAnsi"/>
                <w:sz w:val="22"/>
                <w:szCs w:val="22"/>
              </w:rPr>
              <w:t>Metodologie posuzování rizik</w:t>
            </w:r>
          </w:p>
        </w:tc>
        <w:tc>
          <w:tcPr>
            <w:tcW w:w="426" w:type="dxa"/>
            <w:vAlign w:val="center"/>
          </w:tcPr>
          <w:p w14:paraId="1BBE6BF5"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7340505F"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05583976"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24A11B8A" w14:textId="7D81A255" w:rsidR="0034551E" w:rsidRPr="004C55F0" w:rsidRDefault="00A24516" w:rsidP="00A24516">
            <w:pPr>
              <w:spacing w:before="60" w:after="60"/>
              <w:jc w:val="center"/>
              <w:rPr>
                <w:rFonts w:asciiTheme="minorHAnsi" w:hAnsiTheme="minorHAnsi" w:cstheme="minorHAnsi"/>
                <w:sz w:val="22"/>
                <w:szCs w:val="22"/>
              </w:rPr>
            </w:pPr>
            <w:r w:rsidRPr="004C55F0">
              <w:rPr>
                <w:rFonts w:asciiTheme="minorHAnsi" w:hAnsiTheme="minorHAnsi" w:cstheme="minorHAnsi"/>
                <w:sz w:val="22"/>
                <w:szCs w:val="22"/>
              </w:rPr>
              <w:t>X</w:t>
            </w:r>
          </w:p>
        </w:tc>
        <w:tc>
          <w:tcPr>
            <w:tcW w:w="426" w:type="dxa"/>
            <w:vAlign w:val="center"/>
          </w:tcPr>
          <w:p w14:paraId="53AA5566"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0F9D6DAD" w14:textId="77777777" w:rsidR="0034551E" w:rsidRPr="004C55F0" w:rsidRDefault="0034551E" w:rsidP="00A24516">
            <w:pPr>
              <w:spacing w:before="60" w:after="60"/>
              <w:jc w:val="center"/>
              <w:rPr>
                <w:rFonts w:asciiTheme="minorHAnsi" w:hAnsiTheme="minorHAnsi" w:cstheme="minorHAnsi"/>
                <w:sz w:val="22"/>
                <w:szCs w:val="22"/>
              </w:rPr>
            </w:pPr>
          </w:p>
        </w:tc>
      </w:tr>
      <w:tr w:rsidR="0034551E" w:rsidRPr="00B322E4" w14:paraId="30208CA3" w14:textId="25854983" w:rsidTr="003E575F">
        <w:trPr>
          <w:trHeight w:val="227"/>
        </w:trPr>
        <w:tc>
          <w:tcPr>
            <w:tcW w:w="6516" w:type="dxa"/>
            <w:vAlign w:val="center"/>
          </w:tcPr>
          <w:p w14:paraId="7DC8FBAC" w14:textId="140541C8" w:rsidR="0034551E" w:rsidRPr="00B322E4" w:rsidRDefault="00AE4C7D" w:rsidP="00A24516">
            <w:pPr>
              <w:spacing w:before="60" w:after="60"/>
              <w:rPr>
                <w:rFonts w:asciiTheme="minorHAnsi" w:hAnsiTheme="minorHAnsi" w:cstheme="minorHAnsi"/>
                <w:sz w:val="22"/>
                <w:szCs w:val="22"/>
              </w:rPr>
            </w:pPr>
            <w:r w:rsidRPr="00B322E4">
              <w:rPr>
                <w:rFonts w:asciiTheme="minorHAnsi" w:hAnsiTheme="minorHAnsi" w:cstheme="minorHAnsi"/>
                <w:sz w:val="22"/>
                <w:szCs w:val="22"/>
              </w:rPr>
              <w:t>Hospodářská opatření pro krizové stavy</w:t>
            </w:r>
          </w:p>
        </w:tc>
        <w:tc>
          <w:tcPr>
            <w:tcW w:w="426" w:type="dxa"/>
            <w:vAlign w:val="center"/>
          </w:tcPr>
          <w:p w14:paraId="226BE235"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1FD1D450"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4FCAB85C" w14:textId="77777777" w:rsidR="0034551E" w:rsidRPr="004C55F0" w:rsidRDefault="0034551E" w:rsidP="00A24516">
            <w:pPr>
              <w:spacing w:before="60" w:after="60"/>
              <w:jc w:val="center"/>
              <w:rPr>
                <w:rFonts w:asciiTheme="minorHAnsi" w:hAnsiTheme="minorHAnsi" w:cstheme="minorHAnsi"/>
                <w:sz w:val="22"/>
                <w:szCs w:val="22"/>
              </w:rPr>
            </w:pPr>
          </w:p>
        </w:tc>
        <w:tc>
          <w:tcPr>
            <w:tcW w:w="425" w:type="dxa"/>
            <w:vAlign w:val="center"/>
          </w:tcPr>
          <w:p w14:paraId="2F0F7D36" w14:textId="77777777" w:rsidR="0034551E" w:rsidRPr="004C55F0" w:rsidRDefault="0034551E" w:rsidP="00A24516">
            <w:pPr>
              <w:spacing w:before="60" w:after="60"/>
              <w:jc w:val="center"/>
              <w:rPr>
                <w:rFonts w:asciiTheme="minorHAnsi" w:hAnsiTheme="minorHAnsi" w:cstheme="minorHAnsi"/>
                <w:sz w:val="22"/>
                <w:szCs w:val="22"/>
              </w:rPr>
            </w:pPr>
          </w:p>
        </w:tc>
        <w:tc>
          <w:tcPr>
            <w:tcW w:w="426" w:type="dxa"/>
            <w:shd w:val="clear" w:color="auto" w:fill="D9D9D9" w:themeFill="background1" w:themeFillShade="D9"/>
            <w:vAlign w:val="center"/>
          </w:tcPr>
          <w:p w14:paraId="004347A7" w14:textId="3BE032D2" w:rsidR="0034551E" w:rsidRPr="004C55F0" w:rsidRDefault="00A24516" w:rsidP="00A24516">
            <w:pPr>
              <w:spacing w:before="60" w:after="60"/>
              <w:jc w:val="center"/>
              <w:rPr>
                <w:rFonts w:asciiTheme="minorHAnsi" w:hAnsiTheme="minorHAnsi" w:cstheme="minorHAnsi"/>
                <w:sz w:val="22"/>
                <w:szCs w:val="22"/>
              </w:rPr>
            </w:pPr>
            <w:r w:rsidRPr="004C55F0">
              <w:rPr>
                <w:rFonts w:asciiTheme="minorHAnsi" w:hAnsiTheme="minorHAnsi" w:cstheme="minorHAnsi"/>
                <w:sz w:val="22"/>
                <w:szCs w:val="22"/>
              </w:rPr>
              <w:t>X</w:t>
            </w:r>
          </w:p>
        </w:tc>
        <w:tc>
          <w:tcPr>
            <w:tcW w:w="425" w:type="dxa"/>
            <w:vAlign w:val="center"/>
          </w:tcPr>
          <w:p w14:paraId="0561DAE5" w14:textId="77777777" w:rsidR="0034551E" w:rsidRPr="004C55F0" w:rsidRDefault="0034551E" w:rsidP="00A24516">
            <w:pPr>
              <w:spacing w:before="60" w:after="60"/>
              <w:jc w:val="center"/>
              <w:rPr>
                <w:rFonts w:asciiTheme="minorHAnsi" w:hAnsiTheme="minorHAnsi" w:cstheme="minorHAnsi"/>
                <w:sz w:val="22"/>
                <w:szCs w:val="22"/>
              </w:rPr>
            </w:pPr>
          </w:p>
        </w:tc>
      </w:tr>
      <w:tr w:rsidR="00A24516" w:rsidRPr="00B322E4" w14:paraId="7170590C" w14:textId="77777777" w:rsidTr="003E575F">
        <w:trPr>
          <w:trHeight w:val="227"/>
        </w:trPr>
        <w:tc>
          <w:tcPr>
            <w:tcW w:w="6516" w:type="dxa"/>
            <w:vAlign w:val="bottom"/>
          </w:tcPr>
          <w:p w14:paraId="1FF7606E" w14:textId="32E36562" w:rsidR="00A24516" w:rsidRPr="00B322E4" w:rsidRDefault="00A24516" w:rsidP="003E575F">
            <w:pPr>
              <w:spacing w:before="60" w:after="60"/>
              <w:rPr>
                <w:rFonts w:asciiTheme="minorHAnsi" w:hAnsiTheme="minorHAnsi" w:cstheme="minorHAnsi"/>
              </w:rPr>
            </w:pPr>
            <w:r>
              <w:rPr>
                <w:color w:val="000000"/>
                <w:sz w:val="22"/>
                <w:szCs w:val="22"/>
              </w:rPr>
              <w:t>Bezpečnostní hrozby vojenského a nevojenského charakteru,</w:t>
            </w:r>
          </w:p>
        </w:tc>
        <w:tc>
          <w:tcPr>
            <w:tcW w:w="426" w:type="dxa"/>
            <w:vAlign w:val="center"/>
          </w:tcPr>
          <w:p w14:paraId="703B1F05" w14:textId="77777777" w:rsidR="00A24516" w:rsidRPr="004C55F0" w:rsidRDefault="00A24516" w:rsidP="003E575F">
            <w:pPr>
              <w:spacing w:before="60" w:after="60"/>
              <w:jc w:val="center"/>
              <w:rPr>
                <w:rFonts w:asciiTheme="minorHAnsi" w:hAnsiTheme="minorHAnsi" w:cstheme="minorHAnsi"/>
                <w:sz w:val="22"/>
                <w:szCs w:val="22"/>
                <w:rPrChange w:id="569" w:author="Jiří Vojtěšek" w:date="2018-11-18T21:40:00Z">
                  <w:rPr>
                    <w:rFonts w:asciiTheme="minorHAnsi" w:hAnsiTheme="minorHAnsi" w:cstheme="minorHAnsi"/>
                  </w:rPr>
                </w:rPrChange>
              </w:rPr>
            </w:pPr>
          </w:p>
        </w:tc>
        <w:tc>
          <w:tcPr>
            <w:tcW w:w="425" w:type="dxa"/>
            <w:vAlign w:val="center"/>
          </w:tcPr>
          <w:p w14:paraId="2721F276" w14:textId="77777777" w:rsidR="00A24516" w:rsidRPr="004C55F0" w:rsidRDefault="00A24516" w:rsidP="003E575F">
            <w:pPr>
              <w:spacing w:before="60" w:after="60"/>
              <w:jc w:val="center"/>
              <w:rPr>
                <w:rFonts w:asciiTheme="minorHAnsi" w:hAnsiTheme="minorHAnsi" w:cstheme="minorHAnsi"/>
                <w:sz w:val="22"/>
                <w:szCs w:val="22"/>
                <w:rPrChange w:id="570"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5C5F6538" w14:textId="71CF6CD6" w:rsidR="00A24516" w:rsidRPr="004C55F0" w:rsidRDefault="003E575F" w:rsidP="003E575F">
            <w:pPr>
              <w:spacing w:before="60" w:after="60"/>
              <w:jc w:val="center"/>
              <w:rPr>
                <w:rFonts w:asciiTheme="minorHAnsi" w:hAnsiTheme="minorHAnsi" w:cstheme="minorHAnsi"/>
                <w:sz w:val="22"/>
                <w:szCs w:val="22"/>
                <w:rPrChange w:id="571"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52BAF2B4" w14:textId="77777777" w:rsidR="00A24516" w:rsidRPr="004C55F0" w:rsidRDefault="00A24516" w:rsidP="003E575F">
            <w:pPr>
              <w:spacing w:before="60" w:after="60"/>
              <w:jc w:val="center"/>
              <w:rPr>
                <w:rFonts w:asciiTheme="minorHAnsi" w:hAnsiTheme="minorHAnsi" w:cstheme="minorHAnsi"/>
                <w:sz w:val="22"/>
                <w:szCs w:val="22"/>
                <w:rPrChange w:id="572" w:author="Jiří Vojtěšek" w:date="2018-11-18T21:40:00Z">
                  <w:rPr>
                    <w:rFonts w:asciiTheme="minorHAnsi" w:hAnsiTheme="minorHAnsi" w:cstheme="minorHAnsi"/>
                  </w:rPr>
                </w:rPrChange>
              </w:rPr>
            </w:pPr>
          </w:p>
        </w:tc>
        <w:tc>
          <w:tcPr>
            <w:tcW w:w="426" w:type="dxa"/>
            <w:vAlign w:val="center"/>
          </w:tcPr>
          <w:p w14:paraId="68FDC9AA" w14:textId="77777777" w:rsidR="00A24516" w:rsidRPr="004C55F0" w:rsidRDefault="00A24516" w:rsidP="003E575F">
            <w:pPr>
              <w:spacing w:before="60" w:after="60"/>
              <w:jc w:val="center"/>
              <w:rPr>
                <w:rFonts w:asciiTheme="minorHAnsi" w:hAnsiTheme="minorHAnsi" w:cstheme="minorHAnsi"/>
                <w:sz w:val="22"/>
                <w:szCs w:val="22"/>
                <w:rPrChange w:id="573" w:author="Jiří Vojtěšek" w:date="2018-11-18T21:40:00Z">
                  <w:rPr>
                    <w:rFonts w:asciiTheme="minorHAnsi" w:hAnsiTheme="minorHAnsi" w:cstheme="minorHAnsi"/>
                  </w:rPr>
                </w:rPrChange>
              </w:rPr>
            </w:pPr>
          </w:p>
        </w:tc>
        <w:tc>
          <w:tcPr>
            <w:tcW w:w="425" w:type="dxa"/>
            <w:vAlign w:val="center"/>
          </w:tcPr>
          <w:p w14:paraId="6B2E7CA3" w14:textId="77777777" w:rsidR="00A24516" w:rsidRPr="004C55F0" w:rsidRDefault="00A24516" w:rsidP="003E575F">
            <w:pPr>
              <w:spacing w:before="60" w:after="60"/>
              <w:jc w:val="center"/>
              <w:rPr>
                <w:rFonts w:asciiTheme="minorHAnsi" w:hAnsiTheme="minorHAnsi" w:cstheme="minorHAnsi"/>
                <w:sz w:val="22"/>
                <w:szCs w:val="22"/>
                <w:rPrChange w:id="574" w:author="Jiří Vojtěšek" w:date="2018-11-18T21:40:00Z">
                  <w:rPr>
                    <w:rFonts w:asciiTheme="minorHAnsi" w:hAnsiTheme="minorHAnsi" w:cstheme="minorHAnsi"/>
                  </w:rPr>
                </w:rPrChange>
              </w:rPr>
            </w:pPr>
          </w:p>
        </w:tc>
      </w:tr>
      <w:tr w:rsidR="00A24516" w:rsidRPr="00B322E4" w14:paraId="132875C8" w14:textId="77777777" w:rsidTr="003E575F">
        <w:trPr>
          <w:trHeight w:val="227"/>
        </w:trPr>
        <w:tc>
          <w:tcPr>
            <w:tcW w:w="6516" w:type="dxa"/>
            <w:vAlign w:val="bottom"/>
          </w:tcPr>
          <w:p w14:paraId="0FBF4DEB" w14:textId="58B52B61" w:rsidR="00A24516" w:rsidRPr="00B322E4" w:rsidRDefault="00A24516" w:rsidP="003E575F">
            <w:pPr>
              <w:spacing w:before="60" w:after="60"/>
              <w:rPr>
                <w:rFonts w:asciiTheme="minorHAnsi" w:hAnsiTheme="minorHAnsi" w:cstheme="minorHAnsi"/>
              </w:rPr>
            </w:pPr>
            <w:r>
              <w:rPr>
                <w:color w:val="000000"/>
                <w:sz w:val="22"/>
                <w:szCs w:val="22"/>
              </w:rPr>
              <w:t>Vedení operací vojenského a nevojenského charakteru,</w:t>
            </w:r>
          </w:p>
        </w:tc>
        <w:tc>
          <w:tcPr>
            <w:tcW w:w="426" w:type="dxa"/>
            <w:vAlign w:val="center"/>
          </w:tcPr>
          <w:p w14:paraId="391CDB75" w14:textId="77777777" w:rsidR="00A24516" w:rsidRPr="004C55F0" w:rsidRDefault="00A24516" w:rsidP="003E575F">
            <w:pPr>
              <w:spacing w:before="60" w:after="60"/>
              <w:jc w:val="center"/>
              <w:rPr>
                <w:rFonts w:asciiTheme="minorHAnsi" w:hAnsiTheme="minorHAnsi" w:cstheme="minorHAnsi"/>
                <w:sz w:val="22"/>
                <w:szCs w:val="22"/>
                <w:rPrChange w:id="575" w:author="Jiří Vojtěšek" w:date="2018-11-18T21:40:00Z">
                  <w:rPr>
                    <w:rFonts w:asciiTheme="minorHAnsi" w:hAnsiTheme="minorHAnsi" w:cstheme="minorHAnsi"/>
                  </w:rPr>
                </w:rPrChange>
              </w:rPr>
            </w:pPr>
          </w:p>
        </w:tc>
        <w:tc>
          <w:tcPr>
            <w:tcW w:w="425" w:type="dxa"/>
            <w:vAlign w:val="center"/>
          </w:tcPr>
          <w:p w14:paraId="231BE77E" w14:textId="77777777" w:rsidR="00A24516" w:rsidRPr="004C55F0" w:rsidRDefault="00A24516" w:rsidP="003E575F">
            <w:pPr>
              <w:spacing w:before="60" w:after="60"/>
              <w:jc w:val="center"/>
              <w:rPr>
                <w:rFonts w:asciiTheme="minorHAnsi" w:hAnsiTheme="minorHAnsi" w:cstheme="minorHAnsi"/>
                <w:sz w:val="22"/>
                <w:szCs w:val="22"/>
                <w:rPrChange w:id="576" w:author="Jiří Vojtěšek" w:date="2018-11-18T21:40:00Z">
                  <w:rPr>
                    <w:rFonts w:asciiTheme="minorHAnsi" w:hAnsiTheme="minorHAnsi" w:cstheme="minorHAnsi"/>
                  </w:rPr>
                </w:rPrChange>
              </w:rPr>
            </w:pPr>
          </w:p>
        </w:tc>
        <w:tc>
          <w:tcPr>
            <w:tcW w:w="425" w:type="dxa"/>
            <w:vAlign w:val="center"/>
          </w:tcPr>
          <w:p w14:paraId="008C8F9D" w14:textId="77777777" w:rsidR="00A24516" w:rsidRPr="004C55F0" w:rsidRDefault="00A24516" w:rsidP="003E575F">
            <w:pPr>
              <w:spacing w:before="60" w:after="60"/>
              <w:jc w:val="center"/>
              <w:rPr>
                <w:rFonts w:asciiTheme="minorHAnsi" w:hAnsiTheme="minorHAnsi" w:cstheme="minorHAnsi"/>
                <w:sz w:val="22"/>
                <w:szCs w:val="22"/>
                <w:rPrChange w:id="577" w:author="Jiří Vojtěšek" w:date="2018-11-18T21:40:00Z">
                  <w:rPr>
                    <w:rFonts w:asciiTheme="minorHAnsi" w:hAnsiTheme="minorHAnsi" w:cstheme="minorHAnsi"/>
                  </w:rPr>
                </w:rPrChange>
              </w:rPr>
            </w:pPr>
          </w:p>
        </w:tc>
        <w:tc>
          <w:tcPr>
            <w:tcW w:w="425" w:type="dxa"/>
            <w:vAlign w:val="center"/>
          </w:tcPr>
          <w:p w14:paraId="2B6E2E69" w14:textId="77777777" w:rsidR="00A24516" w:rsidRPr="004C55F0" w:rsidRDefault="00A24516" w:rsidP="003E575F">
            <w:pPr>
              <w:spacing w:before="60" w:after="60"/>
              <w:jc w:val="center"/>
              <w:rPr>
                <w:rFonts w:asciiTheme="minorHAnsi" w:hAnsiTheme="minorHAnsi" w:cstheme="minorHAnsi"/>
                <w:sz w:val="22"/>
                <w:szCs w:val="22"/>
                <w:rPrChange w:id="578" w:author="Jiří Vojtěšek" w:date="2018-11-18T21:40:00Z">
                  <w:rPr>
                    <w:rFonts w:asciiTheme="minorHAnsi" w:hAnsiTheme="minorHAnsi" w:cstheme="minorHAnsi"/>
                  </w:rPr>
                </w:rPrChange>
              </w:rPr>
            </w:pPr>
          </w:p>
        </w:tc>
        <w:tc>
          <w:tcPr>
            <w:tcW w:w="426" w:type="dxa"/>
            <w:shd w:val="clear" w:color="auto" w:fill="D9D9D9" w:themeFill="background1" w:themeFillShade="D9"/>
            <w:vAlign w:val="center"/>
          </w:tcPr>
          <w:p w14:paraId="3CF74AB6" w14:textId="3D8F3691" w:rsidR="00A24516" w:rsidRPr="004C55F0" w:rsidRDefault="003E575F" w:rsidP="003E575F">
            <w:pPr>
              <w:spacing w:before="60" w:after="60"/>
              <w:jc w:val="center"/>
              <w:rPr>
                <w:rFonts w:asciiTheme="minorHAnsi" w:hAnsiTheme="minorHAnsi" w:cstheme="minorHAnsi"/>
                <w:sz w:val="22"/>
                <w:szCs w:val="22"/>
                <w:rPrChange w:id="579"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75FA01EA" w14:textId="77777777" w:rsidR="00A24516" w:rsidRPr="004C55F0" w:rsidRDefault="00A24516" w:rsidP="003E575F">
            <w:pPr>
              <w:spacing w:before="60" w:after="60"/>
              <w:jc w:val="center"/>
              <w:rPr>
                <w:rFonts w:asciiTheme="minorHAnsi" w:hAnsiTheme="minorHAnsi" w:cstheme="minorHAnsi"/>
                <w:sz w:val="22"/>
                <w:szCs w:val="22"/>
                <w:rPrChange w:id="580" w:author="Jiří Vojtěšek" w:date="2018-11-18T21:40:00Z">
                  <w:rPr>
                    <w:rFonts w:asciiTheme="minorHAnsi" w:hAnsiTheme="minorHAnsi" w:cstheme="minorHAnsi"/>
                  </w:rPr>
                </w:rPrChange>
              </w:rPr>
            </w:pPr>
          </w:p>
        </w:tc>
      </w:tr>
      <w:tr w:rsidR="00A24516" w:rsidRPr="00B322E4" w14:paraId="3332E31B" w14:textId="77777777" w:rsidTr="003E575F">
        <w:trPr>
          <w:trHeight w:val="227"/>
        </w:trPr>
        <w:tc>
          <w:tcPr>
            <w:tcW w:w="6516" w:type="dxa"/>
            <w:vAlign w:val="bottom"/>
          </w:tcPr>
          <w:p w14:paraId="6AA94A3B" w14:textId="394E0CB8" w:rsidR="00A24516" w:rsidRPr="00B322E4" w:rsidRDefault="00A24516" w:rsidP="003E575F">
            <w:pPr>
              <w:spacing w:before="60" w:after="60"/>
              <w:rPr>
                <w:rFonts w:asciiTheme="minorHAnsi" w:hAnsiTheme="minorHAnsi" w:cstheme="minorHAnsi"/>
              </w:rPr>
            </w:pPr>
            <w:r>
              <w:rPr>
                <w:color w:val="000000"/>
                <w:sz w:val="22"/>
                <w:szCs w:val="22"/>
              </w:rPr>
              <w:t>Řízení bezpečnosti ve veřejném a soukromém sektoru,</w:t>
            </w:r>
          </w:p>
        </w:tc>
        <w:tc>
          <w:tcPr>
            <w:tcW w:w="426" w:type="dxa"/>
            <w:shd w:val="clear" w:color="auto" w:fill="D9D9D9" w:themeFill="background1" w:themeFillShade="D9"/>
            <w:vAlign w:val="center"/>
          </w:tcPr>
          <w:p w14:paraId="7B919F68" w14:textId="3A2D3703" w:rsidR="00A24516" w:rsidRPr="004C55F0" w:rsidRDefault="003E575F" w:rsidP="003E575F">
            <w:pPr>
              <w:spacing w:before="60" w:after="60"/>
              <w:jc w:val="center"/>
              <w:rPr>
                <w:rFonts w:asciiTheme="minorHAnsi" w:hAnsiTheme="minorHAnsi" w:cstheme="minorHAnsi"/>
                <w:sz w:val="22"/>
                <w:szCs w:val="22"/>
                <w:rPrChange w:id="581"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1C9D6127" w14:textId="49A862C2" w:rsidR="00A24516" w:rsidRPr="004C55F0" w:rsidRDefault="00A24516" w:rsidP="003E575F">
            <w:pPr>
              <w:spacing w:before="60" w:after="60"/>
              <w:jc w:val="center"/>
              <w:rPr>
                <w:rFonts w:asciiTheme="minorHAnsi" w:hAnsiTheme="minorHAnsi" w:cstheme="minorHAnsi"/>
                <w:sz w:val="22"/>
                <w:szCs w:val="22"/>
                <w:rPrChange w:id="582" w:author="Jiří Vojtěšek" w:date="2018-11-18T21:40:00Z">
                  <w:rPr>
                    <w:rFonts w:asciiTheme="minorHAnsi" w:hAnsiTheme="minorHAnsi" w:cstheme="minorHAnsi"/>
                  </w:rPr>
                </w:rPrChange>
              </w:rPr>
            </w:pPr>
          </w:p>
        </w:tc>
        <w:tc>
          <w:tcPr>
            <w:tcW w:w="425" w:type="dxa"/>
            <w:vAlign w:val="center"/>
          </w:tcPr>
          <w:p w14:paraId="5CA4DF1F" w14:textId="77777777" w:rsidR="00A24516" w:rsidRPr="004C55F0" w:rsidRDefault="00A24516" w:rsidP="003E575F">
            <w:pPr>
              <w:spacing w:before="60" w:after="60"/>
              <w:jc w:val="center"/>
              <w:rPr>
                <w:rFonts w:asciiTheme="minorHAnsi" w:hAnsiTheme="minorHAnsi" w:cstheme="minorHAnsi"/>
                <w:sz w:val="22"/>
                <w:szCs w:val="22"/>
                <w:rPrChange w:id="583" w:author="Jiří Vojtěšek" w:date="2018-11-18T21:40:00Z">
                  <w:rPr>
                    <w:rFonts w:asciiTheme="minorHAnsi" w:hAnsiTheme="minorHAnsi" w:cstheme="minorHAnsi"/>
                  </w:rPr>
                </w:rPrChange>
              </w:rPr>
            </w:pPr>
          </w:p>
        </w:tc>
        <w:tc>
          <w:tcPr>
            <w:tcW w:w="425" w:type="dxa"/>
            <w:vAlign w:val="center"/>
          </w:tcPr>
          <w:p w14:paraId="3C108CD1" w14:textId="77777777" w:rsidR="00A24516" w:rsidRPr="004C55F0" w:rsidRDefault="00A24516" w:rsidP="003E575F">
            <w:pPr>
              <w:spacing w:before="60" w:after="60"/>
              <w:jc w:val="center"/>
              <w:rPr>
                <w:rFonts w:asciiTheme="minorHAnsi" w:hAnsiTheme="minorHAnsi" w:cstheme="minorHAnsi"/>
                <w:sz w:val="22"/>
                <w:szCs w:val="22"/>
                <w:rPrChange w:id="584" w:author="Jiří Vojtěšek" w:date="2018-11-18T21:40:00Z">
                  <w:rPr>
                    <w:rFonts w:asciiTheme="minorHAnsi" w:hAnsiTheme="minorHAnsi" w:cstheme="minorHAnsi"/>
                  </w:rPr>
                </w:rPrChange>
              </w:rPr>
            </w:pPr>
          </w:p>
        </w:tc>
        <w:tc>
          <w:tcPr>
            <w:tcW w:w="426" w:type="dxa"/>
            <w:vAlign w:val="center"/>
          </w:tcPr>
          <w:p w14:paraId="61F6FE9F" w14:textId="77777777" w:rsidR="00A24516" w:rsidRPr="004C55F0" w:rsidRDefault="00A24516" w:rsidP="003E575F">
            <w:pPr>
              <w:spacing w:before="60" w:after="60"/>
              <w:jc w:val="center"/>
              <w:rPr>
                <w:rFonts w:asciiTheme="minorHAnsi" w:hAnsiTheme="minorHAnsi" w:cstheme="minorHAnsi"/>
                <w:sz w:val="22"/>
                <w:szCs w:val="22"/>
                <w:rPrChange w:id="585" w:author="Jiří Vojtěšek" w:date="2018-11-18T21:40:00Z">
                  <w:rPr>
                    <w:rFonts w:asciiTheme="minorHAnsi" w:hAnsiTheme="minorHAnsi" w:cstheme="minorHAnsi"/>
                  </w:rPr>
                </w:rPrChange>
              </w:rPr>
            </w:pPr>
          </w:p>
        </w:tc>
        <w:tc>
          <w:tcPr>
            <w:tcW w:w="425" w:type="dxa"/>
            <w:vAlign w:val="center"/>
          </w:tcPr>
          <w:p w14:paraId="5B930BA7" w14:textId="77777777" w:rsidR="00A24516" w:rsidRPr="004C55F0" w:rsidRDefault="00A24516" w:rsidP="003E575F">
            <w:pPr>
              <w:spacing w:before="60" w:after="60"/>
              <w:jc w:val="center"/>
              <w:rPr>
                <w:rFonts w:asciiTheme="minorHAnsi" w:hAnsiTheme="minorHAnsi" w:cstheme="minorHAnsi"/>
                <w:sz w:val="22"/>
                <w:szCs w:val="22"/>
                <w:rPrChange w:id="586" w:author="Jiří Vojtěšek" w:date="2018-11-18T21:40:00Z">
                  <w:rPr>
                    <w:rFonts w:asciiTheme="minorHAnsi" w:hAnsiTheme="minorHAnsi" w:cstheme="minorHAnsi"/>
                  </w:rPr>
                </w:rPrChange>
              </w:rPr>
            </w:pPr>
          </w:p>
        </w:tc>
      </w:tr>
      <w:tr w:rsidR="00A24516" w:rsidRPr="00B322E4" w14:paraId="1F81A7BD" w14:textId="77777777" w:rsidTr="00B370A2">
        <w:trPr>
          <w:trHeight w:val="227"/>
        </w:trPr>
        <w:tc>
          <w:tcPr>
            <w:tcW w:w="6516" w:type="dxa"/>
            <w:vAlign w:val="bottom"/>
          </w:tcPr>
          <w:p w14:paraId="1258B768" w14:textId="024AB894" w:rsidR="00A24516" w:rsidRPr="00B322E4" w:rsidRDefault="00A24516" w:rsidP="003E575F">
            <w:pPr>
              <w:spacing w:before="60" w:after="60"/>
              <w:rPr>
                <w:rFonts w:asciiTheme="minorHAnsi" w:hAnsiTheme="minorHAnsi" w:cstheme="minorHAnsi"/>
              </w:rPr>
            </w:pPr>
            <w:r>
              <w:rPr>
                <w:color w:val="000000"/>
                <w:sz w:val="22"/>
                <w:szCs w:val="22"/>
              </w:rPr>
              <w:t>Krizové řízení,</w:t>
            </w:r>
          </w:p>
        </w:tc>
        <w:tc>
          <w:tcPr>
            <w:tcW w:w="426" w:type="dxa"/>
            <w:vAlign w:val="center"/>
          </w:tcPr>
          <w:p w14:paraId="7080D6D6" w14:textId="77777777" w:rsidR="00A24516" w:rsidRPr="004C55F0" w:rsidRDefault="00A24516" w:rsidP="003E575F">
            <w:pPr>
              <w:spacing w:before="60" w:after="60"/>
              <w:jc w:val="center"/>
              <w:rPr>
                <w:rFonts w:asciiTheme="minorHAnsi" w:hAnsiTheme="minorHAnsi" w:cstheme="minorHAnsi"/>
                <w:sz w:val="22"/>
                <w:szCs w:val="22"/>
                <w:rPrChange w:id="587"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19BEC994" w14:textId="03D5E600" w:rsidR="00A24516" w:rsidRPr="004C55F0" w:rsidRDefault="00D65B36" w:rsidP="003E575F">
            <w:pPr>
              <w:spacing w:before="60" w:after="60"/>
              <w:jc w:val="center"/>
              <w:rPr>
                <w:rFonts w:asciiTheme="minorHAnsi" w:hAnsiTheme="minorHAnsi" w:cstheme="minorHAnsi"/>
                <w:sz w:val="22"/>
                <w:szCs w:val="22"/>
                <w:rPrChange w:id="588"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shd w:val="clear" w:color="auto" w:fill="auto"/>
            <w:vAlign w:val="center"/>
          </w:tcPr>
          <w:p w14:paraId="4747F3BA" w14:textId="78FD99AA" w:rsidR="00A24516" w:rsidRPr="004C55F0" w:rsidRDefault="00A24516" w:rsidP="003E575F">
            <w:pPr>
              <w:spacing w:before="60" w:after="60"/>
              <w:jc w:val="center"/>
              <w:rPr>
                <w:rFonts w:asciiTheme="minorHAnsi" w:hAnsiTheme="minorHAnsi" w:cstheme="minorHAnsi"/>
                <w:sz w:val="22"/>
                <w:szCs w:val="22"/>
                <w:rPrChange w:id="589" w:author="Jiří Vojtěšek" w:date="2018-11-18T21:40:00Z">
                  <w:rPr>
                    <w:rFonts w:asciiTheme="minorHAnsi" w:hAnsiTheme="minorHAnsi" w:cstheme="minorHAnsi"/>
                  </w:rPr>
                </w:rPrChange>
              </w:rPr>
            </w:pPr>
          </w:p>
        </w:tc>
        <w:tc>
          <w:tcPr>
            <w:tcW w:w="425" w:type="dxa"/>
            <w:vAlign w:val="center"/>
          </w:tcPr>
          <w:p w14:paraId="2E5E12EB" w14:textId="77777777" w:rsidR="00A24516" w:rsidRPr="004C55F0" w:rsidRDefault="00A24516" w:rsidP="003E575F">
            <w:pPr>
              <w:spacing w:before="60" w:after="60"/>
              <w:jc w:val="center"/>
              <w:rPr>
                <w:rFonts w:asciiTheme="minorHAnsi" w:hAnsiTheme="minorHAnsi" w:cstheme="minorHAnsi"/>
                <w:sz w:val="22"/>
                <w:szCs w:val="22"/>
                <w:rPrChange w:id="590" w:author="Jiří Vojtěšek" w:date="2018-11-18T21:40:00Z">
                  <w:rPr>
                    <w:rFonts w:asciiTheme="minorHAnsi" w:hAnsiTheme="minorHAnsi" w:cstheme="minorHAnsi"/>
                  </w:rPr>
                </w:rPrChange>
              </w:rPr>
            </w:pPr>
          </w:p>
        </w:tc>
        <w:tc>
          <w:tcPr>
            <w:tcW w:w="426" w:type="dxa"/>
            <w:vAlign w:val="center"/>
          </w:tcPr>
          <w:p w14:paraId="6A088DDF" w14:textId="77777777" w:rsidR="00A24516" w:rsidRPr="004C55F0" w:rsidRDefault="00A24516" w:rsidP="003E575F">
            <w:pPr>
              <w:spacing w:before="60" w:after="60"/>
              <w:jc w:val="center"/>
              <w:rPr>
                <w:rFonts w:asciiTheme="minorHAnsi" w:hAnsiTheme="minorHAnsi" w:cstheme="minorHAnsi"/>
                <w:sz w:val="22"/>
                <w:szCs w:val="22"/>
                <w:rPrChange w:id="591" w:author="Jiří Vojtěšek" w:date="2018-11-18T21:40:00Z">
                  <w:rPr>
                    <w:rFonts w:asciiTheme="minorHAnsi" w:hAnsiTheme="minorHAnsi" w:cstheme="minorHAnsi"/>
                  </w:rPr>
                </w:rPrChange>
              </w:rPr>
            </w:pPr>
          </w:p>
        </w:tc>
        <w:tc>
          <w:tcPr>
            <w:tcW w:w="425" w:type="dxa"/>
            <w:vAlign w:val="center"/>
          </w:tcPr>
          <w:p w14:paraId="65378F4F" w14:textId="77777777" w:rsidR="00A24516" w:rsidRPr="004C55F0" w:rsidRDefault="00A24516" w:rsidP="003E575F">
            <w:pPr>
              <w:spacing w:before="60" w:after="60"/>
              <w:jc w:val="center"/>
              <w:rPr>
                <w:rFonts w:asciiTheme="minorHAnsi" w:hAnsiTheme="minorHAnsi" w:cstheme="minorHAnsi"/>
                <w:sz w:val="22"/>
                <w:szCs w:val="22"/>
                <w:rPrChange w:id="592" w:author="Jiří Vojtěšek" w:date="2018-11-18T21:40:00Z">
                  <w:rPr>
                    <w:rFonts w:asciiTheme="minorHAnsi" w:hAnsiTheme="minorHAnsi" w:cstheme="minorHAnsi"/>
                  </w:rPr>
                </w:rPrChange>
              </w:rPr>
            </w:pPr>
          </w:p>
        </w:tc>
      </w:tr>
      <w:tr w:rsidR="00A24516" w:rsidRPr="00B322E4" w14:paraId="75622933" w14:textId="77777777" w:rsidTr="003E575F">
        <w:trPr>
          <w:trHeight w:val="227"/>
        </w:trPr>
        <w:tc>
          <w:tcPr>
            <w:tcW w:w="6516" w:type="dxa"/>
            <w:vAlign w:val="bottom"/>
          </w:tcPr>
          <w:p w14:paraId="61F5B501" w14:textId="0797AF0E" w:rsidR="00A24516" w:rsidRPr="00B322E4" w:rsidRDefault="00A24516" w:rsidP="003E575F">
            <w:pPr>
              <w:spacing w:before="60" w:after="60"/>
              <w:rPr>
                <w:rFonts w:asciiTheme="minorHAnsi" w:hAnsiTheme="minorHAnsi" w:cstheme="minorHAnsi"/>
              </w:rPr>
            </w:pPr>
            <w:r>
              <w:rPr>
                <w:color w:val="000000"/>
                <w:sz w:val="22"/>
                <w:szCs w:val="22"/>
              </w:rPr>
              <w:t>Právní systém České republiky v oblasti bezpečnosti,</w:t>
            </w:r>
          </w:p>
        </w:tc>
        <w:tc>
          <w:tcPr>
            <w:tcW w:w="426" w:type="dxa"/>
            <w:vAlign w:val="center"/>
          </w:tcPr>
          <w:p w14:paraId="2A2DE1A6" w14:textId="77777777" w:rsidR="00A24516" w:rsidRPr="004C55F0" w:rsidRDefault="00A24516" w:rsidP="003E575F">
            <w:pPr>
              <w:spacing w:before="60" w:after="60"/>
              <w:jc w:val="center"/>
              <w:rPr>
                <w:rFonts w:asciiTheme="minorHAnsi" w:hAnsiTheme="minorHAnsi" w:cstheme="minorHAnsi"/>
                <w:sz w:val="22"/>
                <w:szCs w:val="22"/>
                <w:rPrChange w:id="593" w:author="Jiří Vojtěšek" w:date="2018-11-18T21:40:00Z">
                  <w:rPr>
                    <w:rFonts w:asciiTheme="minorHAnsi" w:hAnsiTheme="minorHAnsi" w:cstheme="minorHAnsi"/>
                  </w:rPr>
                </w:rPrChange>
              </w:rPr>
            </w:pPr>
          </w:p>
        </w:tc>
        <w:tc>
          <w:tcPr>
            <w:tcW w:w="425" w:type="dxa"/>
            <w:vAlign w:val="center"/>
          </w:tcPr>
          <w:p w14:paraId="3D366191" w14:textId="77777777" w:rsidR="00A24516" w:rsidRPr="004C55F0" w:rsidRDefault="00A24516" w:rsidP="003E575F">
            <w:pPr>
              <w:spacing w:before="60" w:after="60"/>
              <w:jc w:val="center"/>
              <w:rPr>
                <w:rFonts w:asciiTheme="minorHAnsi" w:hAnsiTheme="minorHAnsi" w:cstheme="minorHAnsi"/>
                <w:sz w:val="22"/>
                <w:szCs w:val="22"/>
                <w:rPrChange w:id="594" w:author="Jiří Vojtěšek" w:date="2018-11-18T21:40:00Z">
                  <w:rPr>
                    <w:rFonts w:asciiTheme="minorHAnsi" w:hAnsiTheme="minorHAnsi" w:cstheme="minorHAnsi"/>
                  </w:rPr>
                </w:rPrChange>
              </w:rPr>
            </w:pPr>
          </w:p>
        </w:tc>
        <w:tc>
          <w:tcPr>
            <w:tcW w:w="425" w:type="dxa"/>
            <w:vAlign w:val="center"/>
          </w:tcPr>
          <w:p w14:paraId="6A49BD5B" w14:textId="77777777" w:rsidR="00A24516" w:rsidRPr="004C55F0" w:rsidRDefault="00A24516" w:rsidP="003E575F">
            <w:pPr>
              <w:spacing w:before="60" w:after="60"/>
              <w:jc w:val="center"/>
              <w:rPr>
                <w:rFonts w:asciiTheme="minorHAnsi" w:hAnsiTheme="minorHAnsi" w:cstheme="minorHAnsi"/>
                <w:sz w:val="22"/>
                <w:szCs w:val="22"/>
                <w:rPrChange w:id="595"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29F2496A" w14:textId="7E997BF3" w:rsidR="00A24516" w:rsidRPr="004C55F0" w:rsidRDefault="003E575F" w:rsidP="003E575F">
            <w:pPr>
              <w:spacing w:before="60" w:after="60"/>
              <w:jc w:val="center"/>
              <w:rPr>
                <w:rFonts w:asciiTheme="minorHAnsi" w:hAnsiTheme="minorHAnsi" w:cstheme="minorHAnsi"/>
                <w:sz w:val="22"/>
                <w:szCs w:val="22"/>
                <w:rPrChange w:id="596"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6" w:type="dxa"/>
            <w:vAlign w:val="center"/>
          </w:tcPr>
          <w:p w14:paraId="4EF73CED" w14:textId="77777777" w:rsidR="00A24516" w:rsidRPr="004C55F0" w:rsidRDefault="00A24516" w:rsidP="003E575F">
            <w:pPr>
              <w:spacing w:before="60" w:after="60"/>
              <w:jc w:val="center"/>
              <w:rPr>
                <w:rFonts w:asciiTheme="minorHAnsi" w:hAnsiTheme="minorHAnsi" w:cstheme="minorHAnsi"/>
                <w:sz w:val="22"/>
                <w:szCs w:val="22"/>
                <w:rPrChange w:id="597" w:author="Jiří Vojtěšek" w:date="2018-11-18T21:40:00Z">
                  <w:rPr>
                    <w:rFonts w:asciiTheme="minorHAnsi" w:hAnsiTheme="minorHAnsi" w:cstheme="minorHAnsi"/>
                  </w:rPr>
                </w:rPrChange>
              </w:rPr>
            </w:pPr>
          </w:p>
        </w:tc>
        <w:tc>
          <w:tcPr>
            <w:tcW w:w="425" w:type="dxa"/>
            <w:vAlign w:val="center"/>
          </w:tcPr>
          <w:p w14:paraId="7DE92CA1" w14:textId="77777777" w:rsidR="00A24516" w:rsidRPr="004C55F0" w:rsidRDefault="00A24516" w:rsidP="003E575F">
            <w:pPr>
              <w:spacing w:before="60" w:after="60"/>
              <w:jc w:val="center"/>
              <w:rPr>
                <w:rFonts w:asciiTheme="minorHAnsi" w:hAnsiTheme="minorHAnsi" w:cstheme="minorHAnsi"/>
                <w:sz w:val="22"/>
                <w:szCs w:val="22"/>
                <w:rPrChange w:id="598" w:author="Jiří Vojtěšek" w:date="2018-11-18T21:40:00Z">
                  <w:rPr>
                    <w:rFonts w:asciiTheme="minorHAnsi" w:hAnsiTheme="minorHAnsi" w:cstheme="minorHAnsi"/>
                  </w:rPr>
                </w:rPrChange>
              </w:rPr>
            </w:pPr>
          </w:p>
        </w:tc>
      </w:tr>
      <w:tr w:rsidR="00A24516" w:rsidRPr="00B322E4" w14:paraId="286C4F3B" w14:textId="77777777" w:rsidTr="00B370A2">
        <w:trPr>
          <w:trHeight w:val="227"/>
        </w:trPr>
        <w:tc>
          <w:tcPr>
            <w:tcW w:w="6516" w:type="dxa"/>
            <w:vAlign w:val="bottom"/>
          </w:tcPr>
          <w:p w14:paraId="2324A008" w14:textId="612362C9" w:rsidR="00A24516" w:rsidRPr="00B322E4" w:rsidRDefault="00A24516" w:rsidP="003E575F">
            <w:pPr>
              <w:spacing w:before="60" w:after="60"/>
              <w:rPr>
                <w:rFonts w:asciiTheme="minorHAnsi" w:hAnsiTheme="minorHAnsi" w:cstheme="minorHAnsi"/>
              </w:rPr>
            </w:pPr>
            <w:r>
              <w:rPr>
                <w:color w:val="000000"/>
                <w:sz w:val="22"/>
                <w:szCs w:val="22"/>
              </w:rPr>
              <w:t>Ochrana kritické infrastruktury,</w:t>
            </w:r>
          </w:p>
        </w:tc>
        <w:tc>
          <w:tcPr>
            <w:tcW w:w="426" w:type="dxa"/>
            <w:vAlign w:val="center"/>
          </w:tcPr>
          <w:p w14:paraId="4F1C1990" w14:textId="77777777" w:rsidR="00A24516" w:rsidRPr="004C55F0" w:rsidRDefault="00A24516" w:rsidP="003E575F">
            <w:pPr>
              <w:spacing w:before="60" w:after="60"/>
              <w:jc w:val="center"/>
              <w:rPr>
                <w:rFonts w:asciiTheme="minorHAnsi" w:hAnsiTheme="minorHAnsi" w:cstheme="minorHAnsi"/>
                <w:sz w:val="22"/>
                <w:szCs w:val="22"/>
                <w:rPrChange w:id="599"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040D8E2C" w14:textId="1615A46F" w:rsidR="00A24516" w:rsidRPr="004C55F0" w:rsidRDefault="00D65B36" w:rsidP="003E575F">
            <w:pPr>
              <w:spacing w:before="60" w:after="60"/>
              <w:jc w:val="center"/>
              <w:rPr>
                <w:rFonts w:asciiTheme="minorHAnsi" w:hAnsiTheme="minorHAnsi" w:cstheme="minorHAnsi"/>
                <w:sz w:val="22"/>
                <w:szCs w:val="22"/>
                <w:rPrChange w:id="600"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shd w:val="clear" w:color="auto" w:fill="auto"/>
            <w:vAlign w:val="center"/>
          </w:tcPr>
          <w:p w14:paraId="1713CDD5" w14:textId="33FD0EBD" w:rsidR="00A24516" w:rsidRPr="004C55F0" w:rsidRDefault="00A24516" w:rsidP="003E575F">
            <w:pPr>
              <w:spacing w:before="60" w:after="60"/>
              <w:jc w:val="center"/>
              <w:rPr>
                <w:rFonts w:asciiTheme="minorHAnsi" w:hAnsiTheme="minorHAnsi" w:cstheme="minorHAnsi"/>
                <w:sz w:val="22"/>
                <w:szCs w:val="22"/>
                <w:rPrChange w:id="601" w:author="Jiří Vojtěšek" w:date="2018-11-18T21:40:00Z">
                  <w:rPr>
                    <w:rFonts w:asciiTheme="minorHAnsi" w:hAnsiTheme="minorHAnsi" w:cstheme="minorHAnsi"/>
                  </w:rPr>
                </w:rPrChange>
              </w:rPr>
            </w:pPr>
          </w:p>
        </w:tc>
        <w:tc>
          <w:tcPr>
            <w:tcW w:w="425" w:type="dxa"/>
            <w:vAlign w:val="center"/>
          </w:tcPr>
          <w:p w14:paraId="6DCC1F6C" w14:textId="77777777" w:rsidR="00A24516" w:rsidRPr="004C55F0" w:rsidRDefault="00A24516" w:rsidP="003E575F">
            <w:pPr>
              <w:spacing w:before="60" w:after="60"/>
              <w:jc w:val="center"/>
              <w:rPr>
                <w:rFonts w:asciiTheme="minorHAnsi" w:hAnsiTheme="minorHAnsi" w:cstheme="minorHAnsi"/>
                <w:sz w:val="22"/>
                <w:szCs w:val="22"/>
                <w:rPrChange w:id="602" w:author="Jiří Vojtěšek" w:date="2018-11-18T21:40:00Z">
                  <w:rPr>
                    <w:rFonts w:asciiTheme="minorHAnsi" w:hAnsiTheme="minorHAnsi" w:cstheme="minorHAnsi"/>
                  </w:rPr>
                </w:rPrChange>
              </w:rPr>
            </w:pPr>
          </w:p>
        </w:tc>
        <w:tc>
          <w:tcPr>
            <w:tcW w:w="426" w:type="dxa"/>
            <w:vAlign w:val="center"/>
          </w:tcPr>
          <w:p w14:paraId="4ADE512B" w14:textId="77777777" w:rsidR="00A24516" w:rsidRPr="004C55F0" w:rsidRDefault="00A24516" w:rsidP="003E575F">
            <w:pPr>
              <w:spacing w:before="60" w:after="60"/>
              <w:jc w:val="center"/>
              <w:rPr>
                <w:rFonts w:asciiTheme="minorHAnsi" w:hAnsiTheme="minorHAnsi" w:cstheme="minorHAnsi"/>
                <w:sz w:val="22"/>
                <w:szCs w:val="22"/>
                <w:rPrChange w:id="603" w:author="Jiří Vojtěšek" w:date="2018-11-18T21:40:00Z">
                  <w:rPr>
                    <w:rFonts w:asciiTheme="minorHAnsi" w:hAnsiTheme="minorHAnsi" w:cstheme="minorHAnsi"/>
                  </w:rPr>
                </w:rPrChange>
              </w:rPr>
            </w:pPr>
          </w:p>
        </w:tc>
        <w:tc>
          <w:tcPr>
            <w:tcW w:w="425" w:type="dxa"/>
            <w:vAlign w:val="center"/>
          </w:tcPr>
          <w:p w14:paraId="4DDCBDDB" w14:textId="77777777" w:rsidR="00A24516" w:rsidRPr="004C55F0" w:rsidRDefault="00A24516" w:rsidP="003E575F">
            <w:pPr>
              <w:spacing w:before="60" w:after="60"/>
              <w:jc w:val="center"/>
              <w:rPr>
                <w:rFonts w:asciiTheme="minorHAnsi" w:hAnsiTheme="minorHAnsi" w:cstheme="minorHAnsi"/>
                <w:sz w:val="22"/>
                <w:szCs w:val="22"/>
                <w:rPrChange w:id="604" w:author="Jiří Vojtěšek" w:date="2018-11-18T21:40:00Z">
                  <w:rPr>
                    <w:rFonts w:asciiTheme="minorHAnsi" w:hAnsiTheme="minorHAnsi" w:cstheme="minorHAnsi"/>
                  </w:rPr>
                </w:rPrChange>
              </w:rPr>
            </w:pPr>
          </w:p>
        </w:tc>
      </w:tr>
      <w:tr w:rsidR="00A24516" w:rsidRPr="00B322E4" w14:paraId="44B22F3A" w14:textId="77777777" w:rsidTr="003E575F">
        <w:trPr>
          <w:trHeight w:val="227"/>
        </w:trPr>
        <w:tc>
          <w:tcPr>
            <w:tcW w:w="6516" w:type="dxa"/>
            <w:vAlign w:val="bottom"/>
          </w:tcPr>
          <w:p w14:paraId="33C5AC10" w14:textId="25919A6B" w:rsidR="00A24516" w:rsidRPr="00B322E4" w:rsidRDefault="00A24516" w:rsidP="003E575F">
            <w:pPr>
              <w:spacing w:before="60" w:after="60"/>
              <w:rPr>
                <w:rFonts w:asciiTheme="minorHAnsi" w:hAnsiTheme="minorHAnsi" w:cstheme="minorHAnsi"/>
              </w:rPr>
            </w:pPr>
            <w:r>
              <w:rPr>
                <w:color w:val="000000"/>
                <w:sz w:val="22"/>
                <w:szCs w:val="22"/>
              </w:rPr>
              <w:lastRenderedPageBreak/>
              <w:t>Ochrana obyvatelstva,</w:t>
            </w:r>
          </w:p>
        </w:tc>
        <w:tc>
          <w:tcPr>
            <w:tcW w:w="426" w:type="dxa"/>
            <w:vAlign w:val="center"/>
          </w:tcPr>
          <w:p w14:paraId="4166A925" w14:textId="77777777" w:rsidR="00A24516" w:rsidRPr="004C55F0" w:rsidRDefault="00A24516" w:rsidP="003E575F">
            <w:pPr>
              <w:spacing w:before="60" w:after="60"/>
              <w:jc w:val="center"/>
              <w:rPr>
                <w:rFonts w:asciiTheme="minorHAnsi" w:hAnsiTheme="minorHAnsi" w:cstheme="minorHAnsi"/>
                <w:sz w:val="22"/>
                <w:szCs w:val="22"/>
                <w:rPrChange w:id="605" w:author="Jiří Vojtěšek" w:date="2018-11-18T21:40:00Z">
                  <w:rPr>
                    <w:rFonts w:asciiTheme="minorHAnsi" w:hAnsiTheme="minorHAnsi" w:cstheme="minorHAnsi"/>
                  </w:rPr>
                </w:rPrChange>
              </w:rPr>
            </w:pPr>
          </w:p>
        </w:tc>
        <w:tc>
          <w:tcPr>
            <w:tcW w:w="425" w:type="dxa"/>
            <w:vAlign w:val="center"/>
          </w:tcPr>
          <w:p w14:paraId="1A73D2CA" w14:textId="77777777" w:rsidR="00A24516" w:rsidRPr="004C55F0" w:rsidRDefault="00A24516" w:rsidP="003E575F">
            <w:pPr>
              <w:spacing w:before="60" w:after="60"/>
              <w:jc w:val="center"/>
              <w:rPr>
                <w:rFonts w:asciiTheme="minorHAnsi" w:hAnsiTheme="minorHAnsi" w:cstheme="minorHAnsi"/>
                <w:sz w:val="22"/>
                <w:szCs w:val="22"/>
                <w:rPrChange w:id="606" w:author="Jiří Vojtěšek" w:date="2018-11-18T21:40:00Z">
                  <w:rPr>
                    <w:rFonts w:asciiTheme="minorHAnsi" w:hAnsiTheme="minorHAnsi" w:cstheme="minorHAnsi"/>
                  </w:rPr>
                </w:rPrChange>
              </w:rPr>
            </w:pPr>
          </w:p>
        </w:tc>
        <w:tc>
          <w:tcPr>
            <w:tcW w:w="425" w:type="dxa"/>
            <w:vAlign w:val="center"/>
          </w:tcPr>
          <w:p w14:paraId="686A3F2F" w14:textId="77777777" w:rsidR="00A24516" w:rsidRPr="004C55F0" w:rsidRDefault="00A24516" w:rsidP="003E575F">
            <w:pPr>
              <w:spacing w:before="60" w:after="60"/>
              <w:jc w:val="center"/>
              <w:rPr>
                <w:rFonts w:asciiTheme="minorHAnsi" w:hAnsiTheme="minorHAnsi" w:cstheme="minorHAnsi"/>
                <w:sz w:val="22"/>
                <w:szCs w:val="22"/>
                <w:rPrChange w:id="607"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4F06E9EE" w14:textId="4EC3028C" w:rsidR="00A24516" w:rsidRPr="004C55F0" w:rsidRDefault="003E575F" w:rsidP="003E575F">
            <w:pPr>
              <w:spacing w:before="60" w:after="60"/>
              <w:jc w:val="center"/>
              <w:rPr>
                <w:rFonts w:asciiTheme="minorHAnsi" w:hAnsiTheme="minorHAnsi" w:cstheme="minorHAnsi"/>
                <w:sz w:val="22"/>
                <w:szCs w:val="22"/>
                <w:rPrChange w:id="608"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6" w:type="dxa"/>
            <w:vAlign w:val="center"/>
          </w:tcPr>
          <w:p w14:paraId="574932F7" w14:textId="77777777" w:rsidR="00A24516" w:rsidRPr="004C55F0" w:rsidRDefault="00A24516" w:rsidP="003E575F">
            <w:pPr>
              <w:spacing w:before="60" w:after="60"/>
              <w:jc w:val="center"/>
              <w:rPr>
                <w:rFonts w:asciiTheme="minorHAnsi" w:hAnsiTheme="minorHAnsi" w:cstheme="minorHAnsi"/>
                <w:sz w:val="22"/>
                <w:szCs w:val="22"/>
                <w:rPrChange w:id="609" w:author="Jiří Vojtěšek" w:date="2018-11-18T21:40:00Z">
                  <w:rPr>
                    <w:rFonts w:asciiTheme="minorHAnsi" w:hAnsiTheme="minorHAnsi" w:cstheme="minorHAnsi"/>
                  </w:rPr>
                </w:rPrChange>
              </w:rPr>
            </w:pPr>
          </w:p>
        </w:tc>
        <w:tc>
          <w:tcPr>
            <w:tcW w:w="425" w:type="dxa"/>
            <w:vAlign w:val="center"/>
          </w:tcPr>
          <w:p w14:paraId="2E350FF6" w14:textId="77777777" w:rsidR="00A24516" w:rsidRPr="004C55F0" w:rsidRDefault="00A24516" w:rsidP="003E575F">
            <w:pPr>
              <w:spacing w:before="60" w:after="60"/>
              <w:jc w:val="center"/>
              <w:rPr>
                <w:rFonts w:asciiTheme="minorHAnsi" w:hAnsiTheme="minorHAnsi" w:cstheme="minorHAnsi"/>
                <w:sz w:val="22"/>
                <w:szCs w:val="22"/>
                <w:rPrChange w:id="610" w:author="Jiří Vojtěšek" w:date="2018-11-18T21:40:00Z">
                  <w:rPr>
                    <w:rFonts w:asciiTheme="minorHAnsi" w:hAnsiTheme="minorHAnsi" w:cstheme="minorHAnsi"/>
                  </w:rPr>
                </w:rPrChange>
              </w:rPr>
            </w:pPr>
          </w:p>
        </w:tc>
      </w:tr>
      <w:tr w:rsidR="00A24516" w:rsidRPr="00B322E4" w14:paraId="70E7158B" w14:textId="77777777" w:rsidTr="003E575F">
        <w:trPr>
          <w:trHeight w:val="227"/>
        </w:trPr>
        <w:tc>
          <w:tcPr>
            <w:tcW w:w="6516" w:type="dxa"/>
            <w:vAlign w:val="bottom"/>
          </w:tcPr>
          <w:p w14:paraId="529D8AD0" w14:textId="5DDDCA85" w:rsidR="00A24516" w:rsidRPr="00B322E4" w:rsidRDefault="00A24516" w:rsidP="003E575F">
            <w:pPr>
              <w:spacing w:before="60" w:after="60"/>
              <w:rPr>
                <w:rFonts w:asciiTheme="minorHAnsi" w:hAnsiTheme="minorHAnsi" w:cstheme="minorHAnsi"/>
              </w:rPr>
            </w:pPr>
            <w:r>
              <w:rPr>
                <w:color w:val="000000"/>
                <w:sz w:val="22"/>
                <w:szCs w:val="22"/>
              </w:rPr>
              <w:t>Kybernetická bezpečnost,</w:t>
            </w:r>
          </w:p>
        </w:tc>
        <w:tc>
          <w:tcPr>
            <w:tcW w:w="426" w:type="dxa"/>
            <w:vAlign w:val="center"/>
          </w:tcPr>
          <w:p w14:paraId="00E31E44" w14:textId="77777777" w:rsidR="00A24516" w:rsidRPr="004C55F0" w:rsidRDefault="00A24516" w:rsidP="003E575F">
            <w:pPr>
              <w:spacing w:before="60" w:after="60"/>
              <w:jc w:val="center"/>
              <w:rPr>
                <w:rFonts w:asciiTheme="minorHAnsi" w:hAnsiTheme="minorHAnsi" w:cstheme="minorHAnsi"/>
                <w:sz w:val="22"/>
                <w:szCs w:val="22"/>
                <w:rPrChange w:id="611"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240CBBDF" w14:textId="2A45A15B" w:rsidR="00A24516" w:rsidRPr="004C55F0" w:rsidRDefault="003E575F" w:rsidP="003E575F">
            <w:pPr>
              <w:spacing w:before="60" w:after="60"/>
              <w:jc w:val="center"/>
              <w:rPr>
                <w:rFonts w:asciiTheme="minorHAnsi" w:hAnsiTheme="minorHAnsi" w:cstheme="minorHAnsi"/>
                <w:sz w:val="22"/>
                <w:szCs w:val="22"/>
                <w:rPrChange w:id="612"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17901117" w14:textId="13AFD8E2" w:rsidR="00A24516" w:rsidRPr="004C55F0" w:rsidRDefault="00A24516" w:rsidP="003E575F">
            <w:pPr>
              <w:spacing w:before="60" w:after="60"/>
              <w:jc w:val="center"/>
              <w:rPr>
                <w:rFonts w:asciiTheme="minorHAnsi" w:hAnsiTheme="minorHAnsi" w:cstheme="minorHAnsi"/>
                <w:sz w:val="22"/>
                <w:szCs w:val="22"/>
                <w:rPrChange w:id="613" w:author="Jiří Vojtěšek" w:date="2018-11-18T21:40:00Z">
                  <w:rPr>
                    <w:rFonts w:asciiTheme="minorHAnsi" w:hAnsiTheme="minorHAnsi" w:cstheme="minorHAnsi"/>
                  </w:rPr>
                </w:rPrChange>
              </w:rPr>
            </w:pPr>
          </w:p>
        </w:tc>
        <w:tc>
          <w:tcPr>
            <w:tcW w:w="425" w:type="dxa"/>
            <w:vAlign w:val="center"/>
          </w:tcPr>
          <w:p w14:paraId="0CEC4B61" w14:textId="77777777" w:rsidR="00A24516" w:rsidRPr="004C55F0" w:rsidRDefault="00A24516" w:rsidP="003E575F">
            <w:pPr>
              <w:spacing w:before="60" w:after="60"/>
              <w:jc w:val="center"/>
              <w:rPr>
                <w:rFonts w:asciiTheme="minorHAnsi" w:hAnsiTheme="minorHAnsi" w:cstheme="minorHAnsi"/>
                <w:sz w:val="22"/>
                <w:szCs w:val="22"/>
                <w:rPrChange w:id="614" w:author="Jiří Vojtěšek" w:date="2018-11-18T21:40:00Z">
                  <w:rPr>
                    <w:rFonts w:asciiTheme="minorHAnsi" w:hAnsiTheme="minorHAnsi" w:cstheme="minorHAnsi"/>
                  </w:rPr>
                </w:rPrChange>
              </w:rPr>
            </w:pPr>
          </w:p>
        </w:tc>
        <w:tc>
          <w:tcPr>
            <w:tcW w:w="426" w:type="dxa"/>
            <w:vAlign w:val="center"/>
          </w:tcPr>
          <w:p w14:paraId="601483EB" w14:textId="77777777" w:rsidR="00A24516" w:rsidRPr="004C55F0" w:rsidRDefault="00A24516" w:rsidP="003E575F">
            <w:pPr>
              <w:spacing w:before="60" w:after="60"/>
              <w:jc w:val="center"/>
              <w:rPr>
                <w:rFonts w:asciiTheme="minorHAnsi" w:hAnsiTheme="minorHAnsi" w:cstheme="minorHAnsi"/>
                <w:sz w:val="22"/>
                <w:szCs w:val="22"/>
                <w:rPrChange w:id="615" w:author="Jiří Vojtěšek" w:date="2018-11-18T21:40:00Z">
                  <w:rPr>
                    <w:rFonts w:asciiTheme="minorHAnsi" w:hAnsiTheme="minorHAnsi" w:cstheme="minorHAnsi"/>
                  </w:rPr>
                </w:rPrChange>
              </w:rPr>
            </w:pPr>
          </w:p>
        </w:tc>
        <w:tc>
          <w:tcPr>
            <w:tcW w:w="425" w:type="dxa"/>
            <w:vAlign w:val="center"/>
          </w:tcPr>
          <w:p w14:paraId="0E15AEFF" w14:textId="77777777" w:rsidR="00A24516" w:rsidRPr="004C55F0" w:rsidRDefault="00A24516" w:rsidP="003E575F">
            <w:pPr>
              <w:spacing w:before="60" w:after="60"/>
              <w:jc w:val="center"/>
              <w:rPr>
                <w:rFonts w:asciiTheme="minorHAnsi" w:hAnsiTheme="minorHAnsi" w:cstheme="minorHAnsi"/>
                <w:sz w:val="22"/>
                <w:szCs w:val="22"/>
                <w:rPrChange w:id="616" w:author="Jiří Vojtěšek" w:date="2018-11-18T21:40:00Z">
                  <w:rPr>
                    <w:rFonts w:asciiTheme="minorHAnsi" w:hAnsiTheme="minorHAnsi" w:cstheme="minorHAnsi"/>
                  </w:rPr>
                </w:rPrChange>
              </w:rPr>
            </w:pPr>
          </w:p>
        </w:tc>
      </w:tr>
      <w:tr w:rsidR="00A24516" w:rsidRPr="00B322E4" w14:paraId="3DD26DF0" w14:textId="77777777" w:rsidTr="00B370A2">
        <w:trPr>
          <w:trHeight w:val="227"/>
        </w:trPr>
        <w:tc>
          <w:tcPr>
            <w:tcW w:w="6516" w:type="dxa"/>
            <w:vAlign w:val="bottom"/>
          </w:tcPr>
          <w:p w14:paraId="01C7ECE1" w14:textId="20AF2D61" w:rsidR="00A24516" w:rsidRPr="00B322E4" w:rsidRDefault="00A24516" w:rsidP="003E575F">
            <w:pPr>
              <w:spacing w:before="60" w:after="60"/>
              <w:rPr>
                <w:rFonts w:asciiTheme="minorHAnsi" w:hAnsiTheme="minorHAnsi" w:cstheme="minorHAnsi"/>
              </w:rPr>
            </w:pPr>
            <w:r>
              <w:rPr>
                <w:color w:val="000000"/>
                <w:sz w:val="22"/>
                <w:szCs w:val="22"/>
              </w:rPr>
              <w:t>Aplikovaná informatika pro bezpečnostní sbory,</w:t>
            </w:r>
          </w:p>
        </w:tc>
        <w:tc>
          <w:tcPr>
            <w:tcW w:w="426" w:type="dxa"/>
            <w:shd w:val="clear" w:color="auto" w:fill="D9D9D9" w:themeFill="background1" w:themeFillShade="D9"/>
            <w:vAlign w:val="center"/>
          </w:tcPr>
          <w:p w14:paraId="6DD726CD" w14:textId="32D3BBAE" w:rsidR="00A24516" w:rsidRPr="004C55F0" w:rsidRDefault="00D65B36" w:rsidP="003E575F">
            <w:pPr>
              <w:spacing w:before="60" w:after="60"/>
              <w:jc w:val="center"/>
              <w:rPr>
                <w:rFonts w:asciiTheme="minorHAnsi" w:hAnsiTheme="minorHAnsi" w:cstheme="minorHAnsi"/>
                <w:sz w:val="22"/>
                <w:szCs w:val="22"/>
                <w:rPrChange w:id="617"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shd w:val="clear" w:color="auto" w:fill="auto"/>
            <w:vAlign w:val="center"/>
          </w:tcPr>
          <w:p w14:paraId="71F86B5D" w14:textId="0E2B256E" w:rsidR="00A24516" w:rsidRPr="004C55F0" w:rsidRDefault="00A24516" w:rsidP="003E575F">
            <w:pPr>
              <w:spacing w:before="60" w:after="60"/>
              <w:jc w:val="center"/>
              <w:rPr>
                <w:rFonts w:asciiTheme="minorHAnsi" w:hAnsiTheme="minorHAnsi" w:cstheme="minorHAnsi"/>
                <w:sz w:val="22"/>
                <w:szCs w:val="22"/>
                <w:rPrChange w:id="618" w:author="Jiří Vojtěšek" w:date="2018-11-18T21:40:00Z">
                  <w:rPr>
                    <w:rFonts w:asciiTheme="minorHAnsi" w:hAnsiTheme="minorHAnsi" w:cstheme="minorHAnsi"/>
                  </w:rPr>
                </w:rPrChange>
              </w:rPr>
            </w:pPr>
          </w:p>
        </w:tc>
        <w:tc>
          <w:tcPr>
            <w:tcW w:w="425" w:type="dxa"/>
            <w:vAlign w:val="center"/>
          </w:tcPr>
          <w:p w14:paraId="623BC2B3" w14:textId="77777777" w:rsidR="00A24516" w:rsidRPr="004C55F0" w:rsidRDefault="00A24516" w:rsidP="003E575F">
            <w:pPr>
              <w:spacing w:before="60" w:after="60"/>
              <w:jc w:val="center"/>
              <w:rPr>
                <w:rFonts w:asciiTheme="minorHAnsi" w:hAnsiTheme="minorHAnsi" w:cstheme="minorHAnsi"/>
                <w:sz w:val="22"/>
                <w:szCs w:val="22"/>
                <w:rPrChange w:id="619" w:author="Jiří Vojtěšek" w:date="2018-11-18T21:40:00Z">
                  <w:rPr>
                    <w:rFonts w:asciiTheme="minorHAnsi" w:hAnsiTheme="minorHAnsi" w:cstheme="minorHAnsi"/>
                  </w:rPr>
                </w:rPrChange>
              </w:rPr>
            </w:pPr>
          </w:p>
        </w:tc>
        <w:tc>
          <w:tcPr>
            <w:tcW w:w="425" w:type="dxa"/>
            <w:vAlign w:val="center"/>
          </w:tcPr>
          <w:p w14:paraId="29A926DE" w14:textId="77777777" w:rsidR="00A24516" w:rsidRPr="004C55F0" w:rsidRDefault="00A24516" w:rsidP="003E575F">
            <w:pPr>
              <w:spacing w:before="60" w:after="60"/>
              <w:jc w:val="center"/>
              <w:rPr>
                <w:rFonts w:asciiTheme="minorHAnsi" w:hAnsiTheme="minorHAnsi" w:cstheme="minorHAnsi"/>
                <w:sz w:val="22"/>
                <w:szCs w:val="22"/>
                <w:rPrChange w:id="620" w:author="Jiří Vojtěšek" w:date="2018-11-18T21:40:00Z">
                  <w:rPr>
                    <w:rFonts w:asciiTheme="minorHAnsi" w:hAnsiTheme="minorHAnsi" w:cstheme="minorHAnsi"/>
                  </w:rPr>
                </w:rPrChange>
              </w:rPr>
            </w:pPr>
          </w:p>
        </w:tc>
        <w:tc>
          <w:tcPr>
            <w:tcW w:w="426" w:type="dxa"/>
            <w:vAlign w:val="center"/>
          </w:tcPr>
          <w:p w14:paraId="5944E452" w14:textId="77777777" w:rsidR="00A24516" w:rsidRPr="004C55F0" w:rsidRDefault="00A24516" w:rsidP="003E575F">
            <w:pPr>
              <w:spacing w:before="60" w:after="60"/>
              <w:jc w:val="center"/>
              <w:rPr>
                <w:rFonts w:asciiTheme="minorHAnsi" w:hAnsiTheme="minorHAnsi" w:cstheme="minorHAnsi"/>
                <w:sz w:val="22"/>
                <w:szCs w:val="22"/>
                <w:rPrChange w:id="621" w:author="Jiří Vojtěšek" w:date="2018-11-18T21:40:00Z">
                  <w:rPr>
                    <w:rFonts w:asciiTheme="minorHAnsi" w:hAnsiTheme="minorHAnsi" w:cstheme="minorHAnsi"/>
                  </w:rPr>
                </w:rPrChange>
              </w:rPr>
            </w:pPr>
          </w:p>
        </w:tc>
        <w:tc>
          <w:tcPr>
            <w:tcW w:w="425" w:type="dxa"/>
            <w:vAlign w:val="center"/>
          </w:tcPr>
          <w:p w14:paraId="42F7F72E" w14:textId="77777777" w:rsidR="00A24516" w:rsidRPr="004C55F0" w:rsidRDefault="00A24516" w:rsidP="003E575F">
            <w:pPr>
              <w:spacing w:before="60" w:after="60"/>
              <w:jc w:val="center"/>
              <w:rPr>
                <w:rFonts w:asciiTheme="minorHAnsi" w:hAnsiTheme="minorHAnsi" w:cstheme="minorHAnsi"/>
                <w:sz w:val="22"/>
                <w:szCs w:val="22"/>
                <w:rPrChange w:id="622" w:author="Jiří Vojtěšek" w:date="2018-11-18T21:40:00Z">
                  <w:rPr>
                    <w:rFonts w:asciiTheme="minorHAnsi" w:hAnsiTheme="minorHAnsi" w:cstheme="minorHAnsi"/>
                  </w:rPr>
                </w:rPrChange>
              </w:rPr>
            </w:pPr>
          </w:p>
        </w:tc>
      </w:tr>
      <w:tr w:rsidR="00A24516" w:rsidRPr="00B322E4" w14:paraId="1EC83B79" w14:textId="77777777" w:rsidTr="003E575F">
        <w:trPr>
          <w:trHeight w:val="227"/>
        </w:trPr>
        <w:tc>
          <w:tcPr>
            <w:tcW w:w="6516" w:type="dxa"/>
            <w:vAlign w:val="bottom"/>
          </w:tcPr>
          <w:p w14:paraId="64F67FA4" w14:textId="7B6CACA4" w:rsidR="00A24516" w:rsidRPr="00B322E4" w:rsidRDefault="00A24516" w:rsidP="003E575F">
            <w:pPr>
              <w:spacing w:before="60" w:after="60"/>
              <w:rPr>
                <w:rFonts w:asciiTheme="minorHAnsi" w:hAnsiTheme="minorHAnsi" w:cstheme="minorHAnsi"/>
              </w:rPr>
            </w:pPr>
            <w:r>
              <w:rPr>
                <w:color w:val="000000"/>
                <w:sz w:val="22"/>
                <w:szCs w:val="22"/>
              </w:rPr>
              <w:t>Informační a komunikační systémy pro podporu krizového řízení,</w:t>
            </w:r>
          </w:p>
        </w:tc>
        <w:tc>
          <w:tcPr>
            <w:tcW w:w="426" w:type="dxa"/>
            <w:vAlign w:val="center"/>
          </w:tcPr>
          <w:p w14:paraId="5F8BA432" w14:textId="77777777" w:rsidR="00A24516" w:rsidRPr="004C55F0" w:rsidRDefault="00A24516" w:rsidP="003E575F">
            <w:pPr>
              <w:spacing w:before="60" w:after="60"/>
              <w:jc w:val="center"/>
              <w:rPr>
                <w:rFonts w:asciiTheme="minorHAnsi" w:hAnsiTheme="minorHAnsi" w:cstheme="minorHAnsi"/>
                <w:sz w:val="22"/>
                <w:szCs w:val="22"/>
                <w:rPrChange w:id="623"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0B270868" w14:textId="19D5BD32" w:rsidR="00A24516" w:rsidRPr="004C55F0" w:rsidRDefault="003E575F" w:rsidP="003E575F">
            <w:pPr>
              <w:spacing w:before="60" w:after="60"/>
              <w:jc w:val="center"/>
              <w:rPr>
                <w:rFonts w:asciiTheme="minorHAnsi" w:hAnsiTheme="minorHAnsi" w:cstheme="minorHAnsi"/>
                <w:sz w:val="22"/>
                <w:szCs w:val="22"/>
                <w:rPrChange w:id="624"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737A2305" w14:textId="7F7EE391" w:rsidR="00A24516" w:rsidRPr="004C55F0" w:rsidRDefault="00A24516" w:rsidP="003E575F">
            <w:pPr>
              <w:spacing w:before="60" w:after="60"/>
              <w:jc w:val="center"/>
              <w:rPr>
                <w:rFonts w:asciiTheme="minorHAnsi" w:hAnsiTheme="minorHAnsi" w:cstheme="minorHAnsi"/>
                <w:sz w:val="22"/>
                <w:szCs w:val="22"/>
                <w:rPrChange w:id="625" w:author="Jiří Vojtěšek" w:date="2018-11-18T21:40:00Z">
                  <w:rPr>
                    <w:rFonts w:asciiTheme="minorHAnsi" w:hAnsiTheme="minorHAnsi" w:cstheme="minorHAnsi"/>
                  </w:rPr>
                </w:rPrChange>
              </w:rPr>
            </w:pPr>
          </w:p>
        </w:tc>
        <w:tc>
          <w:tcPr>
            <w:tcW w:w="425" w:type="dxa"/>
            <w:vAlign w:val="center"/>
          </w:tcPr>
          <w:p w14:paraId="2F9E5B39" w14:textId="77777777" w:rsidR="00A24516" w:rsidRPr="004C55F0" w:rsidRDefault="00A24516" w:rsidP="003E575F">
            <w:pPr>
              <w:spacing w:before="60" w:after="60"/>
              <w:jc w:val="center"/>
              <w:rPr>
                <w:rFonts w:asciiTheme="minorHAnsi" w:hAnsiTheme="minorHAnsi" w:cstheme="minorHAnsi"/>
                <w:sz w:val="22"/>
                <w:szCs w:val="22"/>
                <w:rPrChange w:id="626" w:author="Jiří Vojtěšek" w:date="2018-11-18T21:40:00Z">
                  <w:rPr>
                    <w:rFonts w:asciiTheme="minorHAnsi" w:hAnsiTheme="minorHAnsi" w:cstheme="minorHAnsi"/>
                  </w:rPr>
                </w:rPrChange>
              </w:rPr>
            </w:pPr>
          </w:p>
        </w:tc>
        <w:tc>
          <w:tcPr>
            <w:tcW w:w="426" w:type="dxa"/>
            <w:vAlign w:val="center"/>
          </w:tcPr>
          <w:p w14:paraId="691E5C77" w14:textId="77777777" w:rsidR="00A24516" w:rsidRPr="004C55F0" w:rsidRDefault="00A24516" w:rsidP="003E575F">
            <w:pPr>
              <w:spacing w:before="60" w:after="60"/>
              <w:jc w:val="center"/>
              <w:rPr>
                <w:rFonts w:asciiTheme="minorHAnsi" w:hAnsiTheme="minorHAnsi" w:cstheme="minorHAnsi"/>
                <w:sz w:val="22"/>
                <w:szCs w:val="22"/>
                <w:rPrChange w:id="627" w:author="Jiří Vojtěšek" w:date="2018-11-18T21:40:00Z">
                  <w:rPr>
                    <w:rFonts w:asciiTheme="minorHAnsi" w:hAnsiTheme="minorHAnsi" w:cstheme="minorHAnsi"/>
                  </w:rPr>
                </w:rPrChange>
              </w:rPr>
            </w:pPr>
          </w:p>
        </w:tc>
        <w:tc>
          <w:tcPr>
            <w:tcW w:w="425" w:type="dxa"/>
            <w:vAlign w:val="center"/>
          </w:tcPr>
          <w:p w14:paraId="4CCE3B5D" w14:textId="77777777" w:rsidR="00A24516" w:rsidRPr="004C55F0" w:rsidRDefault="00A24516" w:rsidP="003E575F">
            <w:pPr>
              <w:spacing w:before="60" w:after="60"/>
              <w:jc w:val="center"/>
              <w:rPr>
                <w:rFonts w:asciiTheme="minorHAnsi" w:hAnsiTheme="minorHAnsi" w:cstheme="minorHAnsi"/>
                <w:sz w:val="22"/>
                <w:szCs w:val="22"/>
                <w:rPrChange w:id="628" w:author="Jiří Vojtěšek" w:date="2018-11-18T21:40:00Z">
                  <w:rPr>
                    <w:rFonts w:asciiTheme="minorHAnsi" w:hAnsiTheme="minorHAnsi" w:cstheme="minorHAnsi"/>
                  </w:rPr>
                </w:rPrChange>
              </w:rPr>
            </w:pPr>
          </w:p>
        </w:tc>
      </w:tr>
      <w:tr w:rsidR="00A24516" w:rsidRPr="00B322E4" w14:paraId="23817855" w14:textId="77777777" w:rsidTr="003E575F">
        <w:trPr>
          <w:trHeight w:val="227"/>
        </w:trPr>
        <w:tc>
          <w:tcPr>
            <w:tcW w:w="6516" w:type="dxa"/>
            <w:vAlign w:val="bottom"/>
          </w:tcPr>
          <w:p w14:paraId="177CC312" w14:textId="1327F795" w:rsidR="00A24516" w:rsidRPr="00B322E4" w:rsidRDefault="00A24516" w:rsidP="003E575F">
            <w:pPr>
              <w:spacing w:before="60" w:after="60"/>
              <w:rPr>
                <w:rFonts w:asciiTheme="minorHAnsi" w:hAnsiTheme="minorHAnsi" w:cstheme="minorHAnsi"/>
              </w:rPr>
            </w:pPr>
            <w:r>
              <w:rPr>
                <w:color w:val="000000"/>
                <w:sz w:val="22"/>
                <w:szCs w:val="22"/>
              </w:rPr>
              <w:t>Ochrana ekonomiky,</w:t>
            </w:r>
          </w:p>
        </w:tc>
        <w:tc>
          <w:tcPr>
            <w:tcW w:w="426" w:type="dxa"/>
            <w:vAlign w:val="center"/>
          </w:tcPr>
          <w:p w14:paraId="2854597D" w14:textId="77777777" w:rsidR="00A24516" w:rsidRPr="004C55F0" w:rsidRDefault="00A24516" w:rsidP="003E575F">
            <w:pPr>
              <w:spacing w:before="60" w:after="60"/>
              <w:jc w:val="center"/>
              <w:rPr>
                <w:rFonts w:asciiTheme="minorHAnsi" w:hAnsiTheme="minorHAnsi" w:cstheme="minorHAnsi"/>
                <w:sz w:val="22"/>
                <w:szCs w:val="22"/>
                <w:rPrChange w:id="629" w:author="Jiří Vojtěšek" w:date="2018-11-18T21:40:00Z">
                  <w:rPr>
                    <w:rFonts w:asciiTheme="minorHAnsi" w:hAnsiTheme="minorHAnsi" w:cstheme="minorHAnsi"/>
                  </w:rPr>
                </w:rPrChange>
              </w:rPr>
            </w:pPr>
          </w:p>
        </w:tc>
        <w:tc>
          <w:tcPr>
            <w:tcW w:w="425" w:type="dxa"/>
            <w:vAlign w:val="center"/>
          </w:tcPr>
          <w:p w14:paraId="46F9E2FB" w14:textId="77777777" w:rsidR="00A24516" w:rsidRPr="004C55F0" w:rsidRDefault="00A24516" w:rsidP="003E575F">
            <w:pPr>
              <w:spacing w:before="60" w:after="60"/>
              <w:jc w:val="center"/>
              <w:rPr>
                <w:rFonts w:asciiTheme="minorHAnsi" w:hAnsiTheme="minorHAnsi" w:cstheme="minorHAnsi"/>
                <w:sz w:val="22"/>
                <w:szCs w:val="22"/>
                <w:rPrChange w:id="630" w:author="Jiří Vojtěšek" w:date="2018-11-18T21:40:00Z">
                  <w:rPr>
                    <w:rFonts w:asciiTheme="minorHAnsi" w:hAnsiTheme="minorHAnsi" w:cstheme="minorHAnsi"/>
                  </w:rPr>
                </w:rPrChange>
              </w:rPr>
            </w:pPr>
          </w:p>
        </w:tc>
        <w:tc>
          <w:tcPr>
            <w:tcW w:w="425" w:type="dxa"/>
            <w:vAlign w:val="center"/>
          </w:tcPr>
          <w:p w14:paraId="7B859777" w14:textId="77777777" w:rsidR="00A24516" w:rsidRPr="004C55F0" w:rsidRDefault="00A24516" w:rsidP="003E575F">
            <w:pPr>
              <w:spacing w:before="60" w:after="60"/>
              <w:jc w:val="center"/>
              <w:rPr>
                <w:rFonts w:asciiTheme="minorHAnsi" w:hAnsiTheme="minorHAnsi" w:cstheme="minorHAnsi"/>
                <w:sz w:val="22"/>
                <w:szCs w:val="22"/>
                <w:rPrChange w:id="631" w:author="Jiří Vojtěšek" w:date="2018-11-18T21:40:00Z">
                  <w:rPr>
                    <w:rFonts w:asciiTheme="minorHAnsi" w:hAnsiTheme="minorHAnsi" w:cstheme="minorHAnsi"/>
                  </w:rPr>
                </w:rPrChange>
              </w:rPr>
            </w:pPr>
          </w:p>
        </w:tc>
        <w:tc>
          <w:tcPr>
            <w:tcW w:w="425" w:type="dxa"/>
            <w:vAlign w:val="center"/>
          </w:tcPr>
          <w:p w14:paraId="4F1099BB" w14:textId="77777777" w:rsidR="00A24516" w:rsidRPr="004C55F0" w:rsidRDefault="00A24516" w:rsidP="003E575F">
            <w:pPr>
              <w:spacing w:before="60" w:after="60"/>
              <w:jc w:val="center"/>
              <w:rPr>
                <w:rFonts w:asciiTheme="minorHAnsi" w:hAnsiTheme="minorHAnsi" w:cstheme="minorHAnsi"/>
                <w:sz w:val="22"/>
                <w:szCs w:val="22"/>
                <w:rPrChange w:id="632" w:author="Jiří Vojtěšek" w:date="2018-11-18T21:40:00Z">
                  <w:rPr>
                    <w:rFonts w:asciiTheme="minorHAnsi" w:hAnsiTheme="minorHAnsi" w:cstheme="minorHAnsi"/>
                  </w:rPr>
                </w:rPrChange>
              </w:rPr>
            </w:pPr>
          </w:p>
        </w:tc>
        <w:tc>
          <w:tcPr>
            <w:tcW w:w="426" w:type="dxa"/>
            <w:vAlign w:val="center"/>
          </w:tcPr>
          <w:p w14:paraId="4AE66B2E" w14:textId="77777777" w:rsidR="00A24516" w:rsidRPr="004C55F0" w:rsidRDefault="00A24516" w:rsidP="003E575F">
            <w:pPr>
              <w:spacing w:before="60" w:after="60"/>
              <w:jc w:val="center"/>
              <w:rPr>
                <w:rFonts w:asciiTheme="minorHAnsi" w:hAnsiTheme="minorHAnsi" w:cstheme="minorHAnsi"/>
                <w:sz w:val="22"/>
                <w:szCs w:val="22"/>
                <w:rPrChange w:id="633"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04AAB229" w14:textId="37C7DF96" w:rsidR="00A24516" w:rsidRPr="004C55F0" w:rsidRDefault="003E575F" w:rsidP="003E575F">
            <w:pPr>
              <w:spacing w:before="60" w:after="60"/>
              <w:jc w:val="center"/>
              <w:rPr>
                <w:rFonts w:asciiTheme="minorHAnsi" w:hAnsiTheme="minorHAnsi" w:cstheme="minorHAnsi"/>
                <w:sz w:val="22"/>
                <w:szCs w:val="22"/>
                <w:rPrChange w:id="634"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r>
      <w:tr w:rsidR="00A24516" w:rsidRPr="00B322E4" w14:paraId="7AA6F606" w14:textId="16172E6E" w:rsidTr="00EC57CD">
        <w:trPr>
          <w:trHeight w:val="227"/>
        </w:trPr>
        <w:tc>
          <w:tcPr>
            <w:tcW w:w="6516" w:type="dxa"/>
            <w:vAlign w:val="bottom"/>
          </w:tcPr>
          <w:p w14:paraId="6BC0212E" w14:textId="7F51C719" w:rsidR="00A24516" w:rsidRPr="00B322E4" w:rsidRDefault="00A24516" w:rsidP="003E575F">
            <w:pPr>
              <w:spacing w:before="60" w:after="60"/>
              <w:rPr>
                <w:rFonts w:asciiTheme="minorHAnsi" w:hAnsiTheme="minorHAnsi" w:cstheme="minorHAnsi"/>
                <w:sz w:val="22"/>
                <w:szCs w:val="22"/>
              </w:rPr>
            </w:pPr>
            <w:r>
              <w:rPr>
                <w:color w:val="000000"/>
                <w:sz w:val="22"/>
                <w:szCs w:val="22"/>
              </w:rPr>
              <w:t>Vnitřní bezpečnost a veřejný pořádek,</w:t>
            </w:r>
          </w:p>
        </w:tc>
        <w:tc>
          <w:tcPr>
            <w:tcW w:w="426" w:type="dxa"/>
            <w:vAlign w:val="center"/>
          </w:tcPr>
          <w:p w14:paraId="44C5D361" w14:textId="77777777" w:rsidR="00A24516" w:rsidRPr="004C55F0" w:rsidRDefault="00A24516" w:rsidP="003E575F">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744AF8D7" w14:textId="5C4459F8" w:rsidR="00A24516" w:rsidRPr="004C55F0" w:rsidRDefault="004C55F0" w:rsidP="003E575F">
            <w:pPr>
              <w:spacing w:before="60" w:after="60"/>
              <w:jc w:val="center"/>
              <w:rPr>
                <w:rFonts w:asciiTheme="minorHAnsi" w:hAnsiTheme="minorHAnsi" w:cstheme="minorHAnsi"/>
                <w:sz w:val="22"/>
                <w:szCs w:val="22"/>
              </w:rPr>
            </w:pPr>
            <w:r w:rsidRPr="004C55F0">
              <w:rPr>
                <w:rFonts w:asciiTheme="minorHAnsi" w:hAnsiTheme="minorHAnsi" w:cstheme="minorHAnsi"/>
              </w:rPr>
              <w:t>X</w:t>
            </w:r>
          </w:p>
        </w:tc>
        <w:tc>
          <w:tcPr>
            <w:tcW w:w="425" w:type="dxa"/>
            <w:vAlign w:val="center"/>
          </w:tcPr>
          <w:p w14:paraId="7B3950AE" w14:textId="77777777" w:rsidR="00A24516" w:rsidRPr="004C55F0"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14:paraId="60D917B9" w14:textId="27685799" w:rsidR="00A24516" w:rsidRPr="004C55F0" w:rsidRDefault="00A24516" w:rsidP="003E575F">
            <w:pPr>
              <w:spacing w:before="60" w:after="60"/>
              <w:jc w:val="center"/>
              <w:rPr>
                <w:rFonts w:asciiTheme="minorHAnsi" w:hAnsiTheme="minorHAnsi" w:cstheme="minorHAnsi"/>
                <w:sz w:val="22"/>
                <w:szCs w:val="22"/>
              </w:rPr>
            </w:pPr>
          </w:p>
        </w:tc>
        <w:tc>
          <w:tcPr>
            <w:tcW w:w="426" w:type="dxa"/>
            <w:vAlign w:val="center"/>
          </w:tcPr>
          <w:p w14:paraId="036FFF6F" w14:textId="302B87D6" w:rsidR="00A24516" w:rsidRPr="004C55F0" w:rsidRDefault="00A24516" w:rsidP="003E575F">
            <w:pPr>
              <w:spacing w:before="60" w:after="60"/>
              <w:jc w:val="center"/>
              <w:rPr>
                <w:rFonts w:asciiTheme="minorHAnsi" w:hAnsiTheme="minorHAnsi" w:cstheme="minorHAnsi"/>
                <w:sz w:val="22"/>
                <w:szCs w:val="22"/>
              </w:rPr>
            </w:pPr>
          </w:p>
        </w:tc>
        <w:tc>
          <w:tcPr>
            <w:tcW w:w="425" w:type="dxa"/>
            <w:vAlign w:val="center"/>
          </w:tcPr>
          <w:p w14:paraId="125CDE06" w14:textId="77777777" w:rsidR="00A24516" w:rsidRPr="004C55F0" w:rsidRDefault="00A24516" w:rsidP="003E575F">
            <w:pPr>
              <w:spacing w:before="60" w:after="60"/>
              <w:jc w:val="center"/>
              <w:rPr>
                <w:rFonts w:asciiTheme="minorHAnsi" w:hAnsiTheme="minorHAnsi" w:cstheme="minorHAnsi"/>
                <w:sz w:val="22"/>
                <w:szCs w:val="22"/>
              </w:rPr>
            </w:pPr>
          </w:p>
        </w:tc>
      </w:tr>
      <w:tr w:rsidR="00A24516" w:rsidRPr="00B322E4" w14:paraId="5FAFBEC6" w14:textId="77777777" w:rsidTr="003E575F">
        <w:trPr>
          <w:trHeight w:val="227"/>
        </w:trPr>
        <w:tc>
          <w:tcPr>
            <w:tcW w:w="6516" w:type="dxa"/>
            <w:vAlign w:val="bottom"/>
          </w:tcPr>
          <w:p w14:paraId="2ABE26D5" w14:textId="7F4FFE38" w:rsidR="00A24516" w:rsidRPr="00B322E4" w:rsidRDefault="00A24516" w:rsidP="003E575F">
            <w:pPr>
              <w:spacing w:before="60" w:after="60"/>
              <w:rPr>
                <w:rFonts w:asciiTheme="minorHAnsi" w:hAnsiTheme="minorHAnsi" w:cstheme="minorHAnsi"/>
              </w:rPr>
            </w:pPr>
            <w:r>
              <w:rPr>
                <w:color w:val="000000"/>
                <w:sz w:val="22"/>
                <w:szCs w:val="22"/>
              </w:rPr>
              <w:t>Civilní nouzová připravenost EU a NATO,</w:t>
            </w:r>
          </w:p>
        </w:tc>
        <w:tc>
          <w:tcPr>
            <w:tcW w:w="426" w:type="dxa"/>
            <w:vAlign w:val="center"/>
          </w:tcPr>
          <w:p w14:paraId="5BE47954" w14:textId="77777777" w:rsidR="00A24516" w:rsidRPr="004C55F0" w:rsidRDefault="00A24516" w:rsidP="003E575F">
            <w:pPr>
              <w:spacing w:before="60" w:after="60"/>
              <w:jc w:val="center"/>
              <w:rPr>
                <w:rFonts w:asciiTheme="minorHAnsi" w:hAnsiTheme="minorHAnsi" w:cstheme="minorHAnsi"/>
                <w:sz w:val="22"/>
                <w:szCs w:val="22"/>
                <w:rPrChange w:id="635" w:author="Jiří Vojtěšek" w:date="2018-11-18T21:40:00Z">
                  <w:rPr>
                    <w:rFonts w:asciiTheme="minorHAnsi" w:hAnsiTheme="minorHAnsi" w:cstheme="minorHAnsi"/>
                  </w:rPr>
                </w:rPrChange>
              </w:rPr>
            </w:pPr>
          </w:p>
        </w:tc>
        <w:tc>
          <w:tcPr>
            <w:tcW w:w="425" w:type="dxa"/>
            <w:vAlign w:val="center"/>
          </w:tcPr>
          <w:p w14:paraId="670F79B2" w14:textId="77777777" w:rsidR="00A24516" w:rsidRPr="004C55F0" w:rsidRDefault="00A24516" w:rsidP="003E575F">
            <w:pPr>
              <w:spacing w:before="60" w:after="60"/>
              <w:jc w:val="center"/>
              <w:rPr>
                <w:rFonts w:asciiTheme="minorHAnsi" w:hAnsiTheme="minorHAnsi" w:cstheme="minorHAnsi"/>
                <w:sz w:val="22"/>
                <w:szCs w:val="22"/>
                <w:rPrChange w:id="636" w:author="Jiří Vojtěšek" w:date="2018-11-18T21:40:00Z">
                  <w:rPr>
                    <w:rFonts w:asciiTheme="minorHAnsi" w:hAnsiTheme="minorHAnsi" w:cstheme="minorHAnsi"/>
                  </w:rPr>
                </w:rPrChange>
              </w:rPr>
            </w:pPr>
          </w:p>
        </w:tc>
        <w:tc>
          <w:tcPr>
            <w:tcW w:w="425" w:type="dxa"/>
            <w:vAlign w:val="center"/>
          </w:tcPr>
          <w:p w14:paraId="57BC92A8" w14:textId="77777777" w:rsidR="00A24516" w:rsidRPr="004C55F0" w:rsidRDefault="00A24516" w:rsidP="003E575F">
            <w:pPr>
              <w:spacing w:before="60" w:after="60"/>
              <w:jc w:val="center"/>
              <w:rPr>
                <w:rFonts w:asciiTheme="minorHAnsi" w:hAnsiTheme="minorHAnsi" w:cstheme="minorHAnsi"/>
                <w:sz w:val="22"/>
                <w:szCs w:val="22"/>
                <w:rPrChange w:id="637" w:author="Jiří Vojtěšek" w:date="2018-11-18T21:40:00Z">
                  <w:rPr>
                    <w:rFonts w:asciiTheme="minorHAnsi" w:hAnsiTheme="minorHAnsi" w:cstheme="minorHAnsi"/>
                  </w:rPr>
                </w:rPrChange>
              </w:rPr>
            </w:pPr>
          </w:p>
        </w:tc>
        <w:tc>
          <w:tcPr>
            <w:tcW w:w="425" w:type="dxa"/>
            <w:vAlign w:val="center"/>
          </w:tcPr>
          <w:p w14:paraId="78530D92" w14:textId="77777777" w:rsidR="00A24516" w:rsidRPr="004C55F0" w:rsidRDefault="00A24516" w:rsidP="003E575F">
            <w:pPr>
              <w:spacing w:before="60" w:after="60"/>
              <w:jc w:val="center"/>
              <w:rPr>
                <w:rFonts w:asciiTheme="minorHAnsi" w:hAnsiTheme="minorHAnsi" w:cstheme="minorHAnsi"/>
                <w:sz w:val="22"/>
                <w:szCs w:val="22"/>
                <w:rPrChange w:id="638" w:author="Jiří Vojtěšek" w:date="2018-11-18T21:40:00Z">
                  <w:rPr>
                    <w:rFonts w:asciiTheme="minorHAnsi" w:hAnsiTheme="minorHAnsi" w:cstheme="minorHAnsi"/>
                  </w:rPr>
                </w:rPrChange>
              </w:rPr>
            </w:pPr>
          </w:p>
        </w:tc>
        <w:tc>
          <w:tcPr>
            <w:tcW w:w="426" w:type="dxa"/>
            <w:vAlign w:val="center"/>
          </w:tcPr>
          <w:p w14:paraId="253C9260" w14:textId="77777777" w:rsidR="00A24516" w:rsidRPr="004C55F0" w:rsidRDefault="00A24516" w:rsidP="003E575F">
            <w:pPr>
              <w:spacing w:before="60" w:after="60"/>
              <w:jc w:val="center"/>
              <w:rPr>
                <w:rFonts w:asciiTheme="minorHAnsi" w:hAnsiTheme="minorHAnsi" w:cstheme="minorHAnsi"/>
                <w:sz w:val="22"/>
                <w:szCs w:val="22"/>
                <w:rPrChange w:id="639"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1FC83BED" w14:textId="70AD986C" w:rsidR="00A24516" w:rsidRPr="004C55F0" w:rsidRDefault="003E575F" w:rsidP="003E575F">
            <w:pPr>
              <w:spacing w:before="60" w:after="60"/>
              <w:jc w:val="center"/>
              <w:rPr>
                <w:rFonts w:asciiTheme="minorHAnsi" w:hAnsiTheme="minorHAnsi" w:cstheme="minorHAnsi"/>
                <w:sz w:val="22"/>
                <w:szCs w:val="22"/>
                <w:rPrChange w:id="640"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r>
      <w:tr w:rsidR="00A24516" w:rsidRPr="00B322E4" w14:paraId="6ADF8578" w14:textId="77777777" w:rsidTr="00B370A2">
        <w:trPr>
          <w:trHeight w:val="227"/>
        </w:trPr>
        <w:tc>
          <w:tcPr>
            <w:tcW w:w="6516" w:type="dxa"/>
            <w:vAlign w:val="bottom"/>
          </w:tcPr>
          <w:p w14:paraId="69EA7279" w14:textId="3AD8992A" w:rsidR="00A24516" w:rsidRPr="00B322E4" w:rsidRDefault="00A24516" w:rsidP="003E575F">
            <w:pPr>
              <w:spacing w:before="60" w:after="60"/>
              <w:rPr>
                <w:rFonts w:asciiTheme="minorHAnsi" w:hAnsiTheme="minorHAnsi" w:cstheme="minorHAnsi"/>
              </w:rPr>
            </w:pPr>
            <w:r>
              <w:rPr>
                <w:color w:val="000000"/>
                <w:sz w:val="22"/>
                <w:szCs w:val="22"/>
              </w:rPr>
              <w:t>Prevence závažných havárií,</w:t>
            </w:r>
          </w:p>
        </w:tc>
        <w:tc>
          <w:tcPr>
            <w:tcW w:w="426" w:type="dxa"/>
            <w:vAlign w:val="center"/>
          </w:tcPr>
          <w:p w14:paraId="62368ACF" w14:textId="77777777" w:rsidR="00A24516" w:rsidRPr="004C55F0" w:rsidRDefault="00A24516" w:rsidP="003E575F">
            <w:pPr>
              <w:spacing w:before="60" w:after="60"/>
              <w:jc w:val="center"/>
              <w:rPr>
                <w:rFonts w:asciiTheme="minorHAnsi" w:hAnsiTheme="minorHAnsi" w:cstheme="minorHAnsi"/>
                <w:sz w:val="22"/>
                <w:szCs w:val="22"/>
                <w:rPrChange w:id="641" w:author="Jiří Vojtěšek" w:date="2018-11-18T21:40:00Z">
                  <w:rPr>
                    <w:rFonts w:asciiTheme="minorHAnsi" w:hAnsiTheme="minorHAnsi" w:cstheme="minorHAnsi"/>
                  </w:rPr>
                </w:rPrChange>
              </w:rPr>
            </w:pPr>
          </w:p>
        </w:tc>
        <w:tc>
          <w:tcPr>
            <w:tcW w:w="425" w:type="dxa"/>
            <w:vAlign w:val="center"/>
          </w:tcPr>
          <w:p w14:paraId="617814E4" w14:textId="77777777" w:rsidR="00A24516" w:rsidRPr="004C55F0" w:rsidRDefault="00A24516" w:rsidP="003E575F">
            <w:pPr>
              <w:spacing w:before="60" w:after="60"/>
              <w:jc w:val="center"/>
              <w:rPr>
                <w:rFonts w:asciiTheme="minorHAnsi" w:hAnsiTheme="minorHAnsi" w:cstheme="minorHAnsi"/>
                <w:sz w:val="22"/>
                <w:szCs w:val="22"/>
                <w:rPrChange w:id="642"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56C66C08" w14:textId="2B0EEB43" w:rsidR="00A24516" w:rsidRPr="004C55F0" w:rsidRDefault="00D65B36" w:rsidP="003E575F">
            <w:pPr>
              <w:spacing w:before="60" w:after="60"/>
              <w:jc w:val="center"/>
              <w:rPr>
                <w:rFonts w:asciiTheme="minorHAnsi" w:hAnsiTheme="minorHAnsi" w:cstheme="minorHAnsi"/>
                <w:sz w:val="22"/>
                <w:szCs w:val="22"/>
                <w:rPrChange w:id="643"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vAlign w:val="center"/>
          </w:tcPr>
          <w:p w14:paraId="152B5CC1" w14:textId="77777777" w:rsidR="00A24516" w:rsidRPr="004C55F0" w:rsidRDefault="00A24516" w:rsidP="003E575F">
            <w:pPr>
              <w:spacing w:before="60" w:after="60"/>
              <w:jc w:val="center"/>
              <w:rPr>
                <w:rFonts w:asciiTheme="minorHAnsi" w:hAnsiTheme="minorHAnsi" w:cstheme="minorHAnsi"/>
                <w:sz w:val="22"/>
                <w:szCs w:val="22"/>
                <w:rPrChange w:id="644" w:author="Jiří Vojtěšek" w:date="2018-11-18T21:40:00Z">
                  <w:rPr>
                    <w:rFonts w:asciiTheme="minorHAnsi" w:hAnsiTheme="minorHAnsi" w:cstheme="minorHAnsi"/>
                  </w:rPr>
                </w:rPrChange>
              </w:rPr>
            </w:pPr>
          </w:p>
        </w:tc>
        <w:tc>
          <w:tcPr>
            <w:tcW w:w="426" w:type="dxa"/>
            <w:shd w:val="clear" w:color="auto" w:fill="auto"/>
            <w:vAlign w:val="center"/>
          </w:tcPr>
          <w:p w14:paraId="3B921687" w14:textId="2847AC5A" w:rsidR="00A24516" w:rsidRPr="004C55F0" w:rsidRDefault="00A24516" w:rsidP="003E575F">
            <w:pPr>
              <w:spacing w:before="60" w:after="60"/>
              <w:jc w:val="center"/>
              <w:rPr>
                <w:rFonts w:asciiTheme="minorHAnsi" w:hAnsiTheme="minorHAnsi" w:cstheme="minorHAnsi"/>
                <w:sz w:val="22"/>
                <w:szCs w:val="22"/>
                <w:rPrChange w:id="645" w:author="Jiří Vojtěšek" w:date="2018-11-18T21:40:00Z">
                  <w:rPr>
                    <w:rFonts w:asciiTheme="minorHAnsi" w:hAnsiTheme="minorHAnsi" w:cstheme="minorHAnsi"/>
                  </w:rPr>
                </w:rPrChange>
              </w:rPr>
            </w:pPr>
          </w:p>
        </w:tc>
        <w:tc>
          <w:tcPr>
            <w:tcW w:w="425" w:type="dxa"/>
            <w:vAlign w:val="center"/>
          </w:tcPr>
          <w:p w14:paraId="6E771EA5" w14:textId="77777777" w:rsidR="00A24516" w:rsidRPr="004C55F0" w:rsidRDefault="00A24516" w:rsidP="003E575F">
            <w:pPr>
              <w:spacing w:before="60" w:after="60"/>
              <w:jc w:val="center"/>
              <w:rPr>
                <w:rFonts w:asciiTheme="minorHAnsi" w:hAnsiTheme="minorHAnsi" w:cstheme="minorHAnsi"/>
                <w:sz w:val="22"/>
                <w:szCs w:val="22"/>
                <w:rPrChange w:id="646" w:author="Jiří Vojtěšek" w:date="2018-11-18T21:40:00Z">
                  <w:rPr>
                    <w:rFonts w:asciiTheme="minorHAnsi" w:hAnsiTheme="minorHAnsi" w:cstheme="minorHAnsi"/>
                  </w:rPr>
                </w:rPrChange>
              </w:rPr>
            </w:pPr>
          </w:p>
        </w:tc>
      </w:tr>
      <w:tr w:rsidR="00A24516" w:rsidRPr="00B322E4" w14:paraId="20244D6B" w14:textId="77777777" w:rsidTr="00B370A2">
        <w:trPr>
          <w:trHeight w:val="227"/>
        </w:trPr>
        <w:tc>
          <w:tcPr>
            <w:tcW w:w="6516" w:type="dxa"/>
            <w:vAlign w:val="bottom"/>
          </w:tcPr>
          <w:p w14:paraId="5985BBEF" w14:textId="2278AC9D" w:rsidR="00A24516" w:rsidRPr="00B322E4" w:rsidRDefault="00A24516" w:rsidP="003E575F">
            <w:pPr>
              <w:spacing w:before="60" w:after="60"/>
              <w:rPr>
                <w:rFonts w:asciiTheme="minorHAnsi" w:hAnsiTheme="minorHAnsi" w:cstheme="minorHAnsi"/>
              </w:rPr>
            </w:pPr>
            <w:r>
              <w:rPr>
                <w:color w:val="000000"/>
                <w:sz w:val="22"/>
                <w:szCs w:val="22"/>
              </w:rPr>
              <w:t>Integrovaný záchranný systém,</w:t>
            </w:r>
          </w:p>
        </w:tc>
        <w:tc>
          <w:tcPr>
            <w:tcW w:w="426" w:type="dxa"/>
            <w:vAlign w:val="center"/>
          </w:tcPr>
          <w:p w14:paraId="7A87AF2A" w14:textId="77777777" w:rsidR="00A24516" w:rsidRPr="004C55F0" w:rsidRDefault="00A24516" w:rsidP="003E575F">
            <w:pPr>
              <w:spacing w:before="60" w:after="60"/>
              <w:jc w:val="center"/>
              <w:rPr>
                <w:rFonts w:asciiTheme="minorHAnsi" w:hAnsiTheme="minorHAnsi" w:cstheme="minorHAnsi"/>
                <w:sz w:val="22"/>
                <w:szCs w:val="22"/>
                <w:rPrChange w:id="647" w:author="Jiří Vojtěšek" w:date="2018-11-18T21:40:00Z">
                  <w:rPr>
                    <w:rFonts w:asciiTheme="minorHAnsi" w:hAnsiTheme="minorHAnsi" w:cstheme="minorHAnsi"/>
                  </w:rPr>
                </w:rPrChange>
              </w:rPr>
            </w:pPr>
          </w:p>
        </w:tc>
        <w:tc>
          <w:tcPr>
            <w:tcW w:w="425" w:type="dxa"/>
            <w:vAlign w:val="center"/>
          </w:tcPr>
          <w:p w14:paraId="4257DB50" w14:textId="77777777" w:rsidR="00A24516" w:rsidRPr="004C55F0" w:rsidRDefault="00A24516" w:rsidP="003E575F">
            <w:pPr>
              <w:spacing w:before="60" w:after="60"/>
              <w:jc w:val="center"/>
              <w:rPr>
                <w:rFonts w:asciiTheme="minorHAnsi" w:hAnsiTheme="minorHAnsi" w:cstheme="minorHAnsi"/>
                <w:sz w:val="22"/>
                <w:szCs w:val="22"/>
                <w:rPrChange w:id="648"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3F856C0C" w14:textId="47D4BA49" w:rsidR="00A24516" w:rsidRPr="004C55F0" w:rsidRDefault="00D65B36" w:rsidP="003E575F">
            <w:pPr>
              <w:spacing w:before="60" w:after="60"/>
              <w:jc w:val="center"/>
              <w:rPr>
                <w:rFonts w:asciiTheme="minorHAnsi" w:hAnsiTheme="minorHAnsi" w:cstheme="minorHAnsi"/>
                <w:sz w:val="22"/>
                <w:szCs w:val="22"/>
                <w:rPrChange w:id="649"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shd w:val="clear" w:color="auto" w:fill="auto"/>
            <w:vAlign w:val="center"/>
          </w:tcPr>
          <w:p w14:paraId="7C8ED5FB" w14:textId="60ABC5CB" w:rsidR="00A24516" w:rsidRPr="004C55F0" w:rsidRDefault="00A24516" w:rsidP="003E575F">
            <w:pPr>
              <w:spacing w:before="60" w:after="60"/>
              <w:jc w:val="center"/>
              <w:rPr>
                <w:rFonts w:asciiTheme="minorHAnsi" w:hAnsiTheme="minorHAnsi" w:cstheme="minorHAnsi"/>
                <w:sz w:val="22"/>
                <w:szCs w:val="22"/>
                <w:rPrChange w:id="650" w:author="Jiří Vojtěšek" w:date="2018-11-18T21:40:00Z">
                  <w:rPr>
                    <w:rFonts w:asciiTheme="minorHAnsi" w:hAnsiTheme="minorHAnsi" w:cstheme="minorHAnsi"/>
                  </w:rPr>
                </w:rPrChange>
              </w:rPr>
            </w:pPr>
          </w:p>
        </w:tc>
        <w:tc>
          <w:tcPr>
            <w:tcW w:w="426" w:type="dxa"/>
            <w:vAlign w:val="center"/>
          </w:tcPr>
          <w:p w14:paraId="0EB40548" w14:textId="12BFDE59" w:rsidR="00A24516" w:rsidRPr="004C55F0" w:rsidRDefault="00A24516" w:rsidP="003E575F">
            <w:pPr>
              <w:spacing w:before="60" w:after="60"/>
              <w:jc w:val="center"/>
              <w:rPr>
                <w:rFonts w:asciiTheme="minorHAnsi" w:hAnsiTheme="minorHAnsi" w:cstheme="minorHAnsi"/>
                <w:sz w:val="22"/>
                <w:szCs w:val="22"/>
                <w:rPrChange w:id="651" w:author="Jiří Vojtěšek" w:date="2018-11-18T21:40:00Z">
                  <w:rPr>
                    <w:rFonts w:asciiTheme="minorHAnsi" w:hAnsiTheme="minorHAnsi" w:cstheme="minorHAnsi"/>
                  </w:rPr>
                </w:rPrChange>
              </w:rPr>
            </w:pPr>
          </w:p>
        </w:tc>
        <w:tc>
          <w:tcPr>
            <w:tcW w:w="425" w:type="dxa"/>
            <w:vAlign w:val="center"/>
          </w:tcPr>
          <w:p w14:paraId="2B3B61D1" w14:textId="77777777" w:rsidR="00A24516" w:rsidRPr="004C55F0" w:rsidRDefault="00A24516" w:rsidP="003E575F">
            <w:pPr>
              <w:spacing w:before="60" w:after="60"/>
              <w:jc w:val="center"/>
              <w:rPr>
                <w:rFonts w:asciiTheme="minorHAnsi" w:hAnsiTheme="minorHAnsi" w:cstheme="minorHAnsi"/>
                <w:sz w:val="22"/>
                <w:szCs w:val="22"/>
                <w:rPrChange w:id="652" w:author="Jiří Vojtěšek" w:date="2018-11-18T21:40:00Z">
                  <w:rPr>
                    <w:rFonts w:asciiTheme="minorHAnsi" w:hAnsiTheme="minorHAnsi" w:cstheme="minorHAnsi"/>
                  </w:rPr>
                </w:rPrChange>
              </w:rPr>
            </w:pPr>
          </w:p>
        </w:tc>
      </w:tr>
      <w:tr w:rsidR="00A24516" w:rsidRPr="00B322E4" w14:paraId="194F44C0" w14:textId="77777777" w:rsidTr="003E575F">
        <w:trPr>
          <w:trHeight w:val="227"/>
        </w:trPr>
        <w:tc>
          <w:tcPr>
            <w:tcW w:w="6516" w:type="dxa"/>
            <w:vAlign w:val="bottom"/>
          </w:tcPr>
          <w:p w14:paraId="325D0846" w14:textId="0A82BA09" w:rsidR="00A24516" w:rsidRPr="00B322E4" w:rsidRDefault="00A24516" w:rsidP="003E575F">
            <w:pPr>
              <w:spacing w:before="60" w:after="60"/>
              <w:rPr>
                <w:rFonts w:asciiTheme="minorHAnsi" w:hAnsiTheme="minorHAnsi" w:cstheme="minorHAnsi"/>
              </w:rPr>
            </w:pPr>
            <w:r>
              <w:rPr>
                <w:color w:val="000000"/>
                <w:sz w:val="22"/>
                <w:szCs w:val="22"/>
              </w:rPr>
              <w:t>Požární ochrana,</w:t>
            </w:r>
          </w:p>
        </w:tc>
        <w:tc>
          <w:tcPr>
            <w:tcW w:w="426" w:type="dxa"/>
            <w:vAlign w:val="center"/>
          </w:tcPr>
          <w:p w14:paraId="36133EAC" w14:textId="77777777" w:rsidR="00A24516" w:rsidRPr="004C55F0" w:rsidRDefault="00A24516" w:rsidP="003E575F">
            <w:pPr>
              <w:spacing w:before="60" w:after="60"/>
              <w:jc w:val="center"/>
              <w:rPr>
                <w:rFonts w:asciiTheme="minorHAnsi" w:hAnsiTheme="minorHAnsi" w:cstheme="minorHAnsi"/>
                <w:sz w:val="22"/>
                <w:szCs w:val="22"/>
                <w:rPrChange w:id="653" w:author="Jiří Vojtěšek" w:date="2018-11-18T21:40:00Z">
                  <w:rPr>
                    <w:rFonts w:asciiTheme="minorHAnsi" w:hAnsiTheme="minorHAnsi" w:cstheme="minorHAnsi"/>
                  </w:rPr>
                </w:rPrChange>
              </w:rPr>
            </w:pPr>
          </w:p>
        </w:tc>
        <w:tc>
          <w:tcPr>
            <w:tcW w:w="425" w:type="dxa"/>
            <w:vAlign w:val="center"/>
          </w:tcPr>
          <w:p w14:paraId="1B580CC7" w14:textId="77777777" w:rsidR="00A24516" w:rsidRPr="004C55F0" w:rsidRDefault="00A24516" w:rsidP="003E575F">
            <w:pPr>
              <w:spacing w:before="60" w:after="60"/>
              <w:jc w:val="center"/>
              <w:rPr>
                <w:rFonts w:asciiTheme="minorHAnsi" w:hAnsiTheme="minorHAnsi" w:cstheme="minorHAnsi"/>
                <w:sz w:val="22"/>
                <w:szCs w:val="22"/>
                <w:rPrChange w:id="654" w:author="Jiří Vojtěšek" w:date="2018-11-18T21:40:00Z">
                  <w:rPr>
                    <w:rFonts w:asciiTheme="minorHAnsi" w:hAnsiTheme="minorHAnsi" w:cstheme="minorHAnsi"/>
                  </w:rPr>
                </w:rPrChange>
              </w:rPr>
            </w:pPr>
          </w:p>
        </w:tc>
        <w:tc>
          <w:tcPr>
            <w:tcW w:w="425" w:type="dxa"/>
            <w:vAlign w:val="center"/>
          </w:tcPr>
          <w:p w14:paraId="1BEEDBED" w14:textId="77777777" w:rsidR="00A24516" w:rsidRPr="004C55F0" w:rsidRDefault="00A24516" w:rsidP="003E575F">
            <w:pPr>
              <w:spacing w:before="60" w:after="60"/>
              <w:jc w:val="center"/>
              <w:rPr>
                <w:rFonts w:asciiTheme="minorHAnsi" w:hAnsiTheme="minorHAnsi" w:cstheme="minorHAnsi"/>
                <w:sz w:val="22"/>
                <w:szCs w:val="22"/>
                <w:rPrChange w:id="655"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3577DE54" w14:textId="2FCCCE67" w:rsidR="00A24516" w:rsidRPr="004C55F0" w:rsidRDefault="003E575F" w:rsidP="003E575F">
            <w:pPr>
              <w:spacing w:before="60" w:after="60"/>
              <w:jc w:val="center"/>
              <w:rPr>
                <w:rFonts w:asciiTheme="minorHAnsi" w:hAnsiTheme="minorHAnsi" w:cstheme="minorHAnsi"/>
                <w:sz w:val="22"/>
                <w:szCs w:val="22"/>
                <w:rPrChange w:id="656"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6" w:type="dxa"/>
            <w:vAlign w:val="center"/>
          </w:tcPr>
          <w:p w14:paraId="5298FE14" w14:textId="77344560" w:rsidR="00A24516" w:rsidRPr="004C55F0" w:rsidRDefault="00A24516" w:rsidP="003E575F">
            <w:pPr>
              <w:spacing w:before="60" w:after="60"/>
              <w:jc w:val="center"/>
              <w:rPr>
                <w:rFonts w:asciiTheme="minorHAnsi" w:hAnsiTheme="minorHAnsi" w:cstheme="minorHAnsi"/>
                <w:sz w:val="22"/>
                <w:szCs w:val="22"/>
                <w:rPrChange w:id="657" w:author="Jiří Vojtěšek" w:date="2018-11-18T21:40:00Z">
                  <w:rPr>
                    <w:rFonts w:asciiTheme="minorHAnsi" w:hAnsiTheme="minorHAnsi" w:cstheme="minorHAnsi"/>
                  </w:rPr>
                </w:rPrChange>
              </w:rPr>
            </w:pPr>
          </w:p>
        </w:tc>
        <w:tc>
          <w:tcPr>
            <w:tcW w:w="425" w:type="dxa"/>
            <w:vAlign w:val="center"/>
          </w:tcPr>
          <w:p w14:paraId="52581CA2" w14:textId="77777777" w:rsidR="00A24516" w:rsidRPr="004C55F0" w:rsidRDefault="00A24516" w:rsidP="003E575F">
            <w:pPr>
              <w:spacing w:before="60" w:after="60"/>
              <w:jc w:val="center"/>
              <w:rPr>
                <w:rFonts w:asciiTheme="minorHAnsi" w:hAnsiTheme="minorHAnsi" w:cstheme="minorHAnsi"/>
                <w:sz w:val="22"/>
                <w:szCs w:val="22"/>
                <w:rPrChange w:id="658" w:author="Jiří Vojtěšek" w:date="2018-11-18T21:40:00Z">
                  <w:rPr>
                    <w:rFonts w:asciiTheme="minorHAnsi" w:hAnsiTheme="minorHAnsi" w:cstheme="minorHAnsi"/>
                  </w:rPr>
                </w:rPrChange>
              </w:rPr>
            </w:pPr>
          </w:p>
        </w:tc>
      </w:tr>
      <w:tr w:rsidR="00A24516" w:rsidRPr="00B322E4" w14:paraId="30D3B41B" w14:textId="77777777" w:rsidTr="003E575F">
        <w:trPr>
          <w:trHeight w:val="227"/>
        </w:trPr>
        <w:tc>
          <w:tcPr>
            <w:tcW w:w="6516" w:type="dxa"/>
            <w:vAlign w:val="bottom"/>
          </w:tcPr>
          <w:p w14:paraId="1ABFCE8B" w14:textId="5427AB2F" w:rsidR="00A24516" w:rsidRPr="00B322E4" w:rsidRDefault="00A24516" w:rsidP="003E575F">
            <w:pPr>
              <w:spacing w:before="60" w:after="60"/>
              <w:rPr>
                <w:rFonts w:asciiTheme="minorHAnsi" w:hAnsiTheme="minorHAnsi" w:cstheme="minorHAnsi"/>
              </w:rPr>
            </w:pPr>
            <w:r>
              <w:rPr>
                <w:color w:val="000000"/>
                <w:sz w:val="22"/>
                <w:szCs w:val="22"/>
              </w:rPr>
              <w:t>Preventivně výchovná činnost v oblasti obrany a ochrany obyvatelstva,</w:t>
            </w:r>
          </w:p>
        </w:tc>
        <w:tc>
          <w:tcPr>
            <w:tcW w:w="426" w:type="dxa"/>
            <w:vAlign w:val="center"/>
          </w:tcPr>
          <w:p w14:paraId="4B6374AD" w14:textId="77777777" w:rsidR="00A24516" w:rsidRPr="004C55F0" w:rsidRDefault="00A24516" w:rsidP="003E575F">
            <w:pPr>
              <w:spacing w:before="60" w:after="60"/>
              <w:jc w:val="center"/>
              <w:rPr>
                <w:rFonts w:asciiTheme="minorHAnsi" w:hAnsiTheme="minorHAnsi" w:cstheme="minorHAnsi"/>
                <w:sz w:val="22"/>
                <w:szCs w:val="22"/>
                <w:rPrChange w:id="659" w:author="Jiří Vojtěšek" w:date="2018-11-18T21:40:00Z">
                  <w:rPr>
                    <w:rFonts w:asciiTheme="minorHAnsi" w:hAnsiTheme="minorHAnsi" w:cstheme="minorHAnsi"/>
                  </w:rPr>
                </w:rPrChange>
              </w:rPr>
            </w:pPr>
          </w:p>
        </w:tc>
        <w:tc>
          <w:tcPr>
            <w:tcW w:w="425" w:type="dxa"/>
            <w:vAlign w:val="center"/>
          </w:tcPr>
          <w:p w14:paraId="417FE3F2" w14:textId="77777777" w:rsidR="00A24516" w:rsidRPr="004C55F0" w:rsidRDefault="00A24516" w:rsidP="003E575F">
            <w:pPr>
              <w:spacing w:before="60" w:after="60"/>
              <w:jc w:val="center"/>
              <w:rPr>
                <w:rFonts w:asciiTheme="minorHAnsi" w:hAnsiTheme="minorHAnsi" w:cstheme="minorHAnsi"/>
                <w:sz w:val="22"/>
                <w:szCs w:val="22"/>
                <w:rPrChange w:id="660" w:author="Jiří Vojtěšek" w:date="2018-11-18T21:40:00Z">
                  <w:rPr>
                    <w:rFonts w:asciiTheme="minorHAnsi" w:hAnsiTheme="minorHAnsi" w:cstheme="minorHAnsi"/>
                  </w:rPr>
                </w:rPrChange>
              </w:rPr>
            </w:pPr>
          </w:p>
        </w:tc>
        <w:tc>
          <w:tcPr>
            <w:tcW w:w="425" w:type="dxa"/>
            <w:vAlign w:val="center"/>
          </w:tcPr>
          <w:p w14:paraId="62587F3F" w14:textId="77777777" w:rsidR="00A24516" w:rsidRPr="004C55F0" w:rsidRDefault="00A24516" w:rsidP="003E575F">
            <w:pPr>
              <w:spacing w:before="60" w:after="60"/>
              <w:jc w:val="center"/>
              <w:rPr>
                <w:rFonts w:asciiTheme="minorHAnsi" w:hAnsiTheme="minorHAnsi" w:cstheme="minorHAnsi"/>
                <w:sz w:val="22"/>
                <w:szCs w:val="22"/>
                <w:rPrChange w:id="661" w:author="Jiří Vojtěšek" w:date="2018-11-18T21:40:00Z">
                  <w:rPr>
                    <w:rFonts w:asciiTheme="minorHAnsi" w:hAnsiTheme="minorHAnsi" w:cstheme="minorHAnsi"/>
                  </w:rPr>
                </w:rPrChange>
              </w:rPr>
            </w:pPr>
          </w:p>
        </w:tc>
        <w:tc>
          <w:tcPr>
            <w:tcW w:w="425" w:type="dxa"/>
            <w:vAlign w:val="center"/>
          </w:tcPr>
          <w:p w14:paraId="781686E6" w14:textId="77777777" w:rsidR="00A24516" w:rsidRPr="004C55F0" w:rsidRDefault="00A24516" w:rsidP="003E575F">
            <w:pPr>
              <w:spacing w:before="60" w:after="60"/>
              <w:jc w:val="center"/>
              <w:rPr>
                <w:rFonts w:asciiTheme="minorHAnsi" w:hAnsiTheme="minorHAnsi" w:cstheme="minorHAnsi"/>
                <w:sz w:val="22"/>
                <w:szCs w:val="22"/>
                <w:rPrChange w:id="662" w:author="Jiří Vojtěšek" w:date="2018-11-18T21:40:00Z">
                  <w:rPr>
                    <w:rFonts w:asciiTheme="minorHAnsi" w:hAnsiTheme="minorHAnsi" w:cstheme="minorHAnsi"/>
                  </w:rPr>
                </w:rPrChange>
              </w:rPr>
            </w:pPr>
          </w:p>
        </w:tc>
        <w:tc>
          <w:tcPr>
            <w:tcW w:w="426" w:type="dxa"/>
            <w:shd w:val="clear" w:color="auto" w:fill="D9D9D9" w:themeFill="background1" w:themeFillShade="D9"/>
            <w:vAlign w:val="center"/>
          </w:tcPr>
          <w:p w14:paraId="13421ECB" w14:textId="5F17003C" w:rsidR="00A24516" w:rsidRPr="004C55F0" w:rsidRDefault="003E575F" w:rsidP="003E575F">
            <w:pPr>
              <w:spacing w:before="60" w:after="60"/>
              <w:jc w:val="center"/>
              <w:rPr>
                <w:rFonts w:asciiTheme="minorHAnsi" w:hAnsiTheme="minorHAnsi" w:cstheme="minorHAnsi"/>
                <w:sz w:val="22"/>
                <w:szCs w:val="22"/>
                <w:rPrChange w:id="663" w:author="Jiří Vojtěšek" w:date="2018-11-18T21:40:00Z">
                  <w:rPr>
                    <w:rFonts w:asciiTheme="minorHAnsi" w:hAnsiTheme="minorHAnsi" w:cstheme="minorHAnsi"/>
                  </w:rPr>
                </w:rPrChange>
              </w:rPr>
            </w:pPr>
            <w:r w:rsidRPr="004C55F0">
              <w:rPr>
                <w:rFonts w:asciiTheme="minorHAnsi" w:hAnsiTheme="minorHAnsi" w:cstheme="minorHAnsi"/>
                <w:sz w:val="22"/>
                <w:szCs w:val="22"/>
              </w:rPr>
              <w:t>X</w:t>
            </w:r>
          </w:p>
        </w:tc>
        <w:tc>
          <w:tcPr>
            <w:tcW w:w="425" w:type="dxa"/>
            <w:vAlign w:val="center"/>
          </w:tcPr>
          <w:p w14:paraId="6AA40153" w14:textId="77777777" w:rsidR="00A24516" w:rsidRPr="004C55F0" w:rsidRDefault="00A24516" w:rsidP="003E575F">
            <w:pPr>
              <w:spacing w:before="60" w:after="60"/>
              <w:jc w:val="center"/>
              <w:rPr>
                <w:rFonts w:asciiTheme="minorHAnsi" w:hAnsiTheme="minorHAnsi" w:cstheme="minorHAnsi"/>
                <w:sz w:val="22"/>
                <w:szCs w:val="22"/>
                <w:rPrChange w:id="664" w:author="Jiří Vojtěšek" w:date="2018-11-18T21:40:00Z">
                  <w:rPr>
                    <w:rFonts w:asciiTheme="minorHAnsi" w:hAnsiTheme="minorHAnsi" w:cstheme="minorHAnsi"/>
                  </w:rPr>
                </w:rPrChange>
              </w:rPr>
            </w:pPr>
          </w:p>
        </w:tc>
      </w:tr>
      <w:tr w:rsidR="00A24516" w:rsidRPr="00B322E4" w14:paraId="596F502A" w14:textId="77777777" w:rsidTr="00B370A2">
        <w:trPr>
          <w:trHeight w:val="227"/>
        </w:trPr>
        <w:tc>
          <w:tcPr>
            <w:tcW w:w="6516" w:type="dxa"/>
            <w:vAlign w:val="bottom"/>
          </w:tcPr>
          <w:p w14:paraId="692633A0" w14:textId="10DF0198" w:rsidR="00A24516" w:rsidRPr="00B322E4" w:rsidRDefault="00A24516" w:rsidP="00A24516">
            <w:pPr>
              <w:spacing w:before="60" w:after="60"/>
              <w:rPr>
                <w:rFonts w:asciiTheme="minorHAnsi" w:hAnsiTheme="minorHAnsi" w:cstheme="minorHAnsi"/>
              </w:rPr>
            </w:pPr>
            <w:r>
              <w:rPr>
                <w:color w:val="000000"/>
                <w:sz w:val="22"/>
                <w:szCs w:val="22"/>
              </w:rPr>
              <w:t>Kriminalistika a forenzní disciplíny.</w:t>
            </w:r>
          </w:p>
        </w:tc>
        <w:tc>
          <w:tcPr>
            <w:tcW w:w="426" w:type="dxa"/>
            <w:vAlign w:val="center"/>
          </w:tcPr>
          <w:p w14:paraId="799769B9" w14:textId="77777777" w:rsidR="00A24516" w:rsidRPr="004C55F0" w:rsidRDefault="00A24516" w:rsidP="00A24516">
            <w:pPr>
              <w:spacing w:before="60" w:after="60"/>
              <w:jc w:val="center"/>
              <w:rPr>
                <w:rFonts w:asciiTheme="minorHAnsi" w:hAnsiTheme="minorHAnsi" w:cstheme="minorHAnsi"/>
                <w:sz w:val="22"/>
                <w:szCs w:val="22"/>
                <w:rPrChange w:id="665" w:author="Jiří Vojtěšek" w:date="2018-11-18T21:40:00Z">
                  <w:rPr>
                    <w:rFonts w:asciiTheme="minorHAnsi" w:hAnsiTheme="minorHAnsi" w:cstheme="minorHAnsi"/>
                  </w:rPr>
                </w:rPrChange>
              </w:rPr>
            </w:pPr>
          </w:p>
        </w:tc>
        <w:tc>
          <w:tcPr>
            <w:tcW w:w="425" w:type="dxa"/>
            <w:shd w:val="clear" w:color="auto" w:fill="D9D9D9" w:themeFill="background1" w:themeFillShade="D9"/>
            <w:vAlign w:val="center"/>
          </w:tcPr>
          <w:p w14:paraId="40BFCDED" w14:textId="4A2D87B6" w:rsidR="00A24516" w:rsidRPr="004C55F0" w:rsidRDefault="00D65B36" w:rsidP="00A24516">
            <w:pPr>
              <w:spacing w:before="60" w:after="60"/>
              <w:jc w:val="center"/>
              <w:rPr>
                <w:rFonts w:asciiTheme="minorHAnsi" w:hAnsiTheme="minorHAnsi" w:cstheme="minorHAnsi"/>
                <w:sz w:val="22"/>
                <w:szCs w:val="22"/>
                <w:rPrChange w:id="666" w:author="Jiří Vojtěšek" w:date="2018-11-18T21:40:00Z">
                  <w:rPr>
                    <w:rFonts w:asciiTheme="minorHAnsi" w:hAnsiTheme="minorHAnsi" w:cstheme="minorHAnsi"/>
                  </w:rPr>
                </w:rPrChange>
              </w:rPr>
            </w:pPr>
            <w:r w:rsidRPr="004C55F0">
              <w:rPr>
                <w:rFonts w:asciiTheme="minorHAnsi" w:hAnsiTheme="minorHAnsi" w:cstheme="minorHAnsi"/>
              </w:rPr>
              <w:t>X</w:t>
            </w:r>
          </w:p>
        </w:tc>
        <w:tc>
          <w:tcPr>
            <w:tcW w:w="425" w:type="dxa"/>
            <w:shd w:val="clear" w:color="auto" w:fill="auto"/>
            <w:vAlign w:val="center"/>
          </w:tcPr>
          <w:p w14:paraId="194BD058" w14:textId="38CFF96D" w:rsidR="00A24516" w:rsidRPr="004C55F0" w:rsidRDefault="00A24516" w:rsidP="00A24516">
            <w:pPr>
              <w:spacing w:before="60" w:after="60"/>
              <w:jc w:val="center"/>
              <w:rPr>
                <w:rFonts w:asciiTheme="minorHAnsi" w:hAnsiTheme="minorHAnsi" w:cstheme="minorHAnsi"/>
                <w:sz w:val="22"/>
                <w:szCs w:val="22"/>
                <w:rPrChange w:id="667" w:author="Jiří Vojtěšek" w:date="2018-11-18T21:40:00Z">
                  <w:rPr>
                    <w:rFonts w:asciiTheme="minorHAnsi" w:hAnsiTheme="minorHAnsi" w:cstheme="minorHAnsi"/>
                  </w:rPr>
                </w:rPrChange>
              </w:rPr>
            </w:pPr>
          </w:p>
        </w:tc>
        <w:tc>
          <w:tcPr>
            <w:tcW w:w="425" w:type="dxa"/>
            <w:vAlign w:val="center"/>
          </w:tcPr>
          <w:p w14:paraId="0C84923E" w14:textId="77777777" w:rsidR="00A24516" w:rsidRPr="004C55F0" w:rsidRDefault="00A24516" w:rsidP="00A24516">
            <w:pPr>
              <w:spacing w:before="60" w:after="60"/>
              <w:jc w:val="center"/>
              <w:rPr>
                <w:rFonts w:asciiTheme="minorHAnsi" w:hAnsiTheme="minorHAnsi" w:cstheme="minorHAnsi"/>
                <w:sz w:val="22"/>
                <w:szCs w:val="22"/>
                <w:rPrChange w:id="668" w:author="Jiří Vojtěšek" w:date="2018-11-18T21:40:00Z">
                  <w:rPr>
                    <w:rFonts w:asciiTheme="minorHAnsi" w:hAnsiTheme="minorHAnsi" w:cstheme="minorHAnsi"/>
                  </w:rPr>
                </w:rPrChange>
              </w:rPr>
            </w:pPr>
          </w:p>
        </w:tc>
        <w:tc>
          <w:tcPr>
            <w:tcW w:w="426" w:type="dxa"/>
            <w:vAlign w:val="center"/>
          </w:tcPr>
          <w:p w14:paraId="54EB18EF" w14:textId="77777777" w:rsidR="00A24516" w:rsidRPr="004C55F0" w:rsidRDefault="00A24516" w:rsidP="00A24516">
            <w:pPr>
              <w:spacing w:before="60" w:after="60"/>
              <w:jc w:val="center"/>
              <w:rPr>
                <w:rFonts w:asciiTheme="minorHAnsi" w:hAnsiTheme="minorHAnsi" w:cstheme="minorHAnsi"/>
                <w:sz w:val="22"/>
                <w:szCs w:val="22"/>
                <w:rPrChange w:id="669" w:author="Jiří Vojtěšek" w:date="2018-11-18T21:40:00Z">
                  <w:rPr>
                    <w:rFonts w:asciiTheme="minorHAnsi" w:hAnsiTheme="minorHAnsi" w:cstheme="minorHAnsi"/>
                  </w:rPr>
                </w:rPrChange>
              </w:rPr>
            </w:pPr>
          </w:p>
        </w:tc>
        <w:tc>
          <w:tcPr>
            <w:tcW w:w="425" w:type="dxa"/>
            <w:vAlign w:val="center"/>
          </w:tcPr>
          <w:p w14:paraId="5A285C71" w14:textId="77777777" w:rsidR="00A24516" w:rsidRPr="004C55F0" w:rsidRDefault="00A24516" w:rsidP="00A24516">
            <w:pPr>
              <w:spacing w:before="60" w:after="60"/>
              <w:jc w:val="center"/>
              <w:rPr>
                <w:rFonts w:asciiTheme="minorHAnsi" w:hAnsiTheme="minorHAnsi" w:cstheme="minorHAnsi"/>
                <w:sz w:val="22"/>
                <w:szCs w:val="22"/>
                <w:rPrChange w:id="670" w:author="Jiří Vojtěšek" w:date="2018-11-18T21:40:00Z">
                  <w:rPr>
                    <w:rFonts w:asciiTheme="minorHAnsi" w:hAnsiTheme="minorHAnsi" w:cstheme="minorHAnsi"/>
                  </w:rPr>
                </w:rPrChange>
              </w:rPr>
            </w:pPr>
          </w:p>
        </w:tc>
      </w:tr>
    </w:tbl>
    <w:p w14:paraId="6F2E86C2" w14:textId="77777777" w:rsidR="003477B8" w:rsidRPr="00FE18CE" w:rsidRDefault="003477B8" w:rsidP="00300D9C"/>
    <w:p w14:paraId="12F2A309" w14:textId="676F1CB0" w:rsidR="003477B8" w:rsidRDefault="003477B8" w:rsidP="00CC42D1">
      <w:pPr>
        <w:pStyle w:val="Nadpis3"/>
      </w:pPr>
      <w:bookmarkStart w:id="671" w:name="_Toc528761733"/>
      <w:r>
        <w:t xml:space="preserve">Standard </w:t>
      </w:r>
      <w:r w:rsidR="00AA7CBC" w:rsidRPr="00AA7CBC">
        <w:t>2.5 Jazykové kompetence</w:t>
      </w:r>
      <w:bookmarkEnd w:id="671"/>
      <w:r w:rsidR="00AA7CBC" w:rsidRPr="00AA7CBC">
        <w:t xml:space="preserve"> </w:t>
      </w:r>
    </w:p>
    <w:p w14:paraId="3FE178FF" w14:textId="3D25BDF8" w:rsidR="00D1193C" w:rsidRDefault="00D1193C" w:rsidP="00D1193C">
      <w:r>
        <w:t xml:space="preserve">Výuka cizích jazyků na Univerzitě Tomáše Bati ve Zlíně je jedním z prioritních cílů </w:t>
      </w:r>
      <w:r>
        <w:rPr>
          <w:rFonts w:cs="Calibri"/>
          <w:sz w:val="21"/>
          <w:szCs w:val="21"/>
          <w:lang w:eastAsia="cs-CZ"/>
        </w:rPr>
        <w:t>Dlouhodobého</w:t>
      </w:r>
      <w:r w:rsidRPr="0043086B">
        <w:rPr>
          <w:rFonts w:cs="Calibri"/>
          <w:sz w:val="21"/>
          <w:szCs w:val="21"/>
          <w:lang w:eastAsia="cs-CZ"/>
        </w:rPr>
        <w:t xml:space="preserve"> záměr</w:t>
      </w:r>
      <w:r>
        <w:rPr>
          <w:rFonts w:cs="Calibri"/>
          <w:sz w:val="21"/>
          <w:szCs w:val="21"/>
          <w:lang w:eastAsia="cs-CZ"/>
        </w:rPr>
        <w:t>u univerzity</w:t>
      </w:r>
      <w:r w:rsidRPr="0043086B">
        <w:rPr>
          <w:rFonts w:cs="Calibri"/>
          <w:sz w:val="21"/>
          <w:szCs w:val="21"/>
          <w:lang w:eastAsia="cs-CZ"/>
        </w:rPr>
        <w:t xml:space="preserve"> na období 2016–2020</w:t>
      </w:r>
      <w:r>
        <w:t xml:space="preserve">. V souladu s tímto prioritním cílem je do všech nově připravovaných akreditačních žádostí studijních programů implementována nová koncepce výuky jazyků, v rámci níž  je v bakalářském stupni studia počítáno s výukou cizího jazyka ve čtyřech semestrech. Studenti v prezenční formě studia povinně studují jazyk anglický, studenti studující v kombinované formě si mohou vybrat mezi jazykem anglickým, německým a ruským. U studentů </w:t>
      </w:r>
      <w:r w:rsidR="00F4015C">
        <w:t xml:space="preserve">magisterského stupně studia </w:t>
      </w:r>
      <w:r>
        <w:t xml:space="preserve">se předpokládá počáteční jazyková znalost alespoň na úrovni A2, během studia postupně dosáhnou jazykové úrovně B1, B1+ a B2. Podle </w:t>
      </w:r>
      <w:r w:rsidR="008B7073">
        <w:t>nastavené</w:t>
      </w:r>
      <w:r>
        <w:t xml:space="preserve"> konce výuky jazyků je výuka v prezenční i kombinované formě studia realizována formou povinných předmětů zakončených klasifikovaným zápočtem a zkouškou. </w:t>
      </w:r>
    </w:p>
    <w:p w14:paraId="47EB979E" w14:textId="733F1110" w:rsidR="00D1193C" w:rsidRDefault="00D1193C" w:rsidP="00D1193C">
      <w:pPr>
        <w:rPr>
          <w:ins w:id="672" w:author="Milan Navrátil" w:date="2018-10-30T12:27:00Z"/>
        </w:rPr>
      </w:pPr>
      <w:r w:rsidRPr="00150232">
        <w:t>Jazyková koncepce v magisterském stupni studia navazuje na jazykovou koncepci bakalářského stupně studia. V rámci magisterského stupně studenti v prezenční i kombinované formě absolvují formou povinného předmětu dva semestry odborné angličtiny, kter</w:t>
      </w:r>
      <w:r w:rsidR="00177778" w:rsidRPr="00150232">
        <w:t>á</w:t>
      </w:r>
      <w:r w:rsidRPr="00150232">
        <w:t xml:space="preserve"> je orientována do problematiky studijního programu. Předměty jsou zakončeny klasifikovaným zápočtem a zkouškou. U studijního programu Bezpečnostní technologie, systémy a management je odborná angličtina zaměřena do oblastí technických prostředků pro zabezpečení objektů, bezpečné společnosti, krizového řízení a ochrany kritické infrastruktury.</w:t>
      </w:r>
      <w:r>
        <w:t xml:space="preserve"> </w:t>
      </w:r>
    </w:p>
    <w:p w14:paraId="557E99FB" w14:textId="57F8C94E" w:rsidR="00737CB2" w:rsidRDefault="00737CB2" w:rsidP="00737CB2">
      <w:ins w:id="673" w:author="Milan Navrátil" w:date="2018-10-30T12:27:00Z">
        <w:r>
          <w:t>U studijního programu akreditovaného v českém jazyce studenti prokazují odborné dovednosti v anglickém jazyce v rámci předmětu Diplomová práce. U tohoto předmětu v průběhu semestru probíhají tři kontrolní dny, v rámci nichž studenti prezentují aktuální stav řešené problematiky. Jedna z prezentací je prováděna v anglickém jazyce. Někteří studenti vypracovávají diplomové práce v anglickém jazyce.</w:t>
        </w:r>
      </w:ins>
    </w:p>
    <w:p w14:paraId="34245F17" w14:textId="6B69BBF4" w:rsidR="00D1193C" w:rsidRDefault="00D1193C" w:rsidP="00D1193C">
      <w:r>
        <w:t xml:space="preserve">Během bakalářského i magisterského stupně studia studenti prohlubují své jazykové znalosti i v odborných </w:t>
      </w:r>
      <w:del w:id="674" w:author="Milan Navrátil" w:date="2018-10-30T13:17:00Z">
        <w:r w:rsidDel="006C4773">
          <w:delText>předmětem</w:delText>
        </w:r>
      </w:del>
      <w:ins w:id="675" w:author="Milan Navrátil" w:date="2018-10-30T13:17:00Z">
        <w:r w:rsidR="006C4773">
          <w:t>předmětech</w:t>
        </w:r>
      </w:ins>
      <w:r>
        <w:t xml:space="preserve">. Řada odborných předmětů vychází ze zahraniční literatury, převážně </w:t>
      </w:r>
      <w:r>
        <w:lastRenderedPageBreak/>
        <w:t>anglické</w:t>
      </w:r>
      <w:r w:rsidR="00177778">
        <w:t>;</w:t>
      </w:r>
      <w:r>
        <w:t xml:space="preserve"> ta je studentům doporučována k přípravě na zkoušku z odborného předmětu. Své jazykové dovednosti mohou prohlubovat i při vypracovávání semestrálních a kvalifikačních prací v cizím jazyce. </w:t>
      </w:r>
    </w:p>
    <w:p w14:paraId="0CCA5ED3" w14:textId="507140F5" w:rsidR="005255DB" w:rsidRDefault="00D1193C" w:rsidP="00D1193C">
      <w:r>
        <w:t>K výraznému zvýšení jazykových kompetencí studentů přispívá i studium v zahraničí. V rámci programu Erasmus</w:t>
      </w:r>
      <w:r w:rsidR="00C94A38">
        <w:t>+</w:t>
      </w:r>
      <w:r>
        <w:t xml:space="preserve"> a </w:t>
      </w:r>
      <w:proofErr w:type="spellStart"/>
      <w:r>
        <w:t>Freemover</w:t>
      </w:r>
      <w:proofErr w:type="spellEnd"/>
      <w:r>
        <w:t xml:space="preserve"> mohou studenti absolvovat jeden semestr výuky v zahraničí na partnerské vysoké škole, se kterou </w:t>
      </w:r>
      <w:r w:rsidR="00177778">
        <w:t xml:space="preserve">má </w:t>
      </w:r>
      <w:r>
        <w:t>Fakulta aplikované informatiky uzavřenu bilaterální smlouv</w:t>
      </w:r>
      <w:r w:rsidR="00177778">
        <w:t>u</w:t>
      </w:r>
      <w:r>
        <w:t xml:space="preserve">. V době přípravy akreditační žádosti tohoto studijního programu měla Fakulta aplikované informatiky uzavřeno více jak </w:t>
      </w:r>
      <w:r w:rsidR="00C94A38">
        <w:t xml:space="preserve">75 </w:t>
      </w:r>
      <w:r>
        <w:t>bilaterálních smluv, což skýtá dostatečnou nabídku pro studium v zahraničí.</w:t>
      </w:r>
      <w:r w:rsidR="005255DB">
        <w:t xml:space="preserve"> </w:t>
      </w:r>
    </w:p>
    <w:p w14:paraId="6BD2E1A7" w14:textId="77777777" w:rsidR="00AE7F47" w:rsidRDefault="00AE7F47" w:rsidP="00AA7CBC"/>
    <w:p w14:paraId="225EA5CC" w14:textId="0E9276E2" w:rsidR="000D5585" w:rsidRDefault="000D5585" w:rsidP="00CC42D1">
      <w:pPr>
        <w:pStyle w:val="Nadpis3"/>
      </w:pPr>
      <w:bookmarkStart w:id="676" w:name="_Toc528761734"/>
      <w:r>
        <w:t xml:space="preserve">Standard </w:t>
      </w:r>
      <w:r w:rsidR="00AA7CBC" w:rsidRPr="00AA7CBC">
        <w:t>2.6 Pravidla a podmínky utváření studijních plánů</w:t>
      </w:r>
      <w:bookmarkEnd w:id="676"/>
      <w:r w:rsidR="00AA7CBC" w:rsidRPr="00AA7CBC">
        <w:t xml:space="preserve"> </w:t>
      </w:r>
    </w:p>
    <w:p w14:paraId="6388FD16" w14:textId="66DAF870" w:rsidR="003279D8" w:rsidRDefault="00242FB0" w:rsidP="00DA2852">
      <w:r>
        <w:t xml:space="preserve">Při návrhu a uskutečňování studijních programů se jednotlivé fakulty Univerzity Tomáše Bati ve Zlíně řídí </w:t>
      </w:r>
      <w:r w:rsidRPr="002133B4">
        <w:t xml:space="preserve">především vnitřním předpisem Řád pro tvorbu, schvalování, uskutečňování a změny studijních programů UTB ve </w:t>
      </w:r>
      <w:r w:rsidRPr="00B041BA">
        <w:t>Zlíně</w:t>
      </w:r>
      <w:r w:rsidR="003279D8" w:rsidRPr="00B041BA">
        <w:rPr>
          <w:rStyle w:val="Znakapoznpodarou"/>
        </w:rPr>
        <w:footnoteReference w:id="29"/>
      </w:r>
      <w:r w:rsidR="003279D8" w:rsidRPr="00B041BA">
        <w:t>.</w:t>
      </w:r>
      <w:r w:rsidR="003279D8">
        <w:t xml:space="preserve"> Tento předpis definuje postupy pro návrh studijního programu, schvalování nové žádosti, jeho uskutečňování a schvalování změn při jeho uskutečňování. Mimo jiné vymezuje pravomoci a povinnosti garanta studijního programu.</w:t>
      </w:r>
    </w:p>
    <w:p w14:paraId="69E56698" w14:textId="19621773" w:rsidR="00DA2852" w:rsidRDefault="00242FB0" w:rsidP="00DA2852">
      <w:r>
        <w:t xml:space="preserve"> </w:t>
      </w:r>
      <w:r w:rsidR="00DA2852">
        <w:t>Fakulta aplikované informatiky má v souladu se Studijním a zkušebním řádem Univerzity Tomáše Bati ve Zlíně</w:t>
      </w:r>
      <w:r w:rsidR="00566652">
        <w:rPr>
          <w:rStyle w:val="Znakapoznpodarou"/>
        </w:rPr>
        <w:footnoteReference w:id="30"/>
      </w:r>
      <w:r w:rsidR="00DA2852">
        <w:t xml:space="preserve"> ustanoveny Rady studijních programů</w:t>
      </w:r>
      <w:r w:rsidR="00566652">
        <w:t xml:space="preserve"> Fakulty aplikované informatiky</w:t>
      </w:r>
      <w:r w:rsidR="00566652">
        <w:rPr>
          <w:rStyle w:val="Znakapoznpodarou"/>
        </w:rPr>
        <w:footnoteReference w:id="31"/>
      </w:r>
      <w:r w:rsidR="00DA2852">
        <w:t xml:space="preserve">. Jedním z úkolů Rad studijních programů je navrhovat, projednávat a schvalovat studijní plány studijních programů a dále projednávat a schvalovat změny ve studijních plánech. </w:t>
      </w:r>
    </w:p>
    <w:p w14:paraId="1FFB30D0" w14:textId="1E1A9143" w:rsidR="0091427B" w:rsidRDefault="0091427B" w:rsidP="00DA2852">
      <w:r w:rsidRPr="0091427B">
        <w:t>Velmi brzy po zřízení Fakulty aplikované informatiky byl vytvořen poradní orgán děkana FAI – Průmyslová rada, na jejíž zasedání bývají její členové - zástupci významných firem s oborovým portfoliem příbuzným realizovaným studijním programům na FAI – žádáni o kritické posouzení všech připravovaných i inovovaných studijních programů z pohledu potřebnosti praxe.</w:t>
      </w:r>
    </w:p>
    <w:p w14:paraId="209DD220" w14:textId="23D5DC75" w:rsidR="00DA2852" w:rsidRDefault="00DA2852" w:rsidP="00DA2852">
      <w:r>
        <w:t xml:space="preserve">Do studijních plánů akademicky zaměřeného studijního </w:t>
      </w:r>
      <w:r w:rsidRPr="008B7073">
        <w:t xml:space="preserve">programu </w:t>
      </w:r>
      <w:r w:rsidRPr="00150232">
        <w:t>Bezpečnostní technologie, systém</w:t>
      </w:r>
      <w:r w:rsidR="0003375C" w:rsidRPr="00150232">
        <w:t xml:space="preserve">y </w:t>
      </w:r>
      <w:r w:rsidRPr="00150232">
        <w:t xml:space="preserve"> a management</w:t>
      </w:r>
      <w:r w:rsidRPr="008B7073">
        <w:t xml:space="preserve"> jsou zařazeny základní teoretické předměty profilujícího základu (dále jen „ZT“) a  předměty profilujícího základu (dále jen „PZ“). Předměty ZT umožňují studentům získat především obecné teoretické znalosti ve stěžejních pře</w:t>
      </w:r>
      <w:r w:rsidRPr="0091427B">
        <w:t>dmětech studovaného</w:t>
      </w:r>
      <w:r>
        <w:t xml:space="preserve"> programu, které jsou potřebné pro výkon povolání. Prostřednictvím předmětů PZ studenti získají znalosti, které rozšíří a doplní jejich odborný profil.</w:t>
      </w:r>
      <w:r w:rsidR="0003375C">
        <w:t xml:space="preserve"> </w:t>
      </w:r>
      <w:r w:rsidR="00DB1A7E">
        <w:t xml:space="preserve">Každý předmět může mít </w:t>
      </w:r>
      <w:r w:rsidR="00177778">
        <w:t>v kart</w:t>
      </w:r>
      <w:r w:rsidR="00822F93">
        <w:t>ě</w:t>
      </w:r>
      <w:r w:rsidR="00177778">
        <w:t xml:space="preserve"> předmět</w:t>
      </w:r>
      <w:r w:rsidR="00822F93">
        <w:t>u</w:t>
      </w:r>
      <w:r w:rsidR="00177778">
        <w:t xml:space="preserve"> </w:t>
      </w:r>
      <w:r w:rsidR="00DB1A7E">
        <w:t xml:space="preserve">definovány </w:t>
      </w:r>
      <w:proofErr w:type="spellStart"/>
      <w:r w:rsidR="00DB1A7E">
        <w:t>prerekvizity</w:t>
      </w:r>
      <w:proofErr w:type="spellEnd"/>
      <w:r w:rsidR="00DB1A7E">
        <w:t xml:space="preserve">, </w:t>
      </w:r>
      <w:proofErr w:type="spellStart"/>
      <w:r w:rsidR="00DB1A7E">
        <w:t>korekvizity</w:t>
      </w:r>
      <w:proofErr w:type="spellEnd"/>
      <w:r w:rsidR="00DB1A7E">
        <w:t xml:space="preserve"> a ekvivalence nutné ke splnění povinností daného předmětu.  </w:t>
      </w:r>
      <w:r>
        <w:t xml:space="preserve">Studijní plán uvedeného studijního programu je koncipován tak, aby studenta provedl všemi potřebnými základními teoretickými předměty a předměty profilového základu s cílem úspěšného zvládnutí všech tematických okruhů státní závěrečné zkoušky. </w:t>
      </w:r>
    </w:p>
    <w:p w14:paraId="6192E798" w14:textId="0905B368" w:rsidR="00DA2852" w:rsidRDefault="00DA2852" w:rsidP="00BC240E">
      <w:pPr>
        <w:tabs>
          <w:tab w:val="left" w:pos="3119"/>
        </w:tabs>
      </w:pPr>
      <w:r w:rsidRPr="00BC240E">
        <w:t xml:space="preserve">Studijní program </w:t>
      </w:r>
      <w:r w:rsidRPr="00150232">
        <w:t>Bezpečnostní technologie, systémy a management</w:t>
      </w:r>
      <w:r w:rsidRPr="00BC240E">
        <w:t xml:space="preserve"> je koncipován jako akademicky zaměřený studijní program se </w:t>
      </w:r>
      <w:r w:rsidR="0003375C" w:rsidRPr="00BC240E">
        <w:t>dvěm</w:t>
      </w:r>
      <w:r w:rsidR="0043732E">
        <w:t>a</w:t>
      </w:r>
      <w:r w:rsidRPr="00BC240E">
        <w:t xml:space="preserve"> specializacemi</w:t>
      </w:r>
      <w:r w:rsidRPr="00242FB0">
        <w:t>, a to specializací „</w:t>
      </w:r>
      <w:r w:rsidRPr="00150232">
        <w:t>Bezpečnostní management</w:t>
      </w:r>
      <w:r w:rsidRPr="00BC240E">
        <w:t>“ a specializací „</w:t>
      </w:r>
      <w:r w:rsidRPr="00150232">
        <w:t>Bezpečnostní technologie</w:t>
      </w:r>
      <w:r w:rsidRPr="00BC240E">
        <w:t>“. Obě specializace mají více jak 50</w:t>
      </w:r>
      <w:r w:rsidR="00982777" w:rsidRPr="00BC240E">
        <w:t xml:space="preserve"> </w:t>
      </w:r>
      <w:r w:rsidRPr="00BC240E">
        <w:t xml:space="preserve">% společného základu, liší se během studia celkem </w:t>
      </w:r>
      <w:r w:rsidRPr="00150232">
        <w:t>v</w:t>
      </w:r>
      <w:r w:rsidR="00BE0A9B" w:rsidRPr="00150232">
        <w:t> </w:t>
      </w:r>
      <w:r w:rsidR="00982777" w:rsidRPr="00150232">
        <w:t>7</w:t>
      </w:r>
      <w:r w:rsidR="00BE0A9B" w:rsidRPr="00BC240E">
        <w:t xml:space="preserve"> </w:t>
      </w:r>
      <w:r w:rsidRPr="00BC240E">
        <w:t xml:space="preserve">předmětech, což představuje </w:t>
      </w:r>
      <w:r w:rsidR="00982777" w:rsidRPr="00150232">
        <w:t xml:space="preserve">25 </w:t>
      </w:r>
      <w:r w:rsidRPr="00150232">
        <w:t>%</w:t>
      </w:r>
      <w:r w:rsidRPr="00BC240E">
        <w:t xml:space="preserve"> odlišných předmětů</w:t>
      </w:r>
      <w:r w:rsidR="0003375C" w:rsidRPr="00BC240E">
        <w:t>.</w:t>
      </w:r>
      <w:r w:rsidRPr="00BC240E">
        <w:t xml:space="preserve"> Studijní program klade rovněž důraz na získání praktických dovedností zařazením  laboratorních cvi</w:t>
      </w:r>
      <w:r w:rsidRPr="003279D8">
        <w:t>čení, ve kterých mohou studenti využívat pokročilé metody výzkumné práce</w:t>
      </w:r>
      <w:r>
        <w:t xml:space="preserve">. Součástí studijních plánů v obou </w:t>
      </w:r>
      <w:r>
        <w:lastRenderedPageBreak/>
        <w:t>specializacích je i odborná praxe v rozsahu minimálně 120 hodin, kterou studenti musí absolvovat ve firmě, popř. státní instituc</w:t>
      </w:r>
      <w:r w:rsidR="00EE18C7">
        <w:t>i</w:t>
      </w:r>
      <w:r>
        <w:t xml:space="preserve"> v průběhu celého magisterského studia. Tato odborná praxe je neplacená. </w:t>
      </w:r>
    </w:p>
    <w:p w14:paraId="5BCBA77B" w14:textId="21935D58" w:rsidR="00DA2852" w:rsidRDefault="00DA2852" w:rsidP="00DA2852">
      <w:r>
        <w:t xml:space="preserve">Při tvorbě studijních plánů magisterského studijního programu se vychází </w:t>
      </w:r>
      <w:r w:rsidR="001922BD">
        <w:t>z evropského</w:t>
      </w:r>
      <w:r>
        <w:t xml:space="preserve"> kreditního systému </w:t>
      </w:r>
      <w:proofErr w:type="spellStart"/>
      <w:r w:rsidRPr="000B7E36">
        <w:rPr>
          <w:i/>
        </w:rPr>
        <w:t>European</w:t>
      </w:r>
      <w:proofErr w:type="spellEnd"/>
      <w:r w:rsidRPr="000B7E36">
        <w:rPr>
          <w:i/>
        </w:rPr>
        <w:t xml:space="preserve"> </w:t>
      </w:r>
      <w:proofErr w:type="spellStart"/>
      <w:r w:rsidRPr="000B7E36">
        <w:rPr>
          <w:i/>
        </w:rPr>
        <w:t>Credit</w:t>
      </w:r>
      <w:proofErr w:type="spellEnd"/>
      <w:r w:rsidRPr="000B7E36">
        <w:rPr>
          <w:i/>
        </w:rPr>
        <w:t xml:space="preserve"> </w:t>
      </w:r>
      <w:r>
        <w:rPr>
          <w:i/>
        </w:rPr>
        <w:t xml:space="preserve">Transfer </w:t>
      </w:r>
      <w:proofErr w:type="spellStart"/>
      <w:r w:rsidRPr="000B7E36">
        <w:rPr>
          <w:i/>
        </w:rPr>
        <w:t>System</w:t>
      </w:r>
      <w:proofErr w:type="spellEnd"/>
      <w:r w:rsidRPr="000B7E36">
        <w:rPr>
          <w:i/>
        </w:rPr>
        <w:t xml:space="preserve"> (</w:t>
      </w:r>
      <w:r>
        <w:t>dále jen „</w:t>
      </w:r>
      <w:r w:rsidRPr="00BE1633">
        <w:t>ECTS</w:t>
      </w:r>
      <w:r>
        <w:t>“</w:t>
      </w:r>
      <w:r w:rsidRPr="00BE1633">
        <w:t>)</w:t>
      </w:r>
      <w:r w:rsidR="001922BD">
        <w:t>, UTB je držitelem „ECTS label“ opravňující tento systém využívat. Jeden ECTS kredit představuje</w:t>
      </w:r>
      <w:r>
        <w:t xml:space="preserve"> studijní zátěž </w:t>
      </w:r>
      <w:r w:rsidRPr="00DA2852">
        <w:t xml:space="preserve">27 </w:t>
      </w:r>
      <w:r w:rsidR="001922BD">
        <w:t>hodin, přičemž je zde</w:t>
      </w:r>
      <w:r>
        <w:t xml:space="preserve"> kromě přímé výuky započítána i doba odpovídající sa</w:t>
      </w:r>
      <w:r w:rsidR="001922BD">
        <w:t>mostudiu, tvorbě seminárních pra</w:t>
      </w:r>
      <w:r>
        <w:t>cí, vypracování protokolů do laboratorních cvičení apod. Studijní plán je koncipován tak, aby součet ECTS kreditů povinných a povinně volitelných předmětů v jednom akademickém roce byl 60 ECTS kreditů, což u dvouleté standardní délky studia v </w:t>
      </w:r>
      <w:r w:rsidR="00EE18C7">
        <w:t xml:space="preserve">magisterském </w:t>
      </w:r>
      <w:r>
        <w:t xml:space="preserve">studijním programu představuje 120 ECTS kreditů. </w:t>
      </w:r>
    </w:p>
    <w:p w14:paraId="2EE4FDCA" w14:textId="2494CB89" w:rsidR="00DA2852" w:rsidRDefault="00DA2852" w:rsidP="00DA2852">
      <w:r>
        <w:t xml:space="preserve">Časová týdenní zátěž v jednotlivých semestrech </w:t>
      </w:r>
      <w:r w:rsidRPr="00150232">
        <w:t>prezenční</w:t>
      </w:r>
      <w:r w:rsidRPr="00242FB0">
        <w:t xml:space="preserve"> formy studia je v rozmezí </w:t>
      </w:r>
      <w:r w:rsidR="00242FB0" w:rsidRPr="00242FB0">
        <w:t>27</w:t>
      </w:r>
      <w:r w:rsidRPr="00242FB0">
        <w:t xml:space="preserve"> hodin v součtu všech přednášek, cvičení a seminářů povinných a povinně volitelných předmětů. U </w:t>
      </w:r>
      <w:r w:rsidRPr="00150232">
        <w:t>kombinované</w:t>
      </w:r>
      <w:r w:rsidRPr="00242FB0">
        <w:t xml:space="preserve"> formy studia bylo dodrženo pravidlo</w:t>
      </w:r>
      <w:r>
        <w:t xml:space="preserve"> 224 hodin prezenčních konzultací za přítomnosti studenta v akademickém roce.</w:t>
      </w:r>
      <w:r w:rsidR="00EE18C7">
        <w:t xml:space="preserve"> V rámci </w:t>
      </w:r>
      <w:r w:rsidR="00DB1A7E">
        <w:t>této přímé výuky u kombinované formy studia prob</w:t>
      </w:r>
      <w:r w:rsidR="00EE18C7">
        <w:t>íhají konzultace k tématům,</w:t>
      </w:r>
      <w:r w:rsidR="00DB1A7E">
        <w:t xml:space="preserve"> která jsou sděle</w:t>
      </w:r>
      <w:r w:rsidR="00EE18C7">
        <w:t xml:space="preserve">na studentu dopředu s dostatečným </w:t>
      </w:r>
      <w:r w:rsidR="00DB1A7E">
        <w:t>předstihem,</w:t>
      </w:r>
      <w:r w:rsidR="00EE18C7">
        <w:t xml:space="preserve"> v omezené míře probíhá i laboratorní výuka.</w:t>
      </w:r>
    </w:p>
    <w:p w14:paraId="25C7FD4F" w14:textId="1DA0AE08" w:rsidR="00805645" w:rsidRDefault="00E52E9F" w:rsidP="00AA7CBC">
      <w:r>
        <w:t xml:space="preserve">Studijní plán </w:t>
      </w:r>
      <w:r w:rsidR="00872B61">
        <w:t xml:space="preserve">studijního programu </w:t>
      </w:r>
      <w:r>
        <w:t xml:space="preserve">obsahuje také předměty, </w:t>
      </w:r>
      <w:r w:rsidR="00DB1A7E">
        <w:t xml:space="preserve">ve kterých </w:t>
      </w:r>
      <w:r>
        <w:t xml:space="preserve">studenti zpracovávají seminární práce či </w:t>
      </w:r>
      <w:r w:rsidR="00872B61">
        <w:t xml:space="preserve">malé </w:t>
      </w:r>
      <w:r>
        <w:t>výzkumné zprávy, čímž si osvojují výzkumné činnosti a dovednosti během studia.</w:t>
      </w:r>
      <w:r w:rsidR="00EE18C7">
        <w:t xml:space="preserve"> Praktické dovednosti studenti </w:t>
      </w:r>
      <w:r w:rsidR="00830B5B">
        <w:t>získávají</w:t>
      </w:r>
      <w:r w:rsidR="00EE18C7">
        <w:t xml:space="preserve"> </w:t>
      </w:r>
      <w:r w:rsidR="00872B61">
        <w:t xml:space="preserve">také </w:t>
      </w:r>
      <w:r w:rsidR="00EE18C7">
        <w:t xml:space="preserve">v laboratorních cvičeních prakticky orientovaných předmětů, </w:t>
      </w:r>
      <w:r w:rsidR="00EE18C7" w:rsidRPr="00242FB0">
        <w:t xml:space="preserve">v </w:t>
      </w:r>
      <w:r w:rsidR="00EE18C7" w:rsidRPr="00150232">
        <w:t xml:space="preserve">nichž se studenti učí vyhodnocovat </w:t>
      </w:r>
      <w:r w:rsidR="00DB1A7E" w:rsidRPr="00150232">
        <w:t>na</w:t>
      </w:r>
      <w:r w:rsidR="00EE18C7" w:rsidRPr="00150232">
        <w:t xml:space="preserve">měřená data, zapojovat obvody a využívat různé softwarové nástroje pro ovládání </w:t>
      </w:r>
      <w:r w:rsidR="00DB1A7E" w:rsidRPr="00150232">
        <w:t>zejména zabezpečovacích zařízení.</w:t>
      </w:r>
      <w:r w:rsidR="00EE18C7">
        <w:t xml:space="preserve"> </w:t>
      </w:r>
      <w:r w:rsidR="00872B61">
        <w:t>U některých předmětů uskutečňují vyučující projektovou výuku s cílem rozvíjet u studentů tvůrčí myšlení a současně vzájemnou spolupráci při řešení zadaného úkolu.</w:t>
      </w:r>
      <w:r w:rsidR="00830B5B">
        <w:t xml:space="preserve"> Řada studentů během akademického roku pracuje na pozici pomocné vědecké síly, v rámci této pozice řeší samostatně odborné téma zadané svým vedoucím. </w:t>
      </w:r>
      <w:r w:rsidR="00C003A1">
        <w:t>Dosažené</w:t>
      </w:r>
      <w:r w:rsidR="00830B5B">
        <w:t xml:space="preserve"> výsledky zpravidla obhajuje v rámci soutěže</w:t>
      </w:r>
      <w:r w:rsidR="00C003A1">
        <w:t xml:space="preserve"> </w:t>
      </w:r>
      <w:r w:rsidR="00C003A1">
        <w:rPr>
          <w:i/>
        </w:rPr>
        <w:t>Studentská tvůrčí a odborná</w:t>
      </w:r>
      <w:r w:rsidR="00C003A1" w:rsidRPr="0041611E">
        <w:rPr>
          <w:i/>
        </w:rPr>
        <w:t xml:space="preserve"> činnost (STOČ)</w:t>
      </w:r>
      <w:r w:rsidR="00C003A1">
        <w:t xml:space="preserve">, jíž je FAI spolupořadatel. </w:t>
      </w:r>
    </w:p>
    <w:p w14:paraId="1FB5B539" w14:textId="77777777" w:rsidR="00EC784D" w:rsidRDefault="00EC784D" w:rsidP="00AA7CBC"/>
    <w:p w14:paraId="0B7309D4" w14:textId="3CB81FA6" w:rsidR="000D5585" w:rsidRDefault="000D5585" w:rsidP="00CC42D1">
      <w:pPr>
        <w:pStyle w:val="Nadpis3"/>
      </w:pPr>
      <w:bookmarkStart w:id="677" w:name="_Toc528761735"/>
      <w:r>
        <w:t xml:space="preserve">Standard </w:t>
      </w:r>
      <w:r w:rsidR="00AA7CBC" w:rsidRPr="00AA7CBC">
        <w:t>2.7 Vymezení uplatnění absolventů</w:t>
      </w:r>
      <w:bookmarkEnd w:id="677"/>
      <w:r w:rsidR="00AA7CBC" w:rsidRPr="00AA7CBC">
        <w:t xml:space="preserve"> </w:t>
      </w:r>
    </w:p>
    <w:p w14:paraId="5B6DDAA7" w14:textId="5BA07C8A" w:rsidR="00465D32" w:rsidRPr="003279D8" w:rsidRDefault="00465D32" w:rsidP="003E575F">
      <w:r w:rsidRPr="003279D8">
        <w:t xml:space="preserve">Uplatnění absolventů studijního programu </w:t>
      </w:r>
      <w:r w:rsidRPr="00150232">
        <w:t>Bezpečnostní technologie, systémy a management je</w:t>
      </w:r>
      <w:r w:rsidRPr="003279D8">
        <w:t xml:space="preserve"> uvedeno v části B-I akreditační žádosti. P</w:t>
      </w:r>
      <w:r w:rsidRPr="00FC3C21">
        <w:t xml:space="preserve">rofil absolventa studijního programu, typické pracovní pozice jsou pak specifikovány v části D-I téhož materiálu. </w:t>
      </w:r>
      <w:r w:rsidRPr="00150232">
        <w:t>V rámci tohoto studijního programu jsou vychováváni odborníci pro technické, manažerské, projekční a jiné funkce v soukromých bezpečnostních službách zabývajících se ochranou majetku a osob s důrazem na aplikace moderních informačních technologií. Mezioborové studium s převahou technických předmětů dává absolventům možnost uplatnit se v oblastech mechanického a elektronického zabezpečení objektů, dále v oblastech informačně-technologických a právně-bezpečnostních. Vzhledem k zahrnutí problematiky krizového řízení je uplatnění absolventů možné i ve státní správě.</w:t>
      </w:r>
    </w:p>
    <w:p w14:paraId="206A28FD" w14:textId="476CD4DC" w:rsidR="00465D32" w:rsidRDefault="00465D32" w:rsidP="003E575F">
      <w:r w:rsidRPr="00150232">
        <w:t>Následující tabulka uvádí relevantní charakteristické profese, které jsou u předkládaného studijního programu Bezpečnostní technologie, systémy a management v plném nebo částečném souladu s Nařízením Vlády č. 275/2016 Sb., o oblastech vzdělávání ve vysokém školství</w:t>
      </w:r>
      <w:r w:rsidRPr="003279D8">
        <w:t>.</w:t>
      </w:r>
    </w:p>
    <w:p w14:paraId="352EE20D" w14:textId="77777777" w:rsidR="007A71F2" w:rsidRDefault="007A71F2" w:rsidP="003E575F"/>
    <w:p w14:paraId="0DECA821" w14:textId="50F7D8C3" w:rsidR="007A71F2" w:rsidRDefault="007A71F2" w:rsidP="007A71F2">
      <w:pPr>
        <w:pStyle w:val="Titulek"/>
        <w:keepNext/>
      </w:pPr>
      <w:r>
        <w:lastRenderedPageBreak/>
        <w:t xml:space="preserve">Tabulka </w:t>
      </w:r>
      <w:r w:rsidR="004454AF">
        <w:rPr>
          <w:noProof/>
        </w:rPr>
        <w:fldChar w:fldCharType="begin"/>
      </w:r>
      <w:r w:rsidR="004454AF">
        <w:rPr>
          <w:noProof/>
        </w:rPr>
        <w:instrText xml:space="preserve"> SEQ Tabulka \* ARABIC </w:instrText>
      </w:r>
      <w:r w:rsidR="004454AF">
        <w:rPr>
          <w:noProof/>
        </w:rPr>
        <w:fldChar w:fldCharType="separate"/>
      </w:r>
      <w:ins w:id="678" w:author="Jiří Vojtěšek" w:date="2018-11-18T21:30:00Z">
        <w:r w:rsidR="005D78B0">
          <w:rPr>
            <w:noProof/>
          </w:rPr>
          <w:t>5</w:t>
        </w:r>
      </w:ins>
      <w:ins w:id="679" w:author="Milan Navrátil" w:date="2018-10-31T15:06:00Z">
        <w:del w:id="680" w:author="Jiří Vojtěšek" w:date="2018-11-18T21:30:00Z">
          <w:r w:rsidR="003C60C5" w:rsidDel="005D78B0">
            <w:rPr>
              <w:noProof/>
            </w:rPr>
            <w:delText>5</w:delText>
          </w:r>
        </w:del>
      </w:ins>
      <w:del w:id="681" w:author="Jiří Vojtěšek" w:date="2018-11-18T21:30:00Z">
        <w:r w:rsidR="009E5BE4" w:rsidDel="005D78B0">
          <w:rPr>
            <w:noProof/>
          </w:rPr>
          <w:delText>4</w:delText>
        </w:r>
      </w:del>
      <w:r w:rsidR="004454AF">
        <w:rPr>
          <w:noProof/>
        </w:rPr>
        <w:fldChar w:fldCharType="end"/>
      </w:r>
      <w:r>
        <w:t xml:space="preserve">: </w:t>
      </w:r>
      <w:r w:rsidRPr="0086455B">
        <w:t xml:space="preserve">Soulad studijního programu </w:t>
      </w:r>
      <w:r w:rsidRPr="00150232">
        <w:t xml:space="preserve">Bezpečnostní technologie, systémy a management </w:t>
      </w:r>
      <w:r w:rsidRPr="0086455B">
        <w:t xml:space="preserve">s relevantními profesemi pro oblast vzdělávání </w:t>
      </w:r>
      <w:r w:rsidRPr="00150232">
        <w:t xml:space="preserve">Bezpečnostní obory </w:t>
      </w:r>
      <w:r w:rsidRPr="0086455B">
        <w:t>(hodnota 5 odpovídá 100% souladu s relevantními profesemi, hodnota 0 vyjadřuje 0% soulad s </w:t>
      </w:r>
      <w:r w:rsidRPr="00FC3C21">
        <w:t>relevantní profesí)</w:t>
      </w:r>
    </w:p>
    <w:tbl>
      <w:tblPr>
        <w:tblStyle w:val="Mkatabulky"/>
        <w:tblW w:w="0" w:type="auto"/>
        <w:tblLayout w:type="fixed"/>
        <w:tblLook w:val="04A0" w:firstRow="1" w:lastRow="0" w:firstColumn="1" w:lastColumn="0" w:noHBand="0" w:noVBand="1"/>
      </w:tblPr>
      <w:tblGrid>
        <w:gridCol w:w="3681"/>
        <w:gridCol w:w="2410"/>
        <w:gridCol w:w="2835"/>
      </w:tblGrid>
      <w:tr w:rsidR="00EF3A58" w:rsidRPr="00385A19" w14:paraId="73E98E02" w14:textId="77777777" w:rsidTr="003E575F">
        <w:tc>
          <w:tcPr>
            <w:tcW w:w="3681" w:type="dxa"/>
            <w:vAlign w:val="center"/>
          </w:tcPr>
          <w:p w14:paraId="791E9274" w14:textId="77777777" w:rsidR="00EF3A58" w:rsidRPr="003E575F" w:rsidRDefault="00EF3A58" w:rsidP="007A71F2">
            <w:pPr>
              <w:spacing w:before="20" w:after="40"/>
              <w:jc w:val="center"/>
              <w:rPr>
                <w:b/>
              </w:rPr>
            </w:pPr>
            <w:r w:rsidRPr="003E575F">
              <w:rPr>
                <w:b/>
                <w:sz w:val="24"/>
              </w:rPr>
              <w:t>Relevantní charakteristické profese</w:t>
            </w:r>
          </w:p>
          <w:p w14:paraId="24E56F1E" w14:textId="77777777" w:rsidR="00EF3A58" w:rsidRPr="003E575F" w:rsidRDefault="00EF3A58" w:rsidP="007A71F2">
            <w:pPr>
              <w:spacing w:before="20" w:after="40"/>
              <w:jc w:val="center"/>
              <w:rPr>
                <w:b/>
              </w:rPr>
            </w:pPr>
          </w:p>
        </w:tc>
        <w:tc>
          <w:tcPr>
            <w:tcW w:w="2410" w:type="dxa"/>
            <w:vAlign w:val="center"/>
          </w:tcPr>
          <w:p w14:paraId="10E498DC" w14:textId="77777777" w:rsidR="00EF3A58" w:rsidRPr="003E575F" w:rsidRDefault="00EF3A58" w:rsidP="007A71F2">
            <w:pPr>
              <w:spacing w:before="20" w:after="40"/>
              <w:jc w:val="center"/>
              <w:rPr>
                <w:b/>
              </w:rPr>
            </w:pPr>
            <w:r w:rsidRPr="003E575F">
              <w:rPr>
                <w:b/>
              </w:rPr>
              <w:t>Bezpečnostní technologie, systémy a management,</w:t>
            </w:r>
          </w:p>
          <w:p w14:paraId="2CC8E3EC" w14:textId="77777777" w:rsidR="00EF3A58" w:rsidRPr="003E575F" w:rsidRDefault="00EF3A58" w:rsidP="007A71F2">
            <w:pPr>
              <w:spacing w:before="20" w:after="40"/>
              <w:jc w:val="center"/>
              <w:rPr>
                <w:b/>
              </w:rPr>
            </w:pPr>
            <w:r w:rsidRPr="003E575F">
              <w:rPr>
                <w:b/>
              </w:rPr>
              <w:t>Specializace: Bezpečnostní technologie</w:t>
            </w:r>
          </w:p>
        </w:tc>
        <w:tc>
          <w:tcPr>
            <w:tcW w:w="2835" w:type="dxa"/>
            <w:vAlign w:val="center"/>
          </w:tcPr>
          <w:p w14:paraId="31DCB0D3" w14:textId="77777777" w:rsidR="00EF3A58" w:rsidRPr="003E575F" w:rsidRDefault="00EF3A58" w:rsidP="007A71F2">
            <w:pPr>
              <w:spacing w:before="20" w:after="40"/>
              <w:jc w:val="center"/>
              <w:rPr>
                <w:b/>
              </w:rPr>
            </w:pPr>
            <w:r w:rsidRPr="003E575F">
              <w:rPr>
                <w:b/>
              </w:rPr>
              <w:t>Bezpečnostní technologie, systémy a management,</w:t>
            </w:r>
          </w:p>
          <w:p w14:paraId="7A784B31" w14:textId="77777777" w:rsidR="00EF3A58" w:rsidRPr="003E575F" w:rsidRDefault="00EF3A58" w:rsidP="007A71F2">
            <w:pPr>
              <w:spacing w:before="20" w:after="40"/>
              <w:jc w:val="center"/>
              <w:rPr>
                <w:b/>
              </w:rPr>
            </w:pPr>
            <w:r w:rsidRPr="003E575F">
              <w:rPr>
                <w:b/>
              </w:rPr>
              <w:t>Specializace: Bezpečnostní management</w:t>
            </w:r>
          </w:p>
        </w:tc>
      </w:tr>
      <w:tr w:rsidR="003E575F" w:rsidRPr="00385A19" w14:paraId="0C97C355" w14:textId="77777777" w:rsidTr="003E575F">
        <w:tc>
          <w:tcPr>
            <w:tcW w:w="3681" w:type="dxa"/>
            <w:vAlign w:val="center"/>
          </w:tcPr>
          <w:p w14:paraId="61F9E2A1" w14:textId="0149A021" w:rsidR="003E575F" w:rsidRPr="00385A19" w:rsidRDefault="00A31457" w:rsidP="007A71F2">
            <w:pPr>
              <w:spacing w:before="20" w:after="40"/>
              <w:jc w:val="left"/>
            </w:pPr>
            <w:r>
              <w:t>O</w:t>
            </w:r>
            <w:r w:rsidR="003E575F" w:rsidRPr="009E2BE3">
              <w:t>soba odborně způsobilá pro hodnocení vlastností zdrojů ionizujícího záření řízením a vykonáváním zkoušek</w:t>
            </w:r>
          </w:p>
        </w:tc>
        <w:tc>
          <w:tcPr>
            <w:tcW w:w="2410" w:type="dxa"/>
            <w:vAlign w:val="center"/>
          </w:tcPr>
          <w:p w14:paraId="4A7816BA" w14:textId="459938AE" w:rsidR="003E575F" w:rsidRPr="00385A19" w:rsidRDefault="003279D8" w:rsidP="007A71F2">
            <w:pPr>
              <w:spacing w:before="20" w:after="40"/>
              <w:jc w:val="center"/>
            </w:pPr>
            <w:r>
              <w:t>0</w:t>
            </w:r>
          </w:p>
        </w:tc>
        <w:tc>
          <w:tcPr>
            <w:tcW w:w="2835" w:type="dxa"/>
            <w:vAlign w:val="center"/>
          </w:tcPr>
          <w:p w14:paraId="7C0CA80C" w14:textId="2220364B" w:rsidR="003E575F" w:rsidRPr="00385A19" w:rsidRDefault="003279D8" w:rsidP="007A71F2">
            <w:pPr>
              <w:spacing w:before="20" w:after="40"/>
              <w:jc w:val="center"/>
            </w:pPr>
            <w:r>
              <w:t>0</w:t>
            </w:r>
          </w:p>
        </w:tc>
      </w:tr>
      <w:tr w:rsidR="003E575F" w:rsidRPr="00385A19" w14:paraId="157C307F" w14:textId="77777777" w:rsidTr="003E575F">
        <w:tc>
          <w:tcPr>
            <w:tcW w:w="3681" w:type="dxa"/>
            <w:vAlign w:val="center"/>
          </w:tcPr>
          <w:p w14:paraId="4FCD8435" w14:textId="4F5E3C19" w:rsidR="003E575F" w:rsidRDefault="00A31457" w:rsidP="007A71F2">
            <w:pPr>
              <w:spacing w:before="20" w:after="40"/>
              <w:jc w:val="left"/>
              <w:rPr>
                <w:rFonts w:ascii="Times New Roman" w:hAnsi="Times New Roman"/>
                <w:sz w:val="24"/>
                <w:szCs w:val="24"/>
              </w:rPr>
            </w:pPr>
            <w:r>
              <w:t>O</w:t>
            </w:r>
            <w:r w:rsidR="003E575F" w:rsidRPr="009E2BE3">
              <w:t>soba odborně způsobilá pro nakládání se zdroji ionizujícího záření</w:t>
            </w:r>
          </w:p>
        </w:tc>
        <w:tc>
          <w:tcPr>
            <w:tcW w:w="2410" w:type="dxa"/>
            <w:vAlign w:val="center"/>
          </w:tcPr>
          <w:p w14:paraId="1A55B5A8" w14:textId="48CF8EDF" w:rsidR="003E575F" w:rsidRPr="00385A19" w:rsidRDefault="003279D8" w:rsidP="007A71F2">
            <w:pPr>
              <w:spacing w:before="20" w:after="40"/>
              <w:jc w:val="center"/>
            </w:pPr>
            <w:r>
              <w:t>0</w:t>
            </w:r>
          </w:p>
        </w:tc>
        <w:tc>
          <w:tcPr>
            <w:tcW w:w="2835" w:type="dxa"/>
            <w:vAlign w:val="center"/>
          </w:tcPr>
          <w:p w14:paraId="65269DAF" w14:textId="5DA8E09E" w:rsidR="003E575F" w:rsidRPr="00385A19" w:rsidRDefault="003279D8" w:rsidP="007A71F2">
            <w:pPr>
              <w:spacing w:before="20" w:after="40"/>
              <w:jc w:val="center"/>
            </w:pPr>
            <w:r>
              <w:t>0</w:t>
            </w:r>
          </w:p>
        </w:tc>
      </w:tr>
      <w:tr w:rsidR="003E575F" w:rsidRPr="00385A19" w14:paraId="3D9118DC" w14:textId="77777777" w:rsidTr="003E575F">
        <w:tc>
          <w:tcPr>
            <w:tcW w:w="3681" w:type="dxa"/>
            <w:vAlign w:val="center"/>
          </w:tcPr>
          <w:p w14:paraId="70AFD613" w14:textId="0F2B8FB5" w:rsidR="003E575F" w:rsidRDefault="00A31457" w:rsidP="007A71F2">
            <w:pPr>
              <w:spacing w:before="20" w:after="40"/>
              <w:jc w:val="left"/>
              <w:rPr>
                <w:rFonts w:ascii="Times New Roman" w:hAnsi="Times New Roman"/>
                <w:sz w:val="24"/>
                <w:szCs w:val="24"/>
              </w:rPr>
            </w:pPr>
            <w:r>
              <w:t>O</w:t>
            </w:r>
            <w:r w:rsidR="003E575F" w:rsidRPr="009E2BE3">
              <w:t>soba odborně způsobilá pro požární ochranu a technicko- organizační činnosti v oblasti požární ochrany</w:t>
            </w:r>
          </w:p>
        </w:tc>
        <w:tc>
          <w:tcPr>
            <w:tcW w:w="2410" w:type="dxa"/>
            <w:vAlign w:val="center"/>
          </w:tcPr>
          <w:p w14:paraId="24B48F8A" w14:textId="32BE04E9" w:rsidR="003E575F" w:rsidRPr="00385A19" w:rsidRDefault="003279D8" w:rsidP="007A71F2">
            <w:pPr>
              <w:spacing w:before="20" w:after="40"/>
              <w:jc w:val="center"/>
            </w:pPr>
            <w:r>
              <w:t>1</w:t>
            </w:r>
          </w:p>
        </w:tc>
        <w:tc>
          <w:tcPr>
            <w:tcW w:w="2835" w:type="dxa"/>
            <w:vAlign w:val="center"/>
          </w:tcPr>
          <w:p w14:paraId="3DF365B1" w14:textId="3ECF2D9F" w:rsidR="003E575F" w:rsidRPr="00385A19" w:rsidRDefault="003279D8" w:rsidP="007A71F2">
            <w:pPr>
              <w:spacing w:before="20" w:after="40"/>
              <w:jc w:val="center"/>
            </w:pPr>
            <w:r>
              <w:t>1</w:t>
            </w:r>
          </w:p>
        </w:tc>
      </w:tr>
      <w:tr w:rsidR="003E575F" w:rsidRPr="00385A19" w14:paraId="5B4707AC" w14:textId="77777777" w:rsidTr="003E575F">
        <w:tc>
          <w:tcPr>
            <w:tcW w:w="3681" w:type="dxa"/>
            <w:vAlign w:val="center"/>
          </w:tcPr>
          <w:p w14:paraId="75DA5E92" w14:textId="231EA8B2" w:rsidR="003E575F" w:rsidRDefault="00A31457" w:rsidP="007A71F2">
            <w:pPr>
              <w:spacing w:before="20" w:after="40"/>
              <w:jc w:val="left"/>
              <w:rPr>
                <w:rFonts w:ascii="Times New Roman" w:hAnsi="Times New Roman"/>
                <w:sz w:val="24"/>
                <w:szCs w:val="24"/>
              </w:rPr>
            </w:pPr>
            <w:r>
              <w:t>A</w:t>
            </w:r>
            <w:r w:rsidR="003E575F" w:rsidRPr="009E2BE3">
              <w:t>utorizovaný inženýr</w:t>
            </w:r>
          </w:p>
        </w:tc>
        <w:tc>
          <w:tcPr>
            <w:tcW w:w="2410" w:type="dxa"/>
            <w:vAlign w:val="center"/>
          </w:tcPr>
          <w:p w14:paraId="556B03A5" w14:textId="2D15F179" w:rsidR="003E575F" w:rsidRPr="00385A19" w:rsidRDefault="003279D8" w:rsidP="007A71F2">
            <w:pPr>
              <w:spacing w:before="20" w:after="40"/>
              <w:jc w:val="center"/>
            </w:pPr>
            <w:r>
              <w:t>1</w:t>
            </w:r>
          </w:p>
        </w:tc>
        <w:tc>
          <w:tcPr>
            <w:tcW w:w="2835" w:type="dxa"/>
            <w:vAlign w:val="center"/>
          </w:tcPr>
          <w:p w14:paraId="0577AD7B" w14:textId="3DDD7816" w:rsidR="003E575F" w:rsidRPr="00385A19" w:rsidRDefault="003279D8" w:rsidP="007A71F2">
            <w:pPr>
              <w:spacing w:before="20" w:after="40"/>
              <w:jc w:val="center"/>
            </w:pPr>
            <w:r>
              <w:t>1</w:t>
            </w:r>
          </w:p>
        </w:tc>
      </w:tr>
      <w:tr w:rsidR="003E575F" w:rsidRPr="00385A19" w14:paraId="3F60314B" w14:textId="77777777" w:rsidTr="003E575F">
        <w:tc>
          <w:tcPr>
            <w:tcW w:w="3681" w:type="dxa"/>
            <w:vAlign w:val="center"/>
          </w:tcPr>
          <w:p w14:paraId="6B046707" w14:textId="6129972D" w:rsidR="003E575F" w:rsidRDefault="00A31457" w:rsidP="007A71F2">
            <w:pPr>
              <w:spacing w:before="20" w:after="40"/>
              <w:jc w:val="left"/>
              <w:rPr>
                <w:rFonts w:ascii="Times New Roman" w:hAnsi="Times New Roman"/>
                <w:sz w:val="24"/>
                <w:szCs w:val="24"/>
              </w:rPr>
            </w:pPr>
            <w:r>
              <w:t>A</w:t>
            </w:r>
            <w:r w:rsidR="003E575F" w:rsidRPr="009E2BE3">
              <w:t>utorizovaný technik</w:t>
            </w:r>
          </w:p>
        </w:tc>
        <w:tc>
          <w:tcPr>
            <w:tcW w:w="2410" w:type="dxa"/>
            <w:vAlign w:val="center"/>
          </w:tcPr>
          <w:p w14:paraId="22F1616B" w14:textId="38411DCE" w:rsidR="003E575F" w:rsidRPr="00385A19" w:rsidRDefault="00D65B36" w:rsidP="007A71F2">
            <w:pPr>
              <w:spacing w:before="20" w:after="40"/>
              <w:jc w:val="center"/>
            </w:pPr>
            <w:r>
              <w:t>3</w:t>
            </w:r>
          </w:p>
        </w:tc>
        <w:tc>
          <w:tcPr>
            <w:tcW w:w="2835" w:type="dxa"/>
            <w:vAlign w:val="center"/>
          </w:tcPr>
          <w:p w14:paraId="213312AD" w14:textId="73A1536D" w:rsidR="003E575F" w:rsidRPr="00385A19" w:rsidRDefault="003279D8" w:rsidP="007A71F2">
            <w:pPr>
              <w:spacing w:before="20" w:after="40"/>
              <w:jc w:val="center"/>
            </w:pPr>
            <w:r>
              <w:t>1</w:t>
            </w:r>
          </w:p>
        </w:tc>
      </w:tr>
      <w:tr w:rsidR="003E575F" w:rsidRPr="00385A19" w14:paraId="35AF8B3B" w14:textId="77777777" w:rsidTr="003E575F">
        <w:tc>
          <w:tcPr>
            <w:tcW w:w="3681" w:type="dxa"/>
            <w:vAlign w:val="center"/>
          </w:tcPr>
          <w:p w14:paraId="11A21B0F" w14:textId="0191425B" w:rsidR="003E575F" w:rsidRDefault="00A31457" w:rsidP="007A71F2">
            <w:pPr>
              <w:spacing w:before="20" w:after="40"/>
              <w:jc w:val="left"/>
              <w:rPr>
                <w:rFonts w:ascii="Times New Roman" w:hAnsi="Times New Roman"/>
                <w:sz w:val="24"/>
                <w:szCs w:val="24"/>
              </w:rPr>
            </w:pPr>
            <w:r>
              <w:t>O</w:t>
            </w:r>
            <w:r w:rsidR="003E575F" w:rsidRPr="009E2BE3">
              <w:t>soba odborně způsobilá k zajišťování úkolů v prevenci rizik v oblasti bezpečnosti a ochrany zdraví při práci</w:t>
            </w:r>
          </w:p>
        </w:tc>
        <w:tc>
          <w:tcPr>
            <w:tcW w:w="2410" w:type="dxa"/>
            <w:vAlign w:val="center"/>
          </w:tcPr>
          <w:p w14:paraId="12F4D230" w14:textId="35214AD1" w:rsidR="003E575F" w:rsidRPr="00385A19" w:rsidRDefault="00D65B36" w:rsidP="007A71F2">
            <w:pPr>
              <w:spacing w:before="20" w:after="40"/>
              <w:jc w:val="center"/>
            </w:pPr>
            <w:r>
              <w:t>3</w:t>
            </w:r>
          </w:p>
        </w:tc>
        <w:tc>
          <w:tcPr>
            <w:tcW w:w="2835" w:type="dxa"/>
            <w:vAlign w:val="center"/>
          </w:tcPr>
          <w:p w14:paraId="553036B4" w14:textId="1DA535C7" w:rsidR="003E575F" w:rsidRPr="00385A19" w:rsidRDefault="003279D8" w:rsidP="007A71F2">
            <w:pPr>
              <w:spacing w:before="20" w:after="40"/>
              <w:jc w:val="center"/>
            </w:pPr>
            <w:r>
              <w:t>4</w:t>
            </w:r>
          </w:p>
        </w:tc>
      </w:tr>
      <w:tr w:rsidR="003E575F" w:rsidRPr="00385A19" w14:paraId="01548FDF" w14:textId="77777777" w:rsidTr="003E575F">
        <w:tc>
          <w:tcPr>
            <w:tcW w:w="3681" w:type="dxa"/>
            <w:vAlign w:val="center"/>
          </w:tcPr>
          <w:p w14:paraId="46522337" w14:textId="3CAB3F00" w:rsidR="003E575F" w:rsidRDefault="00A31457" w:rsidP="007A71F2">
            <w:pPr>
              <w:spacing w:before="20" w:after="40"/>
              <w:jc w:val="left"/>
              <w:rPr>
                <w:rFonts w:ascii="Times New Roman" w:hAnsi="Times New Roman"/>
                <w:sz w:val="24"/>
                <w:szCs w:val="24"/>
              </w:rPr>
            </w:pPr>
            <w:r>
              <w:t>O</w:t>
            </w:r>
            <w:r w:rsidR="003E575F" w:rsidRPr="009E2BE3">
              <w:t>soba odborně způsobilá pro zpracovávání hodnocení rizika,</w:t>
            </w:r>
          </w:p>
        </w:tc>
        <w:tc>
          <w:tcPr>
            <w:tcW w:w="2410" w:type="dxa"/>
            <w:vAlign w:val="center"/>
          </w:tcPr>
          <w:p w14:paraId="581DCEBE" w14:textId="660CD561" w:rsidR="003E575F" w:rsidRPr="00385A19" w:rsidRDefault="003279D8" w:rsidP="007A71F2">
            <w:pPr>
              <w:spacing w:before="20" w:after="40"/>
              <w:jc w:val="center"/>
            </w:pPr>
            <w:r>
              <w:t>5</w:t>
            </w:r>
          </w:p>
        </w:tc>
        <w:tc>
          <w:tcPr>
            <w:tcW w:w="2835" w:type="dxa"/>
            <w:vAlign w:val="center"/>
          </w:tcPr>
          <w:p w14:paraId="0A914018" w14:textId="1562CC06" w:rsidR="003E575F" w:rsidRPr="00385A19" w:rsidRDefault="003279D8" w:rsidP="007A71F2">
            <w:pPr>
              <w:spacing w:before="20" w:after="40"/>
              <w:jc w:val="center"/>
            </w:pPr>
            <w:r>
              <w:t>5</w:t>
            </w:r>
          </w:p>
        </w:tc>
      </w:tr>
      <w:tr w:rsidR="003E575F" w:rsidRPr="00385A19" w14:paraId="1DE474FD" w14:textId="77777777" w:rsidTr="003E575F">
        <w:tc>
          <w:tcPr>
            <w:tcW w:w="3681" w:type="dxa"/>
            <w:vAlign w:val="center"/>
          </w:tcPr>
          <w:p w14:paraId="76171920" w14:textId="69A62E7D" w:rsidR="003E575F" w:rsidRDefault="00A31457" w:rsidP="007A71F2">
            <w:pPr>
              <w:spacing w:before="20" w:after="40"/>
              <w:jc w:val="left"/>
              <w:rPr>
                <w:rFonts w:ascii="Times New Roman" w:hAnsi="Times New Roman"/>
                <w:sz w:val="24"/>
                <w:szCs w:val="24"/>
              </w:rPr>
            </w:pPr>
            <w:r>
              <w:t>O</w:t>
            </w:r>
            <w:r w:rsidR="003E575F" w:rsidRPr="009E2BE3">
              <w:t>soba odborně způsobilá pro nakládání s vysoce nebezpečnými látkami zneužitelnými k porušování zákazu chemických zbraní</w:t>
            </w:r>
          </w:p>
        </w:tc>
        <w:tc>
          <w:tcPr>
            <w:tcW w:w="2410" w:type="dxa"/>
            <w:vAlign w:val="center"/>
          </w:tcPr>
          <w:p w14:paraId="6F2BD4B0" w14:textId="0A39B73C" w:rsidR="003E575F" w:rsidRPr="00385A19" w:rsidRDefault="003279D8" w:rsidP="007A71F2">
            <w:pPr>
              <w:spacing w:before="20" w:after="40"/>
              <w:jc w:val="center"/>
            </w:pPr>
            <w:r>
              <w:t>2</w:t>
            </w:r>
          </w:p>
        </w:tc>
        <w:tc>
          <w:tcPr>
            <w:tcW w:w="2835" w:type="dxa"/>
            <w:vAlign w:val="center"/>
          </w:tcPr>
          <w:p w14:paraId="7F8B4BB6" w14:textId="63371CFC" w:rsidR="003E575F" w:rsidRPr="00385A19" w:rsidRDefault="003279D8" w:rsidP="007A71F2">
            <w:pPr>
              <w:spacing w:before="20" w:after="40"/>
              <w:jc w:val="center"/>
            </w:pPr>
            <w:r>
              <w:t>2</w:t>
            </w:r>
          </w:p>
        </w:tc>
      </w:tr>
      <w:tr w:rsidR="003E575F" w:rsidRPr="00385A19" w14:paraId="5A839A54" w14:textId="77777777" w:rsidTr="003E575F">
        <w:tc>
          <w:tcPr>
            <w:tcW w:w="3681" w:type="dxa"/>
            <w:vAlign w:val="center"/>
          </w:tcPr>
          <w:p w14:paraId="21AFBF17" w14:textId="1C489A79" w:rsidR="003E575F" w:rsidRDefault="00A31457" w:rsidP="007A71F2">
            <w:pPr>
              <w:spacing w:before="20" w:after="40"/>
              <w:jc w:val="left"/>
              <w:rPr>
                <w:rFonts w:ascii="Times New Roman" w:hAnsi="Times New Roman"/>
                <w:sz w:val="24"/>
                <w:szCs w:val="24"/>
              </w:rPr>
            </w:pPr>
            <w:r>
              <w:t>O</w:t>
            </w:r>
            <w:r w:rsidR="003E575F" w:rsidRPr="009E2BE3">
              <w:t>soba odborně způsobilá pro poskytování technických služeb k ochraně majetku a osob</w:t>
            </w:r>
          </w:p>
        </w:tc>
        <w:tc>
          <w:tcPr>
            <w:tcW w:w="2410" w:type="dxa"/>
            <w:vAlign w:val="center"/>
          </w:tcPr>
          <w:p w14:paraId="6E429052" w14:textId="545FE57C" w:rsidR="003E575F" w:rsidRPr="00385A19" w:rsidRDefault="003279D8" w:rsidP="007A71F2">
            <w:pPr>
              <w:spacing w:before="20" w:after="40"/>
              <w:jc w:val="center"/>
            </w:pPr>
            <w:r>
              <w:t>5</w:t>
            </w:r>
          </w:p>
        </w:tc>
        <w:tc>
          <w:tcPr>
            <w:tcW w:w="2835" w:type="dxa"/>
            <w:vAlign w:val="center"/>
          </w:tcPr>
          <w:p w14:paraId="0AA7981F" w14:textId="7DF39C23" w:rsidR="003E575F" w:rsidRPr="00385A19" w:rsidRDefault="003279D8" w:rsidP="007A71F2">
            <w:pPr>
              <w:spacing w:before="20" w:after="40"/>
              <w:jc w:val="center"/>
            </w:pPr>
            <w:r>
              <w:t>5</w:t>
            </w:r>
          </w:p>
        </w:tc>
      </w:tr>
      <w:tr w:rsidR="003E575F" w:rsidRPr="00385A19" w14:paraId="5A559AE9" w14:textId="77777777" w:rsidTr="003E575F">
        <w:tc>
          <w:tcPr>
            <w:tcW w:w="3681" w:type="dxa"/>
            <w:vAlign w:val="center"/>
          </w:tcPr>
          <w:p w14:paraId="770E2BB5" w14:textId="425348F0" w:rsidR="003E575F" w:rsidRDefault="00A31457" w:rsidP="007A71F2">
            <w:pPr>
              <w:spacing w:before="20" w:after="40"/>
              <w:jc w:val="left"/>
              <w:rPr>
                <w:rFonts w:ascii="Times New Roman" w:hAnsi="Times New Roman"/>
                <w:sz w:val="24"/>
                <w:szCs w:val="24"/>
              </w:rPr>
            </w:pPr>
            <w:r>
              <w:t>O</w:t>
            </w:r>
            <w:r w:rsidR="003E575F" w:rsidRPr="009E2BE3">
              <w:t>soba odborně způsobilá pro ostrahu majetku a osob</w:t>
            </w:r>
          </w:p>
        </w:tc>
        <w:tc>
          <w:tcPr>
            <w:tcW w:w="2410" w:type="dxa"/>
            <w:vAlign w:val="center"/>
          </w:tcPr>
          <w:p w14:paraId="75AFB8E2" w14:textId="05B9DF9B" w:rsidR="003E575F" w:rsidRPr="00385A19" w:rsidRDefault="003279D8" w:rsidP="007A71F2">
            <w:pPr>
              <w:spacing w:before="20" w:after="40"/>
              <w:jc w:val="center"/>
            </w:pPr>
            <w:r>
              <w:t>5</w:t>
            </w:r>
          </w:p>
        </w:tc>
        <w:tc>
          <w:tcPr>
            <w:tcW w:w="2835" w:type="dxa"/>
            <w:vAlign w:val="center"/>
          </w:tcPr>
          <w:p w14:paraId="7154B94C" w14:textId="46C3FE92" w:rsidR="003E575F" w:rsidRPr="00385A19" w:rsidRDefault="003279D8" w:rsidP="007A71F2">
            <w:pPr>
              <w:spacing w:before="20" w:after="40"/>
              <w:jc w:val="center"/>
            </w:pPr>
            <w:r>
              <w:t>5</w:t>
            </w:r>
          </w:p>
        </w:tc>
      </w:tr>
      <w:tr w:rsidR="003E575F" w:rsidRPr="00385A19" w14:paraId="72C8B2C7" w14:textId="77777777" w:rsidTr="003E575F">
        <w:tc>
          <w:tcPr>
            <w:tcW w:w="3681" w:type="dxa"/>
            <w:vAlign w:val="center"/>
          </w:tcPr>
          <w:p w14:paraId="4E22437C" w14:textId="02D9CD87" w:rsidR="003E575F" w:rsidRDefault="00A31457" w:rsidP="007A71F2">
            <w:pPr>
              <w:spacing w:before="20" w:after="40"/>
              <w:jc w:val="left"/>
              <w:rPr>
                <w:rFonts w:ascii="Times New Roman" w:hAnsi="Times New Roman"/>
                <w:sz w:val="24"/>
                <w:szCs w:val="24"/>
              </w:rPr>
            </w:pPr>
            <w:r>
              <w:t>B</w:t>
            </w:r>
            <w:r w:rsidR="003E575F" w:rsidRPr="009E2BE3">
              <w:t>ezpečnostní technik</w:t>
            </w:r>
          </w:p>
        </w:tc>
        <w:tc>
          <w:tcPr>
            <w:tcW w:w="2410" w:type="dxa"/>
            <w:vAlign w:val="center"/>
          </w:tcPr>
          <w:p w14:paraId="1383CFB4" w14:textId="680A08E5" w:rsidR="003E575F" w:rsidRPr="00385A19" w:rsidRDefault="003279D8" w:rsidP="007A71F2">
            <w:pPr>
              <w:spacing w:before="20" w:after="40"/>
              <w:jc w:val="center"/>
            </w:pPr>
            <w:r>
              <w:t>4</w:t>
            </w:r>
          </w:p>
        </w:tc>
        <w:tc>
          <w:tcPr>
            <w:tcW w:w="2835" w:type="dxa"/>
            <w:vAlign w:val="center"/>
          </w:tcPr>
          <w:p w14:paraId="42C3F632" w14:textId="64041B92" w:rsidR="003E575F" w:rsidRPr="00385A19" w:rsidRDefault="003279D8" w:rsidP="007A71F2">
            <w:pPr>
              <w:spacing w:before="20" w:after="40"/>
              <w:jc w:val="center"/>
            </w:pPr>
            <w:r>
              <w:t>4</w:t>
            </w:r>
          </w:p>
        </w:tc>
      </w:tr>
      <w:tr w:rsidR="003E575F" w:rsidRPr="00385A19" w14:paraId="67999998" w14:textId="77777777" w:rsidTr="003E575F">
        <w:tc>
          <w:tcPr>
            <w:tcW w:w="3681" w:type="dxa"/>
            <w:vAlign w:val="center"/>
          </w:tcPr>
          <w:p w14:paraId="352D47CE" w14:textId="574759A9" w:rsidR="003E575F" w:rsidRPr="00385A19" w:rsidRDefault="00A31457" w:rsidP="007A71F2">
            <w:pPr>
              <w:spacing w:before="20" w:after="40"/>
              <w:jc w:val="left"/>
            </w:pPr>
            <w:r>
              <w:t>O</w:t>
            </w:r>
            <w:r w:rsidR="003E575F" w:rsidRPr="009E2BE3">
              <w:t>soba odborně způsobilá pro nákup a prodej, půjčování, vývoj, výrobu, opravy, úpravy, uschovávání, skladování, přepravu, znehodnocování a ničení bezpečnostního materiálu</w:t>
            </w:r>
          </w:p>
        </w:tc>
        <w:tc>
          <w:tcPr>
            <w:tcW w:w="2410" w:type="dxa"/>
            <w:vAlign w:val="center"/>
          </w:tcPr>
          <w:p w14:paraId="25287EF5" w14:textId="52150122" w:rsidR="003E575F" w:rsidRPr="00385A19" w:rsidRDefault="003279D8" w:rsidP="007A71F2">
            <w:pPr>
              <w:spacing w:before="20" w:after="40"/>
              <w:jc w:val="center"/>
            </w:pPr>
            <w:r>
              <w:t>1</w:t>
            </w:r>
          </w:p>
        </w:tc>
        <w:tc>
          <w:tcPr>
            <w:tcW w:w="2835" w:type="dxa"/>
            <w:vAlign w:val="center"/>
          </w:tcPr>
          <w:p w14:paraId="1D9B3DAB" w14:textId="03EFF84C" w:rsidR="003E575F" w:rsidRPr="00385A19" w:rsidRDefault="003279D8" w:rsidP="007A71F2">
            <w:pPr>
              <w:spacing w:before="20" w:after="40"/>
              <w:jc w:val="center"/>
            </w:pPr>
            <w:r>
              <w:t>1</w:t>
            </w:r>
          </w:p>
        </w:tc>
      </w:tr>
      <w:tr w:rsidR="003E575F" w:rsidRPr="00385A19" w14:paraId="328A2A69" w14:textId="77777777" w:rsidTr="003E575F">
        <w:tc>
          <w:tcPr>
            <w:tcW w:w="3681" w:type="dxa"/>
            <w:vAlign w:val="center"/>
          </w:tcPr>
          <w:p w14:paraId="0AA63935" w14:textId="3E7B7C89" w:rsidR="003E575F" w:rsidRPr="00385A19" w:rsidRDefault="00A31457" w:rsidP="007A71F2">
            <w:pPr>
              <w:spacing w:before="20" w:after="40"/>
              <w:jc w:val="left"/>
            </w:pPr>
            <w:r>
              <w:t>O</w:t>
            </w:r>
            <w:r w:rsidR="003E575F" w:rsidRPr="009E2BE3">
              <w:t>soba odborně způsobilá pro hodnocení rizik ukládání odpadů nebezpečných vlastností</w:t>
            </w:r>
          </w:p>
        </w:tc>
        <w:tc>
          <w:tcPr>
            <w:tcW w:w="2410" w:type="dxa"/>
            <w:vAlign w:val="center"/>
          </w:tcPr>
          <w:p w14:paraId="25ED69B1" w14:textId="0AD94471" w:rsidR="003E575F" w:rsidRPr="00385A19" w:rsidRDefault="003279D8" w:rsidP="007A71F2">
            <w:pPr>
              <w:spacing w:before="20" w:after="40"/>
              <w:jc w:val="center"/>
            </w:pPr>
            <w:r>
              <w:t>3</w:t>
            </w:r>
          </w:p>
        </w:tc>
        <w:tc>
          <w:tcPr>
            <w:tcW w:w="2835" w:type="dxa"/>
            <w:vAlign w:val="center"/>
          </w:tcPr>
          <w:p w14:paraId="1FFC7110" w14:textId="4C235EFE" w:rsidR="003E575F" w:rsidRPr="00385A19" w:rsidRDefault="003279D8" w:rsidP="007A71F2">
            <w:pPr>
              <w:spacing w:before="20" w:after="40"/>
              <w:jc w:val="center"/>
            </w:pPr>
            <w:r>
              <w:t>3</w:t>
            </w:r>
          </w:p>
        </w:tc>
      </w:tr>
      <w:tr w:rsidR="003E575F" w:rsidRPr="00385A19" w14:paraId="43539C68" w14:textId="77777777" w:rsidTr="003E575F">
        <w:tc>
          <w:tcPr>
            <w:tcW w:w="3681" w:type="dxa"/>
            <w:vAlign w:val="center"/>
          </w:tcPr>
          <w:p w14:paraId="7989CF70" w14:textId="2994FB0D" w:rsidR="003E575F" w:rsidRPr="00385A19" w:rsidRDefault="00A31457" w:rsidP="007A71F2">
            <w:pPr>
              <w:spacing w:before="20" w:after="40"/>
              <w:jc w:val="left"/>
            </w:pPr>
            <w:r>
              <w:t>K</w:t>
            </w:r>
            <w:r w:rsidR="003E575F" w:rsidRPr="009E2BE3">
              <w:t>oordinátor bezpečnosti a ochrany zdraví na staveništi</w:t>
            </w:r>
          </w:p>
        </w:tc>
        <w:tc>
          <w:tcPr>
            <w:tcW w:w="2410" w:type="dxa"/>
            <w:vAlign w:val="center"/>
          </w:tcPr>
          <w:p w14:paraId="36E7FEF6" w14:textId="04001C1B" w:rsidR="003E575F" w:rsidRPr="00385A19" w:rsidRDefault="003279D8" w:rsidP="007A71F2">
            <w:pPr>
              <w:spacing w:before="20" w:after="40"/>
              <w:jc w:val="center"/>
            </w:pPr>
            <w:r>
              <w:t>1</w:t>
            </w:r>
          </w:p>
        </w:tc>
        <w:tc>
          <w:tcPr>
            <w:tcW w:w="2835" w:type="dxa"/>
            <w:vAlign w:val="center"/>
          </w:tcPr>
          <w:p w14:paraId="7D2D0632" w14:textId="59400BBE" w:rsidR="003E575F" w:rsidRPr="00385A19" w:rsidRDefault="00D65B36" w:rsidP="007A71F2">
            <w:pPr>
              <w:spacing w:before="20" w:after="40"/>
              <w:jc w:val="center"/>
            </w:pPr>
            <w:r>
              <w:t>2</w:t>
            </w:r>
          </w:p>
        </w:tc>
      </w:tr>
      <w:tr w:rsidR="003E575F" w:rsidRPr="00385A19" w14:paraId="2AB982DC" w14:textId="77777777" w:rsidTr="003E575F">
        <w:tc>
          <w:tcPr>
            <w:tcW w:w="3681" w:type="dxa"/>
            <w:vAlign w:val="center"/>
          </w:tcPr>
          <w:p w14:paraId="7EB03CAB" w14:textId="06EDB933" w:rsidR="003E575F" w:rsidRPr="009E2BE3" w:rsidRDefault="00A31457" w:rsidP="007A71F2">
            <w:pPr>
              <w:spacing w:before="20" w:after="40"/>
              <w:jc w:val="left"/>
            </w:pPr>
            <w:r>
              <w:t>P</w:t>
            </w:r>
            <w:r w:rsidR="003E575F" w:rsidRPr="00C85082">
              <w:t>rofesionální hasič</w:t>
            </w:r>
          </w:p>
        </w:tc>
        <w:tc>
          <w:tcPr>
            <w:tcW w:w="2410" w:type="dxa"/>
            <w:vAlign w:val="center"/>
          </w:tcPr>
          <w:p w14:paraId="4A145685" w14:textId="086BCB27" w:rsidR="003E575F" w:rsidRPr="00385A19" w:rsidRDefault="003279D8" w:rsidP="007A71F2">
            <w:pPr>
              <w:spacing w:before="20" w:after="40"/>
              <w:jc w:val="center"/>
            </w:pPr>
            <w:r>
              <w:t>0</w:t>
            </w:r>
          </w:p>
        </w:tc>
        <w:tc>
          <w:tcPr>
            <w:tcW w:w="2835" w:type="dxa"/>
            <w:vAlign w:val="center"/>
          </w:tcPr>
          <w:p w14:paraId="09480376" w14:textId="2A5D549C" w:rsidR="003E575F" w:rsidRPr="00385A19" w:rsidRDefault="003279D8" w:rsidP="007A71F2">
            <w:pPr>
              <w:spacing w:before="20" w:after="40"/>
              <w:jc w:val="center"/>
            </w:pPr>
            <w:r>
              <w:t>0</w:t>
            </w:r>
          </w:p>
        </w:tc>
      </w:tr>
      <w:tr w:rsidR="003E575F" w:rsidRPr="00385A19" w14:paraId="19997FC9" w14:textId="77777777" w:rsidTr="003E575F">
        <w:tc>
          <w:tcPr>
            <w:tcW w:w="3681" w:type="dxa"/>
            <w:vAlign w:val="center"/>
          </w:tcPr>
          <w:p w14:paraId="5399B1EF" w14:textId="701DECA3" w:rsidR="003E575F" w:rsidRPr="009E2BE3" w:rsidRDefault="00A31457" w:rsidP="007A71F2">
            <w:pPr>
              <w:spacing w:before="20" w:after="40"/>
              <w:jc w:val="left"/>
            </w:pPr>
            <w:r>
              <w:t>O</w:t>
            </w:r>
            <w:r w:rsidR="003E575F" w:rsidRPr="00C85082">
              <w:t>soba odborně způsobilá pro zajišťování úkolů v prevenci rizik v oblasti bezpečnosti a ochrany zdraví při práci</w:t>
            </w:r>
          </w:p>
        </w:tc>
        <w:tc>
          <w:tcPr>
            <w:tcW w:w="2410" w:type="dxa"/>
            <w:vAlign w:val="center"/>
          </w:tcPr>
          <w:p w14:paraId="4A4C0EAA" w14:textId="7355A2B8" w:rsidR="003E575F" w:rsidRPr="00385A19" w:rsidRDefault="0086455B" w:rsidP="007A71F2">
            <w:pPr>
              <w:spacing w:before="20" w:after="40"/>
              <w:jc w:val="center"/>
            </w:pPr>
            <w:r>
              <w:t>1</w:t>
            </w:r>
          </w:p>
        </w:tc>
        <w:tc>
          <w:tcPr>
            <w:tcW w:w="2835" w:type="dxa"/>
            <w:vAlign w:val="center"/>
          </w:tcPr>
          <w:p w14:paraId="62DB7EBA" w14:textId="090F4D5F" w:rsidR="003E575F" w:rsidRPr="00385A19" w:rsidRDefault="00D65B36" w:rsidP="007A71F2">
            <w:pPr>
              <w:spacing w:before="20" w:after="40"/>
              <w:jc w:val="center"/>
            </w:pPr>
            <w:r>
              <w:t>3</w:t>
            </w:r>
          </w:p>
        </w:tc>
      </w:tr>
    </w:tbl>
    <w:p w14:paraId="13C72732" w14:textId="20E9EE90" w:rsidR="000D5585" w:rsidRDefault="000D5585" w:rsidP="00CC42D1">
      <w:pPr>
        <w:pStyle w:val="Nadpis3"/>
      </w:pPr>
      <w:bookmarkStart w:id="682" w:name="_Toc528761736"/>
      <w:r>
        <w:lastRenderedPageBreak/>
        <w:t xml:space="preserve">Standard </w:t>
      </w:r>
      <w:r w:rsidR="00AA7CBC" w:rsidRPr="00AA7CBC">
        <w:t>2.8 Standardní doba studia</w:t>
      </w:r>
      <w:bookmarkEnd w:id="682"/>
      <w:r w:rsidR="00AA7CBC" w:rsidRPr="00AA7CBC">
        <w:t xml:space="preserve"> </w:t>
      </w:r>
    </w:p>
    <w:p w14:paraId="5876F40F" w14:textId="20F8F3C4" w:rsidR="00404117" w:rsidRDefault="007632AF" w:rsidP="00AA7CBC">
      <w:r w:rsidRPr="0086455B">
        <w:t xml:space="preserve">Standardní doba studia pro </w:t>
      </w:r>
      <w:r w:rsidR="00BC04AE" w:rsidRPr="0086455B">
        <w:t>daný</w:t>
      </w:r>
      <w:r w:rsidR="00A41F1F" w:rsidRPr="00150232">
        <w:t xml:space="preserve"> </w:t>
      </w:r>
      <w:r w:rsidRPr="00150232">
        <w:t xml:space="preserve">magisterský studijní program </w:t>
      </w:r>
      <w:r w:rsidR="00EF3A58" w:rsidRPr="00150232">
        <w:t>je dva</w:t>
      </w:r>
      <w:r w:rsidRPr="00150232">
        <w:t xml:space="preserve"> roky</w:t>
      </w:r>
      <w:r w:rsidRPr="0086455B">
        <w:t xml:space="preserve">, </w:t>
      </w:r>
      <w:r w:rsidR="00BC04AE" w:rsidRPr="0086455B">
        <w:t xml:space="preserve">této délce studia odpovídá celkem </w:t>
      </w:r>
      <w:r w:rsidRPr="00150232">
        <w:t>120</w:t>
      </w:r>
      <w:r w:rsidRPr="0086455B">
        <w:t xml:space="preserve"> ECTS kreditů</w:t>
      </w:r>
      <w:r>
        <w:t>. Jak již bylo uvedeno</w:t>
      </w:r>
      <w:r w:rsidR="00164E4A">
        <w:t xml:space="preserve"> v části 2.6</w:t>
      </w:r>
      <w:r w:rsidR="00BC04AE">
        <w:t xml:space="preserve"> Sebehodnotící zprávy</w:t>
      </w:r>
      <w:r>
        <w:t>,</w:t>
      </w:r>
      <w:r w:rsidR="00BC04AE">
        <w:t xml:space="preserve"> jeden ECTS kredit představuje studijní zátěž </w:t>
      </w:r>
      <w:r w:rsidR="00BC04AE" w:rsidRPr="00DA2852">
        <w:t xml:space="preserve">27 </w:t>
      </w:r>
      <w:r w:rsidR="00BC04AE">
        <w:t xml:space="preserve">hodin, přičemž </w:t>
      </w:r>
      <w:r w:rsidR="005C7349">
        <w:t>ve studijní zátěži je</w:t>
      </w:r>
      <w:r w:rsidR="00BC04AE">
        <w:t xml:space="preserve"> kromě přímé výuky započítána i doba odpovídající samostudiu, tvorbě seminárních prací, vypracování protokolů do laboratorních cvičení apod. </w:t>
      </w:r>
      <w:r w:rsidR="00164E4A">
        <w:t xml:space="preserve"> </w:t>
      </w:r>
      <w:r w:rsidR="005C7349">
        <w:t>Této studijní zátěži</w:t>
      </w:r>
      <w:r w:rsidR="00164E4A">
        <w:t xml:space="preserve"> odpovídá  kreditové ohodnocení </w:t>
      </w:r>
      <w:r w:rsidR="005C7349">
        <w:t xml:space="preserve">povinných a povinně volitelných </w:t>
      </w:r>
      <w:r w:rsidR="00164E4A">
        <w:t>předmětů studijního plánu</w:t>
      </w:r>
      <w:r w:rsidR="005C7349">
        <w:t>,</w:t>
      </w:r>
      <w:r w:rsidR="00164E4A">
        <w:t xml:space="preserve"> přičemž bylo </w:t>
      </w:r>
      <w:r w:rsidR="005C7349">
        <w:t>dodrženo</w:t>
      </w:r>
      <w:r w:rsidR="00A41F1F">
        <w:t xml:space="preserve"> </w:t>
      </w:r>
      <w:r w:rsidR="00164E4A">
        <w:t xml:space="preserve">pravidlo maximálně 60-ti kreditů P a PV </w:t>
      </w:r>
      <w:r w:rsidR="0086455B">
        <w:t xml:space="preserve">všech </w:t>
      </w:r>
      <w:r w:rsidR="00164E4A">
        <w:t>předmětů v akademickém roce</w:t>
      </w:r>
      <w:r w:rsidR="005C7349">
        <w:t>.</w:t>
      </w:r>
      <w:r w:rsidR="00164E4A">
        <w:t xml:space="preserve"> </w:t>
      </w:r>
      <w:r w:rsidR="00A41F1F">
        <w:t>Zpravidla je počet kreditů rovnoměrně rozdělen mezi zimní a letní semestr, tedy 30 ECTS kreditů na semestr.</w:t>
      </w:r>
      <w:r>
        <w:t xml:space="preserve"> </w:t>
      </w:r>
      <w:r w:rsidR="00164E4A">
        <w:t xml:space="preserve">Kreditové ohodnocení jednotlivých předmětů také splňuje doporučené </w:t>
      </w:r>
      <w:r w:rsidR="001500FC">
        <w:t>postupy</w:t>
      </w:r>
      <w:r w:rsidR="00164E4A">
        <w:t xml:space="preserve"> </w:t>
      </w:r>
      <w:r w:rsidR="001500FC">
        <w:t>N</w:t>
      </w:r>
      <w:r w:rsidR="00A41F1F">
        <w:t>árodního akreditačního úřadu</w:t>
      </w:r>
      <w:r w:rsidR="001500FC">
        <w:t xml:space="preserve"> </w:t>
      </w:r>
      <w:r w:rsidR="00164E4A">
        <w:t>pro přípravu studijních programů. Obdobně je také volen způsob zakončení předmětů tak, aby student měl reálnou</w:t>
      </w:r>
      <w:r w:rsidR="00404117">
        <w:t xml:space="preserve"> šanci absolvovat daný obor ve standardní době studia.</w:t>
      </w:r>
    </w:p>
    <w:p w14:paraId="40B014EE" w14:textId="77777777" w:rsidR="00404117" w:rsidRDefault="00404117" w:rsidP="00AA7CBC"/>
    <w:p w14:paraId="4A939E7A" w14:textId="0B993E12" w:rsidR="00AA7CBC" w:rsidRPr="00AA7CBC" w:rsidRDefault="000D5585" w:rsidP="00CC42D1">
      <w:pPr>
        <w:pStyle w:val="Nadpis3"/>
      </w:pPr>
      <w:bookmarkStart w:id="683" w:name="_Toc528761737"/>
      <w:r>
        <w:t xml:space="preserve">Standard </w:t>
      </w:r>
      <w:r w:rsidR="00AA7CBC" w:rsidRPr="00AA7CBC">
        <w:t>2.9 Soulad obsahu studia s cíli studia a profilem absolventa</w:t>
      </w:r>
      <w:bookmarkEnd w:id="683"/>
      <w:r w:rsidR="00AA7CBC" w:rsidRPr="00AA7CBC">
        <w:t xml:space="preserve"> </w:t>
      </w:r>
    </w:p>
    <w:p w14:paraId="083F94B5" w14:textId="58BF23BC" w:rsidR="00A41F1F" w:rsidRPr="00274E5C" w:rsidRDefault="00A41F1F" w:rsidP="004700AE">
      <w:r w:rsidRPr="0086455B">
        <w:t>Soulad mezi cíli studia a obsahem studia je zřejmý z obsahu předložených akreditačních dokumentů.</w:t>
      </w:r>
      <w:r w:rsidR="00E94FBA" w:rsidRPr="0086455B">
        <w:t xml:space="preserve"> </w:t>
      </w:r>
      <w:r w:rsidRPr="00FC3C21">
        <w:t xml:space="preserve">Cíle studia a profil absolventa jsou popsány v části </w:t>
      </w:r>
      <w:r w:rsidRPr="00FC3C21">
        <w:rPr>
          <w:i/>
        </w:rPr>
        <w:t>B-I – Charakteristika studijního programu</w:t>
      </w:r>
      <w:r w:rsidRPr="0072199E">
        <w:t>. Těmto</w:t>
      </w:r>
      <w:r w:rsidR="00E94FBA" w:rsidRPr="0072199E">
        <w:t xml:space="preserve"> </w:t>
      </w:r>
      <w:r w:rsidRPr="0072199E">
        <w:t>cílům odpovídá skladba i obsah studovaných předmětů, které umožní dosažení uvedeného profilu</w:t>
      </w:r>
      <w:r w:rsidR="00E94FBA" w:rsidRPr="0072199E">
        <w:t xml:space="preserve"> </w:t>
      </w:r>
      <w:r w:rsidRPr="00274E5C">
        <w:t xml:space="preserve">absolventa (část </w:t>
      </w:r>
      <w:r w:rsidRPr="00274E5C">
        <w:rPr>
          <w:i/>
        </w:rPr>
        <w:t>B-</w:t>
      </w:r>
      <w:proofErr w:type="spellStart"/>
      <w:r w:rsidRPr="00274E5C">
        <w:rPr>
          <w:i/>
        </w:rPr>
        <w:t>IIa</w:t>
      </w:r>
      <w:proofErr w:type="spellEnd"/>
      <w:r w:rsidRPr="00274E5C">
        <w:rPr>
          <w:i/>
        </w:rPr>
        <w:t xml:space="preserve"> – Studijní plány a návrh témat prací</w:t>
      </w:r>
      <w:r w:rsidRPr="00274E5C">
        <w:t xml:space="preserve">). </w:t>
      </w:r>
      <w:r w:rsidR="00E22AC2" w:rsidRPr="00274E5C">
        <w:t>Magisterské</w:t>
      </w:r>
      <w:r w:rsidRPr="00274E5C">
        <w:t xml:space="preserve"> studium navazuje na</w:t>
      </w:r>
      <w:r w:rsidR="00E22AC2" w:rsidRPr="00274E5C">
        <w:t xml:space="preserve"> bakalářské studium</w:t>
      </w:r>
      <w:r w:rsidRPr="00130880">
        <w:t xml:space="preserve">, </w:t>
      </w:r>
      <w:r w:rsidR="00E22AC2" w:rsidRPr="00130880">
        <w:t xml:space="preserve">v rámci kterého studenti získávají </w:t>
      </w:r>
      <w:r w:rsidR="00E22AC2" w:rsidRPr="00150232">
        <w:t>matematický a fyzikální základ, základy z oblasti elektroniky a měření, základy programování, právní minimum</w:t>
      </w:r>
      <w:r w:rsidRPr="0086455B">
        <w:t>. Tento základ je poté</w:t>
      </w:r>
      <w:r w:rsidR="00E22AC2" w:rsidRPr="0086455B">
        <w:t xml:space="preserve"> v</w:t>
      </w:r>
      <w:r w:rsidR="00E94FBA" w:rsidRPr="0086455B">
        <w:t xml:space="preserve"> průběhu </w:t>
      </w:r>
      <w:r w:rsidR="00E22AC2" w:rsidRPr="00FC3C21">
        <w:t xml:space="preserve">bakalářského studia </w:t>
      </w:r>
      <w:r w:rsidR="00E94FBA" w:rsidRPr="00FC3C21">
        <w:t xml:space="preserve"> </w:t>
      </w:r>
      <w:r w:rsidR="00E22AC2" w:rsidRPr="0072199E">
        <w:t>r</w:t>
      </w:r>
      <w:r w:rsidRPr="0072199E">
        <w:t>ozšířen prostřednictvím povinných předmětů ZT a PZ.</w:t>
      </w:r>
      <w:r w:rsidR="00E22AC2" w:rsidRPr="0072199E">
        <w:t xml:space="preserve"> V rámci magisterského stupně studia jsou prohlubovány znalosti zejména povinných a povinně volitelných předmětů ZT a PZ</w:t>
      </w:r>
    </w:p>
    <w:p w14:paraId="214DE34E" w14:textId="4C066708" w:rsidR="003A2AA7" w:rsidRPr="0086455B" w:rsidRDefault="003A2AA7" w:rsidP="004700AE">
      <w:r w:rsidRPr="00274E5C">
        <w:t xml:space="preserve">Cílem magisterského studia ve studijním programu </w:t>
      </w:r>
      <w:r w:rsidRPr="00150232">
        <w:rPr>
          <w:i/>
        </w:rPr>
        <w:t>Bezpečnostní technologie, systémy a management</w:t>
      </w:r>
      <w:r w:rsidRPr="0086455B">
        <w:t xml:space="preserve"> je poskytnout teoretické vzdělání a profesní dovednosti zejména v </w:t>
      </w:r>
      <w:r w:rsidRPr="00150232">
        <w:t>oblasti fyzické, informační a administrativní bezpečnosti, krizového řízení a problematiky bezpečnosti a ochrany zdraví při práci</w:t>
      </w:r>
      <w:r w:rsidRPr="0086455B">
        <w:t xml:space="preserve">. </w:t>
      </w:r>
    </w:p>
    <w:p w14:paraId="4DF00AB2" w14:textId="61F62615" w:rsidR="003A2AA7" w:rsidRPr="0086455B" w:rsidRDefault="003A2AA7" w:rsidP="004700AE">
      <w:r w:rsidRPr="00150232">
        <w:t>V rámci technické problematiky bezpečnosti je zejména kladen důraz na znalosti návrhu a aplikace integrovaných poplachových systémů, znalosti v oblasti bezpečnostních technologií ochrany informačních systémů a technologie budov. V rámci procesní stránky bezpečnosti je cílem studia poskytnout znalosti a dovednosti zejména v oblastech řízení projektů, systému bezpečnosti a veřejné správy, managementu bezpečnostního inženýrství a ochrany obyvatelstva.</w:t>
      </w:r>
    </w:p>
    <w:p w14:paraId="4C1559B0" w14:textId="757A2A4F" w:rsidR="003A2AA7" w:rsidRDefault="00A41F1F" w:rsidP="004700AE">
      <w:r w:rsidRPr="0086455B">
        <w:t>Cíle studia se promítají do profilu absolventa</w:t>
      </w:r>
      <w:r w:rsidR="003A2AA7" w:rsidRPr="0086455B">
        <w:t>.</w:t>
      </w:r>
      <w:r w:rsidRPr="0086455B">
        <w:t xml:space="preserve"> </w:t>
      </w:r>
      <w:r w:rsidR="003A2AA7" w:rsidRPr="0086455B">
        <w:t xml:space="preserve">V rámci studijního programu </w:t>
      </w:r>
      <w:r w:rsidR="003A2AA7" w:rsidRPr="00150232">
        <w:rPr>
          <w:i/>
        </w:rPr>
        <w:t>Bezpečnostní technologie, systémy a management</w:t>
      </w:r>
      <w:r w:rsidR="003A2AA7" w:rsidRPr="00150232">
        <w:t xml:space="preserve"> jsou vychováváni odborníci pro technické, manažerské, kontrolní a jiné funkce v soukromých bezpečnostních službách, zabývajících se ochranou majetku a osob s důrazem na aplikace moderních informačních technologií. Mezioborové studium s převahou technických předmětů dává absolventům předpoklady uplatnit se v mechanické, elektrotechnické, informačně-technologické, právně-bezpečnostní, psychologické a personální oblasti. Absolventi mají možnost pracovat ve firmách, které se zabývají výrobou, projektováním, montáží a provozem zabezpečovací techniky s respektováním právních aspektů jejího nasazení. Vzhledem k zahrnutí problematiky krizového řízení je uplatnění absolventů možné i ve státní správě.</w:t>
      </w:r>
      <w:r w:rsidR="003A2AA7" w:rsidRPr="004700AE">
        <w:t xml:space="preserve"> </w:t>
      </w:r>
    </w:p>
    <w:p w14:paraId="6AB609D7" w14:textId="77777777" w:rsidR="00AE7F47" w:rsidRPr="004700AE" w:rsidRDefault="00AE7F47" w:rsidP="004700AE"/>
    <w:p w14:paraId="14D226B9" w14:textId="3717019F" w:rsidR="000D5585" w:rsidRDefault="000D5585" w:rsidP="00CC42D1">
      <w:pPr>
        <w:pStyle w:val="Nadpis3"/>
      </w:pPr>
      <w:bookmarkStart w:id="684" w:name="_Toc528761738"/>
      <w:r>
        <w:lastRenderedPageBreak/>
        <w:t xml:space="preserve">Standard </w:t>
      </w:r>
      <w:r w:rsidR="00AA7CBC" w:rsidRPr="00AA7CBC">
        <w:t>2.12 Struktura a rozsah studijních předmětů</w:t>
      </w:r>
      <w:bookmarkEnd w:id="684"/>
      <w:r w:rsidR="00AA7CBC" w:rsidRPr="00AA7CBC">
        <w:t xml:space="preserve"> </w:t>
      </w:r>
    </w:p>
    <w:p w14:paraId="3A9E12E7" w14:textId="1F7E56EB" w:rsidR="00AA7CBC" w:rsidRDefault="000A02DE" w:rsidP="0020313F">
      <w:pPr>
        <w:autoSpaceDE w:val="0"/>
        <w:autoSpaceDN w:val="0"/>
        <w:adjustRightInd w:val="0"/>
        <w:spacing w:after="0" w:line="240" w:lineRule="auto"/>
      </w:pPr>
      <w:r w:rsidRPr="000A02DE">
        <w:rPr>
          <w:rFonts w:cs="Calibri"/>
          <w:color w:val="000000"/>
          <w:lang w:eastAsia="cs-CZ"/>
        </w:rPr>
        <w:t xml:space="preserve">V souladu s požadavky Národního akreditačního úřadu jsou </w:t>
      </w:r>
      <w:r w:rsidRPr="000A02DE">
        <w:rPr>
          <w:lang w:eastAsia="cs-CZ"/>
        </w:rPr>
        <w:t xml:space="preserve">předměty členěny na základní teoretické </w:t>
      </w:r>
      <w:r w:rsidRPr="0086455B">
        <w:rPr>
          <w:lang w:eastAsia="cs-CZ"/>
        </w:rPr>
        <w:t xml:space="preserve">předměty profilujícího základu (ZT) a předměty profilujícího základu (PZ). </w:t>
      </w:r>
      <w:r w:rsidR="001500FC" w:rsidRPr="0086455B">
        <w:t xml:space="preserve">Studijní plán </w:t>
      </w:r>
      <w:r w:rsidRPr="0086455B">
        <w:t xml:space="preserve">magisterského studijního programu </w:t>
      </w:r>
      <w:r w:rsidR="001500FC" w:rsidRPr="00CD481A">
        <w:t xml:space="preserve">obsahuje </w:t>
      </w:r>
      <w:r w:rsidR="00E9656E" w:rsidRPr="00150232">
        <w:t>1</w:t>
      </w:r>
      <w:r w:rsidR="0089000F">
        <w:t>4</w:t>
      </w:r>
      <w:r w:rsidR="001500FC" w:rsidRPr="00150232">
        <w:t xml:space="preserve"> </w:t>
      </w:r>
      <w:r w:rsidR="001500FC" w:rsidRPr="0086455B">
        <w:t xml:space="preserve">předmětů PZ s celkovým kreditovým ohodnocením </w:t>
      </w:r>
      <w:r w:rsidR="0089000F">
        <w:t>62</w:t>
      </w:r>
      <w:r w:rsidR="001500FC" w:rsidRPr="00150232">
        <w:t xml:space="preserve"> </w:t>
      </w:r>
      <w:r w:rsidR="001500FC" w:rsidRPr="0086455B">
        <w:t xml:space="preserve">ECTS kreditů a </w:t>
      </w:r>
      <w:r w:rsidR="0089000F">
        <w:t>4</w:t>
      </w:r>
      <w:r w:rsidRPr="0086455B">
        <w:t xml:space="preserve"> </w:t>
      </w:r>
      <w:r w:rsidR="001500FC" w:rsidRPr="0086455B">
        <w:t xml:space="preserve">předmětů ZT s celkovým počtem kreditů </w:t>
      </w:r>
      <w:r w:rsidR="0089000F">
        <w:t>15</w:t>
      </w:r>
      <w:r w:rsidR="0086455B" w:rsidRPr="0086455B">
        <w:t>.</w:t>
      </w:r>
      <w:r w:rsidR="001500FC" w:rsidRPr="0086455B">
        <w:t xml:space="preserve"> Zbylý počet kreditů tvoří předměty ostatní (sportovní aktivity, jazyky apod.)</w:t>
      </w:r>
      <w:r w:rsidR="00D42A46" w:rsidRPr="00FC3C21">
        <w:t>. Skladba</w:t>
      </w:r>
      <w:r w:rsidR="00D42A46">
        <w:t xml:space="preserve"> těchto předmětů je uvedena ve formuláři </w:t>
      </w:r>
      <w:r w:rsidR="00D42A46" w:rsidRPr="00DF24D0">
        <w:rPr>
          <w:i/>
        </w:rPr>
        <w:t>B-</w:t>
      </w:r>
      <w:proofErr w:type="spellStart"/>
      <w:r w:rsidR="00D42A46" w:rsidRPr="00DF24D0">
        <w:rPr>
          <w:i/>
        </w:rPr>
        <w:t>IIa</w:t>
      </w:r>
      <w:proofErr w:type="spellEnd"/>
      <w:r w:rsidR="00D42A46" w:rsidRPr="00DF24D0">
        <w:rPr>
          <w:i/>
        </w:rPr>
        <w:t xml:space="preserve"> - Studijní plány a návrh témat prací</w:t>
      </w:r>
      <w:r w:rsidR="00D42A46">
        <w:t>,</w:t>
      </w:r>
      <w:r w:rsidR="00DF24D0">
        <w:t xml:space="preserve"> přičemž byly dodrženy návaznosti jednotlivých předmětů s cílem osvojit si základní teoretické znalosti a praktické dovednosti tak, aby byl naplněn deklarovaný profil absolventa studijního programu. Při </w:t>
      </w:r>
      <w:r w:rsidR="004A13A6">
        <w:t xml:space="preserve">návrhu </w:t>
      </w:r>
      <w:r w:rsidR="00DF24D0">
        <w:t xml:space="preserve">tematických okruhů </w:t>
      </w:r>
      <w:r w:rsidR="004A13A6">
        <w:t>státníc</w:t>
      </w:r>
      <w:r w:rsidR="006937D4">
        <w:t>h</w:t>
      </w:r>
      <w:r w:rsidR="004A13A6">
        <w:t xml:space="preserve"> závěrečných zkoušek je vždy uvedeno</w:t>
      </w:r>
      <w:r w:rsidR="00DF24D0">
        <w:t xml:space="preserve"> ze kterých předmětů studijního plánu tyto okruhy vycházejí.</w:t>
      </w:r>
    </w:p>
    <w:p w14:paraId="6AB1FF5D" w14:textId="25A674E2" w:rsidR="00DF24D0" w:rsidRDefault="00DF24D0" w:rsidP="000A02DE">
      <w:r>
        <w:t xml:space="preserve">Podrobnější obsahy a struktury předmětů jsou uvedeny ve formuláři </w:t>
      </w:r>
      <w:r w:rsidRPr="00DF24D0">
        <w:rPr>
          <w:i/>
        </w:rPr>
        <w:t>B-III – Charakteristika studijního předmětu</w:t>
      </w:r>
      <w:r>
        <w:t xml:space="preserve"> pro jednotlivé předměty studijního plánu.</w:t>
      </w:r>
    </w:p>
    <w:p w14:paraId="5D48055A" w14:textId="5E774C18" w:rsidR="00AA7CBC" w:rsidRDefault="00496B72" w:rsidP="00AA7CBC">
      <w:r w:rsidRPr="0086455B">
        <w:t xml:space="preserve">Většina předmětů studijního plánu prezenčního studia </w:t>
      </w:r>
      <w:r w:rsidR="004300DF" w:rsidRPr="0086455B">
        <w:t xml:space="preserve">je </w:t>
      </w:r>
      <w:r w:rsidR="004A13A6" w:rsidRPr="0086455B">
        <w:t xml:space="preserve">uskutečňována </w:t>
      </w:r>
      <w:r w:rsidR="004300DF" w:rsidRPr="0086455B">
        <w:t>ve formě přednášek, kde jsou uvedeny teoretické základy předmětu</w:t>
      </w:r>
      <w:r w:rsidR="004A13A6" w:rsidRPr="00FC3C21">
        <w:t>,</w:t>
      </w:r>
      <w:r w:rsidR="004300DF" w:rsidRPr="00FC3C21">
        <w:t xml:space="preserve"> a cvičení, popř. semináře, </w:t>
      </w:r>
      <w:r w:rsidR="004A13A6" w:rsidRPr="0072199E">
        <w:t xml:space="preserve">ve kterých </w:t>
      </w:r>
      <w:r w:rsidR="004300DF" w:rsidRPr="0072199E">
        <w:t xml:space="preserve">jsou tyto poznatky procvičeny a prohloubeny. Rozsah přednášek je zpravidla </w:t>
      </w:r>
      <w:r w:rsidR="00780C2C" w:rsidRPr="00150232">
        <w:t>2 hodiny týdně</w:t>
      </w:r>
      <w:r w:rsidR="004300DF" w:rsidRPr="0086455B">
        <w:t xml:space="preserve"> a rozsah cvičení popř. seminářů je </w:t>
      </w:r>
      <w:r w:rsidR="004300DF" w:rsidRPr="00150232">
        <w:t xml:space="preserve">1-3 </w:t>
      </w:r>
      <w:r w:rsidR="004300DF" w:rsidRPr="0086455B">
        <w:t>hod</w:t>
      </w:r>
      <w:r w:rsidR="00780C2C" w:rsidRPr="0086455B">
        <w:t>iny týdně</w:t>
      </w:r>
      <w:r w:rsidRPr="0086455B">
        <w:t>.</w:t>
      </w:r>
      <w:r w:rsidR="004300DF" w:rsidRPr="0086455B">
        <w:t xml:space="preserve"> </w:t>
      </w:r>
      <w:r w:rsidRPr="0086455B">
        <w:t xml:space="preserve">V kombinované formě studia je výuka koncipována formou řízených konzultací za přítomnosti studenta v rozsahu </w:t>
      </w:r>
      <w:r w:rsidR="00780C2C" w:rsidRPr="00150232">
        <w:t>1</w:t>
      </w:r>
      <w:r w:rsidR="00281294" w:rsidRPr="00150232">
        <w:t>2</w:t>
      </w:r>
      <w:r w:rsidR="00780C2C" w:rsidRPr="00150232">
        <w:t xml:space="preserve"> </w:t>
      </w:r>
      <w:r w:rsidR="004300DF" w:rsidRPr="00150232">
        <w:t xml:space="preserve">– </w:t>
      </w:r>
      <w:r w:rsidR="00780C2C" w:rsidRPr="00150232">
        <w:t>20</w:t>
      </w:r>
      <w:r w:rsidR="00780C2C" w:rsidRPr="0086455B">
        <w:t xml:space="preserve"> </w:t>
      </w:r>
      <w:r w:rsidR="004300DF" w:rsidRPr="0086455B">
        <w:t>hod řízených konzultací za předmět a semestr v součtu zpravidla 112 hodin/semestr a 224 hodin/</w:t>
      </w:r>
      <w:proofErr w:type="spellStart"/>
      <w:r w:rsidR="004300DF" w:rsidRPr="0086455B">
        <w:t>ak</w:t>
      </w:r>
      <w:proofErr w:type="spellEnd"/>
      <w:r w:rsidR="004300DF" w:rsidRPr="0086455B">
        <w:t>. rok.</w:t>
      </w:r>
      <w:r w:rsidR="00824F64" w:rsidRPr="0086455B">
        <w:t xml:space="preserve"> Výjimkou je předmět </w:t>
      </w:r>
      <w:r w:rsidR="00824F64" w:rsidRPr="00150232">
        <w:t>diplomová</w:t>
      </w:r>
      <w:r w:rsidR="00824F64" w:rsidRPr="0086455B">
        <w:t xml:space="preserve"> práce v posledním semestru, který má vyšší hodinovou i kreditovou dotaci z důvodů podstatně vyšší studijní zátěže na studenta spojenou s vypracováním této závěrečné </w:t>
      </w:r>
      <w:r w:rsidR="004A13A6" w:rsidRPr="00FC3C21">
        <w:t xml:space="preserve">kvalifikační </w:t>
      </w:r>
      <w:r w:rsidR="00824F64" w:rsidRPr="00FC3C21">
        <w:t>práce</w:t>
      </w:r>
      <w:r w:rsidR="00824F64">
        <w:t>.</w:t>
      </w:r>
    </w:p>
    <w:p w14:paraId="6E69BAD5" w14:textId="77777777" w:rsidR="00CC42D1" w:rsidRDefault="00CC42D1" w:rsidP="00AA7CBC"/>
    <w:p w14:paraId="2F023AF1" w14:textId="7F467CEA" w:rsidR="00AA7CBC" w:rsidRPr="00AA7CBC" w:rsidRDefault="000D5585" w:rsidP="00CC42D1">
      <w:pPr>
        <w:pStyle w:val="Nadpis3"/>
      </w:pPr>
      <w:bookmarkStart w:id="685" w:name="_Toc528761739"/>
      <w:r>
        <w:t xml:space="preserve">Standard </w:t>
      </w:r>
      <w:r w:rsidR="00AA7CBC" w:rsidRPr="00AA7CBC">
        <w:t>2.14 Soulad obsahu studijních předmětů, státních zkoušek a kvalifikačních prací s výsledky učení a profilem absolventa</w:t>
      </w:r>
      <w:bookmarkEnd w:id="685"/>
      <w:r w:rsidR="00AA7CBC" w:rsidRPr="00AA7CBC">
        <w:t xml:space="preserve">  </w:t>
      </w:r>
    </w:p>
    <w:p w14:paraId="14B3A267" w14:textId="12D5F1D8" w:rsidR="00081CB1" w:rsidRDefault="001F6954" w:rsidP="00AA7CBC">
      <w:r>
        <w:t xml:space="preserve">Obsah jednotlivých předmětů je uveden v kartách předmětů </w:t>
      </w:r>
      <w:r w:rsidR="00204E9A">
        <w:t xml:space="preserve">ve </w:t>
      </w:r>
      <w:r>
        <w:t xml:space="preserve">formulářích </w:t>
      </w:r>
      <w:r w:rsidRPr="00004C7B">
        <w:rPr>
          <w:i/>
        </w:rPr>
        <w:t>B-III – Charakteristika studijního předmětu</w:t>
      </w:r>
      <w:r w:rsidR="008C707F">
        <w:t>.</w:t>
      </w:r>
      <w:r>
        <w:t xml:space="preserve"> </w:t>
      </w:r>
      <w:r w:rsidR="008C707F">
        <w:t>K</w:t>
      </w:r>
      <w:r>
        <w:t xml:space="preserve">aždý předmět </w:t>
      </w:r>
      <w:r w:rsidR="004A13A6">
        <w:t xml:space="preserve">má </w:t>
      </w:r>
      <w:r>
        <w:t xml:space="preserve">přesně definovánu náplň výuky </w:t>
      </w:r>
      <w:r w:rsidR="008C707F">
        <w:t>pro čtrnáct týdnů</w:t>
      </w:r>
      <w:r>
        <w:t xml:space="preserve"> semestru spolu s </w:t>
      </w:r>
      <w:proofErr w:type="spellStart"/>
      <w:r>
        <w:t>prerekvizitami</w:t>
      </w:r>
      <w:proofErr w:type="spellEnd"/>
      <w:r>
        <w:t xml:space="preserve">, </w:t>
      </w:r>
      <w:proofErr w:type="spellStart"/>
      <w:r>
        <w:t>korekvizitami</w:t>
      </w:r>
      <w:proofErr w:type="spellEnd"/>
      <w:r>
        <w:t xml:space="preserve"> a ekvivalencemi, jsou-li pro </w:t>
      </w:r>
      <w:r w:rsidR="00204E9A">
        <w:t xml:space="preserve">daný </w:t>
      </w:r>
      <w:r>
        <w:t xml:space="preserve">předmět definovány. </w:t>
      </w:r>
    </w:p>
    <w:p w14:paraId="5B5249EC" w14:textId="2B27790D" w:rsidR="00767ADE" w:rsidRDefault="009E014C" w:rsidP="00AA7CBC">
      <w:r>
        <w:t>V kartách předmětů</w:t>
      </w:r>
      <w:r w:rsidR="001F6954">
        <w:t xml:space="preserve"> </w:t>
      </w:r>
      <w:r>
        <w:t>je</w:t>
      </w:r>
      <w:r w:rsidR="001F6954">
        <w:t xml:space="preserve"> přesně definována forma ověření studijních výsledků a podmínky pro úspěšné absolvování předmětu. Většina předmětů je </w:t>
      </w:r>
      <w:r w:rsidR="00204E9A">
        <w:t xml:space="preserve">zakončena konkrétní </w:t>
      </w:r>
      <w:r w:rsidR="00E11D7B">
        <w:t xml:space="preserve">formou klasifikovaného zakončení (klasifikovaný zápočet, zkouška), přičemž je </w:t>
      </w:r>
      <w:r w:rsidR="00780C2C">
        <w:t xml:space="preserve">respektována </w:t>
      </w:r>
      <w:r w:rsidR="00E11D7B">
        <w:t xml:space="preserve">maximální studijní zátěž </w:t>
      </w:r>
      <w:r w:rsidR="00E11D7B" w:rsidRPr="00150232">
        <w:t>7 klasifikačních zakončení</w:t>
      </w:r>
      <w:r w:rsidR="00E11D7B" w:rsidRPr="0086455B">
        <w:t xml:space="preserve"> za semestr.</w:t>
      </w:r>
    </w:p>
    <w:p w14:paraId="22FBCD64" w14:textId="77E7A64F" w:rsidR="00E11D7B" w:rsidRDefault="00E11D7B" w:rsidP="00AA7CBC">
      <w:r>
        <w:t xml:space="preserve">K ohodnocení </w:t>
      </w:r>
      <w:r w:rsidR="00204E9A">
        <w:t xml:space="preserve">znalostí </w:t>
      </w:r>
      <w:r>
        <w:t>studenta v</w:t>
      </w:r>
      <w:r w:rsidR="00204E9A">
        <w:t xml:space="preserve"> jednotlivých </w:t>
      </w:r>
      <w:r>
        <w:t>předmětech zakončených klasifikací (klasifikovaný zápočet, zkouška) je využito ECTS hodnocení dle Studijního a zkušebního řádu UTB</w:t>
      </w:r>
      <w:r w:rsidR="00C57D51">
        <w:t xml:space="preserve"> ve Zlíně</w:t>
      </w:r>
      <w:r w:rsidR="00D8247A">
        <w:t xml:space="preserve"> (</w:t>
      </w:r>
      <w:r w:rsidR="00204E9A">
        <w:t xml:space="preserve">dále jen </w:t>
      </w:r>
      <w:r w:rsidR="00D8247A">
        <w:t>SZŘ UTB)</w:t>
      </w:r>
      <w:r>
        <w:t>, článek 14, odst. (1)</w:t>
      </w:r>
      <w:r w:rsidR="00FC6D8D">
        <w:rPr>
          <w:rStyle w:val="Znakapoznpodarou"/>
        </w:rPr>
        <w:footnoteReference w:id="32"/>
      </w:r>
      <w:r>
        <w:t>, viz následující tabulka:</w:t>
      </w:r>
    </w:p>
    <w:p w14:paraId="190A9F56" w14:textId="5C67231C" w:rsidR="007A71F2" w:rsidRDefault="007A71F2" w:rsidP="007A71F2">
      <w:pPr>
        <w:pStyle w:val="Titulek"/>
        <w:keepNext/>
      </w:pPr>
      <w:r>
        <w:t xml:space="preserve">Tabulka </w:t>
      </w:r>
      <w:r w:rsidR="004454AF">
        <w:rPr>
          <w:noProof/>
        </w:rPr>
        <w:fldChar w:fldCharType="begin"/>
      </w:r>
      <w:r w:rsidR="004454AF">
        <w:rPr>
          <w:noProof/>
        </w:rPr>
        <w:instrText xml:space="preserve"> SEQ Tabulka \* ARABIC </w:instrText>
      </w:r>
      <w:r w:rsidR="004454AF">
        <w:rPr>
          <w:noProof/>
        </w:rPr>
        <w:fldChar w:fldCharType="separate"/>
      </w:r>
      <w:ins w:id="686" w:author="Jiří Vojtěšek" w:date="2018-11-18T21:30:00Z">
        <w:r w:rsidR="005D78B0">
          <w:rPr>
            <w:noProof/>
          </w:rPr>
          <w:t>6</w:t>
        </w:r>
      </w:ins>
      <w:ins w:id="687" w:author="Milan Navrátil" w:date="2018-10-31T15:06:00Z">
        <w:del w:id="688" w:author="Jiří Vojtěšek" w:date="2018-11-18T21:30:00Z">
          <w:r w:rsidR="003C60C5" w:rsidDel="005D78B0">
            <w:rPr>
              <w:noProof/>
            </w:rPr>
            <w:delText>6</w:delText>
          </w:r>
        </w:del>
      </w:ins>
      <w:del w:id="689" w:author="Jiří Vojtěšek" w:date="2018-11-18T21:30:00Z">
        <w:r w:rsidR="009E5BE4" w:rsidDel="005D78B0">
          <w:rPr>
            <w:noProof/>
          </w:rPr>
          <w:delText>5</w:delText>
        </w:r>
      </w:del>
      <w:r w:rsidR="004454AF">
        <w:rPr>
          <w:noProof/>
        </w:rPr>
        <w:fldChar w:fldCharType="end"/>
      </w:r>
      <w:r>
        <w:t>: Tabulka hodnocení ECTS</w:t>
      </w:r>
    </w:p>
    <w:tbl>
      <w:tblPr>
        <w:tblStyle w:val="Mkatabulky"/>
        <w:tblW w:w="0" w:type="auto"/>
        <w:tblLook w:val="04A0" w:firstRow="1" w:lastRow="0" w:firstColumn="1" w:lastColumn="0" w:noHBand="0" w:noVBand="1"/>
      </w:tblPr>
      <w:tblGrid>
        <w:gridCol w:w="3020"/>
        <w:gridCol w:w="3021"/>
        <w:gridCol w:w="3021"/>
      </w:tblGrid>
      <w:tr w:rsidR="00E11D7B" w14:paraId="23F45094" w14:textId="77777777" w:rsidTr="000C3BE7">
        <w:trPr>
          <w:trHeight w:val="450"/>
        </w:trPr>
        <w:tc>
          <w:tcPr>
            <w:tcW w:w="3020" w:type="dxa"/>
            <w:vAlign w:val="center"/>
          </w:tcPr>
          <w:p w14:paraId="1AFF5F0B" w14:textId="5D9141BC" w:rsidR="00E11D7B" w:rsidRPr="000C3BE7" w:rsidRDefault="00E11D7B" w:rsidP="00B041BA">
            <w:pPr>
              <w:spacing w:before="40" w:after="40"/>
              <w:jc w:val="center"/>
              <w:rPr>
                <w:b/>
                <w:sz w:val="22"/>
                <w:szCs w:val="22"/>
              </w:rPr>
            </w:pPr>
            <w:r w:rsidRPr="000C3BE7">
              <w:rPr>
                <w:b/>
                <w:sz w:val="22"/>
                <w:szCs w:val="22"/>
              </w:rPr>
              <w:t>Stupeň ECTS</w:t>
            </w:r>
          </w:p>
        </w:tc>
        <w:tc>
          <w:tcPr>
            <w:tcW w:w="3021" w:type="dxa"/>
            <w:vAlign w:val="center"/>
          </w:tcPr>
          <w:p w14:paraId="51EDF559" w14:textId="7FD39079" w:rsidR="00E11D7B" w:rsidRPr="000C3BE7" w:rsidRDefault="00E11D7B" w:rsidP="00B041BA">
            <w:pPr>
              <w:spacing w:before="40" w:after="40"/>
              <w:jc w:val="center"/>
              <w:rPr>
                <w:b/>
                <w:sz w:val="22"/>
                <w:szCs w:val="22"/>
              </w:rPr>
            </w:pPr>
            <w:r w:rsidRPr="000C3BE7">
              <w:rPr>
                <w:b/>
                <w:sz w:val="22"/>
                <w:szCs w:val="22"/>
              </w:rPr>
              <w:t>Slovní vyjádření</w:t>
            </w:r>
          </w:p>
        </w:tc>
        <w:tc>
          <w:tcPr>
            <w:tcW w:w="3021" w:type="dxa"/>
            <w:vAlign w:val="center"/>
          </w:tcPr>
          <w:p w14:paraId="30EA34B2" w14:textId="57EF3413" w:rsidR="00E11D7B" w:rsidRPr="000C3BE7" w:rsidRDefault="00E11D7B" w:rsidP="00B041BA">
            <w:pPr>
              <w:spacing w:before="40" w:after="40"/>
              <w:jc w:val="center"/>
              <w:rPr>
                <w:b/>
                <w:sz w:val="22"/>
                <w:szCs w:val="22"/>
              </w:rPr>
            </w:pPr>
            <w:r w:rsidRPr="000C3BE7">
              <w:rPr>
                <w:b/>
                <w:sz w:val="22"/>
                <w:szCs w:val="22"/>
              </w:rPr>
              <w:t>Číselné vyjádření</w:t>
            </w:r>
          </w:p>
        </w:tc>
      </w:tr>
      <w:tr w:rsidR="00E11D7B" w14:paraId="04F8F34B" w14:textId="77777777" w:rsidTr="000C3BE7">
        <w:trPr>
          <w:trHeight w:val="450"/>
        </w:trPr>
        <w:tc>
          <w:tcPr>
            <w:tcW w:w="3020" w:type="dxa"/>
            <w:vAlign w:val="center"/>
          </w:tcPr>
          <w:p w14:paraId="6EC41548" w14:textId="4798DC2A" w:rsidR="00E11D7B" w:rsidRPr="000C3BE7" w:rsidRDefault="00E11D7B" w:rsidP="00B041BA">
            <w:pPr>
              <w:spacing w:before="40" w:after="40"/>
              <w:jc w:val="center"/>
              <w:rPr>
                <w:sz w:val="22"/>
                <w:szCs w:val="22"/>
              </w:rPr>
            </w:pPr>
            <w:r w:rsidRPr="000C3BE7">
              <w:rPr>
                <w:sz w:val="22"/>
                <w:szCs w:val="22"/>
              </w:rPr>
              <w:t>A</w:t>
            </w:r>
          </w:p>
        </w:tc>
        <w:tc>
          <w:tcPr>
            <w:tcW w:w="3021" w:type="dxa"/>
            <w:vAlign w:val="center"/>
          </w:tcPr>
          <w:p w14:paraId="73714AFD" w14:textId="2D3CE102" w:rsidR="00E11D7B" w:rsidRPr="000C3BE7" w:rsidRDefault="00E11D7B" w:rsidP="00B041BA">
            <w:pPr>
              <w:spacing w:before="40" w:after="40"/>
              <w:jc w:val="center"/>
              <w:rPr>
                <w:sz w:val="22"/>
                <w:szCs w:val="22"/>
              </w:rPr>
            </w:pPr>
            <w:r w:rsidRPr="000C3BE7">
              <w:rPr>
                <w:sz w:val="22"/>
                <w:szCs w:val="22"/>
              </w:rPr>
              <w:t xml:space="preserve">Výborně / </w:t>
            </w:r>
            <w:proofErr w:type="spellStart"/>
            <w:r w:rsidRPr="000C3BE7">
              <w:rPr>
                <w:sz w:val="22"/>
                <w:szCs w:val="22"/>
              </w:rPr>
              <w:t>Excelent</w:t>
            </w:r>
            <w:proofErr w:type="spellEnd"/>
          </w:p>
        </w:tc>
        <w:tc>
          <w:tcPr>
            <w:tcW w:w="3021" w:type="dxa"/>
            <w:vAlign w:val="center"/>
          </w:tcPr>
          <w:p w14:paraId="5C56B209" w14:textId="3C7A17BB" w:rsidR="00E11D7B" w:rsidRPr="000C3BE7" w:rsidRDefault="00E11D7B" w:rsidP="00B041BA">
            <w:pPr>
              <w:spacing w:before="40" w:after="40"/>
              <w:jc w:val="center"/>
              <w:rPr>
                <w:sz w:val="22"/>
                <w:szCs w:val="22"/>
              </w:rPr>
            </w:pPr>
            <w:r w:rsidRPr="000C3BE7">
              <w:rPr>
                <w:sz w:val="22"/>
                <w:szCs w:val="22"/>
              </w:rPr>
              <w:t>1</w:t>
            </w:r>
          </w:p>
        </w:tc>
      </w:tr>
      <w:tr w:rsidR="00E11D7B" w14:paraId="4BF01BC8" w14:textId="77777777" w:rsidTr="000C3BE7">
        <w:trPr>
          <w:trHeight w:val="450"/>
        </w:trPr>
        <w:tc>
          <w:tcPr>
            <w:tcW w:w="3020" w:type="dxa"/>
            <w:vAlign w:val="center"/>
          </w:tcPr>
          <w:p w14:paraId="5D9A2690" w14:textId="2878FBD9" w:rsidR="00E11D7B" w:rsidRPr="000C3BE7" w:rsidRDefault="00E11D7B" w:rsidP="00B041BA">
            <w:pPr>
              <w:spacing w:before="40" w:after="40"/>
              <w:jc w:val="center"/>
              <w:rPr>
                <w:sz w:val="22"/>
                <w:szCs w:val="22"/>
              </w:rPr>
            </w:pPr>
            <w:r w:rsidRPr="000C3BE7">
              <w:rPr>
                <w:sz w:val="22"/>
                <w:szCs w:val="22"/>
              </w:rPr>
              <w:t>B</w:t>
            </w:r>
          </w:p>
        </w:tc>
        <w:tc>
          <w:tcPr>
            <w:tcW w:w="3021" w:type="dxa"/>
            <w:vAlign w:val="center"/>
          </w:tcPr>
          <w:p w14:paraId="7DC6437E" w14:textId="29BF5B5A" w:rsidR="00E11D7B" w:rsidRPr="000C3BE7" w:rsidRDefault="00E11D7B" w:rsidP="00B041BA">
            <w:pPr>
              <w:spacing w:before="40" w:after="40"/>
              <w:jc w:val="center"/>
              <w:rPr>
                <w:sz w:val="22"/>
                <w:szCs w:val="22"/>
              </w:rPr>
            </w:pPr>
            <w:r w:rsidRPr="000C3BE7">
              <w:rPr>
                <w:sz w:val="22"/>
                <w:szCs w:val="22"/>
              </w:rPr>
              <w:t xml:space="preserve">Velmi dobře / Very </w:t>
            </w:r>
            <w:proofErr w:type="spellStart"/>
            <w:r w:rsidRPr="000C3BE7">
              <w:rPr>
                <w:sz w:val="22"/>
                <w:szCs w:val="22"/>
              </w:rPr>
              <w:t>good</w:t>
            </w:r>
            <w:proofErr w:type="spellEnd"/>
          </w:p>
        </w:tc>
        <w:tc>
          <w:tcPr>
            <w:tcW w:w="3021" w:type="dxa"/>
            <w:vAlign w:val="center"/>
          </w:tcPr>
          <w:p w14:paraId="3A18292B" w14:textId="46ADB7D0" w:rsidR="00E11D7B" w:rsidRPr="000C3BE7" w:rsidRDefault="00E11D7B" w:rsidP="00B041BA">
            <w:pPr>
              <w:spacing w:before="40" w:after="40"/>
              <w:jc w:val="center"/>
              <w:rPr>
                <w:sz w:val="22"/>
                <w:szCs w:val="22"/>
              </w:rPr>
            </w:pPr>
            <w:r w:rsidRPr="000C3BE7">
              <w:rPr>
                <w:sz w:val="22"/>
                <w:szCs w:val="22"/>
              </w:rPr>
              <w:t>1,5</w:t>
            </w:r>
          </w:p>
        </w:tc>
      </w:tr>
      <w:tr w:rsidR="00E11D7B" w14:paraId="0704895D" w14:textId="77777777" w:rsidTr="000C3BE7">
        <w:trPr>
          <w:trHeight w:val="450"/>
        </w:trPr>
        <w:tc>
          <w:tcPr>
            <w:tcW w:w="3020" w:type="dxa"/>
            <w:vAlign w:val="center"/>
          </w:tcPr>
          <w:p w14:paraId="41AEF73D" w14:textId="259969B4" w:rsidR="00E11D7B" w:rsidRPr="000C3BE7" w:rsidRDefault="00E11D7B" w:rsidP="00B041BA">
            <w:pPr>
              <w:spacing w:before="40" w:after="40"/>
              <w:jc w:val="center"/>
              <w:rPr>
                <w:sz w:val="22"/>
                <w:szCs w:val="22"/>
              </w:rPr>
            </w:pPr>
            <w:r w:rsidRPr="000C3BE7">
              <w:rPr>
                <w:sz w:val="22"/>
                <w:szCs w:val="22"/>
              </w:rPr>
              <w:t>C</w:t>
            </w:r>
          </w:p>
        </w:tc>
        <w:tc>
          <w:tcPr>
            <w:tcW w:w="3021" w:type="dxa"/>
            <w:vAlign w:val="center"/>
          </w:tcPr>
          <w:p w14:paraId="704FA4D7" w14:textId="0047C049" w:rsidR="00E11D7B" w:rsidRPr="000C3BE7" w:rsidRDefault="00E11D7B" w:rsidP="00B041BA">
            <w:pPr>
              <w:spacing w:before="40" w:after="40"/>
              <w:jc w:val="center"/>
              <w:rPr>
                <w:sz w:val="22"/>
                <w:szCs w:val="22"/>
              </w:rPr>
            </w:pPr>
            <w:r w:rsidRPr="000C3BE7">
              <w:rPr>
                <w:sz w:val="22"/>
                <w:szCs w:val="22"/>
              </w:rPr>
              <w:t xml:space="preserve">Dobře / </w:t>
            </w:r>
            <w:proofErr w:type="spellStart"/>
            <w:r w:rsidRPr="000C3BE7">
              <w:rPr>
                <w:sz w:val="22"/>
                <w:szCs w:val="22"/>
              </w:rPr>
              <w:t>Good</w:t>
            </w:r>
            <w:proofErr w:type="spellEnd"/>
          </w:p>
        </w:tc>
        <w:tc>
          <w:tcPr>
            <w:tcW w:w="3021" w:type="dxa"/>
            <w:vAlign w:val="center"/>
          </w:tcPr>
          <w:p w14:paraId="3A73C976" w14:textId="0DE0E28F" w:rsidR="00E11D7B" w:rsidRPr="000C3BE7" w:rsidRDefault="00E11D7B" w:rsidP="00B041BA">
            <w:pPr>
              <w:spacing w:before="40" w:after="40"/>
              <w:jc w:val="center"/>
              <w:rPr>
                <w:sz w:val="22"/>
                <w:szCs w:val="22"/>
              </w:rPr>
            </w:pPr>
            <w:r w:rsidRPr="000C3BE7">
              <w:rPr>
                <w:sz w:val="22"/>
                <w:szCs w:val="22"/>
              </w:rPr>
              <w:t>2</w:t>
            </w:r>
          </w:p>
        </w:tc>
      </w:tr>
      <w:tr w:rsidR="00E11D7B" w14:paraId="7778F95F" w14:textId="77777777" w:rsidTr="000C3BE7">
        <w:trPr>
          <w:trHeight w:val="450"/>
        </w:trPr>
        <w:tc>
          <w:tcPr>
            <w:tcW w:w="3020" w:type="dxa"/>
            <w:vAlign w:val="center"/>
          </w:tcPr>
          <w:p w14:paraId="2E530339" w14:textId="75720402" w:rsidR="00E11D7B" w:rsidRPr="000C3BE7" w:rsidRDefault="00E11D7B" w:rsidP="00B041BA">
            <w:pPr>
              <w:spacing w:before="40" w:after="40"/>
              <w:jc w:val="center"/>
              <w:rPr>
                <w:sz w:val="22"/>
                <w:szCs w:val="22"/>
              </w:rPr>
            </w:pPr>
            <w:r w:rsidRPr="000C3BE7">
              <w:rPr>
                <w:sz w:val="22"/>
                <w:szCs w:val="22"/>
              </w:rPr>
              <w:lastRenderedPageBreak/>
              <w:t>D</w:t>
            </w:r>
          </w:p>
        </w:tc>
        <w:tc>
          <w:tcPr>
            <w:tcW w:w="3021" w:type="dxa"/>
            <w:vAlign w:val="center"/>
          </w:tcPr>
          <w:p w14:paraId="41AF794D" w14:textId="6DB8E249" w:rsidR="00E11D7B" w:rsidRPr="000C3BE7" w:rsidRDefault="00E11D7B" w:rsidP="00B041BA">
            <w:pPr>
              <w:spacing w:before="40" w:after="40"/>
              <w:jc w:val="center"/>
              <w:rPr>
                <w:sz w:val="22"/>
                <w:szCs w:val="22"/>
              </w:rPr>
            </w:pPr>
            <w:r w:rsidRPr="000C3BE7">
              <w:rPr>
                <w:sz w:val="22"/>
                <w:szCs w:val="22"/>
              </w:rPr>
              <w:t xml:space="preserve">Uspokojivě / </w:t>
            </w:r>
            <w:proofErr w:type="spellStart"/>
            <w:r w:rsidRPr="000C3BE7">
              <w:rPr>
                <w:sz w:val="22"/>
                <w:szCs w:val="22"/>
              </w:rPr>
              <w:t>Satisfactory</w:t>
            </w:r>
            <w:proofErr w:type="spellEnd"/>
          </w:p>
        </w:tc>
        <w:tc>
          <w:tcPr>
            <w:tcW w:w="3021" w:type="dxa"/>
            <w:vAlign w:val="center"/>
          </w:tcPr>
          <w:p w14:paraId="03CD566B" w14:textId="6303168E" w:rsidR="00E11D7B" w:rsidRPr="000C3BE7" w:rsidRDefault="00E11D7B" w:rsidP="00B041BA">
            <w:pPr>
              <w:spacing w:before="40" w:after="40"/>
              <w:jc w:val="center"/>
              <w:rPr>
                <w:sz w:val="22"/>
                <w:szCs w:val="22"/>
              </w:rPr>
            </w:pPr>
            <w:r w:rsidRPr="000C3BE7">
              <w:rPr>
                <w:sz w:val="22"/>
                <w:szCs w:val="22"/>
              </w:rPr>
              <w:t>2,5</w:t>
            </w:r>
          </w:p>
        </w:tc>
      </w:tr>
      <w:tr w:rsidR="00E11D7B" w14:paraId="26672A79" w14:textId="77777777" w:rsidTr="000C3BE7">
        <w:trPr>
          <w:trHeight w:val="450"/>
        </w:trPr>
        <w:tc>
          <w:tcPr>
            <w:tcW w:w="3020" w:type="dxa"/>
            <w:vAlign w:val="center"/>
          </w:tcPr>
          <w:p w14:paraId="4B0F8F30" w14:textId="6C92A940" w:rsidR="00E11D7B" w:rsidRPr="000C3BE7" w:rsidRDefault="00E11D7B" w:rsidP="00B041BA">
            <w:pPr>
              <w:spacing w:before="40" w:after="40"/>
              <w:jc w:val="center"/>
              <w:rPr>
                <w:sz w:val="22"/>
                <w:szCs w:val="22"/>
              </w:rPr>
            </w:pPr>
            <w:r w:rsidRPr="000C3BE7">
              <w:rPr>
                <w:sz w:val="22"/>
                <w:szCs w:val="22"/>
              </w:rPr>
              <w:t>E</w:t>
            </w:r>
          </w:p>
        </w:tc>
        <w:tc>
          <w:tcPr>
            <w:tcW w:w="3021" w:type="dxa"/>
            <w:vAlign w:val="center"/>
          </w:tcPr>
          <w:p w14:paraId="2EF4EE9E" w14:textId="3DC714B2" w:rsidR="00E11D7B" w:rsidRPr="000C3BE7" w:rsidRDefault="00E11D7B" w:rsidP="00B041BA">
            <w:pPr>
              <w:spacing w:before="40" w:after="40"/>
              <w:jc w:val="center"/>
              <w:rPr>
                <w:sz w:val="22"/>
                <w:szCs w:val="22"/>
              </w:rPr>
            </w:pPr>
            <w:r w:rsidRPr="000C3BE7">
              <w:rPr>
                <w:sz w:val="22"/>
                <w:szCs w:val="22"/>
              </w:rPr>
              <w:t xml:space="preserve">Dostatečně / </w:t>
            </w:r>
            <w:proofErr w:type="spellStart"/>
            <w:r w:rsidRPr="000C3BE7">
              <w:rPr>
                <w:sz w:val="22"/>
                <w:szCs w:val="22"/>
              </w:rPr>
              <w:t>Sufficient</w:t>
            </w:r>
            <w:proofErr w:type="spellEnd"/>
          </w:p>
        </w:tc>
        <w:tc>
          <w:tcPr>
            <w:tcW w:w="3021" w:type="dxa"/>
            <w:vAlign w:val="center"/>
          </w:tcPr>
          <w:p w14:paraId="0572F67F" w14:textId="48CAB132" w:rsidR="00E11D7B" w:rsidRPr="000C3BE7" w:rsidRDefault="00E11D7B" w:rsidP="00B041BA">
            <w:pPr>
              <w:spacing w:before="40" w:after="40"/>
              <w:jc w:val="center"/>
              <w:rPr>
                <w:sz w:val="22"/>
                <w:szCs w:val="22"/>
              </w:rPr>
            </w:pPr>
            <w:r w:rsidRPr="000C3BE7">
              <w:rPr>
                <w:sz w:val="22"/>
                <w:szCs w:val="22"/>
              </w:rPr>
              <w:t>3</w:t>
            </w:r>
          </w:p>
        </w:tc>
      </w:tr>
      <w:tr w:rsidR="00E11D7B" w14:paraId="552D9005" w14:textId="77777777" w:rsidTr="000C3BE7">
        <w:trPr>
          <w:trHeight w:val="450"/>
        </w:trPr>
        <w:tc>
          <w:tcPr>
            <w:tcW w:w="3020" w:type="dxa"/>
            <w:vAlign w:val="center"/>
          </w:tcPr>
          <w:p w14:paraId="3B801ED8" w14:textId="2929763D" w:rsidR="00E11D7B" w:rsidRPr="000C3BE7" w:rsidRDefault="00E11D7B" w:rsidP="00B041BA">
            <w:pPr>
              <w:spacing w:before="40" w:after="40"/>
              <w:jc w:val="center"/>
              <w:rPr>
                <w:sz w:val="22"/>
                <w:szCs w:val="22"/>
              </w:rPr>
            </w:pPr>
            <w:r w:rsidRPr="000C3BE7">
              <w:rPr>
                <w:sz w:val="22"/>
                <w:szCs w:val="22"/>
              </w:rPr>
              <w:t>F</w:t>
            </w:r>
          </w:p>
        </w:tc>
        <w:tc>
          <w:tcPr>
            <w:tcW w:w="3021" w:type="dxa"/>
            <w:vAlign w:val="center"/>
          </w:tcPr>
          <w:p w14:paraId="3D2C1085" w14:textId="457A6C93" w:rsidR="00E11D7B" w:rsidRPr="000C3BE7" w:rsidRDefault="00E11D7B" w:rsidP="00B041BA">
            <w:pPr>
              <w:spacing w:before="40" w:after="40"/>
              <w:jc w:val="center"/>
              <w:rPr>
                <w:sz w:val="22"/>
                <w:szCs w:val="22"/>
              </w:rPr>
            </w:pPr>
            <w:r w:rsidRPr="000C3BE7">
              <w:rPr>
                <w:sz w:val="22"/>
                <w:szCs w:val="22"/>
              </w:rPr>
              <w:t xml:space="preserve">Nedostatečně / </w:t>
            </w:r>
            <w:proofErr w:type="spellStart"/>
            <w:r w:rsidRPr="000C3BE7">
              <w:rPr>
                <w:sz w:val="22"/>
                <w:szCs w:val="22"/>
              </w:rPr>
              <w:t>Unsatisfactory</w:t>
            </w:r>
            <w:proofErr w:type="spellEnd"/>
          </w:p>
        </w:tc>
        <w:tc>
          <w:tcPr>
            <w:tcW w:w="3021" w:type="dxa"/>
            <w:vAlign w:val="center"/>
          </w:tcPr>
          <w:p w14:paraId="5E82A62A" w14:textId="625BF5B6" w:rsidR="00E11D7B" w:rsidRPr="000C3BE7" w:rsidRDefault="00E11D7B" w:rsidP="00B041BA">
            <w:pPr>
              <w:spacing w:before="40" w:after="40"/>
              <w:jc w:val="center"/>
              <w:rPr>
                <w:sz w:val="22"/>
                <w:szCs w:val="22"/>
              </w:rPr>
            </w:pPr>
            <w:r w:rsidRPr="000C3BE7">
              <w:rPr>
                <w:sz w:val="22"/>
                <w:szCs w:val="22"/>
              </w:rPr>
              <w:t>-</w:t>
            </w:r>
          </w:p>
        </w:tc>
      </w:tr>
      <w:tr w:rsidR="00E11D7B" w14:paraId="42172A37" w14:textId="77777777" w:rsidTr="000C3BE7">
        <w:trPr>
          <w:trHeight w:val="450"/>
        </w:trPr>
        <w:tc>
          <w:tcPr>
            <w:tcW w:w="3020" w:type="dxa"/>
            <w:vAlign w:val="center"/>
          </w:tcPr>
          <w:p w14:paraId="1A97E360" w14:textId="7EC23C47" w:rsidR="00E11D7B" w:rsidRPr="000C3BE7" w:rsidRDefault="00E11D7B" w:rsidP="00B041BA">
            <w:pPr>
              <w:spacing w:before="40" w:after="40"/>
              <w:jc w:val="center"/>
              <w:rPr>
                <w:sz w:val="22"/>
                <w:szCs w:val="22"/>
              </w:rPr>
            </w:pPr>
            <w:r w:rsidRPr="000C3BE7">
              <w:rPr>
                <w:sz w:val="22"/>
                <w:szCs w:val="22"/>
              </w:rPr>
              <w:t>FX *</w:t>
            </w:r>
          </w:p>
        </w:tc>
        <w:tc>
          <w:tcPr>
            <w:tcW w:w="3021" w:type="dxa"/>
            <w:vAlign w:val="center"/>
          </w:tcPr>
          <w:p w14:paraId="4FFA972A" w14:textId="4AF6F2B3" w:rsidR="00E11D7B" w:rsidRPr="000C3BE7" w:rsidRDefault="00E11D7B" w:rsidP="00B041BA">
            <w:pPr>
              <w:spacing w:before="40" w:after="40"/>
              <w:jc w:val="center"/>
              <w:rPr>
                <w:sz w:val="22"/>
                <w:szCs w:val="22"/>
              </w:rPr>
            </w:pPr>
            <w:r w:rsidRPr="000C3BE7">
              <w:rPr>
                <w:sz w:val="22"/>
                <w:szCs w:val="22"/>
              </w:rPr>
              <w:t xml:space="preserve">Nedostatečně / </w:t>
            </w:r>
            <w:proofErr w:type="spellStart"/>
            <w:r w:rsidRPr="000C3BE7">
              <w:rPr>
                <w:sz w:val="22"/>
                <w:szCs w:val="22"/>
              </w:rPr>
              <w:t>Unsatisfactory</w:t>
            </w:r>
            <w:proofErr w:type="spellEnd"/>
          </w:p>
        </w:tc>
        <w:tc>
          <w:tcPr>
            <w:tcW w:w="3021" w:type="dxa"/>
            <w:vAlign w:val="center"/>
          </w:tcPr>
          <w:p w14:paraId="5B86166D" w14:textId="3F153760" w:rsidR="00E11D7B" w:rsidRPr="000C3BE7" w:rsidRDefault="00E11D7B" w:rsidP="00B041BA">
            <w:pPr>
              <w:spacing w:before="40" w:after="40"/>
              <w:jc w:val="center"/>
              <w:rPr>
                <w:sz w:val="22"/>
                <w:szCs w:val="22"/>
              </w:rPr>
            </w:pPr>
            <w:r w:rsidRPr="000C3BE7">
              <w:rPr>
                <w:sz w:val="22"/>
                <w:szCs w:val="22"/>
              </w:rPr>
              <w:t>-</w:t>
            </w:r>
          </w:p>
        </w:tc>
      </w:tr>
    </w:tbl>
    <w:p w14:paraId="70D791C5" w14:textId="760C6DC5" w:rsidR="00E11D7B" w:rsidRDefault="00E11D7B" w:rsidP="00AA7CBC">
      <w:r>
        <w:t xml:space="preserve">*) </w:t>
      </w:r>
      <w:r w:rsidR="00F60EFB" w:rsidRPr="00F60EFB">
        <w:t>Pokud je student hodnocen stupněm FX, je mu při opětovném zápisu předmětu uznán zápočet.</w:t>
      </w:r>
    </w:p>
    <w:p w14:paraId="792CC182" w14:textId="77777777" w:rsidR="00780C2C" w:rsidRPr="0086455B" w:rsidRDefault="00D8247A" w:rsidP="00780C2C">
      <w:r>
        <w:t>Státní závěrečná zkouška (</w:t>
      </w:r>
      <w:r w:rsidR="00780C2C">
        <w:t>dále jen „</w:t>
      </w:r>
      <w:r>
        <w:t>SZZ</w:t>
      </w:r>
      <w:r w:rsidR="00780C2C">
        <w:t>“</w:t>
      </w:r>
      <w:r>
        <w:t>) se dle SZŘ UTB, článku 2</w:t>
      </w:r>
      <w:r w:rsidRPr="0020313F">
        <w:t xml:space="preserve">6 </w:t>
      </w:r>
      <w:r w:rsidR="00780C2C" w:rsidRPr="0020313F">
        <w:t xml:space="preserve">skládá </w:t>
      </w:r>
      <w:r w:rsidR="00780C2C" w:rsidRPr="0086455B">
        <w:t xml:space="preserve">z obhajoby </w:t>
      </w:r>
      <w:r w:rsidR="00780C2C" w:rsidRPr="00150232">
        <w:t>diplomové práce</w:t>
      </w:r>
      <w:r w:rsidR="00780C2C" w:rsidRPr="0086455B">
        <w:t xml:space="preserve"> a ze státní zkoušky, skládající se ze </w:t>
      </w:r>
      <w:r w:rsidR="00780C2C" w:rsidRPr="00150232">
        <w:t>dvou povinných předmětů a jednoho povinně volitelného předmětu</w:t>
      </w:r>
      <w:r w:rsidR="00780C2C" w:rsidRPr="0086455B">
        <w:t>. Povinnými předměty jsou:</w:t>
      </w:r>
    </w:p>
    <w:p w14:paraId="7CF0A8D7" w14:textId="4B9D493B" w:rsidR="00780C2C" w:rsidRPr="00150232" w:rsidRDefault="00780C2C" w:rsidP="00FB30A4">
      <w:pPr>
        <w:pStyle w:val="Odstavecseseznamem"/>
        <w:numPr>
          <w:ilvl w:val="0"/>
          <w:numId w:val="4"/>
        </w:numPr>
      </w:pPr>
      <w:r w:rsidRPr="00150232">
        <w:rPr>
          <w:i/>
        </w:rPr>
        <w:t>Technické prostředky bezpečnostních systémů</w:t>
      </w:r>
      <w:r w:rsidRPr="00150232">
        <w:t xml:space="preserve"> (</w:t>
      </w:r>
      <w:r w:rsidR="00FB30A4" w:rsidRPr="00FB30A4">
        <w:t>Požární ochrana, Pokročilé bezpečnostní technologie, Elektronické zabezpečovací a přístupové systémy, Kamerové systémy, Projektování integrovaných systémů</w:t>
      </w:r>
      <w:r w:rsidRPr="00150232">
        <w:t>).</w:t>
      </w:r>
    </w:p>
    <w:p w14:paraId="0FD67965" w14:textId="2730F537" w:rsidR="00780C2C" w:rsidRPr="00150232" w:rsidRDefault="00780C2C" w:rsidP="0020313F">
      <w:pPr>
        <w:pStyle w:val="Odstavecseseznamem"/>
        <w:numPr>
          <w:ilvl w:val="0"/>
          <w:numId w:val="4"/>
        </w:numPr>
      </w:pPr>
      <w:r w:rsidRPr="00150232">
        <w:rPr>
          <w:i/>
        </w:rPr>
        <w:t>Management bezpečnostního inženýrství</w:t>
      </w:r>
      <w:r w:rsidRPr="00150232">
        <w:t xml:space="preserve"> (</w:t>
      </w:r>
      <w:r w:rsidR="00FB30A4" w:rsidRPr="00E27C4D">
        <w:t>Bezpečnost veřejných akcí</w:t>
      </w:r>
      <w:r w:rsidR="00FB30A4">
        <w:t xml:space="preserve">, </w:t>
      </w:r>
      <w:r w:rsidR="00FB30A4" w:rsidRPr="00E27C4D">
        <w:t>Ochrana obyvatelstva</w:t>
      </w:r>
      <w:r w:rsidR="00FB30A4">
        <w:t xml:space="preserve">, </w:t>
      </w:r>
      <w:r w:rsidR="00FB30A4" w:rsidRPr="00E27C4D">
        <w:t>Bezpečnostní futurologie</w:t>
      </w:r>
      <w:r w:rsidR="00FB30A4">
        <w:t>,</w:t>
      </w:r>
      <w:r w:rsidR="00FB30A4" w:rsidRPr="00E27C4D">
        <w:t xml:space="preserve"> Management bezpečnostního inženýrství</w:t>
      </w:r>
      <w:r w:rsidR="00FB30A4" w:rsidRPr="00E27C4D" w:rsidDel="00005F0D">
        <w:t>).  Pozn.</w:t>
      </w:r>
      <w:r w:rsidR="00FB30A4" w:rsidRPr="00E27C4D">
        <w:t xml:space="preserve"> u tohoto předmětu se liší okruhy pro jednotlivé specializace Bezpečnostní management a Bezpečnostní technologie</w:t>
      </w:r>
      <w:r w:rsidRPr="00150232">
        <w:t>).</w:t>
      </w:r>
    </w:p>
    <w:p w14:paraId="6DD27242" w14:textId="7167219C" w:rsidR="00780C2C" w:rsidRPr="00150232" w:rsidRDefault="00E55727" w:rsidP="00780C2C">
      <w:r w:rsidRPr="00150232">
        <w:t>U p</w:t>
      </w:r>
      <w:r w:rsidR="00780C2C" w:rsidRPr="00150232">
        <w:t>ovinn</w:t>
      </w:r>
      <w:r w:rsidRPr="00150232">
        <w:t>ě volitelných</w:t>
      </w:r>
      <w:r w:rsidR="00780C2C" w:rsidRPr="00150232">
        <w:t xml:space="preserve"> předmět</w:t>
      </w:r>
      <w:r w:rsidRPr="00150232">
        <w:t>ů si student volí jeden z níže uvedených předmětů:</w:t>
      </w:r>
    </w:p>
    <w:p w14:paraId="7D82B051" w14:textId="5E798161" w:rsidR="00780C2C" w:rsidRPr="00150232" w:rsidRDefault="00780C2C" w:rsidP="0020313F">
      <w:pPr>
        <w:pStyle w:val="Odstavecseseznamem"/>
        <w:numPr>
          <w:ilvl w:val="0"/>
          <w:numId w:val="5"/>
        </w:numPr>
      </w:pPr>
      <w:r w:rsidRPr="00150232">
        <w:rPr>
          <w:i/>
        </w:rPr>
        <w:t>Ochrana informačních systémů</w:t>
      </w:r>
      <w:r w:rsidRPr="00150232">
        <w:t xml:space="preserve"> (</w:t>
      </w:r>
      <w:r w:rsidR="00FB30A4" w:rsidRPr="00E27C4D">
        <w:t>Provoz počítačových sítí</w:t>
      </w:r>
      <w:r w:rsidR="00FB30A4">
        <w:t xml:space="preserve">, </w:t>
      </w:r>
      <w:r w:rsidR="00FB30A4" w:rsidRPr="00E27C4D">
        <w:t>Komunikační systémy</w:t>
      </w:r>
      <w:r w:rsidR="00FB30A4">
        <w:t xml:space="preserve">, </w:t>
      </w:r>
      <w:r w:rsidR="00FB30A4" w:rsidRPr="00E27C4D">
        <w:t>Informační podpora bezpečnostních systémů</w:t>
      </w:r>
      <w:r w:rsidR="00FB30A4">
        <w:t xml:space="preserve">, </w:t>
      </w:r>
      <w:r w:rsidR="00FB30A4" w:rsidRPr="00E27C4D">
        <w:t>Bezpečnost informačních systémů</w:t>
      </w:r>
      <w:r w:rsidR="00FB30A4">
        <w:t xml:space="preserve">, </w:t>
      </w:r>
      <w:r w:rsidR="00FB30A4" w:rsidRPr="00E27C4D">
        <w:t>Počítačové viry a bezpečnost</w:t>
      </w:r>
      <w:r w:rsidRPr="00150232">
        <w:t>).</w:t>
      </w:r>
    </w:p>
    <w:p w14:paraId="32D5DCE2" w14:textId="23DBD278" w:rsidR="00E11D7B" w:rsidRPr="0086455B" w:rsidRDefault="00780C2C" w:rsidP="0020313F">
      <w:pPr>
        <w:pStyle w:val="Odstavecseseznamem"/>
        <w:numPr>
          <w:ilvl w:val="0"/>
          <w:numId w:val="5"/>
        </w:numPr>
      </w:pPr>
      <w:r w:rsidRPr="00150232">
        <w:rPr>
          <w:i/>
        </w:rPr>
        <w:t>Technologie komerční bezpečnosti</w:t>
      </w:r>
      <w:r w:rsidRPr="00150232">
        <w:t xml:space="preserve"> (</w:t>
      </w:r>
      <w:r w:rsidR="00FB30A4" w:rsidRPr="00E27C4D">
        <w:t>Teorie bezpečnosti</w:t>
      </w:r>
      <w:r w:rsidR="00FB30A4">
        <w:t xml:space="preserve">, </w:t>
      </w:r>
      <w:r w:rsidR="00FB30A4" w:rsidRPr="00E27C4D">
        <w:t>Bezpečnost a ochrana zdraví při práci</w:t>
      </w:r>
      <w:r w:rsidR="00FB30A4">
        <w:t xml:space="preserve">, </w:t>
      </w:r>
      <w:r w:rsidR="00FB30A4" w:rsidRPr="00E27C4D">
        <w:t>Systém bezpečnosti a veřejná správa</w:t>
      </w:r>
      <w:r w:rsidR="00FB30A4">
        <w:t xml:space="preserve">, </w:t>
      </w:r>
      <w:r w:rsidR="00FB30A4" w:rsidRPr="00E27C4D">
        <w:t>Kriminologie</w:t>
      </w:r>
      <w:r w:rsidR="00FB30A4">
        <w:t xml:space="preserve">, </w:t>
      </w:r>
      <w:r w:rsidR="00FB30A4" w:rsidRPr="00E27C4D">
        <w:t>Technologie krizového řízení</w:t>
      </w:r>
      <w:r w:rsidR="00531B45" w:rsidRPr="00150232">
        <w:t>)</w:t>
      </w:r>
      <w:r w:rsidR="00FC7676" w:rsidRPr="00150232">
        <w:t>.</w:t>
      </w:r>
      <w:r w:rsidRPr="0086455B">
        <w:t xml:space="preserve"> </w:t>
      </w:r>
    </w:p>
    <w:p w14:paraId="039C02F3" w14:textId="03D7198C" w:rsidR="00AA7CBC" w:rsidRDefault="00902C97" w:rsidP="0020313F">
      <w:r w:rsidRPr="0086455B">
        <w:t xml:space="preserve">Témata </w:t>
      </w:r>
      <w:r w:rsidRPr="00150232">
        <w:t>diplomových</w:t>
      </w:r>
      <w:r w:rsidRPr="0086455B">
        <w:t xml:space="preserve"> </w:t>
      </w:r>
      <w:r w:rsidR="00475A28" w:rsidRPr="0086455B">
        <w:t xml:space="preserve">prací </w:t>
      </w:r>
      <w:r w:rsidR="00C30C14" w:rsidRPr="0086455B">
        <w:t>jsou každoročně schvalován</w:t>
      </w:r>
      <w:r w:rsidR="00E55727" w:rsidRPr="0086455B">
        <w:t>a</w:t>
      </w:r>
      <w:r w:rsidR="00C30C14" w:rsidRPr="0086455B">
        <w:t xml:space="preserve"> </w:t>
      </w:r>
      <w:r w:rsidR="002E79BC">
        <w:t>garantem</w:t>
      </w:r>
      <w:r w:rsidR="002E79BC" w:rsidRPr="0086455B">
        <w:t xml:space="preserve"> </w:t>
      </w:r>
      <w:r w:rsidR="00C30C14" w:rsidRPr="0086455B">
        <w:t>studijního programu na začát</w:t>
      </w:r>
      <w:r w:rsidRPr="00CD481A">
        <w:t>ku zimního semestru posledního</w:t>
      </w:r>
      <w:r>
        <w:t xml:space="preserve"> roku studia</w:t>
      </w:r>
      <w:r w:rsidR="00295B7B">
        <w:t xml:space="preserve"> dle </w:t>
      </w:r>
      <w:r w:rsidR="00976F86" w:rsidRPr="005C533F">
        <w:rPr>
          <w:i/>
        </w:rPr>
        <w:t>Pravidel průběhu studia ve studijních programech na Fakultě aplikované informatiky</w:t>
      </w:r>
      <w:r w:rsidR="00976F86">
        <w:t xml:space="preserve"> (dále jen „Pravidel“)</w:t>
      </w:r>
      <w:r w:rsidR="00475A28">
        <w:t>,</w:t>
      </w:r>
      <w:r w:rsidR="00976F86">
        <w:t xml:space="preserve"> článku 4, odst. (2)</w:t>
      </w:r>
      <w:r w:rsidR="00976F86">
        <w:rPr>
          <w:rStyle w:val="Znakapoznpodarou"/>
        </w:rPr>
        <w:footnoteReference w:id="33"/>
      </w:r>
      <w:r w:rsidR="00976F86">
        <w:t xml:space="preserve">. </w:t>
      </w:r>
      <w:r w:rsidR="00A01AFD">
        <w:t xml:space="preserve"> Počet </w:t>
      </w:r>
      <w:r w:rsidR="00475A28">
        <w:t xml:space="preserve">uveřejněných </w:t>
      </w:r>
      <w:r w:rsidR="00A01AFD">
        <w:t xml:space="preserve">témat </w:t>
      </w:r>
      <w:r w:rsidR="00475A28">
        <w:t xml:space="preserve">převyšuje </w:t>
      </w:r>
      <w:r w:rsidR="00A01AFD">
        <w:t xml:space="preserve">počet studentů </w:t>
      </w:r>
      <w:r w:rsidR="00475A28">
        <w:t>závěrečného</w:t>
      </w:r>
      <w:r w:rsidR="00A01AFD">
        <w:t xml:space="preserve"> ročníku</w:t>
      </w:r>
      <w:r w:rsidR="00475A28">
        <w:t>, tímto navýšením počtu témat mají studenti zajištěnu možnost výběru.</w:t>
      </w:r>
      <w:r w:rsidR="00C30C14">
        <w:t xml:space="preserve"> Návrhy témat jsou před předložení</w:t>
      </w:r>
      <w:r w:rsidR="002E79BC">
        <w:t>m</w:t>
      </w:r>
      <w:r w:rsidR="00C30C14">
        <w:t xml:space="preserve"> </w:t>
      </w:r>
      <w:r w:rsidR="002E79BC">
        <w:t xml:space="preserve">garantovi </w:t>
      </w:r>
      <w:r w:rsidR="00C30C14">
        <w:t>studijní</w:t>
      </w:r>
      <w:r w:rsidR="002E79BC">
        <w:t>ho</w:t>
      </w:r>
      <w:r w:rsidR="00C30C14">
        <w:t xml:space="preserve"> program</w:t>
      </w:r>
      <w:r w:rsidR="002E79BC">
        <w:t>u</w:t>
      </w:r>
      <w:r w:rsidR="00C30C14">
        <w:t xml:space="preserve"> </w:t>
      </w:r>
      <w:r w:rsidR="00475A28">
        <w:t xml:space="preserve">nejdříve </w:t>
      </w:r>
      <w:r w:rsidR="00C30C14">
        <w:t xml:space="preserve">posuzovány </w:t>
      </w:r>
      <w:r w:rsidR="002E79BC">
        <w:t xml:space="preserve">interní </w:t>
      </w:r>
      <w:r w:rsidR="00C30C14">
        <w:t>komisí, kterou jmenuje garant studijního programu. Tímto krokem je zajištěna relevantnost daného tématu</w:t>
      </w:r>
      <w:r w:rsidR="00900285">
        <w:t xml:space="preserve"> s profilem absolventa</w:t>
      </w:r>
      <w:r w:rsidR="00C30C14">
        <w:t xml:space="preserve"> již před předložením </w:t>
      </w:r>
      <w:r w:rsidR="002E79BC">
        <w:t>ke schválení</w:t>
      </w:r>
      <w:r w:rsidR="00C30C14">
        <w:t xml:space="preserve">. </w:t>
      </w:r>
      <w:r w:rsidR="00976F86">
        <w:t xml:space="preserve">Vnitřním normou Směrnice děkana </w:t>
      </w:r>
      <w:r w:rsidR="00976F86" w:rsidRPr="00E00EEE">
        <w:rPr>
          <w:i/>
        </w:rPr>
        <w:t>SD/08/15 –</w:t>
      </w:r>
      <w:r w:rsidR="00976F86">
        <w:rPr>
          <w:i/>
        </w:rPr>
        <w:t xml:space="preserve"> </w:t>
      </w:r>
      <w:r w:rsidR="00976F86" w:rsidRPr="00E00EEE">
        <w:rPr>
          <w:i/>
        </w:rPr>
        <w:t>Pravidla pro vypisování bakalářských a diplomových prací</w:t>
      </w:r>
      <w:r w:rsidR="00976F86">
        <w:rPr>
          <w:rStyle w:val="Znakapoznpodarou"/>
        </w:rPr>
        <w:footnoteReference w:id="34"/>
      </w:r>
      <w:r w:rsidR="00976F86">
        <w:t xml:space="preserve"> je stanoven maximální počet prací vedených pedagogem</w:t>
      </w:r>
      <w:r w:rsidR="006F4B17">
        <w:t>,</w:t>
      </w:r>
      <w:r w:rsidR="00C30C14">
        <w:t xml:space="preserve"> což zaručuje dostatečný prostor na to, aby</w:t>
      </w:r>
      <w:r w:rsidR="00900285">
        <w:t xml:space="preserve"> se vedoucí práce mohl studentovi věnovat na pravidelných konzultacích během posledního ročníku. Mimo těchto konzultací jsou </w:t>
      </w:r>
      <w:r w:rsidR="006F4B17">
        <w:t>v průběhu letního semestru organizovány garantem studijního programu t</w:t>
      </w:r>
      <w:r w:rsidR="00900285">
        <w:t xml:space="preserve">zv. kontrolní </w:t>
      </w:r>
      <w:r w:rsidR="00900285" w:rsidRPr="0086455B">
        <w:t>dny, na kterých student prezentuje</w:t>
      </w:r>
      <w:r w:rsidR="006F4B17" w:rsidRPr="0086455B">
        <w:t xml:space="preserve"> aktuální stav řešení </w:t>
      </w:r>
      <w:r w:rsidR="006F4B17" w:rsidRPr="00150232">
        <w:t>diplomové</w:t>
      </w:r>
      <w:r w:rsidR="006F4B17" w:rsidRPr="0086455B">
        <w:t xml:space="preserve"> práce.</w:t>
      </w:r>
      <w:r w:rsidR="00900285" w:rsidRPr="0086455B">
        <w:t xml:space="preserve"> Studenti absolvují během roku minimálně dva kontrolní dny</w:t>
      </w:r>
      <w:r w:rsidR="006F4B17" w:rsidRPr="00FC3C21">
        <w:t>.</w:t>
      </w:r>
      <w:r w:rsidR="00900285" w:rsidRPr="00FC3C21">
        <w:t xml:space="preserve"> </w:t>
      </w:r>
      <w:r w:rsidR="006F4B17" w:rsidRPr="0072199E">
        <w:t xml:space="preserve">Aktivní účast </w:t>
      </w:r>
      <w:r w:rsidR="00900285" w:rsidRPr="0072199E">
        <w:t xml:space="preserve">na těchto dnech je </w:t>
      </w:r>
      <w:r w:rsidR="006F4B17" w:rsidRPr="0072199E">
        <w:t>nutnou podmínkou pro udělení zápočtu</w:t>
      </w:r>
      <w:r w:rsidR="00900285" w:rsidRPr="00274E5C">
        <w:t xml:space="preserve"> za předmět </w:t>
      </w:r>
      <w:r w:rsidR="006F4B17" w:rsidRPr="00150232">
        <w:t>D</w:t>
      </w:r>
      <w:r w:rsidR="00900285" w:rsidRPr="00150232">
        <w:t>iplomová</w:t>
      </w:r>
      <w:r w:rsidR="00976F86" w:rsidRPr="0086455B">
        <w:t xml:space="preserve"> práce.</w:t>
      </w:r>
      <w:r w:rsidR="00AA7CBC">
        <w:tab/>
      </w:r>
    </w:p>
    <w:p w14:paraId="109462DA" w14:textId="0B080954" w:rsidR="00204E9A" w:rsidRPr="0086455B" w:rsidRDefault="00204E9A" w:rsidP="00204E9A">
      <w:r w:rsidRPr="0086455B">
        <w:t>FAI používá pro metody výuky v prezenční formě klasické způsoby přímé výuky, jako jsou přednášky, laboratorní cvičení, výpočetní semináře</w:t>
      </w:r>
      <w:r w:rsidR="006F4B17" w:rsidRPr="00FC3C21">
        <w:t>, exkurze</w:t>
      </w:r>
      <w:r w:rsidRPr="00FC3C21">
        <w:t xml:space="preserve"> apod. Tyto formy jsou zpravidla doplněny o e-</w:t>
      </w:r>
      <w:proofErr w:type="spellStart"/>
      <w:r w:rsidRPr="00FC3C21">
        <w:t>learningový</w:t>
      </w:r>
      <w:proofErr w:type="spellEnd"/>
      <w:r w:rsidRPr="00FC3C21">
        <w:t xml:space="preserve"> syst</w:t>
      </w:r>
      <w:r w:rsidRPr="0072199E">
        <w:t xml:space="preserve">ém </w:t>
      </w:r>
      <w:proofErr w:type="spellStart"/>
      <w:r w:rsidRPr="0072199E">
        <w:t>Learning</w:t>
      </w:r>
      <w:proofErr w:type="spellEnd"/>
      <w:r w:rsidRPr="0072199E">
        <w:t xml:space="preserve"> Management Systém (LMS) </w:t>
      </w:r>
      <w:proofErr w:type="spellStart"/>
      <w:r w:rsidRPr="0072199E">
        <w:t>Moodle</w:t>
      </w:r>
      <w:proofErr w:type="spellEnd"/>
      <w:r w:rsidRPr="0086455B">
        <w:rPr>
          <w:rStyle w:val="Znakapoznpodarou"/>
        </w:rPr>
        <w:footnoteReference w:id="35"/>
      </w:r>
      <w:r w:rsidRPr="0086455B">
        <w:t xml:space="preserve">, který je na FAI dlouhodobě </w:t>
      </w:r>
      <w:r w:rsidRPr="0086455B">
        <w:lastRenderedPageBreak/>
        <w:t xml:space="preserve">využívám k distribuci studijních materiálů, ale také k ověření studijních výsledků formou on-line testů, odevzdávání protokolů z laboratorních úloh apod. </w:t>
      </w:r>
      <w:r w:rsidRPr="00150232">
        <w:t xml:space="preserve">V době přípravy akreditační žádosti  UTB buduje centralizované řešení LMS </w:t>
      </w:r>
      <w:proofErr w:type="spellStart"/>
      <w:r w:rsidRPr="00150232">
        <w:t>Moodle</w:t>
      </w:r>
      <w:proofErr w:type="spellEnd"/>
      <w:r w:rsidRPr="00150232">
        <w:t>, v rámci něhož dojde k propojení výukových materiálů  napříč fakultami.</w:t>
      </w:r>
    </w:p>
    <w:p w14:paraId="27A10DA7" w14:textId="4E5AA279" w:rsidR="00204E9A" w:rsidRDefault="00204E9A" w:rsidP="00204E9A">
      <w:r w:rsidRPr="0086455B">
        <w:t xml:space="preserve">U </w:t>
      </w:r>
      <w:r w:rsidRPr="00150232">
        <w:t>kombinované</w:t>
      </w:r>
      <w:r>
        <w:t xml:space="preserve"> formy studia v rámci přímé výuky za přítomnosti studentů probíhají konzultace k tématům, která jsou sdělena studentům dopředu s dostatečným předstihem, v omezené míře probíhá i laboratorní výuka. Velká pozornost je věnována LMS </w:t>
      </w:r>
      <w:proofErr w:type="spellStart"/>
      <w:r>
        <w:t>Moodle</w:t>
      </w:r>
      <w:proofErr w:type="spellEnd"/>
      <w:r>
        <w:t xml:space="preserve">, kde mají studenti </w:t>
      </w:r>
      <w:r w:rsidR="006F4B17">
        <w:t xml:space="preserve">kombinované formy studia </w:t>
      </w:r>
      <w:r>
        <w:t>k dispozici doplňující studijní materiály ve formě přednášek, vypracovaných vzorových řešení, laboratorních cvičení apod. tak, aby si mohli doplnit své znalosti samostudiem a připravili si dotazy pro řízené konzultace daného předmětu.</w:t>
      </w:r>
    </w:p>
    <w:p w14:paraId="5EF6DB9A" w14:textId="36174148" w:rsidR="00AA7CBC" w:rsidRDefault="00204E9A" w:rsidP="00AE7F47">
      <w:r>
        <w:t xml:space="preserve">Pro výuku praktických cvičení a laboratoří disponuje FAI dostatečným počtem počítačových učeben a odborných laboratoří. V současnosti je k </w:t>
      </w:r>
      <w:r w:rsidRPr="0020313F">
        <w:t>dispozici 13 počítačových učeben a 9 odborných</w:t>
      </w:r>
      <w:r>
        <w:t xml:space="preserve"> laboratoří, ve kterých probíhá praktická výuka, v případě potřeby jsou tyto učebny zpřístupněny studentům i mimo rozvrhovanou výuku. Studenti mají také možnost využívat služeb areálové studovny přímo v budově FAI, v níž je k dispozici 45 počítačů pro studijní účely s možností </w:t>
      </w:r>
      <w:proofErr w:type="spellStart"/>
      <w:r>
        <w:t>scanování</w:t>
      </w:r>
      <w:proofErr w:type="spellEnd"/>
      <w:r>
        <w:t xml:space="preserve"> a tisku dokumentů.</w:t>
      </w:r>
    </w:p>
    <w:p w14:paraId="35303EE6" w14:textId="77777777" w:rsidR="00AE7F47" w:rsidRDefault="00AE7F47" w:rsidP="00AE7F47"/>
    <w:p w14:paraId="3F539CA1" w14:textId="77777777" w:rsidR="009E517D" w:rsidRDefault="009E517D" w:rsidP="00035992">
      <w:pPr>
        <w:pStyle w:val="Nadpis2"/>
      </w:pPr>
      <w:bookmarkStart w:id="690" w:name="_Toc528761740"/>
      <w:r w:rsidRPr="00035992">
        <w:t xml:space="preserve">Vzdělávací </w:t>
      </w:r>
      <w:r>
        <w:t xml:space="preserve">a tvůrčí </w:t>
      </w:r>
      <w:r w:rsidRPr="00035992">
        <w:t>činnost</w:t>
      </w:r>
      <w:r>
        <w:t xml:space="preserve"> ve studijním programu</w:t>
      </w:r>
      <w:bookmarkEnd w:id="690"/>
    </w:p>
    <w:p w14:paraId="52EFA61F" w14:textId="69C3E36C" w:rsidR="00704719" w:rsidRPr="00704719" w:rsidRDefault="00976F86" w:rsidP="00C66240">
      <w:pPr>
        <w:pStyle w:val="Nadpis3"/>
      </w:pPr>
      <w:bookmarkStart w:id="691" w:name="_Toc528761741"/>
      <w:r>
        <w:t xml:space="preserve">Standard </w:t>
      </w:r>
      <w:r w:rsidR="00704719" w:rsidRPr="00704719">
        <w:t>3.1 Metody výuky</w:t>
      </w:r>
      <w:bookmarkEnd w:id="691"/>
    </w:p>
    <w:p w14:paraId="0B8E144C" w14:textId="4269D629" w:rsidR="00B05106" w:rsidRDefault="00476795" w:rsidP="00704719">
      <w:r>
        <w:t xml:space="preserve">Podle charakteru studijních předmětů </w:t>
      </w:r>
      <w:r w:rsidR="00FF7908">
        <w:t xml:space="preserve">v prezenční formě studia </w:t>
      </w:r>
      <w:r>
        <w:t>mají studenti možnost t</w:t>
      </w:r>
      <w:r w:rsidR="00E93060">
        <w:t>eoretické poznatky získané na přednáškách</w:t>
      </w:r>
      <w:r>
        <w:t xml:space="preserve"> </w:t>
      </w:r>
      <w:r w:rsidR="004D2134">
        <w:t>osvojit</w:t>
      </w:r>
      <w:r w:rsidR="00E93060">
        <w:t xml:space="preserve"> a prohloubit ve výpočetních seminářích </w:t>
      </w:r>
      <w:r w:rsidR="004D2134">
        <w:t>a</w:t>
      </w:r>
      <w:r w:rsidR="00E93060">
        <w:t xml:space="preserve"> laboratorních cvičeních. </w:t>
      </w:r>
      <w:r w:rsidR="00B05106">
        <w:t xml:space="preserve">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w:t>
      </w:r>
      <w:r w:rsidR="00281294">
        <w:t>dva</w:t>
      </w:r>
      <w:r w:rsidR="00B05106">
        <w:t xml:space="preserve"> až čtyři studenti s cílem podpor</w:t>
      </w:r>
      <w:r w:rsidR="00281294">
        <w:t>ovat</w:t>
      </w:r>
      <w:r w:rsidR="00B05106">
        <w:t xml:space="preserve"> spoluprác</w:t>
      </w:r>
      <w:r w:rsidR="00281294">
        <w:t>i</w:t>
      </w:r>
      <w:r w:rsidR="00B05106">
        <w:t xml:space="preserve"> při řešení zadaného úkolu. </w:t>
      </w:r>
    </w:p>
    <w:p w14:paraId="7BFCA6B4" w14:textId="7D976C1F" w:rsidR="00281294" w:rsidRDefault="00281294" w:rsidP="00704719">
      <w:r>
        <w:t>Příkladem</w:t>
      </w:r>
      <w:r w:rsidR="00B05106">
        <w:t xml:space="preserve"> úzkého propojení studia s praxí je tzv. </w:t>
      </w:r>
      <w:r w:rsidR="00B05106">
        <w:rPr>
          <w:rStyle w:val="Siln"/>
        </w:rPr>
        <w:t>expertní výuka</w:t>
      </w:r>
      <w:r w:rsidR="00B05106">
        <w:t xml:space="preserve">, jejímž cílem je poskytnout studentům praktický pohled na studovanou problematiku. </w:t>
      </w:r>
      <w:r w:rsidR="00B05106" w:rsidRPr="00CD481A">
        <w:t xml:space="preserve">Pro studenty </w:t>
      </w:r>
      <w:r w:rsidR="00B05106" w:rsidRPr="00150232">
        <w:t>magisterského</w:t>
      </w:r>
      <w:r w:rsidR="00B05106">
        <w:t xml:space="preserve"> studia jsou organizovány přednášky vedené odborníky z praxe s cílem zvýšit zájem studentů o daný předmět a </w:t>
      </w:r>
      <w:r>
        <w:t>studijní program</w:t>
      </w:r>
      <w:r w:rsidR="00B05106">
        <w:t xml:space="preserve">. Přednášky jsou vedeny </w:t>
      </w:r>
      <w:r>
        <w:t>nejen</w:t>
      </w:r>
      <w:r w:rsidR="00B05106">
        <w:t xml:space="preserve"> odborníky z firem, které sídlí ve </w:t>
      </w:r>
      <w:proofErr w:type="spellStart"/>
      <w:r w:rsidR="00B05106">
        <w:t>Vědecko</w:t>
      </w:r>
      <w:proofErr w:type="spellEnd"/>
      <w:r w:rsidR="00B05106">
        <w:t xml:space="preserve"> – technickém parku, </w:t>
      </w:r>
      <w:r w:rsidR="008937BF">
        <w:t>který</w:t>
      </w:r>
      <w:r w:rsidR="00B05106">
        <w:t xml:space="preserve"> je součástí Fakulty aplikované informatiky</w:t>
      </w:r>
      <w:r>
        <w:t>, ale i odborníky z průmyslové praxe</w:t>
      </w:r>
      <w:r w:rsidR="00B05106">
        <w:t>.</w:t>
      </w:r>
      <w:r>
        <w:t xml:space="preserve"> </w:t>
      </w:r>
    </w:p>
    <w:p w14:paraId="0C0E8FEB" w14:textId="351BCB83" w:rsidR="00B05106" w:rsidRDefault="00641826" w:rsidP="00704719">
      <w:r>
        <w:t>Další možností získání informací k dané problematice je využití e-</w:t>
      </w:r>
      <w:proofErr w:type="spellStart"/>
      <w:r>
        <w:t>learningového</w:t>
      </w:r>
      <w:proofErr w:type="spellEnd"/>
      <w:r>
        <w:t xml:space="preserve"> systému LMS </w:t>
      </w:r>
      <w:proofErr w:type="spellStart"/>
      <w:r>
        <w:t>Moodle</w:t>
      </w:r>
      <w:proofErr w:type="spellEnd"/>
      <w:r>
        <w:t>, který využívá většina vyučujících pro distribuci výukových materiálů, testování</w:t>
      </w:r>
      <w:r w:rsidR="008937BF">
        <w:t xml:space="preserve"> znalostí</w:t>
      </w:r>
      <w:r>
        <w:t>, ale také kontaktu se studenty.</w:t>
      </w:r>
      <w:r w:rsidR="00FF7908">
        <w:t xml:space="preserve"> </w:t>
      </w:r>
    </w:p>
    <w:p w14:paraId="6D572ED2" w14:textId="77777777" w:rsidR="00B05106" w:rsidRDefault="00FF7908" w:rsidP="001029E1">
      <w:pPr>
        <w:tabs>
          <w:tab w:val="left" w:pos="4395"/>
        </w:tabs>
      </w:pPr>
      <w:r w:rsidRPr="00150232">
        <w:t>Kombinovaná</w:t>
      </w:r>
      <w:r w:rsidRPr="00CD481A">
        <w:t xml:space="preserve"> forma</w:t>
      </w:r>
      <w:r>
        <w:t xml:space="preserve"> studia využívá kromě pravidelné kontaktní výuky během semestru také možnosti již výše zmíněného e-</w:t>
      </w:r>
      <w:proofErr w:type="spellStart"/>
      <w:r>
        <w:t>learningového</w:t>
      </w:r>
      <w:proofErr w:type="spellEnd"/>
      <w:r>
        <w:t xml:space="preserve"> systému LMS </w:t>
      </w:r>
      <w:proofErr w:type="spellStart"/>
      <w:r>
        <w:t>Moodle</w:t>
      </w:r>
      <w:proofErr w:type="spellEnd"/>
      <w:r>
        <w:t>.</w:t>
      </w:r>
      <w:r w:rsidR="00641826">
        <w:t xml:space="preserve"> </w:t>
      </w:r>
      <w:r w:rsidR="00B05106">
        <w:t xml:space="preserve">U této formy studia je kladen velký důraz na vypracování samostatných projektů s cílem nahradit obsah seminářů a laboratorních cvičení. </w:t>
      </w:r>
    </w:p>
    <w:p w14:paraId="7EFFDEB0" w14:textId="77777777" w:rsidR="00976F86" w:rsidRDefault="00976F86" w:rsidP="00704719"/>
    <w:p w14:paraId="751A0EC0" w14:textId="77777777" w:rsidR="007A71F2" w:rsidRDefault="007A71F2">
      <w:pPr>
        <w:spacing w:after="0" w:line="240" w:lineRule="auto"/>
        <w:jc w:val="left"/>
        <w:rPr>
          <w:rFonts w:ascii="Calibri Light" w:eastAsia="Times New Roman" w:hAnsi="Calibri Light" w:cs="Times New Roman"/>
          <w:b/>
          <w:sz w:val="24"/>
          <w:szCs w:val="24"/>
        </w:rPr>
      </w:pPr>
      <w:r>
        <w:br w:type="page"/>
      </w:r>
    </w:p>
    <w:p w14:paraId="1C651007" w14:textId="2BF1C4DD" w:rsidR="00976F86" w:rsidRDefault="00976F86" w:rsidP="00C66240">
      <w:pPr>
        <w:pStyle w:val="Nadpis3"/>
      </w:pPr>
      <w:bookmarkStart w:id="692" w:name="_Toc528761742"/>
      <w:r>
        <w:lastRenderedPageBreak/>
        <w:t xml:space="preserve">Standard </w:t>
      </w:r>
      <w:r w:rsidR="00704719" w:rsidRPr="00704719">
        <w:t>3.2 Forma studia</w:t>
      </w:r>
      <w:bookmarkEnd w:id="692"/>
    </w:p>
    <w:p w14:paraId="00D8A6AF" w14:textId="76DEBFB2" w:rsidR="00704719" w:rsidRPr="00CD481A" w:rsidRDefault="00476795" w:rsidP="00476795">
      <w:r w:rsidRPr="00CD481A">
        <w:t xml:space="preserve">Na FAI probíhá výuka v prezenční formě studia nejčastěji formou přednášek, laboratorních popř. počítačových cvičení, výpočetních seminářů a </w:t>
      </w:r>
      <w:r w:rsidRPr="00150232">
        <w:t>odborné praxe</w:t>
      </w:r>
      <w:r w:rsidRPr="00CD481A">
        <w:t>.</w:t>
      </w:r>
      <w:r w:rsidR="00BA0136" w:rsidRPr="00CD481A">
        <w:t xml:space="preserve"> </w:t>
      </w:r>
      <w:r w:rsidR="00281294" w:rsidRPr="00CD481A">
        <w:t xml:space="preserve">Odborná praxe je v rozsahu 120 hodin za magisterské studium, tato praxe není placená. </w:t>
      </w:r>
      <w:r w:rsidR="00BA0136" w:rsidRPr="00FC3C21">
        <w:t>Časov</w:t>
      </w:r>
      <w:r w:rsidR="00281294" w:rsidRPr="00FC3C21">
        <w:t>á</w:t>
      </w:r>
      <w:r w:rsidR="00BA0136" w:rsidRPr="0072199E">
        <w:t xml:space="preserve"> náročnost předmětů je vyjádřena počtem ECTS kreditů, přičemž 1 ECTS kredit značí </w:t>
      </w:r>
      <w:r w:rsidR="00255CDA" w:rsidRPr="0072199E">
        <w:t>27</w:t>
      </w:r>
      <w:r w:rsidR="008937BF" w:rsidRPr="00274E5C">
        <w:t xml:space="preserve"> </w:t>
      </w:r>
      <w:r w:rsidR="00BA0136" w:rsidRPr="00274E5C">
        <w:t xml:space="preserve">hodin, které student během semestru </w:t>
      </w:r>
      <w:r w:rsidR="00281294" w:rsidRPr="00274E5C">
        <w:t>věnuje</w:t>
      </w:r>
      <w:r w:rsidR="00BA0136" w:rsidRPr="00274E5C">
        <w:t xml:space="preserve"> danému předm</w:t>
      </w:r>
      <w:r w:rsidR="001D0EB4" w:rsidRPr="00274E5C">
        <w:t>ětu. Jedná se jak o přímou výuk</w:t>
      </w:r>
      <w:r w:rsidR="00BA0136" w:rsidRPr="00274E5C">
        <w:t>u (přednášk</w:t>
      </w:r>
      <w:r w:rsidR="00BA0136" w:rsidRPr="00130880">
        <w:t>y, cvičení, semináře), tak samostudium a p</w:t>
      </w:r>
      <w:r w:rsidR="001D0EB4" w:rsidRPr="00130880">
        <w:t xml:space="preserve">říprava na hodiny. Předměty teoretického základu a profilujícího základu mají kredity v rozsahu </w:t>
      </w:r>
      <w:r w:rsidR="001D0EB4" w:rsidRPr="00150232">
        <w:t xml:space="preserve">3-7 </w:t>
      </w:r>
      <w:r w:rsidR="001D0EB4" w:rsidRPr="00CD481A">
        <w:t xml:space="preserve">kreditů, což značí časovou náročnost </w:t>
      </w:r>
      <w:r w:rsidR="008937BF" w:rsidRPr="00150232">
        <w:t xml:space="preserve">81 </w:t>
      </w:r>
      <w:r w:rsidR="001D0EB4" w:rsidRPr="00150232">
        <w:t xml:space="preserve">– </w:t>
      </w:r>
      <w:r w:rsidR="008937BF" w:rsidRPr="00150232">
        <w:t xml:space="preserve">189 </w:t>
      </w:r>
      <w:r w:rsidR="001D0EB4" w:rsidRPr="00CD481A">
        <w:t>hodin</w:t>
      </w:r>
      <w:r w:rsidR="00281294" w:rsidRPr="00CD481A">
        <w:t> Tomuto časovém zatížení odpovídá průměrně</w:t>
      </w:r>
      <w:r w:rsidR="001D0EB4" w:rsidRPr="00CD481A">
        <w:t xml:space="preserve"> </w:t>
      </w:r>
      <w:r w:rsidR="001D0EB4" w:rsidRPr="00150232">
        <w:t>4</w:t>
      </w:r>
      <w:r w:rsidR="008937BF" w:rsidRPr="00150232">
        <w:t>6</w:t>
      </w:r>
      <w:r w:rsidR="001D0EB4" w:rsidRPr="00150232">
        <w:t>%</w:t>
      </w:r>
      <w:r w:rsidR="001D0EB4" w:rsidRPr="00CD481A">
        <w:t xml:space="preserve"> přímé výuky a </w:t>
      </w:r>
      <w:r w:rsidR="001D0EB4" w:rsidRPr="00150232">
        <w:t>5</w:t>
      </w:r>
      <w:r w:rsidR="008937BF" w:rsidRPr="00150232">
        <w:t>4</w:t>
      </w:r>
      <w:r w:rsidR="001D0EB4" w:rsidRPr="00150232">
        <w:t>%</w:t>
      </w:r>
      <w:r w:rsidR="001D0EB4" w:rsidRPr="00CD481A">
        <w:t xml:space="preserve"> </w:t>
      </w:r>
      <w:r w:rsidR="00281294" w:rsidRPr="00CD481A">
        <w:t>samostudia</w:t>
      </w:r>
      <w:r w:rsidR="001D0EB4" w:rsidRPr="00CD481A">
        <w:t xml:space="preserve">. </w:t>
      </w:r>
    </w:p>
    <w:p w14:paraId="62A3772D" w14:textId="63122FD6" w:rsidR="00436608" w:rsidRDefault="00436608" w:rsidP="00704719">
      <w:r w:rsidRPr="00CD481A">
        <w:t xml:space="preserve">U </w:t>
      </w:r>
      <w:r w:rsidRPr="00150232">
        <w:t>kombinované</w:t>
      </w:r>
      <w:r w:rsidRPr="00CD481A">
        <w:t xml:space="preserve"> formy studia výuka probíhá formou řízených konzultací za přítomnosti studenta blokově zpravidla v pátek</w:t>
      </w:r>
      <w:r>
        <w:t xml:space="preserve"> a sobotu</w:t>
      </w:r>
      <w:r w:rsidR="008937BF">
        <w:t>, a to</w:t>
      </w:r>
      <w:r>
        <w:t xml:space="preserve"> 1x za 14 dní. Na těchto konzultacích probíhá </w:t>
      </w:r>
      <w:r w:rsidR="008937BF">
        <w:t>částečně přímá výuku, důraz je kladen zejména na konzultace k dané problematice. Témata ke konzultacím jsou dány studentům s dostatečným předstihem tak, aby se mohli na danou problematiku připravit dopředu.</w:t>
      </w:r>
      <w:r w:rsidR="007A71F2">
        <w:t xml:space="preserve"> </w:t>
      </w:r>
      <w:r w:rsidR="00AB7B8F">
        <w:t xml:space="preserve">Z hlediska podílu přímé výuky k celkovému kreditovému vyjádření v ECTS kreditech je to průměrně </w:t>
      </w:r>
      <w:r w:rsidR="00AB7B8F" w:rsidRPr="00150232">
        <w:t>1</w:t>
      </w:r>
      <w:r w:rsidR="00201C54" w:rsidRPr="00150232">
        <w:t>8</w:t>
      </w:r>
      <w:r w:rsidR="00AB7B8F" w:rsidRPr="00150232">
        <w:t xml:space="preserve">% </w:t>
      </w:r>
      <w:r w:rsidR="00AB7B8F" w:rsidRPr="00CD481A">
        <w:t xml:space="preserve">přímé výuky a zbylých </w:t>
      </w:r>
      <w:r w:rsidR="00201C54" w:rsidRPr="00150232">
        <w:t>82</w:t>
      </w:r>
      <w:r w:rsidR="00AB7B8F" w:rsidRPr="00150232">
        <w:t>%</w:t>
      </w:r>
      <w:r w:rsidR="00AB7B8F" w:rsidRPr="00CD481A">
        <w:t xml:space="preserve"> v dalších</w:t>
      </w:r>
      <w:r w:rsidR="00AB7B8F">
        <w:t xml:space="preserve"> aktivitách, především samostudiu</w:t>
      </w:r>
      <w:r w:rsidR="00281294">
        <w:t xml:space="preserve"> a tvorbě projektů</w:t>
      </w:r>
      <w:r w:rsidR="00AB7B8F">
        <w:t xml:space="preserve">. Toto rozložení se dá očekávat vzhledem ke kombinované formě studia, kde je větší důraz kladen na samostudium. O to větší důraz v případě kombinované formy </w:t>
      </w:r>
      <w:r w:rsidR="0043732E">
        <w:t xml:space="preserve">je </w:t>
      </w:r>
      <w:r w:rsidR="00AB7B8F">
        <w:t>kladen na přístupnost informačních zdrojů především skrze e-</w:t>
      </w:r>
      <w:proofErr w:type="spellStart"/>
      <w:r w:rsidR="00AB7B8F">
        <w:t>learningový</w:t>
      </w:r>
      <w:proofErr w:type="spellEnd"/>
      <w:r w:rsidR="00AB7B8F">
        <w:t xml:space="preserve"> systém LMS </w:t>
      </w:r>
      <w:proofErr w:type="spellStart"/>
      <w:r w:rsidR="00AB7B8F">
        <w:t>Moodle</w:t>
      </w:r>
      <w:proofErr w:type="spellEnd"/>
      <w:r w:rsidR="0073060A">
        <w:rPr>
          <w:rStyle w:val="Znakapoznpodarou"/>
        </w:rPr>
        <w:footnoteReference w:id="36"/>
      </w:r>
      <w:r w:rsidR="00281294">
        <w:t xml:space="preserve"> a studijní opory</w:t>
      </w:r>
      <w:r w:rsidR="00AB7B8F">
        <w:t xml:space="preserve">. </w:t>
      </w:r>
      <w:r>
        <w:t>Další možnosti kontaktu s vyučujícím je v rámci konzultačních hodin, které mají akademičtí pracovníci vypsány minimálně 2 hod</w:t>
      </w:r>
      <w:r w:rsidR="00281294">
        <w:t>iny týdně</w:t>
      </w:r>
      <w:r>
        <w:t xml:space="preserve"> během celého semestru.</w:t>
      </w:r>
    </w:p>
    <w:p w14:paraId="5650FA0A" w14:textId="77777777" w:rsidR="00281294" w:rsidRDefault="00281294" w:rsidP="00281294">
      <w:r>
        <w:t xml:space="preserve">Konkrétní formy výuky jsou specifikovány u každého předmětu ve formuláři </w:t>
      </w:r>
      <w:r w:rsidRPr="00E93060">
        <w:rPr>
          <w:i/>
        </w:rPr>
        <w:t>B-III – Charakteristika studijního předmětu</w:t>
      </w:r>
      <w:r>
        <w:t>. Všechny předměty mají v těchto kartách taktéž specifikovány podmínky pro získání zápočtu a absolvování předmětu a formu zakončení. Většinou se jedná o písemnou, ústní nebo kombinovanou formu zkoušení.</w:t>
      </w:r>
    </w:p>
    <w:p w14:paraId="7A604CAD" w14:textId="77777777" w:rsidR="00976F86" w:rsidRDefault="00976F86" w:rsidP="00704719"/>
    <w:p w14:paraId="5B913385" w14:textId="5A7D51D2" w:rsidR="00704719" w:rsidRPr="00704719" w:rsidRDefault="00976F86" w:rsidP="00C66240">
      <w:pPr>
        <w:pStyle w:val="Nadpis3"/>
      </w:pPr>
      <w:bookmarkStart w:id="693" w:name="_Toc528761743"/>
      <w:r>
        <w:t xml:space="preserve">Standard </w:t>
      </w:r>
      <w:r w:rsidR="00704719" w:rsidRPr="00704719">
        <w:t>3.3 Studijní literatura, studijní opory</w:t>
      </w:r>
      <w:bookmarkEnd w:id="693"/>
    </w:p>
    <w:p w14:paraId="0D79421D" w14:textId="09E81968" w:rsidR="00704719" w:rsidRDefault="006D11F4" w:rsidP="00704719">
      <w:r>
        <w:t xml:space="preserve">Každý předmět má uveden v kartě </w:t>
      </w:r>
      <w:r w:rsidRPr="006D11F4">
        <w:rPr>
          <w:i/>
        </w:rPr>
        <w:t>B-III – Charakteristika studijního předmětu</w:t>
      </w:r>
      <w:r>
        <w:t xml:space="preserve">, seznam nejdůležitější literatury rozdělené na </w:t>
      </w:r>
      <w:r w:rsidRPr="006D11F4">
        <w:rPr>
          <w:i/>
        </w:rPr>
        <w:t>Povinnou</w:t>
      </w:r>
      <w:r>
        <w:t xml:space="preserve"> a </w:t>
      </w:r>
      <w:r w:rsidRPr="006D11F4">
        <w:rPr>
          <w:i/>
        </w:rPr>
        <w:t>Doporučenou literaturu</w:t>
      </w:r>
      <w:r>
        <w:t xml:space="preserve">. Jelikož </w:t>
      </w:r>
      <w:r w:rsidR="00201C54">
        <w:t>předkládaná akreditační žádost je připravována pro studium v českém i anglickém jazyce, obsahuje každá karta předmětu minimálně dva zdroje studijní literatury v angličtině. Tato studijní literatura není určena jen pro studenty studující daný studijní program v angličtině, ale mohou ji využívat i studenti studující v jazyce české s cílem zvýšení jazykových kompetencí.</w:t>
      </w:r>
      <w:r>
        <w:t xml:space="preserve"> Tyto </w:t>
      </w:r>
      <w:r w:rsidR="00201C54">
        <w:t xml:space="preserve">studijní </w:t>
      </w:r>
      <w:r>
        <w:t>zdroje jsou studentům představeny v úvodních přednáškách, kde jsou případně doplněny o další, aktuální zdroje potřebné ke studiu.</w:t>
      </w:r>
    </w:p>
    <w:p w14:paraId="07372E0F" w14:textId="13349811" w:rsidR="006D11F4" w:rsidRDefault="006D11F4" w:rsidP="00704719">
      <w:r w:rsidRPr="00CD481A">
        <w:t xml:space="preserve">V </w:t>
      </w:r>
      <w:r w:rsidRPr="00150232">
        <w:t>kombinované</w:t>
      </w:r>
      <w:r w:rsidRPr="00CD481A">
        <w:t xml:space="preserve"> formě</w:t>
      </w:r>
      <w:r>
        <w:t xml:space="preserve"> studia je kladen důraz na přístup k informačním zdrojům a materiálům nutným k</w:t>
      </w:r>
      <w:r w:rsidR="00201C54">
        <w:t> </w:t>
      </w:r>
      <w:r>
        <w:t>samostudiu</w:t>
      </w:r>
      <w:r w:rsidR="00201C54">
        <w:t xml:space="preserve">.  Tyto studijní materiály jsou pro studenty kombinované formy studia předkládány ve formě studijní opor, </w:t>
      </w:r>
      <w:r w:rsidR="0003370D">
        <w:t>jejichž seznam je</w:t>
      </w:r>
      <w:r w:rsidR="003628C7">
        <w:t xml:space="preserve"> uveden </w:t>
      </w:r>
      <w:ins w:id="694" w:author="Jiří Vojtěšek" w:date="2018-11-18T21:26:00Z">
        <w:r w:rsidR="00946750">
          <w:t>v </w:t>
        </w:r>
        <w:r w:rsidR="00946750" w:rsidRPr="008F2BD9">
          <w:t xml:space="preserve">Tabulce </w:t>
        </w:r>
      </w:ins>
      <w:ins w:id="695" w:author="Jiří Vojtěšek" w:date="2018-11-18T21:30:00Z">
        <w:r w:rsidR="005D78B0">
          <w:t>7</w:t>
        </w:r>
      </w:ins>
      <w:ins w:id="696" w:author="Jiří Vojtěšek" w:date="2018-11-18T21:26:00Z">
        <w:r w:rsidR="00946750">
          <w:t xml:space="preserve">. Elektronické verze studijních opor jsou dostupné z Databáze studijních opor, která je dostupná spolu s elektronickou verzí akreditační žádosti z adresy </w:t>
        </w:r>
      </w:ins>
      <w:ins w:id="697" w:author="Jiří Vojtěšek" w:date="2018-11-26T12:53:00Z">
        <w:r w:rsidR="007E3016">
          <w:fldChar w:fldCharType="begin"/>
        </w:r>
        <w:r w:rsidR="007E3016">
          <w:instrText xml:space="preserve"> HYPERLINK "</w:instrText>
        </w:r>
        <w:r w:rsidR="007E3016" w:rsidRPr="007E3016">
          <w:rPr>
            <w:rPrChange w:id="698" w:author="Jiří Vojtěšek" w:date="2018-11-26T12:53:00Z">
              <w:rPr>
                <w:rStyle w:val="Hypertextovodkaz"/>
              </w:rPr>
            </w:rPrChange>
          </w:rPr>
          <w:instrText>http://bit.ly/</w:instrText>
        </w:r>
        <w:r w:rsidR="007E3016">
          <w:rPr>
            <w:rPrChange w:id="699" w:author="Jiří Vojtěšek" w:date="2018-11-26T12:53:00Z">
              <w:rPr/>
            </w:rPrChange>
          </w:rPr>
          <w:instrText>Mgr</w:instrText>
        </w:r>
        <w:r w:rsidR="007E3016" w:rsidRPr="007E3016">
          <w:rPr>
            <w:rPrChange w:id="700" w:author="Jiří Vojtěšek" w:date="2018-11-26T12:53:00Z">
              <w:rPr>
                <w:rStyle w:val="Hypertextovodkaz"/>
              </w:rPr>
            </w:rPrChange>
          </w:rPr>
          <w:instrText>BTSM</w:instrText>
        </w:r>
        <w:r w:rsidR="007E3016">
          <w:instrText xml:space="preserve">" </w:instrText>
        </w:r>
        <w:r w:rsidR="007E3016">
          <w:fldChar w:fldCharType="separate"/>
        </w:r>
        <w:r w:rsidR="007E3016" w:rsidRPr="00C1145F">
          <w:rPr>
            <w:rStyle w:val="Hypertextovodkaz"/>
            <w:rPrChange w:id="701" w:author="Jiří Vojtěšek" w:date="2018-11-26T12:53:00Z">
              <w:rPr>
                <w:rStyle w:val="Hypertextovodkaz"/>
              </w:rPr>
            </w:rPrChange>
          </w:rPr>
          <w:t>http://bit.ly/MgrBTSM</w:t>
        </w:r>
        <w:r w:rsidR="007E3016">
          <w:fldChar w:fldCharType="end"/>
        </w:r>
      </w:ins>
      <w:ins w:id="702" w:author="Jiří Vojtěšek" w:date="2018-11-18T21:26:00Z">
        <w:r w:rsidR="007E3016">
          <w:t xml:space="preserve">. </w:t>
        </w:r>
        <w:r w:rsidR="00946750">
          <w:t>Databáze je členěna do tří kategorií – 1. Tištěné opory a interní skripta FAI, 2. Elektronické opory dostupné ze školní sítě a 3. Elektronické opory veřejně dostupné. Studentům jsou studijní opory zpřístupněny</w:t>
        </w:r>
      </w:ins>
      <w:del w:id="703" w:author="Jiří Vojtěšek" w:date="2018-11-18T21:26:00Z">
        <w:r w:rsidR="003628C7" w:rsidDel="00946750">
          <w:delText>v příloze akreditační žádosti.</w:delText>
        </w:r>
        <w:r w:rsidR="00201C54" w:rsidDel="00946750">
          <w:delText xml:space="preserve"> </w:delText>
        </w:r>
        <w:r w:rsidR="008377BB" w:rsidDel="00946750">
          <w:delText>Elektronické verze s</w:delText>
        </w:r>
        <w:r w:rsidR="00A26935" w:rsidDel="00946750">
          <w:delText>tudijní</w:delText>
        </w:r>
        <w:r w:rsidR="008377BB" w:rsidDel="00946750">
          <w:delText>ch</w:delText>
        </w:r>
        <w:r w:rsidR="00A26935" w:rsidDel="00946750">
          <w:delText xml:space="preserve"> opor jsou dostupné z Databáze studijních opor, která byla zřízena </w:delText>
        </w:r>
      </w:del>
      <w:bookmarkStart w:id="704" w:name="_GoBack"/>
      <w:bookmarkEnd w:id="704"/>
      <w:del w:id="705" w:author="Jiří Vojtěšek" w:date="2018-11-26T12:53:00Z">
        <w:r w:rsidR="00A26935" w:rsidDel="007E3016">
          <w:delText>v</w:delText>
        </w:r>
      </w:del>
      <w:r w:rsidR="00A26935">
        <w:t xml:space="preserve">  </w:t>
      </w:r>
      <w:r>
        <w:t xml:space="preserve">LMS </w:t>
      </w:r>
      <w:proofErr w:type="spellStart"/>
      <w:r>
        <w:t>Moodle</w:t>
      </w:r>
      <w:proofErr w:type="spellEnd"/>
      <w:r w:rsidR="0073060A">
        <w:rPr>
          <w:rStyle w:val="Znakapoznpodarou"/>
        </w:rPr>
        <w:footnoteReference w:id="37"/>
      </w:r>
      <w:r w:rsidR="00A26935">
        <w:t>. S tímto systémem</w:t>
      </w:r>
      <w:r>
        <w:t xml:space="preserve"> jsou všichni studenti na začátku studia seznámeni, získají </w:t>
      </w:r>
      <w:r w:rsidR="00A26935">
        <w:t xml:space="preserve">přístupová informace </w:t>
      </w:r>
      <w:r>
        <w:t xml:space="preserve">a poté jsou informováni také o jeho možnostech pro </w:t>
      </w:r>
      <w:r>
        <w:lastRenderedPageBreak/>
        <w:t>konkrétní studijní předměty.</w:t>
      </w:r>
      <w:r w:rsidR="009F5DE0">
        <w:t xml:space="preserve"> V tomto systému také odevzdávají své úkoly, seminární testy a také mohou psát zápočtové nebo zkouškové testy.</w:t>
      </w:r>
      <w:r w:rsidR="00A26935">
        <w:t xml:space="preserve"> Studijní opory jsou pravidelně doplňovány a aktualizovány vyučujícími.</w:t>
      </w:r>
    </w:p>
    <w:p w14:paraId="78FA9789" w14:textId="153EF8FC" w:rsidR="005D78B0" w:rsidRDefault="005D78B0">
      <w:pPr>
        <w:pStyle w:val="Titulek"/>
        <w:keepNext/>
        <w:rPr>
          <w:ins w:id="706" w:author="Jiří Vojtěšek" w:date="2018-11-18T21:30:00Z"/>
        </w:rPr>
        <w:pPrChange w:id="707" w:author="Jiří Vojtěšek" w:date="2018-11-18T21:30:00Z">
          <w:pPr/>
        </w:pPrChange>
      </w:pPr>
      <w:ins w:id="708" w:author="Jiří Vojtěšek" w:date="2018-11-18T21:30:00Z">
        <w:r>
          <w:t xml:space="preserve">Tabulka </w:t>
        </w:r>
        <w:r>
          <w:fldChar w:fldCharType="begin"/>
        </w:r>
        <w:r>
          <w:instrText xml:space="preserve"> SEQ Tabulka \* ARABIC </w:instrText>
        </w:r>
      </w:ins>
      <w:r>
        <w:fldChar w:fldCharType="separate"/>
      </w:r>
      <w:ins w:id="709" w:author="Jiří Vojtěšek" w:date="2018-11-18T21:30:00Z">
        <w:r>
          <w:rPr>
            <w:noProof/>
          </w:rPr>
          <w:t>7</w:t>
        </w:r>
        <w:r>
          <w:fldChar w:fldCharType="end"/>
        </w:r>
        <w:r>
          <w:t>: Seznam studijních opor pro předměty kombinovaného studia</w:t>
        </w:r>
      </w:ins>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94"/>
        <w:gridCol w:w="801"/>
        <w:gridCol w:w="851"/>
        <w:gridCol w:w="1324"/>
        <w:gridCol w:w="1134"/>
        <w:gridCol w:w="1843"/>
        <w:tblGridChange w:id="710">
          <w:tblGrid>
            <w:gridCol w:w="38"/>
            <w:gridCol w:w="3256"/>
            <w:gridCol w:w="38"/>
            <w:gridCol w:w="763"/>
            <w:gridCol w:w="38"/>
            <w:gridCol w:w="813"/>
            <w:gridCol w:w="38"/>
            <w:gridCol w:w="1286"/>
            <w:gridCol w:w="38"/>
            <w:gridCol w:w="1096"/>
            <w:gridCol w:w="38"/>
            <w:gridCol w:w="1805"/>
            <w:gridCol w:w="38"/>
          </w:tblGrid>
        </w:tblGridChange>
      </w:tblGrid>
      <w:tr w:rsidR="005D78B0" w14:paraId="3971C9A0" w14:textId="77777777" w:rsidTr="00B154B2">
        <w:trPr>
          <w:ins w:id="711" w:author="Jiří Vojtěšek" w:date="2018-11-18T21:30:00Z"/>
        </w:trPr>
        <w:tc>
          <w:tcPr>
            <w:tcW w:w="3294" w:type="dxa"/>
            <w:shd w:val="clear" w:color="auto" w:fill="F7CAAC"/>
            <w:vAlign w:val="center"/>
          </w:tcPr>
          <w:p w14:paraId="7A0704AE" w14:textId="77777777" w:rsidR="005D78B0" w:rsidRPr="00BC5CF3" w:rsidRDefault="005D78B0" w:rsidP="00B154B2">
            <w:pPr>
              <w:rPr>
                <w:ins w:id="712" w:author="Jiří Vojtěšek" w:date="2018-11-18T21:30:00Z"/>
                <w:b/>
              </w:rPr>
            </w:pPr>
            <w:ins w:id="713" w:author="Jiří Vojtěšek" w:date="2018-11-18T21:30:00Z">
              <w:r w:rsidRPr="00BC5CF3">
                <w:rPr>
                  <w:b/>
                </w:rPr>
                <w:t>Název předmětu</w:t>
              </w:r>
            </w:ins>
          </w:p>
        </w:tc>
        <w:tc>
          <w:tcPr>
            <w:tcW w:w="801" w:type="dxa"/>
            <w:shd w:val="clear" w:color="auto" w:fill="F7CAAC"/>
            <w:vAlign w:val="center"/>
          </w:tcPr>
          <w:p w14:paraId="7A4B93B3" w14:textId="77777777" w:rsidR="005D78B0" w:rsidRPr="00583DD4" w:rsidRDefault="005D78B0" w:rsidP="00B154B2">
            <w:pPr>
              <w:jc w:val="center"/>
              <w:rPr>
                <w:ins w:id="714" w:author="Jiří Vojtěšek" w:date="2018-11-18T21:30:00Z"/>
                <w:b/>
                <w:sz w:val="18"/>
                <w:szCs w:val="18"/>
              </w:rPr>
            </w:pPr>
            <w:ins w:id="715" w:author="Jiří Vojtěšek" w:date="2018-11-18T21:30:00Z">
              <w:r w:rsidRPr="00583DD4">
                <w:rPr>
                  <w:b/>
                  <w:sz w:val="18"/>
                  <w:szCs w:val="18"/>
                </w:rPr>
                <w:t>Ročník</w:t>
              </w:r>
            </w:ins>
          </w:p>
        </w:tc>
        <w:tc>
          <w:tcPr>
            <w:tcW w:w="851" w:type="dxa"/>
            <w:shd w:val="clear" w:color="auto" w:fill="F7CAAC"/>
            <w:vAlign w:val="center"/>
          </w:tcPr>
          <w:p w14:paraId="406E2A0C" w14:textId="77777777" w:rsidR="005D78B0" w:rsidRPr="00583DD4" w:rsidRDefault="005D78B0" w:rsidP="00B154B2">
            <w:pPr>
              <w:jc w:val="center"/>
              <w:rPr>
                <w:ins w:id="716" w:author="Jiří Vojtěšek" w:date="2018-11-18T21:30:00Z"/>
                <w:b/>
                <w:sz w:val="18"/>
                <w:szCs w:val="18"/>
              </w:rPr>
            </w:pPr>
            <w:ins w:id="717" w:author="Jiří Vojtěšek" w:date="2018-11-18T21:30:00Z">
              <w:r w:rsidRPr="00583DD4">
                <w:rPr>
                  <w:b/>
                  <w:sz w:val="18"/>
                  <w:szCs w:val="18"/>
                </w:rPr>
                <w:t>Semestr</w:t>
              </w:r>
            </w:ins>
          </w:p>
        </w:tc>
        <w:tc>
          <w:tcPr>
            <w:tcW w:w="1324" w:type="dxa"/>
            <w:shd w:val="clear" w:color="auto" w:fill="F7CAAC"/>
            <w:vAlign w:val="center"/>
          </w:tcPr>
          <w:p w14:paraId="5D4FD71D" w14:textId="77777777" w:rsidR="005D78B0" w:rsidRPr="00583DD4" w:rsidRDefault="005D78B0" w:rsidP="00B154B2">
            <w:pPr>
              <w:rPr>
                <w:ins w:id="718" w:author="Jiří Vojtěšek" w:date="2018-11-18T21:30:00Z"/>
                <w:sz w:val="18"/>
                <w:szCs w:val="18"/>
              </w:rPr>
            </w:pPr>
            <w:ins w:id="719" w:author="Jiří Vojtěšek" w:date="2018-11-18T21:30:00Z">
              <w:r w:rsidRPr="00583DD4">
                <w:rPr>
                  <w:b/>
                  <w:sz w:val="18"/>
                  <w:szCs w:val="18"/>
                </w:rPr>
                <w:t>tištěné opory a interní skripta</w:t>
              </w:r>
            </w:ins>
          </w:p>
        </w:tc>
        <w:tc>
          <w:tcPr>
            <w:tcW w:w="1134" w:type="dxa"/>
            <w:shd w:val="clear" w:color="auto" w:fill="F7CAAC"/>
            <w:vAlign w:val="center"/>
          </w:tcPr>
          <w:p w14:paraId="5AFC5BAF" w14:textId="77777777" w:rsidR="005D78B0" w:rsidRPr="00583DD4" w:rsidRDefault="005D78B0" w:rsidP="00B154B2">
            <w:pPr>
              <w:rPr>
                <w:ins w:id="720" w:author="Jiří Vojtěšek" w:date="2018-11-18T21:30:00Z"/>
                <w:b/>
                <w:sz w:val="18"/>
                <w:szCs w:val="18"/>
              </w:rPr>
            </w:pPr>
            <w:ins w:id="721" w:author="Jiří Vojtěšek" w:date="2018-11-18T21:30:00Z">
              <w:r w:rsidRPr="00583DD4">
                <w:rPr>
                  <w:b/>
                  <w:sz w:val="18"/>
                  <w:szCs w:val="18"/>
                </w:rPr>
                <w:t xml:space="preserve">el. </w:t>
              </w:r>
              <w:proofErr w:type="gramStart"/>
              <w:r w:rsidRPr="00583DD4">
                <w:rPr>
                  <w:b/>
                  <w:sz w:val="18"/>
                  <w:szCs w:val="18"/>
                </w:rPr>
                <w:t>opory</w:t>
              </w:r>
              <w:proofErr w:type="gramEnd"/>
            </w:ins>
          </w:p>
          <w:p w14:paraId="1E5634D9" w14:textId="77777777" w:rsidR="005D78B0" w:rsidRPr="00583DD4" w:rsidRDefault="005D78B0" w:rsidP="00B154B2">
            <w:pPr>
              <w:rPr>
                <w:ins w:id="722" w:author="Jiří Vojtěšek" w:date="2018-11-18T21:30:00Z"/>
                <w:sz w:val="18"/>
                <w:szCs w:val="18"/>
              </w:rPr>
            </w:pPr>
            <w:ins w:id="723" w:author="Jiří Vojtěšek" w:date="2018-11-18T21:30:00Z">
              <w:r w:rsidRPr="00583DD4">
                <w:rPr>
                  <w:b/>
                  <w:sz w:val="18"/>
                  <w:szCs w:val="18"/>
                </w:rPr>
                <w:t>dostupné ze školní sítě</w:t>
              </w:r>
            </w:ins>
          </w:p>
        </w:tc>
        <w:tc>
          <w:tcPr>
            <w:tcW w:w="1843" w:type="dxa"/>
            <w:shd w:val="clear" w:color="auto" w:fill="F7CAAC"/>
            <w:vAlign w:val="center"/>
          </w:tcPr>
          <w:p w14:paraId="6C362E5D" w14:textId="77777777" w:rsidR="005D78B0" w:rsidRPr="00583DD4" w:rsidRDefault="005D78B0" w:rsidP="00B154B2">
            <w:pPr>
              <w:rPr>
                <w:ins w:id="724" w:author="Jiří Vojtěšek" w:date="2018-11-18T21:30:00Z"/>
                <w:b/>
                <w:sz w:val="18"/>
                <w:szCs w:val="18"/>
              </w:rPr>
            </w:pPr>
            <w:ins w:id="725" w:author="Jiří Vojtěšek" w:date="2018-11-18T21:30:00Z">
              <w:r w:rsidRPr="00583DD4">
                <w:rPr>
                  <w:b/>
                  <w:sz w:val="18"/>
                  <w:szCs w:val="18"/>
                </w:rPr>
                <w:t xml:space="preserve">el. </w:t>
              </w:r>
              <w:proofErr w:type="gramStart"/>
              <w:r w:rsidRPr="00583DD4">
                <w:rPr>
                  <w:b/>
                  <w:sz w:val="18"/>
                  <w:szCs w:val="18"/>
                </w:rPr>
                <w:t>opory</w:t>
              </w:r>
              <w:proofErr w:type="gramEnd"/>
            </w:ins>
          </w:p>
          <w:p w14:paraId="759D9533" w14:textId="77777777" w:rsidR="005D78B0" w:rsidRPr="00583DD4" w:rsidRDefault="005D78B0" w:rsidP="00B154B2">
            <w:pPr>
              <w:rPr>
                <w:ins w:id="726" w:author="Jiří Vojtěšek" w:date="2018-11-18T21:30:00Z"/>
                <w:sz w:val="18"/>
                <w:szCs w:val="18"/>
              </w:rPr>
            </w:pPr>
            <w:ins w:id="727" w:author="Jiří Vojtěšek" w:date="2018-11-18T21:30:00Z">
              <w:r w:rsidRPr="00583DD4">
                <w:rPr>
                  <w:b/>
                  <w:sz w:val="18"/>
                  <w:szCs w:val="18"/>
                </w:rPr>
                <w:t>veřejně dostupné</w:t>
              </w:r>
            </w:ins>
          </w:p>
        </w:tc>
      </w:tr>
      <w:tr w:rsidR="005D78B0" w14:paraId="757EF755" w14:textId="77777777" w:rsidTr="00B154B2">
        <w:trPr>
          <w:ins w:id="728" w:author="Jiří Vojtěšek" w:date="2018-11-18T21:30:00Z"/>
        </w:trPr>
        <w:tc>
          <w:tcPr>
            <w:tcW w:w="3294" w:type="dxa"/>
            <w:shd w:val="clear" w:color="auto" w:fill="auto"/>
          </w:tcPr>
          <w:p w14:paraId="5D50E1F4" w14:textId="77777777" w:rsidR="005D78B0" w:rsidRPr="00BC5CF3" w:rsidRDefault="005D78B0" w:rsidP="00B154B2">
            <w:pPr>
              <w:rPr>
                <w:ins w:id="729" w:author="Jiří Vojtěšek" w:date="2018-11-18T21:30:00Z"/>
                <w:b/>
              </w:rPr>
            </w:pPr>
            <w:ins w:id="730" w:author="Jiří Vojtěšek" w:date="2018-11-18T21:30:00Z">
              <w:r w:rsidRPr="00F4263E">
                <w:t>Bezpečnost a ochrana zdraví při práci</w:t>
              </w:r>
            </w:ins>
          </w:p>
        </w:tc>
        <w:tc>
          <w:tcPr>
            <w:tcW w:w="801" w:type="dxa"/>
            <w:shd w:val="clear" w:color="auto" w:fill="auto"/>
          </w:tcPr>
          <w:p w14:paraId="02F93DE3" w14:textId="77777777" w:rsidR="005D78B0" w:rsidRPr="00BC5CF3" w:rsidRDefault="005D78B0" w:rsidP="00B154B2">
            <w:pPr>
              <w:jc w:val="center"/>
              <w:rPr>
                <w:ins w:id="731" w:author="Jiří Vojtěšek" w:date="2018-11-18T21:30:00Z"/>
                <w:b/>
              </w:rPr>
            </w:pPr>
            <w:ins w:id="732" w:author="Jiří Vojtěšek" w:date="2018-11-18T21:30:00Z">
              <w:r w:rsidRPr="00F4263E">
                <w:t>1</w:t>
              </w:r>
            </w:ins>
          </w:p>
        </w:tc>
        <w:tc>
          <w:tcPr>
            <w:tcW w:w="851" w:type="dxa"/>
            <w:shd w:val="clear" w:color="auto" w:fill="auto"/>
          </w:tcPr>
          <w:p w14:paraId="2EC7E4B0" w14:textId="77777777" w:rsidR="005D78B0" w:rsidRPr="00BC5CF3" w:rsidRDefault="005D78B0" w:rsidP="00B154B2">
            <w:pPr>
              <w:jc w:val="center"/>
              <w:rPr>
                <w:ins w:id="733" w:author="Jiří Vojtěšek" w:date="2018-11-18T21:30:00Z"/>
                <w:b/>
              </w:rPr>
            </w:pPr>
            <w:ins w:id="734" w:author="Jiří Vojtěšek" w:date="2018-11-18T21:30:00Z">
              <w:r w:rsidRPr="00F4263E">
                <w:t>Z</w:t>
              </w:r>
            </w:ins>
          </w:p>
        </w:tc>
        <w:tc>
          <w:tcPr>
            <w:tcW w:w="1324" w:type="dxa"/>
            <w:shd w:val="clear" w:color="auto" w:fill="auto"/>
            <w:vAlign w:val="center"/>
          </w:tcPr>
          <w:p w14:paraId="459D08C2" w14:textId="77777777" w:rsidR="005D78B0" w:rsidRPr="00AB670F" w:rsidRDefault="005D78B0" w:rsidP="00B154B2">
            <w:pPr>
              <w:jc w:val="center"/>
              <w:rPr>
                <w:ins w:id="735" w:author="Jiří Vojtěšek" w:date="2018-11-18T21:30:00Z"/>
                <w:b/>
              </w:rPr>
            </w:pPr>
          </w:p>
        </w:tc>
        <w:tc>
          <w:tcPr>
            <w:tcW w:w="1134" w:type="dxa"/>
            <w:shd w:val="clear" w:color="auto" w:fill="BFBFBF" w:themeFill="background1" w:themeFillShade="BF"/>
            <w:vAlign w:val="center"/>
          </w:tcPr>
          <w:p w14:paraId="3465DCA2" w14:textId="77777777" w:rsidR="005D78B0" w:rsidRPr="009C630D" w:rsidRDefault="005D78B0" w:rsidP="00B154B2">
            <w:pPr>
              <w:jc w:val="center"/>
              <w:rPr>
                <w:ins w:id="736" w:author="Jiří Vojtěšek" w:date="2018-11-18T21:30:00Z"/>
                <w:b/>
                <w:highlight w:val="darkGray"/>
              </w:rPr>
            </w:pPr>
            <w:ins w:id="737" w:author="Jiří Vojtěšek" w:date="2018-11-18T21:30:00Z">
              <w:r>
                <w:rPr>
                  <w:b/>
                  <w:highlight w:val="darkGray"/>
                </w:rPr>
                <w:t>X</w:t>
              </w:r>
            </w:ins>
          </w:p>
        </w:tc>
        <w:tc>
          <w:tcPr>
            <w:tcW w:w="1843" w:type="dxa"/>
            <w:shd w:val="clear" w:color="auto" w:fill="auto"/>
            <w:vAlign w:val="center"/>
          </w:tcPr>
          <w:p w14:paraId="42CE0ABE" w14:textId="77777777" w:rsidR="005D78B0" w:rsidRPr="00AB670F" w:rsidRDefault="005D78B0" w:rsidP="00B154B2">
            <w:pPr>
              <w:jc w:val="center"/>
              <w:rPr>
                <w:ins w:id="738" w:author="Jiří Vojtěšek" w:date="2018-11-18T21:30:00Z"/>
                <w:b/>
              </w:rPr>
            </w:pPr>
          </w:p>
        </w:tc>
      </w:tr>
      <w:tr w:rsidR="005D78B0" w14:paraId="621C6DCB" w14:textId="77777777" w:rsidTr="00B154B2">
        <w:trPr>
          <w:ins w:id="739" w:author="Jiří Vojtěšek" w:date="2018-11-18T21:30:00Z"/>
        </w:trPr>
        <w:tc>
          <w:tcPr>
            <w:tcW w:w="3294" w:type="dxa"/>
            <w:shd w:val="clear" w:color="auto" w:fill="auto"/>
          </w:tcPr>
          <w:p w14:paraId="22E36FB1" w14:textId="77777777" w:rsidR="005D78B0" w:rsidRPr="00BC5CF3" w:rsidRDefault="005D78B0" w:rsidP="00B154B2">
            <w:pPr>
              <w:rPr>
                <w:ins w:id="740" w:author="Jiří Vojtěšek" w:date="2018-11-18T21:30:00Z"/>
                <w:b/>
              </w:rPr>
            </w:pPr>
            <w:ins w:id="741" w:author="Jiří Vojtěšek" w:date="2018-11-18T21:30:00Z">
              <w:r w:rsidRPr="00F4263E">
                <w:t>Bezpečnost informačních systémů</w:t>
              </w:r>
            </w:ins>
          </w:p>
        </w:tc>
        <w:tc>
          <w:tcPr>
            <w:tcW w:w="801" w:type="dxa"/>
            <w:shd w:val="clear" w:color="auto" w:fill="auto"/>
          </w:tcPr>
          <w:p w14:paraId="0A409DDD" w14:textId="77777777" w:rsidR="005D78B0" w:rsidRPr="00BC5CF3" w:rsidRDefault="005D78B0" w:rsidP="00B154B2">
            <w:pPr>
              <w:jc w:val="center"/>
              <w:rPr>
                <w:ins w:id="742" w:author="Jiří Vojtěšek" w:date="2018-11-18T21:30:00Z"/>
                <w:b/>
              </w:rPr>
            </w:pPr>
            <w:ins w:id="743" w:author="Jiří Vojtěšek" w:date="2018-11-18T21:30:00Z">
              <w:r w:rsidRPr="00F4263E">
                <w:t>2</w:t>
              </w:r>
            </w:ins>
          </w:p>
        </w:tc>
        <w:tc>
          <w:tcPr>
            <w:tcW w:w="851" w:type="dxa"/>
            <w:shd w:val="clear" w:color="auto" w:fill="auto"/>
          </w:tcPr>
          <w:p w14:paraId="6BF4E27A" w14:textId="77777777" w:rsidR="005D78B0" w:rsidRPr="00BC5CF3" w:rsidRDefault="005D78B0" w:rsidP="00B154B2">
            <w:pPr>
              <w:jc w:val="center"/>
              <w:rPr>
                <w:ins w:id="744" w:author="Jiří Vojtěšek" w:date="2018-11-18T21:30:00Z"/>
                <w:b/>
              </w:rPr>
            </w:pPr>
            <w:ins w:id="745" w:author="Jiří Vojtěšek" w:date="2018-11-18T21:30:00Z">
              <w:r w:rsidRPr="00F4263E">
                <w:t>Z</w:t>
              </w:r>
            </w:ins>
          </w:p>
        </w:tc>
        <w:tc>
          <w:tcPr>
            <w:tcW w:w="1324" w:type="dxa"/>
            <w:shd w:val="clear" w:color="auto" w:fill="BFBFBF" w:themeFill="background1" w:themeFillShade="BF"/>
          </w:tcPr>
          <w:p w14:paraId="2CA14F31" w14:textId="77777777" w:rsidR="005D78B0" w:rsidRPr="00AB670F" w:rsidRDefault="005D78B0" w:rsidP="00B154B2">
            <w:pPr>
              <w:jc w:val="center"/>
              <w:rPr>
                <w:ins w:id="746" w:author="Jiří Vojtěšek" w:date="2018-11-18T21:30:00Z"/>
                <w:b/>
              </w:rPr>
            </w:pPr>
            <w:ins w:id="747" w:author="Jiří Vojtěšek" w:date="2018-11-18T21:30:00Z">
              <w:r w:rsidRPr="00AA2288">
                <w:rPr>
                  <w:b/>
                  <w:highlight w:val="darkGray"/>
                </w:rPr>
                <w:t>X</w:t>
              </w:r>
            </w:ins>
          </w:p>
        </w:tc>
        <w:tc>
          <w:tcPr>
            <w:tcW w:w="1134" w:type="dxa"/>
            <w:shd w:val="clear" w:color="auto" w:fill="BFBFBF" w:themeFill="background1" w:themeFillShade="BF"/>
          </w:tcPr>
          <w:p w14:paraId="4367E1CB" w14:textId="77777777" w:rsidR="005D78B0" w:rsidRPr="00AB670F" w:rsidRDefault="005D78B0" w:rsidP="00B154B2">
            <w:pPr>
              <w:jc w:val="center"/>
              <w:rPr>
                <w:ins w:id="748" w:author="Jiří Vojtěšek" w:date="2018-11-18T21:30:00Z"/>
                <w:b/>
              </w:rPr>
            </w:pPr>
            <w:ins w:id="749" w:author="Jiří Vojtěšek" w:date="2018-11-18T21:30:00Z">
              <w:r w:rsidRPr="00AA2288">
                <w:rPr>
                  <w:b/>
                  <w:highlight w:val="darkGray"/>
                </w:rPr>
                <w:t>X</w:t>
              </w:r>
            </w:ins>
          </w:p>
        </w:tc>
        <w:tc>
          <w:tcPr>
            <w:tcW w:w="1843" w:type="dxa"/>
            <w:shd w:val="clear" w:color="auto" w:fill="auto"/>
            <w:vAlign w:val="center"/>
          </w:tcPr>
          <w:p w14:paraId="034DFE2B" w14:textId="77777777" w:rsidR="005D78B0" w:rsidRPr="00AB670F" w:rsidRDefault="005D78B0" w:rsidP="00B154B2">
            <w:pPr>
              <w:jc w:val="center"/>
              <w:rPr>
                <w:ins w:id="750" w:author="Jiří Vojtěšek" w:date="2018-11-18T21:30:00Z"/>
                <w:b/>
              </w:rPr>
            </w:pPr>
          </w:p>
        </w:tc>
      </w:tr>
      <w:tr w:rsidR="005D78B0" w14:paraId="19A83AF8" w14:textId="77777777" w:rsidTr="00B154B2">
        <w:trPr>
          <w:ins w:id="751" w:author="Jiří Vojtěšek" w:date="2018-11-18T21:30:00Z"/>
        </w:trPr>
        <w:tc>
          <w:tcPr>
            <w:tcW w:w="3294" w:type="dxa"/>
            <w:shd w:val="clear" w:color="auto" w:fill="auto"/>
          </w:tcPr>
          <w:p w14:paraId="77ACEB19" w14:textId="77777777" w:rsidR="005D78B0" w:rsidRPr="00BC5CF3" w:rsidRDefault="005D78B0" w:rsidP="00B154B2">
            <w:pPr>
              <w:rPr>
                <w:ins w:id="752" w:author="Jiří Vojtěšek" w:date="2018-11-18T21:30:00Z"/>
                <w:b/>
              </w:rPr>
            </w:pPr>
            <w:ins w:id="753" w:author="Jiří Vojtěšek" w:date="2018-11-18T21:30:00Z">
              <w:r w:rsidRPr="00F4263E">
                <w:t>Bezpečnost veřejných akcí</w:t>
              </w:r>
            </w:ins>
          </w:p>
        </w:tc>
        <w:tc>
          <w:tcPr>
            <w:tcW w:w="801" w:type="dxa"/>
            <w:shd w:val="clear" w:color="auto" w:fill="auto"/>
          </w:tcPr>
          <w:p w14:paraId="3FC41392" w14:textId="77777777" w:rsidR="005D78B0" w:rsidRPr="00BC5CF3" w:rsidRDefault="005D78B0" w:rsidP="00B154B2">
            <w:pPr>
              <w:jc w:val="center"/>
              <w:rPr>
                <w:ins w:id="754" w:author="Jiří Vojtěšek" w:date="2018-11-18T21:30:00Z"/>
                <w:b/>
              </w:rPr>
            </w:pPr>
            <w:ins w:id="755" w:author="Jiří Vojtěšek" w:date="2018-11-18T21:30:00Z">
              <w:r w:rsidRPr="00F4263E">
                <w:t>1</w:t>
              </w:r>
            </w:ins>
          </w:p>
        </w:tc>
        <w:tc>
          <w:tcPr>
            <w:tcW w:w="851" w:type="dxa"/>
            <w:shd w:val="clear" w:color="auto" w:fill="auto"/>
          </w:tcPr>
          <w:p w14:paraId="602F9AAF" w14:textId="77777777" w:rsidR="005D78B0" w:rsidRPr="00BC5CF3" w:rsidRDefault="005D78B0" w:rsidP="00B154B2">
            <w:pPr>
              <w:jc w:val="center"/>
              <w:rPr>
                <w:ins w:id="756" w:author="Jiří Vojtěšek" w:date="2018-11-18T21:30:00Z"/>
                <w:b/>
              </w:rPr>
            </w:pPr>
            <w:ins w:id="757" w:author="Jiří Vojtěšek" w:date="2018-11-18T21:30:00Z">
              <w:r w:rsidRPr="00F4263E">
                <w:t>Z</w:t>
              </w:r>
            </w:ins>
          </w:p>
        </w:tc>
        <w:tc>
          <w:tcPr>
            <w:tcW w:w="1324" w:type="dxa"/>
            <w:shd w:val="clear" w:color="auto" w:fill="auto"/>
            <w:vAlign w:val="center"/>
          </w:tcPr>
          <w:p w14:paraId="1D4E12D4" w14:textId="77777777" w:rsidR="005D78B0" w:rsidRPr="00AB670F" w:rsidRDefault="005D78B0" w:rsidP="00B154B2">
            <w:pPr>
              <w:jc w:val="center"/>
              <w:rPr>
                <w:ins w:id="758" w:author="Jiří Vojtěšek" w:date="2018-11-18T21:30:00Z"/>
                <w:b/>
              </w:rPr>
            </w:pPr>
          </w:p>
        </w:tc>
        <w:tc>
          <w:tcPr>
            <w:tcW w:w="1134" w:type="dxa"/>
            <w:shd w:val="clear" w:color="auto" w:fill="BFBFBF" w:themeFill="background1" w:themeFillShade="BF"/>
          </w:tcPr>
          <w:p w14:paraId="57350E07" w14:textId="77777777" w:rsidR="005D78B0" w:rsidRPr="00AB670F" w:rsidRDefault="005D78B0" w:rsidP="00B154B2">
            <w:pPr>
              <w:jc w:val="center"/>
              <w:rPr>
                <w:ins w:id="759" w:author="Jiří Vojtěšek" w:date="2018-11-18T21:30:00Z"/>
                <w:b/>
              </w:rPr>
            </w:pPr>
            <w:ins w:id="760" w:author="Jiří Vojtěšek" w:date="2018-11-18T21:30:00Z">
              <w:r w:rsidRPr="00AA2288">
                <w:rPr>
                  <w:b/>
                  <w:highlight w:val="darkGray"/>
                </w:rPr>
                <w:t>X</w:t>
              </w:r>
            </w:ins>
          </w:p>
        </w:tc>
        <w:tc>
          <w:tcPr>
            <w:tcW w:w="1843" w:type="dxa"/>
            <w:shd w:val="clear" w:color="auto" w:fill="auto"/>
            <w:vAlign w:val="center"/>
          </w:tcPr>
          <w:p w14:paraId="29681988" w14:textId="77777777" w:rsidR="005D78B0" w:rsidRPr="00AB670F" w:rsidRDefault="005D78B0" w:rsidP="00B154B2">
            <w:pPr>
              <w:jc w:val="center"/>
              <w:rPr>
                <w:ins w:id="761" w:author="Jiří Vojtěšek" w:date="2018-11-18T21:30:00Z"/>
                <w:b/>
              </w:rPr>
            </w:pPr>
          </w:p>
        </w:tc>
      </w:tr>
      <w:tr w:rsidR="005D78B0" w14:paraId="151239CB" w14:textId="77777777" w:rsidTr="00B154B2">
        <w:trPr>
          <w:ins w:id="762" w:author="Jiří Vojtěšek" w:date="2018-11-18T21:30:00Z"/>
        </w:trPr>
        <w:tc>
          <w:tcPr>
            <w:tcW w:w="3294" w:type="dxa"/>
            <w:shd w:val="clear" w:color="auto" w:fill="auto"/>
          </w:tcPr>
          <w:p w14:paraId="65EAF749" w14:textId="77777777" w:rsidR="005D78B0" w:rsidRPr="00BC5CF3" w:rsidRDefault="005D78B0" w:rsidP="00B154B2">
            <w:pPr>
              <w:rPr>
                <w:ins w:id="763" w:author="Jiří Vojtěšek" w:date="2018-11-18T21:30:00Z"/>
                <w:b/>
              </w:rPr>
            </w:pPr>
            <w:ins w:id="764" w:author="Jiří Vojtěšek" w:date="2018-11-18T21:30:00Z">
              <w:r w:rsidRPr="00F4263E">
                <w:t>Bezpečnostní futurologie</w:t>
              </w:r>
            </w:ins>
          </w:p>
        </w:tc>
        <w:tc>
          <w:tcPr>
            <w:tcW w:w="801" w:type="dxa"/>
            <w:shd w:val="clear" w:color="auto" w:fill="auto"/>
          </w:tcPr>
          <w:p w14:paraId="021D9865" w14:textId="77777777" w:rsidR="005D78B0" w:rsidRPr="00BC5CF3" w:rsidRDefault="005D78B0" w:rsidP="00B154B2">
            <w:pPr>
              <w:jc w:val="center"/>
              <w:rPr>
                <w:ins w:id="765" w:author="Jiří Vojtěšek" w:date="2018-11-18T21:30:00Z"/>
                <w:b/>
              </w:rPr>
            </w:pPr>
            <w:ins w:id="766" w:author="Jiří Vojtěšek" w:date="2018-11-18T21:30:00Z">
              <w:r w:rsidRPr="00F4263E">
                <w:t>2</w:t>
              </w:r>
            </w:ins>
          </w:p>
        </w:tc>
        <w:tc>
          <w:tcPr>
            <w:tcW w:w="851" w:type="dxa"/>
            <w:shd w:val="clear" w:color="auto" w:fill="auto"/>
          </w:tcPr>
          <w:p w14:paraId="446C0B3F" w14:textId="77777777" w:rsidR="005D78B0" w:rsidRPr="00BC5CF3" w:rsidRDefault="005D78B0" w:rsidP="00B154B2">
            <w:pPr>
              <w:jc w:val="center"/>
              <w:rPr>
                <w:ins w:id="767" w:author="Jiří Vojtěšek" w:date="2018-11-18T21:30:00Z"/>
                <w:b/>
              </w:rPr>
            </w:pPr>
            <w:ins w:id="768" w:author="Jiří Vojtěšek" w:date="2018-11-18T21:30:00Z">
              <w:r w:rsidRPr="00F4263E">
                <w:t>Z</w:t>
              </w:r>
            </w:ins>
          </w:p>
        </w:tc>
        <w:tc>
          <w:tcPr>
            <w:tcW w:w="1324" w:type="dxa"/>
            <w:shd w:val="clear" w:color="auto" w:fill="auto"/>
            <w:vAlign w:val="center"/>
          </w:tcPr>
          <w:p w14:paraId="7FF83E56" w14:textId="77777777" w:rsidR="005D78B0" w:rsidRPr="00AB670F" w:rsidRDefault="005D78B0" w:rsidP="00B154B2">
            <w:pPr>
              <w:jc w:val="center"/>
              <w:rPr>
                <w:ins w:id="769" w:author="Jiří Vojtěšek" w:date="2018-11-18T21:30:00Z"/>
                <w:b/>
              </w:rPr>
            </w:pPr>
          </w:p>
        </w:tc>
        <w:tc>
          <w:tcPr>
            <w:tcW w:w="1134" w:type="dxa"/>
            <w:shd w:val="clear" w:color="auto" w:fill="BFBFBF" w:themeFill="background1" w:themeFillShade="BF"/>
          </w:tcPr>
          <w:p w14:paraId="717C60E6" w14:textId="77777777" w:rsidR="005D78B0" w:rsidRPr="00AB670F" w:rsidRDefault="005D78B0" w:rsidP="00B154B2">
            <w:pPr>
              <w:jc w:val="center"/>
              <w:rPr>
                <w:ins w:id="770" w:author="Jiří Vojtěšek" w:date="2018-11-18T21:30:00Z"/>
                <w:b/>
              </w:rPr>
            </w:pPr>
            <w:ins w:id="771" w:author="Jiří Vojtěšek" w:date="2018-11-18T21:30:00Z">
              <w:r w:rsidRPr="00AA2288">
                <w:rPr>
                  <w:b/>
                  <w:highlight w:val="darkGray"/>
                </w:rPr>
                <w:t>X</w:t>
              </w:r>
            </w:ins>
          </w:p>
        </w:tc>
        <w:tc>
          <w:tcPr>
            <w:tcW w:w="1843" w:type="dxa"/>
            <w:shd w:val="clear" w:color="auto" w:fill="auto"/>
            <w:vAlign w:val="center"/>
          </w:tcPr>
          <w:p w14:paraId="4B9E5AE7" w14:textId="77777777" w:rsidR="005D78B0" w:rsidRPr="00AB670F" w:rsidRDefault="005D78B0" w:rsidP="00B154B2">
            <w:pPr>
              <w:jc w:val="center"/>
              <w:rPr>
                <w:ins w:id="772" w:author="Jiří Vojtěšek" w:date="2018-11-18T21:30:00Z"/>
                <w:b/>
              </w:rPr>
            </w:pPr>
          </w:p>
        </w:tc>
      </w:tr>
      <w:tr w:rsidR="005D78B0" w14:paraId="680EBD1A" w14:textId="77777777" w:rsidTr="00B154B2">
        <w:trPr>
          <w:ins w:id="773" w:author="Jiří Vojtěšek" w:date="2018-11-18T21:30:00Z"/>
        </w:trPr>
        <w:tc>
          <w:tcPr>
            <w:tcW w:w="3294" w:type="dxa"/>
            <w:shd w:val="clear" w:color="auto" w:fill="auto"/>
          </w:tcPr>
          <w:p w14:paraId="773FED78" w14:textId="77777777" w:rsidR="005D78B0" w:rsidRPr="00BC5CF3" w:rsidRDefault="005D78B0" w:rsidP="00B154B2">
            <w:pPr>
              <w:rPr>
                <w:ins w:id="774" w:author="Jiří Vojtěšek" w:date="2018-11-18T21:30:00Z"/>
                <w:b/>
              </w:rPr>
            </w:pPr>
            <w:ins w:id="775" w:author="Jiří Vojtěšek" w:date="2018-11-18T21:30:00Z">
              <w:r w:rsidRPr="00F4263E">
                <w:t>Bezpečnostní technologie ochrany informačních systémů</w:t>
              </w:r>
            </w:ins>
          </w:p>
        </w:tc>
        <w:tc>
          <w:tcPr>
            <w:tcW w:w="801" w:type="dxa"/>
            <w:shd w:val="clear" w:color="auto" w:fill="auto"/>
          </w:tcPr>
          <w:p w14:paraId="6A8614CB" w14:textId="77777777" w:rsidR="005D78B0" w:rsidRPr="00BC5CF3" w:rsidRDefault="005D78B0" w:rsidP="00B154B2">
            <w:pPr>
              <w:jc w:val="center"/>
              <w:rPr>
                <w:ins w:id="776" w:author="Jiří Vojtěšek" w:date="2018-11-18T21:30:00Z"/>
                <w:b/>
              </w:rPr>
            </w:pPr>
            <w:ins w:id="777" w:author="Jiří Vojtěšek" w:date="2018-11-18T21:30:00Z">
              <w:r w:rsidRPr="00F4263E">
                <w:t>1</w:t>
              </w:r>
            </w:ins>
          </w:p>
        </w:tc>
        <w:tc>
          <w:tcPr>
            <w:tcW w:w="851" w:type="dxa"/>
            <w:shd w:val="clear" w:color="auto" w:fill="auto"/>
          </w:tcPr>
          <w:p w14:paraId="34D8A7DB" w14:textId="77777777" w:rsidR="005D78B0" w:rsidRPr="00BC5CF3" w:rsidRDefault="005D78B0" w:rsidP="00B154B2">
            <w:pPr>
              <w:jc w:val="center"/>
              <w:rPr>
                <w:ins w:id="778" w:author="Jiří Vojtěšek" w:date="2018-11-18T21:30:00Z"/>
                <w:b/>
              </w:rPr>
            </w:pPr>
            <w:ins w:id="779" w:author="Jiří Vojtěšek" w:date="2018-11-18T21:30:00Z">
              <w:r w:rsidRPr="00F4263E">
                <w:t>L</w:t>
              </w:r>
            </w:ins>
          </w:p>
        </w:tc>
        <w:tc>
          <w:tcPr>
            <w:tcW w:w="1324" w:type="dxa"/>
            <w:shd w:val="clear" w:color="auto" w:fill="auto"/>
            <w:vAlign w:val="center"/>
          </w:tcPr>
          <w:p w14:paraId="76AC5CEA" w14:textId="77777777" w:rsidR="005D78B0" w:rsidRPr="00AB670F" w:rsidRDefault="005D78B0" w:rsidP="00B154B2">
            <w:pPr>
              <w:jc w:val="center"/>
              <w:rPr>
                <w:ins w:id="780" w:author="Jiří Vojtěšek" w:date="2018-11-18T21:30:00Z"/>
                <w:b/>
              </w:rPr>
            </w:pPr>
          </w:p>
        </w:tc>
        <w:tc>
          <w:tcPr>
            <w:tcW w:w="1134" w:type="dxa"/>
            <w:shd w:val="clear" w:color="auto" w:fill="BFBFBF" w:themeFill="background1" w:themeFillShade="BF"/>
          </w:tcPr>
          <w:p w14:paraId="4D756D7A" w14:textId="77777777" w:rsidR="005D78B0" w:rsidRPr="00AB670F" w:rsidRDefault="005D78B0" w:rsidP="00B154B2">
            <w:pPr>
              <w:jc w:val="center"/>
              <w:rPr>
                <w:ins w:id="781" w:author="Jiří Vojtěšek" w:date="2018-11-18T21:30:00Z"/>
                <w:b/>
              </w:rPr>
            </w:pPr>
            <w:ins w:id="782" w:author="Jiří Vojtěšek" w:date="2018-11-18T21:30:00Z">
              <w:r w:rsidRPr="00AA2288">
                <w:rPr>
                  <w:b/>
                  <w:highlight w:val="darkGray"/>
                </w:rPr>
                <w:t>X</w:t>
              </w:r>
            </w:ins>
          </w:p>
        </w:tc>
        <w:tc>
          <w:tcPr>
            <w:tcW w:w="1843" w:type="dxa"/>
            <w:shd w:val="clear" w:color="auto" w:fill="auto"/>
            <w:vAlign w:val="center"/>
          </w:tcPr>
          <w:p w14:paraId="2CF5AD86" w14:textId="77777777" w:rsidR="005D78B0" w:rsidRPr="00AB670F" w:rsidRDefault="005D78B0" w:rsidP="00B154B2">
            <w:pPr>
              <w:jc w:val="center"/>
              <w:rPr>
                <w:ins w:id="783" w:author="Jiří Vojtěšek" w:date="2018-11-18T21:30:00Z"/>
                <w:b/>
              </w:rPr>
            </w:pPr>
          </w:p>
        </w:tc>
      </w:tr>
      <w:tr w:rsidR="005D78B0" w14:paraId="40B5B201" w14:textId="77777777" w:rsidTr="00B154B2">
        <w:trPr>
          <w:ins w:id="784" w:author="Jiří Vojtěšek" w:date="2018-11-18T21:30:00Z"/>
        </w:trPr>
        <w:tc>
          <w:tcPr>
            <w:tcW w:w="3294" w:type="dxa"/>
            <w:shd w:val="clear" w:color="auto" w:fill="auto"/>
          </w:tcPr>
          <w:p w14:paraId="18797CF8" w14:textId="77777777" w:rsidR="005D78B0" w:rsidRPr="00BC5CF3" w:rsidRDefault="005D78B0" w:rsidP="00B154B2">
            <w:pPr>
              <w:rPr>
                <w:ins w:id="785" w:author="Jiří Vojtěšek" w:date="2018-11-18T21:30:00Z"/>
                <w:b/>
              </w:rPr>
            </w:pPr>
            <w:ins w:id="786" w:author="Jiří Vojtěšek" w:date="2018-11-18T21:30:00Z">
              <w:r w:rsidRPr="00F4263E">
                <w:t>Diplomová práce</w:t>
              </w:r>
            </w:ins>
          </w:p>
        </w:tc>
        <w:tc>
          <w:tcPr>
            <w:tcW w:w="801" w:type="dxa"/>
            <w:shd w:val="clear" w:color="auto" w:fill="auto"/>
          </w:tcPr>
          <w:p w14:paraId="07BBE680" w14:textId="77777777" w:rsidR="005D78B0" w:rsidRPr="00BC5CF3" w:rsidRDefault="005D78B0" w:rsidP="00B154B2">
            <w:pPr>
              <w:jc w:val="center"/>
              <w:rPr>
                <w:ins w:id="787" w:author="Jiří Vojtěšek" w:date="2018-11-18T21:30:00Z"/>
                <w:b/>
              </w:rPr>
            </w:pPr>
            <w:ins w:id="788" w:author="Jiří Vojtěšek" w:date="2018-11-18T21:30:00Z">
              <w:r w:rsidRPr="00F4263E">
                <w:t>2</w:t>
              </w:r>
            </w:ins>
          </w:p>
        </w:tc>
        <w:tc>
          <w:tcPr>
            <w:tcW w:w="851" w:type="dxa"/>
            <w:shd w:val="clear" w:color="auto" w:fill="auto"/>
          </w:tcPr>
          <w:p w14:paraId="4E867D03" w14:textId="77777777" w:rsidR="005D78B0" w:rsidRPr="00BC5CF3" w:rsidRDefault="005D78B0" w:rsidP="00B154B2">
            <w:pPr>
              <w:jc w:val="center"/>
              <w:rPr>
                <w:ins w:id="789" w:author="Jiří Vojtěšek" w:date="2018-11-18T21:30:00Z"/>
                <w:b/>
              </w:rPr>
            </w:pPr>
            <w:ins w:id="790" w:author="Jiří Vojtěšek" w:date="2018-11-18T21:30:00Z">
              <w:r w:rsidRPr="00F4263E">
                <w:t>L</w:t>
              </w:r>
            </w:ins>
          </w:p>
        </w:tc>
        <w:tc>
          <w:tcPr>
            <w:tcW w:w="1324" w:type="dxa"/>
            <w:shd w:val="clear" w:color="auto" w:fill="auto"/>
            <w:vAlign w:val="center"/>
          </w:tcPr>
          <w:p w14:paraId="1876C4FE" w14:textId="77777777" w:rsidR="005D78B0" w:rsidRPr="00AB670F" w:rsidRDefault="005D78B0" w:rsidP="00B154B2">
            <w:pPr>
              <w:jc w:val="center"/>
              <w:rPr>
                <w:ins w:id="791" w:author="Jiří Vojtěšek" w:date="2018-11-18T21:30:00Z"/>
                <w:b/>
              </w:rPr>
            </w:pPr>
          </w:p>
        </w:tc>
        <w:tc>
          <w:tcPr>
            <w:tcW w:w="1134" w:type="dxa"/>
            <w:shd w:val="clear" w:color="auto" w:fill="BFBFBF" w:themeFill="background1" w:themeFillShade="BF"/>
          </w:tcPr>
          <w:p w14:paraId="1F700324" w14:textId="77777777" w:rsidR="005D78B0" w:rsidRPr="00AB670F" w:rsidRDefault="005D78B0" w:rsidP="00B154B2">
            <w:pPr>
              <w:jc w:val="center"/>
              <w:rPr>
                <w:ins w:id="792" w:author="Jiří Vojtěšek" w:date="2018-11-18T21:30:00Z"/>
                <w:b/>
              </w:rPr>
            </w:pPr>
            <w:ins w:id="793" w:author="Jiří Vojtěšek" w:date="2018-11-18T21:30:00Z">
              <w:r w:rsidRPr="00AA2288">
                <w:rPr>
                  <w:b/>
                  <w:highlight w:val="darkGray"/>
                </w:rPr>
                <w:t>X</w:t>
              </w:r>
            </w:ins>
          </w:p>
        </w:tc>
        <w:tc>
          <w:tcPr>
            <w:tcW w:w="1843" w:type="dxa"/>
            <w:shd w:val="clear" w:color="auto" w:fill="auto"/>
            <w:vAlign w:val="center"/>
          </w:tcPr>
          <w:p w14:paraId="27353EC4" w14:textId="77777777" w:rsidR="005D78B0" w:rsidRPr="00AB670F" w:rsidRDefault="005D78B0" w:rsidP="00B154B2">
            <w:pPr>
              <w:jc w:val="center"/>
              <w:rPr>
                <w:ins w:id="794" w:author="Jiří Vojtěšek" w:date="2018-11-18T21:30:00Z"/>
                <w:b/>
              </w:rPr>
            </w:pPr>
          </w:p>
        </w:tc>
      </w:tr>
      <w:tr w:rsidR="005D78B0" w14:paraId="02A5CCB2" w14:textId="77777777" w:rsidTr="00B154B2">
        <w:trPr>
          <w:ins w:id="795" w:author="Jiří Vojtěšek" w:date="2018-11-18T21:30:00Z"/>
        </w:trPr>
        <w:tc>
          <w:tcPr>
            <w:tcW w:w="3294" w:type="dxa"/>
            <w:shd w:val="clear" w:color="auto" w:fill="auto"/>
          </w:tcPr>
          <w:p w14:paraId="157AB12C" w14:textId="77777777" w:rsidR="005D78B0" w:rsidRPr="00BC5CF3" w:rsidRDefault="005D78B0" w:rsidP="00B154B2">
            <w:pPr>
              <w:rPr>
                <w:ins w:id="796" w:author="Jiří Vojtěšek" w:date="2018-11-18T21:30:00Z"/>
                <w:b/>
              </w:rPr>
            </w:pPr>
            <w:ins w:id="797" w:author="Jiří Vojtěšek" w:date="2018-11-18T21:30:00Z">
              <w:r w:rsidRPr="00F4263E">
                <w:t>Elektromagnetická kompatibilita</w:t>
              </w:r>
            </w:ins>
          </w:p>
        </w:tc>
        <w:tc>
          <w:tcPr>
            <w:tcW w:w="801" w:type="dxa"/>
            <w:shd w:val="clear" w:color="auto" w:fill="auto"/>
          </w:tcPr>
          <w:p w14:paraId="1EEBB28A" w14:textId="77777777" w:rsidR="005D78B0" w:rsidRPr="00BC5CF3" w:rsidRDefault="005D78B0" w:rsidP="00B154B2">
            <w:pPr>
              <w:jc w:val="center"/>
              <w:rPr>
                <w:ins w:id="798" w:author="Jiří Vojtěšek" w:date="2018-11-18T21:30:00Z"/>
                <w:b/>
              </w:rPr>
            </w:pPr>
            <w:ins w:id="799" w:author="Jiří Vojtěšek" w:date="2018-11-18T21:30:00Z">
              <w:r w:rsidRPr="00F4263E">
                <w:t>2</w:t>
              </w:r>
            </w:ins>
          </w:p>
        </w:tc>
        <w:tc>
          <w:tcPr>
            <w:tcW w:w="851" w:type="dxa"/>
            <w:shd w:val="clear" w:color="auto" w:fill="auto"/>
          </w:tcPr>
          <w:p w14:paraId="532D0B88" w14:textId="77777777" w:rsidR="005D78B0" w:rsidRPr="00BC5CF3" w:rsidRDefault="005D78B0" w:rsidP="00B154B2">
            <w:pPr>
              <w:jc w:val="center"/>
              <w:rPr>
                <w:ins w:id="800" w:author="Jiří Vojtěšek" w:date="2018-11-18T21:30:00Z"/>
                <w:b/>
              </w:rPr>
            </w:pPr>
            <w:ins w:id="801" w:author="Jiří Vojtěšek" w:date="2018-11-18T21:30:00Z">
              <w:r w:rsidRPr="00F4263E">
                <w:t>Z</w:t>
              </w:r>
            </w:ins>
          </w:p>
        </w:tc>
        <w:tc>
          <w:tcPr>
            <w:tcW w:w="1324" w:type="dxa"/>
            <w:shd w:val="clear" w:color="auto" w:fill="auto"/>
            <w:vAlign w:val="center"/>
          </w:tcPr>
          <w:p w14:paraId="0220517A" w14:textId="77777777" w:rsidR="005D78B0" w:rsidRPr="00AB670F" w:rsidRDefault="005D78B0" w:rsidP="00B154B2">
            <w:pPr>
              <w:jc w:val="center"/>
              <w:rPr>
                <w:ins w:id="802" w:author="Jiří Vojtěšek" w:date="2018-11-18T21:30:00Z"/>
                <w:b/>
              </w:rPr>
            </w:pPr>
          </w:p>
        </w:tc>
        <w:tc>
          <w:tcPr>
            <w:tcW w:w="1134" w:type="dxa"/>
            <w:shd w:val="clear" w:color="auto" w:fill="auto"/>
            <w:vAlign w:val="center"/>
          </w:tcPr>
          <w:p w14:paraId="2CE26C78" w14:textId="77777777" w:rsidR="005D78B0" w:rsidRPr="00AB670F" w:rsidRDefault="005D78B0" w:rsidP="00B154B2">
            <w:pPr>
              <w:jc w:val="center"/>
              <w:rPr>
                <w:ins w:id="803" w:author="Jiří Vojtěšek" w:date="2018-11-18T21:30:00Z"/>
                <w:b/>
              </w:rPr>
            </w:pPr>
          </w:p>
        </w:tc>
        <w:tc>
          <w:tcPr>
            <w:tcW w:w="1843" w:type="dxa"/>
            <w:shd w:val="clear" w:color="auto" w:fill="BFBFBF" w:themeFill="background1" w:themeFillShade="BF"/>
            <w:vAlign w:val="center"/>
          </w:tcPr>
          <w:p w14:paraId="05680573" w14:textId="0B41746B" w:rsidR="005D78B0" w:rsidRPr="00AB670F" w:rsidRDefault="008F2BD9" w:rsidP="00B154B2">
            <w:pPr>
              <w:jc w:val="center"/>
              <w:rPr>
                <w:ins w:id="804" w:author="Jiří Vojtěšek" w:date="2018-11-18T21:30:00Z"/>
                <w:b/>
              </w:rPr>
            </w:pPr>
            <w:ins w:id="805" w:author="Jiří Vojtěšek" w:date="2018-11-26T12:36:00Z">
              <w:r>
                <w:rPr>
                  <w:b/>
                </w:rPr>
                <w:t>X</w:t>
              </w:r>
            </w:ins>
          </w:p>
        </w:tc>
      </w:tr>
      <w:tr w:rsidR="005D78B0" w14:paraId="620A4BCF" w14:textId="77777777" w:rsidTr="00B154B2">
        <w:trPr>
          <w:ins w:id="806" w:author="Jiří Vojtěšek" w:date="2018-11-18T21:30:00Z"/>
        </w:trPr>
        <w:tc>
          <w:tcPr>
            <w:tcW w:w="3294" w:type="dxa"/>
            <w:shd w:val="clear" w:color="auto" w:fill="auto"/>
          </w:tcPr>
          <w:p w14:paraId="2DAA79D2" w14:textId="77777777" w:rsidR="005D78B0" w:rsidRPr="00BC5CF3" w:rsidRDefault="005D78B0" w:rsidP="00B154B2">
            <w:pPr>
              <w:rPr>
                <w:ins w:id="807" w:author="Jiří Vojtěšek" w:date="2018-11-18T21:30:00Z"/>
                <w:b/>
              </w:rPr>
            </w:pPr>
            <w:ins w:id="808" w:author="Jiří Vojtěšek" w:date="2018-11-18T21:30:00Z">
              <w:r w:rsidRPr="00F4263E">
                <w:t>Elektronické zabezpečovací a přístupové systémy</w:t>
              </w:r>
            </w:ins>
          </w:p>
        </w:tc>
        <w:tc>
          <w:tcPr>
            <w:tcW w:w="801" w:type="dxa"/>
            <w:shd w:val="clear" w:color="auto" w:fill="auto"/>
          </w:tcPr>
          <w:p w14:paraId="001026C4" w14:textId="77777777" w:rsidR="005D78B0" w:rsidRPr="00BC5CF3" w:rsidRDefault="005D78B0" w:rsidP="00B154B2">
            <w:pPr>
              <w:jc w:val="center"/>
              <w:rPr>
                <w:ins w:id="809" w:author="Jiří Vojtěšek" w:date="2018-11-18T21:30:00Z"/>
                <w:b/>
              </w:rPr>
            </w:pPr>
            <w:ins w:id="810" w:author="Jiří Vojtěšek" w:date="2018-11-18T21:30:00Z">
              <w:r w:rsidRPr="00F4263E">
                <w:t>1</w:t>
              </w:r>
            </w:ins>
          </w:p>
        </w:tc>
        <w:tc>
          <w:tcPr>
            <w:tcW w:w="851" w:type="dxa"/>
            <w:shd w:val="clear" w:color="auto" w:fill="auto"/>
          </w:tcPr>
          <w:p w14:paraId="06ABDD89" w14:textId="77777777" w:rsidR="005D78B0" w:rsidRPr="00BC5CF3" w:rsidRDefault="005D78B0" w:rsidP="00B154B2">
            <w:pPr>
              <w:jc w:val="center"/>
              <w:rPr>
                <w:ins w:id="811" w:author="Jiří Vojtěšek" w:date="2018-11-18T21:30:00Z"/>
                <w:b/>
              </w:rPr>
            </w:pPr>
            <w:ins w:id="812" w:author="Jiří Vojtěšek" w:date="2018-11-18T21:30:00Z">
              <w:r w:rsidRPr="00F4263E">
                <w:t>L</w:t>
              </w:r>
            </w:ins>
          </w:p>
        </w:tc>
        <w:tc>
          <w:tcPr>
            <w:tcW w:w="1324" w:type="dxa"/>
            <w:shd w:val="clear" w:color="auto" w:fill="auto"/>
            <w:vAlign w:val="center"/>
          </w:tcPr>
          <w:p w14:paraId="0A5E8A52" w14:textId="77777777" w:rsidR="005D78B0" w:rsidRPr="00AB670F" w:rsidRDefault="005D78B0" w:rsidP="00B154B2">
            <w:pPr>
              <w:jc w:val="center"/>
              <w:rPr>
                <w:ins w:id="813" w:author="Jiří Vojtěšek" w:date="2018-11-18T21:30:00Z"/>
                <w:b/>
              </w:rPr>
            </w:pPr>
          </w:p>
        </w:tc>
        <w:tc>
          <w:tcPr>
            <w:tcW w:w="1134" w:type="dxa"/>
            <w:shd w:val="clear" w:color="auto" w:fill="BFBFBF" w:themeFill="background1" w:themeFillShade="BF"/>
          </w:tcPr>
          <w:p w14:paraId="67ED19BD" w14:textId="77777777" w:rsidR="005D78B0" w:rsidRPr="00AB670F" w:rsidRDefault="005D78B0" w:rsidP="00B154B2">
            <w:pPr>
              <w:jc w:val="center"/>
              <w:rPr>
                <w:ins w:id="814" w:author="Jiří Vojtěšek" w:date="2018-11-18T21:30:00Z"/>
                <w:b/>
              </w:rPr>
            </w:pPr>
            <w:ins w:id="815" w:author="Jiří Vojtěšek" w:date="2018-11-18T21:30:00Z">
              <w:r w:rsidRPr="00AA2288">
                <w:rPr>
                  <w:b/>
                  <w:highlight w:val="darkGray"/>
                </w:rPr>
                <w:t>X</w:t>
              </w:r>
            </w:ins>
          </w:p>
        </w:tc>
        <w:tc>
          <w:tcPr>
            <w:tcW w:w="1843" w:type="dxa"/>
            <w:shd w:val="clear" w:color="auto" w:fill="auto"/>
            <w:vAlign w:val="center"/>
          </w:tcPr>
          <w:p w14:paraId="0E0146EB" w14:textId="77777777" w:rsidR="005D78B0" w:rsidRPr="00AB670F" w:rsidRDefault="005D78B0" w:rsidP="00B154B2">
            <w:pPr>
              <w:jc w:val="center"/>
              <w:rPr>
                <w:ins w:id="816" w:author="Jiří Vojtěšek" w:date="2018-11-18T21:30:00Z"/>
                <w:b/>
              </w:rPr>
            </w:pPr>
          </w:p>
        </w:tc>
      </w:tr>
      <w:tr w:rsidR="005D78B0" w14:paraId="2D534F7B" w14:textId="77777777" w:rsidTr="00B154B2">
        <w:trPr>
          <w:ins w:id="817" w:author="Jiří Vojtěšek" w:date="2018-11-18T21:30:00Z"/>
        </w:trPr>
        <w:tc>
          <w:tcPr>
            <w:tcW w:w="3294" w:type="dxa"/>
            <w:shd w:val="clear" w:color="auto" w:fill="auto"/>
          </w:tcPr>
          <w:p w14:paraId="400B2502" w14:textId="77777777" w:rsidR="005D78B0" w:rsidRPr="00BC5CF3" w:rsidRDefault="005D78B0" w:rsidP="00B154B2">
            <w:pPr>
              <w:rPr>
                <w:ins w:id="818" w:author="Jiří Vojtěšek" w:date="2018-11-18T21:30:00Z"/>
                <w:b/>
              </w:rPr>
            </w:pPr>
            <w:ins w:id="819" w:author="Jiří Vojtěšek" w:date="2018-11-18T21:30:00Z">
              <w:r w:rsidRPr="00F4263E">
                <w:t>Ergonomie a psychologie bezpečnosti</w:t>
              </w:r>
            </w:ins>
          </w:p>
        </w:tc>
        <w:tc>
          <w:tcPr>
            <w:tcW w:w="801" w:type="dxa"/>
            <w:shd w:val="clear" w:color="auto" w:fill="auto"/>
          </w:tcPr>
          <w:p w14:paraId="06978B48" w14:textId="77777777" w:rsidR="005D78B0" w:rsidRPr="00BC5CF3" w:rsidRDefault="005D78B0" w:rsidP="00B154B2">
            <w:pPr>
              <w:jc w:val="center"/>
              <w:rPr>
                <w:ins w:id="820" w:author="Jiří Vojtěšek" w:date="2018-11-18T21:30:00Z"/>
                <w:b/>
              </w:rPr>
            </w:pPr>
            <w:ins w:id="821" w:author="Jiří Vojtěšek" w:date="2018-11-18T21:30:00Z">
              <w:r w:rsidRPr="00F4263E">
                <w:t>1</w:t>
              </w:r>
            </w:ins>
          </w:p>
        </w:tc>
        <w:tc>
          <w:tcPr>
            <w:tcW w:w="851" w:type="dxa"/>
            <w:shd w:val="clear" w:color="auto" w:fill="auto"/>
          </w:tcPr>
          <w:p w14:paraId="7EC6FC8E" w14:textId="77777777" w:rsidR="005D78B0" w:rsidRPr="00BC5CF3" w:rsidRDefault="005D78B0" w:rsidP="00B154B2">
            <w:pPr>
              <w:jc w:val="center"/>
              <w:rPr>
                <w:ins w:id="822" w:author="Jiří Vojtěšek" w:date="2018-11-18T21:30:00Z"/>
                <w:b/>
              </w:rPr>
            </w:pPr>
            <w:ins w:id="823" w:author="Jiří Vojtěšek" w:date="2018-11-18T21:30:00Z">
              <w:r w:rsidRPr="00F4263E">
                <w:t>L</w:t>
              </w:r>
            </w:ins>
          </w:p>
        </w:tc>
        <w:tc>
          <w:tcPr>
            <w:tcW w:w="1324" w:type="dxa"/>
            <w:shd w:val="clear" w:color="auto" w:fill="auto"/>
            <w:vAlign w:val="center"/>
          </w:tcPr>
          <w:p w14:paraId="32D3C4A7" w14:textId="77777777" w:rsidR="005D78B0" w:rsidRPr="00AB670F" w:rsidRDefault="005D78B0" w:rsidP="00B154B2">
            <w:pPr>
              <w:jc w:val="center"/>
              <w:rPr>
                <w:ins w:id="824" w:author="Jiří Vojtěšek" w:date="2018-11-18T21:30:00Z"/>
                <w:b/>
              </w:rPr>
            </w:pPr>
          </w:p>
        </w:tc>
        <w:tc>
          <w:tcPr>
            <w:tcW w:w="1134" w:type="dxa"/>
            <w:shd w:val="clear" w:color="auto" w:fill="BFBFBF" w:themeFill="background1" w:themeFillShade="BF"/>
          </w:tcPr>
          <w:p w14:paraId="012C1842" w14:textId="77777777" w:rsidR="005D78B0" w:rsidRPr="00AB670F" w:rsidRDefault="005D78B0" w:rsidP="00B154B2">
            <w:pPr>
              <w:jc w:val="center"/>
              <w:rPr>
                <w:ins w:id="825" w:author="Jiří Vojtěšek" w:date="2018-11-18T21:30:00Z"/>
                <w:b/>
              </w:rPr>
            </w:pPr>
            <w:ins w:id="826" w:author="Jiří Vojtěšek" w:date="2018-11-18T21:30:00Z">
              <w:r w:rsidRPr="00AA2288">
                <w:rPr>
                  <w:b/>
                  <w:highlight w:val="darkGray"/>
                </w:rPr>
                <w:t>X</w:t>
              </w:r>
            </w:ins>
          </w:p>
        </w:tc>
        <w:tc>
          <w:tcPr>
            <w:tcW w:w="1843" w:type="dxa"/>
            <w:shd w:val="clear" w:color="auto" w:fill="auto"/>
            <w:vAlign w:val="center"/>
          </w:tcPr>
          <w:p w14:paraId="13AB4A6F" w14:textId="77777777" w:rsidR="005D78B0" w:rsidRPr="00AB670F" w:rsidRDefault="005D78B0" w:rsidP="00B154B2">
            <w:pPr>
              <w:jc w:val="center"/>
              <w:rPr>
                <w:ins w:id="827" w:author="Jiří Vojtěšek" w:date="2018-11-18T21:30:00Z"/>
                <w:b/>
              </w:rPr>
            </w:pPr>
          </w:p>
        </w:tc>
      </w:tr>
      <w:tr w:rsidR="005D78B0" w14:paraId="79B7F2AF" w14:textId="77777777" w:rsidTr="00B154B2">
        <w:trPr>
          <w:ins w:id="828" w:author="Jiří Vojtěšek" w:date="2018-11-18T21:30:00Z"/>
        </w:trPr>
        <w:tc>
          <w:tcPr>
            <w:tcW w:w="3294" w:type="dxa"/>
            <w:shd w:val="clear" w:color="auto" w:fill="auto"/>
          </w:tcPr>
          <w:p w14:paraId="701CE7C7" w14:textId="77777777" w:rsidR="005D78B0" w:rsidRPr="00BC5CF3" w:rsidRDefault="005D78B0" w:rsidP="00B154B2">
            <w:pPr>
              <w:rPr>
                <w:ins w:id="829" w:author="Jiří Vojtěšek" w:date="2018-11-18T21:30:00Z"/>
                <w:b/>
              </w:rPr>
            </w:pPr>
            <w:proofErr w:type="spellStart"/>
            <w:ins w:id="830" w:author="Jiří Vojtěšek" w:date="2018-11-18T21:30:00Z">
              <w:r w:rsidRPr="00F4263E">
                <w:t>Facility</w:t>
              </w:r>
              <w:proofErr w:type="spellEnd"/>
              <w:r w:rsidRPr="00F4263E">
                <w:t xml:space="preserve"> management</w:t>
              </w:r>
            </w:ins>
          </w:p>
        </w:tc>
        <w:tc>
          <w:tcPr>
            <w:tcW w:w="801" w:type="dxa"/>
            <w:shd w:val="clear" w:color="auto" w:fill="auto"/>
          </w:tcPr>
          <w:p w14:paraId="1FF4A76E" w14:textId="77777777" w:rsidR="005D78B0" w:rsidRPr="00BC5CF3" w:rsidRDefault="005D78B0" w:rsidP="00B154B2">
            <w:pPr>
              <w:jc w:val="center"/>
              <w:rPr>
                <w:ins w:id="831" w:author="Jiří Vojtěšek" w:date="2018-11-18T21:30:00Z"/>
                <w:b/>
              </w:rPr>
            </w:pPr>
            <w:ins w:id="832" w:author="Jiří Vojtěšek" w:date="2018-11-18T21:30:00Z">
              <w:r w:rsidRPr="00F4263E">
                <w:t>2</w:t>
              </w:r>
            </w:ins>
          </w:p>
        </w:tc>
        <w:tc>
          <w:tcPr>
            <w:tcW w:w="851" w:type="dxa"/>
            <w:shd w:val="clear" w:color="auto" w:fill="auto"/>
          </w:tcPr>
          <w:p w14:paraId="07C7F903" w14:textId="77777777" w:rsidR="005D78B0" w:rsidRPr="00BC5CF3" w:rsidRDefault="005D78B0" w:rsidP="00B154B2">
            <w:pPr>
              <w:jc w:val="center"/>
              <w:rPr>
                <w:ins w:id="833" w:author="Jiří Vojtěšek" w:date="2018-11-18T21:30:00Z"/>
                <w:b/>
              </w:rPr>
            </w:pPr>
            <w:ins w:id="834" w:author="Jiří Vojtěšek" w:date="2018-11-18T21:30:00Z">
              <w:r w:rsidRPr="00F4263E">
                <w:t>Z</w:t>
              </w:r>
            </w:ins>
          </w:p>
        </w:tc>
        <w:tc>
          <w:tcPr>
            <w:tcW w:w="1324" w:type="dxa"/>
            <w:shd w:val="clear" w:color="auto" w:fill="auto"/>
            <w:vAlign w:val="center"/>
          </w:tcPr>
          <w:p w14:paraId="1DA89799" w14:textId="77777777" w:rsidR="005D78B0" w:rsidRPr="00AB670F" w:rsidRDefault="005D78B0" w:rsidP="00B154B2">
            <w:pPr>
              <w:jc w:val="center"/>
              <w:rPr>
                <w:ins w:id="835" w:author="Jiří Vojtěšek" w:date="2018-11-18T21:30:00Z"/>
                <w:b/>
              </w:rPr>
            </w:pPr>
          </w:p>
        </w:tc>
        <w:tc>
          <w:tcPr>
            <w:tcW w:w="1134" w:type="dxa"/>
            <w:shd w:val="clear" w:color="auto" w:fill="BFBFBF" w:themeFill="background1" w:themeFillShade="BF"/>
          </w:tcPr>
          <w:p w14:paraId="67CC8233" w14:textId="77777777" w:rsidR="005D78B0" w:rsidRPr="00AB670F" w:rsidRDefault="005D78B0" w:rsidP="00B154B2">
            <w:pPr>
              <w:jc w:val="center"/>
              <w:rPr>
                <w:ins w:id="836" w:author="Jiří Vojtěšek" w:date="2018-11-18T21:30:00Z"/>
                <w:b/>
              </w:rPr>
            </w:pPr>
            <w:ins w:id="837" w:author="Jiří Vojtěšek" w:date="2018-11-18T21:30:00Z">
              <w:r w:rsidRPr="00AA2288">
                <w:rPr>
                  <w:b/>
                  <w:highlight w:val="darkGray"/>
                </w:rPr>
                <w:t>X</w:t>
              </w:r>
            </w:ins>
          </w:p>
        </w:tc>
        <w:tc>
          <w:tcPr>
            <w:tcW w:w="1843" w:type="dxa"/>
            <w:shd w:val="clear" w:color="auto" w:fill="BFBFBF" w:themeFill="background1" w:themeFillShade="BF"/>
          </w:tcPr>
          <w:p w14:paraId="2BABD285" w14:textId="77777777" w:rsidR="005D78B0" w:rsidRPr="00AB670F" w:rsidRDefault="005D78B0" w:rsidP="00B154B2">
            <w:pPr>
              <w:jc w:val="center"/>
              <w:rPr>
                <w:ins w:id="838" w:author="Jiří Vojtěšek" w:date="2018-11-18T21:30:00Z"/>
                <w:b/>
              </w:rPr>
            </w:pPr>
            <w:ins w:id="839" w:author="Jiří Vojtěšek" w:date="2018-11-18T21:30:00Z">
              <w:r w:rsidRPr="00AA2288">
                <w:rPr>
                  <w:b/>
                  <w:highlight w:val="darkGray"/>
                </w:rPr>
                <w:t>X</w:t>
              </w:r>
            </w:ins>
          </w:p>
        </w:tc>
      </w:tr>
      <w:tr w:rsidR="005D78B0" w14:paraId="78FF3EAF" w14:textId="77777777" w:rsidTr="00B154B2">
        <w:trPr>
          <w:ins w:id="840" w:author="Jiří Vojtěšek" w:date="2018-11-18T21:30:00Z"/>
        </w:trPr>
        <w:tc>
          <w:tcPr>
            <w:tcW w:w="3294" w:type="dxa"/>
            <w:shd w:val="clear" w:color="auto" w:fill="auto"/>
          </w:tcPr>
          <w:p w14:paraId="20E61086" w14:textId="77777777" w:rsidR="005D78B0" w:rsidRPr="00BC5CF3" w:rsidRDefault="005D78B0" w:rsidP="00B154B2">
            <w:pPr>
              <w:rPr>
                <w:ins w:id="841" w:author="Jiří Vojtěšek" w:date="2018-11-18T21:30:00Z"/>
                <w:b/>
              </w:rPr>
            </w:pPr>
            <w:ins w:id="842" w:author="Jiří Vojtěšek" w:date="2018-11-18T21:30:00Z">
              <w:r w:rsidRPr="00F4263E">
                <w:t>Forenzní vědy</w:t>
              </w:r>
            </w:ins>
          </w:p>
        </w:tc>
        <w:tc>
          <w:tcPr>
            <w:tcW w:w="801" w:type="dxa"/>
            <w:shd w:val="clear" w:color="auto" w:fill="auto"/>
          </w:tcPr>
          <w:p w14:paraId="35149C5A" w14:textId="77777777" w:rsidR="005D78B0" w:rsidRPr="00BC5CF3" w:rsidRDefault="005D78B0" w:rsidP="00B154B2">
            <w:pPr>
              <w:jc w:val="center"/>
              <w:rPr>
                <w:ins w:id="843" w:author="Jiří Vojtěšek" w:date="2018-11-18T21:30:00Z"/>
                <w:b/>
              </w:rPr>
            </w:pPr>
            <w:ins w:id="844" w:author="Jiří Vojtěšek" w:date="2018-11-18T21:30:00Z">
              <w:r w:rsidRPr="00F4263E">
                <w:t>1</w:t>
              </w:r>
            </w:ins>
          </w:p>
        </w:tc>
        <w:tc>
          <w:tcPr>
            <w:tcW w:w="851" w:type="dxa"/>
            <w:shd w:val="clear" w:color="auto" w:fill="auto"/>
          </w:tcPr>
          <w:p w14:paraId="72BF00F5" w14:textId="77777777" w:rsidR="005D78B0" w:rsidRPr="00BC5CF3" w:rsidRDefault="005D78B0" w:rsidP="00B154B2">
            <w:pPr>
              <w:jc w:val="center"/>
              <w:rPr>
                <w:ins w:id="845" w:author="Jiří Vojtěšek" w:date="2018-11-18T21:30:00Z"/>
                <w:b/>
              </w:rPr>
            </w:pPr>
            <w:ins w:id="846" w:author="Jiří Vojtěšek" w:date="2018-11-18T21:30:00Z">
              <w:r w:rsidRPr="00F4263E">
                <w:t>Z</w:t>
              </w:r>
            </w:ins>
          </w:p>
        </w:tc>
        <w:tc>
          <w:tcPr>
            <w:tcW w:w="1324" w:type="dxa"/>
            <w:shd w:val="clear" w:color="auto" w:fill="auto"/>
            <w:vAlign w:val="center"/>
          </w:tcPr>
          <w:p w14:paraId="2494B629" w14:textId="77777777" w:rsidR="005D78B0" w:rsidRPr="00AB670F" w:rsidRDefault="005D78B0" w:rsidP="00B154B2">
            <w:pPr>
              <w:jc w:val="center"/>
              <w:rPr>
                <w:ins w:id="847" w:author="Jiří Vojtěšek" w:date="2018-11-18T21:30:00Z"/>
                <w:b/>
              </w:rPr>
            </w:pPr>
          </w:p>
        </w:tc>
        <w:tc>
          <w:tcPr>
            <w:tcW w:w="1134" w:type="dxa"/>
            <w:shd w:val="clear" w:color="auto" w:fill="BFBFBF" w:themeFill="background1" w:themeFillShade="BF"/>
          </w:tcPr>
          <w:p w14:paraId="781CFFCF" w14:textId="77777777" w:rsidR="005D78B0" w:rsidRPr="00AB670F" w:rsidRDefault="005D78B0" w:rsidP="00B154B2">
            <w:pPr>
              <w:jc w:val="center"/>
              <w:rPr>
                <w:ins w:id="848" w:author="Jiří Vojtěšek" w:date="2018-11-18T21:30:00Z"/>
                <w:b/>
              </w:rPr>
            </w:pPr>
            <w:ins w:id="849" w:author="Jiří Vojtěšek" w:date="2018-11-18T21:30:00Z">
              <w:r w:rsidRPr="00AA2288">
                <w:rPr>
                  <w:b/>
                  <w:highlight w:val="darkGray"/>
                </w:rPr>
                <w:t>X</w:t>
              </w:r>
            </w:ins>
          </w:p>
        </w:tc>
        <w:tc>
          <w:tcPr>
            <w:tcW w:w="1843" w:type="dxa"/>
            <w:shd w:val="clear" w:color="auto" w:fill="BFBFBF" w:themeFill="background1" w:themeFillShade="BF"/>
          </w:tcPr>
          <w:p w14:paraId="0B8E9BE4" w14:textId="77777777" w:rsidR="005D78B0" w:rsidRPr="00AB670F" w:rsidRDefault="005D78B0" w:rsidP="00B154B2">
            <w:pPr>
              <w:jc w:val="center"/>
              <w:rPr>
                <w:ins w:id="850" w:author="Jiří Vojtěšek" w:date="2018-11-18T21:30:00Z"/>
                <w:b/>
              </w:rPr>
            </w:pPr>
            <w:ins w:id="851" w:author="Jiří Vojtěšek" w:date="2018-11-18T21:30:00Z">
              <w:r w:rsidRPr="00AA2288">
                <w:rPr>
                  <w:b/>
                  <w:highlight w:val="darkGray"/>
                </w:rPr>
                <w:t>X</w:t>
              </w:r>
            </w:ins>
          </w:p>
        </w:tc>
      </w:tr>
      <w:tr w:rsidR="005D78B0" w14:paraId="4BC85A6C" w14:textId="77777777" w:rsidTr="00C25387">
        <w:tblPrEx>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852" w:author="Jiří Vojtěšek" w:date="2018-11-26T12:36:00Z">
            <w:tblPrEx>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853" w:author="Jiří Vojtěšek" w:date="2018-11-18T21:30:00Z"/>
          <w:trPrChange w:id="854" w:author="Jiří Vojtěšek" w:date="2018-11-26T12:36:00Z">
            <w:trPr>
              <w:gridBefore w:val="1"/>
            </w:trPr>
          </w:trPrChange>
        </w:trPr>
        <w:tc>
          <w:tcPr>
            <w:tcW w:w="3294" w:type="dxa"/>
            <w:shd w:val="clear" w:color="auto" w:fill="auto"/>
            <w:tcPrChange w:id="855" w:author="Jiří Vojtěšek" w:date="2018-11-26T12:36:00Z">
              <w:tcPr>
                <w:tcW w:w="3294" w:type="dxa"/>
                <w:gridSpan w:val="2"/>
                <w:shd w:val="clear" w:color="auto" w:fill="auto"/>
              </w:tcPr>
            </w:tcPrChange>
          </w:tcPr>
          <w:p w14:paraId="7314BD00" w14:textId="77777777" w:rsidR="005D78B0" w:rsidRPr="009C630D" w:rsidRDefault="005D78B0" w:rsidP="00B154B2">
            <w:pPr>
              <w:rPr>
                <w:ins w:id="856" w:author="Jiří Vojtěšek" w:date="2018-11-18T21:30:00Z"/>
                <w:b/>
              </w:rPr>
            </w:pPr>
            <w:ins w:id="857" w:author="Jiří Vojtěšek" w:date="2018-11-18T21:30:00Z">
              <w:r w:rsidRPr="008F2BD9">
                <w:rPr>
                  <w:rPrChange w:id="858" w:author="Jiří Vojtěšek" w:date="2018-11-26T12:36:00Z">
                    <w:rPr>
                      <w:highlight w:val="red"/>
                    </w:rPr>
                  </w:rPrChange>
                </w:rPr>
                <w:t>Informační podpora bezpečnostních systémů</w:t>
              </w:r>
            </w:ins>
          </w:p>
        </w:tc>
        <w:tc>
          <w:tcPr>
            <w:tcW w:w="801" w:type="dxa"/>
            <w:shd w:val="clear" w:color="auto" w:fill="auto"/>
            <w:tcPrChange w:id="859" w:author="Jiří Vojtěšek" w:date="2018-11-26T12:36:00Z">
              <w:tcPr>
                <w:tcW w:w="801" w:type="dxa"/>
                <w:gridSpan w:val="2"/>
                <w:shd w:val="clear" w:color="auto" w:fill="auto"/>
              </w:tcPr>
            </w:tcPrChange>
          </w:tcPr>
          <w:p w14:paraId="7DA3ABE5" w14:textId="77777777" w:rsidR="005D78B0" w:rsidRPr="00BC5CF3" w:rsidRDefault="005D78B0" w:rsidP="00B154B2">
            <w:pPr>
              <w:jc w:val="center"/>
              <w:rPr>
                <w:ins w:id="860" w:author="Jiří Vojtěšek" w:date="2018-11-18T21:30:00Z"/>
                <w:b/>
              </w:rPr>
            </w:pPr>
            <w:ins w:id="861" w:author="Jiří Vojtěšek" w:date="2018-11-18T21:30:00Z">
              <w:r w:rsidRPr="00F4263E">
                <w:t>1</w:t>
              </w:r>
            </w:ins>
          </w:p>
        </w:tc>
        <w:tc>
          <w:tcPr>
            <w:tcW w:w="851" w:type="dxa"/>
            <w:shd w:val="clear" w:color="auto" w:fill="auto"/>
            <w:tcPrChange w:id="862" w:author="Jiří Vojtěšek" w:date="2018-11-26T12:36:00Z">
              <w:tcPr>
                <w:tcW w:w="851" w:type="dxa"/>
                <w:gridSpan w:val="2"/>
                <w:shd w:val="clear" w:color="auto" w:fill="auto"/>
              </w:tcPr>
            </w:tcPrChange>
          </w:tcPr>
          <w:p w14:paraId="0B067CFC" w14:textId="77777777" w:rsidR="005D78B0" w:rsidRPr="00BC5CF3" w:rsidRDefault="005D78B0" w:rsidP="00B154B2">
            <w:pPr>
              <w:jc w:val="center"/>
              <w:rPr>
                <w:ins w:id="863" w:author="Jiří Vojtěšek" w:date="2018-11-18T21:30:00Z"/>
                <w:b/>
              </w:rPr>
            </w:pPr>
            <w:ins w:id="864" w:author="Jiří Vojtěšek" w:date="2018-11-18T21:30:00Z">
              <w:r w:rsidRPr="00F4263E">
                <w:t>L</w:t>
              </w:r>
            </w:ins>
          </w:p>
        </w:tc>
        <w:tc>
          <w:tcPr>
            <w:tcW w:w="1324" w:type="dxa"/>
            <w:shd w:val="clear" w:color="auto" w:fill="auto"/>
            <w:vAlign w:val="center"/>
            <w:tcPrChange w:id="865" w:author="Jiří Vojtěšek" w:date="2018-11-26T12:36:00Z">
              <w:tcPr>
                <w:tcW w:w="1324" w:type="dxa"/>
                <w:gridSpan w:val="2"/>
                <w:shd w:val="clear" w:color="auto" w:fill="auto"/>
                <w:vAlign w:val="center"/>
              </w:tcPr>
            </w:tcPrChange>
          </w:tcPr>
          <w:p w14:paraId="12F58EB7" w14:textId="77777777" w:rsidR="005D78B0" w:rsidRPr="00AB670F" w:rsidRDefault="005D78B0" w:rsidP="00B154B2">
            <w:pPr>
              <w:jc w:val="center"/>
              <w:rPr>
                <w:ins w:id="866" w:author="Jiří Vojtěšek" w:date="2018-11-18T21:30:00Z"/>
                <w:b/>
              </w:rPr>
            </w:pPr>
          </w:p>
        </w:tc>
        <w:tc>
          <w:tcPr>
            <w:tcW w:w="1134" w:type="dxa"/>
            <w:shd w:val="clear" w:color="auto" w:fill="BFBFBF" w:themeFill="background1" w:themeFillShade="BF"/>
            <w:vAlign w:val="center"/>
            <w:tcPrChange w:id="867" w:author="Jiří Vojtěšek" w:date="2018-11-26T12:36:00Z">
              <w:tcPr>
                <w:tcW w:w="1134" w:type="dxa"/>
                <w:gridSpan w:val="2"/>
                <w:shd w:val="clear" w:color="auto" w:fill="auto"/>
                <w:vAlign w:val="center"/>
              </w:tcPr>
            </w:tcPrChange>
          </w:tcPr>
          <w:p w14:paraId="7170BAAD" w14:textId="32347E23" w:rsidR="005D78B0" w:rsidRPr="00AB670F" w:rsidRDefault="008F2BD9" w:rsidP="00B154B2">
            <w:pPr>
              <w:jc w:val="center"/>
              <w:rPr>
                <w:ins w:id="868" w:author="Jiří Vojtěšek" w:date="2018-11-18T21:30:00Z"/>
                <w:b/>
              </w:rPr>
            </w:pPr>
            <w:ins w:id="869" w:author="Jiří Vojtěšek" w:date="2018-11-26T12:35:00Z">
              <w:r>
                <w:rPr>
                  <w:b/>
                </w:rPr>
                <w:t>X</w:t>
              </w:r>
            </w:ins>
          </w:p>
        </w:tc>
        <w:tc>
          <w:tcPr>
            <w:tcW w:w="1843" w:type="dxa"/>
            <w:shd w:val="clear" w:color="auto" w:fill="BFBFBF" w:themeFill="background1" w:themeFillShade="BF"/>
            <w:vAlign w:val="center"/>
            <w:tcPrChange w:id="870" w:author="Jiří Vojtěšek" w:date="2018-11-26T12:36:00Z">
              <w:tcPr>
                <w:tcW w:w="1843" w:type="dxa"/>
                <w:gridSpan w:val="2"/>
                <w:shd w:val="clear" w:color="auto" w:fill="auto"/>
                <w:vAlign w:val="center"/>
              </w:tcPr>
            </w:tcPrChange>
          </w:tcPr>
          <w:p w14:paraId="0CB66188" w14:textId="120B42B4" w:rsidR="005D78B0" w:rsidRPr="00AB670F" w:rsidRDefault="008F2BD9" w:rsidP="00B154B2">
            <w:pPr>
              <w:jc w:val="center"/>
              <w:rPr>
                <w:ins w:id="871" w:author="Jiří Vojtěšek" w:date="2018-11-18T21:30:00Z"/>
                <w:b/>
              </w:rPr>
            </w:pPr>
            <w:ins w:id="872" w:author="Jiří Vojtěšek" w:date="2018-11-26T12:35:00Z">
              <w:r>
                <w:rPr>
                  <w:b/>
                </w:rPr>
                <w:t>X</w:t>
              </w:r>
            </w:ins>
          </w:p>
        </w:tc>
      </w:tr>
      <w:tr w:rsidR="005D78B0" w14:paraId="729EA42D" w14:textId="77777777" w:rsidTr="00B154B2">
        <w:trPr>
          <w:ins w:id="873" w:author="Jiří Vojtěšek" w:date="2018-11-18T21:30:00Z"/>
        </w:trPr>
        <w:tc>
          <w:tcPr>
            <w:tcW w:w="3294" w:type="dxa"/>
            <w:shd w:val="clear" w:color="auto" w:fill="auto"/>
          </w:tcPr>
          <w:p w14:paraId="6041CE07" w14:textId="77777777" w:rsidR="005D78B0" w:rsidRPr="00BC5CF3" w:rsidRDefault="005D78B0" w:rsidP="00B154B2">
            <w:pPr>
              <w:rPr>
                <w:ins w:id="874" w:author="Jiří Vojtěšek" w:date="2018-11-18T21:30:00Z"/>
                <w:b/>
              </w:rPr>
            </w:pPr>
            <w:ins w:id="875" w:author="Jiří Vojtěšek" w:date="2018-11-18T21:30:00Z">
              <w:r w:rsidRPr="00F4263E">
                <w:t>Kamerové systémy</w:t>
              </w:r>
            </w:ins>
          </w:p>
        </w:tc>
        <w:tc>
          <w:tcPr>
            <w:tcW w:w="801" w:type="dxa"/>
            <w:shd w:val="clear" w:color="auto" w:fill="auto"/>
          </w:tcPr>
          <w:p w14:paraId="5789D8DB" w14:textId="77777777" w:rsidR="005D78B0" w:rsidRPr="00BC5CF3" w:rsidRDefault="005D78B0" w:rsidP="00B154B2">
            <w:pPr>
              <w:jc w:val="center"/>
              <w:rPr>
                <w:ins w:id="876" w:author="Jiří Vojtěšek" w:date="2018-11-18T21:30:00Z"/>
                <w:b/>
              </w:rPr>
            </w:pPr>
            <w:ins w:id="877" w:author="Jiří Vojtěšek" w:date="2018-11-18T21:30:00Z">
              <w:r w:rsidRPr="00F4263E">
                <w:t>2</w:t>
              </w:r>
            </w:ins>
          </w:p>
        </w:tc>
        <w:tc>
          <w:tcPr>
            <w:tcW w:w="851" w:type="dxa"/>
            <w:shd w:val="clear" w:color="auto" w:fill="auto"/>
          </w:tcPr>
          <w:p w14:paraId="5E511C21" w14:textId="77777777" w:rsidR="005D78B0" w:rsidRPr="00BC5CF3" w:rsidRDefault="005D78B0" w:rsidP="00B154B2">
            <w:pPr>
              <w:jc w:val="center"/>
              <w:rPr>
                <w:ins w:id="878" w:author="Jiří Vojtěšek" w:date="2018-11-18T21:30:00Z"/>
                <w:b/>
              </w:rPr>
            </w:pPr>
            <w:ins w:id="879" w:author="Jiří Vojtěšek" w:date="2018-11-18T21:30:00Z">
              <w:r w:rsidRPr="00F4263E">
                <w:t>Z</w:t>
              </w:r>
            </w:ins>
          </w:p>
        </w:tc>
        <w:tc>
          <w:tcPr>
            <w:tcW w:w="1324" w:type="dxa"/>
            <w:shd w:val="clear" w:color="auto" w:fill="auto"/>
            <w:vAlign w:val="center"/>
          </w:tcPr>
          <w:p w14:paraId="68B0FE45" w14:textId="77777777" w:rsidR="005D78B0" w:rsidRPr="00AB670F" w:rsidRDefault="005D78B0" w:rsidP="00B154B2">
            <w:pPr>
              <w:jc w:val="center"/>
              <w:rPr>
                <w:ins w:id="880" w:author="Jiří Vojtěšek" w:date="2018-11-18T21:30:00Z"/>
                <w:b/>
              </w:rPr>
            </w:pPr>
          </w:p>
        </w:tc>
        <w:tc>
          <w:tcPr>
            <w:tcW w:w="1134" w:type="dxa"/>
            <w:shd w:val="clear" w:color="auto" w:fill="BFBFBF" w:themeFill="background1" w:themeFillShade="BF"/>
          </w:tcPr>
          <w:p w14:paraId="69178690" w14:textId="77777777" w:rsidR="005D78B0" w:rsidRPr="00AB670F" w:rsidRDefault="005D78B0" w:rsidP="00B154B2">
            <w:pPr>
              <w:jc w:val="center"/>
              <w:rPr>
                <w:ins w:id="881" w:author="Jiří Vojtěšek" w:date="2018-11-18T21:30:00Z"/>
                <w:b/>
              </w:rPr>
            </w:pPr>
            <w:ins w:id="882" w:author="Jiří Vojtěšek" w:date="2018-11-18T21:30:00Z">
              <w:r w:rsidRPr="00AA2288">
                <w:rPr>
                  <w:b/>
                  <w:highlight w:val="darkGray"/>
                </w:rPr>
                <w:t>X</w:t>
              </w:r>
            </w:ins>
          </w:p>
        </w:tc>
        <w:tc>
          <w:tcPr>
            <w:tcW w:w="1843" w:type="dxa"/>
            <w:shd w:val="clear" w:color="auto" w:fill="BFBFBF" w:themeFill="background1" w:themeFillShade="BF"/>
          </w:tcPr>
          <w:p w14:paraId="469238ED" w14:textId="77777777" w:rsidR="005D78B0" w:rsidRPr="00AB670F" w:rsidRDefault="005D78B0" w:rsidP="00B154B2">
            <w:pPr>
              <w:jc w:val="center"/>
              <w:rPr>
                <w:ins w:id="883" w:author="Jiří Vojtěšek" w:date="2018-11-18T21:30:00Z"/>
                <w:b/>
              </w:rPr>
            </w:pPr>
            <w:ins w:id="884" w:author="Jiří Vojtěšek" w:date="2018-11-18T21:30:00Z">
              <w:r w:rsidRPr="00AA2288">
                <w:rPr>
                  <w:b/>
                  <w:highlight w:val="darkGray"/>
                </w:rPr>
                <w:t>X</w:t>
              </w:r>
            </w:ins>
          </w:p>
        </w:tc>
      </w:tr>
      <w:tr w:rsidR="005D78B0" w14:paraId="6DFD5639" w14:textId="77777777" w:rsidTr="00B154B2">
        <w:trPr>
          <w:ins w:id="885" w:author="Jiří Vojtěšek" w:date="2018-11-18T21:30:00Z"/>
        </w:trPr>
        <w:tc>
          <w:tcPr>
            <w:tcW w:w="3294" w:type="dxa"/>
            <w:shd w:val="clear" w:color="auto" w:fill="auto"/>
          </w:tcPr>
          <w:p w14:paraId="4B0D4882" w14:textId="77777777" w:rsidR="005D78B0" w:rsidRPr="00BC5CF3" w:rsidRDefault="005D78B0" w:rsidP="00B154B2">
            <w:pPr>
              <w:rPr>
                <w:ins w:id="886" w:author="Jiří Vojtěšek" w:date="2018-11-18T21:30:00Z"/>
                <w:b/>
              </w:rPr>
            </w:pPr>
            <w:ins w:id="887" w:author="Jiří Vojtěšek" w:date="2018-11-18T21:30:00Z">
              <w:r w:rsidRPr="00F4263E">
                <w:t>Komunikační systémy</w:t>
              </w:r>
            </w:ins>
          </w:p>
        </w:tc>
        <w:tc>
          <w:tcPr>
            <w:tcW w:w="801" w:type="dxa"/>
            <w:shd w:val="clear" w:color="auto" w:fill="auto"/>
          </w:tcPr>
          <w:p w14:paraId="57A38E4C" w14:textId="77777777" w:rsidR="005D78B0" w:rsidRPr="00BC5CF3" w:rsidRDefault="005D78B0" w:rsidP="00B154B2">
            <w:pPr>
              <w:jc w:val="center"/>
              <w:rPr>
                <w:ins w:id="888" w:author="Jiří Vojtěšek" w:date="2018-11-18T21:30:00Z"/>
                <w:b/>
              </w:rPr>
            </w:pPr>
            <w:ins w:id="889" w:author="Jiří Vojtěšek" w:date="2018-11-18T21:30:00Z">
              <w:r w:rsidRPr="00F4263E">
                <w:t>1</w:t>
              </w:r>
            </w:ins>
          </w:p>
        </w:tc>
        <w:tc>
          <w:tcPr>
            <w:tcW w:w="851" w:type="dxa"/>
            <w:shd w:val="clear" w:color="auto" w:fill="auto"/>
          </w:tcPr>
          <w:p w14:paraId="3896E91A" w14:textId="77777777" w:rsidR="005D78B0" w:rsidRPr="00BC5CF3" w:rsidRDefault="005D78B0" w:rsidP="00B154B2">
            <w:pPr>
              <w:jc w:val="center"/>
              <w:rPr>
                <w:ins w:id="890" w:author="Jiří Vojtěšek" w:date="2018-11-18T21:30:00Z"/>
                <w:b/>
              </w:rPr>
            </w:pPr>
            <w:ins w:id="891" w:author="Jiří Vojtěšek" w:date="2018-11-18T21:30:00Z">
              <w:r w:rsidRPr="00F4263E">
                <w:t>Z</w:t>
              </w:r>
            </w:ins>
          </w:p>
        </w:tc>
        <w:tc>
          <w:tcPr>
            <w:tcW w:w="1324" w:type="dxa"/>
            <w:shd w:val="clear" w:color="auto" w:fill="auto"/>
            <w:vAlign w:val="center"/>
          </w:tcPr>
          <w:p w14:paraId="10796F14" w14:textId="77777777" w:rsidR="005D78B0" w:rsidRPr="00AB670F" w:rsidRDefault="005D78B0" w:rsidP="00B154B2">
            <w:pPr>
              <w:jc w:val="center"/>
              <w:rPr>
                <w:ins w:id="892" w:author="Jiří Vojtěšek" w:date="2018-11-18T21:30:00Z"/>
                <w:b/>
              </w:rPr>
            </w:pPr>
          </w:p>
        </w:tc>
        <w:tc>
          <w:tcPr>
            <w:tcW w:w="1134" w:type="dxa"/>
            <w:shd w:val="clear" w:color="auto" w:fill="BFBFBF" w:themeFill="background1" w:themeFillShade="BF"/>
          </w:tcPr>
          <w:p w14:paraId="1DA70392" w14:textId="77777777" w:rsidR="005D78B0" w:rsidRPr="00AB670F" w:rsidRDefault="005D78B0" w:rsidP="00B154B2">
            <w:pPr>
              <w:jc w:val="center"/>
              <w:rPr>
                <w:ins w:id="893" w:author="Jiří Vojtěšek" w:date="2018-11-18T21:30:00Z"/>
                <w:b/>
              </w:rPr>
            </w:pPr>
            <w:ins w:id="894" w:author="Jiří Vojtěšek" w:date="2018-11-18T21:30:00Z">
              <w:r w:rsidRPr="00AA2288">
                <w:rPr>
                  <w:b/>
                  <w:highlight w:val="darkGray"/>
                </w:rPr>
                <w:t>X</w:t>
              </w:r>
            </w:ins>
          </w:p>
        </w:tc>
        <w:tc>
          <w:tcPr>
            <w:tcW w:w="1843" w:type="dxa"/>
            <w:shd w:val="clear" w:color="auto" w:fill="BFBFBF" w:themeFill="background1" w:themeFillShade="BF"/>
          </w:tcPr>
          <w:p w14:paraId="2B40BF73" w14:textId="77777777" w:rsidR="005D78B0" w:rsidRPr="00AB670F" w:rsidRDefault="005D78B0" w:rsidP="00B154B2">
            <w:pPr>
              <w:jc w:val="center"/>
              <w:rPr>
                <w:ins w:id="895" w:author="Jiří Vojtěšek" w:date="2018-11-18T21:30:00Z"/>
                <w:b/>
              </w:rPr>
            </w:pPr>
            <w:ins w:id="896" w:author="Jiří Vojtěšek" w:date="2018-11-18T21:30:00Z">
              <w:r w:rsidRPr="00AA2288">
                <w:rPr>
                  <w:b/>
                  <w:highlight w:val="darkGray"/>
                </w:rPr>
                <w:t>X</w:t>
              </w:r>
            </w:ins>
          </w:p>
        </w:tc>
      </w:tr>
      <w:tr w:rsidR="005D78B0" w14:paraId="56857575" w14:textId="77777777" w:rsidTr="00B154B2">
        <w:trPr>
          <w:ins w:id="897" w:author="Jiří Vojtěšek" w:date="2018-11-18T21:30:00Z"/>
        </w:trPr>
        <w:tc>
          <w:tcPr>
            <w:tcW w:w="3294" w:type="dxa"/>
            <w:shd w:val="clear" w:color="auto" w:fill="auto"/>
          </w:tcPr>
          <w:p w14:paraId="2AE1B26F" w14:textId="77777777" w:rsidR="005D78B0" w:rsidRPr="00BC5CF3" w:rsidRDefault="005D78B0" w:rsidP="00B154B2">
            <w:pPr>
              <w:rPr>
                <w:ins w:id="898" w:author="Jiří Vojtěšek" w:date="2018-11-18T21:30:00Z"/>
                <w:b/>
              </w:rPr>
            </w:pPr>
            <w:ins w:id="899" w:author="Jiří Vojtěšek" w:date="2018-11-18T21:30:00Z">
              <w:r w:rsidRPr="00F4263E">
                <w:t>Kriminologie</w:t>
              </w:r>
            </w:ins>
          </w:p>
        </w:tc>
        <w:tc>
          <w:tcPr>
            <w:tcW w:w="801" w:type="dxa"/>
            <w:shd w:val="clear" w:color="auto" w:fill="auto"/>
          </w:tcPr>
          <w:p w14:paraId="2F870B31" w14:textId="77777777" w:rsidR="005D78B0" w:rsidRPr="00BC5CF3" w:rsidRDefault="005D78B0" w:rsidP="00B154B2">
            <w:pPr>
              <w:jc w:val="center"/>
              <w:rPr>
                <w:ins w:id="900" w:author="Jiří Vojtěšek" w:date="2018-11-18T21:30:00Z"/>
                <w:b/>
              </w:rPr>
            </w:pPr>
            <w:ins w:id="901" w:author="Jiří Vojtěšek" w:date="2018-11-18T21:30:00Z">
              <w:r w:rsidRPr="00F4263E">
                <w:t>1</w:t>
              </w:r>
            </w:ins>
          </w:p>
        </w:tc>
        <w:tc>
          <w:tcPr>
            <w:tcW w:w="851" w:type="dxa"/>
            <w:shd w:val="clear" w:color="auto" w:fill="auto"/>
          </w:tcPr>
          <w:p w14:paraId="6AC5197C" w14:textId="77777777" w:rsidR="005D78B0" w:rsidRPr="00BC5CF3" w:rsidRDefault="005D78B0" w:rsidP="00B154B2">
            <w:pPr>
              <w:jc w:val="center"/>
              <w:rPr>
                <w:ins w:id="902" w:author="Jiří Vojtěšek" w:date="2018-11-18T21:30:00Z"/>
                <w:b/>
              </w:rPr>
            </w:pPr>
            <w:ins w:id="903" w:author="Jiří Vojtěšek" w:date="2018-11-18T21:30:00Z">
              <w:r w:rsidRPr="00F4263E">
                <w:t>L</w:t>
              </w:r>
            </w:ins>
          </w:p>
        </w:tc>
        <w:tc>
          <w:tcPr>
            <w:tcW w:w="1324" w:type="dxa"/>
            <w:shd w:val="clear" w:color="auto" w:fill="auto"/>
            <w:vAlign w:val="center"/>
          </w:tcPr>
          <w:p w14:paraId="266F9D37" w14:textId="77777777" w:rsidR="005D78B0" w:rsidRPr="00AB670F" w:rsidRDefault="005D78B0" w:rsidP="00B154B2">
            <w:pPr>
              <w:jc w:val="center"/>
              <w:rPr>
                <w:ins w:id="904" w:author="Jiří Vojtěšek" w:date="2018-11-18T21:30:00Z"/>
                <w:b/>
              </w:rPr>
            </w:pPr>
          </w:p>
        </w:tc>
        <w:tc>
          <w:tcPr>
            <w:tcW w:w="1134" w:type="dxa"/>
            <w:shd w:val="clear" w:color="auto" w:fill="BFBFBF" w:themeFill="background1" w:themeFillShade="BF"/>
          </w:tcPr>
          <w:p w14:paraId="22EF0180" w14:textId="77777777" w:rsidR="005D78B0" w:rsidRPr="00AB670F" w:rsidRDefault="005D78B0" w:rsidP="00B154B2">
            <w:pPr>
              <w:jc w:val="center"/>
              <w:rPr>
                <w:ins w:id="905" w:author="Jiří Vojtěšek" w:date="2018-11-18T21:30:00Z"/>
                <w:b/>
              </w:rPr>
            </w:pPr>
            <w:ins w:id="906" w:author="Jiří Vojtěšek" w:date="2018-11-18T21:30:00Z">
              <w:r w:rsidRPr="00AA2288">
                <w:rPr>
                  <w:b/>
                  <w:highlight w:val="darkGray"/>
                </w:rPr>
                <w:t>X</w:t>
              </w:r>
            </w:ins>
          </w:p>
        </w:tc>
        <w:tc>
          <w:tcPr>
            <w:tcW w:w="1843" w:type="dxa"/>
            <w:shd w:val="clear" w:color="auto" w:fill="auto"/>
            <w:vAlign w:val="center"/>
          </w:tcPr>
          <w:p w14:paraId="46196005" w14:textId="77777777" w:rsidR="005D78B0" w:rsidRPr="00AB670F" w:rsidRDefault="005D78B0" w:rsidP="00B154B2">
            <w:pPr>
              <w:jc w:val="center"/>
              <w:rPr>
                <w:ins w:id="907" w:author="Jiří Vojtěšek" w:date="2018-11-18T21:30:00Z"/>
                <w:b/>
              </w:rPr>
            </w:pPr>
          </w:p>
        </w:tc>
      </w:tr>
      <w:tr w:rsidR="005D78B0" w14:paraId="74002C91" w14:textId="77777777" w:rsidTr="00B154B2">
        <w:trPr>
          <w:ins w:id="908" w:author="Jiří Vojtěšek" w:date="2018-11-18T21:30:00Z"/>
        </w:trPr>
        <w:tc>
          <w:tcPr>
            <w:tcW w:w="3294" w:type="dxa"/>
            <w:shd w:val="clear" w:color="auto" w:fill="auto"/>
          </w:tcPr>
          <w:p w14:paraId="58F7FAF2" w14:textId="77777777" w:rsidR="005D78B0" w:rsidRPr="00BC5CF3" w:rsidRDefault="005D78B0" w:rsidP="00B154B2">
            <w:pPr>
              <w:rPr>
                <w:ins w:id="909" w:author="Jiří Vojtěšek" w:date="2018-11-18T21:30:00Z"/>
                <w:b/>
              </w:rPr>
            </w:pPr>
            <w:ins w:id="910" w:author="Jiří Vojtěšek" w:date="2018-11-18T21:30:00Z">
              <w:r w:rsidRPr="00F4263E">
                <w:t>Management bezpečnostního inženýrství</w:t>
              </w:r>
            </w:ins>
          </w:p>
        </w:tc>
        <w:tc>
          <w:tcPr>
            <w:tcW w:w="801" w:type="dxa"/>
            <w:shd w:val="clear" w:color="auto" w:fill="auto"/>
          </w:tcPr>
          <w:p w14:paraId="3C62EFE7" w14:textId="77777777" w:rsidR="005D78B0" w:rsidRPr="00BC5CF3" w:rsidRDefault="005D78B0" w:rsidP="00B154B2">
            <w:pPr>
              <w:jc w:val="center"/>
              <w:rPr>
                <w:ins w:id="911" w:author="Jiří Vojtěšek" w:date="2018-11-18T21:30:00Z"/>
                <w:b/>
              </w:rPr>
            </w:pPr>
            <w:ins w:id="912" w:author="Jiří Vojtěšek" w:date="2018-11-18T21:30:00Z">
              <w:r w:rsidRPr="00F4263E">
                <w:t>2</w:t>
              </w:r>
            </w:ins>
          </w:p>
        </w:tc>
        <w:tc>
          <w:tcPr>
            <w:tcW w:w="851" w:type="dxa"/>
            <w:shd w:val="clear" w:color="auto" w:fill="auto"/>
          </w:tcPr>
          <w:p w14:paraId="3A9A5087" w14:textId="77777777" w:rsidR="005D78B0" w:rsidRPr="00BC5CF3" w:rsidRDefault="005D78B0" w:rsidP="00B154B2">
            <w:pPr>
              <w:jc w:val="center"/>
              <w:rPr>
                <w:ins w:id="913" w:author="Jiří Vojtěšek" w:date="2018-11-18T21:30:00Z"/>
                <w:b/>
              </w:rPr>
            </w:pPr>
            <w:ins w:id="914" w:author="Jiří Vojtěšek" w:date="2018-11-18T21:30:00Z">
              <w:r w:rsidRPr="00F4263E">
                <w:t>L</w:t>
              </w:r>
            </w:ins>
          </w:p>
        </w:tc>
        <w:tc>
          <w:tcPr>
            <w:tcW w:w="1324" w:type="dxa"/>
            <w:shd w:val="clear" w:color="auto" w:fill="auto"/>
            <w:vAlign w:val="center"/>
          </w:tcPr>
          <w:p w14:paraId="4D101C31" w14:textId="77777777" w:rsidR="005D78B0" w:rsidRPr="00AB670F" w:rsidRDefault="005D78B0" w:rsidP="00B154B2">
            <w:pPr>
              <w:jc w:val="center"/>
              <w:rPr>
                <w:ins w:id="915" w:author="Jiří Vojtěšek" w:date="2018-11-18T21:30:00Z"/>
                <w:b/>
              </w:rPr>
            </w:pPr>
          </w:p>
        </w:tc>
        <w:tc>
          <w:tcPr>
            <w:tcW w:w="1134" w:type="dxa"/>
            <w:shd w:val="clear" w:color="auto" w:fill="BFBFBF" w:themeFill="background1" w:themeFillShade="BF"/>
          </w:tcPr>
          <w:p w14:paraId="7E1652C6" w14:textId="77777777" w:rsidR="005D78B0" w:rsidRPr="00AB670F" w:rsidRDefault="005D78B0" w:rsidP="00B154B2">
            <w:pPr>
              <w:jc w:val="center"/>
              <w:rPr>
                <w:ins w:id="916" w:author="Jiří Vojtěšek" w:date="2018-11-18T21:30:00Z"/>
                <w:b/>
              </w:rPr>
            </w:pPr>
            <w:ins w:id="917" w:author="Jiří Vojtěšek" w:date="2018-11-18T21:30:00Z">
              <w:r w:rsidRPr="00AA2288">
                <w:rPr>
                  <w:b/>
                  <w:highlight w:val="darkGray"/>
                </w:rPr>
                <w:t>X</w:t>
              </w:r>
            </w:ins>
          </w:p>
        </w:tc>
        <w:tc>
          <w:tcPr>
            <w:tcW w:w="1843" w:type="dxa"/>
            <w:shd w:val="clear" w:color="auto" w:fill="auto"/>
            <w:vAlign w:val="center"/>
          </w:tcPr>
          <w:p w14:paraId="39726101" w14:textId="77777777" w:rsidR="005D78B0" w:rsidRPr="00AB670F" w:rsidRDefault="005D78B0" w:rsidP="00B154B2">
            <w:pPr>
              <w:jc w:val="center"/>
              <w:rPr>
                <w:ins w:id="918" w:author="Jiří Vojtěšek" w:date="2018-11-18T21:30:00Z"/>
                <w:b/>
              </w:rPr>
            </w:pPr>
          </w:p>
        </w:tc>
      </w:tr>
      <w:tr w:rsidR="005D78B0" w14:paraId="474049D1" w14:textId="77777777" w:rsidTr="00B154B2">
        <w:trPr>
          <w:ins w:id="919" w:author="Jiří Vojtěšek" w:date="2018-11-18T21:30:00Z"/>
        </w:trPr>
        <w:tc>
          <w:tcPr>
            <w:tcW w:w="3294" w:type="dxa"/>
            <w:shd w:val="clear" w:color="auto" w:fill="auto"/>
          </w:tcPr>
          <w:p w14:paraId="45BAA246" w14:textId="77777777" w:rsidR="005D78B0" w:rsidRPr="00BC5CF3" w:rsidRDefault="005D78B0" w:rsidP="00B154B2">
            <w:pPr>
              <w:rPr>
                <w:ins w:id="920" w:author="Jiří Vojtěšek" w:date="2018-11-18T21:30:00Z"/>
                <w:b/>
              </w:rPr>
            </w:pPr>
            <w:ins w:id="921" w:author="Jiří Vojtěšek" w:date="2018-11-18T21:30:00Z">
              <w:r w:rsidRPr="00F4263E">
                <w:t>Měkké dovednosti</w:t>
              </w:r>
            </w:ins>
          </w:p>
        </w:tc>
        <w:tc>
          <w:tcPr>
            <w:tcW w:w="801" w:type="dxa"/>
            <w:shd w:val="clear" w:color="auto" w:fill="auto"/>
          </w:tcPr>
          <w:p w14:paraId="23F02AFA" w14:textId="77777777" w:rsidR="005D78B0" w:rsidRPr="00BC5CF3" w:rsidRDefault="005D78B0" w:rsidP="00B154B2">
            <w:pPr>
              <w:jc w:val="center"/>
              <w:rPr>
                <w:ins w:id="922" w:author="Jiří Vojtěšek" w:date="2018-11-18T21:30:00Z"/>
                <w:b/>
              </w:rPr>
            </w:pPr>
            <w:ins w:id="923" w:author="Jiří Vojtěšek" w:date="2018-11-18T21:30:00Z">
              <w:r w:rsidRPr="00F4263E">
                <w:t>2</w:t>
              </w:r>
            </w:ins>
          </w:p>
        </w:tc>
        <w:tc>
          <w:tcPr>
            <w:tcW w:w="851" w:type="dxa"/>
            <w:shd w:val="clear" w:color="auto" w:fill="auto"/>
          </w:tcPr>
          <w:p w14:paraId="4FAD809A" w14:textId="77777777" w:rsidR="005D78B0" w:rsidRPr="00BC5CF3" w:rsidRDefault="005D78B0" w:rsidP="00B154B2">
            <w:pPr>
              <w:jc w:val="center"/>
              <w:rPr>
                <w:ins w:id="924" w:author="Jiří Vojtěšek" w:date="2018-11-18T21:30:00Z"/>
                <w:b/>
              </w:rPr>
            </w:pPr>
            <w:ins w:id="925" w:author="Jiří Vojtěšek" w:date="2018-11-18T21:30:00Z">
              <w:r w:rsidRPr="00F4263E">
                <w:t>Z</w:t>
              </w:r>
            </w:ins>
          </w:p>
        </w:tc>
        <w:tc>
          <w:tcPr>
            <w:tcW w:w="1324" w:type="dxa"/>
            <w:shd w:val="clear" w:color="auto" w:fill="auto"/>
            <w:vAlign w:val="center"/>
          </w:tcPr>
          <w:p w14:paraId="4E2B6E3C" w14:textId="77777777" w:rsidR="005D78B0" w:rsidRPr="00AB670F" w:rsidRDefault="005D78B0" w:rsidP="00B154B2">
            <w:pPr>
              <w:jc w:val="center"/>
              <w:rPr>
                <w:ins w:id="926" w:author="Jiří Vojtěšek" w:date="2018-11-18T21:30:00Z"/>
                <w:b/>
              </w:rPr>
            </w:pPr>
          </w:p>
        </w:tc>
        <w:tc>
          <w:tcPr>
            <w:tcW w:w="1134" w:type="dxa"/>
            <w:shd w:val="clear" w:color="auto" w:fill="BFBFBF" w:themeFill="background1" w:themeFillShade="BF"/>
          </w:tcPr>
          <w:p w14:paraId="7330C8EA" w14:textId="77777777" w:rsidR="005D78B0" w:rsidRPr="00AB670F" w:rsidRDefault="005D78B0" w:rsidP="00B154B2">
            <w:pPr>
              <w:jc w:val="center"/>
              <w:rPr>
                <w:ins w:id="927" w:author="Jiří Vojtěšek" w:date="2018-11-18T21:30:00Z"/>
                <w:b/>
              </w:rPr>
            </w:pPr>
            <w:ins w:id="928" w:author="Jiří Vojtěšek" w:date="2018-11-18T21:30:00Z">
              <w:r w:rsidRPr="00AA2288">
                <w:rPr>
                  <w:b/>
                  <w:highlight w:val="darkGray"/>
                </w:rPr>
                <w:t>X</w:t>
              </w:r>
            </w:ins>
          </w:p>
        </w:tc>
        <w:tc>
          <w:tcPr>
            <w:tcW w:w="1843" w:type="dxa"/>
            <w:shd w:val="clear" w:color="auto" w:fill="auto"/>
            <w:vAlign w:val="center"/>
          </w:tcPr>
          <w:p w14:paraId="3198A009" w14:textId="77777777" w:rsidR="005D78B0" w:rsidRPr="00AB670F" w:rsidRDefault="005D78B0" w:rsidP="00B154B2">
            <w:pPr>
              <w:jc w:val="center"/>
              <w:rPr>
                <w:ins w:id="929" w:author="Jiří Vojtěšek" w:date="2018-11-18T21:30:00Z"/>
                <w:b/>
              </w:rPr>
            </w:pPr>
          </w:p>
        </w:tc>
      </w:tr>
      <w:tr w:rsidR="005D78B0" w14:paraId="3A44E03D" w14:textId="77777777" w:rsidTr="00B154B2">
        <w:trPr>
          <w:ins w:id="930" w:author="Jiří Vojtěšek" w:date="2018-11-18T21:30:00Z"/>
        </w:trPr>
        <w:tc>
          <w:tcPr>
            <w:tcW w:w="3294" w:type="dxa"/>
            <w:shd w:val="clear" w:color="auto" w:fill="auto"/>
          </w:tcPr>
          <w:p w14:paraId="085CBAE2" w14:textId="77777777" w:rsidR="005D78B0" w:rsidRPr="00BC5CF3" w:rsidRDefault="005D78B0" w:rsidP="00B154B2">
            <w:pPr>
              <w:rPr>
                <w:ins w:id="931" w:author="Jiří Vojtěšek" w:date="2018-11-18T21:30:00Z"/>
                <w:b/>
              </w:rPr>
            </w:pPr>
            <w:ins w:id="932" w:author="Jiří Vojtěšek" w:date="2018-11-18T21:30:00Z">
              <w:r w:rsidRPr="00F4263E">
                <w:t>Návrh elektronických obvodů</w:t>
              </w:r>
            </w:ins>
          </w:p>
        </w:tc>
        <w:tc>
          <w:tcPr>
            <w:tcW w:w="801" w:type="dxa"/>
            <w:shd w:val="clear" w:color="auto" w:fill="auto"/>
          </w:tcPr>
          <w:p w14:paraId="687A2F6A" w14:textId="77777777" w:rsidR="005D78B0" w:rsidRPr="00BC5CF3" w:rsidRDefault="005D78B0" w:rsidP="00B154B2">
            <w:pPr>
              <w:jc w:val="center"/>
              <w:rPr>
                <w:ins w:id="933" w:author="Jiří Vojtěšek" w:date="2018-11-18T21:30:00Z"/>
                <w:b/>
              </w:rPr>
            </w:pPr>
            <w:ins w:id="934" w:author="Jiří Vojtěšek" w:date="2018-11-18T21:30:00Z">
              <w:r w:rsidRPr="00F4263E">
                <w:t>2</w:t>
              </w:r>
            </w:ins>
          </w:p>
        </w:tc>
        <w:tc>
          <w:tcPr>
            <w:tcW w:w="851" w:type="dxa"/>
            <w:shd w:val="clear" w:color="auto" w:fill="auto"/>
          </w:tcPr>
          <w:p w14:paraId="3279E201" w14:textId="77777777" w:rsidR="005D78B0" w:rsidRPr="00BC5CF3" w:rsidRDefault="005D78B0" w:rsidP="00B154B2">
            <w:pPr>
              <w:jc w:val="center"/>
              <w:rPr>
                <w:ins w:id="935" w:author="Jiří Vojtěšek" w:date="2018-11-18T21:30:00Z"/>
                <w:b/>
              </w:rPr>
            </w:pPr>
            <w:ins w:id="936" w:author="Jiří Vojtěšek" w:date="2018-11-18T21:30:00Z">
              <w:r w:rsidRPr="00F4263E">
                <w:t>Z</w:t>
              </w:r>
            </w:ins>
          </w:p>
        </w:tc>
        <w:tc>
          <w:tcPr>
            <w:tcW w:w="1324" w:type="dxa"/>
            <w:shd w:val="clear" w:color="auto" w:fill="auto"/>
            <w:vAlign w:val="center"/>
          </w:tcPr>
          <w:p w14:paraId="08E01ACE" w14:textId="77777777" w:rsidR="005D78B0" w:rsidRPr="00AB670F" w:rsidRDefault="005D78B0" w:rsidP="00B154B2">
            <w:pPr>
              <w:jc w:val="center"/>
              <w:rPr>
                <w:ins w:id="937" w:author="Jiří Vojtěšek" w:date="2018-11-18T21:30:00Z"/>
                <w:b/>
              </w:rPr>
            </w:pPr>
          </w:p>
        </w:tc>
        <w:tc>
          <w:tcPr>
            <w:tcW w:w="1134" w:type="dxa"/>
            <w:shd w:val="clear" w:color="auto" w:fill="auto"/>
            <w:vAlign w:val="center"/>
          </w:tcPr>
          <w:p w14:paraId="18710D88" w14:textId="77777777" w:rsidR="005D78B0" w:rsidRPr="00AB670F" w:rsidRDefault="005D78B0" w:rsidP="00B154B2">
            <w:pPr>
              <w:jc w:val="center"/>
              <w:rPr>
                <w:ins w:id="938" w:author="Jiří Vojtěšek" w:date="2018-11-18T21:30:00Z"/>
                <w:b/>
              </w:rPr>
            </w:pPr>
          </w:p>
        </w:tc>
        <w:tc>
          <w:tcPr>
            <w:tcW w:w="1843" w:type="dxa"/>
            <w:shd w:val="clear" w:color="auto" w:fill="BFBFBF" w:themeFill="background1" w:themeFillShade="BF"/>
          </w:tcPr>
          <w:p w14:paraId="4420D2D4" w14:textId="77777777" w:rsidR="005D78B0" w:rsidRPr="00AB670F" w:rsidRDefault="005D78B0" w:rsidP="00B154B2">
            <w:pPr>
              <w:jc w:val="center"/>
              <w:rPr>
                <w:ins w:id="939" w:author="Jiří Vojtěšek" w:date="2018-11-18T21:30:00Z"/>
                <w:b/>
              </w:rPr>
            </w:pPr>
            <w:ins w:id="940" w:author="Jiří Vojtěšek" w:date="2018-11-18T21:30:00Z">
              <w:r w:rsidRPr="00AA2288">
                <w:rPr>
                  <w:b/>
                  <w:highlight w:val="darkGray"/>
                </w:rPr>
                <w:t>X</w:t>
              </w:r>
            </w:ins>
          </w:p>
        </w:tc>
      </w:tr>
      <w:tr w:rsidR="005D78B0" w14:paraId="3E764428" w14:textId="77777777" w:rsidTr="00B154B2">
        <w:trPr>
          <w:ins w:id="941" w:author="Jiří Vojtěšek" w:date="2018-11-18T21:30:00Z"/>
        </w:trPr>
        <w:tc>
          <w:tcPr>
            <w:tcW w:w="3294" w:type="dxa"/>
            <w:shd w:val="clear" w:color="auto" w:fill="auto"/>
          </w:tcPr>
          <w:p w14:paraId="7F5B5A19" w14:textId="77777777" w:rsidR="005D78B0" w:rsidRPr="00BC5CF3" w:rsidRDefault="005D78B0" w:rsidP="00B154B2">
            <w:pPr>
              <w:rPr>
                <w:ins w:id="942" w:author="Jiří Vojtěšek" w:date="2018-11-18T21:30:00Z"/>
                <w:b/>
              </w:rPr>
            </w:pPr>
            <w:ins w:id="943" w:author="Jiří Vojtěšek" w:date="2018-11-18T21:30:00Z">
              <w:r w:rsidRPr="00F4263E">
                <w:t>Odborná angličtina 1</w:t>
              </w:r>
            </w:ins>
          </w:p>
        </w:tc>
        <w:tc>
          <w:tcPr>
            <w:tcW w:w="801" w:type="dxa"/>
            <w:shd w:val="clear" w:color="auto" w:fill="auto"/>
          </w:tcPr>
          <w:p w14:paraId="6E9C7E65" w14:textId="77777777" w:rsidR="005D78B0" w:rsidRPr="00BC5CF3" w:rsidRDefault="005D78B0" w:rsidP="00B154B2">
            <w:pPr>
              <w:jc w:val="center"/>
              <w:rPr>
                <w:ins w:id="944" w:author="Jiří Vojtěšek" w:date="2018-11-18T21:30:00Z"/>
                <w:b/>
              </w:rPr>
            </w:pPr>
            <w:ins w:id="945" w:author="Jiří Vojtěšek" w:date="2018-11-18T21:30:00Z">
              <w:r w:rsidRPr="00F4263E">
                <w:t>1</w:t>
              </w:r>
            </w:ins>
          </w:p>
        </w:tc>
        <w:tc>
          <w:tcPr>
            <w:tcW w:w="851" w:type="dxa"/>
            <w:shd w:val="clear" w:color="auto" w:fill="auto"/>
          </w:tcPr>
          <w:p w14:paraId="04A9D8B7" w14:textId="77777777" w:rsidR="005D78B0" w:rsidRPr="00BC5CF3" w:rsidRDefault="005D78B0" w:rsidP="00B154B2">
            <w:pPr>
              <w:jc w:val="center"/>
              <w:rPr>
                <w:ins w:id="946" w:author="Jiří Vojtěšek" w:date="2018-11-18T21:30:00Z"/>
                <w:b/>
              </w:rPr>
            </w:pPr>
            <w:ins w:id="947" w:author="Jiří Vojtěšek" w:date="2018-11-18T21:30:00Z">
              <w:r w:rsidRPr="00F4263E">
                <w:t>Z</w:t>
              </w:r>
            </w:ins>
          </w:p>
        </w:tc>
        <w:tc>
          <w:tcPr>
            <w:tcW w:w="1324" w:type="dxa"/>
            <w:shd w:val="clear" w:color="auto" w:fill="auto"/>
            <w:vAlign w:val="center"/>
          </w:tcPr>
          <w:p w14:paraId="02EB86E0" w14:textId="77777777" w:rsidR="005D78B0" w:rsidRPr="00AB670F" w:rsidRDefault="005D78B0" w:rsidP="00B154B2">
            <w:pPr>
              <w:jc w:val="center"/>
              <w:rPr>
                <w:ins w:id="948" w:author="Jiří Vojtěšek" w:date="2018-11-18T21:30:00Z"/>
                <w:b/>
              </w:rPr>
            </w:pPr>
          </w:p>
        </w:tc>
        <w:tc>
          <w:tcPr>
            <w:tcW w:w="1134" w:type="dxa"/>
            <w:shd w:val="clear" w:color="auto" w:fill="BFBFBF" w:themeFill="background1" w:themeFillShade="BF"/>
          </w:tcPr>
          <w:p w14:paraId="20A2012A" w14:textId="77777777" w:rsidR="005D78B0" w:rsidRPr="00AB670F" w:rsidRDefault="005D78B0" w:rsidP="00B154B2">
            <w:pPr>
              <w:jc w:val="center"/>
              <w:rPr>
                <w:ins w:id="949" w:author="Jiří Vojtěšek" w:date="2018-11-18T21:30:00Z"/>
                <w:b/>
              </w:rPr>
            </w:pPr>
            <w:ins w:id="950" w:author="Jiří Vojtěšek" w:date="2018-11-18T21:30:00Z">
              <w:r w:rsidRPr="00AA2288">
                <w:rPr>
                  <w:b/>
                  <w:highlight w:val="darkGray"/>
                </w:rPr>
                <w:t>X</w:t>
              </w:r>
            </w:ins>
          </w:p>
        </w:tc>
        <w:tc>
          <w:tcPr>
            <w:tcW w:w="1843" w:type="dxa"/>
            <w:shd w:val="clear" w:color="auto" w:fill="BFBFBF" w:themeFill="background1" w:themeFillShade="BF"/>
          </w:tcPr>
          <w:p w14:paraId="02136E2C" w14:textId="77777777" w:rsidR="005D78B0" w:rsidRPr="00AB670F" w:rsidRDefault="005D78B0" w:rsidP="00B154B2">
            <w:pPr>
              <w:jc w:val="center"/>
              <w:rPr>
                <w:ins w:id="951" w:author="Jiří Vojtěšek" w:date="2018-11-18T21:30:00Z"/>
                <w:b/>
              </w:rPr>
            </w:pPr>
            <w:ins w:id="952" w:author="Jiří Vojtěšek" w:date="2018-11-18T21:30:00Z">
              <w:r w:rsidRPr="00AA2288">
                <w:rPr>
                  <w:b/>
                  <w:highlight w:val="darkGray"/>
                </w:rPr>
                <w:t>X</w:t>
              </w:r>
            </w:ins>
          </w:p>
        </w:tc>
      </w:tr>
      <w:tr w:rsidR="005D78B0" w14:paraId="79AD8397" w14:textId="77777777" w:rsidTr="00B154B2">
        <w:trPr>
          <w:ins w:id="953" w:author="Jiří Vojtěšek" w:date="2018-11-18T21:30:00Z"/>
        </w:trPr>
        <w:tc>
          <w:tcPr>
            <w:tcW w:w="3294" w:type="dxa"/>
            <w:shd w:val="clear" w:color="auto" w:fill="auto"/>
          </w:tcPr>
          <w:p w14:paraId="5A2198E2" w14:textId="77777777" w:rsidR="005D78B0" w:rsidRPr="00BC5CF3" w:rsidRDefault="005D78B0" w:rsidP="00B154B2">
            <w:pPr>
              <w:rPr>
                <w:ins w:id="954" w:author="Jiří Vojtěšek" w:date="2018-11-18T21:30:00Z"/>
                <w:b/>
              </w:rPr>
            </w:pPr>
            <w:ins w:id="955" w:author="Jiří Vojtěšek" w:date="2018-11-18T21:30:00Z">
              <w:r w:rsidRPr="00F4263E">
                <w:t>Odborná angličtina 2</w:t>
              </w:r>
            </w:ins>
          </w:p>
        </w:tc>
        <w:tc>
          <w:tcPr>
            <w:tcW w:w="801" w:type="dxa"/>
            <w:shd w:val="clear" w:color="auto" w:fill="auto"/>
          </w:tcPr>
          <w:p w14:paraId="55F30B97" w14:textId="77777777" w:rsidR="005D78B0" w:rsidRPr="00BC5CF3" w:rsidRDefault="005D78B0" w:rsidP="00B154B2">
            <w:pPr>
              <w:jc w:val="center"/>
              <w:rPr>
                <w:ins w:id="956" w:author="Jiří Vojtěšek" w:date="2018-11-18T21:30:00Z"/>
                <w:b/>
              </w:rPr>
            </w:pPr>
            <w:ins w:id="957" w:author="Jiří Vojtěšek" w:date="2018-11-18T21:30:00Z">
              <w:r w:rsidRPr="00F4263E">
                <w:t>1</w:t>
              </w:r>
            </w:ins>
          </w:p>
        </w:tc>
        <w:tc>
          <w:tcPr>
            <w:tcW w:w="851" w:type="dxa"/>
            <w:shd w:val="clear" w:color="auto" w:fill="auto"/>
          </w:tcPr>
          <w:p w14:paraId="68107280" w14:textId="77777777" w:rsidR="005D78B0" w:rsidRPr="00BC5CF3" w:rsidRDefault="005D78B0" w:rsidP="00B154B2">
            <w:pPr>
              <w:jc w:val="center"/>
              <w:rPr>
                <w:ins w:id="958" w:author="Jiří Vojtěšek" w:date="2018-11-18T21:30:00Z"/>
                <w:b/>
              </w:rPr>
            </w:pPr>
            <w:ins w:id="959" w:author="Jiří Vojtěšek" w:date="2018-11-18T21:30:00Z">
              <w:r w:rsidRPr="00F4263E">
                <w:t>L</w:t>
              </w:r>
            </w:ins>
          </w:p>
        </w:tc>
        <w:tc>
          <w:tcPr>
            <w:tcW w:w="1324" w:type="dxa"/>
            <w:shd w:val="clear" w:color="auto" w:fill="auto"/>
            <w:vAlign w:val="center"/>
          </w:tcPr>
          <w:p w14:paraId="5A057FC0" w14:textId="77777777" w:rsidR="005D78B0" w:rsidRPr="00AB670F" w:rsidRDefault="005D78B0" w:rsidP="00B154B2">
            <w:pPr>
              <w:jc w:val="center"/>
              <w:rPr>
                <w:ins w:id="960" w:author="Jiří Vojtěšek" w:date="2018-11-18T21:30:00Z"/>
                <w:b/>
              </w:rPr>
            </w:pPr>
          </w:p>
        </w:tc>
        <w:tc>
          <w:tcPr>
            <w:tcW w:w="1134" w:type="dxa"/>
            <w:shd w:val="clear" w:color="auto" w:fill="BFBFBF" w:themeFill="background1" w:themeFillShade="BF"/>
          </w:tcPr>
          <w:p w14:paraId="2002CE21" w14:textId="77777777" w:rsidR="005D78B0" w:rsidRPr="00AB670F" w:rsidRDefault="005D78B0" w:rsidP="00B154B2">
            <w:pPr>
              <w:jc w:val="center"/>
              <w:rPr>
                <w:ins w:id="961" w:author="Jiří Vojtěšek" w:date="2018-11-18T21:30:00Z"/>
                <w:b/>
              </w:rPr>
            </w:pPr>
            <w:ins w:id="962" w:author="Jiří Vojtěšek" w:date="2018-11-18T21:30:00Z">
              <w:r w:rsidRPr="00AA2288">
                <w:rPr>
                  <w:b/>
                  <w:highlight w:val="darkGray"/>
                </w:rPr>
                <w:t>X</w:t>
              </w:r>
            </w:ins>
          </w:p>
        </w:tc>
        <w:tc>
          <w:tcPr>
            <w:tcW w:w="1843" w:type="dxa"/>
            <w:shd w:val="clear" w:color="auto" w:fill="BFBFBF" w:themeFill="background1" w:themeFillShade="BF"/>
          </w:tcPr>
          <w:p w14:paraId="26AA989D" w14:textId="77777777" w:rsidR="005D78B0" w:rsidRPr="00AB670F" w:rsidRDefault="005D78B0" w:rsidP="00B154B2">
            <w:pPr>
              <w:jc w:val="center"/>
              <w:rPr>
                <w:ins w:id="963" w:author="Jiří Vojtěšek" w:date="2018-11-18T21:30:00Z"/>
                <w:b/>
              </w:rPr>
            </w:pPr>
            <w:ins w:id="964" w:author="Jiří Vojtěšek" w:date="2018-11-18T21:30:00Z">
              <w:r w:rsidRPr="00AA2288">
                <w:rPr>
                  <w:b/>
                  <w:highlight w:val="darkGray"/>
                </w:rPr>
                <w:t>X</w:t>
              </w:r>
            </w:ins>
          </w:p>
        </w:tc>
      </w:tr>
      <w:tr w:rsidR="005D78B0" w14:paraId="4B28838D" w14:textId="77777777" w:rsidTr="00B154B2">
        <w:trPr>
          <w:ins w:id="965" w:author="Jiří Vojtěšek" w:date="2018-11-18T21:30:00Z"/>
        </w:trPr>
        <w:tc>
          <w:tcPr>
            <w:tcW w:w="3294" w:type="dxa"/>
            <w:shd w:val="clear" w:color="auto" w:fill="auto"/>
          </w:tcPr>
          <w:p w14:paraId="22325AE6" w14:textId="77777777" w:rsidR="005D78B0" w:rsidRPr="00BC5CF3" w:rsidRDefault="005D78B0" w:rsidP="00B154B2">
            <w:pPr>
              <w:rPr>
                <w:ins w:id="966" w:author="Jiří Vojtěšek" w:date="2018-11-18T21:30:00Z"/>
                <w:b/>
              </w:rPr>
            </w:pPr>
            <w:ins w:id="967" w:author="Jiří Vojtěšek" w:date="2018-11-18T21:30:00Z">
              <w:r w:rsidRPr="00F4263E">
                <w:lastRenderedPageBreak/>
                <w:t>Ochrana obyvatelstva</w:t>
              </w:r>
            </w:ins>
          </w:p>
        </w:tc>
        <w:tc>
          <w:tcPr>
            <w:tcW w:w="801" w:type="dxa"/>
            <w:shd w:val="clear" w:color="auto" w:fill="auto"/>
          </w:tcPr>
          <w:p w14:paraId="00D5E6C7" w14:textId="77777777" w:rsidR="005D78B0" w:rsidRPr="00BC5CF3" w:rsidRDefault="005D78B0" w:rsidP="00B154B2">
            <w:pPr>
              <w:jc w:val="center"/>
              <w:rPr>
                <w:ins w:id="968" w:author="Jiří Vojtěšek" w:date="2018-11-18T21:30:00Z"/>
                <w:b/>
              </w:rPr>
            </w:pPr>
            <w:ins w:id="969" w:author="Jiří Vojtěšek" w:date="2018-11-18T21:30:00Z">
              <w:r w:rsidRPr="00F4263E">
                <w:t>2</w:t>
              </w:r>
            </w:ins>
          </w:p>
        </w:tc>
        <w:tc>
          <w:tcPr>
            <w:tcW w:w="851" w:type="dxa"/>
            <w:shd w:val="clear" w:color="auto" w:fill="auto"/>
          </w:tcPr>
          <w:p w14:paraId="290313C5" w14:textId="77777777" w:rsidR="005D78B0" w:rsidRPr="00BC5CF3" w:rsidRDefault="005D78B0" w:rsidP="00B154B2">
            <w:pPr>
              <w:jc w:val="center"/>
              <w:rPr>
                <w:ins w:id="970" w:author="Jiří Vojtěšek" w:date="2018-11-18T21:30:00Z"/>
                <w:b/>
              </w:rPr>
            </w:pPr>
            <w:ins w:id="971" w:author="Jiří Vojtěšek" w:date="2018-11-18T21:30:00Z">
              <w:r w:rsidRPr="00F4263E">
                <w:t>Z</w:t>
              </w:r>
            </w:ins>
          </w:p>
        </w:tc>
        <w:tc>
          <w:tcPr>
            <w:tcW w:w="1324" w:type="dxa"/>
            <w:shd w:val="clear" w:color="auto" w:fill="auto"/>
            <w:vAlign w:val="center"/>
          </w:tcPr>
          <w:p w14:paraId="761A3E3D" w14:textId="77777777" w:rsidR="005D78B0" w:rsidRPr="00AB670F" w:rsidRDefault="005D78B0" w:rsidP="00B154B2">
            <w:pPr>
              <w:jc w:val="center"/>
              <w:rPr>
                <w:ins w:id="972" w:author="Jiří Vojtěšek" w:date="2018-11-18T21:30:00Z"/>
                <w:b/>
              </w:rPr>
            </w:pPr>
          </w:p>
        </w:tc>
        <w:tc>
          <w:tcPr>
            <w:tcW w:w="1134" w:type="dxa"/>
            <w:shd w:val="clear" w:color="auto" w:fill="BFBFBF" w:themeFill="background1" w:themeFillShade="BF"/>
          </w:tcPr>
          <w:p w14:paraId="67D28F0D" w14:textId="77777777" w:rsidR="005D78B0" w:rsidRPr="00AB670F" w:rsidRDefault="005D78B0" w:rsidP="00B154B2">
            <w:pPr>
              <w:jc w:val="center"/>
              <w:rPr>
                <w:ins w:id="973" w:author="Jiří Vojtěšek" w:date="2018-11-18T21:30:00Z"/>
                <w:b/>
              </w:rPr>
            </w:pPr>
            <w:ins w:id="974" w:author="Jiří Vojtěšek" w:date="2018-11-18T21:30:00Z">
              <w:r w:rsidRPr="00AA2288">
                <w:rPr>
                  <w:b/>
                  <w:highlight w:val="darkGray"/>
                </w:rPr>
                <w:t>X</w:t>
              </w:r>
            </w:ins>
          </w:p>
        </w:tc>
        <w:tc>
          <w:tcPr>
            <w:tcW w:w="1843" w:type="dxa"/>
            <w:shd w:val="clear" w:color="auto" w:fill="auto"/>
            <w:vAlign w:val="center"/>
          </w:tcPr>
          <w:p w14:paraId="13C6C2B6" w14:textId="77777777" w:rsidR="005D78B0" w:rsidRPr="00AB670F" w:rsidRDefault="005D78B0" w:rsidP="00B154B2">
            <w:pPr>
              <w:jc w:val="center"/>
              <w:rPr>
                <w:ins w:id="975" w:author="Jiří Vojtěšek" w:date="2018-11-18T21:30:00Z"/>
                <w:b/>
              </w:rPr>
            </w:pPr>
          </w:p>
        </w:tc>
      </w:tr>
      <w:tr w:rsidR="005D78B0" w14:paraId="253A203C" w14:textId="77777777" w:rsidTr="00B154B2">
        <w:trPr>
          <w:ins w:id="976" w:author="Jiří Vojtěšek" w:date="2018-11-18T21:30:00Z"/>
        </w:trPr>
        <w:tc>
          <w:tcPr>
            <w:tcW w:w="3294" w:type="dxa"/>
            <w:shd w:val="clear" w:color="auto" w:fill="auto"/>
          </w:tcPr>
          <w:p w14:paraId="6C4BA458" w14:textId="77777777" w:rsidR="005D78B0" w:rsidRPr="00BC5CF3" w:rsidRDefault="005D78B0" w:rsidP="00B154B2">
            <w:pPr>
              <w:rPr>
                <w:ins w:id="977" w:author="Jiří Vojtěšek" w:date="2018-11-18T21:30:00Z"/>
                <w:b/>
              </w:rPr>
            </w:pPr>
            <w:ins w:id="978" w:author="Jiří Vojtěšek" w:date="2018-11-18T21:30:00Z">
              <w:r w:rsidRPr="00F4263E">
                <w:t>Počítačové viry a bezpečnost</w:t>
              </w:r>
            </w:ins>
          </w:p>
        </w:tc>
        <w:tc>
          <w:tcPr>
            <w:tcW w:w="801" w:type="dxa"/>
            <w:shd w:val="clear" w:color="auto" w:fill="auto"/>
          </w:tcPr>
          <w:p w14:paraId="2CECA1EE" w14:textId="77777777" w:rsidR="005D78B0" w:rsidRPr="00BC5CF3" w:rsidRDefault="005D78B0" w:rsidP="00B154B2">
            <w:pPr>
              <w:jc w:val="center"/>
              <w:rPr>
                <w:ins w:id="979" w:author="Jiří Vojtěšek" w:date="2018-11-18T21:30:00Z"/>
                <w:b/>
              </w:rPr>
            </w:pPr>
            <w:ins w:id="980" w:author="Jiří Vojtěšek" w:date="2018-11-18T21:30:00Z">
              <w:r w:rsidRPr="00F4263E">
                <w:t>1</w:t>
              </w:r>
            </w:ins>
          </w:p>
        </w:tc>
        <w:tc>
          <w:tcPr>
            <w:tcW w:w="851" w:type="dxa"/>
            <w:shd w:val="clear" w:color="auto" w:fill="auto"/>
          </w:tcPr>
          <w:p w14:paraId="0D0CF8E9" w14:textId="77777777" w:rsidR="005D78B0" w:rsidRPr="00BC5CF3" w:rsidRDefault="005D78B0" w:rsidP="00B154B2">
            <w:pPr>
              <w:jc w:val="center"/>
              <w:rPr>
                <w:ins w:id="981" w:author="Jiří Vojtěšek" w:date="2018-11-18T21:30:00Z"/>
                <w:b/>
              </w:rPr>
            </w:pPr>
            <w:ins w:id="982" w:author="Jiří Vojtěšek" w:date="2018-11-18T21:30:00Z">
              <w:r w:rsidRPr="00F4263E">
                <w:t>Z</w:t>
              </w:r>
            </w:ins>
          </w:p>
        </w:tc>
        <w:tc>
          <w:tcPr>
            <w:tcW w:w="1324" w:type="dxa"/>
            <w:shd w:val="clear" w:color="auto" w:fill="auto"/>
            <w:vAlign w:val="center"/>
          </w:tcPr>
          <w:p w14:paraId="45B5C721" w14:textId="77777777" w:rsidR="005D78B0" w:rsidRPr="00AB670F" w:rsidRDefault="005D78B0" w:rsidP="00B154B2">
            <w:pPr>
              <w:jc w:val="center"/>
              <w:rPr>
                <w:ins w:id="983" w:author="Jiří Vojtěšek" w:date="2018-11-18T21:30:00Z"/>
                <w:b/>
              </w:rPr>
            </w:pPr>
          </w:p>
        </w:tc>
        <w:tc>
          <w:tcPr>
            <w:tcW w:w="1134" w:type="dxa"/>
            <w:shd w:val="clear" w:color="auto" w:fill="BFBFBF" w:themeFill="background1" w:themeFillShade="BF"/>
          </w:tcPr>
          <w:p w14:paraId="69A51793" w14:textId="77777777" w:rsidR="005D78B0" w:rsidRPr="00AB670F" w:rsidRDefault="005D78B0" w:rsidP="00B154B2">
            <w:pPr>
              <w:jc w:val="center"/>
              <w:rPr>
                <w:ins w:id="984" w:author="Jiří Vojtěšek" w:date="2018-11-18T21:30:00Z"/>
                <w:b/>
              </w:rPr>
            </w:pPr>
            <w:ins w:id="985" w:author="Jiří Vojtěšek" w:date="2018-11-18T21:30:00Z">
              <w:r w:rsidRPr="00AA2288">
                <w:rPr>
                  <w:b/>
                  <w:highlight w:val="darkGray"/>
                </w:rPr>
                <w:t>X</w:t>
              </w:r>
            </w:ins>
          </w:p>
        </w:tc>
        <w:tc>
          <w:tcPr>
            <w:tcW w:w="1843" w:type="dxa"/>
            <w:shd w:val="clear" w:color="auto" w:fill="auto"/>
            <w:vAlign w:val="center"/>
          </w:tcPr>
          <w:p w14:paraId="7D865364" w14:textId="77777777" w:rsidR="005D78B0" w:rsidRPr="00AB670F" w:rsidRDefault="005D78B0" w:rsidP="00B154B2">
            <w:pPr>
              <w:jc w:val="center"/>
              <w:rPr>
                <w:ins w:id="986" w:author="Jiří Vojtěšek" w:date="2018-11-18T21:30:00Z"/>
                <w:b/>
              </w:rPr>
            </w:pPr>
          </w:p>
        </w:tc>
      </w:tr>
      <w:tr w:rsidR="005D78B0" w14:paraId="7C818F65" w14:textId="77777777" w:rsidTr="00B154B2">
        <w:trPr>
          <w:ins w:id="987" w:author="Jiří Vojtěšek" w:date="2018-11-18T21:30:00Z"/>
        </w:trPr>
        <w:tc>
          <w:tcPr>
            <w:tcW w:w="3294" w:type="dxa"/>
            <w:shd w:val="clear" w:color="auto" w:fill="auto"/>
          </w:tcPr>
          <w:p w14:paraId="41F36FD8" w14:textId="77777777" w:rsidR="005D78B0" w:rsidRPr="00BC5CF3" w:rsidRDefault="005D78B0" w:rsidP="00B154B2">
            <w:pPr>
              <w:rPr>
                <w:ins w:id="988" w:author="Jiří Vojtěšek" w:date="2018-11-18T21:30:00Z"/>
                <w:b/>
              </w:rPr>
            </w:pPr>
            <w:ins w:id="989" w:author="Jiří Vojtěšek" w:date="2018-11-18T21:30:00Z">
              <w:r w:rsidRPr="00F4263E">
                <w:t>Pokročilé bezpečnostní technologie</w:t>
              </w:r>
            </w:ins>
          </w:p>
        </w:tc>
        <w:tc>
          <w:tcPr>
            <w:tcW w:w="801" w:type="dxa"/>
            <w:shd w:val="clear" w:color="auto" w:fill="auto"/>
          </w:tcPr>
          <w:p w14:paraId="33168756" w14:textId="77777777" w:rsidR="005D78B0" w:rsidRPr="00BC5CF3" w:rsidRDefault="005D78B0" w:rsidP="00B154B2">
            <w:pPr>
              <w:jc w:val="center"/>
              <w:rPr>
                <w:ins w:id="990" w:author="Jiří Vojtěšek" w:date="2018-11-18T21:30:00Z"/>
                <w:b/>
              </w:rPr>
            </w:pPr>
            <w:ins w:id="991" w:author="Jiří Vojtěšek" w:date="2018-11-18T21:30:00Z">
              <w:r w:rsidRPr="00F4263E">
                <w:t>1</w:t>
              </w:r>
            </w:ins>
          </w:p>
        </w:tc>
        <w:tc>
          <w:tcPr>
            <w:tcW w:w="851" w:type="dxa"/>
            <w:shd w:val="clear" w:color="auto" w:fill="auto"/>
          </w:tcPr>
          <w:p w14:paraId="0252CE3B" w14:textId="77777777" w:rsidR="005D78B0" w:rsidRPr="00BC5CF3" w:rsidRDefault="005D78B0" w:rsidP="00B154B2">
            <w:pPr>
              <w:jc w:val="center"/>
              <w:rPr>
                <w:ins w:id="992" w:author="Jiří Vojtěšek" w:date="2018-11-18T21:30:00Z"/>
                <w:b/>
              </w:rPr>
            </w:pPr>
            <w:ins w:id="993" w:author="Jiří Vojtěšek" w:date="2018-11-18T21:30:00Z">
              <w:r w:rsidRPr="00F4263E">
                <w:t>L</w:t>
              </w:r>
            </w:ins>
          </w:p>
        </w:tc>
        <w:tc>
          <w:tcPr>
            <w:tcW w:w="1324" w:type="dxa"/>
            <w:shd w:val="clear" w:color="auto" w:fill="auto"/>
            <w:vAlign w:val="center"/>
          </w:tcPr>
          <w:p w14:paraId="3DBE54B2" w14:textId="77777777" w:rsidR="005D78B0" w:rsidRPr="00AB670F" w:rsidRDefault="005D78B0" w:rsidP="00B154B2">
            <w:pPr>
              <w:jc w:val="center"/>
              <w:rPr>
                <w:ins w:id="994" w:author="Jiří Vojtěšek" w:date="2018-11-18T21:30:00Z"/>
                <w:b/>
              </w:rPr>
            </w:pPr>
          </w:p>
        </w:tc>
        <w:tc>
          <w:tcPr>
            <w:tcW w:w="1134" w:type="dxa"/>
            <w:shd w:val="clear" w:color="auto" w:fill="BFBFBF" w:themeFill="background1" w:themeFillShade="BF"/>
          </w:tcPr>
          <w:p w14:paraId="49C41166" w14:textId="77777777" w:rsidR="005D78B0" w:rsidRPr="00AB670F" w:rsidRDefault="005D78B0" w:rsidP="00B154B2">
            <w:pPr>
              <w:jc w:val="center"/>
              <w:rPr>
                <w:ins w:id="995" w:author="Jiří Vojtěšek" w:date="2018-11-18T21:30:00Z"/>
                <w:b/>
              </w:rPr>
            </w:pPr>
            <w:ins w:id="996" w:author="Jiří Vojtěšek" w:date="2018-11-18T21:30:00Z">
              <w:r w:rsidRPr="00AA2288">
                <w:rPr>
                  <w:b/>
                  <w:highlight w:val="darkGray"/>
                </w:rPr>
                <w:t>X</w:t>
              </w:r>
            </w:ins>
          </w:p>
        </w:tc>
        <w:tc>
          <w:tcPr>
            <w:tcW w:w="1843" w:type="dxa"/>
            <w:shd w:val="clear" w:color="auto" w:fill="auto"/>
            <w:vAlign w:val="center"/>
          </w:tcPr>
          <w:p w14:paraId="01DC53A5" w14:textId="77777777" w:rsidR="005D78B0" w:rsidRPr="00AB670F" w:rsidRDefault="005D78B0" w:rsidP="00B154B2">
            <w:pPr>
              <w:jc w:val="center"/>
              <w:rPr>
                <w:ins w:id="997" w:author="Jiří Vojtěšek" w:date="2018-11-18T21:30:00Z"/>
                <w:b/>
              </w:rPr>
            </w:pPr>
          </w:p>
        </w:tc>
      </w:tr>
      <w:tr w:rsidR="005D78B0" w14:paraId="01ACC382" w14:textId="77777777" w:rsidTr="00B154B2">
        <w:trPr>
          <w:ins w:id="998" w:author="Jiří Vojtěšek" w:date="2018-11-18T21:30:00Z"/>
        </w:trPr>
        <w:tc>
          <w:tcPr>
            <w:tcW w:w="3294" w:type="dxa"/>
            <w:shd w:val="clear" w:color="auto" w:fill="auto"/>
          </w:tcPr>
          <w:p w14:paraId="11670737" w14:textId="77777777" w:rsidR="005D78B0" w:rsidRPr="00BC5CF3" w:rsidRDefault="005D78B0" w:rsidP="00B154B2">
            <w:pPr>
              <w:rPr>
                <w:ins w:id="999" w:author="Jiří Vojtěšek" w:date="2018-11-18T21:30:00Z"/>
                <w:b/>
              </w:rPr>
            </w:pPr>
            <w:ins w:id="1000" w:author="Jiří Vojtěšek" w:date="2018-11-18T21:30:00Z">
              <w:r w:rsidRPr="00F4263E">
                <w:t>Požární ochrana</w:t>
              </w:r>
            </w:ins>
          </w:p>
        </w:tc>
        <w:tc>
          <w:tcPr>
            <w:tcW w:w="801" w:type="dxa"/>
            <w:shd w:val="clear" w:color="auto" w:fill="auto"/>
          </w:tcPr>
          <w:p w14:paraId="388C7437" w14:textId="77777777" w:rsidR="005D78B0" w:rsidRPr="00BC5CF3" w:rsidRDefault="005D78B0" w:rsidP="00B154B2">
            <w:pPr>
              <w:jc w:val="center"/>
              <w:rPr>
                <w:ins w:id="1001" w:author="Jiří Vojtěšek" w:date="2018-11-18T21:30:00Z"/>
                <w:b/>
              </w:rPr>
            </w:pPr>
            <w:ins w:id="1002" w:author="Jiří Vojtěšek" w:date="2018-11-18T21:30:00Z">
              <w:r w:rsidRPr="00F4263E">
                <w:t>1</w:t>
              </w:r>
            </w:ins>
          </w:p>
        </w:tc>
        <w:tc>
          <w:tcPr>
            <w:tcW w:w="851" w:type="dxa"/>
            <w:shd w:val="clear" w:color="auto" w:fill="auto"/>
          </w:tcPr>
          <w:p w14:paraId="7F533466" w14:textId="77777777" w:rsidR="005D78B0" w:rsidRPr="00BC5CF3" w:rsidRDefault="005D78B0" w:rsidP="00B154B2">
            <w:pPr>
              <w:jc w:val="center"/>
              <w:rPr>
                <w:ins w:id="1003" w:author="Jiří Vojtěšek" w:date="2018-11-18T21:30:00Z"/>
                <w:b/>
              </w:rPr>
            </w:pPr>
            <w:ins w:id="1004" w:author="Jiří Vojtěšek" w:date="2018-11-18T21:30:00Z">
              <w:r w:rsidRPr="00F4263E">
                <w:t>Z</w:t>
              </w:r>
            </w:ins>
          </w:p>
        </w:tc>
        <w:tc>
          <w:tcPr>
            <w:tcW w:w="1324" w:type="dxa"/>
            <w:shd w:val="clear" w:color="auto" w:fill="auto"/>
            <w:vAlign w:val="center"/>
          </w:tcPr>
          <w:p w14:paraId="360E25C4" w14:textId="77777777" w:rsidR="005D78B0" w:rsidRPr="00AB670F" w:rsidRDefault="005D78B0" w:rsidP="00B154B2">
            <w:pPr>
              <w:jc w:val="center"/>
              <w:rPr>
                <w:ins w:id="1005" w:author="Jiří Vojtěšek" w:date="2018-11-18T21:30:00Z"/>
                <w:b/>
              </w:rPr>
            </w:pPr>
          </w:p>
        </w:tc>
        <w:tc>
          <w:tcPr>
            <w:tcW w:w="1134" w:type="dxa"/>
            <w:shd w:val="clear" w:color="auto" w:fill="auto"/>
            <w:vAlign w:val="center"/>
          </w:tcPr>
          <w:p w14:paraId="57CB9BA8" w14:textId="77777777" w:rsidR="005D78B0" w:rsidRPr="00AB670F" w:rsidRDefault="005D78B0" w:rsidP="00B154B2">
            <w:pPr>
              <w:jc w:val="center"/>
              <w:rPr>
                <w:ins w:id="1006" w:author="Jiří Vojtěšek" w:date="2018-11-18T21:30:00Z"/>
                <w:b/>
              </w:rPr>
            </w:pPr>
          </w:p>
        </w:tc>
        <w:tc>
          <w:tcPr>
            <w:tcW w:w="1843" w:type="dxa"/>
            <w:shd w:val="clear" w:color="auto" w:fill="BFBFBF" w:themeFill="background1" w:themeFillShade="BF"/>
          </w:tcPr>
          <w:p w14:paraId="391F5280" w14:textId="77777777" w:rsidR="005D78B0" w:rsidRPr="00AB670F" w:rsidRDefault="005D78B0" w:rsidP="00B154B2">
            <w:pPr>
              <w:jc w:val="center"/>
              <w:rPr>
                <w:ins w:id="1007" w:author="Jiří Vojtěšek" w:date="2018-11-18T21:30:00Z"/>
                <w:b/>
              </w:rPr>
            </w:pPr>
            <w:ins w:id="1008" w:author="Jiří Vojtěšek" w:date="2018-11-18T21:30:00Z">
              <w:r w:rsidRPr="00AA2288">
                <w:rPr>
                  <w:b/>
                  <w:highlight w:val="darkGray"/>
                </w:rPr>
                <w:t>X</w:t>
              </w:r>
            </w:ins>
          </w:p>
        </w:tc>
      </w:tr>
      <w:tr w:rsidR="005D78B0" w14:paraId="5148CF0D" w14:textId="77777777" w:rsidTr="00B154B2">
        <w:trPr>
          <w:ins w:id="1009" w:author="Jiří Vojtěšek" w:date="2018-11-18T21:30:00Z"/>
        </w:trPr>
        <w:tc>
          <w:tcPr>
            <w:tcW w:w="3294" w:type="dxa"/>
            <w:shd w:val="clear" w:color="auto" w:fill="auto"/>
          </w:tcPr>
          <w:p w14:paraId="5BD4FEE2" w14:textId="77777777" w:rsidR="005D78B0" w:rsidRPr="00BC5CF3" w:rsidRDefault="005D78B0" w:rsidP="00B154B2">
            <w:pPr>
              <w:rPr>
                <w:ins w:id="1010" w:author="Jiří Vojtěšek" w:date="2018-11-18T21:30:00Z"/>
                <w:b/>
              </w:rPr>
            </w:pPr>
            <w:ins w:id="1011" w:author="Jiří Vojtěšek" w:date="2018-11-18T21:30:00Z">
              <w:r w:rsidRPr="00F4263E">
                <w:t>Projektování integrovaných bezpečnostních systémů</w:t>
              </w:r>
            </w:ins>
          </w:p>
        </w:tc>
        <w:tc>
          <w:tcPr>
            <w:tcW w:w="801" w:type="dxa"/>
            <w:shd w:val="clear" w:color="auto" w:fill="auto"/>
          </w:tcPr>
          <w:p w14:paraId="154307D6" w14:textId="77777777" w:rsidR="005D78B0" w:rsidRPr="00BC5CF3" w:rsidRDefault="005D78B0" w:rsidP="00B154B2">
            <w:pPr>
              <w:jc w:val="center"/>
              <w:rPr>
                <w:ins w:id="1012" w:author="Jiří Vojtěšek" w:date="2018-11-18T21:30:00Z"/>
                <w:b/>
              </w:rPr>
            </w:pPr>
            <w:ins w:id="1013" w:author="Jiří Vojtěšek" w:date="2018-11-18T21:30:00Z">
              <w:r w:rsidRPr="00F4263E">
                <w:t>2</w:t>
              </w:r>
            </w:ins>
          </w:p>
        </w:tc>
        <w:tc>
          <w:tcPr>
            <w:tcW w:w="851" w:type="dxa"/>
            <w:shd w:val="clear" w:color="auto" w:fill="auto"/>
          </w:tcPr>
          <w:p w14:paraId="47905E28" w14:textId="77777777" w:rsidR="005D78B0" w:rsidRPr="00BC5CF3" w:rsidRDefault="005D78B0" w:rsidP="00B154B2">
            <w:pPr>
              <w:jc w:val="center"/>
              <w:rPr>
                <w:ins w:id="1014" w:author="Jiří Vojtěšek" w:date="2018-11-18T21:30:00Z"/>
                <w:b/>
              </w:rPr>
            </w:pPr>
            <w:ins w:id="1015" w:author="Jiří Vojtěšek" w:date="2018-11-18T21:30:00Z">
              <w:r w:rsidRPr="00F4263E">
                <w:t>Z</w:t>
              </w:r>
            </w:ins>
          </w:p>
        </w:tc>
        <w:tc>
          <w:tcPr>
            <w:tcW w:w="1324" w:type="dxa"/>
            <w:shd w:val="clear" w:color="auto" w:fill="auto"/>
            <w:vAlign w:val="center"/>
          </w:tcPr>
          <w:p w14:paraId="0878EDF7" w14:textId="77777777" w:rsidR="005D78B0" w:rsidRPr="00AB670F" w:rsidRDefault="005D78B0" w:rsidP="00B154B2">
            <w:pPr>
              <w:jc w:val="center"/>
              <w:rPr>
                <w:ins w:id="1016" w:author="Jiří Vojtěšek" w:date="2018-11-18T21:30:00Z"/>
                <w:b/>
              </w:rPr>
            </w:pPr>
          </w:p>
        </w:tc>
        <w:tc>
          <w:tcPr>
            <w:tcW w:w="1134" w:type="dxa"/>
            <w:shd w:val="clear" w:color="auto" w:fill="BFBFBF" w:themeFill="background1" w:themeFillShade="BF"/>
          </w:tcPr>
          <w:p w14:paraId="224DD082" w14:textId="77777777" w:rsidR="005D78B0" w:rsidRPr="00AB670F" w:rsidRDefault="005D78B0" w:rsidP="00B154B2">
            <w:pPr>
              <w:jc w:val="center"/>
              <w:rPr>
                <w:ins w:id="1017" w:author="Jiří Vojtěšek" w:date="2018-11-18T21:30:00Z"/>
                <w:b/>
              </w:rPr>
            </w:pPr>
            <w:ins w:id="1018" w:author="Jiří Vojtěšek" w:date="2018-11-18T21:30:00Z">
              <w:r w:rsidRPr="00AA2288">
                <w:rPr>
                  <w:b/>
                  <w:highlight w:val="darkGray"/>
                </w:rPr>
                <w:t>X</w:t>
              </w:r>
            </w:ins>
          </w:p>
        </w:tc>
        <w:tc>
          <w:tcPr>
            <w:tcW w:w="1843" w:type="dxa"/>
            <w:shd w:val="clear" w:color="auto" w:fill="auto"/>
            <w:vAlign w:val="center"/>
          </w:tcPr>
          <w:p w14:paraId="1E44D269" w14:textId="77777777" w:rsidR="005D78B0" w:rsidRPr="00AB670F" w:rsidRDefault="005D78B0" w:rsidP="00B154B2">
            <w:pPr>
              <w:jc w:val="center"/>
              <w:rPr>
                <w:ins w:id="1019" w:author="Jiří Vojtěšek" w:date="2018-11-18T21:30:00Z"/>
                <w:b/>
              </w:rPr>
            </w:pPr>
          </w:p>
        </w:tc>
      </w:tr>
      <w:tr w:rsidR="005D78B0" w14:paraId="1ED37FD4" w14:textId="77777777" w:rsidTr="00B154B2">
        <w:trPr>
          <w:ins w:id="1020" w:author="Jiří Vojtěšek" w:date="2018-11-18T21:30:00Z"/>
        </w:trPr>
        <w:tc>
          <w:tcPr>
            <w:tcW w:w="3294" w:type="dxa"/>
            <w:shd w:val="clear" w:color="auto" w:fill="auto"/>
          </w:tcPr>
          <w:p w14:paraId="713BF572" w14:textId="77777777" w:rsidR="005D78B0" w:rsidRPr="00BC5CF3" w:rsidRDefault="005D78B0" w:rsidP="00B154B2">
            <w:pPr>
              <w:rPr>
                <w:ins w:id="1021" w:author="Jiří Vojtěšek" w:date="2018-11-18T21:30:00Z"/>
                <w:b/>
              </w:rPr>
            </w:pPr>
            <w:ins w:id="1022" w:author="Jiří Vojtěšek" w:date="2018-11-18T21:30:00Z">
              <w:r w:rsidRPr="00F4263E">
                <w:t>Provoz počítačových sítí</w:t>
              </w:r>
            </w:ins>
          </w:p>
        </w:tc>
        <w:tc>
          <w:tcPr>
            <w:tcW w:w="801" w:type="dxa"/>
            <w:shd w:val="clear" w:color="auto" w:fill="auto"/>
          </w:tcPr>
          <w:p w14:paraId="2443FA72" w14:textId="77777777" w:rsidR="005D78B0" w:rsidRPr="00BC5CF3" w:rsidRDefault="005D78B0" w:rsidP="00B154B2">
            <w:pPr>
              <w:jc w:val="center"/>
              <w:rPr>
                <w:ins w:id="1023" w:author="Jiří Vojtěšek" w:date="2018-11-18T21:30:00Z"/>
                <w:b/>
              </w:rPr>
            </w:pPr>
            <w:ins w:id="1024" w:author="Jiří Vojtěšek" w:date="2018-11-18T21:30:00Z">
              <w:r w:rsidRPr="00F4263E">
                <w:t>1</w:t>
              </w:r>
            </w:ins>
          </w:p>
        </w:tc>
        <w:tc>
          <w:tcPr>
            <w:tcW w:w="851" w:type="dxa"/>
            <w:shd w:val="clear" w:color="auto" w:fill="auto"/>
          </w:tcPr>
          <w:p w14:paraId="5EEBADC5" w14:textId="77777777" w:rsidR="005D78B0" w:rsidRPr="00BC5CF3" w:rsidRDefault="005D78B0" w:rsidP="00B154B2">
            <w:pPr>
              <w:jc w:val="center"/>
              <w:rPr>
                <w:ins w:id="1025" w:author="Jiří Vojtěšek" w:date="2018-11-18T21:30:00Z"/>
                <w:b/>
              </w:rPr>
            </w:pPr>
            <w:ins w:id="1026" w:author="Jiří Vojtěšek" w:date="2018-11-18T21:30:00Z">
              <w:r w:rsidRPr="00F4263E">
                <w:t>Z</w:t>
              </w:r>
            </w:ins>
          </w:p>
        </w:tc>
        <w:tc>
          <w:tcPr>
            <w:tcW w:w="1324" w:type="dxa"/>
            <w:shd w:val="clear" w:color="auto" w:fill="auto"/>
            <w:vAlign w:val="center"/>
          </w:tcPr>
          <w:p w14:paraId="12764DEA" w14:textId="77777777" w:rsidR="005D78B0" w:rsidRPr="00AB670F" w:rsidRDefault="005D78B0" w:rsidP="00B154B2">
            <w:pPr>
              <w:jc w:val="center"/>
              <w:rPr>
                <w:ins w:id="1027" w:author="Jiří Vojtěšek" w:date="2018-11-18T21:30:00Z"/>
                <w:b/>
              </w:rPr>
            </w:pPr>
          </w:p>
        </w:tc>
        <w:tc>
          <w:tcPr>
            <w:tcW w:w="1134" w:type="dxa"/>
            <w:shd w:val="clear" w:color="auto" w:fill="BFBFBF" w:themeFill="background1" w:themeFillShade="BF"/>
          </w:tcPr>
          <w:p w14:paraId="5F97BA56" w14:textId="77777777" w:rsidR="005D78B0" w:rsidRPr="00AB670F" w:rsidRDefault="005D78B0" w:rsidP="00B154B2">
            <w:pPr>
              <w:jc w:val="center"/>
              <w:rPr>
                <w:ins w:id="1028" w:author="Jiří Vojtěšek" w:date="2018-11-18T21:30:00Z"/>
                <w:b/>
              </w:rPr>
            </w:pPr>
            <w:ins w:id="1029" w:author="Jiří Vojtěšek" w:date="2018-11-18T21:30:00Z">
              <w:r w:rsidRPr="00AA2288">
                <w:rPr>
                  <w:b/>
                  <w:highlight w:val="darkGray"/>
                </w:rPr>
                <w:t>X</w:t>
              </w:r>
            </w:ins>
          </w:p>
        </w:tc>
        <w:tc>
          <w:tcPr>
            <w:tcW w:w="1843" w:type="dxa"/>
            <w:shd w:val="clear" w:color="auto" w:fill="BFBFBF" w:themeFill="background1" w:themeFillShade="BF"/>
          </w:tcPr>
          <w:p w14:paraId="5AD45526" w14:textId="77777777" w:rsidR="005D78B0" w:rsidRPr="00AB670F" w:rsidRDefault="005D78B0" w:rsidP="00B154B2">
            <w:pPr>
              <w:jc w:val="center"/>
              <w:rPr>
                <w:ins w:id="1030" w:author="Jiří Vojtěšek" w:date="2018-11-18T21:30:00Z"/>
                <w:b/>
              </w:rPr>
            </w:pPr>
            <w:ins w:id="1031" w:author="Jiří Vojtěšek" w:date="2018-11-18T21:30:00Z">
              <w:r w:rsidRPr="00AA2288">
                <w:rPr>
                  <w:b/>
                  <w:highlight w:val="darkGray"/>
                </w:rPr>
                <w:t>X</w:t>
              </w:r>
            </w:ins>
          </w:p>
        </w:tc>
      </w:tr>
      <w:tr w:rsidR="005D78B0" w14:paraId="6EFBEE41" w14:textId="77777777" w:rsidTr="00B154B2">
        <w:trPr>
          <w:ins w:id="1032" w:author="Jiří Vojtěšek" w:date="2018-11-18T21:30:00Z"/>
        </w:trPr>
        <w:tc>
          <w:tcPr>
            <w:tcW w:w="3294" w:type="dxa"/>
            <w:shd w:val="clear" w:color="auto" w:fill="auto"/>
          </w:tcPr>
          <w:p w14:paraId="32DBA682" w14:textId="77777777" w:rsidR="005D78B0" w:rsidRPr="00BC5CF3" w:rsidRDefault="005D78B0" w:rsidP="00B154B2">
            <w:pPr>
              <w:rPr>
                <w:ins w:id="1033" w:author="Jiří Vojtěšek" w:date="2018-11-18T21:30:00Z"/>
                <w:b/>
              </w:rPr>
            </w:pPr>
            <w:ins w:id="1034" w:author="Jiří Vojtěšek" w:date="2018-11-18T21:30:00Z">
              <w:r w:rsidRPr="00F4263E">
                <w:t>Řízení projektů</w:t>
              </w:r>
            </w:ins>
          </w:p>
        </w:tc>
        <w:tc>
          <w:tcPr>
            <w:tcW w:w="801" w:type="dxa"/>
            <w:shd w:val="clear" w:color="auto" w:fill="auto"/>
          </w:tcPr>
          <w:p w14:paraId="2F8F8F70" w14:textId="77777777" w:rsidR="005D78B0" w:rsidRPr="00BC5CF3" w:rsidRDefault="005D78B0" w:rsidP="00B154B2">
            <w:pPr>
              <w:jc w:val="center"/>
              <w:rPr>
                <w:ins w:id="1035" w:author="Jiří Vojtěšek" w:date="2018-11-18T21:30:00Z"/>
                <w:b/>
              </w:rPr>
            </w:pPr>
            <w:ins w:id="1036" w:author="Jiří Vojtěšek" w:date="2018-11-18T21:30:00Z">
              <w:r w:rsidRPr="00F4263E">
                <w:t>1</w:t>
              </w:r>
            </w:ins>
          </w:p>
        </w:tc>
        <w:tc>
          <w:tcPr>
            <w:tcW w:w="851" w:type="dxa"/>
            <w:shd w:val="clear" w:color="auto" w:fill="auto"/>
          </w:tcPr>
          <w:p w14:paraId="317E76BB" w14:textId="77777777" w:rsidR="005D78B0" w:rsidRPr="00BC5CF3" w:rsidRDefault="005D78B0" w:rsidP="00B154B2">
            <w:pPr>
              <w:jc w:val="center"/>
              <w:rPr>
                <w:ins w:id="1037" w:author="Jiří Vojtěšek" w:date="2018-11-18T21:30:00Z"/>
                <w:b/>
              </w:rPr>
            </w:pPr>
            <w:ins w:id="1038" w:author="Jiří Vojtěšek" w:date="2018-11-18T21:30:00Z">
              <w:r w:rsidRPr="00F4263E">
                <w:t>Z</w:t>
              </w:r>
            </w:ins>
          </w:p>
        </w:tc>
        <w:tc>
          <w:tcPr>
            <w:tcW w:w="1324" w:type="dxa"/>
            <w:shd w:val="clear" w:color="auto" w:fill="auto"/>
            <w:vAlign w:val="center"/>
          </w:tcPr>
          <w:p w14:paraId="5B9DC2DE" w14:textId="77777777" w:rsidR="005D78B0" w:rsidRPr="00AB670F" w:rsidRDefault="005D78B0" w:rsidP="00B154B2">
            <w:pPr>
              <w:jc w:val="center"/>
              <w:rPr>
                <w:ins w:id="1039" w:author="Jiří Vojtěšek" w:date="2018-11-18T21:30:00Z"/>
                <w:b/>
              </w:rPr>
            </w:pPr>
          </w:p>
        </w:tc>
        <w:tc>
          <w:tcPr>
            <w:tcW w:w="1134" w:type="dxa"/>
            <w:shd w:val="clear" w:color="auto" w:fill="BFBFBF" w:themeFill="background1" w:themeFillShade="BF"/>
          </w:tcPr>
          <w:p w14:paraId="4E499DCF" w14:textId="77777777" w:rsidR="005D78B0" w:rsidRPr="00AB670F" w:rsidRDefault="005D78B0" w:rsidP="00B154B2">
            <w:pPr>
              <w:jc w:val="center"/>
              <w:rPr>
                <w:ins w:id="1040" w:author="Jiří Vojtěšek" w:date="2018-11-18T21:30:00Z"/>
                <w:b/>
              </w:rPr>
            </w:pPr>
            <w:ins w:id="1041" w:author="Jiří Vojtěšek" w:date="2018-11-18T21:30:00Z">
              <w:r w:rsidRPr="00AA2288">
                <w:rPr>
                  <w:b/>
                  <w:highlight w:val="darkGray"/>
                </w:rPr>
                <w:t>X</w:t>
              </w:r>
            </w:ins>
          </w:p>
        </w:tc>
        <w:tc>
          <w:tcPr>
            <w:tcW w:w="1843" w:type="dxa"/>
            <w:shd w:val="clear" w:color="auto" w:fill="auto"/>
            <w:vAlign w:val="center"/>
          </w:tcPr>
          <w:p w14:paraId="7937DBE6" w14:textId="77777777" w:rsidR="005D78B0" w:rsidRPr="00AB670F" w:rsidRDefault="005D78B0" w:rsidP="00B154B2">
            <w:pPr>
              <w:jc w:val="center"/>
              <w:rPr>
                <w:ins w:id="1042" w:author="Jiří Vojtěšek" w:date="2018-11-18T21:30:00Z"/>
                <w:b/>
              </w:rPr>
            </w:pPr>
          </w:p>
        </w:tc>
      </w:tr>
      <w:tr w:rsidR="005D78B0" w14:paraId="15131161" w14:textId="77777777" w:rsidTr="00B154B2">
        <w:trPr>
          <w:ins w:id="1043" w:author="Jiří Vojtěšek" w:date="2018-11-18T21:30:00Z"/>
        </w:trPr>
        <w:tc>
          <w:tcPr>
            <w:tcW w:w="3294" w:type="dxa"/>
            <w:shd w:val="clear" w:color="auto" w:fill="auto"/>
          </w:tcPr>
          <w:p w14:paraId="51F01C70" w14:textId="77777777" w:rsidR="005D78B0" w:rsidRPr="00BC5CF3" w:rsidRDefault="005D78B0" w:rsidP="00B154B2">
            <w:pPr>
              <w:rPr>
                <w:ins w:id="1044" w:author="Jiří Vojtěšek" w:date="2018-11-18T21:30:00Z"/>
                <w:b/>
              </w:rPr>
            </w:pPr>
            <w:ins w:id="1045" w:author="Jiří Vojtěšek" w:date="2018-11-18T21:30:00Z">
              <w:r w:rsidRPr="00F4263E">
                <w:t>Systém bezpečnosti a veřejná správa</w:t>
              </w:r>
            </w:ins>
          </w:p>
        </w:tc>
        <w:tc>
          <w:tcPr>
            <w:tcW w:w="801" w:type="dxa"/>
            <w:shd w:val="clear" w:color="auto" w:fill="auto"/>
          </w:tcPr>
          <w:p w14:paraId="037FD307" w14:textId="77777777" w:rsidR="005D78B0" w:rsidRPr="00BC5CF3" w:rsidRDefault="005D78B0" w:rsidP="00B154B2">
            <w:pPr>
              <w:jc w:val="center"/>
              <w:rPr>
                <w:ins w:id="1046" w:author="Jiří Vojtěšek" w:date="2018-11-18T21:30:00Z"/>
                <w:b/>
              </w:rPr>
            </w:pPr>
            <w:ins w:id="1047" w:author="Jiří Vojtěšek" w:date="2018-11-18T21:30:00Z">
              <w:r w:rsidRPr="00F4263E">
                <w:t>1</w:t>
              </w:r>
            </w:ins>
          </w:p>
        </w:tc>
        <w:tc>
          <w:tcPr>
            <w:tcW w:w="851" w:type="dxa"/>
            <w:shd w:val="clear" w:color="auto" w:fill="auto"/>
          </w:tcPr>
          <w:p w14:paraId="59CF5AF4" w14:textId="77777777" w:rsidR="005D78B0" w:rsidRPr="00BC5CF3" w:rsidRDefault="005D78B0" w:rsidP="00B154B2">
            <w:pPr>
              <w:jc w:val="center"/>
              <w:rPr>
                <w:ins w:id="1048" w:author="Jiří Vojtěšek" w:date="2018-11-18T21:30:00Z"/>
                <w:b/>
              </w:rPr>
            </w:pPr>
            <w:ins w:id="1049" w:author="Jiří Vojtěšek" w:date="2018-11-18T21:30:00Z">
              <w:r w:rsidRPr="00F4263E">
                <w:t>L</w:t>
              </w:r>
            </w:ins>
          </w:p>
        </w:tc>
        <w:tc>
          <w:tcPr>
            <w:tcW w:w="1324" w:type="dxa"/>
            <w:shd w:val="clear" w:color="auto" w:fill="auto"/>
            <w:vAlign w:val="center"/>
          </w:tcPr>
          <w:p w14:paraId="02E13150" w14:textId="77777777" w:rsidR="005D78B0" w:rsidRPr="00AB670F" w:rsidRDefault="005D78B0" w:rsidP="00B154B2">
            <w:pPr>
              <w:jc w:val="center"/>
              <w:rPr>
                <w:ins w:id="1050" w:author="Jiří Vojtěšek" w:date="2018-11-18T21:30:00Z"/>
                <w:b/>
              </w:rPr>
            </w:pPr>
          </w:p>
        </w:tc>
        <w:tc>
          <w:tcPr>
            <w:tcW w:w="1134" w:type="dxa"/>
            <w:shd w:val="clear" w:color="auto" w:fill="BFBFBF" w:themeFill="background1" w:themeFillShade="BF"/>
          </w:tcPr>
          <w:p w14:paraId="142D8868" w14:textId="77777777" w:rsidR="005D78B0" w:rsidRPr="00AB670F" w:rsidRDefault="005D78B0" w:rsidP="00B154B2">
            <w:pPr>
              <w:jc w:val="center"/>
              <w:rPr>
                <w:ins w:id="1051" w:author="Jiří Vojtěšek" w:date="2018-11-18T21:30:00Z"/>
                <w:b/>
              </w:rPr>
            </w:pPr>
            <w:ins w:id="1052" w:author="Jiří Vojtěšek" w:date="2018-11-18T21:30:00Z">
              <w:r w:rsidRPr="00AA2288">
                <w:rPr>
                  <w:b/>
                  <w:highlight w:val="darkGray"/>
                </w:rPr>
                <w:t>X</w:t>
              </w:r>
            </w:ins>
          </w:p>
        </w:tc>
        <w:tc>
          <w:tcPr>
            <w:tcW w:w="1843" w:type="dxa"/>
            <w:shd w:val="clear" w:color="auto" w:fill="auto"/>
            <w:vAlign w:val="center"/>
          </w:tcPr>
          <w:p w14:paraId="31D6B60E" w14:textId="77777777" w:rsidR="005D78B0" w:rsidRPr="00AB670F" w:rsidRDefault="005D78B0" w:rsidP="00B154B2">
            <w:pPr>
              <w:jc w:val="center"/>
              <w:rPr>
                <w:ins w:id="1053" w:author="Jiří Vojtěšek" w:date="2018-11-18T21:30:00Z"/>
                <w:b/>
              </w:rPr>
            </w:pPr>
          </w:p>
        </w:tc>
      </w:tr>
      <w:tr w:rsidR="005D78B0" w14:paraId="2497C163" w14:textId="77777777" w:rsidTr="00B154B2">
        <w:trPr>
          <w:ins w:id="1054" w:author="Jiří Vojtěšek" w:date="2018-11-18T21:30:00Z"/>
        </w:trPr>
        <w:tc>
          <w:tcPr>
            <w:tcW w:w="3294" w:type="dxa"/>
            <w:shd w:val="clear" w:color="auto" w:fill="auto"/>
          </w:tcPr>
          <w:p w14:paraId="178E64FF" w14:textId="77777777" w:rsidR="005D78B0" w:rsidRPr="00C42CAD" w:rsidRDefault="005D78B0" w:rsidP="00B154B2">
            <w:pPr>
              <w:rPr>
                <w:ins w:id="1055" w:author="Jiří Vojtěšek" w:date="2018-11-18T21:30:00Z"/>
              </w:rPr>
            </w:pPr>
            <w:ins w:id="1056" w:author="Jiří Vojtěšek" w:date="2018-11-18T21:30:00Z">
              <w:r w:rsidRPr="00F4263E">
                <w:t>Technologie budov</w:t>
              </w:r>
            </w:ins>
          </w:p>
        </w:tc>
        <w:tc>
          <w:tcPr>
            <w:tcW w:w="801" w:type="dxa"/>
            <w:shd w:val="clear" w:color="auto" w:fill="auto"/>
          </w:tcPr>
          <w:p w14:paraId="4CC54B4D" w14:textId="77777777" w:rsidR="005D78B0" w:rsidRPr="00C42CAD" w:rsidRDefault="005D78B0" w:rsidP="00B154B2">
            <w:pPr>
              <w:jc w:val="center"/>
              <w:rPr>
                <w:ins w:id="1057" w:author="Jiří Vojtěšek" w:date="2018-11-18T21:30:00Z"/>
              </w:rPr>
            </w:pPr>
            <w:ins w:id="1058" w:author="Jiří Vojtěšek" w:date="2018-11-18T21:30:00Z">
              <w:r w:rsidRPr="00F4263E">
                <w:t>1</w:t>
              </w:r>
            </w:ins>
          </w:p>
        </w:tc>
        <w:tc>
          <w:tcPr>
            <w:tcW w:w="851" w:type="dxa"/>
            <w:shd w:val="clear" w:color="auto" w:fill="auto"/>
          </w:tcPr>
          <w:p w14:paraId="47E69972" w14:textId="77777777" w:rsidR="005D78B0" w:rsidRPr="00C42CAD" w:rsidRDefault="005D78B0" w:rsidP="00B154B2">
            <w:pPr>
              <w:jc w:val="center"/>
              <w:rPr>
                <w:ins w:id="1059" w:author="Jiří Vojtěšek" w:date="2018-11-18T21:30:00Z"/>
              </w:rPr>
            </w:pPr>
            <w:ins w:id="1060" w:author="Jiří Vojtěšek" w:date="2018-11-18T21:30:00Z">
              <w:r w:rsidRPr="00F4263E">
                <w:t>L</w:t>
              </w:r>
            </w:ins>
          </w:p>
        </w:tc>
        <w:tc>
          <w:tcPr>
            <w:tcW w:w="1324" w:type="dxa"/>
            <w:shd w:val="clear" w:color="auto" w:fill="auto"/>
            <w:vAlign w:val="center"/>
          </w:tcPr>
          <w:p w14:paraId="74998766" w14:textId="77777777" w:rsidR="005D78B0" w:rsidRPr="00AB670F" w:rsidRDefault="005D78B0" w:rsidP="00B154B2">
            <w:pPr>
              <w:jc w:val="center"/>
              <w:rPr>
                <w:ins w:id="1061" w:author="Jiří Vojtěšek" w:date="2018-11-18T21:30:00Z"/>
                <w:b/>
              </w:rPr>
            </w:pPr>
          </w:p>
        </w:tc>
        <w:tc>
          <w:tcPr>
            <w:tcW w:w="1134" w:type="dxa"/>
            <w:shd w:val="clear" w:color="auto" w:fill="BFBFBF" w:themeFill="background1" w:themeFillShade="BF"/>
          </w:tcPr>
          <w:p w14:paraId="40EC3DDB" w14:textId="77777777" w:rsidR="005D78B0" w:rsidRPr="00AB670F" w:rsidRDefault="005D78B0" w:rsidP="00B154B2">
            <w:pPr>
              <w:jc w:val="center"/>
              <w:rPr>
                <w:ins w:id="1062" w:author="Jiří Vojtěšek" w:date="2018-11-18T21:30:00Z"/>
                <w:b/>
              </w:rPr>
            </w:pPr>
            <w:ins w:id="1063" w:author="Jiří Vojtěšek" w:date="2018-11-18T21:30:00Z">
              <w:r w:rsidRPr="00AA2288">
                <w:rPr>
                  <w:b/>
                  <w:highlight w:val="darkGray"/>
                </w:rPr>
                <w:t>X</w:t>
              </w:r>
            </w:ins>
          </w:p>
        </w:tc>
        <w:tc>
          <w:tcPr>
            <w:tcW w:w="1843" w:type="dxa"/>
            <w:shd w:val="clear" w:color="auto" w:fill="auto"/>
            <w:vAlign w:val="center"/>
          </w:tcPr>
          <w:p w14:paraId="420DC051" w14:textId="77777777" w:rsidR="005D78B0" w:rsidRPr="00AB670F" w:rsidRDefault="005D78B0" w:rsidP="00B154B2">
            <w:pPr>
              <w:jc w:val="center"/>
              <w:rPr>
                <w:ins w:id="1064" w:author="Jiří Vojtěšek" w:date="2018-11-18T21:30:00Z"/>
                <w:b/>
              </w:rPr>
            </w:pPr>
          </w:p>
        </w:tc>
      </w:tr>
      <w:tr w:rsidR="005D78B0" w14:paraId="30B5AA8A" w14:textId="77777777" w:rsidTr="00B154B2">
        <w:trPr>
          <w:ins w:id="1065" w:author="Jiří Vojtěšek" w:date="2018-11-18T21:30:00Z"/>
        </w:trPr>
        <w:tc>
          <w:tcPr>
            <w:tcW w:w="3294" w:type="dxa"/>
            <w:shd w:val="clear" w:color="auto" w:fill="auto"/>
          </w:tcPr>
          <w:p w14:paraId="6CE2C442" w14:textId="77777777" w:rsidR="005D78B0" w:rsidRPr="00C42CAD" w:rsidRDefault="005D78B0" w:rsidP="00B154B2">
            <w:pPr>
              <w:rPr>
                <w:ins w:id="1066" w:author="Jiří Vojtěšek" w:date="2018-11-18T21:30:00Z"/>
              </w:rPr>
            </w:pPr>
            <w:ins w:id="1067" w:author="Jiří Vojtěšek" w:date="2018-11-18T21:30:00Z">
              <w:r w:rsidRPr="00F4263E">
                <w:t>Technologie krizového řízení</w:t>
              </w:r>
            </w:ins>
          </w:p>
        </w:tc>
        <w:tc>
          <w:tcPr>
            <w:tcW w:w="801" w:type="dxa"/>
            <w:shd w:val="clear" w:color="auto" w:fill="auto"/>
          </w:tcPr>
          <w:p w14:paraId="52901B40" w14:textId="77777777" w:rsidR="005D78B0" w:rsidRPr="00C42CAD" w:rsidRDefault="005D78B0" w:rsidP="00B154B2">
            <w:pPr>
              <w:jc w:val="center"/>
              <w:rPr>
                <w:ins w:id="1068" w:author="Jiří Vojtěšek" w:date="2018-11-18T21:30:00Z"/>
              </w:rPr>
            </w:pPr>
            <w:ins w:id="1069" w:author="Jiří Vojtěšek" w:date="2018-11-18T21:30:00Z">
              <w:r w:rsidRPr="00F4263E">
                <w:t>2</w:t>
              </w:r>
            </w:ins>
          </w:p>
        </w:tc>
        <w:tc>
          <w:tcPr>
            <w:tcW w:w="851" w:type="dxa"/>
            <w:shd w:val="clear" w:color="auto" w:fill="auto"/>
          </w:tcPr>
          <w:p w14:paraId="7D724914" w14:textId="77777777" w:rsidR="005D78B0" w:rsidRPr="00C42CAD" w:rsidRDefault="005D78B0" w:rsidP="00B154B2">
            <w:pPr>
              <w:jc w:val="center"/>
              <w:rPr>
                <w:ins w:id="1070" w:author="Jiří Vojtěšek" w:date="2018-11-18T21:30:00Z"/>
              </w:rPr>
            </w:pPr>
            <w:ins w:id="1071" w:author="Jiří Vojtěšek" w:date="2018-11-18T21:30:00Z">
              <w:r w:rsidRPr="00F4263E">
                <w:t>Z</w:t>
              </w:r>
            </w:ins>
          </w:p>
        </w:tc>
        <w:tc>
          <w:tcPr>
            <w:tcW w:w="1324" w:type="dxa"/>
            <w:shd w:val="clear" w:color="auto" w:fill="auto"/>
            <w:vAlign w:val="center"/>
          </w:tcPr>
          <w:p w14:paraId="246A7483" w14:textId="77777777" w:rsidR="005D78B0" w:rsidRPr="00AB670F" w:rsidRDefault="005D78B0" w:rsidP="00B154B2">
            <w:pPr>
              <w:jc w:val="center"/>
              <w:rPr>
                <w:ins w:id="1072" w:author="Jiří Vojtěšek" w:date="2018-11-18T21:30:00Z"/>
                <w:b/>
              </w:rPr>
            </w:pPr>
          </w:p>
        </w:tc>
        <w:tc>
          <w:tcPr>
            <w:tcW w:w="1134" w:type="dxa"/>
            <w:shd w:val="clear" w:color="auto" w:fill="BFBFBF" w:themeFill="background1" w:themeFillShade="BF"/>
          </w:tcPr>
          <w:p w14:paraId="23047CF7" w14:textId="77777777" w:rsidR="005D78B0" w:rsidRPr="00AB670F" w:rsidRDefault="005D78B0" w:rsidP="00B154B2">
            <w:pPr>
              <w:jc w:val="center"/>
              <w:rPr>
                <w:ins w:id="1073" w:author="Jiří Vojtěšek" w:date="2018-11-18T21:30:00Z"/>
                <w:b/>
              </w:rPr>
            </w:pPr>
            <w:ins w:id="1074" w:author="Jiří Vojtěšek" w:date="2018-11-18T21:30:00Z">
              <w:r w:rsidRPr="00AA2288">
                <w:rPr>
                  <w:b/>
                  <w:highlight w:val="darkGray"/>
                </w:rPr>
                <w:t>X</w:t>
              </w:r>
            </w:ins>
          </w:p>
        </w:tc>
        <w:tc>
          <w:tcPr>
            <w:tcW w:w="1843" w:type="dxa"/>
            <w:shd w:val="clear" w:color="auto" w:fill="auto"/>
            <w:vAlign w:val="center"/>
          </w:tcPr>
          <w:p w14:paraId="7E3ACC1F" w14:textId="77777777" w:rsidR="005D78B0" w:rsidRPr="00AB670F" w:rsidRDefault="005D78B0" w:rsidP="00B154B2">
            <w:pPr>
              <w:jc w:val="center"/>
              <w:rPr>
                <w:ins w:id="1075" w:author="Jiří Vojtěšek" w:date="2018-11-18T21:30:00Z"/>
                <w:b/>
              </w:rPr>
            </w:pPr>
          </w:p>
        </w:tc>
      </w:tr>
      <w:tr w:rsidR="005D78B0" w14:paraId="7C64D2D9" w14:textId="77777777" w:rsidTr="00B154B2">
        <w:trPr>
          <w:ins w:id="1076" w:author="Jiří Vojtěšek" w:date="2018-11-18T21:30:00Z"/>
        </w:trPr>
        <w:tc>
          <w:tcPr>
            <w:tcW w:w="3294" w:type="dxa"/>
            <w:shd w:val="clear" w:color="auto" w:fill="auto"/>
          </w:tcPr>
          <w:p w14:paraId="445C2B8D" w14:textId="77777777" w:rsidR="005D78B0" w:rsidRPr="00C42CAD" w:rsidRDefault="005D78B0" w:rsidP="00B154B2">
            <w:pPr>
              <w:rPr>
                <w:ins w:id="1077" w:author="Jiří Vojtěšek" w:date="2018-11-18T21:30:00Z"/>
              </w:rPr>
            </w:pPr>
            <w:ins w:id="1078" w:author="Jiří Vojtěšek" w:date="2018-11-18T21:30:00Z">
              <w:r w:rsidRPr="00F4263E">
                <w:t>Technologie průmyslových informačních systémů</w:t>
              </w:r>
            </w:ins>
          </w:p>
        </w:tc>
        <w:tc>
          <w:tcPr>
            <w:tcW w:w="801" w:type="dxa"/>
            <w:shd w:val="clear" w:color="auto" w:fill="auto"/>
          </w:tcPr>
          <w:p w14:paraId="1EFF9BA3" w14:textId="77777777" w:rsidR="005D78B0" w:rsidRPr="00C42CAD" w:rsidRDefault="005D78B0" w:rsidP="00B154B2">
            <w:pPr>
              <w:jc w:val="center"/>
              <w:rPr>
                <w:ins w:id="1079" w:author="Jiří Vojtěšek" w:date="2018-11-18T21:30:00Z"/>
              </w:rPr>
            </w:pPr>
            <w:ins w:id="1080" w:author="Jiří Vojtěšek" w:date="2018-11-18T21:30:00Z">
              <w:r w:rsidRPr="00F4263E">
                <w:t>1</w:t>
              </w:r>
            </w:ins>
          </w:p>
        </w:tc>
        <w:tc>
          <w:tcPr>
            <w:tcW w:w="851" w:type="dxa"/>
            <w:shd w:val="clear" w:color="auto" w:fill="auto"/>
          </w:tcPr>
          <w:p w14:paraId="4F0286C5" w14:textId="77777777" w:rsidR="005D78B0" w:rsidRPr="00C42CAD" w:rsidRDefault="005D78B0" w:rsidP="00B154B2">
            <w:pPr>
              <w:jc w:val="center"/>
              <w:rPr>
                <w:ins w:id="1081" w:author="Jiří Vojtěšek" w:date="2018-11-18T21:30:00Z"/>
              </w:rPr>
            </w:pPr>
            <w:ins w:id="1082" w:author="Jiří Vojtěšek" w:date="2018-11-18T21:30:00Z">
              <w:r w:rsidRPr="00F4263E">
                <w:t>L</w:t>
              </w:r>
            </w:ins>
          </w:p>
        </w:tc>
        <w:tc>
          <w:tcPr>
            <w:tcW w:w="1324" w:type="dxa"/>
            <w:shd w:val="clear" w:color="auto" w:fill="auto"/>
            <w:vAlign w:val="center"/>
          </w:tcPr>
          <w:p w14:paraId="2EF90324" w14:textId="77777777" w:rsidR="005D78B0" w:rsidRPr="00AB670F" w:rsidRDefault="005D78B0" w:rsidP="00B154B2">
            <w:pPr>
              <w:jc w:val="center"/>
              <w:rPr>
                <w:ins w:id="1083" w:author="Jiří Vojtěšek" w:date="2018-11-18T21:30:00Z"/>
                <w:b/>
              </w:rPr>
            </w:pPr>
          </w:p>
        </w:tc>
        <w:tc>
          <w:tcPr>
            <w:tcW w:w="1134" w:type="dxa"/>
            <w:shd w:val="clear" w:color="auto" w:fill="BFBFBF" w:themeFill="background1" w:themeFillShade="BF"/>
          </w:tcPr>
          <w:p w14:paraId="21FA522C" w14:textId="77777777" w:rsidR="005D78B0" w:rsidRPr="00AB670F" w:rsidRDefault="005D78B0" w:rsidP="00B154B2">
            <w:pPr>
              <w:jc w:val="center"/>
              <w:rPr>
                <w:ins w:id="1084" w:author="Jiří Vojtěšek" w:date="2018-11-18T21:30:00Z"/>
                <w:b/>
              </w:rPr>
            </w:pPr>
            <w:ins w:id="1085" w:author="Jiří Vojtěšek" w:date="2018-11-18T21:30:00Z">
              <w:r w:rsidRPr="00AA2288">
                <w:rPr>
                  <w:b/>
                  <w:highlight w:val="darkGray"/>
                </w:rPr>
                <w:t>X</w:t>
              </w:r>
            </w:ins>
          </w:p>
        </w:tc>
        <w:tc>
          <w:tcPr>
            <w:tcW w:w="1843" w:type="dxa"/>
            <w:shd w:val="clear" w:color="auto" w:fill="auto"/>
            <w:vAlign w:val="center"/>
          </w:tcPr>
          <w:p w14:paraId="1B2F3083" w14:textId="77777777" w:rsidR="005D78B0" w:rsidRPr="00AB670F" w:rsidRDefault="005D78B0" w:rsidP="00B154B2">
            <w:pPr>
              <w:jc w:val="center"/>
              <w:rPr>
                <w:ins w:id="1086" w:author="Jiří Vojtěšek" w:date="2018-11-18T21:30:00Z"/>
                <w:b/>
              </w:rPr>
            </w:pPr>
          </w:p>
        </w:tc>
      </w:tr>
      <w:tr w:rsidR="005D78B0" w14:paraId="6C956676" w14:textId="77777777" w:rsidTr="00B154B2">
        <w:trPr>
          <w:ins w:id="1087" w:author="Jiří Vojtěšek" w:date="2018-11-18T21:30:00Z"/>
        </w:trPr>
        <w:tc>
          <w:tcPr>
            <w:tcW w:w="3294" w:type="dxa"/>
            <w:shd w:val="clear" w:color="auto" w:fill="auto"/>
          </w:tcPr>
          <w:p w14:paraId="42F9D70D" w14:textId="77777777" w:rsidR="005D78B0" w:rsidRPr="00C42CAD" w:rsidRDefault="005D78B0" w:rsidP="00B154B2">
            <w:pPr>
              <w:rPr>
                <w:ins w:id="1088" w:author="Jiří Vojtěšek" w:date="2018-11-18T21:30:00Z"/>
              </w:rPr>
            </w:pPr>
            <w:ins w:id="1089" w:author="Jiří Vojtěšek" w:date="2018-11-18T21:30:00Z">
              <w:r w:rsidRPr="00F4263E">
                <w:t>Teorie bezpečnosti</w:t>
              </w:r>
            </w:ins>
          </w:p>
        </w:tc>
        <w:tc>
          <w:tcPr>
            <w:tcW w:w="801" w:type="dxa"/>
            <w:shd w:val="clear" w:color="auto" w:fill="auto"/>
          </w:tcPr>
          <w:p w14:paraId="05BBF042" w14:textId="77777777" w:rsidR="005D78B0" w:rsidRPr="00C42CAD" w:rsidRDefault="005D78B0" w:rsidP="00B154B2">
            <w:pPr>
              <w:jc w:val="center"/>
              <w:rPr>
                <w:ins w:id="1090" w:author="Jiří Vojtěšek" w:date="2018-11-18T21:30:00Z"/>
              </w:rPr>
            </w:pPr>
            <w:ins w:id="1091" w:author="Jiří Vojtěšek" w:date="2018-11-18T21:30:00Z">
              <w:r w:rsidRPr="00F4263E">
                <w:t>1</w:t>
              </w:r>
            </w:ins>
          </w:p>
        </w:tc>
        <w:tc>
          <w:tcPr>
            <w:tcW w:w="851" w:type="dxa"/>
            <w:shd w:val="clear" w:color="auto" w:fill="auto"/>
          </w:tcPr>
          <w:p w14:paraId="15FCC1FC" w14:textId="77777777" w:rsidR="005D78B0" w:rsidRPr="00C42CAD" w:rsidRDefault="005D78B0" w:rsidP="00B154B2">
            <w:pPr>
              <w:jc w:val="center"/>
              <w:rPr>
                <w:ins w:id="1092" w:author="Jiří Vojtěšek" w:date="2018-11-18T21:30:00Z"/>
              </w:rPr>
            </w:pPr>
            <w:ins w:id="1093" w:author="Jiří Vojtěšek" w:date="2018-11-18T21:30:00Z">
              <w:r w:rsidRPr="00F4263E">
                <w:t>Z</w:t>
              </w:r>
            </w:ins>
          </w:p>
        </w:tc>
        <w:tc>
          <w:tcPr>
            <w:tcW w:w="1324" w:type="dxa"/>
            <w:shd w:val="clear" w:color="auto" w:fill="auto"/>
            <w:vAlign w:val="center"/>
          </w:tcPr>
          <w:p w14:paraId="1CAAA841" w14:textId="77777777" w:rsidR="005D78B0" w:rsidRPr="00AB670F" w:rsidRDefault="005D78B0" w:rsidP="00B154B2">
            <w:pPr>
              <w:jc w:val="center"/>
              <w:rPr>
                <w:ins w:id="1094" w:author="Jiří Vojtěšek" w:date="2018-11-18T21:30:00Z"/>
                <w:b/>
              </w:rPr>
            </w:pPr>
          </w:p>
        </w:tc>
        <w:tc>
          <w:tcPr>
            <w:tcW w:w="1134" w:type="dxa"/>
            <w:shd w:val="clear" w:color="auto" w:fill="BFBFBF" w:themeFill="background1" w:themeFillShade="BF"/>
          </w:tcPr>
          <w:p w14:paraId="5A0598EF" w14:textId="77777777" w:rsidR="005D78B0" w:rsidRPr="00AB670F" w:rsidRDefault="005D78B0" w:rsidP="00B154B2">
            <w:pPr>
              <w:jc w:val="center"/>
              <w:rPr>
                <w:ins w:id="1095" w:author="Jiří Vojtěšek" w:date="2018-11-18T21:30:00Z"/>
                <w:b/>
              </w:rPr>
            </w:pPr>
            <w:ins w:id="1096" w:author="Jiří Vojtěšek" w:date="2018-11-18T21:30:00Z">
              <w:r w:rsidRPr="00AA2288">
                <w:rPr>
                  <w:b/>
                  <w:highlight w:val="darkGray"/>
                </w:rPr>
                <w:t>X</w:t>
              </w:r>
            </w:ins>
          </w:p>
        </w:tc>
        <w:tc>
          <w:tcPr>
            <w:tcW w:w="1843" w:type="dxa"/>
            <w:shd w:val="clear" w:color="auto" w:fill="auto"/>
            <w:vAlign w:val="center"/>
          </w:tcPr>
          <w:p w14:paraId="23C8E211" w14:textId="77777777" w:rsidR="005D78B0" w:rsidRPr="00AB670F" w:rsidRDefault="005D78B0" w:rsidP="00B154B2">
            <w:pPr>
              <w:jc w:val="center"/>
              <w:rPr>
                <w:ins w:id="1097" w:author="Jiří Vojtěšek" w:date="2018-11-18T21:30:00Z"/>
                <w:b/>
              </w:rPr>
            </w:pPr>
          </w:p>
        </w:tc>
      </w:tr>
      <w:tr w:rsidR="005D78B0" w14:paraId="5739D5DC" w14:textId="77777777" w:rsidTr="00B154B2">
        <w:trPr>
          <w:ins w:id="1098" w:author="Jiří Vojtěšek" w:date="2018-11-18T21:30:00Z"/>
        </w:trPr>
        <w:tc>
          <w:tcPr>
            <w:tcW w:w="3294" w:type="dxa"/>
            <w:shd w:val="clear" w:color="auto" w:fill="auto"/>
          </w:tcPr>
          <w:p w14:paraId="3A88B73A" w14:textId="77777777" w:rsidR="005D78B0" w:rsidRPr="00C42CAD" w:rsidRDefault="005D78B0" w:rsidP="00B154B2">
            <w:pPr>
              <w:rPr>
                <w:ins w:id="1099" w:author="Jiří Vojtěšek" w:date="2018-11-18T21:30:00Z"/>
              </w:rPr>
            </w:pPr>
            <w:ins w:id="1100" w:author="Jiří Vojtěšek" w:date="2018-11-18T21:30:00Z">
              <w:r w:rsidRPr="00F4263E">
                <w:t>Základy podnikatelství</w:t>
              </w:r>
            </w:ins>
          </w:p>
        </w:tc>
        <w:tc>
          <w:tcPr>
            <w:tcW w:w="801" w:type="dxa"/>
            <w:shd w:val="clear" w:color="auto" w:fill="auto"/>
          </w:tcPr>
          <w:p w14:paraId="29E9F760" w14:textId="77777777" w:rsidR="005D78B0" w:rsidRPr="00C42CAD" w:rsidRDefault="005D78B0" w:rsidP="00B154B2">
            <w:pPr>
              <w:jc w:val="center"/>
              <w:rPr>
                <w:ins w:id="1101" w:author="Jiří Vojtěšek" w:date="2018-11-18T21:30:00Z"/>
              </w:rPr>
            </w:pPr>
            <w:ins w:id="1102" w:author="Jiří Vojtěšek" w:date="2018-11-18T21:30:00Z">
              <w:r w:rsidRPr="00F4263E">
                <w:t>2</w:t>
              </w:r>
            </w:ins>
          </w:p>
        </w:tc>
        <w:tc>
          <w:tcPr>
            <w:tcW w:w="851" w:type="dxa"/>
            <w:shd w:val="clear" w:color="auto" w:fill="auto"/>
          </w:tcPr>
          <w:p w14:paraId="0FC3E669" w14:textId="77777777" w:rsidR="005D78B0" w:rsidRPr="00C42CAD" w:rsidRDefault="005D78B0" w:rsidP="00B154B2">
            <w:pPr>
              <w:jc w:val="center"/>
              <w:rPr>
                <w:ins w:id="1103" w:author="Jiří Vojtěšek" w:date="2018-11-18T21:30:00Z"/>
              </w:rPr>
            </w:pPr>
            <w:ins w:id="1104" w:author="Jiří Vojtěšek" w:date="2018-11-18T21:30:00Z">
              <w:r w:rsidRPr="00F4263E">
                <w:t>L</w:t>
              </w:r>
            </w:ins>
          </w:p>
        </w:tc>
        <w:tc>
          <w:tcPr>
            <w:tcW w:w="1324" w:type="dxa"/>
            <w:shd w:val="clear" w:color="auto" w:fill="auto"/>
            <w:vAlign w:val="center"/>
          </w:tcPr>
          <w:p w14:paraId="696AF706" w14:textId="77777777" w:rsidR="005D78B0" w:rsidRPr="00AB670F" w:rsidRDefault="005D78B0" w:rsidP="00B154B2">
            <w:pPr>
              <w:jc w:val="center"/>
              <w:rPr>
                <w:ins w:id="1105" w:author="Jiří Vojtěšek" w:date="2018-11-18T21:30:00Z"/>
                <w:b/>
              </w:rPr>
            </w:pPr>
          </w:p>
        </w:tc>
        <w:tc>
          <w:tcPr>
            <w:tcW w:w="1134" w:type="dxa"/>
            <w:shd w:val="clear" w:color="auto" w:fill="auto"/>
            <w:vAlign w:val="center"/>
          </w:tcPr>
          <w:p w14:paraId="479399D0" w14:textId="77777777" w:rsidR="005D78B0" w:rsidRPr="00AB670F" w:rsidRDefault="005D78B0" w:rsidP="00B154B2">
            <w:pPr>
              <w:jc w:val="center"/>
              <w:rPr>
                <w:ins w:id="1106" w:author="Jiří Vojtěšek" w:date="2018-11-18T21:30:00Z"/>
                <w:b/>
              </w:rPr>
            </w:pPr>
          </w:p>
        </w:tc>
        <w:tc>
          <w:tcPr>
            <w:tcW w:w="1843" w:type="dxa"/>
            <w:shd w:val="clear" w:color="auto" w:fill="BFBFBF" w:themeFill="background1" w:themeFillShade="BF"/>
          </w:tcPr>
          <w:p w14:paraId="0480AB57" w14:textId="77777777" w:rsidR="005D78B0" w:rsidRPr="00AB670F" w:rsidRDefault="005D78B0" w:rsidP="00B154B2">
            <w:pPr>
              <w:jc w:val="center"/>
              <w:rPr>
                <w:ins w:id="1107" w:author="Jiří Vojtěšek" w:date="2018-11-18T21:30:00Z"/>
                <w:b/>
              </w:rPr>
            </w:pPr>
            <w:ins w:id="1108" w:author="Jiří Vojtěšek" w:date="2018-11-18T21:30:00Z">
              <w:r w:rsidRPr="00AA2288">
                <w:rPr>
                  <w:b/>
                  <w:highlight w:val="darkGray"/>
                </w:rPr>
                <w:t>X</w:t>
              </w:r>
            </w:ins>
          </w:p>
        </w:tc>
      </w:tr>
      <w:tr w:rsidR="005D78B0" w14:paraId="6E078561" w14:textId="77777777" w:rsidTr="00B154B2">
        <w:trPr>
          <w:ins w:id="1109" w:author="Jiří Vojtěšek" w:date="2018-11-18T21:30:00Z"/>
        </w:trPr>
        <w:tc>
          <w:tcPr>
            <w:tcW w:w="3294" w:type="dxa"/>
            <w:shd w:val="clear" w:color="auto" w:fill="auto"/>
          </w:tcPr>
          <w:p w14:paraId="60CE4E08" w14:textId="77777777" w:rsidR="005D78B0" w:rsidRPr="00C42CAD" w:rsidRDefault="005D78B0" w:rsidP="00B154B2">
            <w:pPr>
              <w:rPr>
                <w:ins w:id="1110" w:author="Jiří Vojtěšek" w:date="2018-11-18T21:30:00Z"/>
              </w:rPr>
            </w:pPr>
            <w:ins w:id="1111" w:author="Jiří Vojtěšek" w:date="2018-11-18T21:30:00Z">
              <w:r w:rsidRPr="00F4263E">
                <w:t>Základy první pomoci</w:t>
              </w:r>
            </w:ins>
          </w:p>
        </w:tc>
        <w:tc>
          <w:tcPr>
            <w:tcW w:w="801" w:type="dxa"/>
            <w:shd w:val="clear" w:color="auto" w:fill="auto"/>
          </w:tcPr>
          <w:p w14:paraId="6594856F" w14:textId="77777777" w:rsidR="005D78B0" w:rsidRPr="00C42CAD" w:rsidRDefault="005D78B0" w:rsidP="00B154B2">
            <w:pPr>
              <w:jc w:val="center"/>
              <w:rPr>
                <w:ins w:id="1112" w:author="Jiří Vojtěšek" w:date="2018-11-18T21:30:00Z"/>
              </w:rPr>
            </w:pPr>
            <w:ins w:id="1113" w:author="Jiří Vojtěšek" w:date="2018-11-18T21:30:00Z">
              <w:r w:rsidRPr="00F4263E">
                <w:t>2</w:t>
              </w:r>
            </w:ins>
          </w:p>
        </w:tc>
        <w:tc>
          <w:tcPr>
            <w:tcW w:w="851" w:type="dxa"/>
            <w:shd w:val="clear" w:color="auto" w:fill="auto"/>
          </w:tcPr>
          <w:p w14:paraId="0DCFEF2F" w14:textId="77777777" w:rsidR="005D78B0" w:rsidRPr="00C42CAD" w:rsidRDefault="005D78B0" w:rsidP="00B154B2">
            <w:pPr>
              <w:jc w:val="center"/>
              <w:rPr>
                <w:ins w:id="1114" w:author="Jiří Vojtěšek" w:date="2018-11-18T21:30:00Z"/>
              </w:rPr>
            </w:pPr>
            <w:ins w:id="1115" w:author="Jiří Vojtěšek" w:date="2018-11-18T21:30:00Z">
              <w:r w:rsidRPr="00F4263E">
                <w:t>L</w:t>
              </w:r>
            </w:ins>
          </w:p>
        </w:tc>
        <w:tc>
          <w:tcPr>
            <w:tcW w:w="1324" w:type="dxa"/>
            <w:shd w:val="clear" w:color="auto" w:fill="auto"/>
            <w:vAlign w:val="center"/>
          </w:tcPr>
          <w:p w14:paraId="7D179B36" w14:textId="77777777" w:rsidR="005D78B0" w:rsidRPr="00AB670F" w:rsidRDefault="005D78B0" w:rsidP="00B154B2">
            <w:pPr>
              <w:jc w:val="center"/>
              <w:rPr>
                <w:ins w:id="1116" w:author="Jiří Vojtěšek" w:date="2018-11-18T21:30:00Z"/>
                <w:b/>
              </w:rPr>
            </w:pPr>
          </w:p>
        </w:tc>
        <w:tc>
          <w:tcPr>
            <w:tcW w:w="1134" w:type="dxa"/>
            <w:shd w:val="clear" w:color="auto" w:fill="auto"/>
            <w:vAlign w:val="center"/>
          </w:tcPr>
          <w:p w14:paraId="0DAA6F37" w14:textId="77777777" w:rsidR="005D78B0" w:rsidRPr="00AB670F" w:rsidRDefault="005D78B0" w:rsidP="00B154B2">
            <w:pPr>
              <w:jc w:val="center"/>
              <w:rPr>
                <w:ins w:id="1117" w:author="Jiří Vojtěšek" w:date="2018-11-18T21:30:00Z"/>
                <w:b/>
              </w:rPr>
            </w:pPr>
          </w:p>
        </w:tc>
        <w:tc>
          <w:tcPr>
            <w:tcW w:w="1843" w:type="dxa"/>
            <w:shd w:val="clear" w:color="auto" w:fill="BFBFBF" w:themeFill="background1" w:themeFillShade="BF"/>
          </w:tcPr>
          <w:p w14:paraId="5E79498D" w14:textId="77777777" w:rsidR="005D78B0" w:rsidRPr="00AB670F" w:rsidRDefault="005D78B0" w:rsidP="00B154B2">
            <w:pPr>
              <w:jc w:val="center"/>
              <w:rPr>
                <w:ins w:id="1118" w:author="Jiří Vojtěšek" w:date="2018-11-18T21:30:00Z"/>
                <w:b/>
              </w:rPr>
            </w:pPr>
            <w:ins w:id="1119" w:author="Jiří Vojtěšek" w:date="2018-11-18T21:30:00Z">
              <w:r w:rsidRPr="00AA2288">
                <w:rPr>
                  <w:b/>
                  <w:highlight w:val="darkGray"/>
                </w:rPr>
                <w:t>X</w:t>
              </w:r>
            </w:ins>
          </w:p>
        </w:tc>
      </w:tr>
    </w:tbl>
    <w:p w14:paraId="3194CE4E" w14:textId="77777777" w:rsidR="005D78B0" w:rsidRDefault="005D78B0" w:rsidP="005D78B0">
      <w:pPr>
        <w:rPr>
          <w:ins w:id="1120" w:author="Jiří Vojtěšek" w:date="2018-11-18T21:30:00Z"/>
        </w:rPr>
      </w:pPr>
    </w:p>
    <w:p w14:paraId="34BB47C0" w14:textId="77777777" w:rsidR="005D78B0" w:rsidRDefault="005D78B0" w:rsidP="005D78B0">
      <w:pPr>
        <w:rPr>
          <w:ins w:id="1121" w:author="Jiří Vojtěšek" w:date="2018-11-18T21:30:00Z"/>
        </w:rPr>
      </w:pPr>
    </w:p>
    <w:tbl>
      <w:tblPr>
        <w:tblStyle w:val="Mkatabulky"/>
        <w:tblW w:w="9209" w:type="dxa"/>
        <w:tblLook w:val="04A0" w:firstRow="1" w:lastRow="0" w:firstColumn="1" w:lastColumn="0" w:noHBand="0" w:noVBand="1"/>
      </w:tblPr>
      <w:tblGrid>
        <w:gridCol w:w="4957"/>
        <w:gridCol w:w="1275"/>
        <w:gridCol w:w="1134"/>
        <w:gridCol w:w="1843"/>
      </w:tblGrid>
      <w:tr w:rsidR="005D78B0" w14:paraId="62D1D73D" w14:textId="77777777" w:rsidTr="00B154B2">
        <w:trPr>
          <w:ins w:id="1122" w:author="Jiří Vojtěšek" w:date="2018-11-18T21:30:00Z"/>
        </w:trPr>
        <w:tc>
          <w:tcPr>
            <w:tcW w:w="4957" w:type="dxa"/>
          </w:tcPr>
          <w:p w14:paraId="0FBC5A2F" w14:textId="77777777" w:rsidR="005D78B0" w:rsidRDefault="005D78B0" w:rsidP="00B154B2">
            <w:pPr>
              <w:ind w:right="-1806"/>
              <w:rPr>
                <w:ins w:id="1123" w:author="Jiří Vojtěšek" w:date="2018-11-18T21:30:00Z"/>
              </w:rPr>
            </w:pPr>
            <w:ins w:id="1124" w:author="Jiří Vojtěšek" w:date="2018-11-18T21:30:00Z">
              <w:r w:rsidRPr="00AB670F">
                <w:t>Skripta k dispozici</w:t>
              </w:r>
            </w:ins>
          </w:p>
        </w:tc>
        <w:tc>
          <w:tcPr>
            <w:tcW w:w="1275" w:type="dxa"/>
          </w:tcPr>
          <w:p w14:paraId="47DC70D9" w14:textId="50E8D75A" w:rsidR="005D78B0" w:rsidRDefault="008F2BD9" w:rsidP="00B154B2">
            <w:pPr>
              <w:ind w:right="-1806"/>
              <w:rPr>
                <w:ins w:id="1125" w:author="Jiří Vojtěšek" w:date="2018-11-18T21:30:00Z"/>
              </w:rPr>
            </w:pPr>
            <w:ins w:id="1126" w:author="Jiří Vojtěšek" w:date="2018-11-26T12:35:00Z">
              <w:r>
                <w:t>1</w:t>
              </w:r>
            </w:ins>
          </w:p>
        </w:tc>
        <w:tc>
          <w:tcPr>
            <w:tcW w:w="1134" w:type="dxa"/>
          </w:tcPr>
          <w:p w14:paraId="6EE22260" w14:textId="77777777" w:rsidR="005D78B0" w:rsidRDefault="005D78B0" w:rsidP="00B154B2">
            <w:pPr>
              <w:ind w:right="-1806"/>
              <w:rPr>
                <w:ins w:id="1127" w:author="Jiří Vojtěšek" w:date="2018-11-18T21:30:00Z"/>
              </w:rPr>
            </w:pPr>
          </w:p>
        </w:tc>
        <w:tc>
          <w:tcPr>
            <w:tcW w:w="1843" w:type="dxa"/>
          </w:tcPr>
          <w:p w14:paraId="744DAC24" w14:textId="77777777" w:rsidR="005D78B0" w:rsidRDefault="005D78B0" w:rsidP="00B154B2">
            <w:pPr>
              <w:rPr>
                <w:ins w:id="1128" w:author="Jiří Vojtěšek" w:date="2018-11-18T21:30:00Z"/>
              </w:rPr>
            </w:pPr>
          </w:p>
        </w:tc>
      </w:tr>
      <w:tr w:rsidR="005D78B0" w14:paraId="576CC73C" w14:textId="77777777" w:rsidTr="00B154B2">
        <w:trPr>
          <w:ins w:id="1129" w:author="Jiří Vojtěšek" w:date="2018-11-18T21:30:00Z"/>
        </w:trPr>
        <w:tc>
          <w:tcPr>
            <w:tcW w:w="6232" w:type="dxa"/>
            <w:gridSpan w:val="2"/>
          </w:tcPr>
          <w:p w14:paraId="273B2A3C" w14:textId="77777777" w:rsidR="005D78B0" w:rsidRDefault="005D78B0" w:rsidP="00B154B2">
            <w:pPr>
              <w:ind w:right="-1806"/>
              <w:rPr>
                <w:ins w:id="1130" w:author="Jiří Vojtěšek" w:date="2018-11-18T21:30:00Z"/>
              </w:rPr>
            </w:pPr>
            <w:ins w:id="1131" w:author="Jiří Vojtěšek" w:date="2018-11-18T21:30:00Z">
              <w:r w:rsidRPr="00AB670F">
                <w:t>Elektronické opory dostupné ze školní sítě</w:t>
              </w:r>
            </w:ins>
          </w:p>
        </w:tc>
        <w:tc>
          <w:tcPr>
            <w:tcW w:w="1134" w:type="dxa"/>
          </w:tcPr>
          <w:p w14:paraId="23D008EE" w14:textId="5F9409C6" w:rsidR="005D78B0" w:rsidRDefault="008F2BD9" w:rsidP="00B154B2">
            <w:pPr>
              <w:ind w:right="-1806"/>
              <w:rPr>
                <w:ins w:id="1132" w:author="Jiří Vojtěšek" w:date="2018-11-18T21:30:00Z"/>
              </w:rPr>
            </w:pPr>
            <w:ins w:id="1133" w:author="Jiří Vojtěšek" w:date="2018-11-26T12:35:00Z">
              <w:r>
                <w:t>28</w:t>
              </w:r>
            </w:ins>
          </w:p>
        </w:tc>
        <w:tc>
          <w:tcPr>
            <w:tcW w:w="1843" w:type="dxa"/>
          </w:tcPr>
          <w:p w14:paraId="7EF350B9" w14:textId="77777777" w:rsidR="005D78B0" w:rsidRDefault="005D78B0" w:rsidP="00B154B2">
            <w:pPr>
              <w:rPr>
                <w:ins w:id="1134" w:author="Jiří Vojtěšek" w:date="2018-11-18T21:30:00Z"/>
              </w:rPr>
            </w:pPr>
          </w:p>
        </w:tc>
      </w:tr>
      <w:tr w:rsidR="005D78B0" w14:paraId="7319F08D" w14:textId="77777777" w:rsidTr="00B154B2">
        <w:trPr>
          <w:ins w:id="1135" w:author="Jiří Vojtěšek" w:date="2018-11-18T21:30:00Z"/>
        </w:trPr>
        <w:tc>
          <w:tcPr>
            <w:tcW w:w="7366" w:type="dxa"/>
            <w:gridSpan w:val="3"/>
          </w:tcPr>
          <w:p w14:paraId="032436B9" w14:textId="77777777" w:rsidR="005D78B0" w:rsidRDefault="005D78B0" w:rsidP="00B154B2">
            <w:pPr>
              <w:rPr>
                <w:ins w:id="1136" w:author="Jiří Vojtěšek" w:date="2018-11-18T21:30:00Z"/>
              </w:rPr>
            </w:pPr>
            <w:ins w:id="1137" w:author="Jiří Vojtěšek" w:date="2018-11-18T21:30:00Z">
              <w:r w:rsidRPr="00AB670F">
                <w:t>Elektronické opory veřejně dostupné</w:t>
              </w:r>
            </w:ins>
          </w:p>
        </w:tc>
        <w:tc>
          <w:tcPr>
            <w:tcW w:w="1843" w:type="dxa"/>
          </w:tcPr>
          <w:p w14:paraId="1F53F63B" w14:textId="4065CF50" w:rsidR="005D78B0" w:rsidRDefault="008F2BD9" w:rsidP="00B154B2">
            <w:pPr>
              <w:rPr>
                <w:ins w:id="1138" w:author="Jiří Vojtěšek" w:date="2018-11-18T21:30:00Z"/>
              </w:rPr>
            </w:pPr>
            <w:ins w:id="1139" w:author="Jiří Vojtěšek" w:date="2018-11-26T12:36:00Z">
              <w:r>
                <w:t>13</w:t>
              </w:r>
            </w:ins>
          </w:p>
        </w:tc>
      </w:tr>
    </w:tbl>
    <w:p w14:paraId="667A5645" w14:textId="3CE0BB92" w:rsidR="00976F86" w:rsidRDefault="00976F86" w:rsidP="00704719"/>
    <w:p w14:paraId="795988BB" w14:textId="683DC0F8" w:rsidR="00976F86" w:rsidRDefault="00976F86" w:rsidP="00C66240">
      <w:pPr>
        <w:pStyle w:val="Nadpis3"/>
      </w:pPr>
      <w:bookmarkStart w:id="1140" w:name="_Toc528761744"/>
      <w:r>
        <w:t xml:space="preserve">Standard </w:t>
      </w:r>
      <w:r w:rsidR="00704719" w:rsidRPr="00704719">
        <w:t>3.4 Hodnocení výsledků studia</w:t>
      </w:r>
      <w:bookmarkEnd w:id="1140"/>
    </w:p>
    <w:p w14:paraId="6D559BD0" w14:textId="501320F7" w:rsidR="00704719" w:rsidRPr="00173DE9" w:rsidRDefault="00ED5FAD" w:rsidP="00173DE9">
      <w:pPr>
        <w:tabs>
          <w:tab w:val="left" w:pos="1418"/>
        </w:tabs>
      </w:pPr>
      <w:r w:rsidRPr="00173DE9">
        <w:t>Sylab</w:t>
      </w:r>
      <w:r w:rsidR="008377BB" w:rsidRPr="00173DE9">
        <w:t>y</w:t>
      </w:r>
      <w:r w:rsidRPr="00173DE9">
        <w:t xml:space="preserve"> předmět</w:t>
      </w:r>
      <w:r w:rsidR="008377BB" w:rsidRPr="00173DE9">
        <w:t xml:space="preserve">ů studijního programu </w:t>
      </w:r>
      <w:r w:rsidR="00B457A3" w:rsidRPr="00173DE9">
        <w:t>obsahující</w:t>
      </w:r>
      <w:r w:rsidR="008377BB" w:rsidRPr="00173DE9">
        <w:t xml:space="preserve"> cíle, </w:t>
      </w:r>
      <w:r w:rsidR="00B457A3" w:rsidRPr="00173DE9">
        <w:t>náplň</w:t>
      </w:r>
      <w:r w:rsidR="008377BB" w:rsidRPr="00173DE9">
        <w:t xml:space="preserve">, povinnou a doporučenou literaturu včetně </w:t>
      </w:r>
      <w:r w:rsidR="008377BB" w:rsidRPr="00411DA0">
        <w:t>podmínek pro absolvování předmět</w:t>
      </w:r>
      <w:r w:rsidR="007452E0" w:rsidRPr="00411DA0">
        <w:t>ů</w:t>
      </w:r>
      <w:r w:rsidRPr="00411DA0">
        <w:t xml:space="preserve"> jsou uveřejněny na IS/STAG</w:t>
      </w:r>
      <w:r w:rsidR="0001084D" w:rsidRPr="00173DE9">
        <w:rPr>
          <w:rStyle w:val="Znakapoznpodarou"/>
        </w:rPr>
        <w:footnoteReference w:id="38"/>
      </w:r>
      <w:r w:rsidR="007452E0" w:rsidRPr="00173DE9">
        <w:t>. Podmínky pro absolvování předmět</w:t>
      </w:r>
      <w:r w:rsidR="00B457A3" w:rsidRPr="00173DE9">
        <w:t>ů</w:t>
      </w:r>
      <w:r w:rsidR="007452E0" w:rsidRPr="00173DE9">
        <w:t xml:space="preserve"> jsou </w:t>
      </w:r>
      <w:r w:rsidR="00173DE9">
        <w:t>z</w:t>
      </w:r>
      <w:r w:rsidR="00173DE9" w:rsidRPr="00173DE9">
        <w:t xml:space="preserve">veřejněny </w:t>
      </w:r>
      <w:r w:rsidR="007452E0" w:rsidRPr="00173DE9">
        <w:t xml:space="preserve">před zahájením semestru a během výuky se nesmí měnit. Sylaby </w:t>
      </w:r>
      <w:r w:rsidR="00173DE9">
        <w:t>j</w:t>
      </w:r>
      <w:r w:rsidR="007452E0" w:rsidRPr="00173DE9">
        <w:t>sou každoročně</w:t>
      </w:r>
      <w:r w:rsidR="00F3211D" w:rsidRPr="00173DE9">
        <w:t xml:space="preserve"> aktualizován</w:t>
      </w:r>
      <w:r w:rsidR="007452E0" w:rsidRPr="00173DE9">
        <w:t>y</w:t>
      </w:r>
      <w:r w:rsidR="00F3211D" w:rsidRPr="00173DE9">
        <w:t xml:space="preserve"> </w:t>
      </w:r>
      <w:r w:rsidR="007452E0" w:rsidRPr="00173DE9">
        <w:t xml:space="preserve">garanty předmětů </w:t>
      </w:r>
      <w:r w:rsidR="00F3211D" w:rsidRPr="00173DE9">
        <w:t>a dle</w:t>
      </w:r>
      <w:r w:rsidR="00B3122C" w:rsidRPr="00173DE9">
        <w:t xml:space="preserve"> </w:t>
      </w:r>
      <w:r w:rsidR="00B3122C" w:rsidRPr="00173DE9">
        <w:rPr>
          <w:i/>
        </w:rPr>
        <w:t>Pravidel průběhu studia ve studijních programech uskutečňovaných</w:t>
      </w:r>
      <w:r w:rsidR="00B3122C" w:rsidRPr="00411DA0">
        <w:rPr>
          <w:i/>
        </w:rPr>
        <w:t xml:space="preserve"> na Fakultě aplikované informatiky</w:t>
      </w:r>
      <w:r w:rsidR="00B3122C" w:rsidRPr="00173DE9">
        <w:rPr>
          <w:rStyle w:val="Znakapoznpodarou"/>
        </w:rPr>
        <w:footnoteReference w:id="39"/>
      </w:r>
      <w:r w:rsidR="00F3211D" w:rsidRPr="00173DE9">
        <w:t xml:space="preserve">, článku 8 </w:t>
      </w:r>
      <w:r w:rsidR="00173DE9">
        <w:t xml:space="preserve">jsou </w:t>
      </w:r>
      <w:r w:rsidR="00F3211D" w:rsidRPr="00173DE9">
        <w:t>zveřejněn</w:t>
      </w:r>
      <w:r w:rsidR="007452E0" w:rsidRPr="00173DE9">
        <w:t>y</w:t>
      </w:r>
      <w:r w:rsidR="00F3211D" w:rsidRPr="00173DE9">
        <w:t xml:space="preserve"> nejpozději týden před začátkem </w:t>
      </w:r>
      <w:proofErr w:type="spellStart"/>
      <w:r w:rsidR="00F3211D" w:rsidRPr="00173DE9">
        <w:t>předzápisu</w:t>
      </w:r>
      <w:proofErr w:type="spellEnd"/>
      <w:r w:rsidR="00F3211D" w:rsidRPr="00173DE9">
        <w:t xml:space="preserve"> studentů</w:t>
      </w:r>
      <w:r w:rsidR="007452E0" w:rsidRPr="00173DE9">
        <w:t>.</w:t>
      </w:r>
      <w:r w:rsidR="00F3211D" w:rsidRPr="00173DE9">
        <w:t xml:space="preserve"> </w:t>
      </w:r>
      <w:r w:rsidR="007452E0" w:rsidRPr="00173DE9">
        <w:t>Tímto včasným zveřejněním se studenti mohou ještě před zápisem předmětu obeznámit s</w:t>
      </w:r>
      <w:r w:rsidR="00173DE9">
        <w:t xml:space="preserve"> </w:t>
      </w:r>
      <w:r w:rsidR="007452E0" w:rsidRPr="00173DE9">
        <w:t>náplní předmětů</w:t>
      </w:r>
      <w:r w:rsidR="00B457A3" w:rsidRPr="00173DE9">
        <w:t xml:space="preserve">. </w:t>
      </w:r>
      <w:r w:rsidR="00F3211D" w:rsidRPr="00173DE9">
        <w:t>Každý předmět má stanoven</w:t>
      </w:r>
      <w:r w:rsidR="00173DE9" w:rsidRPr="00173DE9">
        <w:t>y</w:t>
      </w:r>
      <w:r w:rsidR="00F3211D" w:rsidRPr="00173DE9">
        <w:t xml:space="preserve"> také minimální </w:t>
      </w:r>
      <w:r w:rsidR="00173DE9" w:rsidRPr="00173DE9">
        <w:t>požadavky</w:t>
      </w:r>
      <w:r w:rsidR="00F3211D" w:rsidRPr="00173DE9">
        <w:t>, kter</w:t>
      </w:r>
      <w:r w:rsidR="00173DE9" w:rsidRPr="00173DE9">
        <w:t>é</w:t>
      </w:r>
      <w:r w:rsidR="00F3211D" w:rsidRPr="00173DE9">
        <w:t xml:space="preserve"> student </w:t>
      </w:r>
      <w:r w:rsidR="00173DE9" w:rsidRPr="00173DE9">
        <w:t>musí</w:t>
      </w:r>
      <w:r w:rsidR="00173DE9">
        <w:t xml:space="preserve"> s</w:t>
      </w:r>
      <w:r w:rsidR="00173DE9" w:rsidRPr="00173DE9">
        <w:t>plnit pro absolvování</w:t>
      </w:r>
      <w:r w:rsidR="00F3211D" w:rsidRPr="00173DE9">
        <w:t xml:space="preserve"> předmětu.</w:t>
      </w:r>
      <w:r w:rsidR="00A86714" w:rsidRPr="00173DE9">
        <w:t xml:space="preserve"> </w:t>
      </w:r>
      <w:r w:rsidR="00173DE9">
        <w:t xml:space="preserve">Základní požadavky pro úspěšné absolvování </w:t>
      </w:r>
      <w:r w:rsidR="00173DE9">
        <w:lastRenderedPageBreak/>
        <w:t xml:space="preserve">předmětů jsou uvedeny </w:t>
      </w:r>
      <w:r w:rsidR="00F3211D" w:rsidRPr="00173DE9">
        <w:t xml:space="preserve">v kartách předmětů </w:t>
      </w:r>
      <w:r w:rsidR="00F3211D" w:rsidRPr="00173DE9">
        <w:rPr>
          <w:i/>
        </w:rPr>
        <w:t>B-III – Charakteristika studijního předmětu</w:t>
      </w:r>
      <w:r w:rsidR="00F3211D" w:rsidRPr="00173DE9">
        <w:t>.</w:t>
      </w:r>
      <w:r w:rsidR="00411DA0">
        <w:t xml:space="preserve"> Aktualizaci těchto požadavků zajišťuje garant předmětu.</w:t>
      </w:r>
    </w:p>
    <w:p w14:paraId="0536046C" w14:textId="312C05EF" w:rsidR="00E13A05" w:rsidRDefault="00E13A05" w:rsidP="00D62BA4">
      <w:r w:rsidRPr="006937D4">
        <w:t xml:space="preserve">Organizací, průběhem a hodnocením </w:t>
      </w:r>
      <w:r w:rsidR="006937D4">
        <w:t>státní závěrečné zkoušky</w:t>
      </w:r>
      <w:r w:rsidR="006937D4" w:rsidRPr="006937D4">
        <w:t xml:space="preserve"> </w:t>
      </w:r>
      <w:r w:rsidR="0065604D">
        <w:t xml:space="preserve"> (dále jen „SZZ“) </w:t>
      </w:r>
      <w:r w:rsidRPr="006937D4">
        <w:t xml:space="preserve">se na FAI zabývá </w:t>
      </w:r>
      <w:r w:rsidRPr="009A2326">
        <w:rPr>
          <w:i/>
        </w:rPr>
        <w:t>Směrnice děkana SD/01/18</w:t>
      </w:r>
      <w:r w:rsidR="003C6EA7" w:rsidRPr="009A2326">
        <w:rPr>
          <w:i/>
        </w:rPr>
        <w:t xml:space="preserve"> - Pokyny pro organizaci, průběh a hodnocení státních závěrečných zkoušek na Fakultě aplikované informatiky UTB ve Zlíně</w:t>
      </w:r>
      <w:r w:rsidR="003C6EA7" w:rsidRPr="00173DE9">
        <w:rPr>
          <w:rStyle w:val="Znakapoznpodarou"/>
          <w:i/>
        </w:rPr>
        <w:footnoteReference w:id="40"/>
      </w:r>
      <w:r w:rsidRPr="00173DE9">
        <w:t xml:space="preserve">. </w:t>
      </w:r>
      <w:r w:rsidR="00411DA0">
        <w:t xml:space="preserve"> </w:t>
      </w:r>
      <w:r w:rsidR="00DB75D0">
        <w:t>V této směrnici j</w:t>
      </w:r>
      <w:r w:rsidR="000E384E">
        <w:t>sou uvedena</w:t>
      </w:r>
      <w:r w:rsidR="00DB75D0">
        <w:t xml:space="preserve"> </w:t>
      </w:r>
      <w:r w:rsidR="000E384E" w:rsidRPr="00173DE9">
        <w:t>prav</w:t>
      </w:r>
      <w:r w:rsidR="000E384E">
        <w:t xml:space="preserve">idla pro </w:t>
      </w:r>
      <w:r w:rsidR="000E384E" w:rsidRPr="00CD481A">
        <w:t>sestavování komisí pro SZZ, průběh a hodnocení SZZ a hodnocení celého studia.,</w:t>
      </w:r>
      <w:r w:rsidRPr="00CD481A">
        <w:t>.</w:t>
      </w:r>
      <w:r w:rsidR="006937D4" w:rsidRPr="00CD481A">
        <w:t xml:space="preserve"> </w:t>
      </w:r>
      <w:r w:rsidR="006937D4" w:rsidRPr="0014527F">
        <w:t xml:space="preserve">Státní závěrečná zkouška se dle SZŘ UTB, článku 26 skládá z obhajoby </w:t>
      </w:r>
      <w:r w:rsidR="006937D4" w:rsidRPr="00150232">
        <w:t>diplomové</w:t>
      </w:r>
      <w:r w:rsidR="006937D4" w:rsidRPr="00CD481A">
        <w:t xml:space="preserve"> práce a ze státní zkoušky, skládající se ze </w:t>
      </w:r>
      <w:r w:rsidR="006937D4" w:rsidRPr="00150232">
        <w:t>dvou povinných předmětů a jednoho povinně volitelného předmětu</w:t>
      </w:r>
      <w:r w:rsidR="006937D4" w:rsidRPr="00CD481A">
        <w:t xml:space="preserve">. </w:t>
      </w:r>
      <w:r w:rsidR="001F1CD6" w:rsidRPr="00CD481A">
        <w:t>Obě</w:t>
      </w:r>
      <w:r w:rsidR="001F1CD6" w:rsidRPr="00DB75D0">
        <w:t xml:space="preserve"> části se konají v jeden </w:t>
      </w:r>
      <w:r w:rsidR="006937D4">
        <w:t>den</w:t>
      </w:r>
      <w:r w:rsidR="001F1CD6" w:rsidRPr="00DB75D0">
        <w:t xml:space="preserve"> a jsou klasifikovány zvlášť. V případě neúspěchu student opakuje jen tu část</w:t>
      </w:r>
      <w:r w:rsidR="006937D4">
        <w:t xml:space="preserve"> SZZ</w:t>
      </w:r>
      <w:r w:rsidR="001F1CD6" w:rsidRPr="00DB75D0">
        <w:t xml:space="preserve">, u které </w:t>
      </w:r>
      <w:r w:rsidR="0065604D">
        <w:t>neprospěl.</w:t>
      </w:r>
      <w:r w:rsidR="001F1CD6" w:rsidRPr="00DB75D0">
        <w:t xml:space="preserve"> Pokud v předmětové části neuspěje v jednom předmětu, bere se tato část jako neúspěšná a studen</w:t>
      </w:r>
      <w:r w:rsidR="006937D4">
        <w:t>t</w:t>
      </w:r>
      <w:r w:rsidR="001F1CD6" w:rsidRPr="00DB75D0">
        <w:t xml:space="preserve"> opaku</w:t>
      </w:r>
      <w:r w:rsidR="001F1CD6" w:rsidRPr="000E384E">
        <w:t>je v opravném termínu všechny odborné předměty.</w:t>
      </w:r>
    </w:p>
    <w:p w14:paraId="187BE08B" w14:textId="77777777" w:rsidR="00CD481A" w:rsidRDefault="00CD481A" w:rsidP="00D62BA4"/>
    <w:p w14:paraId="0BA7D9B5" w14:textId="38051E3E" w:rsidR="009E517D" w:rsidRPr="00650764" w:rsidRDefault="00C66240" w:rsidP="00C66240">
      <w:pPr>
        <w:pStyle w:val="Nadpis3"/>
      </w:pPr>
      <w:bookmarkStart w:id="1141" w:name="_Toc528761745"/>
      <w:r w:rsidRPr="00C66240">
        <w:t>Standardy 3.5-3.7</w:t>
      </w:r>
      <w:r>
        <w:t xml:space="preserve">: </w:t>
      </w:r>
      <w:r w:rsidR="009E517D" w:rsidRPr="00650764">
        <w:t xml:space="preserve">Tvůrčí činnost vztahující se ke </w:t>
      </w:r>
      <w:r w:rsidR="009E517D" w:rsidRPr="00C66240">
        <w:t>studijnímu</w:t>
      </w:r>
      <w:r w:rsidR="009E517D" w:rsidRPr="00650764">
        <w:t xml:space="preserve"> programu</w:t>
      </w:r>
      <w:bookmarkEnd w:id="1141"/>
      <w:r w:rsidR="009E517D" w:rsidRPr="00650764">
        <w:t xml:space="preserve"> </w:t>
      </w:r>
    </w:p>
    <w:p w14:paraId="21C39342" w14:textId="650C3E02" w:rsidR="0065604D" w:rsidRDefault="0065604D" w:rsidP="000F4911">
      <w:pPr>
        <w:rPr>
          <w:ins w:id="1142" w:author="Milan Navrátil" w:date="2018-11-13T12:22:00Z"/>
        </w:rPr>
      </w:pPr>
      <w:r>
        <w:t xml:space="preserve">Tvůrčí a publikační činnost je na Fakultě aplikované informatiky Univerzity Tomáše Bati ve Zlíně systematicky dlouhodobě rozvíjena. Kvantifikovaný přehled publikační činnosti akademických pracovníků fakulty </w:t>
      </w:r>
      <w:r w:rsidR="00224C68">
        <w:t xml:space="preserve">za posledních pět let </w:t>
      </w:r>
      <w:r>
        <w:t>je uveden v části 2.2a</w:t>
      </w:r>
      <w:r w:rsidR="00224C68">
        <w:t xml:space="preserve"> Sebehodnotící zprávy</w:t>
      </w:r>
      <w:r>
        <w:t xml:space="preserve">. Z tohoto přehledu je zřejmé, že orientace publikační činnosti akademických pracovníků Fakulty aplikované informatiky je plně v souladu s oblastmi vzdělávání, v rámci nichž bude studijní program uskutečňován. Na fakultě byla v uplynulých pěti letech řešena celá řada odborných grantů a projektů, které svým zaměřením úzce souvisí s oblastmi vzdělávání studijního programu. Aktuálně je na fakultě řešeno </w:t>
      </w:r>
      <w:r w:rsidR="00224C68">
        <w:t>7</w:t>
      </w:r>
      <w:r>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Vedle těchto velkých projektů se pracovníci fakulty aktivně zapojují do řešení Inovačních voucherů a drobných projektů aplikovaného a smluvního výzkumu. Řešiteli, respektive spoluřešiteli těchto projektů jsou akademičtí pracovníci, kteří budou aktivně zapojeni do výuky povinných odborných předmětů navrhovaného studijního programu. Do řešení většiny těchto projektů jsou zapojeni i studenti magisterských studijních oborů, které jsou aktuálně realizovány na Fakultě aplikované informatiky</w:t>
      </w:r>
      <w:ins w:id="1143" w:author="Milan Navrátil" w:date="2018-11-13T12:25:00Z">
        <w:r w:rsidR="00055149">
          <w:t xml:space="preserve">, viz </w:t>
        </w:r>
        <w:r w:rsidR="00055149">
          <w:fldChar w:fldCharType="begin"/>
        </w:r>
        <w:r w:rsidR="00055149">
          <w:instrText xml:space="preserve"> REF _Ref529875286 \h </w:instrText>
        </w:r>
      </w:ins>
      <w:r w:rsidR="00055149">
        <w:fldChar w:fldCharType="separate"/>
      </w:r>
      <w:ins w:id="1144" w:author="Milan Navrátil" w:date="2018-11-13T12:25:00Z">
        <w:r w:rsidR="00055149">
          <w:t xml:space="preserve">Tabulka </w:t>
        </w:r>
        <w:del w:id="1145" w:author="Jiří Vojtěšek" w:date="2018-11-18T21:31:00Z">
          <w:r w:rsidR="00055149" w:rsidDel="00A400F9">
            <w:rPr>
              <w:noProof/>
            </w:rPr>
            <w:delText>7</w:delText>
          </w:r>
        </w:del>
      </w:ins>
      <w:ins w:id="1146" w:author="Jiří Vojtěšek" w:date="2018-11-18T21:31:00Z">
        <w:r w:rsidR="00A400F9">
          <w:rPr>
            <w:noProof/>
          </w:rPr>
          <w:t>8</w:t>
        </w:r>
      </w:ins>
      <w:ins w:id="1147" w:author="Milan Navrátil" w:date="2018-11-13T12:25:00Z">
        <w:r w:rsidR="00055149">
          <w:fldChar w:fldCharType="end"/>
        </w:r>
      </w:ins>
      <w:r>
        <w:t xml:space="preserve">. </w:t>
      </w:r>
    </w:p>
    <w:p w14:paraId="3635E2D4" w14:textId="3DE2D838" w:rsidR="005B0DC0" w:rsidRDefault="005B0DC0" w:rsidP="000F4911">
      <w:pPr>
        <w:rPr>
          <w:ins w:id="1148" w:author="Milan Navrátil" w:date="2018-11-13T12:22:00Z"/>
        </w:rPr>
      </w:pPr>
    </w:p>
    <w:p w14:paraId="71A4447D" w14:textId="7C232863" w:rsidR="005B0DC0" w:rsidRPr="009611C6" w:rsidRDefault="005B0DC0" w:rsidP="005B0DC0">
      <w:pPr>
        <w:pStyle w:val="Titulek"/>
        <w:keepNext/>
        <w:ind w:left="0"/>
        <w:rPr>
          <w:ins w:id="1149" w:author="Milan Navrátil" w:date="2018-11-13T12:22:00Z"/>
        </w:rPr>
      </w:pPr>
      <w:bookmarkStart w:id="1150" w:name="_Ref529875286"/>
      <w:ins w:id="1151" w:author="Milan Navrátil" w:date="2018-11-13T12:22:00Z">
        <w:r>
          <w:t xml:space="preserve">Tabulka </w:t>
        </w:r>
        <w:r>
          <w:rPr>
            <w:noProof/>
          </w:rPr>
          <w:fldChar w:fldCharType="begin"/>
        </w:r>
        <w:r>
          <w:rPr>
            <w:noProof/>
          </w:rPr>
          <w:instrText xml:space="preserve"> SEQ Tabulka \* ARABIC </w:instrText>
        </w:r>
        <w:r>
          <w:rPr>
            <w:noProof/>
          </w:rPr>
          <w:fldChar w:fldCharType="separate"/>
        </w:r>
      </w:ins>
      <w:ins w:id="1152" w:author="Jiří Vojtěšek" w:date="2018-11-18T21:30:00Z">
        <w:r w:rsidR="005D78B0">
          <w:rPr>
            <w:noProof/>
          </w:rPr>
          <w:t>8</w:t>
        </w:r>
      </w:ins>
      <w:ins w:id="1153" w:author="Milan Navrátil" w:date="2018-11-13T12:22:00Z">
        <w:del w:id="1154" w:author="Jiří Vojtěšek" w:date="2018-11-18T21:30:00Z">
          <w:r w:rsidDel="005D78B0">
            <w:rPr>
              <w:noProof/>
            </w:rPr>
            <w:delText>7</w:delText>
          </w:r>
        </w:del>
        <w:r>
          <w:rPr>
            <w:noProof/>
          </w:rPr>
          <w:fldChar w:fldCharType="end"/>
        </w:r>
        <w:bookmarkEnd w:id="1150"/>
        <w:r>
          <w:t xml:space="preserve">: </w:t>
        </w:r>
        <w:r w:rsidRPr="009611C6">
          <w:t>Přehled řešených grantů a projektů</w:t>
        </w:r>
      </w:ins>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4746"/>
        <w:gridCol w:w="1276"/>
        <w:gridCol w:w="1134"/>
        <w:tblGridChange w:id="1155">
          <w:tblGrid>
            <w:gridCol w:w="190"/>
            <w:gridCol w:w="2043"/>
            <w:gridCol w:w="190"/>
            <w:gridCol w:w="4556"/>
            <w:gridCol w:w="549"/>
            <w:gridCol w:w="727"/>
            <w:gridCol w:w="452"/>
            <w:gridCol w:w="682"/>
            <w:gridCol w:w="701"/>
          </w:tblGrid>
        </w:tblGridChange>
      </w:tblGrid>
      <w:tr w:rsidR="005322EB" w:rsidRPr="00450C91" w14:paraId="1B603A0E" w14:textId="77777777" w:rsidTr="005322EB">
        <w:trPr>
          <w:ins w:id="1156" w:author="Milan Navrátil" w:date="2018-11-13T12:24:00Z"/>
        </w:trPr>
        <w:tc>
          <w:tcPr>
            <w:tcW w:w="2233" w:type="dxa"/>
          </w:tcPr>
          <w:p w14:paraId="7B9EAD25" w14:textId="3F731C11" w:rsidR="005322EB" w:rsidRPr="00450C91" w:rsidRDefault="005322EB" w:rsidP="005322EB">
            <w:pPr>
              <w:rPr>
                <w:ins w:id="1157" w:author="Milan Navrátil" w:date="2018-11-13T12:24:00Z"/>
              </w:rPr>
            </w:pPr>
            <w:ins w:id="1158" w:author="Milan Navrátil" w:date="2018-11-13T12:24:00Z">
              <w:r w:rsidRPr="00450C91">
                <w:rPr>
                  <w:b/>
                </w:rPr>
                <w:t>Řešitel/spoluřešitel</w:t>
              </w:r>
            </w:ins>
          </w:p>
        </w:tc>
        <w:tc>
          <w:tcPr>
            <w:tcW w:w="4746" w:type="dxa"/>
          </w:tcPr>
          <w:p w14:paraId="11655716" w14:textId="3E088367" w:rsidR="005322EB" w:rsidRPr="00450C91" w:rsidRDefault="005322EB" w:rsidP="005322EB">
            <w:pPr>
              <w:rPr>
                <w:ins w:id="1159" w:author="Milan Navrátil" w:date="2018-11-13T12:24:00Z"/>
              </w:rPr>
            </w:pPr>
            <w:ins w:id="1160" w:author="Milan Navrátil" w:date="2018-11-13T12:24:00Z">
              <w:r w:rsidRPr="00450C91">
                <w:rPr>
                  <w:b/>
                </w:rPr>
                <w:t>Názvy grantů a projektů získaných pro vědeckou, výzkumnou, uměleckou a další tvůrčí činnost v příslušné oblasti vzdělávání</w:t>
              </w:r>
            </w:ins>
          </w:p>
        </w:tc>
        <w:tc>
          <w:tcPr>
            <w:tcW w:w="1276" w:type="dxa"/>
          </w:tcPr>
          <w:p w14:paraId="77CA972B" w14:textId="67A5EE57" w:rsidR="005322EB" w:rsidRPr="00450C91" w:rsidRDefault="005322EB" w:rsidP="005322EB">
            <w:pPr>
              <w:jc w:val="center"/>
              <w:rPr>
                <w:ins w:id="1161" w:author="Milan Navrátil" w:date="2018-11-13T12:24:00Z"/>
              </w:rPr>
            </w:pPr>
            <w:ins w:id="1162" w:author="Milan Navrátil" w:date="2018-11-13T12:24:00Z">
              <w:r w:rsidRPr="00450C91">
                <w:rPr>
                  <w:b/>
                </w:rPr>
                <w:t>Zdroj</w:t>
              </w:r>
            </w:ins>
          </w:p>
        </w:tc>
        <w:tc>
          <w:tcPr>
            <w:tcW w:w="1134" w:type="dxa"/>
          </w:tcPr>
          <w:p w14:paraId="63B57D55" w14:textId="77777777" w:rsidR="005322EB" w:rsidRPr="00450C91" w:rsidRDefault="005322EB" w:rsidP="005322EB">
            <w:pPr>
              <w:jc w:val="center"/>
              <w:rPr>
                <w:ins w:id="1163" w:author="Milan Navrátil" w:date="2018-11-13T12:24:00Z"/>
                <w:b/>
                <w:sz w:val="24"/>
              </w:rPr>
            </w:pPr>
            <w:ins w:id="1164" w:author="Milan Navrátil" w:date="2018-11-13T12:24:00Z">
              <w:r w:rsidRPr="00450C91">
                <w:rPr>
                  <w:b/>
                </w:rPr>
                <w:t>Období</w:t>
              </w:r>
            </w:ins>
          </w:p>
          <w:p w14:paraId="321644F5" w14:textId="77777777" w:rsidR="005322EB" w:rsidRPr="00450C91" w:rsidRDefault="005322EB" w:rsidP="005322EB">
            <w:pPr>
              <w:jc w:val="center"/>
              <w:rPr>
                <w:ins w:id="1165" w:author="Milan Navrátil" w:date="2018-11-13T12:24:00Z"/>
              </w:rPr>
            </w:pPr>
          </w:p>
        </w:tc>
      </w:tr>
      <w:tr w:rsidR="005B0DC0" w:rsidRPr="00450C91" w14:paraId="4C334A14"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66"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1167" w:author="Milan Navrátil" w:date="2018-11-13T12:22:00Z"/>
          <w:trPrChange w:id="1168" w:author="Milan Navrátil" w:date="2018-11-13T12:24:00Z">
            <w:trPr>
              <w:gridBefore w:val="1"/>
            </w:trPr>
          </w:trPrChange>
        </w:trPr>
        <w:tc>
          <w:tcPr>
            <w:tcW w:w="2233" w:type="dxa"/>
            <w:tcPrChange w:id="1169" w:author="Milan Navrátil" w:date="2018-11-13T12:24:00Z">
              <w:tcPr>
                <w:tcW w:w="2233" w:type="dxa"/>
                <w:gridSpan w:val="2"/>
              </w:tcPr>
            </w:tcPrChange>
          </w:tcPr>
          <w:p w14:paraId="45E4681F" w14:textId="77777777" w:rsidR="005B0DC0" w:rsidRPr="00450C91" w:rsidRDefault="005B0DC0" w:rsidP="00946750">
            <w:pPr>
              <w:rPr>
                <w:ins w:id="1170" w:author="Milan Navrátil" w:date="2018-11-13T12:22:00Z"/>
                <w:sz w:val="24"/>
              </w:rPr>
            </w:pPr>
            <w:ins w:id="1171" w:author="Milan Navrátil" w:date="2018-11-13T12:22:00Z">
              <w:r w:rsidRPr="00450C91">
                <w:t>Ing. Lapková Dora, Ph.D</w:t>
              </w:r>
            </w:ins>
          </w:p>
        </w:tc>
        <w:tc>
          <w:tcPr>
            <w:tcW w:w="4746" w:type="dxa"/>
            <w:tcPrChange w:id="1172" w:author="Milan Navrátil" w:date="2018-11-13T12:24:00Z">
              <w:tcPr>
                <w:tcW w:w="5105" w:type="dxa"/>
                <w:gridSpan w:val="2"/>
              </w:tcPr>
            </w:tcPrChange>
          </w:tcPr>
          <w:p w14:paraId="667B38B6" w14:textId="77777777" w:rsidR="005B0DC0" w:rsidRPr="00450C91" w:rsidRDefault="005B0DC0" w:rsidP="00946750">
            <w:pPr>
              <w:rPr>
                <w:ins w:id="1173" w:author="Milan Navrátil" w:date="2018-11-13T12:22:00Z"/>
                <w:sz w:val="24"/>
              </w:rPr>
            </w:pPr>
            <w:ins w:id="1174" w:author="Milan Navrátil" w:date="2018-11-13T12:22:00Z">
              <w:r w:rsidRPr="00450C91">
                <w:t xml:space="preserve">Identifikace a metody ochrany měkkých cílů ČR před násilnými činy s rozpracováním systému včasného varování ( </w:t>
              </w:r>
              <w:proofErr w:type="spellStart"/>
              <w:proofErr w:type="gramStart"/>
              <w:r w:rsidRPr="00450C91">
                <w:t>reg</w:t>
              </w:r>
              <w:proofErr w:type="gramEnd"/>
              <w:r w:rsidRPr="00450C91">
                <w:t>.</w:t>
              </w:r>
              <w:proofErr w:type="gramStart"/>
              <w:r w:rsidRPr="00450C91">
                <w:t>č</w:t>
              </w:r>
              <w:proofErr w:type="spellEnd"/>
              <w:r w:rsidRPr="00450C91">
                <w:t>.</w:t>
              </w:r>
              <w:proofErr w:type="gramEnd"/>
              <w:r w:rsidRPr="00450C91">
                <w:t xml:space="preserve"> VI20172019073)</w:t>
              </w:r>
            </w:ins>
          </w:p>
        </w:tc>
        <w:tc>
          <w:tcPr>
            <w:tcW w:w="1276" w:type="dxa"/>
            <w:tcPrChange w:id="1175" w:author="Milan Navrátil" w:date="2018-11-13T12:24:00Z">
              <w:tcPr>
                <w:tcW w:w="1179" w:type="dxa"/>
                <w:gridSpan w:val="2"/>
              </w:tcPr>
            </w:tcPrChange>
          </w:tcPr>
          <w:p w14:paraId="203B9AF3" w14:textId="77777777" w:rsidR="005B0DC0" w:rsidRPr="00450C91" w:rsidRDefault="005B0DC0" w:rsidP="00946750">
            <w:pPr>
              <w:jc w:val="center"/>
              <w:rPr>
                <w:ins w:id="1176" w:author="Milan Navrátil" w:date="2018-11-13T12:22:00Z"/>
              </w:rPr>
            </w:pPr>
            <w:ins w:id="1177" w:author="Milan Navrátil" w:date="2018-11-13T12:22:00Z">
              <w:r w:rsidRPr="00450C91">
                <w:t>C</w:t>
              </w:r>
            </w:ins>
          </w:p>
          <w:p w14:paraId="29B42748" w14:textId="77777777" w:rsidR="005B0DC0" w:rsidRPr="00450C91" w:rsidRDefault="005B0DC0" w:rsidP="00946750">
            <w:pPr>
              <w:jc w:val="center"/>
              <w:rPr>
                <w:ins w:id="1178" w:author="Milan Navrátil" w:date="2018-11-13T12:22:00Z"/>
                <w:sz w:val="24"/>
              </w:rPr>
            </w:pPr>
            <w:ins w:id="1179" w:author="Milan Navrátil" w:date="2018-11-13T12:22:00Z">
              <w:r w:rsidRPr="00450C91">
                <w:t>Ministerstvo vnitra</w:t>
              </w:r>
            </w:ins>
          </w:p>
        </w:tc>
        <w:tc>
          <w:tcPr>
            <w:tcW w:w="1134" w:type="dxa"/>
            <w:tcPrChange w:id="1180" w:author="Milan Navrátil" w:date="2018-11-13T12:24:00Z">
              <w:tcPr>
                <w:tcW w:w="1383" w:type="dxa"/>
                <w:gridSpan w:val="2"/>
              </w:tcPr>
            </w:tcPrChange>
          </w:tcPr>
          <w:p w14:paraId="7F53C82C" w14:textId="77777777" w:rsidR="005B0DC0" w:rsidRPr="00450C91" w:rsidRDefault="005B0DC0" w:rsidP="00946750">
            <w:pPr>
              <w:jc w:val="center"/>
              <w:rPr>
                <w:ins w:id="1181" w:author="Milan Navrátil" w:date="2018-11-13T12:22:00Z"/>
                <w:color w:val="0000FF"/>
                <w:sz w:val="24"/>
              </w:rPr>
            </w:pPr>
            <w:ins w:id="1182" w:author="Milan Navrátil" w:date="2018-11-13T12:22:00Z">
              <w:r w:rsidRPr="00450C91">
                <w:t>2017 - 2019</w:t>
              </w:r>
            </w:ins>
          </w:p>
        </w:tc>
      </w:tr>
      <w:tr w:rsidR="005B0DC0" w:rsidRPr="00450C91" w14:paraId="1904A43B"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83"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1184" w:author="Milan Navrátil" w:date="2018-11-13T12:22:00Z"/>
          <w:trPrChange w:id="1185" w:author="Milan Navrátil" w:date="2018-11-13T12:24:00Z">
            <w:trPr>
              <w:gridBefore w:val="1"/>
            </w:trPr>
          </w:trPrChange>
        </w:trPr>
        <w:tc>
          <w:tcPr>
            <w:tcW w:w="2233" w:type="dxa"/>
            <w:tcPrChange w:id="1186" w:author="Milan Navrátil" w:date="2018-11-13T12:24:00Z">
              <w:tcPr>
                <w:tcW w:w="2233" w:type="dxa"/>
                <w:gridSpan w:val="2"/>
              </w:tcPr>
            </w:tcPrChange>
          </w:tcPr>
          <w:p w14:paraId="66ADB21C" w14:textId="77777777" w:rsidR="005B0DC0" w:rsidRPr="00450C91" w:rsidRDefault="005B0DC0" w:rsidP="00946750">
            <w:pPr>
              <w:rPr>
                <w:ins w:id="1187" w:author="Milan Navrátil" w:date="2018-11-13T12:22:00Z"/>
              </w:rPr>
            </w:pPr>
            <w:ins w:id="1188" w:author="Milan Navrátil" w:date="2018-11-13T12:22:00Z">
              <w:r w:rsidRPr="00450C91">
                <w:t>Ing. Jana Valouch, Ph.D.</w:t>
              </w:r>
            </w:ins>
          </w:p>
        </w:tc>
        <w:tc>
          <w:tcPr>
            <w:tcW w:w="4746" w:type="dxa"/>
            <w:tcPrChange w:id="1189" w:author="Milan Navrátil" w:date="2018-11-13T12:24:00Z">
              <w:tcPr>
                <w:tcW w:w="5105" w:type="dxa"/>
                <w:gridSpan w:val="2"/>
              </w:tcPr>
            </w:tcPrChange>
          </w:tcPr>
          <w:p w14:paraId="3096DC00" w14:textId="77777777" w:rsidR="005B0DC0" w:rsidRPr="00450C91" w:rsidRDefault="005B0DC0" w:rsidP="00946750">
            <w:pPr>
              <w:rPr>
                <w:ins w:id="1190" w:author="Milan Navrátil" w:date="2018-11-13T12:22:00Z"/>
              </w:rPr>
            </w:pPr>
            <w:ins w:id="1191" w:author="Milan Navrátil" w:date="2018-11-13T12:22:00Z">
              <w:r w:rsidRPr="00450C91">
                <w:t>Analytický programový modul pro hodnocení odolnosti v reálném čase z hlediska konvergované bezpečnosti (</w:t>
              </w:r>
              <w:proofErr w:type="spellStart"/>
              <w:proofErr w:type="gramStart"/>
              <w:r w:rsidRPr="00450C91">
                <w:t>reg</w:t>
              </w:r>
              <w:proofErr w:type="gramEnd"/>
              <w:r w:rsidRPr="00450C91">
                <w:t>.</w:t>
              </w:r>
              <w:proofErr w:type="gramStart"/>
              <w:r w:rsidRPr="00450C91">
                <w:t>č</w:t>
              </w:r>
              <w:proofErr w:type="spellEnd"/>
              <w:r w:rsidRPr="00450C91">
                <w:t>.</w:t>
              </w:r>
              <w:proofErr w:type="gramEnd"/>
              <w:r w:rsidRPr="00450C91">
                <w:t xml:space="preserve"> VI20172019054)</w:t>
              </w:r>
            </w:ins>
          </w:p>
        </w:tc>
        <w:tc>
          <w:tcPr>
            <w:tcW w:w="1276" w:type="dxa"/>
            <w:tcPrChange w:id="1192" w:author="Milan Navrátil" w:date="2018-11-13T12:24:00Z">
              <w:tcPr>
                <w:tcW w:w="1179" w:type="dxa"/>
                <w:gridSpan w:val="2"/>
              </w:tcPr>
            </w:tcPrChange>
          </w:tcPr>
          <w:p w14:paraId="2682C132" w14:textId="77777777" w:rsidR="005B0DC0" w:rsidRPr="00450C91" w:rsidRDefault="005B0DC0" w:rsidP="00946750">
            <w:pPr>
              <w:jc w:val="center"/>
              <w:rPr>
                <w:ins w:id="1193" w:author="Milan Navrátil" w:date="2018-11-13T12:22:00Z"/>
              </w:rPr>
            </w:pPr>
            <w:ins w:id="1194" w:author="Milan Navrátil" w:date="2018-11-13T12:22:00Z">
              <w:r w:rsidRPr="00450C91">
                <w:t>C</w:t>
              </w:r>
            </w:ins>
          </w:p>
          <w:p w14:paraId="013A62CD" w14:textId="77777777" w:rsidR="005B0DC0" w:rsidRPr="00450C91" w:rsidRDefault="005B0DC0" w:rsidP="00946750">
            <w:pPr>
              <w:jc w:val="center"/>
              <w:rPr>
                <w:ins w:id="1195" w:author="Milan Navrátil" w:date="2018-11-13T12:22:00Z"/>
                <w:sz w:val="24"/>
              </w:rPr>
            </w:pPr>
            <w:ins w:id="1196" w:author="Milan Navrátil" w:date="2018-11-13T12:22:00Z">
              <w:r w:rsidRPr="00450C91">
                <w:t>Ministerstvo vnitra</w:t>
              </w:r>
            </w:ins>
          </w:p>
        </w:tc>
        <w:tc>
          <w:tcPr>
            <w:tcW w:w="1134" w:type="dxa"/>
            <w:tcPrChange w:id="1197" w:author="Milan Navrátil" w:date="2018-11-13T12:24:00Z">
              <w:tcPr>
                <w:tcW w:w="1383" w:type="dxa"/>
                <w:gridSpan w:val="2"/>
              </w:tcPr>
            </w:tcPrChange>
          </w:tcPr>
          <w:p w14:paraId="37ECF876" w14:textId="77777777" w:rsidR="005B0DC0" w:rsidRPr="00450C91" w:rsidRDefault="005B0DC0" w:rsidP="00946750">
            <w:pPr>
              <w:jc w:val="center"/>
              <w:rPr>
                <w:ins w:id="1198" w:author="Milan Navrátil" w:date="2018-11-13T12:22:00Z"/>
                <w:sz w:val="24"/>
              </w:rPr>
            </w:pPr>
            <w:ins w:id="1199" w:author="Milan Navrátil" w:date="2018-11-13T12:22:00Z">
              <w:r w:rsidRPr="00450C91">
                <w:t>2017 - 2019</w:t>
              </w:r>
            </w:ins>
          </w:p>
        </w:tc>
      </w:tr>
      <w:tr w:rsidR="005B0DC0" w:rsidRPr="00450C91" w14:paraId="03B0E547"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00"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1201" w:author="Milan Navrátil" w:date="2018-11-13T12:22:00Z"/>
          <w:trPrChange w:id="1202" w:author="Milan Navrátil" w:date="2018-11-13T12:24:00Z">
            <w:trPr>
              <w:gridBefore w:val="1"/>
            </w:trPr>
          </w:trPrChange>
        </w:trPr>
        <w:tc>
          <w:tcPr>
            <w:tcW w:w="2233" w:type="dxa"/>
            <w:tcPrChange w:id="1203" w:author="Milan Navrátil" w:date="2018-11-13T12:24:00Z">
              <w:tcPr>
                <w:tcW w:w="2233" w:type="dxa"/>
                <w:gridSpan w:val="2"/>
              </w:tcPr>
            </w:tcPrChange>
          </w:tcPr>
          <w:p w14:paraId="621D36CF" w14:textId="77777777" w:rsidR="005B0DC0" w:rsidRPr="00450C91" w:rsidRDefault="005B0DC0" w:rsidP="00946750">
            <w:pPr>
              <w:rPr>
                <w:ins w:id="1204" w:author="Milan Navrátil" w:date="2018-11-13T12:22:00Z"/>
              </w:rPr>
            </w:pPr>
            <w:ins w:id="1205" w:author="Milan Navrátil" w:date="2018-11-13T12:22:00Z">
              <w:r w:rsidRPr="00450C91">
                <w:lastRenderedPageBreak/>
                <w:t>doc. Mgr. Milan Adámek, Ph.D.</w:t>
              </w:r>
            </w:ins>
          </w:p>
        </w:tc>
        <w:tc>
          <w:tcPr>
            <w:tcW w:w="4746" w:type="dxa"/>
            <w:tcPrChange w:id="1206" w:author="Milan Navrátil" w:date="2018-11-13T12:24:00Z">
              <w:tcPr>
                <w:tcW w:w="5105" w:type="dxa"/>
                <w:gridSpan w:val="2"/>
              </w:tcPr>
            </w:tcPrChange>
          </w:tcPr>
          <w:p w14:paraId="15CC9910" w14:textId="77777777" w:rsidR="005B0DC0" w:rsidRPr="00450C91" w:rsidRDefault="005B0DC0" w:rsidP="00946750">
            <w:pPr>
              <w:rPr>
                <w:ins w:id="1207" w:author="Milan Navrátil" w:date="2018-11-13T12:22:00Z"/>
              </w:rPr>
            </w:pPr>
            <w:ins w:id="1208" w:author="Milan Navrátil" w:date="2018-11-13T12:22:00Z">
              <w:r w:rsidRPr="00450C91">
                <w:t xml:space="preserve">Modulární systém ENTER </w:t>
              </w:r>
            </w:ins>
          </w:p>
          <w:p w14:paraId="6518C9EF" w14:textId="77777777" w:rsidR="005B0DC0" w:rsidRPr="00450C91" w:rsidRDefault="005B0DC0" w:rsidP="00946750">
            <w:pPr>
              <w:rPr>
                <w:ins w:id="1209" w:author="Milan Navrátil" w:date="2018-11-13T12:22:00Z"/>
              </w:rPr>
            </w:pPr>
            <w:ins w:id="1210" w:author="Milan Navrátil" w:date="2018-11-13T12:22:00Z">
              <w:r w:rsidRPr="00450C91">
                <w:t>(</w:t>
              </w:r>
              <w:proofErr w:type="spellStart"/>
              <w:r w:rsidRPr="00450C91">
                <w:t>reg</w:t>
              </w:r>
              <w:proofErr w:type="spellEnd"/>
              <w:r w:rsidRPr="00450C91">
                <w:t xml:space="preserve">. </w:t>
              </w:r>
              <w:proofErr w:type="gramStart"/>
              <w:r w:rsidRPr="00450C91">
                <w:t>č.</w:t>
              </w:r>
              <w:proofErr w:type="gramEnd"/>
              <w:r w:rsidRPr="00450C91">
                <w:t xml:space="preserve"> CZ.01.1.02/0.0/0.0/15_019/0004581)</w:t>
              </w:r>
            </w:ins>
          </w:p>
        </w:tc>
        <w:tc>
          <w:tcPr>
            <w:tcW w:w="1276" w:type="dxa"/>
            <w:tcPrChange w:id="1211" w:author="Milan Navrátil" w:date="2018-11-13T12:24:00Z">
              <w:tcPr>
                <w:tcW w:w="1179" w:type="dxa"/>
                <w:gridSpan w:val="2"/>
              </w:tcPr>
            </w:tcPrChange>
          </w:tcPr>
          <w:p w14:paraId="0307CED6" w14:textId="77777777" w:rsidR="005B0DC0" w:rsidRPr="00450C91" w:rsidRDefault="005B0DC0" w:rsidP="00946750">
            <w:pPr>
              <w:jc w:val="center"/>
              <w:rPr>
                <w:ins w:id="1212" w:author="Milan Navrátil" w:date="2018-11-13T12:22:00Z"/>
              </w:rPr>
            </w:pPr>
            <w:ins w:id="1213" w:author="Milan Navrátil" w:date="2018-11-13T12:22:00Z">
              <w:r w:rsidRPr="00450C91">
                <w:t>C</w:t>
              </w:r>
            </w:ins>
          </w:p>
          <w:p w14:paraId="5D96A8A1" w14:textId="77777777" w:rsidR="005B0DC0" w:rsidRPr="00450C91" w:rsidRDefault="005B0DC0" w:rsidP="00946750">
            <w:pPr>
              <w:jc w:val="center"/>
              <w:rPr>
                <w:ins w:id="1214" w:author="Milan Navrátil" w:date="2018-11-13T12:22:00Z"/>
              </w:rPr>
            </w:pPr>
            <w:proofErr w:type="spellStart"/>
            <w:ins w:id="1215" w:author="Milan Navrátil" w:date="2018-11-13T12:22:00Z">
              <w:r w:rsidRPr="00450C91">
                <w:t>Ministerstvoprůmyslu</w:t>
              </w:r>
              <w:proofErr w:type="spellEnd"/>
              <w:r w:rsidRPr="00450C91">
                <w:t xml:space="preserve"> a obchodu</w:t>
              </w:r>
            </w:ins>
          </w:p>
        </w:tc>
        <w:tc>
          <w:tcPr>
            <w:tcW w:w="1134" w:type="dxa"/>
            <w:tcPrChange w:id="1216" w:author="Milan Navrátil" w:date="2018-11-13T12:24:00Z">
              <w:tcPr>
                <w:tcW w:w="1383" w:type="dxa"/>
                <w:gridSpan w:val="2"/>
              </w:tcPr>
            </w:tcPrChange>
          </w:tcPr>
          <w:p w14:paraId="77D00DDE" w14:textId="77777777" w:rsidR="005B0DC0" w:rsidRPr="00450C91" w:rsidRDefault="005B0DC0" w:rsidP="00946750">
            <w:pPr>
              <w:jc w:val="center"/>
              <w:rPr>
                <w:ins w:id="1217" w:author="Milan Navrátil" w:date="2018-11-13T12:22:00Z"/>
              </w:rPr>
            </w:pPr>
            <w:ins w:id="1218" w:author="Milan Navrátil" w:date="2018-11-13T12:22:00Z">
              <w:r w:rsidRPr="00450C91">
                <w:t>2017 - 2019</w:t>
              </w:r>
            </w:ins>
          </w:p>
        </w:tc>
      </w:tr>
      <w:tr w:rsidR="005B0DC0" w:rsidRPr="00450C91" w14:paraId="6BCD5789"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19"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1220" w:author="Milan Navrátil" w:date="2018-11-13T12:22:00Z"/>
          <w:trPrChange w:id="1221" w:author="Milan Navrátil" w:date="2018-11-13T12:24:00Z">
            <w:trPr>
              <w:gridBefore w:val="1"/>
            </w:trPr>
          </w:trPrChange>
        </w:trPr>
        <w:tc>
          <w:tcPr>
            <w:tcW w:w="2233" w:type="dxa"/>
            <w:tcPrChange w:id="1222" w:author="Milan Navrátil" w:date="2018-11-13T12:24:00Z">
              <w:tcPr>
                <w:tcW w:w="2233" w:type="dxa"/>
                <w:gridSpan w:val="2"/>
              </w:tcPr>
            </w:tcPrChange>
          </w:tcPr>
          <w:p w14:paraId="3458905D" w14:textId="77777777" w:rsidR="005B0DC0" w:rsidRPr="00450C91" w:rsidRDefault="005B0DC0" w:rsidP="00946750">
            <w:pPr>
              <w:rPr>
                <w:ins w:id="1223" w:author="Milan Navrátil" w:date="2018-11-13T12:22:00Z"/>
              </w:rPr>
            </w:pPr>
            <w:ins w:id="1224" w:author="Milan Navrátil" w:date="2018-11-13T12:22:00Z">
              <w:r w:rsidRPr="00450C91">
                <w:t>doc. Mgr. Milan Adámek, Ph.D.</w:t>
              </w:r>
            </w:ins>
          </w:p>
        </w:tc>
        <w:tc>
          <w:tcPr>
            <w:tcW w:w="4746" w:type="dxa"/>
            <w:tcPrChange w:id="1225" w:author="Milan Navrátil" w:date="2018-11-13T12:24:00Z">
              <w:tcPr>
                <w:tcW w:w="5105" w:type="dxa"/>
                <w:gridSpan w:val="2"/>
              </w:tcPr>
            </w:tcPrChange>
          </w:tcPr>
          <w:p w14:paraId="44A702C5" w14:textId="77777777" w:rsidR="005B0DC0" w:rsidRPr="00450C91" w:rsidRDefault="005B0DC0" w:rsidP="00946750">
            <w:pPr>
              <w:rPr>
                <w:ins w:id="1226" w:author="Milan Navrátil" w:date="2018-11-13T12:22:00Z"/>
              </w:rPr>
            </w:pPr>
            <w:ins w:id="1227" w:author="Milan Navrátil" w:date="2018-11-13T12:22:00Z">
              <w:r w:rsidRPr="00450C91">
                <w:t>Platforma INFOS</w:t>
              </w:r>
            </w:ins>
          </w:p>
          <w:p w14:paraId="5622283D" w14:textId="77777777" w:rsidR="005B0DC0" w:rsidRPr="00450C91" w:rsidRDefault="005B0DC0" w:rsidP="00946750">
            <w:pPr>
              <w:rPr>
                <w:ins w:id="1228" w:author="Milan Navrátil" w:date="2018-11-13T12:22:00Z"/>
              </w:rPr>
            </w:pPr>
            <w:ins w:id="1229" w:author="Milan Navrátil" w:date="2018-11-13T12:22:00Z">
              <w:r w:rsidRPr="00450C91">
                <w:t>(</w:t>
              </w:r>
              <w:proofErr w:type="spellStart"/>
              <w:r w:rsidRPr="00450C91">
                <w:t>reg</w:t>
              </w:r>
              <w:proofErr w:type="spellEnd"/>
              <w:r w:rsidRPr="00450C91">
                <w:t xml:space="preserve">. </w:t>
              </w:r>
              <w:proofErr w:type="gramStart"/>
              <w:r w:rsidRPr="00450C91">
                <w:t>č.</w:t>
              </w:r>
              <w:proofErr w:type="gramEnd"/>
              <w:r w:rsidRPr="00450C91">
                <w:t xml:space="preserve"> CZ.01.1.02/0.0/0.0/15_019/0004580)</w:t>
              </w:r>
            </w:ins>
          </w:p>
        </w:tc>
        <w:tc>
          <w:tcPr>
            <w:tcW w:w="1276" w:type="dxa"/>
            <w:tcPrChange w:id="1230" w:author="Milan Navrátil" w:date="2018-11-13T12:24:00Z">
              <w:tcPr>
                <w:tcW w:w="1179" w:type="dxa"/>
                <w:gridSpan w:val="2"/>
              </w:tcPr>
            </w:tcPrChange>
          </w:tcPr>
          <w:p w14:paraId="776EA2D8" w14:textId="77777777" w:rsidR="005B0DC0" w:rsidRPr="00450C91" w:rsidRDefault="005B0DC0" w:rsidP="00946750">
            <w:pPr>
              <w:jc w:val="center"/>
              <w:rPr>
                <w:ins w:id="1231" w:author="Milan Navrátil" w:date="2018-11-13T12:22:00Z"/>
              </w:rPr>
            </w:pPr>
            <w:ins w:id="1232" w:author="Milan Navrátil" w:date="2018-11-13T12:22:00Z">
              <w:r w:rsidRPr="00450C91">
                <w:t>C</w:t>
              </w:r>
            </w:ins>
          </w:p>
          <w:p w14:paraId="6A6A2DE1" w14:textId="77777777" w:rsidR="005B0DC0" w:rsidRPr="00450C91" w:rsidRDefault="005B0DC0" w:rsidP="00946750">
            <w:pPr>
              <w:jc w:val="center"/>
              <w:rPr>
                <w:ins w:id="1233" w:author="Milan Navrátil" w:date="2018-11-13T12:22:00Z"/>
              </w:rPr>
            </w:pPr>
            <w:proofErr w:type="spellStart"/>
            <w:ins w:id="1234" w:author="Milan Navrátil" w:date="2018-11-13T12:22:00Z">
              <w:r w:rsidRPr="00450C91">
                <w:t>Ministerstvoprůmyslu</w:t>
              </w:r>
              <w:proofErr w:type="spellEnd"/>
              <w:r w:rsidRPr="00450C91">
                <w:t xml:space="preserve"> a obchodu</w:t>
              </w:r>
            </w:ins>
          </w:p>
        </w:tc>
        <w:tc>
          <w:tcPr>
            <w:tcW w:w="1134" w:type="dxa"/>
            <w:tcPrChange w:id="1235" w:author="Milan Navrátil" w:date="2018-11-13T12:24:00Z">
              <w:tcPr>
                <w:tcW w:w="1383" w:type="dxa"/>
                <w:gridSpan w:val="2"/>
              </w:tcPr>
            </w:tcPrChange>
          </w:tcPr>
          <w:p w14:paraId="066F02DC" w14:textId="77777777" w:rsidR="005B0DC0" w:rsidRPr="00450C91" w:rsidRDefault="005B0DC0" w:rsidP="00946750">
            <w:pPr>
              <w:jc w:val="center"/>
              <w:rPr>
                <w:ins w:id="1236" w:author="Milan Navrátil" w:date="2018-11-13T12:22:00Z"/>
              </w:rPr>
            </w:pPr>
            <w:ins w:id="1237" w:author="Milan Navrátil" w:date="2018-11-13T12:22:00Z">
              <w:r w:rsidRPr="00450C91">
                <w:t>2017 - 2019</w:t>
              </w:r>
            </w:ins>
          </w:p>
        </w:tc>
      </w:tr>
      <w:tr w:rsidR="005B0DC0" w:rsidRPr="00450C91" w14:paraId="1FE4CA01"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38"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1239" w:author="Milan Navrátil" w:date="2018-11-13T12:22:00Z"/>
          <w:trPrChange w:id="1240" w:author="Milan Navrátil" w:date="2018-11-13T12:24:00Z">
            <w:trPr>
              <w:gridBefore w:val="1"/>
            </w:trPr>
          </w:trPrChange>
        </w:trPr>
        <w:tc>
          <w:tcPr>
            <w:tcW w:w="2233" w:type="dxa"/>
            <w:tcPrChange w:id="1241" w:author="Milan Navrátil" w:date="2018-11-13T12:24:00Z">
              <w:tcPr>
                <w:tcW w:w="2233" w:type="dxa"/>
                <w:gridSpan w:val="2"/>
              </w:tcPr>
            </w:tcPrChange>
          </w:tcPr>
          <w:p w14:paraId="3FA403A7" w14:textId="77777777" w:rsidR="005B0DC0" w:rsidRPr="00450C91" w:rsidRDefault="005B0DC0" w:rsidP="00946750">
            <w:pPr>
              <w:rPr>
                <w:ins w:id="1242" w:author="Milan Navrátil" w:date="2018-11-13T12:22:00Z"/>
              </w:rPr>
            </w:pPr>
            <w:ins w:id="1243" w:author="Milan Navrátil" w:date="2018-11-13T12:22:00Z">
              <w:r w:rsidRPr="00450C91">
                <w:t>doc. Ing. Martin Hromada, Ph.D.</w:t>
              </w:r>
            </w:ins>
          </w:p>
        </w:tc>
        <w:tc>
          <w:tcPr>
            <w:tcW w:w="4746" w:type="dxa"/>
            <w:tcPrChange w:id="1244" w:author="Milan Navrátil" w:date="2018-11-13T12:24:00Z">
              <w:tcPr>
                <w:tcW w:w="5105" w:type="dxa"/>
                <w:gridSpan w:val="2"/>
              </w:tcPr>
            </w:tcPrChange>
          </w:tcPr>
          <w:p w14:paraId="122CF244" w14:textId="77777777" w:rsidR="005B0DC0" w:rsidRPr="00450C91" w:rsidRDefault="005B0DC0" w:rsidP="00946750">
            <w:pPr>
              <w:rPr>
                <w:ins w:id="1245" w:author="Milan Navrátil" w:date="2018-11-13T12:22:00Z"/>
              </w:rPr>
            </w:pPr>
            <w:ins w:id="1246" w:author="Milan Navrátil" w:date="2018-11-13T12:22:00Z">
              <w:r w:rsidRPr="00450C91">
                <w:t>RESILIENCE 2015: Dynamické hodnocení odolnosti souvztažných subsystémů kritické infrastruktury (</w:t>
              </w:r>
              <w:proofErr w:type="spellStart"/>
              <w:proofErr w:type="gramStart"/>
              <w:r w:rsidRPr="00450C91">
                <w:t>reg</w:t>
              </w:r>
              <w:proofErr w:type="gramEnd"/>
              <w:r w:rsidRPr="00450C91">
                <w:t>.</w:t>
              </w:r>
              <w:proofErr w:type="gramStart"/>
              <w:r w:rsidRPr="00450C91">
                <w:t>č</w:t>
              </w:r>
              <w:proofErr w:type="spellEnd"/>
              <w:r w:rsidRPr="00450C91">
                <w:t>.</w:t>
              </w:r>
              <w:proofErr w:type="gramEnd"/>
              <w:r w:rsidRPr="00450C91">
                <w:t xml:space="preserve"> VI20152019049 )</w:t>
              </w:r>
            </w:ins>
          </w:p>
        </w:tc>
        <w:tc>
          <w:tcPr>
            <w:tcW w:w="1276" w:type="dxa"/>
            <w:tcPrChange w:id="1247" w:author="Milan Navrátil" w:date="2018-11-13T12:24:00Z">
              <w:tcPr>
                <w:tcW w:w="1179" w:type="dxa"/>
                <w:gridSpan w:val="2"/>
              </w:tcPr>
            </w:tcPrChange>
          </w:tcPr>
          <w:p w14:paraId="6156D0F3" w14:textId="77777777" w:rsidR="005B0DC0" w:rsidRPr="00450C91" w:rsidRDefault="005B0DC0" w:rsidP="00946750">
            <w:pPr>
              <w:jc w:val="center"/>
              <w:rPr>
                <w:ins w:id="1248" w:author="Milan Navrátil" w:date="2018-11-13T12:22:00Z"/>
              </w:rPr>
            </w:pPr>
            <w:ins w:id="1249" w:author="Milan Navrátil" w:date="2018-11-13T12:22:00Z">
              <w:r w:rsidRPr="00450C91">
                <w:t>C</w:t>
              </w:r>
            </w:ins>
          </w:p>
          <w:p w14:paraId="5A9AE799" w14:textId="77777777" w:rsidR="005B0DC0" w:rsidRPr="00450C91" w:rsidRDefault="005B0DC0" w:rsidP="00946750">
            <w:pPr>
              <w:jc w:val="center"/>
              <w:rPr>
                <w:ins w:id="1250" w:author="Milan Navrátil" w:date="2018-11-13T12:22:00Z"/>
                <w:sz w:val="24"/>
              </w:rPr>
            </w:pPr>
            <w:ins w:id="1251" w:author="Milan Navrátil" w:date="2018-11-13T12:22:00Z">
              <w:r w:rsidRPr="00450C91">
                <w:t>Ministerstvo vnitra</w:t>
              </w:r>
            </w:ins>
          </w:p>
        </w:tc>
        <w:tc>
          <w:tcPr>
            <w:tcW w:w="1134" w:type="dxa"/>
            <w:tcPrChange w:id="1252" w:author="Milan Navrátil" w:date="2018-11-13T12:24:00Z">
              <w:tcPr>
                <w:tcW w:w="1383" w:type="dxa"/>
                <w:gridSpan w:val="2"/>
              </w:tcPr>
            </w:tcPrChange>
          </w:tcPr>
          <w:p w14:paraId="03B3B2F3" w14:textId="77777777" w:rsidR="005B0DC0" w:rsidRPr="00450C91" w:rsidRDefault="005B0DC0" w:rsidP="00946750">
            <w:pPr>
              <w:jc w:val="center"/>
              <w:rPr>
                <w:ins w:id="1253" w:author="Milan Navrátil" w:date="2018-11-13T12:22:00Z"/>
                <w:sz w:val="24"/>
              </w:rPr>
            </w:pPr>
            <w:ins w:id="1254" w:author="Milan Navrátil" w:date="2018-11-13T12:22:00Z">
              <w:r w:rsidRPr="00450C91">
                <w:t>2015 - 2019</w:t>
              </w:r>
            </w:ins>
          </w:p>
        </w:tc>
      </w:tr>
      <w:tr w:rsidR="005B0DC0" w:rsidRPr="00450C91" w14:paraId="2E9D571A"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5"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1256" w:author="Milan Navrátil" w:date="2018-11-13T12:22:00Z"/>
          <w:trPrChange w:id="1257" w:author="Milan Navrátil" w:date="2018-11-13T12:24:00Z">
            <w:trPr>
              <w:gridBefore w:val="1"/>
            </w:trPr>
          </w:trPrChange>
        </w:trPr>
        <w:tc>
          <w:tcPr>
            <w:tcW w:w="2233" w:type="dxa"/>
            <w:tcPrChange w:id="1258" w:author="Milan Navrátil" w:date="2018-11-13T12:24:00Z">
              <w:tcPr>
                <w:tcW w:w="2233" w:type="dxa"/>
                <w:gridSpan w:val="2"/>
              </w:tcPr>
            </w:tcPrChange>
          </w:tcPr>
          <w:p w14:paraId="272644E8" w14:textId="77777777" w:rsidR="005B0DC0" w:rsidRPr="00450C91" w:rsidRDefault="005B0DC0" w:rsidP="00946750">
            <w:pPr>
              <w:rPr>
                <w:ins w:id="1259" w:author="Milan Navrátil" w:date="2018-11-13T12:22:00Z"/>
                <w:sz w:val="24"/>
              </w:rPr>
            </w:pPr>
            <w:ins w:id="1260" w:author="Milan Navrátil" w:date="2018-11-13T12:22:00Z">
              <w:r w:rsidRPr="00450C91">
                <w:t>prof. Ing. Vladimír Vašek, CSc.</w:t>
              </w:r>
              <w:r w:rsidRPr="00450C91">
                <w:rPr>
                  <w:sz w:val="24"/>
                </w:rPr>
                <w:t xml:space="preserve"> </w:t>
              </w:r>
            </w:ins>
          </w:p>
        </w:tc>
        <w:tc>
          <w:tcPr>
            <w:tcW w:w="4746" w:type="dxa"/>
            <w:tcPrChange w:id="1261" w:author="Milan Navrátil" w:date="2018-11-13T12:24:00Z">
              <w:tcPr>
                <w:tcW w:w="5105" w:type="dxa"/>
                <w:gridSpan w:val="2"/>
              </w:tcPr>
            </w:tcPrChange>
          </w:tcPr>
          <w:p w14:paraId="022E4922" w14:textId="77777777" w:rsidR="005B0DC0" w:rsidRPr="00450C91" w:rsidRDefault="005B0DC0" w:rsidP="00946750">
            <w:pPr>
              <w:rPr>
                <w:ins w:id="1262" w:author="Milan Navrátil" w:date="2018-11-13T12:22:00Z"/>
                <w:sz w:val="24"/>
              </w:rPr>
            </w:pPr>
            <w:ins w:id="1263" w:author="Milan Navrátil" w:date="2018-11-13T12:22:00Z">
              <w:r>
                <w:fldChar w:fldCharType="begin"/>
              </w:r>
              <w:r>
                <w:instrText xml:space="preserve"> HYPERLINK "https://www.rvvi.cz/cep?s=jednoduche-vyhledavani&amp;ss=detail&amp;n=0&amp;h=LO1303" </w:instrText>
              </w:r>
              <w:r>
                <w:fldChar w:fldCharType="separate"/>
              </w:r>
              <w:r w:rsidRPr="00450C91">
                <w:t>Podpora udržitelnosti a rozvoje Centra bezpečnostních, informačních a pokročilých technologií</w:t>
              </w:r>
              <w:r>
                <w:fldChar w:fldCharType="end"/>
              </w:r>
              <w:r w:rsidRPr="00450C91">
                <w:t xml:space="preserve"> (</w:t>
              </w:r>
              <w:proofErr w:type="spellStart"/>
              <w:r w:rsidRPr="00450C91">
                <w:t>reg</w:t>
              </w:r>
              <w:proofErr w:type="spellEnd"/>
              <w:r w:rsidRPr="00450C91">
                <w:t xml:space="preserve">. </w:t>
              </w:r>
              <w:proofErr w:type="gramStart"/>
              <w:r w:rsidRPr="00450C91">
                <w:t>č.</w:t>
              </w:r>
              <w:proofErr w:type="gramEnd"/>
              <w:r w:rsidRPr="00450C91">
                <w:t xml:space="preserve"> VG20112014067)</w:t>
              </w:r>
            </w:ins>
          </w:p>
        </w:tc>
        <w:tc>
          <w:tcPr>
            <w:tcW w:w="1276" w:type="dxa"/>
            <w:tcPrChange w:id="1264" w:author="Milan Navrátil" w:date="2018-11-13T12:24:00Z">
              <w:tcPr>
                <w:tcW w:w="1179" w:type="dxa"/>
                <w:gridSpan w:val="2"/>
              </w:tcPr>
            </w:tcPrChange>
          </w:tcPr>
          <w:p w14:paraId="44B85074" w14:textId="77777777" w:rsidR="005B0DC0" w:rsidRPr="00450C91" w:rsidRDefault="005B0DC0" w:rsidP="00946750">
            <w:pPr>
              <w:jc w:val="center"/>
              <w:rPr>
                <w:ins w:id="1265" w:author="Milan Navrátil" w:date="2018-11-13T12:22:00Z"/>
              </w:rPr>
            </w:pPr>
            <w:ins w:id="1266" w:author="Milan Navrátil" w:date="2018-11-13T12:22:00Z">
              <w:r w:rsidRPr="00450C91">
                <w:t>C</w:t>
              </w:r>
            </w:ins>
          </w:p>
          <w:p w14:paraId="6DF34755" w14:textId="77777777" w:rsidR="005B0DC0" w:rsidRPr="00450C91" w:rsidRDefault="005B0DC0" w:rsidP="00946750">
            <w:pPr>
              <w:jc w:val="center"/>
              <w:rPr>
                <w:ins w:id="1267" w:author="Milan Navrátil" w:date="2018-11-13T12:22:00Z"/>
                <w:sz w:val="24"/>
              </w:rPr>
            </w:pPr>
            <w:ins w:id="1268" w:author="Milan Navrátil" w:date="2018-11-13T12:22:00Z">
              <w:r w:rsidRPr="00450C91">
                <w:t>MŠMT</w:t>
              </w:r>
            </w:ins>
          </w:p>
        </w:tc>
        <w:tc>
          <w:tcPr>
            <w:tcW w:w="1134" w:type="dxa"/>
            <w:tcPrChange w:id="1269" w:author="Milan Navrátil" w:date="2018-11-13T12:24:00Z">
              <w:tcPr>
                <w:tcW w:w="1383" w:type="dxa"/>
                <w:gridSpan w:val="2"/>
              </w:tcPr>
            </w:tcPrChange>
          </w:tcPr>
          <w:p w14:paraId="29048CE1" w14:textId="77777777" w:rsidR="005B0DC0" w:rsidRPr="00450C91" w:rsidRDefault="005B0DC0" w:rsidP="00946750">
            <w:pPr>
              <w:jc w:val="center"/>
              <w:rPr>
                <w:ins w:id="1270" w:author="Milan Navrátil" w:date="2018-11-13T12:22:00Z"/>
                <w:sz w:val="24"/>
              </w:rPr>
            </w:pPr>
            <w:ins w:id="1271" w:author="Milan Navrátil" w:date="2018-11-13T12:22:00Z">
              <w:r w:rsidRPr="00450C91">
                <w:t>2015 - 2019</w:t>
              </w:r>
            </w:ins>
          </w:p>
        </w:tc>
      </w:tr>
      <w:tr w:rsidR="005B0DC0" w:rsidRPr="00450C91" w14:paraId="43CDCD5D"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2"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1273" w:author="Milan Navrátil" w:date="2018-11-13T12:22:00Z"/>
          <w:trPrChange w:id="1274" w:author="Milan Navrátil" w:date="2018-11-13T12:24:00Z">
            <w:trPr>
              <w:gridBefore w:val="1"/>
            </w:trPr>
          </w:trPrChange>
        </w:trPr>
        <w:tc>
          <w:tcPr>
            <w:tcW w:w="2233" w:type="dxa"/>
            <w:tcPrChange w:id="1275" w:author="Milan Navrátil" w:date="2018-11-13T12:24:00Z">
              <w:tcPr>
                <w:tcW w:w="2233" w:type="dxa"/>
                <w:gridSpan w:val="2"/>
              </w:tcPr>
            </w:tcPrChange>
          </w:tcPr>
          <w:p w14:paraId="65233F3C" w14:textId="77777777" w:rsidR="005B0DC0" w:rsidRPr="00450C91" w:rsidRDefault="005B0DC0" w:rsidP="00946750">
            <w:pPr>
              <w:rPr>
                <w:ins w:id="1276" w:author="Milan Navrátil" w:date="2018-11-13T12:22:00Z"/>
                <w:sz w:val="24"/>
              </w:rPr>
            </w:pPr>
            <w:ins w:id="1277" w:author="Milan Navrátil" w:date="2018-11-13T12:22:00Z">
              <w:r w:rsidRPr="00450C91">
                <w:t>prof. Ing. Vladimír Vašek, CSc.</w:t>
              </w:r>
            </w:ins>
          </w:p>
        </w:tc>
        <w:tc>
          <w:tcPr>
            <w:tcW w:w="4746" w:type="dxa"/>
            <w:tcPrChange w:id="1278" w:author="Milan Navrátil" w:date="2018-11-13T12:24:00Z">
              <w:tcPr>
                <w:tcW w:w="5105" w:type="dxa"/>
                <w:gridSpan w:val="2"/>
              </w:tcPr>
            </w:tcPrChange>
          </w:tcPr>
          <w:p w14:paraId="143DC2E2" w14:textId="77777777" w:rsidR="005B0DC0" w:rsidRPr="00450C91" w:rsidRDefault="005B0DC0" w:rsidP="00946750">
            <w:pPr>
              <w:rPr>
                <w:ins w:id="1279" w:author="Milan Navrátil" w:date="2018-11-13T12:22:00Z"/>
                <w:sz w:val="24"/>
              </w:rPr>
            </w:pPr>
            <w:ins w:id="1280" w:author="Milan Navrátil" w:date="2018-11-13T12:22:00Z">
              <w:r w:rsidRPr="00450C91">
                <w:t>Centrum bezpečnostních, informačních a pokročilých technologií (CEBIA-</w:t>
              </w:r>
              <w:proofErr w:type="spellStart"/>
              <w:r w:rsidRPr="00450C91">
                <w:t>Tech</w:t>
              </w:r>
              <w:proofErr w:type="spellEnd"/>
              <w:r w:rsidRPr="00450C91">
                <w:t>) (</w:t>
              </w:r>
              <w:proofErr w:type="spellStart"/>
              <w:r w:rsidRPr="00450C91">
                <w:t>reg</w:t>
              </w:r>
              <w:proofErr w:type="spellEnd"/>
              <w:r w:rsidRPr="00450C91">
                <w:t xml:space="preserve">. </w:t>
              </w:r>
              <w:proofErr w:type="gramStart"/>
              <w:r w:rsidRPr="00450C91">
                <w:t>č.</w:t>
              </w:r>
              <w:proofErr w:type="gramEnd"/>
              <w:r w:rsidRPr="00450C91">
                <w:t xml:space="preserve"> ED2.1.00/03.0089)</w:t>
              </w:r>
            </w:ins>
          </w:p>
        </w:tc>
        <w:tc>
          <w:tcPr>
            <w:tcW w:w="1276" w:type="dxa"/>
            <w:tcPrChange w:id="1281" w:author="Milan Navrátil" w:date="2018-11-13T12:24:00Z">
              <w:tcPr>
                <w:tcW w:w="1179" w:type="dxa"/>
                <w:gridSpan w:val="2"/>
              </w:tcPr>
            </w:tcPrChange>
          </w:tcPr>
          <w:p w14:paraId="206A02AA" w14:textId="77777777" w:rsidR="005B0DC0" w:rsidRPr="00450C91" w:rsidRDefault="005B0DC0" w:rsidP="00946750">
            <w:pPr>
              <w:jc w:val="center"/>
              <w:rPr>
                <w:ins w:id="1282" w:author="Milan Navrátil" w:date="2018-11-13T12:22:00Z"/>
              </w:rPr>
            </w:pPr>
            <w:ins w:id="1283" w:author="Milan Navrátil" w:date="2018-11-13T12:22:00Z">
              <w:r w:rsidRPr="00450C91">
                <w:t>C</w:t>
              </w:r>
            </w:ins>
          </w:p>
          <w:p w14:paraId="1DF4EDD4" w14:textId="77777777" w:rsidR="005B0DC0" w:rsidRPr="00450C91" w:rsidRDefault="005B0DC0" w:rsidP="00946750">
            <w:pPr>
              <w:jc w:val="center"/>
              <w:rPr>
                <w:ins w:id="1284" w:author="Milan Navrátil" w:date="2018-11-13T12:22:00Z"/>
                <w:sz w:val="24"/>
              </w:rPr>
            </w:pPr>
            <w:ins w:id="1285" w:author="Milan Navrátil" w:date="2018-11-13T12:22:00Z">
              <w:r w:rsidRPr="00450C91">
                <w:t>MŠMT</w:t>
              </w:r>
            </w:ins>
          </w:p>
        </w:tc>
        <w:tc>
          <w:tcPr>
            <w:tcW w:w="1134" w:type="dxa"/>
            <w:tcPrChange w:id="1286" w:author="Milan Navrátil" w:date="2018-11-13T12:24:00Z">
              <w:tcPr>
                <w:tcW w:w="1383" w:type="dxa"/>
                <w:gridSpan w:val="2"/>
              </w:tcPr>
            </w:tcPrChange>
          </w:tcPr>
          <w:p w14:paraId="5854AF16" w14:textId="77777777" w:rsidR="005B0DC0" w:rsidRPr="00450C91" w:rsidRDefault="005B0DC0" w:rsidP="00946750">
            <w:pPr>
              <w:jc w:val="center"/>
              <w:rPr>
                <w:ins w:id="1287" w:author="Milan Navrátil" w:date="2018-11-13T12:22:00Z"/>
                <w:sz w:val="24"/>
              </w:rPr>
            </w:pPr>
            <w:ins w:id="1288" w:author="Milan Navrátil" w:date="2018-11-13T12:22:00Z">
              <w:r w:rsidRPr="00450C91">
                <w:t>2011 - 2014</w:t>
              </w:r>
            </w:ins>
          </w:p>
        </w:tc>
      </w:tr>
      <w:tr w:rsidR="005B0DC0" w:rsidRPr="00450C91" w14:paraId="6FF5CF5D" w14:textId="77777777" w:rsidTr="005322EB">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89" w:author="Milan Navrátil" w:date="2018-11-13T12:24: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1290" w:author="Milan Navrátil" w:date="2018-11-13T12:22:00Z"/>
          <w:trPrChange w:id="1291" w:author="Milan Navrátil" w:date="2018-11-13T12:24:00Z">
            <w:trPr>
              <w:gridBefore w:val="1"/>
            </w:trPr>
          </w:trPrChange>
        </w:trPr>
        <w:tc>
          <w:tcPr>
            <w:tcW w:w="2233" w:type="dxa"/>
            <w:tcPrChange w:id="1292" w:author="Milan Navrátil" w:date="2018-11-13T12:24:00Z">
              <w:tcPr>
                <w:tcW w:w="2233" w:type="dxa"/>
                <w:gridSpan w:val="2"/>
              </w:tcPr>
            </w:tcPrChange>
          </w:tcPr>
          <w:p w14:paraId="494C319D" w14:textId="77777777" w:rsidR="005B0DC0" w:rsidRPr="00450C91" w:rsidRDefault="005B0DC0" w:rsidP="00946750">
            <w:pPr>
              <w:rPr>
                <w:ins w:id="1293" w:author="Milan Navrátil" w:date="2018-11-13T12:22:00Z"/>
              </w:rPr>
            </w:pPr>
            <w:ins w:id="1294" w:author="Milan Navrátil" w:date="2018-11-13T12:22:00Z">
              <w:r w:rsidRPr="00450C91">
                <w:t>doc. Ing. Luděk Lukáš, CSc.</w:t>
              </w:r>
            </w:ins>
          </w:p>
        </w:tc>
        <w:tc>
          <w:tcPr>
            <w:tcW w:w="4746" w:type="dxa"/>
            <w:tcPrChange w:id="1295" w:author="Milan Navrátil" w:date="2018-11-13T12:24:00Z">
              <w:tcPr>
                <w:tcW w:w="5105" w:type="dxa"/>
                <w:gridSpan w:val="2"/>
              </w:tcPr>
            </w:tcPrChange>
          </w:tcPr>
          <w:p w14:paraId="0B184328" w14:textId="77777777" w:rsidR="005B0DC0" w:rsidRPr="00450C91" w:rsidRDefault="005B0DC0" w:rsidP="00946750">
            <w:pPr>
              <w:rPr>
                <w:ins w:id="1296" w:author="Milan Navrátil" w:date="2018-11-13T12:22:00Z"/>
              </w:rPr>
            </w:pPr>
            <w:ins w:id="1297" w:author="Milan Navrátil" w:date="2018-11-13T12:22:00Z">
              <w:r w:rsidRPr="00450C91">
                <w:t>Systém hodnocení odolnosti prvků a sítí vybraných oblastí kritické infrastruktury (</w:t>
              </w:r>
              <w:proofErr w:type="spellStart"/>
              <w:r w:rsidRPr="00450C91">
                <w:t>reg</w:t>
              </w:r>
              <w:proofErr w:type="spellEnd"/>
              <w:r w:rsidRPr="00450C91">
                <w:t xml:space="preserve">. </w:t>
              </w:r>
              <w:proofErr w:type="gramStart"/>
              <w:r w:rsidRPr="00450C91">
                <w:t>č.</w:t>
              </w:r>
              <w:proofErr w:type="gramEnd"/>
              <w:r w:rsidRPr="00450C91">
                <w:t xml:space="preserve"> VG20112014067)</w:t>
              </w:r>
            </w:ins>
          </w:p>
        </w:tc>
        <w:tc>
          <w:tcPr>
            <w:tcW w:w="1276" w:type="dxa"/>
            <w:tcPrChange w:id="1298" w:author="Milan Navrátil" w:date="2018-11-13T12:24:00Z">
              <w:tcPr>
                <w:tcW w:w="1179" w:type="dxa"/>
                <w:gridSpan w:val="2"/>
              </w:tcPr>
            </w:tcPrChange>
          </w:tcPr>
          <w:p w14:paraId="3CD51752" w14:textId="77777777" w:rsidR="005B0DC0" w:rsidRPr="00450C91" w:rsidRDefault="005B0DC0" w:rsidP="00946750">
            <w:pPr>
              <w:jc w:val="center"/>
              <w:rPr>
                <w:ins w:id="1299" w:author="Milan Navrátil" w:date="2018-11-13T12:22:00Z"/>
              </w:rPr>
            </w:pPr>
            <w:ins w:id="1300" w:author="Milan Navrátil" w:date="2018-11-13T12:22:00Z">
              <w:r w:rsidRPr="00450C91">
                <w:t>C</w:t>
              </w:r>
            </w:ins>
          </w:p>
          <w:p w14:paraId="55EC6AB2" w14:textId="77777777" w:rsidR="005B0DC0" w:rsidRPr="00450C91" w:rsidRDefault="005B0DC0" w:rsidP="00946750">
            <w:pPr>
              <w:jc w:val="center"/>
              <w:rPr>
                <w:ins w:id="1301" w:author="Milan Navrátil" w:date="2018-11-13T12:22:00Z"/>
                <w:sz w:val="24"/>
              </w:rPr>
            </w:pPr>
            <w:ins w:id="1302" w:author="Milan Navrátil" w:date="2018-11-13T12:22:00Z">
              <w:r w:rsidRPr="00450C91">
                <w:t>Ministerstvo vnitra</w:t>
              </w:r>
            </w:ins>
          </w:p>
        </w:tc>
        <w:tc>
          <w:tcPr>
            <w:tcW w:w="1134" w:type="dxa"/>
            <w:tcPrChange w:id="1303" w:author="Milan Navrátil" w:date="2018-11-13T12:24:00Z">
              <w:tcPr>
                <w:tcW w:w="1383" w:type="dxa"/>
                <w:gridSpan w:val="2"/>
              </w:tcPr>
            </w:tcPrChange>
          </w:tcPr>
          <w:p w14:paraId="69C61A8F" w14:textId="77777777" w:rsidR="005B0DC0" w:rsidRPr="00450C91" w:rsidRDefault="005B0DC0" w:rsidP="00946750">
            <w:pPr>
              <w:jc w:val="center"/>
              <w:rPr>
                <w:ins w:id="1304" w:author="Milan Navrátil" w:date="2018-11-13T12:22:00Z"/>
                <w:sz w:val="24"/>
              </w:rPr>
            </w:pPr>
            <w:ins w:id="1305" w:author="Milan Navrátil" w:date="2018-11-13T12:22:00Z">
              <w:r w:rsidRPr="00450C91">
                <w:t>2011 - 2014</w:t>
              </w:r>
            </w:ins>
          </w:p>
        </w:tc>
      </w:tr>
    </w:tbl>
    <w:p w14:paraId="442126CF" w14:textId="77777777" w:rsidR="005B0DC0" w:rsidRDefault="005B0DC0" w:rsidP="005B0DC0">
      <w:pPr>
        <w:spacing w:before="120" w:after="120"/>
        <w:rPr>
          <w:ins w:id="1306" w:author="Milan Navrátil" w:date="2018-11-13T12:22:00Z"/>
          <w:rFonts w:ascii="Times New Roman" w:hAnsi="Times New Roman" w:cs="Times New Roman"/>
          <w:bCs/>
          <w:sz w:val="24"/>
          <w:szCs w:val="24"/>
        </w:rPr>
      </w:pPr>
    </w:p>
    <w:p w14:paraId="428DACAB" w14:textId="0B40A50E" w:rsidR="005B0DC0" w:rsidDel="005B0DC0" w:rsidRDefault="005B0DC0" w:rsidP="000F4911">
      <w:pPr>
        <w:rPr>
          <w:del w:id="1307" w:author="Milan Navrátil" w:date="2018-11-13T12:22:00Z"/>
        </w:rPr>
      </w:pPr>
    </w:p>
    <w:p w14:paraId="63F2998A" w14:textId="62AC093A" w:rsidR="00224C68" w:rsidRPr="00AB670F" w:rsidRDefault="0065604D" w:rsidP="00224C68">
      <w:r>
        <w:t>K</w:t>
      </w:r>
      <w:r w:rsidR="00224C68">
        <w:t> </w:t>
      </w:r>
      <w:r>
        <w:t>významné</w:t>
      </w:r>
      <w:r w:rsidR="00224C68">
        <w:t>mu rozvoji</w:t>
      </w:r>
      <w:r>
        <w:t xml:space="preserve"> tvůrčí činnosti </w:t>
      </w:r>
      <w:r w:rsidRPr="00AB670F">
        <w:t xml:space="preserve">Fakulty aplikované informatiky </w:t>
      </w:r>
      <w:r>
        <w:t xml:space="preserve">přispívá také </w:t>
      </w:r>
      <w:r w:rsidRPr="00AB670F">
        <w:t>Regionální výzkumné centrum CEBIA-</w:t>
      </w:r>
      <w:proofErr w:type="spellStart"/>
      <w:r w:rsidRPr="00AB670F">
        <w:t>Tech</w:t>
      </w:r>
      <w:proofErr w:type="spellEnd"/>
      <w:r w:rsidRPr="00AB670F">
        <w:t>, které bylo vybudováno v rámci evrop</w:t>
      </w:r>
      <w:r>
        <w:t xml:space="preserve">ského Operačního programu </w:t>
      </w:r>
      <w:proofErr w:type="spellStart"/>
      <w:r>
        <w:t>VaVpI</w:t>
      </w:r>
      <w:proofErr w:type="spellEnd"/>
      <w:r>
        <w:t xml:space="preserve"> a které je součástí fakulty. </w:t>
      </w:r>
      <w:r w:rsidR="00224C68" w:rsidRPr="00AB670F">
        <w:t xml:space="preserve">Toto Centrum disponuje novými laboratořemi vybavenými nejmodernějšími stroji, přístroji a zařízeními a velmi úzce spolupracuje se studenty navazujících magisterských studijních oborů a doktorských studií. </w:t>
      </w:r>
      <w:r w:rsidR="00224C68" w:rsidRPr="00150232">
        <w:t xml:space="preserve">V rámci projektu OP </w:t>
      </w:r>
      <w:proofErr w:type="spellStart"/>
      <w:r w:rsidR="00224C68" w:rsidRPr="00150232">
        <w:t>VaVpI</w:t>
      </w:r>
      <w:proofErr w:type="spellEnd"/>
      <w:r w:rsidR="00224C68" w:rsidRPr="00150232">
        <w:t xml:space="preserve"> byla vybudována laboratoř elektromagnetické kompatibility, laboratoř mikroskopie atomárních sil, laboratoř </w:t>
      </w:r>
      <w:proofErr w:type="spellStart"/>
      <w:r w:rsidR="00224C68" w:rsidRPr="00150232">
        <w:t>terahertzové</w:t>
      </w:r>
      <w:proofErr w:type="spellEnd"/>
      <w:r w:rsidR="00224C68" w:rsidRPr="00150232">
        <w:t xml:space="preserve"> spektroskopie a laboratoř </w:t>
      </w:r>
      <w:proofErr w:type="spellStart"/>
      <w:r w:rsidR="00224C68" w:rsidRPr="00150232">
        <w:t>Ramanovy</w:t>
      </w:r>
      <w:proofErr w:type="spellEnd"/>
      <w:r w:rsidR="00224C68" w:rsidRPr="00150232">
        <w:t xml:space="preserve"> spektroskopie. Studenti mají možnost se s těmito přístroji seznámit v rámci výuky, nabízené přístrojové vybavení skýtá dobré technické zázemí pro řešení diplomových prací.</w:t>
      </w:r>
      <w:r w:rsidR="00224C68" w:rsidRPr="00AB670F">
        <w:t xml:space="preserve"> </w:t>
      </w:r>
    </w:p>
    <w:p w14:paraId="4157999E" w14:textId="6261DC53" w:rsidR="009E517D" w:rsidRDefault="0065604D" w:rsidP="000F4911">
      <w:r>
        <w:t xml:space="preserve">K úspěšnému zapojení studentů do tvůrčí činnosti fakulty přispívá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 v informačních a komunikačních technologiích. Cílem parku je mimo jiné rozvoj spolupráce univerzity s regionálními firmami na bázi smluvního a </w:t>
      </w:r>
      <w:proofErr w:type="spellStart"/>
      <w:r>
        <w:t>kolaborativního</w:t>
      </w:r>
      <w:proofErr w:type="spellEnd"/>
      <w:r>
        <w:t xml:space="preserve"> výzkumu s přímou účastí akademických pracovníků a studentů Fakulty aplikované informatiky.</w:t>
      </w:r>
      <w:r w:rsidR="009E517D" w:rsidRPr="00650764">
        <w:tab/>
      </w:r>
      <w:r w:rsidR="009E517D" w:rsidRPr="00650764">
        <w:tab/>
      </w:r>
    </w:p>
    <w:p w14:paraId="58AD2A53" w14:textId="77777777" w:rsidR="009E517D" w:rsidRDefault="009E517D" w:rsidP="00650764">
      <w:pPr>
        <w:spacing w:before="120" w:after="120"/>
        <w:rPr>
          <w:rFonts w:ascii="Times New Roman" w:hAnsi="Times New Roman" w:cs="Times New Roman"/>
          <w:bCs/>
          <w:sz w:val="24"/>
          <w:szCs w:val="24"/>
        </w:rPr>
      </w:pPr>
    </w:p>
    <w:p w14:paraId="063D8986" w14:textId="77777777" w:rsidR="009E517D" w:rsidRDefault="009E517D" w:rsidP="00035992">
      <w:pPr>
        <w:pStyle w:val="Nadpis2"/>
      </w:pPr>
      <w:bookmarkStart w:id="1308" w:name="_Toc528761746"/>
      <w:r w:rsidRPr="00035992">
        <w:lastRenderedPageBreak/>
        <w:t>Finanční, materiální a další zabezpečení studijního programu</w:t>
      </w:r>
      <w:bookmarkEnd w:id="1308"/>
    </w:p>
    <w:p w14:paraId="01D18538" w14:textId="0346EA4E" w:rsidR="009E517D" w:rsidRPr="00650764" w:rsidRDefault="00C66240" w:rsidP="00155275">
      <w:pPr>
        <w:pStyle w:val="Nadpis3"/>
      </w:pPr>
      <w:bookmarkStart w:id="1309" w:name="_Toc528761747"/>
      <w:r w:rsidRPr="00C66240">
        <w:t>Standard 4.1</w:t>
      </w:r>
      <w:r>
        <w:t xml:space="preserve">: </w:t>
      </w:r>
      <w:r w:rsidR="009E517D" w:rsidRPr="00035992">
        <w:t xml:space="preserve">Finanční zabezpečení studijního </w:t>
      </w:r>
      <w:r w:rsidR="009E517D" w:rsidRPr="00650764">
        <w:t>programu</w:t>
      </w:r>
      <w:bookmarkEnd w:id="1309"/>
      <w:r w:rsidR="009E517D" w:rsidRPr="00650764">
        <w:t xml:space="preserve"> </w:t>
      </w:r>
    </w:p>
    <w:p w14:paraId="74DDFAE1" w14:textId="2750ACAF" w:rsidR="00035512" w:rsidRDefault="00C741FA" w:rsidP="00D62BA4">
      <w:r>
        <w:t xml:space="preserve">Pro finanční zabezpečení studijního programu </w:t>
      </w:r>
      <w:r w:rsidR="0045701F">
        <w:t>Fakulta aplikované informatiky využívá příspěv</w:t>
      </w:r>
      <w:r w:rsidR="00985F92">
        <w:t>ky</w:t>
      </w:r>
      <w:r w:rsidR="0045701F">
        <w:t xml:space="preserve"> a dotac</w:t>
      </w:r>
      <w:r>
        <w:t>e</w:t>
      </w:r>
      <w:r w:rsidR="0045701F">
        <w:t>, kter</w:t>
      </w:r>
      <w:r w:rsidR="00073373">
        <w:t>é</w:t>
      </w:r>
      <w:r w:rsidR="0045701F">
        <w:t xml:space="preserve"> Ministerstvo školství</w:t>
      </w:r>
      <w:r w:rsidR="00073373">
        <w:t>, mládeže a tělovýchovy</w:t>
      </w:r>
      <w:r w:rsidR="0045701F">
        <w:t xml:space="preserve"> poskytuje veřejným vysokým školám </w:t>
      </w:r>
      <w:r w:rsidR="00073373">
        <w:t xml:space="preserve">pro uskutečňování studijních programů. Tyto finanční prostředky jsou v souladu s Pravidly rozpočtu UTB </w:t>
      </w:r>
      <w:r w:rsidR="00C57D51">
        <w:t xml:space="preserve">ve Zlíně </w:t>
      </w:r>
      <w:r w:rsidR="00073373">
        <w:t>pro daný kalendářní rok a na základě Rozpisu rozpočtu UTB</w:t>
      </w:r>
      <w:r w:rsidR="00C57D51">
        <w:t xml:space="preserve"> ve Zlíně</w:t>
      </w:r>
      <w:r w:rsidR="00073373">
        <w:t xml:space="preserve"> na daný kalendářní rok rozděleny jednotlivým součástem univerzity dle fixní a výkonové části dané součásti.</w:t>
      </w:r>
      <w:r w:rsidR="00BE50FA">
        <w:t xml:space="preserve"> </w:t>
      </w:r>
      <w:r w:rsidR="00073373">
        <w:t xml:space="preserve"> V souladu s</w:t>
      </w:r>
      <w:r w:rsidR="00BE50FA">
        <w:t> </w:t>
      </w:r>
      <w:r w:rsidR="00073373">
        <w:t>Pravidly</w:t>
      </w:r>
      <w:r w:rsidR="00BE50FA">
        <w:t xml:space="preserve"> pro poskytování příspěvku a dotací veřejným vysokým školám </w:t>
      </w:r>
      <w:r w:rsidR="00AA469C">
        <w:t xml:space="preserve">Ministerstva </w:t>
      </w:r>
      <w:r w:rsidR="00BE50FA">
        <w:t>školství, mládeže a tělovýchovy Univerzita Tomáše Bati ve Zlíně, také její součást Fakulta aplikované informatiky,</w:t>
      </w:r>
      <w:r w:rsidR="00073373">
        <w:t xml:space="preserve"> </w:t>
      </w:r>
      <w:r w:rsidR="00BE50FA">
        <w:t xml:space="preserve">využívá </w:t>
      </w:r>
      <w:r w:rsidR="00BE50FA" w:rsidRPr="00A14448">
        <w:rPr>
          <w:i/>
        </w:rPr>
        <w:t>příspěvek</w:t>
      </w:r>
      <w:r w:rsidR="00BE50FA">
        <w:t xml:space="preserve"> pro uskutečňování akreditovaných studijních programů, programů celoživotního vzdělávání a s nimi spojenou vědeckou a tvůrčí činnost.  </w:t>
      </w:r>
      <w:r w:rsidR="00BE50FA" w:rsidRPr="00A14448">
        <w:rPr>
          <w:i/>
        </w:rPr>
        <w:t xml:space="preserve">Dotace </w:t>
      </w:r>
      <w:r w:rsidR="00BE50FA">
        <w:t>je využívána na rozvoj vysoké školy</w:t>
      </w:r>
      <w:r w:rsidR="00985F92">
        <w:t xml:space="preserve">, </w:t>
      </w:r>
      <w:r w:rsidR="00035512">
        <w:t>rozvoj</w:t>
      </w:r>
      <w:r w:rsidR="00985F92">
        <w:t xml:space="preserve"> součástí</w:t>
      </w:r>
      <w:r w:rsidR="00BE50FA">
        <w:t xml:space="preserve"> a na ubytování a stravování studentů.</w:t>
      </w:r>
      <w:r w:rsidR="00517223" w:rsidRPr="00517223">
        <w:t xml:space="preserve"> </w:t>
      </w:r>
    </w:p>
    <w:p w14:paraId="286EB52F" w14:textId="57D6F096" w:rsidR="00FC4424" w:rsidRDefault="00517223" w:rsidP="00D62BA4">
      <w:r w:rsidRPr="00517223">
        <w:t>Fakulta</w:t>
      </w:r>
      <w:r w:rsidR="00DF20E0">
        <w:t xml:space="preserve"> </w:t>
      </w:r>
      <w:r w:rsidR="00BE50FA">
        <w:t xml:space="preserve">aplikované informatiky </w:t>
      </w:r>
      <w:r w:rsidR="00DF20E0">
        <w:t>průběž</w:t>
      </w:r>
      <w:r w:rsidR="00BE50FA">
        <w:t xml:space="preserve">ně sleduje </w:t>
      </w:r>
      <w:r w:rsidRPr="00517223">
        <w:t xml:space="preserve">finanční prostředky </w:t>
      </w:r>
      <w:r w:rsidR="00BE50FA">
        <w:t xml:space="preserve">potřebné na </w:t>
      </w:r>
      <w:r w:rsidRPr="00517223">
        <w:t xml:space="preserve">zajištění výuky a </w:t>
      </w:r>
      <w:r w:rsidR="00BE50FA">
        <w:t>vyhodnocuje</w:t>
      </w:r>
      <w:r w:rsidRPr="00517223">
        <w:t xml:space="preserve"> náklady spojené s uskutečňováním studijního programu, zejména náklady na přístrojové vybavení a </w:t>
      </w:r>
      <w:r w:rsidR="00AA469C" w:rsidRPr="00517223">
        <w:t>j</w:t>
      </w:r>
      <w:r w:rsidR="00AA469C">
        <w:t>ejich</w:t>
      </w:r>
      <w:r w:rsidR="00AA469C" w:rsidRPr="00517223">
        <w:t xml:space="preserve"> </w:t>
      </w:r>
      <w:r w:rsidRPr="00517223">
        <w:t>provoz,</w:t>
      </w:r>
      <w:r w:rsidR="00BE50FA">
        <w:t xml:space="preserve"> náklady na provoz budov, ve kterých je výuka realizována,</w:t>
      </w:r>
      <w:r w:rsidRPr="00517223">
        <w:t xml:space="preserve"> náklady na materiální a technické vybavení a jeho modernizaci, v neposlední řadě osobní náklady</w:t>
      </w:r>
      <w:r w:rsidR="00BE50FA">
        <w:t xml:space="preserve"> akademických pracovníků</w:t>
      </w:r>
      <w:r w:rsidR="00FC4424">
        <w:t xml:space="preserve"> a </w:t>
      </w:r>
      <w:proofErr w:type="spellStart"/>
      <w:r w:rsidR="00FC4424">
        <w:t>technicko</w:t>
      </w:r>
      <w:proofErr w:type="spellEnd"/>
      <w:r w:rsidR="00035512">
        <w:t xml:space="preserve"> -</w:t>
      </w:r>
      <w:r w:rsidR="00FC4424">
        <w:t xml:space="preserve"> hospodářských pracovníků</w:t>
      </w:r>
      <w:r w:rsidRPr="00517223">
        <w:t>, náklady dalšího vzdělávání akademických pracovníků a výdaje na inovace</w:t>
      </w:r>
      <w:r w:rsidR="00FC4424">
        <w:t xml:space="preserve"> výukového prostředí</w:t>
      </w:r>
      <w:r w:rsidRPr="00517223">
        <w:t>.</w:t>
      </w:r>
    </w:p>
    <w:p w14:paraId="5DF056E9" w14:textId="5C3D2E8A" w:rsidR="009E517D" w:rsidRPr="007A71F2" w:rsidRDefault="00FC4424" w:rsidP="007A71F2">
      <w:r>
        <w:t>Fakulta aplikované informatiky má zajištěny prostředky na finanční zabezpečení studijního programu</w:t>
      </w:r>
      <w:r w:rsidR="00517223" w:rsidRPr="00517223">
        <w:t xml:space="preserve"> </w:t>
      </w:r>
      <w:r>
        <w:t>nejen na daný kalendářní rok, ale i na střednědobý výhled.</w:t>
      </w:r>
      <w:r w:rsidR="00517223" w:rsidRPr="00517223">
        <w:t xml:space="preserve"> Výroční zpráva o hospodaření fakulty je veřejný dokument</w:t>
      </w:r>
      <w:r w:rsidR="00E504F1">
        <w:rPr>
          <w:rStyle w:val="Znakapoznpodarou"/>
        </w:rPr>
        <w:footnoteReference w:id="41"/>
      </w:r>
      <w:r w:rsidR="00035512">
        <w:t xml:space="preserve"> </w:t>
      </w:r>
      <w:r w:rsidRPr="00A14448">
        <w:t>a</w:t>
      </w:r>
      <w:r>
        <w:t xml:space="preserve"> je pravidelně projednávána a schvalována Akademickým senátem </w:t>
      </w:r>
      <w:r w:rsidR="00985F92">
        <w:t>fakulty</w:t>
      </w:r>
      <w:r>
        <w:t>.</w:t>
      </w:r>
    </w:p>
    <w:p w14:paraId="684310DF" w14:textId="38C68853" w:rsidR="009E517D" w:rsidRPr="00650764" w:rsidRDefault="00C66240" w:rsidP="00650764">
      <w:pPr>
        <w:pStyle w:val="Nadpis3"/>
      </w:pPr>
      <w:bookmarkStart w:id="1310" w:name="_Toc528761748"/>
      <w:r w:rsidRPr="00650764">
        <w:t>Standard 4.2</w:t>
      </w:r>
      <w:r>
        <w:t xml:space="preserve">: </w:t>
      </w:r>
      <w:r w:rsidR="009E517D" w:rsidRPr="00650764">
        <w:t>Materiální a technické zabezpečení studijního programu</w:t>
      </w:r>
      <w:bookmarkEnd w:id="1310"/>
      <w:r w:rsidR="009E517D" w:rsidRPr="00650764">
        <w:t xml:space="preserve"> </w:t>
      </w:r>
    </w:p>
    <w:p w14:paraId="427B5279" w14:textId="77777777" w:rsidR="007F54E5" w:rsidRDefault="00830B1E" w:rsidP="000F4911">
      <w:r>
        <w:t>Fakulta aplikované informatiky, která garantuje studijní program</w:t>
      </w:r>
      <w:r w:rsidR="00817DFB">
        <w:t xml:space="preserve"> </w:t>
      </w:r>
      <w:r w:rsidR="00817DFB" w:rsidRPr="00150232">
        <w:t>Bezpečnostní technologie, systémy a management</w:t>
      </w:r>
      <w:r w:rsidRPr="00CD481A">
        <w:t xml:space="preserve">, </w:t>
      </w:r>
      <w:r w:rsidR="00DE496A" w:rsidRPr="00CD481A">
        <w:t>zajišťuje trvalý rozvoj všech</w:t>
      </w:r>
      <w:r w:rsidR="007F54E5" w:rsidRPr="00CD481A">
        <w:t xml:space="preserve"> </w:t>
      </w:r>
      <w:r w:rsidR="00DE496A" w:rsidRPr="00CD481A">
        <w:t>výukových</w:t>
      </w:r>
      <w:r w:rsidR="00DE496A" w:rsidRPr="0014527F">
        <w:t xml:space="preserve"> laboratoří</w:t>
      </w:r>
      <w:r w:rsidR="00DE496A">
        <w:t>, modernizaci semi</w:t>
      </w:r>
      <w:r w:rsidR="00817DFB">
        <w:t xml:space="preserve">nárních místností a poslucháren, v nichž je výuka uskutečňována. </w:t>
      </w:r>
      <w:r w:rsidR="005535B0">
        <w:t xml:space="preserve">Pravidelně probíhá upgrade výpočetní techniky, akademičtí pracovníci modernizují přístrojové vybavení a rozvíjí laboratorní úlohy pro laboratorní cvičení. </w:t>
      </w:r>
      <w:r w:rsidR="005C44DE" w:rsidRPr="00AA469C">
        <w:t xml:space="preserve">Přehled místností pro zajištění výuky je uveden v části C-IV akreditačních materiálů. </w:t>
      </w:r>
      <w:r w:rsidR="005C44DE">
        <w:t xml:space="preserve">Studentům magisterského studia jsou k dispozici i laboratoře a přístrojové vybavení </w:t>
      </w:r>
      <w:proofErr w:type="spellStart"/>
      <w:r w:rsidR="005C44DE">
        <w:t>Regionáního</w:t>
      </w:r>
      <w:proofErr w:type="spellEnd"/>
      <w:r w:rsidR="005C44DE">
        <w:t xml:space="preserve"> výzkumného centra CEBIA – </w:t>
      </w:r>
      <w:proofErr w:type="spellStart"/>
      <w:r w:rsidR="005C44DE">
        <w:t>Tech</w:t>
      </w:r>
      <w:proofErr w:type="spellEnd"/>
      <w:r w:rsidR="005C44DE">
        <w:t xml:space="preserve">, které bylo vybudováno v rámci operačního programu </w:t>
      </w:r>
      <w:proofErr w:type="spellStart"/>
      <w:r w:rsidR="005C44DE">
        <w:t>VaVpI</w:t>
      </w:r>
      <w:proofErr w:type="spellEnd"/>
      <w:r w:rsidR="005C44DE">
        <w:t xml:space="preserve">. </w:t>
      </w:r>
    </w:p>
    <w:p w14:paraId="6F7A3233" w14:textId="6BD8988F" w:rsidR="00AA469C" w:rsidRPr="00AA469C" w:rsidRDefault="007F54E5" w:rsidP="000F4911">
      <w:pPr>
        <w:rPr>
          <w:sz w:val="14"/>
          <w:szCs w:val="14"/>
        </w:rPr>
      </w:pPr>
      <w:r>
        <w:t xml:space="preserve">Pro modernizaci výukových prostor </w:t>
      </w:r>
      <w:r w:rsidR="00C741FA">
        <w:t>FAI</w:t>
      </w:r>
      <w:r>
        <w:t xml:space="preserve"> využíván finanční prostředky, které </w:t>
      </w:r>
      <w:r w:rsidR="00C741FA">
        <w:t xml:space="preserve">jsou na základě Rozpisu rozpočtu UTB na daný kalendářní rok rozděleny jednotlivým součástem univerzity pro uskutečňování studijních programů. Kromě těchto prostředků FAI využívá možnost ucházet se o interní Rozvojové projekty, které každoročně Univerzita Tomáše Bati ve Zlíně </w:t>
      </w:r>
      <w:r w:rsidR="00E9146A">
        <w:t>vypisuje za účelem modernizace výukových prostor a laboratoří. V době přípravy akreditační žádosti FAI řeší v rámci operačního programu VVV projekt s názvem Modernizace výukové infrastruktury Fakulty aplikované informatiky (dále jen „</w:t>
      </w:r>
      <w:proofErr w:type="spellStart"/>
      <w:r w:rsidR="00E9146A">
        <w:t>MoVI</w:t>
      </w:r>
      <w:proofErr w:type="spellEnd"/>
      <w:r w:rsidR="00E9146A">
        <w:t xml:space="preserve"> – FAI). Díky tomuto projektu postupně probíhá modernizace a rozšíření laboratoří pro výuku bezpečnostních technologií, elektroniky, měření, informačních technologií a budou vybudovány dvě robotické laboratoře. FAI se také zapojila do řešení projektu </w:t>
      </w:r>
      <w:r w:rsidR="005D70FE">
        <w:t>„UTB rozvoj studijního prostředí“, který univerzita řeší v rámci OP VVV výzvy Podpora rozvoje studijního prostředí na VŠ. V rámci tohoto projektu jsou v budově FAI modernizovány čtyři posluchárny, v seminárních místnostech jsou instalovány jednotná prezentační místa a je modernizována výpočetní a audiovizuální technika.</w:t>
      </w:r>
    </w:p>
    <w:p w14:paraId="6FEB1EE3" w14:textId="4DE7DD94" w:rsidR="009E517D" w:rsidRPr="00650764" w:rsidRDefault="009E517D" w:rsidP="00AA469C">
      <w:pPr>
        <w:tabs>
          <w:tab w:val="left" w:pos="2835"/>
        </w:tabs>
        <w:spacing w:before="120" w:after="120"/>
      </w:pPr>
      <w:r w:rsidRPr="00650764">
        <w:lastRenderedPageBreak/>
        <w:tab/>
      </w:r>
      <w:r w:rsidRPr="00650764">
        <w:tab/>
      </w:r>
    </w:p>
    <w:p w14:paraId="2A0CEF8A" w14:textId="078C5F45" w:rsidR="009E517D" w:rsidRPr="00650764" w:rsidRDefault="00C66240" w:rsidP="00650764">
      <w:pPr>
        <w:pStyle w:val="Nadpis3"/>
      </w:pPr>
      <w:bookmarkStart w:id="1311" w:name="_Toc528761749"/>
      <w:r w:rsidRPr="00650764">
        <w:t>Standard 4.3</w:t>
      </w:r>
      <w:r>
        <w:t xml:space="preserve">: </w:t>
      </w:r>
      <w:r w:rsidR="009E517D" w:rsidRPr="00650764">
        <w:t>Odborná literatura a elektronické databáze odpovídající studijnímu programu</w:t>
      </w:r>
      <w:bookmarkEnd w:id="1311"/>
      <w:r w:rsidR="009E517D" w:rsidRPr="00650764">
        <w:t xml:space="preserve"> </w:t>
      </w:r>
    </w:p>
    <w:p w14:paraId="0514C620" w14:textId="2D931CF0" w:rsidR="009E517D" w:rsidRDefault="00035512" w:rsidP="00AE7F47">
      <w:r w:rsidRPr="00035512">
        <w:rPr>
          <w:rFonts w:cs="Calibri"/>
          <w:color w:val="000000"/>
          <w:lang w:eastAsia="cs-CZ"/>
        </w:rPr>
        <w:t xml:space="preserve">Studenti mají dostatečný přístup k domácí i zahraniční odborné literatuře a dalším informačním zdrojům </w:t>
      </w:r>
      <w:r w:rsidRPr="00035512">
        <w:rPr>
          <w:lang w:eastAsia="cs-CZ"/>
        </w:rPr>
        <w:t xml:space="preserve">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D62BA4">
        <w:rPr>
          <w:i/>
          <w:lang w:eastAsia="cs-CZ"/>
        </w:rPr>
        <w:t>C-III akreditačního spisu</w:t>
      </w:r>
      <w:r w:rsidRPr="00035512">
        <w:rPr>
          <w:lang w:eastAsia="cs-CZ"/>
        </w:rPr>
        <w:t>, a také zde, v komentáři standardu 1.13.</w:t>
      </w:r>
      <w:r w:rsidR="009E517D" w:rsidRPr="00650764">
        <w:tab/>
      </w:r>
    </w:p>
    <w:p w14:paraId="0901604B" w14:textId="77777777" w:rsidR="009E517D" w:rsidRDefault="009E517D" w:rsidP="00320E00">
      <w:pPr>
        <w:spacing w:after="0"/>
        <w:ind w:left="1134" w:hanging="425"/>
        <w:rPr>
          <w:rFonts w:ascii="Times New Roman" w:hAnsi="Times New Roman" w:cs="Times New Roman"/>
          <w:bCs/>
          <w:sz w:val="24"/>
          <w:szCs w:val="24"/>
        </w:rPr>
      </w:pPr>
    </w:p>
    <w:p w14:paraId="59CFDC3C" w14:textId="77777777" w:rsidR="007A71F2" w:rsidRDefault="007A71F2">
      <w:pPr>
        <w:spacing w:after="0" w:line="240" w:lineRule="auto"/>
        <w:jc w:val="left"/>
        <w:rPr>
          <w:rFonts w:ascii="Calibri Light" w:eastAsia="Times New Roman" w:hAnsi="Calibri Light" w:cs="Times New Roman"/>
          <w:b/>
          <w:color w:val="4F81BD" w:themeColor="accent1"/>
          <w:sz w:val="28"/>
          <w:szCs w:val="26"/>
        </w:rPr>
      </w:pPr>
      <w:r>
        <w:br w:type="page"/>
      </w:r>
    </w:p>
    <w:p w14:paraId="14D7C63C" w14:textId="517A3F01" w:rsidR="009E517D" w:rsidRDefault="009E517D" w:rsidP="00035992">
      <w:pPr>
        <w:pStyle w:val="Nadpis2"/>
      </w:pPr>
      <w:bookmarkStart w:id="1312" w:name="_Toc528761750"/>
      <w:r w:rsidRPr="00035992">
        <w:lastRenderedPageBreak/>
        <w:t>Garant studijního programu</w:t>
      </w:r>
      <w:bookmarkEnd w:id="1312"/>
      <w:r w:rsidRPr="00035992">
        <w:t xml:space="preserve"> </w:t>
      </w:r>
    </w:p>
    <w:p w14:paraId="34DCACFC" w14:textId="72A2B4C4" w:rsidR="009E517D" w:rsidRDefault="00C66240" w:rsidP="00155275">
      <w:pPr>
        <w:pStyle w:val="Nadpis3"/>
      </w:pPr>
      <w:bookmarkStart w:id="1313" w:name="_Toc528761751"/>
      <w:r w:rsidRPr="00C66240">
        <w:t>Standard 5.1</w:t>
      </w:r>
      <w:r>
        <w:t xml:space="preserve">: </w:t>
      </w:r>
      <w:r w:rsidR="009E517D" w:rsidRPr="00035992">
        <w:t>Pravomoci a odpovědnost garanta</w:t>
      </w:r>
      <w:bookmarkEnd w:id="1313"/>
      <w:r w:rsidR="009E517D" w:rsidRPr="00035992">
        <w:t xml:space="preserve"> </w:t>
      </w:r>
    </w:p>
    <w:p w14:paraId="5DDA36A3" w14:textId="77777777" w:rsidR="00C131FA" w:rsidRDefault="009E517D" w:rsidP="00C131FA">
      <w:pPr>
        <w:pStyle w:val="Default"/>
      </w:pPr>
      <w:r>
        <w:tab/>
      </w:r>
    </w:p>
    <w:p w14:paraId="55262B12" w14:textId="0865F6D8" w:rsidR="00C131FA" w:rsidRPr="002133B4" w:rsidRDefault="00C131FA" w:rsidP="00C131FA">
      <w:pPr>
        <w:pStyle w:val="Default"/>
        <w:rPr>
          <w:color w:val="auto"/>
          <w:sz w:val="22"/>
          <w:szCs w:val="22"/>
        </w:rPr>
      </w:pPr>
      <w:r w:rsidRPr="002133B4">
        <w:rPr>
          <w:sz w:val="22"/>
          <w:szCs w:val="22"/>
        </w:rPr>
        <w:t>Pozice garanta studijního progra</w:t>
      </w:r>
      <w:r w:rsidRPr="002133B4">
        <w:rPr>
          <w:color w:val="auto"/>
          <w:sz w:val="22"/>
          <w:szCs w:val="22"/>
        </w:rPr>
        <w:t>mu je dána zákonem č. 111/1998 Sb., o vysokých školách, v platném znění</w:t>
      </w:r>
      <w:r w:rsidR="00CE10DF" w:rsidRPr="002133B4">
        <w:rPr>
          <w:rStyle w:val="Znakapoznpodarou"/>
          <w:color w:val="auto"/>
          <w:sz w:val="22"/>
          <w:szCs w:val="22"/>
        </w:rPr>
        <w:footnoteReference w:id="42"/>
      </w:r>
      <w:r w:rsidRPr="002133B4">
        <w:rPr>
          <w:color w:val="auto"/>
          <w:sz w:val="22"/>
          <w:szCs w:val="22"/>
        </w:rPr>
        <w:t xml:space="preserve"> a na univerzitní úrovni jsou pravomoci a odpovědnost garanta stanovena především vnitřním předpisem Řád pro tvorbu, schvalování, uskutečňování a změny studijních programů UTB ve Zlíně</w:t>
      </w:r>
      <w:r w:rsidR="00CE10DF" w:rsidRPr="002133B4">
        <w:rPr>
          <w:rStyle w:val="Znakapoznpodarou"/>
          <w:color w:val="auto"/>
          <w:sz w:val="22"/>
          <w:szCs w:val="22"/>
        </w:rPr>
        <w:footnoteReference w:id="43"/>
      </w:r>
      <w:r w:rsidRPr="002133B4">
        <w:rPr>
          <w:color w:val="auto"/>
          <w:sz w:val="22"/>
          <w:szCs w:val="22"/>
        </w:rPr>
        <w:t xml:space="preserve"> v </w:t>
      </w:r>
    </w:p>
    <w:p w14:paraId="59F97A85" w14:textId="7D232F0D" w:rsidR="00F45E9D" w:rsidRPr="002133B4" w:rsidRDefault="00C131FA" w:rsidP="00C131FA">
      <w:pPr>
        <w:pStyle w:val="Default"/>
        <w:rPr>
          <w:color w:val="auto"/>
          <w:sz w:val="22"/>
          <w:szCs w:val="22"/>
        </w:rPr>
      </w:pPr>
      <w:r w:rsidRPr="002133B4">
        <w:rPr>
          <w:color w:val="auto"/>
          <w:sz w:val="22"/>
          <w:szCs w:val="22"/>
        </w:rPr>
        <w:t>čl. 8</w:t>
      </w:r>
      <w:r w:rsidR="000F4911" w:rsidRPr="002133B4">
        <w:rPr>
          <w:color w:val="auto"/>
          <w:sz w:val="22"/>
          <w:szCs w:val="22"/>
        </w:rPr>
        <w:t>, kde činnost garanta popisuje odstavec (5), viz:</w:t>
      </w:r>
    </w:p>
    <w:p w14:paraId="7370116B" w14:textId="77777777" w:rsidR="000F4911" w:rsidRPr="00150232" w:rsidRDefault="000F4911" w:rsidP="001B59F6">
      <w:pPr>
        <w:autoSpaceDE w:val="0"/>
        <w:autoSpaceDN w:val="0"/>
        <w:adjustRightInd w:val="0"/>
        <w:spacing w:after="0" w:line="240" w:lineRule="auto"/>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(5) Garant bakalářského a magisterského studijního programu zejména: </w:t>
      </w:r>
    </w:p>
    <w:p w14:paraId="2D592165" w14:textId="62149F80"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koordinuje obsahovou přípravu studijního programu, </w:t>
      </w:r>
    </w:p>
    <w:p w14:paraId="4F62EC58" w14:textId="018C511C"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dbá na to, aby studijní program byl uskutečňován v souladu s akreditačním spisem, </w:t>
      </w:r>
    </w:p>
    <w:p w14:paraId="2111BED7" w14:textId="24612AF5"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dohlíží na kvalitu uskutečňování studijního programu, </w:t>
      </w:r>
    </w:p>
    <w:p w14:paraId="40D313E6" w14:textId="6B994983"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studentům ve studijním programu poskytuje odborné studijní poradenství, </w:t>
      </w:r>
    </w:p>
    <w:p w14:paraId="7CAF3791" w14:textId="6EE04C24"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výběr studijních předmětů studia v zahraničí a jejich uznání, </w:t>
      </w:r>
    </w:p>
    <w:p w14:paraId="68F3ADC9" w14:textId="08942606"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doporučuje uznání části studia podle čl. 24 Studijního a zkušebního řádu UTB</w:t>
      </w:r>
      <w:r w:rsidR="00C57D51">
        <w:rPr>
          <w:rFonts w:asciiTheme="minorHAnsi" w:hAnsiTheme="minorHAnsi" w:cstheme="minorHAnsi"/>
          <w:i/>
          <w:color w:val="000000"/>
          <w:lang w:eastAsia="cs-CZ"/>
        </w:rPr>
        <w:t xml:space="preserve"> ve Zlíně</w:t>
      </w:r>
      <w:r w:rsidRPr="00150232">
        <w:rPr>
          <w:rFonts w:asciiTheme="minorHAnsi" w:hAnsiTheme="minorHAnsi" w:cstheme="minorHAnsi"/>
          <w:i/>
          <w:color w:val="000000"/>
          <w:lang w:eastAsia="cs-CZ"/>
        </w:rPr>
        <w:t xml:space="preserve">, </w:t>
      </w:r>
    </w:p>
    <w:p w14:paraId="675ED873" w14:textId="17A8233F"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témata bakalářských nebo diplomových prací, </w:t>
      </w:r>
    </w:p>
    <w:p w14:paraId="3CA2AB37" w14:textId="743FED78"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obsahově a metodicky rozvíjí studijní program v souladu s aktuální úrovní poznání a potřebami praxe, </w:t>
      </w:r>
    </w:p>
    <w:p w14:paraId="478F24FD" w14:textId="779B06BD"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předkládá radě studijního programu návrhy na změny studijního programu, </w:t>
      </w:r>
    </w:p>
    <w:p w14:paraId="598AC6BD" w14:textId="3F3D8259"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účastní se jednání rady studijního programu, </w:t>
      </w:r>
    </w:p>
    <w:p w14:paraId="3BF72FC8" w14:textId="47DCC7B8" w:rsidR="000F4911" w:rsidRPr="00150232"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spolupracuje s proděkany, řediteli ústavů a garanty dalších studijních programů uskutečňovaných na dané součásti, </w:t>
      </w:r>
    </w:p>
    <w:p w14:paraId="14F0CD72" w14:textId="07F8C14C" w:rsidR="000F4911" w:rsidRPr="00133B85"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vyhodnocuje obsah a </w:t>
      </w:r>
      <w:r w:rsidRPr="00133B85">
        <w:rPr>
          <w:rFonts w:asciiTheme="minorHAnsi" w:hAnsiTheme="minorHAnsi" w:cstheme="minorHAnsi"/>
          <w:i/>
          <w:color w:val="000000"/>
          <w:lang w:eastAsia="cs-CZ"/>
        </w:rPr>
        <w:t xml:space="preserve">uskutečňování studijního programu, přičemž se opírá o procesy zpětné vazby, zejména ankety a kvantitativní a kvalitativní průzkumy u studentů, zaměstnavatelů, profesních komor a oborových sdružení, </w:t>
      </w:r>
    </w:p>
    <w:p w14:paraId="75065452" w14:textId="1D6E48F7" w:rsidR="000F4911" w:rsidRPr="00133B85" w:rsidRDefault="000F4911" w:rsidP="001B59F6">
      <w:pPr>
        <w:pStyle w:val="Odstavecseseznamem"/>
        <w:numPr>
          <w:ilvl w:val="1"/>
          <w:numId w:val="10"/>
        </w:numPr>
        <w:autoSpaceDE w:val="0"/>
        <w:autoSpaceDN w:val="0"/>
        <w:adjustRightInd w:val="0"/>
        <w:spacing w:after="27" w:line="240" w:lineRule="auto"/>
        <w:ind w:left="709"/>
        <w:rPr>
          <w:rFonts w:asciiTheme="minorHAnsi" w:hAnsiTheme="minorHAnsi" w:cstheme="minorHAnsi"/>
          <w:i/>
          <w:color w:val="000000"/>
          <w:lang w:eastAsia="cs-CZ"/>
        </w:rPr>
      </w:pPr>
      <w:r w:rsidRPr="00133B85">
        <w:rPr>
          <w:rFonts w:asciiTheme="minorHAnsi" w:hAnsiTheme="minorHAnsi" w:cstheme="minorHAnsi"/>
          <w:i/>
          <w:color w:val="000000"/>
          <w:lang w:eastAsia="cs-CZ"/>
        </w:rPr>
        <w:t xml:space="preserve">zpracovává hodnotící zprávu o studijním programu jako podklad pro hodnocení kvality uskutečňovaného studijního programu, </w:t>
      </w:r>
    </w:p>
    <w:p w14:paraId="0EDDB9B0" w14:textId="0F156E04" w:rsidR="000F4911" w:rsidRPr="00133B85" w:rsidRDefault="000F4911" w:rsidP="001B59F6">
      <w:pPr>
        <w:pStyle w:val="Odstavecseseznamem"/>
        <w:numPr>
          <w:ilvl w:val="1"/>
          <w:numId w:val="10"/>
        </w:numPr>
        <w:autoSpaceDE w:val="0"/>
        <w:autoSpaceDN w:val="0"/>
        <w:adjustRightInd w:val="0"/>
        <w:spacing w:after="0" w:line="240" w:lineRule="auto"/>
        <w:ind w:left="709"/>
        <w:rPr>
          <w:rFonts w:asciiTheme="minorHAnsi" w:hAnsiTheme="minorHAnsi" w:cstheme="minorHAnsi"/>
          <w:i/>
          <w:color w:val="000000"/>
          <w:sz w:val="23"/>
          <w:szCs w:val="23"/>
          <w:lang w:eastAsia="cs-CZ"/>
        </w:rPr>
      </w:pPr>
      <w:r w:rsidRPr="00133B85">
        <w:rPr>
          <w:rFonts w:asciiTheme="minorHAnsi" w:hAnsiTheme="minorHAnsi" w:cstheme="minorHAnsi"/>
          <w:i/>
          <w:color w:val="000000"/>
          <w:lang w:eastAsia="cs-CZ"/>
        </w:rPr>
        <w:t>odpovídá za promítnutí závěrů zprávy o hodnocení studijního programu, schválené Radou UTB</w:t>
      </w:r>
      <w:r w:rsidR="00C57D51">
        <w:rPr>
          <w:rFonts w:asciiTheme="minorHAnsi" w:hAnsiTheme="minorHAnsi" w:cstheme="minorHAnsi"/>
          <w:i/>
          <w:color w:val="000000"/>
          <w:lang w:eastAsia="cs-CZ"/>
        </w:rPr>
        <w:t xml:space="preserve"> ve Zlíně</w:t>
      </w:r>
      <w:r w:rsidRPr="00133B85">
        <w:rPr>
          <w:rFonts w:asciiTheme="minorHAnsi" w:hAnsiTheme="minorHAnsi" w:cstheme="minorHAnsi"/>
          <w:i/>
          <w:color w:val="000000"/>
          <w:lang w:eastAsia="cs-CZ"/>
        </w:rPr>
        <w:t>, do dalšího uskutečňování studijního programu, případně do přípravy žádosti o prodloužení nebo rozšíření akreditace studijního programu.</w:t>
      </w:r>
      <w:r w:rsidRPr="00133B85">
        <w:rPr>
          <w:rFonts w:asciiTheme="minorHAnsi" w:hAnsiTheme="minorHAnsi" w:cstheme="minorHAnsi"/>
          <w:i/>
          <w:color w:val="000000"/>
          <w:sz w:val="23"/>
          <w:szCs w:val="23"/>
          <w:lang w:eastAsia="cs-CZ"/>
        </w:rPr>
        <w:t xml:space="preserve"> </w:t>
      </w:r>
      <w:r w:rsidR="00133B85" w:rsidRPr="00203144">
        <w:rPr>
          <w:rStyle w:val="Znakapoznpodarou"/>
          <w:rFonts w:asciiTheme="minorHAnsi" w:hAnsiTheme="minorHAnsi" w:cstheme="minorHAnsi"/>
          <w:i/>
          <w:color w:val="000000"/>
          <w:lang w:eastAsia="cs-CZ"/>
        </w:rPr>
        <w:footnoteReference w:id="44"/>
      </w:r>
    </w:p>
    <w:p w14:paraId="20542A34" w14:textId="77777777" w:rsidR="000F4911" w:rsidRDefault="000F4911" w:rsidP="00C131FA">
      <w:pPr>
        <w:pStyle w:val="Default"/>
      </w:pPr>
    </w:p>
    <w:p w14:paraId="10E51A70" w14:textId="0BA89BBF" w:rsidR="009E517D" w:rsidRDefault="009E517D" w:rsidP="00D26315">
      <w:pPr>
        <w:spacing w:before="120" w:after="120"/>
      </w:pPr>
      <w:r>
        <w:tab/>
      </w:r>
      <w:r>
        <w:tab/>
      </w:r>
      <w:r>
        <w:tab/>
      </w:r>
      <w:r>
        <w:tab/>
      </w:r>
    </w:p>
    <w:p w14:paraId="4033FAD4" w14:textId="0872438A" w:rsidR="009E517D" w:rsidRDefault="00C66240" w:rsidP="00155275">
      <w:pPr>
        <w:pStyle w:val="Nadpis3"/>
      </w:pPr>
      <w:bookmarkStart w:id="1314" w:name="_Toc528761752"/>
      <w:r w:rsidRPr="00C66240">
        <w:t>Standardy 5.2-5.4</w:t>
      </w:r>
      <w:r>
        <w:t xml:space="preserve">: </w:t>
      </w:r>
      <w:r w:rsidR="009E517D" w:rsidRPr="00035992">
        <w:t>Zhodnocení osoby garanta z hlediska naplnění standardů</w:t>
      </w:r>
      <w:bookmarkEnd w:id="1314"/>
      <w:r w:rsidR="009E517D" w:rsidRPr="00035992">
        <w:t xml:space="preserve"> </w:t>
      </w:r>
    </w:p>
    <w:p w14:paraId="07FE89F9" w14:textId="3D808CE0" w:rsidR="0014527F" w:rsidRDefault="0014527F" w:rsidP="0014527F">
      <w:r w:rsidRPr="0014527F">
        <w:t xml:space="preserve">Garantem studijního programu Bezpečnostní technologie, systémy a management byl po projednání ve Vědecké radě Fakulty aplikované informatiky jmenován doc. RNDr. Vojtěch Křesálek, CSc. Garant má požadovanou kvalifikaci a jeho tvůrčí a vědecká činnost je stručně uvedena v akreditačních materiálech, v části </w:t>
      </w:r>
      <w:r w:rsidRPr="0014527F">
        <w:rPr>
          <w:i/>
        </w:rPr>
        <w:t>C-I – Personální zabezpečení</w:t>
      </w:r>
      <w:r w:rsidRPr="0014527F">
        <w:t xml:space="preserve">. Garant je autorem a spoluautorem 38 publikací indexovaných na Web </w:t>
      </w:r>
      <w:proofErr w:type="spellStart"/>
      <w:r w:rsidRPr="0014527F">
        <w:t>of</w:t>
      </w:r>
      <w:proofErr w:type="spellEnd"/>
      <w:r w:rsidRPr="0014527F">
        <w:t xml:space="preserve"> Science </w:t>
      </w:r>
      <w:proofErr w:type="spellStart"/>
      <w:r w:rsidRPr="0014527F">
        <w:t>Core</w:t>
      </w:r>
      <w:proofErr w:type="spellEnd"/>
      <w:r w:rsidRPr="0014527F">
        <w:t xml:space="preserve"> </w:t>
      </w:r>
      <w:proofErr w:type="spellStart"/>
      <w:r w:rsidRPr="0014527F">
        <w:t>Collection</w:t>
      </w:r>
      <w:proofErr w:type="spellEnd"/>
      <w:r w:rsidRPr="0014527F">
        <w:t>, 4 kapitol v knize a 0 patentů (čísla patentů). H-index garanta je v současnosti 6, celkový počet citací na jeho odborné práce je 231</w:t>
      </w:r>
      <w:r w:rsidR="00932E4C">
        <w:t xml:space="preserve"> </w:t>
      </w:r>
      <w:r w:rsidRPr="0014527F">
        <w:t>WoS+287</w:t>
      </w:r>
      <w:r w:rsidR="00932E4C">
        <w:t xml:space="preserve"> </w:t>
      </w:r>
      <w:proofErr w:type="spellStart"/>
      <w:r w:rsidRPr="0014527F">
        <w:t>Scopus</w:t>
      </w:r>
      <w:proofErr w:type="spellEnd"/>
      <w:r w:rsidRPr="0014527F">
        <w:t xml:space="preserve">, bez </w:t>
      </w:r>
      <w:proofErr w:type="spellStart"/>
      <w:r w:rsidRPr="0014527F">
        <w:t>autocitací</w:t>
      </w:r>
      <w:proofErr w:type="spellEnd"/>
      <w:r w:rsidRPr="0014527F">
        <w:t xml:space="preserve"> 226</w:t>
      </w:r>
      <w:r w:rsidR="00932E4C">
        <w:t xml:space="preserve"> </w:t>
      </w:r>
      <w:proofErr w:type="spellStart"/>
      <w:r w:rsidRPr="0014527F">
        <w:t>WoS</w:t>
      </w:r>
      <w:proofErr w:type="spellEnd"/>
      <w:r w:rsidRPr="0014527F">
        <w:t xml:space="preserve">. Garant je akademickým pracovníkem UTB ve Zlíně a působí na vysoké škole jako akademický pracovník na základě pracovní smlouvy s celkovou týdenní pracovní dobou odpovídající stanovené týdenní pracovní době podle § 79 zákoníku práce. Docent Křesálek je garantem stávajícího magisterského studijního oboru od roku 2008, svým přístupem dlouhodobě rozvíjí daný studijní obor. Zejména je třeba zmínit rozvoj výukových laboratoří, a to laboratoře elektromagnetické kompatibility, </w:t>
      </w:r>
      <w:r w:rsidRPr="0014527F">
        <w:lastRenderedPageBreak/>
        <w:t xml:space="preserve">laboratoře forenzních věd, laboratoře </w:t>
      </w:r>
      <w:proofErr w:type="spellStart"/>
      <w:r w:rsidRPr="0014527F">
        <w:t>Ramanovy</w:t>
      </w:r>
      <w:proofErr w:type="spellEnd"/>
      <w:r w:rsidRPr="0014527F">
        <w:t xml:space="preserve"> spektroskopie, laboratoře </w:t>
      </w:r>
      <w:proofErr w:type="spellStart"/>
      <w:r w:rsidRPr="0014527F">
        <w:t>terahertzové</w:t>
      </w:r>
      <w:proofErr w:type="spellEnd"/>
      <w:r w:rsidRPr="0014527F">
        <w:t xml:space="preserve"> spektroskopie a laboratoře pokročilých bezpečnostních technologií.</w:t>
      </w:r>
      <w:r>
        <w:t xml:space="preserve"> </w:t>
      </w:r>
      <w:r>
        <w:tab/>
      </w:r>
    </w:p>
    <w:p w14:paraId="6541755F" w14:textId="27EA1CD2" w:rsidR="009E517D" w:rsidRDefault="008D33F8" w:rsidP="00E504F1">
      <w:r w:rsidRPr="0014527F">
        <w:t xml:space="preserve">V případě </w:t>
      </w:r>
      <w:r w:rsidRPr="00150232">
        <w:t>odchodu garanta studijního programu do důchodu</w:t>
      </w:r>
      <w:r w:rsidRPr="0014527F">
        <w:t xml:space="preserve"> je počítáno</w:t>
      </w:r>
      <w:r>
        <w:t xml:space="preserve"> s garantem magisterského studijního programu doc. Mgr. Milanem Adámkem, Ph.D., který aktuálně garantuje bakalářský studijní obor Bezpečnostní te</w:t>
      </w:r>
      <w:r w:rsidR="00E504F1">
        <w:t xml:space="preserve">chnologie, systémy a management. </w:t>
      </w:r>
      <w:r w:rsidR="001B6F57">
        <w:t>Lze konstatovat, že je zabezpečen rozvoj magisterského studijního programu i do budoucna.</w:t>
      </w:r>
      <w:r w:rsidR="009E517D">
        <w:tab/>
      </w:r>
      <w:r w:rsidR="009E517D">
        <w:tab/>
      </w:r>
    </w:p>
    <w:p w14:paraId="6B0625D6" w14:textId="77777777" w:rsidR="0014527F" w:rsidRDefault="0014527F" w:rsidP="00E504F1">
      <w:pPr>
        <w:rPr>
          <w:rFonts w:ascii="Times New Roman" w:hAnsi="Times New Roman" w:cs="Times New Roman"/>
          <w:bCs/>
          <w:sz w:val="24"/>
          <w:szCs w:val="24"/>
        </w:rPr>
      </w:pPr>
    </w:p>
    <w:p w14:paraId="1B40A4B1" w14:textId="77777777" w:rsidR="009E517D" w:rsidRDefault="009E517D" w:rsidP="00035992">
      <w:pPr>
        <w:pStyle w:val="Nadpis2"/>
      </w:pPr>
      <w:bookmarkStart w:id="1315" w:name="_Toc528761753"/>
      <w:r w:rsidRPr="00035992">
        <w:t>Personální zabezpečení studijního programu</w:t>
      </w:r>
      <w:bookmarkEnd w:id="1315"/>
    </w:p>
    <w:p w14:paraId="19FAD25A" w14:textId="7D484386" w:rsidR="009E517D" w:rsidRDefault="00C66240" w:rsidP="00155275">
      <w:pPr>
        <w:pStyle w:val="Nadpis3"/>
      </w:pPr>
      <w:bookmarkStart w:id="1316" w:name="_Toc528761754"/>
      <w:r w:rsidRPr="00C66240">
        <w:t>Standardy 6.1-6.2, 6.7-6.8</w:t>
      </w:r>
      <w:r>
        <w:t xml:space="preserve">: </w:t>
      </w:r>
      <w:r w:rsidR="009E517D" w:rsidRPr="00035992">
        <w:t>Zhodnocení celkového personálního zabezpečení studijního programu z hlediska naplnění standardů</w:t>
      </w:r>
      <w:bookmarkEnd w:id="1316"/>
      <w:r w:rsidR="009E517D" w:rsidRPr="00035992">
        <w:t xml:space="preserve"> </w:t>
      </w:r>
    </w:p>
    <w:p w14:paraId="6BF432C3" w14:textId="3572ABAE" w:rsidR="00693C18" w:rsidRDefault="001B6F57" w:rsidP="00AC1D27">
      <w:r w:rsidRPr="001B6F57">
        <w:t xml:space="preserve">Personální zabezpečení studijního programu </w:t>
      </w:r>
      <w:r w:rsidRPr="00150232">
        <w:t>Bezpečnostní technologie, systémy a management</w:t>
      </w:r>
      <w:r w:rsidRPr="0014527F">
        <w:t xml:space="preserve"> splňuje standard</w:t>
      </w:r>
      <w:r w:rsidR="00693C18" w:rsidRPr="00FC3C21">
        <w:t>y</w:t>
      </w:r>
      <w:r w:rsidRPr="00FC3C21">
        <w:t xml:space="preserve"> pro akreditaci daného typu studijního programu</w:t>
      </w:r>
      <w:r w:rsidRPr="0072199E">
        <w:t>. Všichni garanti a klíčoví</w:t>
      </w:r>
      <w:r w:rsidRPr="001B6F57">
        <w:t xml:space="preserve">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w:t>
      </w:r>
      <w:r>
        <w:t>s</w:t>
      </w:r>
      <w:r w:rsidRPr="001B6F57">
        <w:t xml:space="preserve">mlouvou nebo pracujících v režimu </w:t>
      </w:r>
      <w:r w:rsidRPr="0014527F">
        <w:t>DPP</w:t>
      </w:r>
      <w:r w:rsidR="005029DD" w:rsidRPr="0014527F">
        <w:t xml:space="preserve"> a DPČ</w:t>
      </w:r>
      <w:r w:rsidRPr="0014527F">
        <w:t xml:space="preserve"> se předpokládá prodloužení smlouvy, respektive uzavření nové dohody tak, aby byla zajištěna kvalita a kontinuita výuky po celou předpokládanou dobu platnosti akreditace. Počet akademických pracovníků zabezpečujících studijní program </w:t>
      </w:r>
      <w:r w:rsidR="00693C18" w:rsidRPr="00150232">
        <w:t>Bezpečnostní technologie, systémy a management</w:t>
      </w:r>
      <w:r w:rsidRPr="0014527F">
        <w:t xml:space="preserve"> odpovídá typu studijního programu, oblasti vzdělávání </w:t>
      </w:r>
      <w:r w:rsidR="00693C18" w:rsidRPr="0014527F">
        <w:t>2</w:t>
      </w:r>
      <w:r w:rsidRPr="0014527F">
        <w:t xml:space="preserve"> „</w:t>
      </w:r>
      <w:r w:rsidR="00693C18" w:rsidRPr="00150232">
        <w:t>Bezpečnostní obory</w:t>
      </w:r>
      <w:r w:rsidRPr="0014527F">
        <w:t>“</w:t>
      </w:r>
      <w:r w:rsidR="00693C18" w:rsidRPr="0014527F">
        <w:t xml:space="preserve"> dle Nařízení vlády č. 275 z roku</w:t>
      </w:r>
      <w:r w:rsidR="00693C18">
        <w:t xml:space="preserve"> 2016</w:t>
      </w:r>
      <w:r w:rsidRPr="001B6F57">
        <w:t>, formě studia, metodám výuky</w:t>
      </w:r>
      <w:r w:rsidR="00AC1D27">
        <w:t xml:space="preserve"> </w:t>
      </w:r>
      <w:r>
        <w:t xml:space="preserve">a předpokládanému počtu studentů. </w:t>
      </w:r>
    </w:p>
    <w:p w14:paraId="7F4C3004" w14:textId="2DF1DD26" w:rsidR="001B6F57" w:rsidRPr="00E504F1" w:rsidRDefault="001B6F57" w:rsidP="00E504F1">
      <w:pPr>
        <w:pStyle w:val="Default"/>
        <w:jc w:val="both"/>
        <w:rPr>
          <w:rFonts w:cs="Arial"/>
          <w:color w:val="auto"/>
          <w:sz w:val="14"/>
          <w:szCs w:val="14"/>
        </w:rPr>
      </w:pPr>
      <w:r>
        <w:rPr>
          <w:rFonts w:cs="Arial"/>
          <w:color w:val="auto"/>
          <w:sz w:val="22"/>
          <w:szCs w:val="22"/>
        </w:rPr>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w:t>
      </w:r>
      <w:r w:rsidR="00693C18">
        <w:rPr>
          <w:rFonts w:cs="Arial"/>
          <w:color w:val="auto"/>
          <w:sz w:val="22"/>
          <w:szCs w:val="22"/>
        </w:rPr>
        <w:t>nování docentem nebo profesorem</w:t>
      </w:r>
      <w:r>
        <w:rPr>
          <w:rFonts w:cs="Arial"/>
          <w:color w:val="auto"/>
          <w:sz w:val="22"/>
          <w:szCs w:val="22"/>
        </w:rPr>
        <w:t xml:space="preserve">.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w:t>
      </w:r>
      <w:r w:rsidRPr="00AC1D27">
        <w:rPr>
          <w:rFonts w:cs="Arial"/>
          <w:color w:val="auto"/>
          <w:sz w:val="22"/>
          <w:szCs w:val="22"/>
        </w:rPr>
        <w:t>UTB ve Zlíně)</w:t>
      </w:r>
      <w:r w:rsidR="00AC1D27" w:rsidRPr="00AC1D27">
        <w:rPr>
          <w:rStyle w:val="Znakapoznpodarou"/>
          <w:color w:val="auto"/>
          <w:sz w:val="22"/>
          <w:szCs w:val="22"/>
        </w:rPr>
        <w:footnoteReference w:id="45"/>
      </w:r>
      <w:r w:rsidRPr="00AC1D27">
        <w:rPr>
          <w:rFonts w:cs="Arial"/>
          <w:color w:val="auto"/>
          <w:sz w:val="22"/>
          <w:szCs w:val="22"/>
        </w:rPr>
        <w:t>.</w:t>
      </w:r>
    </w:p>
    <w:p w14:paraId="5C82BBB7" w14:textId="6793A8F6" w:rsidR="001B6F57" w:rsidRDefault="001B6F57" w:rsidP="00AE7F47">
      <w:pPr>
        <w:pStyle w:val="Default"/>
        <w:jc w:val="both"/>
        <w:rPr>
          <w:rFonts w:cs="Arial"/>
          <w:color w:val="auto"/>
          <w:sz w:val="22"/>
          <w:szCs w:val="22"/>
        </w:rPr>
      </w:pPr>
      <w:r>
        <w:rPr>
          <w:rFonts w:cs="Arial"/>
          <w:color w:val="auto"/>
          <w:sz w:val="22"/>
          <w:szCs w:val="22"/>
        </w:rPr>
        <w:t xml:space="preserve">Studijní program je zabezpečen </w:t>
      </w:r>
      <w:r w:rsidR="001F1BE0">
        <w:rPr>
          <w:rFonts w:cs="Arial"/>
          <w:color w:val="auto"/>
          <w:sz w:val="22"/>
          <w:szCs w:val="22"/>
        </w:rPr>
        <w:t xml:space="preserve">akademickými </w:t>
      </w:r>
      <w:r>
        <w:rPr>
          <w:rFonts w:cs="Arial"/>
          <w:color w:val="auto"/>
          <w:sz w:val="22"/>
          <w:szCs w:val="22"/>
        </w:rPr>
        <w:t>pracovníky a odborníky, kteří mají příslušnou kvalifikaci pro zajištění jednotlivých studijních předmětů.</w:t>
      </w:r>
      <w:r w:rsidR="001F1BE0">
        <w:rPr>
          <w:rFonts w:cs="Arial"/>
          <w:color w:val="auto"/>
          <w:sz w:val="22"/>
          <w:szCs w:val="22"/>
        </w:rPr>
        <w:t xml:space="preserve"> Všechny předměty ZT jsou zajištěny docenty a profesory. Předměty PZ jsou zajištěny docenty, profesory a akademickými pracovníky s vědeckou hodností, výjimku tvoří zabezpečení předmětu Kriminologie. Tento předmět je zajištěn odborníkem, který dlouhá léta působil na </w:t>
      </w:r>
      <w:r w:rsidR="001F1BE0" w:rsidRPr="0047791B">
        <w:rPr>
          <w:bCs/>
        </w:rPr>
        <w:t>Územním odbor</w:t>
      </w:r>
      <w:r w:rsidR="001F1BE0">
        <w:rPr>
          <w:bCs/>
        </w:rPr>
        <w:t>u</w:t>
      </w:r>
      <w:r w:rsidR="001F1BE0" w:rsidRPr="0047791B">
        <w:rPr>
          <w:bCs/>
        </w:rPr>
        <w:t xml:space="preserve"> služby kriminální policie a vyšetřování Zlín</w:t>
      </w:r>
      <w:r w:rsidR="001F1BE0">
        <w:rPr>
          <w:bCs/>
        </w:rPr>
        <w:t>.</w:t>
      </w:r>
      <w:r>
        <w:rPr>
          <w:rFonts w:cs="Arial"/>
          <w:color w:val="auto"/>
          <w:sz w:val="22"/>
          <w:szCs w:val="22"/>
        </w:rPr>
        <w:t xml:space="preserve">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w:t>
      </w:r>
      <w:r w:rsidRPr="00AC1D27">
        <w:rPr>
          <w:rFonts w:cs="Arial"/>
          <w:i/>
          <w:color w:val="auto"/>
          <w:sz w:val="22"/>
          <w:szCs w:val="22"/>
        </w:rPr>
        <w:t>C-I – Personální zabezpečení</w:t>
      </w:r>
      <w:r>
        <w:rPr>
          <w:rFonts w:cs="Arial"/>
          <w:color w:val="auto"/>
          <w:sz w:val="22"/>
          <w:szCs w:val="22"/>
        </w:rPr>
        <w:t>.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p>
    <w:p w14:paraId="1386DDCC" w14:textId="7C525A9F" w:rsidR="00AB6427" w:rsidRPr="009D137B" w:rsidRDefault="00AB6427" w:rsidP="00AB6427">
      <w:pPr>
        <w:spacing w:after="0" w:line="240" w:lineRule="auto"/>
      </w:pPr>
      <w:r>
        <w:t>Z následujícího přehledu garantů předmětů je zřejmé, že v případě, kdy bezprostředně hrozí ukončení pracovního vztahu, je již v současnosti uvažováno nad budoucí náhradou garanta pro studijní předmět.</w:t>
      </w:r>
    </w:p>
    <w:p w14:paraId="718EA2AB" w14:textId="77777777" w:rsidR="00AB6427" w:rsidRDefault="00AB6427" w:rsidP="00AE7F47">
      <w:pPr>
        <w:pStyle w:val="Default"/>
        <w:jc w:val="both"/>
      </w:pPr>
    </w:p>
    <w:p w14:paraId="7AA96CF5" w14:textId="77777777" w:rsidR="00AB6427" w:rsidRPr="002869E0" w:rsidRDefault="00AB6427" w:rsidP="00AB6427">
      <w:pPr>
        <w:tabs>
          <w:tab w:val="left" w:pos="2835"/>
        </w:tabs>
        <w:spacing w:before="120" w:after="120"/>
        <w:ind w:left="708" w:hanging="708"/>
        <w:rPr>
          <w:b/>
        </w:rPr>
      </w:pPr>
      <w:r w:rsidRPr="007A71F2">
        <w:rPr>
          <w:bCs/>
          <w:i/>
        </w:rPr>
        <w:lastRenderedPageBreak/>
        <w:t>doc. Mgr. Milan Adámek, Ph.D.</w:t>
      </w:r>
      <w:r>
        <w:rPr>
          <w:bCs/>
        </w:rPr>
        <w:t xml:space="preserve"> – Fakulta aplikované informatiky, </w:t>
      </w:r>
      <w:r>
        <w:t>plný pracovní úvazek, smlouva na dobu neurčitou.</w:t>
      </w:r>
    </w:p>
    <w:p w14:paraId="568B78EE" w14:textId="77777777" w:rsidR="00AB6427" w:rsidRPr="002869E0" w:rsidRDefault="00AB6427" w:rsidP="00AB6427">
      <w:pPr>
        <w:tabs>
          <w:tab w:val="left" w:pos="2835"/>
        </w:tabs>
        <w:spacing w:before="120" w:after="120"/>
        <w:ind w:left="708" w:hanging="708"/>
        <w:rPr>
          <w:b/>
        </w:rPr>
      </w:pPr>
      <w:r w:rsidRPr="007A71F2">
        <w:rPr>
          <w:bCs/>
          <w:i/>
        </w:rPr>
        <w:t>Ing. Rudolf Drga, Ph.D.</w:t>
      </w:r>
      <w:r>
        <w:rPr>
          <w:bCs/>
        </w:rPr>
        <w:t xml:space="preserve"> – Fakulta aplikované informatiky, </w:t>
      </w:r>
      <w:r>
        <w:t>plný pracovní úvazek, smlouva na dobu neurčitou. V případě odchodu pracovníka do důchodu bude předmět zajišťovat Ing. Stanislav Kovář, který v době přípravy této akreditační žádosti finalizuje disertační práci, kterou předloží k obhajobě.</w:t>
      </w:r>
    </w:p>
    <w:p w14:paraId="225B284B" w14:textId="77777777" w:rsidR="00AB6427" w:rsidRPr="002869E0" w:rsidRDefault="00AB6427" w:rsidP="00AB6427">
      <w:pPr>
        <w:tabs>
          <w:tab w:val="left" w:pos="2835"/>
        </w:tabs>
        <w:spacing w:before="120" w:after="120"/>
        <w:ind w:left="708" w:hanging="708"/>
        <w:rPr>
          <w:b/>
        </w:rPr>
      </w:pPr>
      <w:r w:rsidRPr="007A71F2">
        <w:rPr>
          <w:bCs/>
          <w:i/>
        </w:rPr>
        <w:t>doc. Ing. Martin Hromada, Ph.D.</w:t>
      </w:r>
      <w:r w:rsidRPr="00B31C52">
        <w:rPr>
          <w:bCs/>
        </w:rPr>
        <w:t xml:space="preserve"> </w:t>
      </w:r>
      <w:r>
        <w:rPr>
          <w:bCs/>
        </w:rPr>
        <w:t xml:space="preserve">– Fakulta aplikované informatiky, </w:t>
      </w:r>
      <w:r>
        <w:t>plný pracovní úvazek, smlouva na dobu neurčitou.</w:t>
      </w:r>
    </w:p>
    <w:p w14:paraId="2477F910" w14:textId="77777777" w:rsidR="00AB6427" w:rsidRDefault="00AB6427" w:rsidP="00AB6427">
      <w:pPr>
        <w:tabs>
          <w:tab w:val="left" w:pos="2835"/>
        </w:tabs>
        <w:spacing w:before="120" w:after="120"/>
        <w:ind w:left="708" w:hanging="708"/>
      </w:pPr>
      <w:r w:rsidRPr="007A71F2">
        <w:rPr>
          <w:bCs/>
          <w:i/>
        </w:rPr>
        <w:t>prof. Ing. Dagmar Janáčová, CSc.</w:t>
      </w:r>
      <w:r w:rsidRPr="00B31C52">
        <w:rPr>
          <w:bCs/>
        </w:rPr>
        <w:t xml:space="preserve"> </w:t>
      </w:r>
      <w:r>
        <w:rPr>
          <w:bCs/>
        </w:rPr>
        <w:t xml:space="preserve">– Fakulta aplikované informatiky, </w:t>
      </w:r>
      <w:r>
        <w:t>plný pracovní úvazek, smlouva na dobu neurčitou</w:t>
      </w:r>
    </w:p>
    <w:p w14:paraId="20F99739" w14:textId="2B3A2892" w:rsidR="00AB6427" w:rsidRPr="00B31C52" w:rsidRDefault="00AB6427" w:rsidP="00AB6427">
      <w:pPr>
        <w:tabs>
          <w:tab w:val="left" w:pos="2835"/>
        </w:tabs>
        <w:spacing w:before="120" w:after="120"/>
        <w:ind w:left="708" w:hanging="708"/>
        <w:rPr>
          <w:bCs/>
        </w:rPr>
      </w:pPr>
      <w:r w:rsidRPr="007A71F2">
        <w:rPr>
          <w:i/>
        </w:rPr>
        <w:t>p</w:t>
      </w:r>
      <w:r w:rsidRPr="007A71F2">
        <w:rPr>
          <w:bCs/>
          <w:i/>
        </w:rPr>
        <w:t>rof. Mgr. Roman Jašek, Ph.D.</w:t>
      </w:r>
      <w:r w:rsidRPr="000844CF">
        <w:rPr>
          <w:bCs/>
        </w:rPr>
        <w:t xml:space="preserve"> </w:t>
      </w:r>
      <w:r>
        <w:rPr>
          <w:bCs/>
        </w:rPr>
        <w:t xml:space="preserve">– Fakulta aplikované informatiky, </w:t>
      </w:r>
      <w:r w:rsidRPr="00B31C52">
        <w:rPr>
          <w:bCs/>
        </w:rPr>
        <w:t>plný pracovní úvazek, smlouva na dobu neurčitou.</w:t>
      </w:r>
    </w:p>
    <w:p w14:paraId="29EE9375" w14:textId="0561BF9F" w:rsidR="007E7F50" w:rsidRPr="007A71F2" w:rsidRDefault="00AB6427" w:rsidP="007A71F2">
      <w:pPr>
        <w:tabs>
          <w:tab w:val="left" w:pos="2835"/>
        </w:tabs>
        <w:spacing w:before="120" w:after="120"/>
        <w:ind w:left="708" w:hanging="708"/>
        <w:rPr>
          <w:b/>
        </w:rPr>
      </w:pPr>
      <w:r w:rsidRPr="007A71F2">
        <w:rPr>
          <w:bCs/>
          <w:i/>
        </w:rPr>
        <w:t>doc. RNDr. Vojtěch Křesálek, CSc.</w:t>
      </w:r>
      <w:r>
        <w:rPr>
          <w:bCs/>
        </w:rPr>
        <w:t xml:space="preserve"> – Fakulta aplikované informatiky, </w:t>
      </w:r>
      <w:r>
        <w:t>plný pracovní úvazek, smlouva na dobu neurčitou. V případě odchodu pracovníka do důchodu bude předmět zajišťovat Ing. Milan Navrátil, Ph.D., u které se předpokládá zahájení habilitačního řízení.</w:t>
      </w:r>
    </w:p>
    <w:p w14:paraId="762A3559" w14:textId="77777777" w:rsidR="00AB6427" w:rsidRPr="00B31C52" w:rsidRDefault="00AB6427" w:rsidP="00AB6427">
      <w:pPr>
        <w:tabs>
          <w:tab w:val="left" w:pos="2835"/>
        </w:tabs>
        <w:spacing w:before="120" w:after="120"/>
        <w:ind w:left="708" w:hanging="708"/>
        <w:rPr>
          <w:bCs/>
        </w:rPr>
      </w:pPr>
      <w:r w:rsidRPr="007A71F2">
        <w:rPr>
          <w:bCs/>
          <w:i/>
        </w:rPr>
        <w:t>doc. Ing. Luděk Lukáš, CSc.</w:t>
      </w:r>
      <w:r w:rsidRPr="000844CF">
        <w:rPr>
          <w:bCs/>
        </w:rPr>
        <w:t xml:space="preserve"> </w:t>
      </w:r>
      <w:r>
        <w:rPr>
          <w:bCs/>
        </w:rPr>
        <w:t xml:space="preserve">– Fakulta aplikované informatiky, </w:t>
      </w:r>
      <w:r w:rsidRPr="00B31C52">
        <w:rPr>
          <w:bCs/>
        </w:rPr>
        <w:t>zkrácený pracovní úvazek v rozsahu 28h/týdně, smlouva na dobu neurčitou.</w:t>
      </w:r>
    </w:p>
    <w:p w14:paraId="01C79C89" w14:textId="63FFD6FC" w:rsidR="007E7F50" w:rsidRPr="006A2FF5" w:rsidRDefault="006A2FF5" w:rsidP="001B59F6">
      <w:pPr>
        <w:tabs>
          <w:tab w:val="left" w:pos="2835"/>
        </w:tabs>
        <w:spacing w:before="120" w:after="120"/>
        <w:ind w:left="708" w:hanging="708"/>
        <w:rPr>
          <w:bCs/>
        </w:rPr>
      </w:pPr>
      <w:r w:rsidRPr="007A71F2">
        <w:rPr>
          <w:bCs/>
          <w:i/>
        </w:rPr>
        <w:t>Ing. Petr Neumann, Ph.D.</w:t>
      </w:r>
      <w:r w:rsidRPr="006A2FF5">
        <w:rPr>
          <w:bCs/>
        </w:rPr>
        <w:t xml:space="preserve"> </w:t>
      </w:r>
      <w:r>
        <w:rPr>
          <w:bCs/>
        </w:rPr>
        <w:t xml:space="preserve">– Fakulta aplikované informatiky, </w:t>
      </w:r>
      <w:r w:rsidRPr="00B31C52">
        <w:rPr>
          <w:bCs/>
        </w:rPr>
        <w:t>zkrác</w:t>
      </w:r>
      <w:r>
        <w:rPr>
          <w:bCs/>
        </w:rPr>
        <w:t>ený pracovní úvazek v rozsahu 32</w:t>
      </w:r>
      <w:r w:rsidRPr="00B31C52">
        <w:rPr>
          <w:bCs/>
        </w:rPr>
        <w:t>h/týdně, smlouva na dobu neurčitou.</w:t>
      </w:r>
    </w:p>
    <w:p w14:paraId="06105B75" w14:textId="2CE231C3" w:rsidR="006A2FF5" w:rsidRDefault="006A2FF5" w:rsidP="006A2FF5">
      <w:pPr>
        <w:tabs>
          <w:tab w:val="left" w:pos="2835"/>
        </w:tabs>
        <w:spacing w:before="120" w:after="120"/>
        <w:ind w:left="708" w:hanging="708"/>
      </w:pPr>
      <w:r w:rsidRPr="007A71F2">
        <w:rPr>
          <w:i/>
        </w:rPr>
        <w:t>Ing. Petr Novák, Ph.D.</w:t>
      </w:r>
      <w:r>
        <w:t xml:space="preserve"> </w:t>
      </w:r>
      <w:r>
        <w:rPr>
          <w:bCs/>
        </w:rPr>
        <w:t xml:space="preserve">– Fakulta managementu a ekonomiky, </w:t>
      </w:r>
      <w:r>
        <w:t>plný pracovní úvazek, smlouva na dobu neurčitou</w:t>
      </w:r>
    </w:p>
    <w:p w14:paraId="71B61191" w14:textId="2FB1677E" w:rsidR="00E465E3" w:rsidRDefault="00E465E3" w:rsidP="00E465E3">
      <w:pPr>
        <w:tabs>
          <w:tab w:val="left" w:pos="2835"/>
        </w:tabs>
        <w:spacing w:before="120" w:after="120"/>
        <w:ind w:left="708" w:hanging="708"/>
      </w:pPr>
      <w:r w:rsidRPr="007A71F2">
        <w:rPr>
          <w:i/>
        </w:rPr>
        <w:t xml:space="preserve">Mgr. Tereza </w:t>
      </w:r>
      <w:r w:rsidR="007E7F50" w:rsidRPr="007A71F2">
        <w:rPr>
          <w:i/>
        </w:rPr>
        <w:t>Outěřická</w:t>
      </w:r>
      <w:r>
        <w:t xml:space="preserve"> </w:t>
      </w:r>
      <w:r>
        <w:rPr>
          <w:bCs/>
        </w:rPr>
        <w:t xml:space="preserve">– Fakulta humanitních studií, </w:t>
      </w:r>
      <w:r>
        <w:t>plný pracovní úvazek, smlouva na dobu určitou, a to do roku 2021. V případě neprodloužení pracovní smlouvy bude výuka jazyků zajištěna ve spolupráci s Fakultou humanitních studií, Ústavem jazyků.</w:t>
      </w:r>
    </w:p>
    <w:p w14:paraId="6D46E349" w14:textId="77777777" w:rsidR="00E465E3" w:rsidRPr="004603A0" w:rsidRDefault="00E465E3" w:rsidP="00E465E3">
      <w:pPr>
        <w:tabs>
          <w:tab w:val="left" w:pos="2835"/>
        </w:tabs>
        <w:spacing w:before="120" w:after="120"/>
        <w:ind w:left="708" w:hanging="708"/>
        <w:rPr>
          <w:bCs/>
        </w:rPr>
      </w:pPr>
      <w:r w:rsidRPr="007A71F2">
        <w:rPr>
          <w:bCs/>
          <w:i/>
        </w:rPr>
        <w:t>Ing. Jan Valouch, Ph.D.</w:t>
      </w:r>
      <w:r w:rsidRPr="000844CF">
        <w:rPr>
          <w:bCs/>
        </w:rPr>
        <w:t xml:space="preserve"> </w:t>
      </w:r>
      <w:r>
        <w:rPr>
          <w:bCs/>
        </w:rPr>
        <w:t xml:space="preserve">– Fakulta aplikované informatiky, </w:t>
      </w:r>
      <w:r w:rsidRPr="004603A0">
        <w:rPr>
          <w:bCs/>
        </w:rPr>
        <w:t>plný pracovní úvazek, smlouva na dobu neurčitou.</w:t>
      </w:r>
    </w:p>
    <w:p w14:paraId="4A1483FD" w14:textId="299E528B" w:rsidR="00E465E3" w:rsidRPr="007A71F2" w:rsidRDefault="00E465E3" w:rsidP="00E465E3">
      <w:pPr>
        <w:tabs>
          <w:tab w:val="left" w:pos="2835"/>
        </w:tabs>
        <w:spacing w:before="120" w:after="120"/>
        <w:ind w:left="708" w:hanging="708"/>
        <w:rPr>
          <w:bCs/>
          <w:i/>
        </w:rPr>
      </w:pPr>
      <w:r w:rsidRPr="007A71F2">
        <w:rPr>
          <w:i/>
        </w:rPr>
        <w:t>doc. Ing. Lubomír Vašek, CSc.</w:t>
      </w:r>
      <w:r>
        <w:t xml:space="preserve"> </w:t>
      </w:r>
      <w:r>
        <w:rPr>
          <w:bCs/>
        </w:rPr>
        <w:t xml:space="preserve">– Fakulta aplikované informatiky, </w:t>
      </w:r>
      <w:r w:rsidRPr="00B31C52">
        <w:rPr>
          <w:bCs/>
        </w:rPr>
        <w:t>zkrác</w:t>
      </w:r>
      <w:r>
        <w:rPr>
          <w:bCs/>
        </w:rPr>
        <w:t>ený pracovní úvazek v rozsahu 21,6</w:t>
      </w:r>
      <w:r w:rsidRPr="00B31C52">
        <w:rPr>
          <w:bCs/>
        </w:rPr>
        <w:t>/týdně, smlouva na dobu určitou</w:t>
      </w:r>
      <w:r>
        <w:rPr>
          <w:bCs/>
        </w:rPr>
        <w:t>, a to do 30. 6. 2020</w:t>
      </w:r>
      <w:r w:rsidR="002E4C62">
        <w:rPr>
          <w:bCs/>
        </w:rPr>
        <w:t xml:space="preserve">. </w:t>
      </w:r>
      <w:r w:rsidR="002E4C62">
        <w:t>V případě neprodloužení pracovní smlouvy nebo odchodu pracovníka do důchodu bude předmět zajišťovat</w:t>
      </w:r>
      <w:r w:rsidR="004A375D">
        <w:t xml:space="preserve"> prof. Mgr. Roman </w:t>
      </w:r>
      <w:r w:rsidR="004A375D" w:rsidRPr="007A71F2">
        <w:t>Jašek, Ph.D.</w:t>
      </w:r>
    </w:p>
    <w:p w14:paraId="7365B436" w14:textId="5F6D1A6A" w:rsidR="004A375D" w:rsidRPr="006A2FF5" w:rsidRDefault="004A375D" w:rsidP="004A375D">
      <w:pPr>
        <w:tabs>
          <w:tab w:val="left" w:pos="2835"/>
        </w:tabs>
        <w:spacing w:before="120" w:after="120"/>
        <w:ind w:left="708" w:hanging="708"/>
        <w:rPr>
          <w:bCs/>
        </w:rPr>
      </w:pPr>
      <w:r w:rsidRPr="007A71F2">
        <w:rPr>
          <w:i/>
        </w:rPr>
        <w:t>prof. Ing. Karel Vlček, CSc.</w:t>
      </w:r>
      <w:r>
        <w:t xml:space="preserve"> </w:t>
      </w:r>
      <w:r>
        <w:rPr>
          <w:bCs/>
        </w:rPr>
        <w:t xml:space="preserve">– Fakulta aplikované informatiky, </w:t>
      </w:r>
      <w:r w:rsidRPr="004603A0">
        <w:rPr>
          <w:bCs/>
        </w:rPr>
        <w:t>plný pracovní úvazek, smlouva na dobu neurčitou.</w:t>
      </w:r>
      <w:r>
        <w:rPr>
          <w:bCs/>
        </w:rPr>
        <w:t xml:space="preserve"> </w:t>
      </w:r>
      <w:r>
        <w:t>V případě odchodu pracovníka do důchodu bude předmět zajišťovat doc. Ing. Luděk Lukáš, CSc</w:t>
      </w:r>
      <w:r w:rsidRPr="00B31C52">
        <w:rPr>
          <w:bCs/>
        </w:rPr>
        <w:t>.</w:t>
      </w:r>
    </w:p>
    <w:p w14:paraId="6FEBABA0" w14:textId="77777777" w:rsidR="004A375D" w:rsidRPr="004A375D" w:rsidRDefault="004A375D" w:rsidP="001B59F6">
      <w:pPr>
        <w:tabs>
          <w:tab w:val="left" w:pos="2835"/>
        </w:tabs>
        <w:spacing w:before="120" w:after="120"/>
        <w:ind w:left="708" w:hanging="708"/>
      </w:pPr>
      <w:r w:rsidRPr="007A71F2">
        <w:rPr>
          <w:i/>
        </w:rPr>
        <w:t>doc. Ing. Jiří Vojtěšek, Ph.D.</w:t>
      </w:r>
      <w:r w:rsidRPr="004A375D">
        <w:t xml:space="preserve"> – Fakulta aplikované informatiky, plný pracovní úvazek, smlouva na dobu neurčitou.</w:t>
      </w:r>
    </w:p>
    <w:p w14:paraId="231AF07D" w14:textId="6316A65A" w:rsidR="004A375D" w:rsidRDefault="004A375D" w:rsidP="004A375D">
      <w:pPr>
        <w:tabs>
          <w:tab w:val="left" w:pos="2835"/>
        </w:tabs>
        <w:spacing w:before="120" w:after="120"/>
        <w:ind w:left="708" w:hanging="708"/>
      </w:pPr>
      <w:r w:rsidRPr="007A71F2">
        <w:rPr>
          <w:i/>
        </w:rPr>
        <w:t xml:space="preserve">Ing. Martin </w:t>
      </w:r>
      <w:r w:rsidR="007E7F50" w:rsidRPr="007A71F2">
        <w:rPr>
          <w:i/>
        </w:rPr>
        <w:t>Zálešák</w:t>
      </w:r>
      <w:r w:rsidRPr="007A71F2">
        <w:rPr>
          <w:i/>
        </w:rPr>
        <w:t>, CSc.</w:t>
      </w:r>
      <w:r w:rsidRPr="004A375D">
        <w:rPr>
          <w:bCs/>
        </w:rPr>
        <w:t xml:space="preserve"> </w:t>
      </w:r>
      <w:r>
        <w:rPr>
          <w:bCs/>
        </w:rPr>
        <w:t xml:space="preserve">– Fakulta aplikované informatiky, </w:t>
      </w:r>
      <w:r w:rsidRPr="004603A0">
        <w:rPr>
          <w:bCs/>
        </w:rPr>
        <w:t>plný pracovní úvazek, smlouva na dobu neurčitou.</w:t>
      </w:r>
      <w:r>
        <w:rPr>
          <w:bCs/>
        </w:rPr>
        <w:t xml:space="preserve"> </w:t>
      </w:r>
      <w:r>
        <w:t xml:space="preserve">V případě odchodu pracovníka do důchodu bude předmět zajišťovat Ing. Stanislav Sehnálek a Ing. Pavel Drábek. Oba pracovníci jsou vědeckými pracovníky výzkumného Centra </w:t>
      </w:r>
      <w:proofErr w:type="spellStart"/>
      <w:r>
        <w:t>Cebia</w:t>
      </w:r>
      <w:proofErr w:type="spellEnd"/>
      <w:r>
        <w:t xml:space="preserve"> </w:t>
      </w:r>
      <w:r w:rsidR="00431E7B">
        <w:t>–</w:t>
      </w:r>
      <w:r>
        <w:t xml:space="preserve"> </w:t>
      </w:r>
      <w:proofErr w:type="spellStart"/>
      <w:r>
        <w:t>Tech</w:t>
      </w:r>
      <w:proofErr w:type="spellEnd"/>
      <w:r w:rsidR="00431E7B">
        <w:t xml:space="preserve"> které je součástí Fakulty aplikované informatiky. U obou pracovníků se předpokládá v krátké době obhajoba disertačních prací.</w:t>
      </w:r>
    </w:p>
    <w:p w14:paraId="6AD5D4FD" w14:textId="77777777" w:rsidR="00431E7B" w:rsidRDefault="00431E7B" w:rsidP="004A375D">
      <w:pPr>
        <w:tabs>
          <w:tab w:val="left" w:pos="2835"/>
        </w:tabs>
        <w:spacing w:before="120" w:after="120"/>
        <w:ind w:left="708" w:hanging="708"/>
      </w:pPr>
    </w:p>
    <w:p w14:paraId="2602F8D4" w14:textId="56A5097E" w:rsidR="00431E7B" w:rsidRDefault="00431E7B" w:rsidP="00431E7B">
      <w:pPr>
        <w:tabs>
          <w:tab w:val="left" w:pos="2835"/>
        </w:tabs>
        <w:spacing w:before="120" w:after="120"/>
      </w:pPr>
      <w:r>
        <w:t>Na realizaci magisterského studijního programu Bezpečnostní technologie, systémy a management se podílí 3 externí vyučující, a to:</w:t>
      </w:r>
    </w:p>
    <w:p w14:paraId="2FF59B5F" w14:textId="19C31C64" w:rsidR="00431E7B" w:rsidRPr="00431E7B" w:rsidRDefault="00431E7B" w:rsidP="00431E7B">
      <w:pPr>
        <w:tabs>
          <w:tab w:val="left" w:pos="2835"/>
        </w:tabs>
        <w:spacing w:before="120" w:after="120"/>
        <w:ind w:left="708" w:hanging="708"/>
        <w:rPr>
          <w:bCs/>
        </w:rPr>
      </w:pPr>
      <w:r w:rsidRPr="007A71F2">
        <w:rPr>
          <w:bCs/>
          <w:i/>
        </w:rPr>
        <w:t xml:space="preserve">MUDr. Niko </w:t>
      </w:r>
      <w:r w:rsidR="00DC024D" w:rsidRPr="007A71F2">
        <w:rPr>
          <w:bCs/>
          <w:i/>
        </w:rPr>
        <w:t>Burget</w:t>
      </w:r>
      <w:r w:rsidR="00DC024D">
        <w:rPr>
          <w:bCs/>
        </w:rPr>
        <w:t xml:space="preserve"> - pracovník Zdravotnické záchranné služby Zlínského kraje. </w:t>
      </w:r>
      <w:r w:rsidR="00DC024D">
        <w:t xml:space="preserve">Je přislíbena spolupráce i v dalších letech. </w:t>
      </w:r>
      <w:r w:rsidR="00DC024D" w:rsidRPr="0047791B">
        <w:rPr>
          <w:bCs/>
        </w:rPr>
        <w:t>V případě ukončení spolupráce s vyučujícím je dohodnuta spolupráce s</w:t>
      </w:r>
      <w:r w:rsidR="00DC024D">
        <w:rPr>
          <w:bCs/>
        </w:rPr>
        <w:t>e</w:t>
      </w:r>
      <w:r w:rsidR="00DC024D" w:rsidRPr="0047791B">
        <w:rPr>
          <w:bCs/>
        </w:rPr>
        <w:t xml:space="preserve"> </w:t>
      </w:r>
      <w:r w:rsidR="00DC024D">
        <w:rPr>
          <w:bCs/>
        </w:rPr>
        <w:t>Zdravotnickou záchrannou službou Zlínského kraje</w:t>
      </w:r>
      <w:r w:rsidR="00DC024D" w:rsidRPr="0047791B">
        <w:rPr>
          <w:bCs/>
        </w:rPr>
        <w:t>.</w:t>
      </w:r>
    </w:p>
    <w:p w14:paraId="2726A4CC" w14:textId="3150C11D" w:rsidR="00E227B8" w:rsidRPr="00E227B8" w:rsidRDefault="00E227B8" w:rsidP="00E227B8">
      <w:pPr>
        <w:tabs>
          <w:tab w:val="left" w:pos="2835"/>
        </w:tabs>
        <w:spacing w:before="120" w:after="120"/>
        <w:ind w:left="709" w:hanging="709"/>
        <w:rPr>
          <w:bCs/>
        </w:rPr>
      </w:pPr>
      <w:r w:rsidRPr="007A71F2">
        <w:rPr>
          <w:bCs/>
          <w:i/>
        </w:rPr>
        <w:t>doc. Ing. Jiří Gajdošík, CSc.</w:t>
      </w:r>
      <w:r w:rsidRPr="00E227B8">
        <w:rPr>
          <w:bCs/>
        </w:rPr>
        <w:t xml:space="preserve"> – odborník z praxe, docent. Je přislíbena spolupráce</w:t>
      </w:r>
      <w:r>
        <w:rPr>
          <w:bCs/>
        </w:rPr>
        <w:t xml:space="preserve"> i v dalších letech. V případě ukončení pracovního vztahu </w:t>
      </w:r>
      <w:r w:rsidRPr="00E227B8">
        <w:rPr>
          <w:bCs/>
        </w:rPr>
        <w:t xml:space="preserve">je možno </w:t>
      </w:r>
      <w:r>
        <w:rPr>
          <w:bCs/>
        </w:rPr>
        <w:t>zajistit</w:t>
      </w:r>
      <w:r w:rsidRPr="00E227B8">
        <w:rPr>
          <w:bCs/>
        </w:rPr>
        <w:t xml:space="preserve"> předmět Řízení projektů vyučujícím z Fakulty managementu a ekonomiky</w:t>
      </w:r>
      <w:r>
        <w:rPr>
          <w:bCs/>
        </w:rPr>
        <w:t>, předmět Bezpečnostní technologie informačních systémů zajistit prof. Mgr. Romane Jaš</w:t>
      </w:r>
      <w:r w:rsidR="00757282">
        <w:rPr>
          <w:bCs/>
        </w:rPr>
        <w:t>k</w:t>
      </w:r>
      <w:r>
        <w:rPr>
          <w:bCs/>
        </w:rPr>
        <w:t>em, Ph.D. z Fakulty aplikované informatiky</w:t>
      </w:r>
      <w:r w:rsidRPr="00E227B8">
        <w:rPr>
          <w:bCs/>
        </w:rPr>
        <w:t>.</w:t>
      </w:r>
    </w:p>
    <w:p w14:paraId="2858D3D1" w14:textId="671E1B0F" w:rsidR="00431E7B" w:rsidRPr="006A2FF5" w:rsidRDefault="00431E7B" w:rsidP="007A71F2">
      <w:pPr>
        <w:tabs>
          <w:tab w:val="left" w:pos="2835"/>
        </w:tabs>
        <w:spacing w:before="120" w:after="120"/>
        <w:ind w:left="708" w:hanging="708"/>
        <w:rPr>
          <w:bCs/>
        </w:rPr>
      </w:pPr>
      <w:r w:rsidRPr="00757282">
        <w:rPr>
          <w:bCs/>
          <w:i/>
        </w:rPr>
        <w:t>PhDr., Mgr. Stanislav Zelinka</w:t>
      </w:r>
      <w:r w:rsidRPr="00B811B4">
        <w:rPr>
          <w:bCs/>
        </w:rPr>
        <w:t xml:space="preserve"> - odborník z praxe, dlouhá léta pracoval jako kriminalista. Je přislíbena spolupráce i v dalších letech.</w:t>
      </w:r>
      <w:r w:rsidRPr="0047791B">
        <w:rPr>
          <w:bCs/>
        </w:rPr>
        <w:t xml:space="preserve"> V případě ukončení spolupráce s vyučujícím je dohodnuta spolupráce s Územním odborem služby kriminální policie a vyšetřování Zlín.</w:t>
      </w:r>
    </w:p>
    <w:p w14:paraId="010AD4DC" w14:textId="17FB1564" w:rsidR="009E517D" w:rsidRDefault="004A375D" w:rsidP="007E7F50">
      <w:pPr>
        <w:spacing w:before="120" w:after="120"/>
      </w:pPr>
      <w:r>
        <w:t xml:space="preserve"> </w:t>
      </w:r>
      <w:r w:rsidR="009E517D">
        <w:tab/>
      </w:r>
      <w:r w:rsidR="009E517D">
        <w:tab/>
      </w:r>
      <w:r w:rsidR="009E517D">
        <w:tab/>
      </w:r>
      <w:r w:rsidR="009E517D">
        <w:tab/>
      </w:r>
    </w:p>
    <w:p w14:paraId="1794B0AD" w14:textId="3BD0E604" w:rsidR="009E517D" w:rsidRDefault="00C66240" w:rsidP="00155275">
      <w:pPr>
        <w:pStyle w:val="Nadpis3"/>
      </w:pPr>
      <w:bookmarkStart w:id="1317" w:name="_Toc528761755"/>
      <w:r w:rsidRPr="00C66240">
        <w:t>Standardy 6.4, 6.9-6.10</w:t>
      </w:r>
      <w:r>
        <w:t xml:space="preserve">: </w:t>
      </w:r>
      <w:r w:rsidR="009E517D" w:rsidRPr="00035992">
        <w:t>Personální zabezpečení předmětů profilujícího základu</w:t>
      </w:r>
      <w:bookmarkEnd w:id="1317"/>
      <w:r w:rsidR="009E517D" w:rsidRPr="00035992">
        <w:t xml:space="preserve"> </w:t>
      </w:r>
    </w:p>
    <w:p w14:paraId="16CCE202" w14:textId="304D785C" w:rsidR="004B2D6B" w:rsidRDefault="006B02A4" w:rsidP="009F1C53">
      <w:pPr>
        <w:autoSpaceDE w:val="0"/>
        <w:autoSpaceDN w:val="0"/>
        <w:adjustRightInd w:val="0"/>
        <w:spacing w:after="0" w:line="240" w:lineRule="auto"/>
      </w:pPr>
      <w:r w:rsidRPr="006B02A4">
        <w:rPr>
          <w:lang w:eastAsia="cs-CZ"/>
        </w:rPr>
        <w:t>Studijní program je do</w:t>
      </w:r>
      <w:r w:rsidR="004B2D6B">
        <w:rPr>
          <w:lang w:eastAsia="cs-CZ"/>
        </w:rPr>
        <w:t xml:space="preserve">statečně personálně zabezpečen z hlediska doby platnosti </w:t>
      </w:r>
      <w:r w:rsidRPr="006B02A4">
        <w:rPr>
          <w:lang w:eastAsia="cs-CZ"/>
        </w:rPr>
        <w:t xml:space="preserve">akreditace a perspektivy jeho rozvoje. </w:t>
      </w:r>
      <w:r>
        <w:rPr>
          <w:rFonts w:cs="Calibri"/>
          <w:color w:val="000000"/>
          <w:lang w:eastAsia="cs-CZ"/>
        </w:rPr>
        <w:t>Základní t</w:t>
      </w:r>
      <w:r w:rsidRPr="006B02A4">
        <w:rPr>
          <w:rFonts w:cs="Calibri"/>
          <w:color w:val="000000"/>
          <w:lang w:eastAsia="cs-CZ"/>
        </w:rPr>
        <w:t xml:space="preserve">eoretické </w:t>
      </w:r>
      <w:r w:rsidRPr="006B02A4">
        <w:rPr>
          <w:lang w:eastAsia="cs-CZ"/>
        </w:rPr>
        <w:t xml:space="preserve">předměty profilujícího základu </w:t>
      </w:r>
      <w:r w:rsidR="004B2D6B">
        <w:rPr>
          <w:lang w:eastAsia="cs-CZ"/>
        </w:rPr>
        <w:t xml:space="preserve">u tohoto </w:t>
      </w:r>
      <w:r w:rsidRPr="006B02A4">
        <w:rPr>
          <w:lang w:eastAsia="cs-CZ"/>
        </w:rPr>
        <w:t>studijního programu</w:t>
      </w:r>
      <w:r>
        <w:rPr>
          <w:lang w:eastAsia="cs-CZ"/>
        </w:rPr>
        <w:t xml:space="preserve"> jsou zabezpečeny akademickými pracovníky s hodností docent a profesor. </w:t>
      </w:r>
      <w:r w:rsidRPr="006B02A4">
        <w:rPr>
          <w:lang w:eastAsia="cs-CZ"/>
        </w:rPr>
        <w:t xml:space="preserve">Garanti </w:t>
      </w:r>
      <w:r>
        <w:rPr>
          <w:lang w:eastAsia="cs-CZ"/>
        </w:rPr>
        <w:t xml:space="preserve">těchto předmětů </w:t>
      </w:r>
      <w:r w:rsidRPr="006B02A4">
        <w:rPr>
          <w:lang w:eastAsia="cs-CZ"/>
        </w:rPr>
        <w:t xml:space="preserve">zabezpečují přednášky, v řadě případů vedou semináře a aktivně pracují se studenty v rámci zpracování </w:t>
      </w:r>
      <w:r>
        <w:rPr>
          <w:lang w:eastAsia="cs-CZ"/>
        </w:rPr>
        <w:t>diplomových</w:t>
      </w:r>
      <w:r w:rsidRPr="006B02A4">
        <w:rPr>
          <w:lang w:eastAsia="cs-CZ"/>
        </w:rPr>
        <w:t xml:space="preserve"> prací.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w:t>
      </w:r>
      <w:ins w:id="1318" w:author="Milan Navrátil" w:date="2018-11-13T12:01:00Z">
        <w:r w:rsidR="00663199">
          <w:t>V</w:t>
        </w:r>
      </w:ins>
      <w:ins w:id="1319" w:author="Milan Navrátil" w:date="2018-11-13T11:57:00Z">
        <w:r w:rsidR="00663199">
          <w:t xml:space="preserve"> souladu se směrnicí kvestora se DPP na UTB uzavírají na délku 1 roku a pracoviště uskutečňující akreditovaný studijní program se zavazuje tuto smlouvu v případě zájmu externího vyučujícího uzavírat po dobu platnosti akreditace. </w:t>
        </w:r>
      </w:ins>
      <w:r w:rsidRPr="006B02A4">
        <w:rPr>
          <w:lang w:eastAsia="cs-CZ"/>
        </w:rPr>
        <w:t xml:space="preserve">Studijní předměty profilujícího základu </w:t>
      </w:r>
      <w:r w:rsidR="004B2D6B">
        <w:rPr>
          <w:lang w:eastAsia="cs-CZ"/>
        </w:rPr>
        <w:t>magisterského</w:t>
      </w:r>
      <w:r w:rsidRPr="006B02A4">
        <w:rPr>
          <w:lang w:eastAsia="cs-CZ"/>
        </w:rPr>
        <w:t xml:space="preserve"> studijního programu jsou garantovány akademickými pracovníky s vědeckou hodností nebo pracovníky, kteří jsou jmenováni docentem.</w:t>
      </w:r>
    </w:p>
    <w:p w14:paraId="3E4A8B88" w14:textId="3A138AB6" w:rsidR="009E517D" w:rsidRDefault="009E517D" w:rsidP="009F1C53">
      <w:pPr>
        <w:autoSpaceDE w:val="0"/>
        <w:autoSpaceDN w:val="0"/>
        <w:adjustRightInd w:val="0"/>
        <w:spacing w:after="0" w:line="240" w:lineRule="auto"/>
      </w:pPr>
      <w:r>
        <w:tab/>
      </w:r>
    </w:p>
    <w:p w14:paraId="4CD7A59A" w14:textId="1CEEC37A" w:rsidR="009E517D" w:rsidRDefault="00C66240" w:rsidP="00155275">
      <w:pPr>
        <w:pStyle w:val="Nadpis3"/>
      </w:pPr>
      <w:bookmarkStart w:id="1320" w:name="_Toc528761756"/>
      <w:r w:rsidRPr="00C66240">
        <w:t>Standardy 6.5-6.6</w:t>
      </w:r>
      <w:r>
        <w:t xml:space="preserve">: </w:t>
      </w:r>
      <w:r w:rsidR="009E517D" w:rsidRPr="00035992">
        <w:t>Kvalifikace odborníků z praxe zapojených do výuky ve studijním programu</w:t>
      </w:r>
      <w:bookmarkEnd w:id="1320"/>
      <w:r w:rsidR="009E517D" w:rsidRPr="00035992">
        <w:t xml:space="preserve"> </w:t>
      </w:r>
    </w:p>
    <w:p w14:paraId="47505922" w14:textId="6BCD2956" w:rsidR="00FA7D18" w:rsidRDefault="00FA7D18" w:rsidP="009F1C53">
      <w:pPr>
        <w:autoSpaceDE w:val="0"/>
        <w:autoSpaceDN w:val="0"/>
        <w:adjustRightInd w:val="0"/>
        <w:spacing w:after="0" w:line="240" w:lineRule="auto"/>
        <w:rPr>
          <w:lang w:eastAsia="cs-CZ"/>
        </w:rPr>
      </w:pPr>
      <w:r w:rsidRPr="00FA7D18">
        <w:rPr>
          <w:rFonts w:cs="Calibri"/>
          <w:color w:val="000000"/>
          <w:lang w:eastAsia="cs-CZ"/>
        </w:rPr>
        <w:t xml:space="preserve">Odborníci z praxe jsou zváni </w:t>
      </w:r>
      <w:r>
        <w:rPr>
          <w:rFonts w:cs="Calibri"/>
          <w:color w:val="000000"/>
          <w:lang w:eastAsia="cs-CZ"/>
        </w:rPr>
        <w:t xml:space="preserve">na vybrané přednášky a semináře. </w:t>
      </w:r>
      <w:r w:rsidRPr="00FA7D18">
        <w:rPr>
          <w:lang w:eastAsia="cs-CZ"/>
        </w:rPr>
        <w:t>Jedná se o osoby, které přednášenou problematiku v praxi vykonávají a mají studentům ukázat/předat především praktické zkušenosti. Podíl takovéto výuky je každoročně proměnlivý, nicméně nikdy nepřesahuje 2 % výukového času.</w:t>
      </w:r>
    </w:p>
    <w:p w14:paraId="520E9206" w14:textId="78604EFE" w:rsidR="009E517D" w:rsidRDefault="00EA4139" w:rsidP="00AE7F47">
      <w:pPr>
        <w:autoSpaceDE w:val="0"/>
        <w:autoSpaceDN w:val="0"/>
        <w:adjustRightInd w:val="0"/>
        <w:spacing w:after="0" w:line="240" w:lineRule="auto"/>
        <w:rPr>
          <w:lang w:eastAsia="cs-CZ"/>
        </w:rPr>
      </w:pPr>
      <w:r>
        <w:rPr>
          <w:lang w:eastAsia="cs-CZ"/>
        </w:rPr>
        <w:t xml:space="preserve">Mimo těchto zvaných přednášek se na výuce podílí několik externistů, kteří nejsou kmenovými zaměstnanci UTB. Jedná se zejména o externistu, který zajišťuje výuku v oblasti požární ochrany. Jde o pracovníka Hasičského záchranného sboru pro Zlínský kraj. Dále je do studijních plánů v magisterském studijním programu zařazen </w:t>
      </w:r>
      <w:r w:rsidR="00420AFD">
        <w:rPr>
          <w:lang w:eastAsia="cs-CZ"/>
        </w:rPr>
        <w:t xml:space="preserve">kurz s názvem Základy první pomoci. Tento kurz je opět veden externistou, který je lékařem u Záchranné služby Zlínského kraje. </w:t>
      </w:r>
    </w:p>
    <w:p w14:paraId="21C36A86" w14:textId="77777777" w:rsidR="00AE7F47" w:rsidRPr="00C80B17" w:rsidRDefault="00AE7F47" w:rsidP="00AE7F47">
      <w:pPr>
        <w:autoSpaceDE w:val="0"/>
        <w:autoSpaceDN w:val="0"/>
        <w:adjustRightInd w:val="0"/>
        <w:spacing w:after="0" w:line="240" w:lineRule="auto"/>
        <w:rPr>
          <w:lang w:eastAsia="cs-CZ"/>
        </w:rPr>
      </w:pPr>
    </w:p>
    <w:p w14:paraId="1404C706" w14:textId="77777777" w:rsidR="009E517D" w:rsidRDefault="009E517D" w:rsidP="00320E00">
      <w:pPr>
        <w:spacing w:after="0"/>
        <w:ind w:left="360"/>
        <w:rPr>
          <w:rFonts w:ascii="Times New Roman" w:hAnsi="Times New Roman" w:cs="Times New Roman"/>
          <w:bCs/>
          <w:sz w:val="24"/>
          <w:szCs w:val="24"/>
        </w:rPr>
      </w:pPr>
    </w:p>
    <w:p w14:paraId="1653F8AA" w14:textId="77777777" w:rsidR="009E517D" w:rsidRDefault="009E517D" w:rsidP="00035992">
      <w:pPr>
        <w:pStyle w:val="Nadpis2"/>
      </w:pPr>
      <w:bookmarkStart w:id="1321" w:name="_Toc528761757"/>
      <w:r w:rsidRPr="00035992">
        <w:lastRenderedPageBreak/>
        <w:t>Specifické požadavky na zajištění studijního programu</w:t>
      </w:r>
      <w:bookmarkEnd w:id="1321"/>
    </w:p>
    <w:p w14:paraId="2E77502D" w14:textId="0B952B67" w:rsidR="009E517D" w:rsidRDefault="00C66240" w:rsidP="00155275">
      <w:pPr>
        <w:pStyle w:val="Nadpis3"/>
      </w:pPr>
      <w:bookmarkStart w:id="1322" w:name="_Toc528761758"/>
      <w:r w:rsidRPr="00C66240">
        <w:t>Standardy 7.1-7.3</w:t>
      </w:r>
      <w:r>
        <w:t xml:space="preserve">: </w:t>
      </w:r>
      <w:r w:rsidR="009E517D" w:rsidRPr="00035992">
        <w:t>Uskutečňování studijního programu v kombinované a distanční formě studia</w:t>
      </w:r>
      <w:bookmarkEnd w:id="1322"/>
      <w:r w:rsidR="009E517D" w:rsidRPr="00035992">
        <w:t xml:space="preserve"> </w:t>
      </w:r>
    </w:p>
    <w:p w14:paraId="677BE97C" w14:textId="6F9CD446" w:rsidR="001029E1" w:rsidRDefault="00420AFD" w:rsidP="001029E1">
      <w:r w:rsidRPr="00420AFD">
        <w:rPr>
          <w:rFonts w:cs="Calibri"/>
          <w:color w:val="000000"/>
          <w:lang w:eastAsia="cs-CZ"/>
        </w:rPr>
        <w:t xml:space="preserve">Studijní program </w:t>
      </w:r>
      <w:r w:rsidR="00DA6BC2" w:rsidRPr="00A91A49">
        <w:rPr>
          <w:rFonts w:cs="Calibri"/>
          <w:color w:val="000000"/>
          <w:lang w:eastAsia="cs-CZ"/>
        </w:rPr>
        <w:t>„</w:t>
      </w:r>
      <w:r w:rsidRPr="00150232">
        <w:rPr>
          <w:lang w:eastAsia="cs-CZ"/>
        </w:rPr>
        <w:t>Bezpečnostní technologie, systémy a management</w:t>
      </w:r>
      <w:r w:rsidR="00DA6BC2" w:rsidRPr="00A91A49">
        <w:rPr>
          <w:lang w:eastAsia="cs-CZ"/>
        </w:rPr>
        <w:t>“</w:t>
      </w:r>
      <w:r w:rsidRPr="00A91A49">
        <w:rPr>
          <w:lang w:eastAsia="cs-CZ"/>
        </w:rPr>
        <w:t xml:space="preserve"> realizovaný</w:t>
      </w:r>
      <w:r w:rsidRPr="00420AFD">
        <w:rPr>
          <w:lang w:eastAsia="cs-CZ"/>
        </w:rPr>
        <w:t xml:space="preserve"> v kombinované formě obsahuje v každém semestr</w:t>
      </w:r>
      <w:r>
        <w:rPr>
          <w:lang w:eastAsia="cs-CZ"/>
        </w:rPr>
        <w:t xml:space="preserve">u 112 hodin přímé výuky, což převyšuje </w:t>
      </w:r>
      <w:r w:rsidR="001029E1">
        <w:rPr>
          <w:lang w:eastAsia="cs-CZ"/>
        </w:rPr>
        <w:t>minimální požadavek</w:t>
      </w:r>
      <w:r w:rsidRPr="00420AFD">
        <w:rPr>
          <w:lang w:eastAsia="cs-CZ"/>
        </w:rPr>
        <w:t xml:space="preserve"> 80 hodin přímé výuky za semestr. </w:t>
      </w:r>
      <w:r w:rsidR="001029E1">
        <w:rPr>
          <w:lang w:eastAsia="cs-CZ"/>
        </w:rPr>
        <w:t>V</w:t>
      </w:r>
      <w:r w:rsidR="001029E1">
        <w:t xml:space="preserve">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dány studentům s dostatečným předstihem tak, aby se mohli na danou problematiku připravit dopředu. Z hlediska podílu přímé výuky k celkovému kreditovému vyjádření v ECTS kreditech je to průměrně </w:t>
      </w:r>
      <w:r w:rsidR="001029E1" w:rsidRPr="00150232">
        <w:t xml:space="preserve">18% </w:t>
      </w:r>
      <w:r w:rsidR="001029E1" w:rsidRPr="00A91A49">
        <w:t xml:space="preserve">přímé výuky a zbylých </w:t>
      </w:r>
      <w:r w:rsidR="001029E1" w:rsidRPr="00150232">
        <w:t>82%</w:t>
      </w:r>
      <w:r w:rsidR="001029E1" w:rsidRPr="00A91A49">
        <w:t xml:space="preserve"> v dalších</w:t>
      </w:r>
      <w:r w:rsidR="001029E1">
        <w:t xml:space="preserve"> aktivitách, především samostudiu a tvorbě projektů. Toto rozložení se dá očekávat vzhledem ke kombinované formě studia, kde je větší důraz kladen na samostudium. O to větší důraz v případě kombinované formy kladen na přístupnost informačních zdrojů především skrze e-</w:t>
      </w:r>
      <w:proofErr w:type="spellStart"/>
      <w:r w:rsidR="001029E1">
        <w:t>learningový</w:t>
      </w:r>
      <w:proofErr w:type="spellEnd"/>
      <w:r w:rsidR="001029E1">
        <w:t xml:space="preserve"> systém LMS </w:t>
      </w:r>
      <w:proofErr w:type="spellStart"/>
      <w:r w:rsidR="001029E1">
        <w:t>Moodle</w:t>
      </w:r>
      <w:proofErr w:type="spellEnd"/>
      <w:r w:rsidR="001029E1">
        <w:rPr>
          <w:rStyle w:val="Znakapoznpodarou"/>
        </w:rPr>
        <w:footnoteReference w:id="46"/>
      </w:r>
      <w:r w:rsidR="001029E1">
        <w:t xml:space="preserve"> a studijní opory. Další možnosti kontaktu s vyučujícím je v rámci konzultačních hodin, které mají akademičtí pracovníci vypsány minimálně 2 hodiny týdně během celého semestru.</w:t>
      </w:r>
    </w:p>
    <w:p w14:paraId="7565C6DF" w14:textId="77777777" w:rsidR="007A71F2" w:rsidRDefault="00420AFD" w:rsidP="009F1C53">
      <w:pPr>
        <w:autoSpaceDE w:val="0"/>
        <w:autoSpaceDN w:val="0"/>
        <w:adjustRightInd w:val="0"/>
        <w:spacing w:after="0" w:line="240" w:lineRule="auto"/>
      </w:pPr>
      <w:r w:rsidRPr="00420AFD">
        <w:rPr>
          <w:lang w:eastAsia="cs-CZ"/>
        </w:rPr>
        <w:t xml:space="preserve">Studenti mají k dispozici studijní opory v podobě povinné a doporučené literatury, které jsou konkrétně pro každý z předmětů uvedeny v dokumentaci k akreditaci (část </w:t>
      </w:r>
      <w:r w:rsidRPr="00DA6BC2">
        <w:rPr>
          <w:i/>
          <w:lang w:eastAsia="cs-CZ"/>
        </w:rPr>
        <w:t>B-III – Charakteristika studijního předmětu</w:t>
      </w:r>
      <w:r w:rsidRPr="00420AFD">
        <w:rPr>
          <w:lang w:eastAsia="cs-CZ"/>
        </w:rPr>
        <w:t>). V těchto částech akreditačních materiálů jsou rovněž uvedeny možnosti kontaktů s vyučujícími. Studenti mají rovněž možnost individuálních konzultací. Vzájemná komunikace mezi studenty je zajištěna prostřednictvím společné e-mailové adresy.</w:t>
      </w:r>
      <w:r w:rsidR="009E517D">
        <w:tab/>
      </w:r>
    </w:p>
    <w:p w14:paraId="324B8D97" w14:textId="6D8A8038" w:rsidR="009E517D" w:rsidRDefault="009E517D" w:rsidP="009F1C53">
      <w:pPr>
        <w:autoSpaceDE w:val="0"/>
        <w:autoSpaceDN w:val="0"/>
        <w:adjustRightInd w:val="0"/>
        <w:spacing w:after="0" w:line="240" w:lineRule="auto"/>
      </w:pPr>
      <w:r>
        <w:tab/>
      </w:r>
    </w:p>
    <w:p w14:paraId="1C87C031" w14:textId="77777777" w:rsidR="00420AFD" w:rsidRDefault="00420AFD" w:rsidP="009F1C53">
      <w:pPr>
        <w:autoSpaceDE w:val="0"/>
        <w:autoSpaceDN w:val="0"/>
        <w:adjustRightInd w:val="0"/>
        <w:spacing w:after="0" w:line="240" w:lineRule="auto"/>
        <w:jc w:val="left"/>
      </w:pPr>
    </w:p>
    <w:p w14:paraId="17839906" w14:textId="01A8F87D" w:rsidR="009E517D" w:rsidRDefault="00C66240" w:rsidP="00C80B17">
      <w:pPr>
        <w:pStyle w:val="Nadpis3"/>
        <w:rPr>
          <w:color w:val="FF0000"/>
        </w:rPr>
      </w:pPr>
      <w:bookmarkStart w:id="1323" w:name="_Toc528761759"/>
      <w:r w:rsidRPr="00C66240">
        <w:t>Standardy 7.4-7.9</w:t>
      </w:r>
      <w:r>
        <w:t xml:space="preserve">: </w:t>
      </w:r>
      <w:r w:rsidR="009E517D" w:rsidRPr="00035992">
        <w:t>Uskutečňování studijního programu v cizím jazyce</w:t>
      </w:r>
      <w:bookmarkEnd w:id="1323"/>
      <w:r w:rsidR="009E517D" w:rsidRPr="00035992">
        <w:t xml:space="preserve"> </w:t>
      </w:r>
    </w:p>
    <w:p w14:paraId="1D5A691F" w14:textId="25F9E633" w:rsidR="00FA7D18" w:rsidRPr="00B948A0" w:rsidRDefault="00FA7D18" w:rsidP="00FA7D18">
      <w:r w:rsidRPr="00A91A49">
        <w:t>Magisterský studijní program „</w:t>
      </w:r>
      <w:proofErr w:type="spellStart"/>
      <w:r w:rsidRPr="00150232">
        <w:t>Security</w:t>
      </w:r>
      <w:proofErr w:type="spellEnd"/>
      <w:r w:rsidRPr="00150232">
        <w:t xml:space="preserve"> Technologies, Systems and Management</w:t>
      </w:r>
      <w:r w:rsidRPr="00A91A49">
        <w:t>“ vyučovaný v </w:t>
      </w:r>
      <w:r w:rsidRPr="00150232">
        <w:t>anglickém jazyce</w:t>
      </w:r>
      <w:r w:rsidRPr="00A91A49">
        <w:t xml:space="preserve"> je analogií magisterského programu „</w:t>
      </w:r>
      <w:r w:rsidRPr="00150232">
        <w:t>Bezpečnostní technologie, systémy a management</w:t>
      </w:r>
      <w:r w:rsidRPr="00A91A49">
        <w:t>“ vyučovaného v českém jazyce. Studijní plány obou programů jsou shodné a předměty jak v české, tak anglické verzi jsou vyučovány stejnými vyučujícími. Karty jednotlivých předmětů, které jsou k dispozici v systému STAG, mají vždy rovněž svou mutaci v anglickém jazyce</w:t>
      </w:r>
      <w:r w:rsidRPr="00FC3C21">
        <w:t>. To znamená, že jsou mimo jiné k dispozici sylaby všech předmětů v anglickém jazyce. Obor „</w:t>
      </w:r>
      <w:r w:rsidRPr="00150232">
        <w:t>Bezpečnostní technologie systémy a management</w:t>
      </w:r>
      <w:r w:rsidRPr="00A91A49">
        <w:t xml:space="preserve">“ byl na FAI akreditován již v roce </w:t>
      </w:r>
      <w:r w:rsidRPr="00150232">
        <w:t>2005</w:t>
      </w:r>
      <w:r w:rsidRPr="00A91A49">
        <w:t xml:space="preserve"> a za dobu své existence má </w:t>
      </w:r>
      <w:r w:rsidRPr="00150232">
        <w:t>stovky</w:t>
      </w:r>
      <w:r w:rsidRPr="00A91A49">
        <w:t xml:space="preserve"> absolventů. Obor „</w:t>
      </w:r>
      <w:proofErr w:type="spellStart"/>
      <w:r w:rsidRPr="00150232">
        <w:t>Security</w:t>
      </w:r>
      <w:proofErr w:type="spellEnd"/>
      <w:r w:rsidRPr="00150232">
        <w:t xml:space="preserve"> Technologies, Systems and Management</w:t>
      </w:r>
      <w:r w:rsidRPr="00A91A49">
        <w:t xml:space="preserve">“ byl na FAI akreditován v roce </w:t>
      </w:r>
      <w:r w:rsidRPr="00150232">
        <w:t>2014</w:t>
      </w:r>
      <w:r w:rsidRPr="00A91A49">
        <w:t>. V současné době na oboru již studují zahraniční studenti</w:t>
      </w:r>
      <w:r>
        <w:t>, kteří by měli v akademickém roce 2018/2019 obhajovat diplomové práce a vykonat státní závěrečné zkoušky.  Vyučující jednotlivých předmětů tak již měli dostatek času vypracovat prezentace a další výukové materiály a elektronické studijní opory rovněž v anglickém jazyce. Dále je k dispozici rovněž vhodná dostupná studijní literatura v anglickém jazyce.</w:t>
      </w:r>
      <w:r w:rsidR="00DA6BC2">
        <w:t xml:space="preserve"> </w:t>
      </w:r>
      <w:r>
        <w:t xml:space="preserve">Tyto literární zdroje jsou uvedeny také </w:t>
      </w:r>
      <w:r w:rsidR="0081490C">
        <w:t>sylabech</w:t>
      </w:r>
      <w:r>
        <w:t xml:space="preserve"> jednotlivých předmětů. V současné </w:t>
      </w:r>
      <w:r w:rsidRPr="00A91A49">
        <w:t xml:space="preserve">době je na FAI řešen projekt </w:t>
      </w:r>
      <w:r w:rsidR="00EA4139" w:rsidRPr="00A91A49">
        <w:t>v rámci OP VVV nazvaný Strategický projekt UTB ve Zlíně</w:t>
      </w:r>
      <w:r w:rsidRPr="00FC3C21">
        <w:t>, jehož cílem je zkvalitnění výuky v </w:t>
      </w:r>
      <w:r w:rsidR="0081490C" w:rsidRPr="00FC3C21">
        <w:t>programe</w:t>
      </w:r>
      <w:r w:rsidRPr="00FC3C21">
        <w:t xml:space="preserve">ch vyučovaných v angličtině. Jedním z výstupů projektu budou nové elektronické studijní </w:t>
      </w:r>
      <w:r w:rsidRPr="0072199E">
        <w:t xml:space="preserve">opory pro předměty vyučované na FAI v anglickém jazyce. Většinou se jedná o prezentace o rozsahu více než 200 slajdů na jednotlivý předmět a zadání laboratorních projektů, které budou studenti řešit v rámci laboratorních cvičení. Řešení projektu a jeho výstupy tak významně </w:t>
      </w:r>
      <w:r w:rsidRPr="0072199E">
        <w:lastRenderedPageBreak/>
        <w:t>přispějí k rozšíření a inovaci výukových materiálů také studijního oboru „</w:t>
      </w:r>
      <w:proofErr w:type="spellStart"/>
      <w:r w:rsidRPr="00150232">
        <w:t>Security</w:t>
      </w:r>
      <w:proofErr w:type="spellEnd"/>
      <w:r w:rsidRPr="00150232">
        <w:t xml:space="preserve"> Technologies, Systems and Management</w:t>
      </w:r>
      <w:r w:rsidRPr="00A91A49">
        <w:t>“.</w:t>
      </w:r>
    </w:p>
    <w:sectPr w:rsidR="00FA7D18" w:rsidRPr="00B948A0" w:rsidSect="00644665">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89"/>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FC998" w14:textId="77777777" w:rsidR="003F65A1" w:rsidRDefault="003F65A1" w:rsidP="00561085">
      <w:pPr>
        <w:spacing w:after="0" w:line="240" w:lineRule="auto"/>
      </w:pPr>
      <w:r>
        <w:separator/>
      </w:r>
    </w:p>
  </w:endnote>
  <w:endnote w:type="continuationSeparator" w:id="0">
    <w:p w14:paraId="3B2E7E29" w14:textId="77777777" w:rsidR="003F65A1" w:rsidRDefault="003F65A1"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839C8" w14:textId="77777777" w:rsidR="00B154B2" w:rsidRDefault="00B154B2"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0A3D6A6D" w14:textId="77777777" w:rsidR="00B154B2" w:rsidRDefault="00B154B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53503" w14:textId="660DE54B" w:rsidR="00B154B2" w:rsidRDefault="00B154B2"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7E3016">
      <w:rPr>
        <w:rStyle w:val="slostrnky"/>
        <w:rFonts w:cs="Arial"/>
        <w:noProof/>
      </w:rPr>
      <w:t>122</w:t>
    </w:r>
    <w:r>
      <w:rPr>
        <w:rStyle w:val="slostrnky"/>
        <w:rFonts w:cs="Arial"/>
      </w:rPr>
      <w:fldChar w:fldCharType="end"/>
    </w:r>
  </w:p>
  <w:p w14:paraId="3D3F8A7C" w14:textId="77777777" w:rsidR="00B154B2" w:rsidRDefault="00B154B2">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D5B53" w14:textId="137D4A54" w:rsidR="00B154B2" w:rsidRPr="00CA5F56" w:rsidRDefault="00B154B2" w:rsidP="006C3109">
    <w:pPr>
      <w:pStyle w:val="Zpat"/>
      <w:framePr w:wrap="around" w:vAnchor="text" w:hAnchor="margin" w:xAlign="center" w:y="1"/>
      <w:rPr>
        <w:rStyle w:val="slostrnky"/>
        <w:rFonts w:ascii="Times New Roman" w:hAnsi="Times New Roman"/>
      </w:rPr>
    </w:pPr>
    <w:r w:rsidRPr="00CA5F56">
      <w:rPr>
        <w:rStyle w:val="slostrnky"/>
        <w:rFonts w:ascii="Times New Roman" w:hAnsi="Times New Roman"/>
      </w:rPr>
      <w:fldChar w:fldCharType="begin"/>
    </w:r>
    <w:r w:rsidRPr="00CA5F56">
      <w:rPr>
        <w:rStyle w:val="slostrnky"/>
        <w:rFonts w:ascii="Times New Roman" w:hAnsi="Times New Roman"/>
      </w:rPr>
      <w:instrText xml:space="preserve"> PAGE  </w:instrText>
    </w:r>
    <w:r w:rsidRPr="00CA5F56">
      <w:rPr>
        <w:rStyle w:val="slostrnky"/>
        <w:rFonts w:ascii="Times New Roman" w:hAnsi="Times New Roman"/>
      </w:rPr>
      <w:fldChar w:fldCharType="separate"/>
    </w:r>
    <w:r w:rsidR="007E3016">
      <w:rPr>
        <w:rStyle w:val="slostrnky"/>
        <w:rFonts w:ascii="Times New Roman" w:hAnsi="Times New Roman"/>
        <w:noProof/>
      </w:rPr>
      <w:t>89</w:t>
    </w:r>
    <w:r w:rsidRPr="00CA5F56">
      <w:rPr>
        <w:rStyle w:val="slostrnky"/>
        <w:rFonts w:ascii="Times New Roman" w:hAnsi="Times New Roman"/>
      </w:rPr>
      <w:fldChar w:fldCharType="end"/>
    </w:r>
  </w:p>
  <w:p w14:paraId="3A356A58" w14:textId="77777777" w:rsidR="00B154B2" w:rsidRDefault="00B154B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79DF4" w14:textId="77777777" w:rsidR="003F65A1" w:rsidRDefault="003F65A1" w:rsidP="00561085">
      <w:pPr>
        <w:spacing w:after="0" w:line="240" w:lineRule="auto"/>
      </w:pPr>
      <w:r>
        <w:separator/>
      </w:r>
    </w:p>
  </w:footnote>
  <w:footnote w:type="continuationSeparator" w:id="0">
    <w:p w14:paraId="7E67CD3F" w14:textId="77777777" w:rsidR="003F65A1" w:rsidRDefault="003F65A1" w:rsidP="00561085">
      <w:pPr>
        <w:spacing w:after="0" w:line="240" w:lineRule="auto"/>
      </w:pPr>
      <w:r>
        <w:continuationSeparator/>
      </w:r>
    </w:p>
  </w:footnote>
  <w:footnote w:id="1">
    <w:p w14:paraId="70D403A0" w14:textId="4F8E2886" w:rsidR="00B154B2" w:rsidRPr="00E12A3D" w:rsidRDefault="00B154B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1" w:history="1">
        <w:r w:rsidRPr="00E12A3D">
          <w:rPr>
            <w:rStyle w:val="Hypertextovodkaz"/>
            <w:rFonts w:asciiTheme="minorHAnsi" w:hAnsiTheme="minorHAnsi"/>
            <w:sz w:val="17"/>
            <w:szCs w:val="17"/>
            <w:lang w:val="pl-PL"/>
          </w:rPr>
          <w:t>https://www.utb.cz/univerzita/uredni-deska/vnitrni-normy-a-predpisy/</w:t>
        </w:r>
      </w:hyperlink>
    </w:p>
  </w:footnote>
  <w:footnote w:id="2">
    <w:p w14:paraId="4D94402B" w14:textId="242C7377" w:rsidR="00B154B2" w:rsidRPr="00E12A3D" w:rsidRDefault="00B154B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2" w:history="1">
        <w:r w:rsidRPr="00E12A3D">
          <w:rPr>
            <w:rStyle w:val="Hypertextovodkaz"/>
            <w:rFonts w:asciiTheme="minorHAnsi" w:hAnsiTheme="minorHAnsi"/>
            <w:sz w:val="17"/>
            <w:szCs w:val="17"/>
            <w:lang w:val="pl-PL"/>
          </w:rPr>
          <w:t>https://www.utb.cz/univerzita/uredni-deska/vnitrni-normy-a-predpisy/</w:t>
        </w:r>
      </w:hyperlink>
    </w:p>
  </w:footnote>
  <w:footnote w:id="3">
    <w:p w14:paraId="008CED62" w14:textId="043394FD" w:rsidR="00B154B2" w:rsidRPr="00E12A3D" w:rsidRDefault="00B154B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3" w:history="1">
        <w:r w:rsidRPr="00E12A3D">
          <w:rPr>
            <w:rStyle w:val="Hypertextovodkaz"/>
            <w:rFonts w:asciiTheme="minorHAnsi" w:hAnsiTheme="minorHAnsi"/>
            <w:sz w:val="17"/>
            <w:szCs w:val="17"/>
          </w:rPr>
          <w:t>https://www.utb.cz/univerzita/o-univerzite/struktura/organy/rada-pro-vnitrni-hodnoceni/</w:t>
        </w:r>
      </w:hyperlink>
    </w:p>
  </w:footnote>
  <w:footnote w:id="4">
    <w:p w14:paraId="7AEA74A7" w14:textId="6192BC5D" w:rsidR="00B154B2" w:rsidRPr="00E12A3D" w:rsidRDefault="00B154B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4" w:history="1">
        <w:r w:rsidRPr="00E12A3D">
          <w:rPr>
            <w:rStyle w:val="Hypertextovodkaz"/>
            <w:rFonts w:asciiTheme="minorHAnsi" w:hAnsiTheme="minorHAnsi"/>
            <w:sz w:val="17"/>
            <w:szCs w:val="17"/>
          </w:rPr>
          <w:t>https://www.utb.cz/univerzita/uredni-deska/vnitrni-normy-a-predpisy/</w:t>
        </w:r>
      </w:hyperlink>
    </w:p>
  </w:footnote>
  <w:footnote w:id="5">
    <w:p w14:paraId="1F34E397" w14:textId="276A8785" w:rsidR="00B154B2" w:rsidRPr="00E12A3D" w:rsidRDefault="00B154B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hyperlink r:id="rId5" w:history="1">
        <w:r w:rsidRPr="001F33A5">
          <w:rPr>
            <w:rStyle w:val="Hypertextovodkaz"/>
            <w:rFonts w:asciiTheme="minorHAnsi" w:hAnsiTheme="minorHAnsi" w:cstheme="minorHAnsi"/>
            <w:sz w:val="17"/>
            <w:szCs w:val="17"/>
          </w:rPr>
          <w:t>https://www.utb.cz/univerzita/uredni-deska/vnitrni-normy-a-predpisy/</w:t>
        </w:r>
      </w:hyperlink>
      <w:r>
        <w:t xml:space="preserve"> </w:t>
      </w:r>
    </w:p>
  </w:footnote>
  <w:footnote w:id="6">
    <w:p w14:paraId="4E5EF84C" w14:textId="61A212FA" w:rsidR="00B154B2" w:rsidRPr="00E12A3D" w:rsidRDefault="00B154B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rsidRPr="00E12A3D">
        <w:rPr>
          <w:rStyle w:val="Hypertextovodkaz"/>
          <w:rFonts w:asciiTheme="minorHAnsi" w:hAnsiTheme="minorHAnsi"/>
          <w:sz w:val="17"/>
          <w:szCs w:val="17"/>
        </w:rPr>
        <w:t>https://www.utb.cz/univerzita/uredni-deska/vnitrni-normy-a-predpisy/vnitrni-predpisy/</w:t>
      </w:r>
    </w:p>
  </w:footnote>
  <w:footnote w:id="7">
    <w:p w14:paraId="055AF112" w14:textId="277146D6" w:rsidR="00B154B2" w:rsidRPr="00E12A3D" w:rsidRDefault="00B154B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rsidRPr="00E12A3D">
        <w:rPr>
          <w:rFonts w:asciiTheme="minorHAnsi" w:hAnsiTheme="minorHAnsi"/>
          <w:sz w:val="17"/>
          <w:szCs w:val="17"/>
        </w:rPr>
        <w:t xml:space="preserve"> </w:t>
      </w:r>
      <w:hyperlink r:id="rId6" w:history="1">
        <w:r w:rsidRPr="004B4E97">
          <w:rPr>
            <w:rStyle w:val="Hypertextovodkaz"/>
            <w:rFonts w:asciiTheme="minorHAnsi" w:hAnsiTheme="minorHAnsi"/>
            <w:sz w:val="17"/>
            <w:szCs w:val="17"/>
          </w:rPr>
          <w:t>https://fai.utb.cz/o-fakulte/uredni-deska/vnitrni-normy-fai/vnitrni-predpisy-fai/</w:t>
        </w:r>
      </w:hyperlink>
    </w:p>
  </w:footnote>
  <w:footnote w:id="8">
    <w:p w14:paraId="03763425" w14:textId="5F1A979E" w:rsidR="00B154B2" w:rsidRPr="00E12A3D" w:rsidRDefault="00B154B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7" w:history="1">
        <w:r w:rsidRPr="00E12A3D">
          <w:rPr>
            <w:rStyle w:val="Hypertextovodkaz"/>
            <w:rFonts w:asciiTheme="minorHAnsi" w:hAnsiTheme="minorHAnsi"/>
            <w:sz w:val="17"/>
            <w:szCs w:val="17"/>
          </w:rPr>
          <w:t>https://www.utb.cz/univerzita/uredni-deska/ruzne/zprava-o-vnitrnim-hodnoceni-kvality-utb-ve-zline/</w:t>
        </w:r>
      </w:hyperlink>
    </w:p>
  </w:footnote>
  <w:footnote w:id="9">
    <w:p w14:paraId="1132CCE0" w14:textId="03973669" w:rsidR="00B154B2" w:rsidRPr="00B041BA" w:rsidRDefault="00B154B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8" w:history="1">
        <w:r w:rsidRPr="00E12A3D">
          <w:rPr>
            <w:rStyle w:val="Hypertextovodkaz"/>
            <w:rFonts w:asciiTheme="minorHAnsi" w:hAnsiTheme="minorHAnsi"/>
            <w:sz w:val="17"/>
            <w:szCs w:val="17"/>
          </w:rPr>
          <w:t>https://www.utb.cz/univerzita/uredni-deska/ruzne/zprava-o-vnitrnim-hodnoceni-kvality-utb-ve-zline/</w:t>
        </w:r>
      </w:hyperlink>
    </w:p>
  </w:footnote>
  <w:footnote w:id="10">
    <w:p w14:paraId="526E61D8" w14:textId="78DA1168" w:rsidR="00B154B2" w:rsidRPr="00B041BA" w:rsidRDefault="00B154B2">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9" w:history="1">
        <w:r w:rsidRPr="00B041BA">
          <w:rPr>
            <w:rStyle w:val="Hypertextovodkaz"/>
            <w:rFonts w:asciiTheme="minorHAnsi" w:hAnsiTheme="minorHAnsi"/>
            <w:sz w:val="17"/>
            <w:szCs w:val="17"/>
          </w:rPr>
          <w:t>https://stag.utb.cz/portal/</w:t>
        </w:r>
      </w:hyperlink>
    </w:p>
  </w:footnote>
  <w:footnote w:id="11">
    <w:p w14:paraId="5FF2AE0B" w14:textId="01EEF7B5" w:rsidR="00B154B2" w:rsidRDefault="00B154B2">
      <w:pPr>
        <w:pStyle w:val="Textpoznpodarou"/>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10" w:history="1">
        <w:r w:rsidRPr="001C46F5">
          <w:rPr>
            <w:rStyle w:val="Hypertextovodkaz"/>
            <w:rFonts w:asciiTheme="minorHAnsi" w:hAnsiTheme="minorHAnsi" w:cstheme="minorHAnsi"/>
            <w:sz w:val="17"/>
            <w:szCs w:val="17"/>
          </w:rPr>
          <w:t>https://www.utb.cz/univerzita/uredni-deska/vnitrni-normy-a-predpisy/</w:t>
        </w:r>
      </w:hyperlink>
    </w:p>
  </w:footnote>
  <w:footnote w:id="12">
    <w:p w14:paraId="77BE326E" w14:textId="3999BB65" w:rsidR="00B154B2" w:rsidRDefault="00B154B2" w:rsidP="00E65C16">
      <w:pPr>
        <w:pStyle w:val="Poznmkapodarou1"/>
        <w:shd w:val="clear" w:color="auto" w:fill="auto"/>
        <w:tabs>
          <w:tab w:val="left" w:pos="173"/>
        </w:tabs>
      </w:pPr>
      <w:r>
        <w:rPr>
          <w:vertAlign w:val="superscript"/>
          <w:lang w:val="cs-CZ"/>
        </w:rPr>
        <w:footnoteRef/>
      </w:r>
      <w:r>
        <w:rPr>
          <w:lang w:val="cs-CZ"/>
        </w:rPr>
        <w:tab/>
        <w:t xml:space="preserve">Dostupné z: </w:t>
      </w:r>
      <w:hyperlink r:id="rId11" w:history="1">
        <w:r w:rsidRPr="00DD7163">
          <w:rPr>
            <w:rStyle w:val="Hypertextovodkaz"/>
            <w:lang w:val="cs-CZ"/>
          </w:rPr>
          <w:t>https://stag.utb.cz/portal/</w:t>
        </w:r>
      </w:hyperlink>
      <w:r>
        <w:rPr>
          <w:lang w:val="cs-CZ"/>
        </w:rPr>
        <w:t xml:space="preserve"> </w:t>
      </w:r>
    </w:p>
  </w:footnote>
  <w:footnote w:id="13">
    <w:p w14:paraId="56A1A5DD" w14:textId="5F5A4BFB" w:rsidR="00B154B2" w:rsidRDefault="00B154B2" w:rsidP="00E65C16">
      <w:pPr>
        <w:pStyle w:val="Poznmkapodarou1"/>
        <w:shd w:val="clear" w:color="auto" w:fill="auto"/>
        <w:jc w:val="left"/>
      </w:pPr>
      <w:r>
        <w:rPr>
          <w:vertAlign w:val="superscript"/>
          <w:lang w:val="cs-CZ"/>
        </w:rPr>
        <w:footnoteRef/>
      </w:r>
      <w:r>
        <w:rPr>
          <w:lang w:val="cs-CZ"/>
        </w:rPr>
        <w:t xml:space="preserve"> Dostupné z: </w:t>
      </w:r>
      <w:hyperlink r:id="rId12" w:history="1">
        <w:r w:rsidRPr="00DD7163">
          <w:rPr>
            <w:rStyle w:val="Hypertextovodkaz"/>
            <w:lang w:val="cs-CZ"/>
          </w:rPr>
          <w:t>https://www.utb.cz/univerzita/uredni-deska/vnitrni-normy-a-predpisy/vnitrni-predpisy/</w:t>
        </w:r>
      </w:hyperlink>
      <w:r>
        <w:rPr>
          <w:lang w:val="cs-CZ"/>
        </w:rPr>
        <w:t xml:space="preserve"> </w:t>
      </w:r>
    </w:p>
  </w:footnote>
  <w:footnote w:id="14">
    <w:p w14:paraId="1264EB86" w14:textId="4570C1FE" w:rsidR="00B154B2" w:rsidRDefault="00B154B2" w:rsidP="00E65C16">
      <w:pPr>
        <w:pStyle w:val="Poznmkapodarou1"/>
        <w:shd w:val="clear" w:color="auto" w:fill="auto"/>
        <w:tabs>
          <w:tab w:val="left" w:pos="173"/>
        </w:tabs>
      </w:pPr>
      <w:r>
        <w:rPr>
          <w:vertAlign w:val="superscript"/>
          <w:lang w:val="cs-CZ"/>
        </w:rPr>
        <w:footnoteRef/>
      </w:r>
      <w:r>
        <w:rPr>
          <w:lang w:val="cs-CZ"/>
        </w:rPr>
        <w:tab/>
        <w:t xml:space="preserve">Dostupné z: </w:t>
      </w:r>
      <w:hyperlink r:id="rId13" w:history="1">
        <w:r w:rsidRPr="00DD7163">
          <w:rPr>
            <w:rStyle w:val="Hypertextovodkaz"/>
            <w:lang w:val="cs-CZ"/>
          </w:rPr>
          <w:t>https://fai.utb.cz/o-fakulte/uredni-deska/vnitrni-normy-fai/vnitrni-predpisy-fai/</w:t>
        </w:r>
      </w:hyperlink>
      <w:r>
        <w:rPr>
          <w:lang w:val="cs-CZ"/>
        </w:rPr>
        <w:t xml:space="preserve">  </w:t>
      </w:r>
    </w:p>
  </w:footnote>
  <w:footnote w:id="15">
    <w:p w14:paraId="44AC3E29" w14:textId="40378220" w:rsidR="00B154B2" w:rsidRDefault="00B154B2" w:rsidP="00E65C16">
      <w:pPr>
        <w:pStyle w:val="Poznmkapodarou1"/>
        <w:shd w:val="clear" w:color="auto" w:fill="auto"/>
        <w:tabs>
          <w:tab w:val="left" w:pos="173"/>
        </w:tabs>
      </w:pPr>
      <w:r>
        <w:rPr>
          <w:vertAlign w:val="superscript"/>
          <w:lang w:val="cs-CZ"/>
        </w:rPr>
        <w:footnoteRef/>
      </w:r>
      <w:r>
        <w:rPr>
          <w:lang w:val="cs-CZ"/>
        </w:rPr>
        <w:tab/>
        <w:t xml:space="preserve">Dostupné z: </w:t>
      </w:r>
      <w:hyperlink r:id="rId14" w:history="1">
        <w:r w:rsidRPr="00DD7163">
          <w:rPr>
            <w:rStyle w:val="Hypertextovodkaz"/>
            <w:lang w:val="pl-PL"/>
          </w:rPr>
          <w:t>https://jobcentrum.utb.cz/index.php?lang=cz</w:t>
        </w:r>
      </w:hyperlink>
      <w:r>
        <w:rPr>
          <w:lang w:val="pl-PL"/>
        </w:rPr>
        <w:t xml:space="preserve"> </w:t>
      </w:r>
    </w:p>
  </w:footnote>
  <w:footnote w:id="16">
    <w:p w14:paraId="1ED97381" w14:textId="0351721E" w:rsidR="00B154B2" w:rsidRDefault="00B154B2" w:rsidP="00E65C16">
      <w:pPr>
        <w:pStyle w:val="Poznmkapodarou1"/>
        <w:shd w:val="clear" w:color="auto" w:fill="auto"/>
        <w:tabs>
          <w:tab w:val="left" w:pos="173"/>
        </w:tabs>
      </w:pPr>
      <w:r>
        <w:rPr>
          <w:vertAlign w:val="superscript"/>
          <w:lang w:val="cs-CZ"/>
        </w:rPr>
        <w:footnoteRef/>
      </w:r>
      <w:r>
        <w:rPr>
          <w:lang w:val="cs-CZ"/>
        </w:rPr>
        <w:tab/>
        <w:t xml:space="preserve">Dostupné z: </w:t>
      </w:r>
      <w:hyperlink r:id="rId15" w:history="1">
        <w:r w:rsidRPr="00DD7163">
          <w:rPr>
            <w:rStyle w:val="Hypertextovodkaz"/>
            <w:lang w:val="cs-CZ"/>
          </w:rPr>
          <w:t>https://jobcentrum.utb.cz/index.php?option=com_career&amp;view=offers&amp;Itemid=105&amp;lang=cz</w:t>
        </w:r>
      </w:hyperlink>
      <w:r>
        <w:rPr>
          <w:lang w:val="cs-CZ"/>
        </w:rPr>
        <w:t xml:space="preserve"> </w:t>
      </w:r>
    </w:p>
  </w:footnote>
  <w:footnote w:id="17">
    <w:p w14:paraId="1730CFB7" w14:textId="10102ABE" w:rsidR="00B154B2" w:rsidRDefault="00B154B2" w:rsidP="00E65C16">
      <w:pPr>
        <w:pStyle w:val="Poznmkapodarou1"/>
        <w:shd w:val="clear" w:color="auto" w:fill="auto"/>
        <w:tabs>
          <w:tab w:val="left" w:pos="173"/>
        </w:tabs>
      </w:pPr>
      <w:r>
        <w:rPr>
          <w:vertAlign w:val="superscript"/>
          <w:lang w:val="cs-CZ"/>
        </w:rPr>
        <w:footnoteRef/>
      </w:r>
      <w:r>
        <w:rPr>
          <w:lang w:val="cs-CZ"/>
        </w:rPr>
        <w:tab/>
        <w:t xml:space="preserve">Dostupné z: </w:t>
      </w:r>
      <w:hyperlink r:id="rId16" w:history="1">
        <w:r w:rsidRPr="00DD7163">
          <w:rPr>
            <w:rStyle w:val="Hypertextovodkaz"/>
            <w:lang w:val="cs-CZ"/>
          </w:rPr>
          <w:t>https://jobcentrum.utb.cz/index.php?option=com_content&amp;view=article&amp;id=21&amp;Itemid=156&amp;lang=cz</w:t>
        </w:r>
      </w:hyperlink>
      <w:r>
        <w:rPr>
          <w:lang w:val="cs-CZ"/>
        </w:rPr>
        <w:t xml:space="preserve"> </w:t>
      </w:r>
    </w:p>
  </w:footnote>
  <w:footnote w:id="18">
    <w:p w14:paraId="469D6DA1" w14:textId="77777777" w:rsidR="00B154B2" w:rsidRDefault="00B154B2" w:rsidP="00E65C16">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7" w:history="1">
        <w:r>
          <w:rPr>
            <w:rStyle w:val="Hypertextovodkaz"/>
            <w:lang w:val="cs-CZ"/>
          </w:rPr>
          <w:t>http://digilib.k.utb.cz</w:t>
        </w:r>
      </w:hyperlink>
    </w:p>
  </w:footnote>
  <w:footnote w:id="19">
    <w:p w14:paraId="2083A4A3" w14:textId="6D479657" w:rsidR="00B154B2" w:rsidRDefault="00B154B2" w:rsidP="00E65C16">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8" w:history="1">
        <w:r w:rsidRPr="00DD7163">
          <w:rPr>
            <w:rStyle w:val="Hypertextovodkaz"/>
            <w:lang w:val="cs-CZ"/>
          </w:rPr>
          <w:t>https://knihovna.utb.cz/veda-a-vyzkum/podpora-vedy-a-vyzkumu/repozitar-publikacni-cinnosti-utb/</w:t>
        </w:r>
      </w:hyperlink>
      <w:r>
        <w:rPr>
          <w:lang w:val="cs-CZ"/>
        </w:rPr>
        <w:t xml:space="preserve"> </w:t>
      </w:r>
    </w:p>
  </w:footnote>
  <w:footnote w:id="20">
    <w:p w14:paraId="754FD14F" w14:textId="4BC98D8F" w:rsidR="00B154B2" w:rsidRDefault="00B154B2" w:rsidP="00E65C16">
      <w:pPr>
        <w:pStyle w:val="Poznmkapodarou1"/>
        <w:shd w:val="clear" w:color="auto" w:fill="auto"/>
        <w:tabs>
          <w:tab w:val="left" w:pos="158"/>
        </w:tabs>
        <w:spacing w:line="170" w:lineRule="exact"/>
      </w:pPr>
      <w:r>
        <w:rPr>
          <w:vertAlign w:val="superscript"/>
          <w:lang w:val="cs-CZ"/>
        </w:rPr>
        <w:footnoteRef/>
      </w:r>
      <w:r>
        <w:rPr>
          <w:lang w:val="cs-CZ"/>
        </w:rPr>
        <w:tab/>
        <w:t xml:space="preserve">Dostupné z: </w:t>
      </w:r>
      <w:hyperlink r:id="rId19" w:history="1">
        <w:r w:rsidRPr="00DD7163">
          <w:rPr>
            <w:rStyle w:val="Hypertextovodkaz"/>
            <w:lang w:val="cs-CZ"/>
          </w:rPr>
          <w:t>http://portal.k.utb.cz/databases/alphabetical/?lang=cze</w:t>
        </w:r>
      </w:hyperlink>
      <w:r>
        <w:rPr>
          <w:lang w:val="cs-CZ"/>
        </w:rPr>
        <w:t xml:space="preserve"> </w:t>
      </w:r>
    </w:p>
  </w:footnote>
  <w:footnote w:id="21">
    <w:p w14:paraId="121DCA93" w14:textId="32A1A846" w:rsidR="00B154B2" w:rsidRDefault="00B154B2" w:rsidP="00E65C16">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20" w:history="1">
        <w:r w:rsidRPr="00DD7163">
          <w:rPr>
            <w:rStyle w:val="Hypertextovodkaz"/>
            <w:lang w:val="cs-CZ"/>
          </w:rPr>
          <w:t>https://www.utb.cz/univerzita/uredni-deska/vnitrni-normy-a-predpisy/</w:t>
        </w:r>
      </w:hyperlink>
      <w:r>
        <w:rPr>
          <w:lang w:val="cs-CZ"/>
        </w:rPr>
        <w:t xml:space="preserve"> </w:t>
      </w:r>
    </w:p>
  </w:footnote>
  <w:footnote w:id="22">
    <w:p w14:paraId="108750FB" w14:textId="5843D5E0" w:rsidR="00B154B2" w:rsidRPr="00DD2688" w:rsidRDefault="00B154B2">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hyperlink r:id="rId21" w:history="1">
        <w:r w:rsidRPr="00DD2688">
          <w:rPr>
            <w:rStyle w:val="Hypertextovodkaz"/>
            <w:rFonts w:asciiTheme="minorHAnsi" w:hAnsiTheme="minorHAnsi"/>
            <w:sz w:val="17"/>
            <w:szCs w:val="17"/>
          </w:rPr>
          <w:t xml:space="preserve">https://www.utb.cz/univerzita/uredni-deska/vnitrni-normy-a-predpisy/vnitrni-predpisy/ </w:t>
        </w:r>
      </w:hyperlink>
    </w:p>
  </w:footnote>
  <w:footnote w:id="23">
    <w:p w14:paraId="004725AA" w14:textId="640BE3F8" w:rsidR="00B154B2" w:rsidRPr="00A555A5" w:rsidRDefault="00B154B2">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2" w:history="1">
        <w:r w:rsidRPr="00A555A5">
          <w:rPr>
            <w:rStyle w:val="Hypertextovodkaz"/>
            <w:rFonts w:asciiTheme="minorHAnsi" w:hAnsiTheme="minorHAnsi"/>
            <w:sz w:val="17"/>
            <w:szCs w:val="17"/>
          </w:rPr>
          <w:t xml:space="preserve">https://www.utb.cz/univerzita/uredni-deska/ruzne/strategicky-zamer/ </w:t>
        </w:r>
      </w:hyperlink>
      <w:r w:rsidRPr="00A555A5">
        <w:rPr>
          <w:rFonts w:asciiTheme="minorHAnsi" w:hAnsiTheme="minorHAnsi"/>
          <w:sz w:val="17"/>
          <w:szCs w:val="17"/>
        </w:rPr>
        <w:t xml:space="preserve"> </w:t>
      </w:r>
    </w:p>
  </w:footnote>
  <w:footnote w:id="24">
    <w:p w14:paraId="6CDF0105" w14:textId="5C69F253" w:rsidR="00B154B2" w:rsidRPr="00A555A5" w:rsidRDefault="00B154B2">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3" w:history="1">
        <w:r w:rsidRPr="004721F0">
          <w:rPr>
            <w:rStyle w:val="Hypertextovodkaz"/>
            <w:rFonts w:asciiTheme="minorHAnsi" w:hAnsiTheme="minorHAnsi"/>
            <w:sz w:val="17"/>
            <w:szCs w:val="17"/>
          </w:rPr>
          <w:t>https://fai.utb.cz/o-fakulte/uredni-deska/dlouhodoby-zamer-fakulty/</w:t>
        </w:r>
      </w:hyperlink>
    </w:p>
  </w:footnote>
  <w:footnote w:id="25">
    <w:p w14:paraId="7977C4A9" w14:textId="63D2DC83" w:rsidR="00B154B2" w:rsidRPr="00A555A5" w:rsidRDefault="00B154B2">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4" w:history="1">
        <w:r w:rsidRPr="004721F0">
          <w:rPr>
            <w:rStyle w:val="Hypertextovodkaz"/>
            <w:rFonts w:asciiTheme="minorHAnsi" w:hAnsiTheme="minorHAnsi"/>
            <w:sz w:val="17"/>
            <w:szCs w:val="17"/>
          </w:rPr>
          <w:t>https://fai.utb.cz/o-fakulte/uredni-deska/vnitrni-normy-fai/vnitrni-predpisy-fai/</w:t>
        </w:r>
      </w:hyperlink>
    </w:p>
  </w:footnote>
  <w:footnote w:id="26">
    <w:p w14:paraId="45CB16B3" w14:textId="77777777" w:rsidR="00B154B2" w:rsidRPr="00A555A5" w:rsidRDefault="00B154B2"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5"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7">
    <w:p w14:paraId="1B32A4BA" w14:textId="77777777" w:rsidR="00B154B2" w:rsidRPr="00A555A5" w:rsidRDefault="00B154B2"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6" w:history="1">
        <w:r w:rsidRPr="00A555A5">
          <w:rPr>
            <w:rStyle w:val="Hypertextovodkaz"/>
            <w:rFonts w:asciiTheme="minorHAnsi" w:hAnsiTheme="minorHAnsi"/>
            <w:sz w:val="17"/>
            <w:szCs w:val="17"/>
          </w:rPr>
          <w:t>https://fai.utb.cz/o-fakulte/uredni-deska/vyrocni-zpravy-fai/</w:t>
        </w:r>
      </w:hyperlink>
    </w:p>
  </w:footnote>
  <w:footnote w:id="28">
    <w:p w14:paraId="00E622EE" w14:textId="77777777" w:rsidR="00B154B2" w:rsidRDefault="00B154B2" w:rsidP="00832E7E">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7" w:history="1">
        <w:r w:rsidRPr="00DD7163">
          <w:rPr>
            <w:rStyle w:val="Hypertextovodkaz"/>
            <w:rFonts w:asciiTheme="minorHAnsi" w:hAnsiTheme="minorHAnsi"/>
            <w:sz w:val="17"/>
            <w:szCs w:val="17"/>
          </w:rPr>
          <w:t>https://www.utb.cz/univerzita/uredni-deska/ruzne/vyrocni-zpravy/</w:t>
        </w:r>
      </w:hyperlink>
      <w:r>
        <w:rPr>
          <w:rFonts w:asciiTheme="minorHAnsi" w:hAnsiTheme="minorHAnsi"/>
          <w:sz w:val="17"/>
          <w:szCs w:val="17"/>
        </w:rPr>
        <w:t xml:space="preserve"> </w:t>
      </w:r>
    </w:p>
  </w:footnote>
  <w:footnote w:id="29">
    <w:p w14:paraId="7979D19A" w14:textId="77777777" w:rsidR="00B154B2" w:rsidRPr="00566652" w:rsidRDefault="00B154B2" w:rsidP="003279D8">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28" w:history="1">
        <w:r w:rsidRPr="00566652">
          <w:rPr>
            <w:rStyle w:val="Hypertextovodkaz"/>
            <w:rFonts w:asciiTheme="minorHAnsi" w:hAnsiTheme="minorHAnsi" w:cstheme="minorHAnsi"/>
            <w:sz w:val="17"/>
            <w:szCs w:val="17"/>
          </w:rPr>
          <w:t xml:space="preserve">https://www.utb.cz/univerzita/uredni-deska/vnitrni-normy-a-predpisy/vnitrni-predpisy/ </w:t>
        </w:r>
      </w:hyperlink>
    </w:p>
  </w:footnote>
  <w:footnote w:id="30">
    <w:p w14:paraId="48D0E6C7" w14:textId="58E46A6B" w:rsidR="00B154B2" w:rsidRPr="00566652" w:rsidRDefault="00B154B2">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29" w:history="1">
        <w:r w:rsidRPr="00566652">
          <w:rPr>
            <w:rStyle w:val="Hypertextovodkaz"/>
            <w:rFonts w:asciiTheme="minorHAnsi" w:hAnsiTheme="minorHAnsi" w:cstheme="minorHAnsi"/>
            <w:sz w:val="17"/>
            <w:szCs w:val="17"/>
          </w:rPr>
          <w:t xml:space="preserve">https://www.utb.cz/univerzita/uredni-deska/vnitrni-normy-a-predpisy/vnitrni-predpisy/ </w:t>
        </w:r>
      </w:hyperlink>
    </w:p>
  </w:footnote>
  <w:footnote w:id="31">
    <w:p w14:paraId="1BD2B565" w14:textId="33C8D05A" w:rsidR="00B154B2" w:rsidRDefault="00B154B2">
      <w:pPr>
        <w:pStyle w:val="Textpoznpodarou"/>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30" w:history="1">
        <w:r w:rsidRPr="006000EB">
          <w:rPr>
            <w:rStyle w:val="Hypertextovodkaz"/>
            <w:rFonts w:asciiTheme="minorHAnsi" w:hAnsiTheme="minorHAnsi" w:cstheme="minorHAnsi"/>
            <w:sz w:val="17"/>
            <w:szCs w:val="17"/>
          </w:rPr>
          <w:t>https://fai.utb.cz/slozeni-rady-studijnich-programu/</w:t>
        </w:r>
      </w:hyperlink>
      <w:r>
        <w:rPr>
          <w:rFonts w:asciiTheme="minorHAnsi" w:hAnsiTheme="minorHAnsi" w:cstheme="minorHAnsi"/>
          <w:sz w:val="17"/>
          <w:szCs w:val="17"/>
        </w:rPr>
        <w:t xml:space="preserve"> </w:t>
      </w:r>
    </w:p>
  </w:footnote>
  <w:footnote w:id="32">
    <w:p w14:paraId="6FDB112F" w14:textId="791E2C5C" w:rsidR="00B154B2" w:rsidRPr="00FC6D8D" w:rsidRDefault="00B154B2">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hyperlink r:id="rId31" w:history="1">
        <w:r w:rsidRPr="00DD7163">
          <w:rPr>
            <w:rStyle w:val="Hypertextovodkaz"/>
            <w:rFonts w:asciiTheme="minorHAnsi" w:hAnsiTheme="minorHAnsi"/>
            <w:sz w:val="17"/>
            <w:szCs w:val="17"/>
          </w:rPr>
          <w:t>https://www.utb.cz/univerzita/uredni-deska/vnitrni-normy-a-predpisy/vnitrni-predpisy/</w:t>
        </w:r>
      </w:hyperlink>
      <w:r>
        <w:rPr>
          <w:rFonts w:asciiTheme="minorHAnsi" w:hAnsiTheme="minorHAnsi"/>
          <w:sz w:val="17"/>
          <w:szCs w:val="17"/>
        </w:rPr>
        <w:t xml:space="preserve"> </w:t>
      </w:r>
    </w:p>
  </w:footnote>
  <w:footnote w:id="33">
    <w:p w14:paraId="3742DD47" w14:textId="77777777" w:rsidR="00B154B2" w:rsidRPr="00255CDA" w:rsidRDefault="00B154B2" w:rsidP="00976F86">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2" w:history="1">
        <w:r w:rsidRPr="00255CDA">
          <w:rPr>
            <w:rStyle w:val="Hypertextovodkaz"/>
            <w:rFonts w:asciiTheme="minorHAnsi" w:hAnsiTheme="minorHAnsi" w:cs="Calibri"/>
            <w:sz w:val="17"/>
            <w:szCs w:val="17"/>
            <w:shd w:val="clear" w:color="auto" w:fill="FFFFFF"/>
          </w:rPr>
          <w:t>https://fai.utb.cz/o-fakulte/uredni-deska/vnitrni-normy-fai/vnitrni-predpisy-fai/</w:t>
        </w:r>
      </w:hyperlink>
      <w:r w:rsidRPr="00255CDA">
        <w:rPr>
          <w:rStyle w:val="Poznmkapodarou0"/>
          <w:rFonts w:asciiTheme="minorHAnsi" w:hAnsiTheme="minorHAnsi"/>
        </w:rPr>
        <w:t xml:space="preserve"> </w:t>
      </w:r>
    </w:p>
  </w:footnote>
  <w:footnote w:id="34">
    <w:p w14:paraId="309057FC" w14:textId="77777777" w:rsidR="00B154B2" w:rsidRDefault="00B154B2" w:rsidP="00976F86">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3"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5">
    <w:p w14:paraId="4C26994E" w14:textId="77777777" w:rsidR="00B154B2" w:rsidRPr="00555E78" w:rsidRDefault="00B154B2" w:rsidP="00204E9A">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34"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6">
    <w:p w14:paraId="63F3DCD5" w14:textId="48DAD783" w:rsidR="00B154B2" w:rsidRPr="0073060A" w:rsidRDefault="00B154B2">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5"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 w:id="37">
    <w:p w14:paraId="60AB7FE8" w14:textId="07EC8422" w:rsidR="00B154B2" w:rsidRPr="0073060A" w:rsidRDefault="00B154B2" w:rsidP="0073060A">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6" w:history="1">
        <w:r w:rsidRPr="0073060A">
          <w:rPr>
            <w:rStyle w:val="Hypertextovodkaz"/>
            <w:rFonts w:asciiTheme="minorHAnsi" w:hAnsiTheme="minorHAnsi"/>
            <w:sz w:val="17"/>
            <w:szCs w:val="17"/>
          </w:rPr>
          <w:t>https://vyuka.fai.utb.cz</w:t>
        </w:r>
      </w:hyperlink>
    </w:p>
  </w:footnote>
  <w:footnote w:id="38">
    <w:p w14:paraId="1628DE0D" w14:textId="3FD7EDA7" w:rsidR="00B154B2" w:rsidRPr="003C6EA7" w:rsidRDefault="00B154B2">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Do</w:t>
      </w:r>
      <w:r w:rsidRPr="003C6EA7">
        <w:rPr>
          <w:rFonts w:asciiTheme="minorHAnsi" w:hAnsiTheme="minorHAnsi"/>
          <w:sz w:val="17"/>
          <w:szCs w:val="17"/>
        </w:rPr>
        <w:t xml:space="preserve">stupný z: </w:t>
      </w:r>
      <w:hyperlink r:id="rId37" w:history="1">
        <w:r w:rsidRPr="003C6EA7">
          <w:rPr>
            <w:rStyle w:val="Hypertextovodkaz"/>
            <w:rFonts w:asciiTheme="minorHAnsi" w:hAnsiTheme="minorHAnsi"/>
            <w:sz w:val="17"/>
            <w:szCs w:val="17"/>
          </w:rPr>
          <w:t>https://stag.utb.cz/portal</w:t>
        </w:r>
      </w:hyperlink>
      <w:r w:rsidRPr="003C6EA7">
        <w:rPr>
          <w:rFonts w:asciiTheme="minorHAnsi" w:hAnsiTheme="minorHAnsi"/>
          <w:sz w:val="17"/>
          <w:szCs w:val="17"/>
        </w:rPr>
        <w:t xml:space="preserve"> </w:t>
      </w:r>
    </w:p>
  </w:footnote>
  <w:footnote w:id="39">
    <w:p w14:paraId="00280B37" w14:textId="37CAE226" w:rsidR="00B154B2" w:rsidRPr="003C6EA7" w:rsidRDefault="00B154B2">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8" w:history="1">
        <w:r w:rsidRPr="003C6EA7">
          <w:rPr>
            <w:rStyle w:val="Hypertextovodkaz"/>
            <w:rFonts w:asciiTheme="minorHAnsi" w:hAnsiTheme="minorHAnsi"/>
            <w:sz w:val="17"/>
            <w:szCs w:val="17"/>
          </w:rPr>
          <w:t>https://fai.utb.cz/o-fakulte/uredni-deska/vnitrni-normy-fai/vnitrni-predpisy-fai/</w:t>
        </w:r>
      </w:hyperlink>
      <w:r w:rsidRPr="003C6EA7">
        <w:rPr>
          <w:rFonts w:asciiTheme="minorHAnsi" w:hAnsiTheme="minorHAnsi"/>
          <w:sz w:val="17"/>
          <w:szCs w:val="17"/>
        </w:rPr>
        <w:t xml:space="preserve"> </w:t>
      </w:r>
    </w:p>
  </w:footnote>
  <w:footnote w:id="40">
    <w:p w14:paraId="304D4F20" w14:textId="239307D7" w:rsidR="00B154B2" w:rsidRDefault="00B154B2">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9" w:history="1">
        <w:r w:rsidRPr="00DD7163">
          <w:rPr>
            <w:rStyle w:val="Hypertextovodkaz"/>
            <w:rFonts w:asciiTheme="minorHAnsi" w:hAnsiTheme="minorHAnsi"/>
            <w:sz w:val="17"/>
            <w:szCs w:val="17"/>
          </w:rPr>
          <w:t>https://fai.utb.cz/o-fakulte/uredni-deska/vnitrni-normy-fai/smernice-dekana/</w:t>
        </w:r>
      </w:hyperlink>
      <w:r>
        <w:rPr>
          <w:rFonts w:asciiTheme="minorHAnsi" w:hAnsiTheme="minorHAnsi"/>
          <w:sz w:val="17"/>
          <w:szCs w:val="17"/>
        </w:rPr>
        <w:t xml:space="preserve"> </w:t>
      </w:r>
    </w:p>
  </w:footnote>
  <w:footnote w:id="41">
    <w:p w14:paraId="6F0B64FA" w14:textId="7F34CC6B" w:rsidR="00B154B2" w:rsidRPr="00932E4C" w:rsidRDefault="00B154B2" w:rsidP="00E504F1">
      <w:pPr>
        <w:pStyle w:val="Textpoznpodarou"/>
        <w:rPr>
          <w:rFonts w:asciiTheme="minorHAnsi" w:hAnsiTheme="minorHAnsi" w:cstheme="minorHAnsi"/>
          <w:sz w:val="17"/>
          <w:szCs w:val="17"/>
        </w:rPr>
      </w:pPr>
      <w:r w:rsidRPr="00932E4C">
        <w:rPr>
          <w:rStyle w:val="Znakapoznpodarou"/>
          <w:rFonts w:asciiTheme="minorHAnsi" w:hAnsiTheme="minorHAnsi" w:cstheme="minorHAnsi"/>
          <w:sz w:val="17"/>
          <w:szCs w:val="17"/>
        </w:rPr>
        <w:footnoteRef/>
      </w:r>
      <w:r w:rsidRPr="00932E4C">
        <w:rPr>
          <w:rFonts w:asciiTheme="minorHAnsi" w:hAnsiTheme="minorHAnsi" w:cstheme="minorHAnsi"/>
          <w:sz w:val="17"/>
          <w:szCs w:val="17"/>
        </w:rPr>
        <w:t xml:space="preserve"> Dostupné z: </w:t>
      </w:r>
      <w:hyperlink r:id="rId40" w:history="1">
        <w:r w:rsidRPr="00932E4C">
          <w:rPr>
            <w:rStyle w:val="Hypertextovodkaz"/>
            <w:rFonts w:asciiTheme="minorHAnsi" w:hAnsiTheme="minorHAnsi" w:cstheme="minorHAnsi"/>
            <w:sz w:val="17"/>
            <w:szCs w:val="17"/>
          </w:rPr>
          <w:t>https://fai.utb.cz/o-fakulte/uredni-deska/vyrocni-zpravy-fai/</w:t>
        </w:r>
      </w:hyperlink>
    </w:p>
  </w:footnote>
  <w:footnote w:id="42">
    <w:p w14:paraId="4ABB624F" w14:textId="12E1DD43" w:rsidR="00B154B2" w:rsidRPr="00932E4C" w:rsidRDefault="00B154B2">
      <w:pPr>
        <w:pStyle w:val="Textpoznpodarou"/>
        <w:rPr>
          <w:rFonts w:asciiTheme="minorHAnsi" w:hAnsiTheme="minorHAnsi" w:cstheme="minorHAnsi"/>
          <w:sz w:val="17"/>
          <w:szCs w:val="17"/>
        </w:rPr>
      </w:pPr>
      <w:r w:rsidRPr="00932E4C">
        <w:rPr>
          <w:rStyle w:val="Znakapoznpodarou"/>
          <w:rFonts w:asciiTheme="minorHAnsi" w:hAnsiTheme="minorHAnsi" w:cstheme="minorHAnsi"/>
          <w:sz w:val="17"/>
          <w:szCs w:val="17"/>
        </w:rPr>
        <w:footnoteRef/>
      </w:r>
      <w:r w:rsidRPr="00932E4C">
        <w:rPr>
          <w:rFonts w:asciiTheme="minorHAnsi" w:hAnsiTheme="minorHAnsi" w:cstheme="minorHAnsi"/>
          <w:sz w:val="17"/>
          <w:szCs w:val="17"/>
        </w:rPr>
        <w:t xml:space="preserve"> Dostupné z: </w:t>
      </w:r>
      <w:hyperlink r:id="rId41" w:history="1">
        <w:r w:rsidRPr="00932E4C">
          <w:rPr>
            <w:rStyle w:val="Hypertextovodkaz"/>
            <w:rFonts w:asciiTheme="minorHAnsi" w:hAnsiTheme="minorHAnsi" w:cstheme="minorHAnsi"/>
            <w:sz w:val="17"/>
            <w:szCs w:val="17"/>
          </w:rPr>
          <w:t>http://www.msmt.cz/vyzkum-a-vyvoj-2/zakon-c-111-1998-sb-o-vysokych-skolach</w:t>
        </w:r>
      </w:hyperlink>
      <w:r w:rsidRPr="00932E4C">
        <w:rPr>
          <w:rFonts w:asciiTheme="minorHAnsi" w:hAnsiTheme="minorHAnsi" w:cstheme="minorHAnsi"/>
          <w:sz w:val="17"/>
          <w:szCs w:val="17"/>
        </w:rPr>
        <w:t xml:space="preserve"> </w:t>
      </w:r>
    </w:p>
  </w:footnote>
  <w:footnote w:id="43">
    <w:p w14:paraId="2B6159DC" w14:textId="10DF2F5E" w:rsidR="00B154B2" w:rsidRPr="00932E4C" w:rsidRDefault="00B154B2">
      <w:pPr>
        <w:pStyle w:val="Textpoznpodarou"/>
        <w:rPr>
          <w:rFonts w:asciiTheme="minorHAnsi" w:hAnsiTheme="minorHAnsi" w:cstheme="minorHAnsi"/>
          <w:sz w:val="17"/>
          <w:szCs w:val="17"/>
        </w:rPr>
      </w:pPr>
      <w:r w:rsidRPr="00932E4C">
        <w:rPr>
          <w:rStyle w:val="Znakapoznpodarou"/>
          <w:rFonts w:asciiTheme="minorHAnsi" w:hAnsiTheme="minorHAnsi" w:cstheme="minorHAnsi"/>
          <w:sz w:val="17"/>
          <w:szCs w:val="17"/>
        </w:rPr>
        <w:footnoteRef/>
      </w:r>
      <w:r w:rsidRPr="00932E4C">
        <w:rPr>
          <w:rFonts w:asciiTheme="minorHAnsi" w:hAnsiTheme="minorHAnsi" w:cstheme="minorHAnsi"/>
          <w:sz w:val="17"/>
          <w:szCs w:val="17"/>
        </w:rPr>
        <w:t xml:space="preserve"> Dostupné z: </w:t>
      </w:r>
      <w:hyperlink r:id="rId42" w:history="1">
        <w:r w:rsidRPr="00932E4C">
          <w:rPr>
            <w:rStyle w:val="Hypertextovodkaz"/>
            <w:rFonts w:asciiTheme="minorHAnsi" w:hAnsiTheme="minorHAnsi" w:cstheme="minorHAnsi"/>
            <w:sz w:val="17"/>
            <w:szCs w:val="17"/>
          </w:rPr>
          <w:t>https://www.utb.cz/univerzita/uredni-deska/vnitrni-normy-a-predpisy/vnitrni-predpisy/</w:t>
        </w:r>
      </w:hyperlink>
      <w:r w:rsidRPr="00932E4C">
        <w:rPr>
          <w:rFonts w:asciiTheme="minorHAnsi" w:hAnsiTheme="minorHAnsi" w:cstheme="minorHAnsi"/>
          <w:sz w:val="17"/>
          <w:szCs w:val="17"/>
        </w:rPr>
        <w:t xml:space="preserve"> </w:t>
      </w:r>
    </w:p>
  </w:footnote>
  <w:footnote w:id="44">
    <w:p w14:paraId="6F2C26E5" w14:textId="77777777" w:rsidR="00B154B2" w:rsidRPr="000F4911" w:rsidRDefault="00B154B2" w:rsidP="00133B85">
      <w:pPr>
        <w:pStyle w:val="Textpoznpodarou"/>
      </w:pPr>
      <w:r w:rsidRPr="00932E4C">
        <w:rPr>
          <w:rStyle w:val="Znakapoznpodarou"/>
          <w:rFonts w:asciiTheme="minorHAnsi" w:hAnsiTheme="minorHAnsi" w:cstheme="minorHAnsi"/>
          <w:sz w:val="17"/>
          <w:szCs w:val="17"/>
        </w:rPr>
        <w:footnoteRef/>
      </w:r>
      <w:r w:rsidRPr="00932E4C">
        <w:rPr>
          <w:rFonts w:asciiTheme="minorHAnsi" w:hAnsiTheme="minorHAnsi" w:cstheme="minorHAnsi"/>
          <w:sz w:val="17"/>
          <w:szCs w:val="17"/>
        </w:rPr>
        <w:t xml:space="preserve"> Citace z vnitřního předpisu „</w:t>
      </w:r>
      <w:r w:rsidRPr="00932E4C">
        <w:rPr>
          <w:rFonts w:asciiTheme="minorHAnsi" w:hAnsiTheme="minorHAnsi" w:cstheme="minorHAnsi"/>
          <w:color w:val="auto"/>
          <w:sz w:val="17"/>
          <w:szCs w:val="17"/>
        </w:rPr>
        <w:t>Řád pro tvorbu, schvalování, uskutečňování a změny studijních programů UTB ve Zlíně“</w:t>
      </w:r>
    </w:p>
  </w:footnote>
  <w:footnote w:id="45">
    <w:p w14:paraId="32BDD518" w14:textId="55519975" w:rsidR="00B154B2" w:rsidRPr="008F5718" w:rsidRDefault="00B154B2">
      <w:pPr>
        <w:pStyle w:val="Textpoznpodarou"/>
        <w:rPr>
          <w:rFonts w:asciiTheme="minorHAnsi" w:hAnsiTheme="minorHAnsi" w:cstheme="minorHAnsi"/>
          <w:sz w:val="17"/>
          <w:szCs w:val="17"/>
        </w:rPr>
      </w:pPr>
      <w:r w:rsidRPr="008F5718">
        <w:rPr>
          <w:rStyle w:val="Znakapoznpodarou"/>
          <w:rFonts w:asciiTheme="minorHAnsi" w:hAnsiTheme="minorHAnsi" w:cstheme="minorHAnsi"/>
          <w:sz w:val="17"/>
          <w:szCs w:val="17"/>
        </w:rPr>
        <w:footnoteRef/>
      </w:r>
      <w:r w:rsidRPr="008F5718">
        <w:rPr>
          <w:rFonts w:asciiTheme="minorHAnsi" w:hAnsiTheme="minorHAnsi" w:cstheme="minorHAnsi"/>
          <w:sz w:val="17"/>
          <w:szCs w:val="17"/>
        </w:rPr>
        <w:t xml:space="preserve"> Dostupné z: </w:t>
      </w:r>
      <w:hyperlink r:id="rId43" w:history="1">
        <w:r w:rsidRPr="008F5718">
          <w:rPr>
            <w:rStyle w:val="Hypertextovodkaz"/>
            <w:rFonts w:asciiTheme="minorHAnsi" w:hAnsiTheme="minorHAnsi" w:cstheme="minorHAnsi"/>
            <w:sz w:val="17"/>
            <w:szCs w:val="17"/>
          </w:rPr>
          <w:t>https://www.utb.cz/univerzita/uredni-deska/vnitrni-normy-a-predpisy/vnitrni-predpisy/</w:t>
        </w:r>
      </w:hyperlink>
      <w:r w:rsidRPr="008F5718">
        <w:rPr>
          <w:rFonts w:asciiTheme="minorHAnsi" w:hAnsiTheme="minorHAnsi" w:cstheme="minorHAnsi"/>
          <w:sz w:val="17"/>
          <w:szCs w:val="17"/>
        </w:rPr>
        <w:t xml:space="preserve"> </w:t>
      </w:r>
    </w:p>
  </w:footnote>
  <w:footnote w:id="46">
    <w:p w14:paraId="17B9287E" w14:textId="77777777" w:rsidR="00B154B2" w:rsidRPr="0073060A" w:rsidRDefault="00B154B2" w:rsidP="001029E1">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44"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BDD10" w14:textId="748DD931" w:rsidR="00B154B2" w:rsidRDefault="00B154B2" w:rsidP="00323CFF">
    <w:pPr>
      <w:pStyle w:val="Zhlav"/>
      <w:jc w:val="center"/>
    </w:pPr>
    <w:r>
      <w:t>Univerzita Tomáše Bati ve Zlíně, Fakulta aplikované informatiky</w:t>
    </w:r>
  </w:p>
  <w:p w14:paraId="2625006B" w14:textId="449D3CD0" w:rsidR="00B154B2" w:rsidRDefault="00B154B2" w:rsidP="00323CFF">
    <w:pPr>
      <w:pStyle w:val="Zhlav"/>
      <w:jc w:val="center"/>
    </w:pPr>
    <w:r>
      <w:t xml:space="preserve">SP: </w:t>
    </w:r>
    <w:r w:rsidRPr="00150232">
      <w:t>Bezpečnostní technologie, systémy a management</w:t>
    </w:r>
  </w:p>
  <w:p w14:paraId="3A1B09B7" w14:textId="77777777" w:rsidR="00B154B2" w:rsidRDefault="00B154B2" w:rsidP="00323CFF">
    <w:pPr>
      <w:pStyle w:val="Zhlav"/>
      <w:jc w:val="center"/>
    </w:pPr>
  </w:p>
  <w:p w14:paraId="3A509416" w14:textId="77777777" w:rsidR="00B154B2" w:rsidRDefault="00B154B2" w:rsidP="00323CFF">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5BBFA" w14:textId="77777777" w:rsidR="00B154B2" w:rsidRDefault="00B154B2" w:rsidP="00323CFF">
    <w:pPr>
      <w:pStyle w:val="Zhlav"/>
      <w:jc w:val="center"/>
    </w:pPr>
    <w:r>
      <w:t>Univerzita Tomáše Bati ve Zlíně, Fakulta aplikované informatiky</w:t>
    </w:r>
  </w:p>
  <w:p w14:paraId="48F91566" w14:textId="77777777" w:rsidR="00B154B2" w:rsidRDefault="00B154B2" w:rsidP="00323CFF">
    <w:pPr>
      <w:pStyle w:val="Zhlav"/>
      <w:jc w:val="center"/>
    </w:pPr>
    <w:r>
      <w:t xml:space="preserve">SP: </w:t>
    </w:r>
    <w:r w:rsidRPr="00150232">
      <w:t>Bezpečnostní technologie, systémy a management</w:t>
    </w:r>
  </w:p>
  <w:p w14:paraId="6EE678D0" w14:textId="77777777" w:rsidR="00B154B2" w:rsidRDefault="00B154B2">
    <w:pPr>
      <w:pStyle w:val="Zhlav"/>
    </w:pPr>
  </w:p>
  <w:p w14:paraId="16B6D102" w14:textId="77777777" w:rsidR="00B154B2" w:rsidRDefault="00B154B2">
    <w:pPr>
      <w:pStyle w:val="Zhlav"/>
    </w:pPr>
  </w:p>
  <w:p w14:paraId="7E7D033A" w14:textId="77777777" w:rsidR="00B154B2" w:rsidRDefault="00B154B2">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7A21C5E"/>
    <w:multiLevelType w:val="hybridMultilevel"/>
    <w:tmpl w:val="A08EE2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728C44B7"/>
    <w:multiLevelType w:val="hybridMultilevel"/>
    <w:tmpl w:val="986E29C8"/>
    <w:lvl w:ilvl="0" w:tplc="0405000F">
      <w:start w:val="1"/>
      <w:numFmt w:val="decimal"/>
      <w:lvlText w:val="%1."/>
      <w:lvlJc w:val="left"/>
      <w:pPr>
        <w:ind w:left="720" w:hanging="360"/>
      </w:pPr>
    </w:lvl>
    <w:lvl w:ilvl="1" w:tplc="638C5F9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950348"/>
    <w:multiLevelType w:val="hybridMultilevel"/>
    <w:tmpl w:val="0CE4C5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num w:numId="1">
    <w:abstractNumId w:val="9"/>
  </w:num>
  <w:num w:numId="2">
    <w:abstractNumId w:val="0"/>
  </w:num>
  <w:num w:numId="3">
    <w:abstractNumId w:val="6"/>
  </w:num>
  <w:num w:numId="4">
    <w:abstractNumId w:val="7"/>
  </w:num>
  <w:num w:numId="5">
    <w:abstractNumId w:val="2"/>
  </w:num>
  <w:num w:numId="6">
    <w:abstractNumId w:val="5"/>
  </w:num>
  <w:num w:numId="7">
    <w:abstractNumId w:val="1"/>
  </w:num>
  <w:num w:numId="8">
    <w:abstractNumId w:val="4"/>
  </w:num>
  <w:num w:numId="9">
    <w:abstractNumId w:val="8"/>
  </w:num>
  <w:num w:numId="10">
    <w:abstractNumId w:val="3"/>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lan Navrátil">
    <w15:presenceInfo w15:providerId="None" w15:userId="Milan Navrátil"/>
  </w15:person>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kwNKsFALzCcxMtAAAA"/>
  </w:docVars>
  <w:rsids>
    <w:rsidRoot w:val="00F319E6"/>
    <w:rsid w:val="00002C6E"/>
    <w:rsid w:val="00004C7B"/>
    <w:rsid w:val="000056D8"/>
    <w:rsid w:val="00006839"/>
    <w:rsid w:val="0001084D"/>
    <w:rsid w:val="000143C0"/>
    <w:rsid w:val="0001577C"/>
    <w:rsid w:val="00016A35"/>
    <w:rsid w:val="000216F5"/>
    <w:rsid w:val="0003370D"/>
    <w:rsid w:val="0003375C"/>
    <w:rsid w:val="00035512"/>
    <w:rsid w:val="00035992"/>
    <w:rsid w:val="000363BC"/>
    <w:rsid w:val="00041841"/>
    <w:rsid w:val="00043893"/>
    <w:rsid w:val="000500A6"/>
    <w:rsid w:val="00055149"/>
    <w:rsid w:val="00062667"/>
    <w:rsid w:val="00073373"/>
    <w:rsid w:val="0007448D"/>
    <w:rsid w:val="000753D5"/>
    <w:rsid w:val="0007679A"/>
    <w:rsid w:val="00081CB1"/>
    <w:rsid w:val="000855AE"/>
    <w:rsid w:val="000A02DE"/>
    <w:rsid w:val="000A3EBF"/>
    <w:rsid w:val="000A61CE"/>
    <w:rsid w:val="000B3D78"/>
    <w:rsid w:val="000B767B"/>
    <w:rsid w:val="000B7E36"/>
    <w:rsid w:val="000C3BE7"/>
    <w:rsid w:val="000C649E"/>
    <w:rsid w:val="000D12E9"/>
    <w:rsid w:val="000D1A54"/>
    <w:rsid w:val="000D5585"/>
    <w:rsid w:val="000E384E"/>
    <w:rsid w:val="000E539D"/>
    <w:rsid w:val="000E6FE9"/>
    <w:rsid w:val="000F4911"/>
    <w:rsid w:val="0010223F"/>
    <w:rsid w:val="001029E1"/>
    <w:rsid w:val="001114D9"/>
    <w:rsid w:val="00120DF4"/>
    <w:rsid w:val="00130880"/>
    <w:rsid w:val="00133B85"/>
    <w:rsid w:val="00134885"/>
    <w:rsid w:val="001451D7"/>
    <w:rsid w:val="0014527F"/>
    <w:rsid w:val="00146D9A"/>
    <w:rsid w:val="001500FC"/>
    <w:rsid w:val="00150232"/>
    <w:rsid w:val="00155275"/>
    <w:rsid w:val="0016346C"/>
    <w:rsid w:val="00164E4A"/>
    <w:rsid w:val="00173CA8"/>
    <w:rsid w:val="00173DE9"/>
    <w:rsid w:val="00175912"/>
    <w:rsid w:val="00177778"/>
    <w:rsid w:val="00181A36"/>
    <w:rsid w:val="001845AF"/>
    <w:rsid w:val="001922BD"/>
    <w:rsid w:val="0019620C"/>
    <w:rsid w:val="001A34E6"/>
    <w:rsid w:val="001A3632"/>
    <w:rsid w:val="001B59F6"/>
    <w:rsid w:val="001B6F57"/>
    <w:rsid w:val="001B7576"/>
    <w:rsid w:val="001C01E2"/>
    <w:rsid w:val="001C0573"/>
    <w:rsid w:val="001C4753"/>
    <w:rsid w:val="001D00DD"/>
    <w:rsid w:val="001D0EB4"/>
    <w:rsid w:val="001D5289"/>
    <w:rsid w:val="001E2583"/>
    <w:rsid w:val="001E7A6B"/>
    <w:rsid w:val="001F1BE0"/>
    <w:rsid w:val="001F1CD6"/>
    <w:rsid w:val="001F33A5"/>
    <w:rsid w:val="001F6954"/>
    <w:rsid w:val="0020047D"/>
    <w:rsid w:val="00200AAF"/>
    <w:rsid w:val="00201155"/>
    <w:rsid w:val="00201C54"/>
    <w:rsid w:val="00201C8D"/>
    <w:rsid w:val="0020313F"/>
    <w:rsid w:val="00204E9A"/>
    <w:rsid w:val="00205881"/>
    <w:rsid w:val="002133B4"/>
    <w:rsid w:val="00216407"/>
    <w:rsid w:val="00220E09"/>
    <w:rsid w:val="00223FDF"/>
    <w:rsid w:val="00224C68"/>
    <w:rsid w:val="002339E1"/>
    <w:rsid w:val="00233FF6"/>
    <w:rsid w:val="00242FB0"/>
    <w:rsid w:val="002514E0"/>
    <w:rsid w:val="002536CB"/>
    <w:rsid w:val="00255CDA"/>
    <w:rsid w:val="00260003"/>
    <w:rsid w:val="002633BF"/>
    <w:rsid w:val="00263DD3"/>
    <w:rsid w:val="002668B5"/>
    <w:rsid w:val="00274E5C"/>
    <w:rsid w:val="0027706F"/>
    <w:rsid w:val="00280F1F"/>
    <w:rsid w:val="00281294"/>
    <w:rsid w:val="002817BD"/>
    <w:rsid w:val="00282A16"/>
    <w:rsid w:val="0028638D"/>
    <w:rsid w:val="002946E0"/>
    <w:rsid w:val="0029472C"/>
    <w:rsid w:val="00294E6F"/>
    <w:rsid w:val="00295B7B"/>
    <w:rsid w:val="002B2BC2"/>
    <w:rsid w:val="002D236A"/>
    <w:rsid w:val="002E4C62"/>
    <w:rsid w:val="002E79BC"/>
    <w:rsid w:val="002F1D94"/>
    <w:rsid w:val="002F2F32"/>
    <w:rsid w:val="00300D9C"/>
    <w:rsid w:val="003077E4"/>
    <w:rsid w:val="00317D1C"/>
    <w:rsid w:val="00320019"/>
    <w:rsid w:val="00320E00"/>
    <w:rsid w:val="00323CFF"/>
    <w:rsid w:val="0032589C"/>
    <w:rsid w:val="003279D8"/>
    <w:rsid w:val="00331143"/>
    <w:rsid w:val="00333256"/>
    <w:rsid w:val="003411FE"/>
    <w:rsid w:val="00341363"/>
    <w:rsid w:val="00344DD5"/>
    <w:rsid w:val="0034551E"/>
    <w:rsid w:val="00345633"/>
    <w:rsid w:val="003477B8"/>
    <w:rsid w:val="00356C70"/>
    <w:rsid w:val="003607AA"/>
    <w:rsid w:val="003628C7"/>
    <w:rsid w:val="003666A4"/>
    <w:rsid w:val="00370D77"/>
    <w:rsid w:val="00373341"/>
    <w:rsid w:val="00374BAB"/>
    <w:rsid w:val="00385A19"/>
    <w:rsid w:val="003937C8"/>
    <w:rsid w:val="003946FD"/>
    <w:rsid w:val="003A2AA7"/>
    <w:rsid w:val="003A72D0"/>
    <w:rsid w:val="003B6392"/>
    <w:rsid w:val="003C60C5"/>
    <w:rsid w:val="003C6EA7"/>
    <w:rsid w:val="003D3986"/>
    <w:rsid w:val="003E1F40"/>
    <w:rsid w:val="003E575F"/>
    <w:rsid w:val="003E6A0F"/>
    <w:rsid w:val="003E7794"/>
    <w:rsid w:val="003E7A14"/>
    <w:rsid w:val="003F01FE"/>
    <w:rsid w:val="003F21E3"/>
    <w:rsid w:val="003F65A1"/>
    <w:rsid w:val="00404117"/>
    <w:rsid w:val="00405989"/>
    <w:rsid w:val="00411DA0"/>
    <w:rsid w:val="0041224F"/>
    <w:rsid w:val="0041611E"/>
    <w:rsid w:val="00420AFD"/>
    <w:rsid w:val="004300DF"/>
    <w:rsid w:val="0043086B"/>
    <w:rsid w:val="00431E7B"/>
    <w:rsid w:val="00434076"/>
    <w:rsid w:val="0043658E"/>
    <w:rsid w:val="00436608"/>
    <w:rsid w:val="0043732E"/>
    <w:rsid w:val="004400D6"/>
    <w:rsid w:val="004454AF"/>
    <w:rsid w:val="00446CA5"/>
    <w:rsid w:val="00452015"/>
    <w:rsid w:val="0045701F"/>
    <w:rsid w:val="004570A8"/>
    <w:rsid w:val="00465CB3"/>
    <w:rsid w:val="00465D32"/>
    <w:rsid w:val="004700AE"/>
    <w:rsid w:val="00475A28"/>
    <w:rsid w:val="00476795"/>
    <w:rsid w:val="00483B26"/>
    <w:rsid w:val="004866D3"/>
    <w:rsid w:val="00493DAD"/>
    <w:rsid w:val="00496B72"/>
    <w:rsid w:val="004A13A6"/>
    <w:rsid w:val="004A375D"/>
    <w:rsid w:val="004A4774"/>
    <w:rsid w:val="004A74F8"/>
    <w:rsid w:val="004B2D6B"/>
    <w:rsid w:val="004B61D7"/>
    <w:rsid w:val="004C2BDF"/>
    <w:rsid w:val="004C55F0"/>
    <w:rsid w:val="004D04E6"/>
    <w:rsid w:val="004D2134"/>
    <w:rsid w:val="004D3F0F"/>
    <w:rsid w:val="004D6321"/>
    <w:rsid w:val="004E0A0A"/>
    <w:rsid w:val="004E17F8"/>
    <w:rsid w:val="004E7DB7"/>
    <w:rsid w:val="004F1106"/>
    <w:rsid w:val="004F3AD7"/>
    <w:rsid w:val="004F596E"/>
    <w:rsid w:val="005029DD"/>
    <w:rsid w:val="00503F9A"/>
    <w:rsid w:val="0051447F"/>
    <w:rsid w:val="0051675A"/>
    <w:rsid w:val="00517223"/>
    <w:rsid w:val="0052233D"/>
    <w:rsid w:val="005226E9"/>
    <w:rsid w:val="00522A0F"/>
    <w:rsid w:val="00524A13"/>
    <w:rsid w:val="00525462"/>
    <w:rsid w:val="005255DB"/>
    <w:rsid w:val="00531B45"/>
    <w:rsid w:val="005322EB"/>
    <w:rsid w:val="0053446A"/>
    <w:rsid w:val="005360DC"/>
    <w:rsid w:val="0053658B"/>
    <w:rsid w:val="00541693"/>
    <w:rsid w:val="0054199D"/>
    <w:rsid w:val="0054435B"/>
    <w:rsid w:val="00544CBB"/>
    <w:rsid w:val="005535B0"/>
    <w:rsid w:val="00555E78"/>
    <w:rsid w:val="00561085"/>
    <w:rsid w:val="0056271C"/>
    <w:rsid w:val="005646E2"/>
    <w:rsid w:val="00566652"/>
    <w:rsid w:val="00580488"/>
    <w:rsid w:val="00585A26"/>
    <w:rsid w:val="00587785"/>
    <w:rsid w:val="005A15AD"/>
    <w:rsid w:val="005A6ACD"/>
    <w:rsid w:val="005B0DC0"/>
    <w:rsid w:val="005B2CAF"/>
    <w:rsid w:val="005B3EFA"/>
    <w:rsid w:val="005C1A8B"/>
    <w:rsid w:val="005C3B1D"/>
    <w:rsid w:val="005C44DE"/>
    <w:rsid w:val="005C4EA5"/>
    <w:rsid w:val="005C7349"/>
    <w:rsid w:val="005D0C3E"/>
    <w:rsid w:val="005D1A9D"/>
    <w:rsid w:val="005D2493"/>
    <w:rsid w:val="005D70FE"/>
    <w:rsid w:val="005D78B0"/>
    <w:rsid w:val="005E7EB9"/>
    <w:rsid w:val="005F20EB"/>
    <w:rsid w:val="005F590A"/>
    <w:rsid w:val="00606C42"/>
    <w:rsid w:val="0060749A"/>
    <w:rsid w:val="0062447E"/>
    <w:rsid w:val="00627B02"/>
    <w:rsid w:val="006338EC"/>
    <w:rsid w:val="00633BEC"/>
    <w:rsid w:val="00641826"/>
    <w:rsid w:val="00644665"/>
    <w:rsid w:val="00647634"/>
    <w:rsid w:val="00650764"/>
    <w:rsid w:val="00651712"/>
    <w:rsid w:val="0065604D"/>
    <w:rsid w:val="00657246"/>
    <w:rsid w:val="00663199"/>
    <w:rsid w:val="006646A9"/>
    <w:rsid w:val="006675DD"/>
    <w:rsid w:val="0067303B"/>
    <w:rsid w:val="00675830"/>
    <w:rsid w:val="00681AFA"/>
    <w:rsid w:val="006906AD"/>
    <w:rsid w:val="006937D4"/>
    <w:rsid w:val="00693C18"/>
    <w:rsid w:val="006A2FF5"/>
    <w:rsid w:val="006A43B2"/>
    <w:rsid w:val="006A6673"/>
    <w:rsid w:val="006B02A4"/>
    <w:rsid w:val="006B39CC"/>
    <w:rsid w:val="006B3AE0"/>
    <w:rsid w:val="006B646C"/>
    <w:rsid w:val="006C2DBD"/>
    <w:rsid w:val="006C3109"/>
    <w:rsid w:val="006C4773"/>
    <w:rsid w:val="006C47D0"/>
    <w:rsid w:val="006D11F4"/>
    <w:rsid w:val="006E0A4F"/>
    <w:rsid w:val="006E0E49"/>
    <w:rsid w:val="006F4B17"/>
    <w:rsid w:val="006F7B4D"/>
    <w:rsid w:val="007041D6"/>
    <w:rsid w:val="00704719"/>
    <w:rsid w:val="00713594"/>
    <w:rsid w:val="0072199E"/>
    <w:rsid w:val="0073060A"/>
    <w:rsid w:val="007311EE"/>
    <w:rsid w:val="00737CB2"/>
    <w:rsid w:val="00740AEE"/>
    <w:rsid w:val="007452E0"/>
    <w:rsid w:val="00745E75"/>
    <w:rsid w:val="007508E5"/>
    <w:rsid w:val="0075274A"/>
    <w:rsid w:val="00755BD2"/>
    <w:rsid w:val="00757282"/>
    <w:rsid w:val="007632AF"/>
    <w:rsid w:val="007673BA"/>
    <w:rsid w:val="00767ADE"/>
    <w:rsid w:val="00780C2C"/>
    <w:rsid w:val="0078399D"/>
    <w:rsid w:val="007A71F2"/>
    <w:rsid w:val="007A7E43"/>
    <w:rsid w:val="007D0281"/>
    <w:rsid w:val="007D26BC"/>
    <w:rsid w:val="007E3016"/>
    <w:rsid w:val="007E7F50"/>
    <w:rsid w:val="007F3B05"/>
    <w:rsid w:val="007F54E5"/>
    <w:rsid w:val="007F56F8"/>
    <w:rsid w:val="00801E4E"/>
    <w:rsid w:val="00805645"/>
    <w:rsid w:val="0081490C"/>
    <w:rsid w:val="00817697"/>
    <w:rsid w:val="00817DFB"/>
    <w:rsid w:val="00822F93"/>
    <w:rsid w:val="00824F64"/>
    <w:rsid w:val="008276E2"/>
    <w:rsid w:val="00830B1E"/>
    <w:rsid w:val="00830B5B"/>
    <w:rsid w:val="00832E7E"/>
    <w:rsid w:val="008342B9"/>
    <w:rsid w:val="008377BB"/>
    <w:rsid w:val="00845913"/>
    <w:rsid w:val="008544D4"/>
    <w:rsid w:val="00856989"/>
    <w:rsid w:val="008624B2"/>
    <w:rsid w:val="0086455B"/>
    <w:rsid w:val="00872B61"/>
    <w:rsid w:val="00873392"/>
    <w:rsid w:val="00873700"/>
    <w:rsid w:val="00880575"/>
    <w:rsid w:val="00880D45"/>
    <w:rsid w:val="008848E6"/>
    <w:rsid w:val="0089000F"/>
    <w:rsid w:val="008937BF"/>
    <w:rsid w:val="008A7A7D"/>
    <w:rsid w:val="008B6EAA"/>
    <w:rsid w:val="008B7073"/>
    <w:rsid w:val="008C707F"/>
    <w:rsid w:val="008D33F8"/>
    <w:rsid w:val="008D79CF"/>
    <w:rsid w:val="008F2350"/>
    <w:rsid w:val="008F2BD9"/>
    <w:rsid w:val="008F5718"/>
    <w:rsid w:val="00900285"/>
    <w:rsid w:val="00902C97"/>
    <w:rsid w:val="00902D93"/>
    <w:rsid w:val="0090601C"/>
    <w:rsid w:val="00910D3A"/>
    <w:rsid w:val="0091427B"/>
    <w:rsid w:val="00930C62"/>
    <w:rsid w:val="00932E4C"/>
    <w:rsid w:val="00933D6D"/>
    <w:rsid w:val="009367A7"/>
    <w:rsid w:val="009410DD"/>
    <w:rsid w:val="00946750"/>
    <w:rsid w:val="00951316"/>
    <w:rsid w:val="00951E0B"/>
    <w:rsid w:val="00976F86"/>
    <w:rsid w:val="00982777"/>
    <w:rsid w:val="009848FA"/>
    <w:rsid w:val="00985F92"/>
    <w:rsid w:val="009A0E69"/>
    <w:rsid w:val="009A2326"/>
    <w:rsid w:val="009A5F50"/>
    <w:rsid w:val="009A6570"/>
    <w:rsid w:val="009B1497"/>
    <w:rsid w:val="009B4FCF"/>
    <w:rsid w:val="009C728F"/>
    <w:rsid w:val="009D7F29"/>
    <w:rsid w:val="009E014C"/>
    <w:rsid w:val="009E517D"/>
    <w:rsid w:val="009E5BE4"/>
    <w:rsid w:val="009F0AC6"/>
    <w:rsid w:val="009F1C53"/>
    <w:rsid w:val="009F2A51"/>
    <w:rsid w:val="009F5DE0"/>
    <w:rsid w:val="00A01AFD"/>
    <w:rsid w:val="00A12CA5"/>
    <w:rsid w:val="00A14448"/>
    <w:rsid w:val="00A15B9C"/>
    <w:rsid w:val="00A24516"/>
    <w:rsid w:val="00A26935"/>
    <w:rsid w:val="00A3025F"/>
    <w:rsid w:val="00A31457"/>
    <w:rsid w:val="00A3196A"/>
    <w:rsid w:val="00A32493"/>
    <w:rsid w:val="00A34F17"/>
    <w:rsid w:val="00A400F9"/>
    <w:rsid w:val="00A41780"/>
    <w:rsid w:val="00A41F1F"/>
    <w:rsid w:val="00A475B7"/>
    <w:rsid w:val="00A5415F"/>
    <w:rsid w:val="00A555A5"/>
    <w:rsid w:val="00A57C1A"/>
    <w:rsid w:val="00A60C26"/>
    <w:rsid w:val="00A66A7B"/>
    <w:rsid w:val="00A86714"/>
    <w:rsid w:val="00A9132B"/>
    <w:rsid w:val="00A91A49"/>
    <w:rsid w:val="00A9343D"/>
    <w:rsid w:val="00A96CE8"/>
    <w:rsid w:val="00AA1127"/>
    <w:rsid w:val="00AA1399"/>
    <w:rsid w:val="00AA1815"/>
    <w:rsid w:val="00AA469C"/>
    <w:rsid w:val="00AA7CBC"/>
    <w:rsid w:val="00AB6427"/>
    <w:rsid w:val="00AB7B8F"/>
    <w:rsid w:val="00AC0DD4"/>
    <w:rsid w:val="00AC1D27"/>
    <w:rsid w:val="00AD1F46"/>
    <w:rsid w:val="00AD6C35"/>
    <w:rsid w:val="00AE4C7D"/>
    <w:rsid w:val="00AE6AFB"/>
    <w:rsid w:val="00AE72A3"/>
    <w:rsid w:val="00AE7F47"/>
    <w:rsid w:val="00AF04A1"/>
    <w:rsid w:val="00AF3F62"/>
    <w:rsid w:val="00B041BA"/>
    <w:rsid w:val="00B05106"/>
    <w:rsid w:val="00B154B2"/>
    <w:rsid w:val="00B156AF"/>
    <w:rsid w:val="00B178B3"/>
    <w:rsid w:val="00B25E8D"/>
    <w:rsid w:val="00B3122C"/>
    <w:rsid w:val="00B322E4"/>
    <w:rsid w:val="00B33299"/>
    <w:rsid w:val="00B370A2"/>
    <w:rsid w:val="00B379C9"/>
    <w:rsid w:val="00B41573"/>
    <w:rsid w:val="00B44E61"/>
    <w:rsid w:val="00B457A3"/>
    <w:rsid w:val="00B53ECD"/>
    <w:rsid w:val="00B56D15"/>
    <w:rsid w:val="00B61906"/>
    <w:rsid w:val="00B66373"/>
    <w:rsid w:val="00B66AC4"/>
    <w:rsid w:val="00B67D57"/>
    <w:rsid w:val="00B67F37"/>
    <w:rsid w:val="00B77690"/>
    <w:rsid w:val="00B9395B"/>
    <w:rsid w:val="00B957D6"/>
    <w:rsid w:val="00BA0136"/>
    <w:rsid w:val="00BA2EAF"/>
    <w:rsid w:val="00BA4FF0"/>
    <w:rsid w:val="00BC04AE"/>
    <w:rsid w:val="00BC240E"/>
    <w:rsid w:val="00BD69F1"/>
    <w:rsid w:val="00BE0A9B"/>
    <w:rsid w:val="00BE50FA"/>
    <w:rsid w:val="00BF0265"/>
    <w:rsid w:val="00BF39C3"/>
    <w:rsid w:val="00BF5093"/>
    <w:rsid w:val="00BF67DE"/>
    <w:rsid w:val="00C003A1"/>
    <w:rsid w:val="00C12482"/>
    <w:rsid w:val="00C131FA"/>
    <w:rsid w:val="00C13A4A"/>
    <w:rsid w:val="00C20F71"/>
    <w:rsid w:val="00C24C51"/>
    <w:rsid w:val="00C25387"/>
    <w:rsid w:val="00C30C14"/>
    <w:rsid w:val="00C355A6"/>
    <w:rsid w:val="00C3736B"/>
    <w:rsid w:val="00C42F64"/>
    <w:rsid w:val="00C52713"/>
    <w:rsid w:val="00C56377"/>
    <w:rsid w:val="00C57D51"/>
    <w:rsid w:val="00C66240"/>
    <w:rsid w:val="00C741FA"/>
    <w:rsid w:val="00C80B17"/>
    <w:rsid w:val="00C868C9"/>
    <w:rsid w:val="00C905C1"/>
    <w:rsid w:val="00C93CC0"/>
    <w:rsid w:val="00C94A38"/>
    <w:rsid w:val="00CA0119"/>
    <w:rsid w:val="00CA568C"/>
    <w:rsid w:val="00CA5F56"/>
    <w:rsid w:val="00CB2334"/>
    <w:rsid w:val="00CB419C"/>
    <w:rsid w:val="00CC42D1"/>
    <w:rsid w:val="00CC6B1E"/>
    <w:rsid w:val="00CC73CA"/>
    <w:rsid w:val="00CD1A08"/>
    <w:rsid w:val="00CD1B7C"/>
    <w:rsid w:val="00CD481A"/>
    <w:rsid w:val="00CE10DF"/>
    <w:rsid w:val="00D02772"/>
    <w:rsid w:val="00D04C5F"/>
    <w:rsid w:val="00D06267"/>
    <w:rsid w:val="00D0731B"/>
    <w:rsid w:val="00D1193C"/>
    <w:rsid w:val="00D15B4B"/>
    <w:rsid w:val="00D17579"/>
    <w:rsid w:val="00D22445"/>
    <w:rsid w:val="00D228FD"/>
    <w:rsid w:val="00D26315"/>
    <w:rsid w:val="00D307FF"/>
    <w:rsid w:val="00D42A46"/>
    <w:rsid w:val="00D46F55"/>
    <w:rsid w:val="00D62BA4"/>
    <w:rsid w:val="00D65B36"/>
    <w:rsid w:val="00D6619D"/>
    <w:rsid w:val="00D669D5"/>
    <w:rsid w:val="00D67F59"/>
    <w:rsid w:val="00D76EFC"/>
    <w:rsid w:val="00D8247A"/>
    <w:rsid w:val="00DA2852"/>
    <w:rsid w:val="00DA6089"/>
    <w:rsid w:val="00DA6245"/>
    <w:rsid w:val="00DA6BC2"/>
    <w:rsid w:val="00DB16E4"/>
    <w:rsid w:val="00DB1A7E"/>
    <w:rsid w:val="00DB3349"/>
    <w:rsid w:val="00DB75D0"/>
    <w:rsid w:val="00DC024D"/>
    <w:rsid w:val="00DC1BB3"/>
    <w:rsid w:val="00DC354E"/>
    <w:rsid w:val="00DD2688"/>
    <w:rsid w:val="00DD47C5"/>
    <w:rsid w:val="00DE2383"/>
    <w:rsid w:val="00DE496A"/>
    <w:rsid w:val="00DF1339"/>
    <w:rsid w:val="00DF20E0"/>
    <w:rsid w:val="00DF24D0"/>
    <w:rsid w:val="00DF5F01"/>
    <w:rsid w:val="00DF6AA6"/>
    <w:rsid w:val="00DF7929"/>
    <w:rsid w:val="00E02CB4"/>
    <w:rsid w:val="00E07921"/>
    <w:rsid w:val="00E11D7B"/>
    <w:rsid w:val="00E12A3D"/>
    <w:rsid w:val="00E13A05"/>
    <w:rsid w:val="00E13F7B"/>
    <w:rsid w:val="00E14147"/>
    <w:rsid w:val="00E15EBC"/>
    <w:rsid w:val="00E17A8F"/>
    <w:rsid w:val="00E227B8"/>
    <w:rsid w:val="00E22AC2"/>
    <w:rsid w:val="00E25A7C"/>
    <w:rsid w:val="00E26EF7"/>
    <w:rsid w:val="00E27B24"/>
    <w:rsid w:val="00E409B5"/>
    <w:rsid w:val="00E444E9"/>
    <w:rsid w:val="00E46364"/>
    <w:rsid w:val="00E465E3"/>
    <w:rsid w:val="00E504F1"/>
    <w:rsid w:val="00E52E9F"/>
    <w:rsid w:val="00E55544"/>
    <w:rsid w:val="00E55727"/>
    <w:rsid w:val="00E643D1"/>
    <w:rsid w:val="00E6510D"/>
    <w:rsid w:val="00E65C16"/>
    <w:rsid w:val="00E7215E"/>
    <w:rsid w:val="00E806CB"/>
    <w:rsid w:val="00E9146A"/>
    <w:rsid w:val="00E93060"/>
    <w:rsid w:val="00E94FBA"/>
    <w:rsid w:val="00E952BE"/>
    <w:rsid w:val="00E9656E"/>
    <w:rsid w:val="00E970E7"/>
    <w:rsid w:val="00EA4139"/>
    <w:rsid w:val="00EC57CD"/>
    <w:rsid w:val="00EC7325"/>
    <w:rsid w:val="00EC784D"/>
    <w:rsid w:val="00ED2A7F"/>
    <w:rsid w:val="00ED5867"/>
    <w:rsid w:val="00ED5FAD"/>
    <w:rsid w:val="00ED7062"/>
    <w:rsid w:val="00EE18C7"/>
    <w:rsid w:val="00EE7143"/>
    <w:rsid w:val="00EF2B22"/>
    <w:rsid w:val="00EF3A58"/>
    <w:rsid w:val="00EF5A41"/>
    <w:rsid w:val="00F00EF1"/>
    <w:rsid w:val="00F01371"/>
    <w:rsid w:val="00F2027E"/>
    <w:rsid w:val="00F23038"/>
    <w:rsid w:val="00F319E6"/>
    <w:rsid w:val="00F3211D"/>
    <w:rsid w:val="00F33EAF"/>
    <w:rsid w:val="00F356C7"/>
    <w:rsid w:val="00F4015C"/>
    <w:rsid w:val="00F40369"/>
    <w:rsid w:val="00F416FC"/>
    <w:rsid w:val="00F44C18"/>
    <w:rsid w:val="00F45E9D"/>
    <w:rsid w:val="00F60EFB"/>
    <w:rsid w:val="00F6488F"/>
    <w:rsid w:val="00F81BB8"/>
    <w:rsid w:val="00F90F86"/>
    <w:rsid w:val="00F91FF3"/>
    <w:rsid w:val="00F9527E"/>
    <w:rsid w:val="00F95E03"/>
    <w:rsid w:val="00FA0154"/>
    <w:rsid w:val="00FA7D18"/>
    <w:rsid w:val="00FB2313"/>
    <w:rsid w:val="00FB30A4"/>
    <w:rsid w:val="00FC3C21"/>
    <w:rsid w:val="00FC4424"/>
    <w:rsid w:val="00FC6D8D"/>
    <w:rsid w:val="00FC7676"/>
    <w:rsid w:val="00FD0189"/>
    <w:rsid w:val="00FD421C"/>
    <w:rsid w:val="00FD55FA"/>
    <w:rsid w:val="00FD5D98"/>
    <w:rsid w:val="00FE0156"/>
    <w:rsid w:val="00FE18CE"/>
    <w:rsid w:val="00FE2950"/>
    <w:rsid w:val="00FF2E74"/>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1144BD63"/>
  <w15:docId w15:val="{17D39460-EFCD-47CB-B7BD-28A20F4A7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784D"/>
    <w:pPr>
      <w:spacing w:after="160" w:line="259" w:lineRule="auto"/>
      <w:jc w:val="both"/>
    </w:pPr>
    <w:rPr>
      <w:lang w:eastAsia="en-US"/>
    </w:rPr>
  </w:style>
  <w:style w:type="paragraph" w:styleId="Nadpis1">
    <w:name w:val="heading 1"/>
    <w:basedOn w:val="Normln"/>
    <w:next w:val="Normln"/>
    <w:link w:val="Nadpis1Char"/>
    <w:uiPriority w:val="99"/>
    <w:qFormat/>
    <w:rsid w:val="008624B2"/>
    <w:pPr>
      <w:keepNext/>
      <w:keepLines/>
      <w:numPr>
        <w:numId w:val="1"/>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41224F"/>
    <w:pPr>
      <w:keepNext/>
      <w:keepLines/>
      <w:spacing w:before="40" w:after="120"/>
      <w:ind w:left="357"/>
      <w:outlineLvl w:val="1"/>
    </w:pPr>
    <w:rPr>
      <w:rFonts w:ascii="Calibri Light" w:eastAsia="Times New Roman" w:hAnsi="Calibri Light" w:cs="Times New Roman"/>
      <w:b/>
      <w:color w:val="4F81BD" w:themeColor="accent1"/>
      <w:sz w:val="28"/>
      <w:szCs w:val="26"/>
    </w:rPr>
  </w:style>
  <w:style w:type="paragraph" w:styleId="Nadpis3">
    <w:name w:val="heading 3"/>
    <w:basedOn w:val="Normln"/>
    <w:next w:val="Normln"/>
    <w:link w:val="Nadpis3Char"/>
    <w:uiPriority w:val="99"/>
    <w:qFormat/>
    <w:rsid w:val="0041224F"/>
    <w:pPr>
      <w:keepNext/>
      <w:keepLines/>
      <w:spacing w:before="40" w:after="100"/>
      <w:ind w:left="454"/>
      <w:outlineLvl w:val="2"/>
    </w:pPr>
    <w:rPr>
      <w:rFonts w:ascii="Calibri Light" w:eastAsia="Times New Roman" w:hAnsi="Calibri Light" w:cs="Times New Roman"/>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41224F"/>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41224F"/>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99"/>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line="240" w:lineRule="auto"/>
    </w:pPr>
    <w:rPr>
      <w:sz w:val="20"/>
      <w:szCs w:val="20"/>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after="0" w:line="216" w:lineRule="exact"/>
    </w:pPr>
    <w:rPr>
      <w:rFonts w:cs="Calibri"/>
      <w:sz w:val="17"/>
      <w:szCs w:val="17"/>
      <w:lang w:val="en-US" w:eastAsia="cs-CZ"/>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cs="Calibri"/>
      <w:sz w:val="30"/>
      <w:szCs w:val="30"/>
      <w:lang w:eastAsia="cs-CZ"/>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cs="Calibri"/>
      <w:sz w:val="24"/>
      <w:szCs w:val="24"/>
      <w:lang w:eastAsia="cs-CZ"/>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outlineLvl w:val="1"/>
    </w:pPr>
    <w:rPr>
      <w:rFonts w:cs="Calibri"/>
      <w:sz w:val="30"/>
      <w:szCs w:val="30"/>
      <w:lang w:eastAsia="cs-CZ"/>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outlineLvl w:val="2"/>
    </w:pPr>
    <w:rPr>
      <w:rFonts w:cs="Calibri"/>
      <w:sz w:val="24"/>
      <w:szCs w:val="24"/>
      <w:lang w:eastAsia="cs-CZ"/>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pPr>
    <w:rPr>
      <w:rFonts w:cs="Calibri"/>
      <w:sz w:val="21"/>
      <w:szCs w:val="21"/>
      <w:lang w:eastAsia="cs-CZ"/>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pPr>
    <w:rPr>
      <w:rFonts w:cs="Calibri"/>
      <w:i/>
      <w:iCs/>
      <w:sz w:val="21"/>
      <w:szCs w:val="21"/>
      <w:lang w:eastAsia="cs-CZ"/>
    </w:rPr>
  </w:style>
  <w:style w:type="paragraph" w:styleId="Textpoznpodarou">
    <w:name w:val="footnote text"/>
    <w:basedOn w:val="Normln"/>
    <w:link w:val="TextpoznpodarouChar"/>
    <w:uiPriority w:val="99"/>
    <w:semiHidden/>
    <w:rsid w:val="00E65C16"/>
    <w:pPr>
      <w:widowControl w:val="0"/>
      <w:spacing w:after="0" w:line="240" w:lineRule="auto"/>
    </w:pPr>
    <w:rPr>
      <w:rFonts w:ascii="Arial Unicode MS" w:eastAsia="Arial Unicode MS" w:hAnsi="Arial Unicode MS" w:cs="Arial Unicode MS"/>
      <w:color w:val="000000"/>
      <w:sz w:val="20"/>
      <w:szCs w:val="20"/>
      <w:lang w:eastAsia="cs-CZ"/>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qFormat/>
    <w:rsid w:val="00DA6245"/>
    <w:pPr>
      <w:autoSpaceDE w:val="0"/>
      <w:autoSpaceDN w:val="0"/>
      <w:adjustRightInd w:val="0"/>
    </w:pPr>
    <w:rPr>
      <w:rFonts w:cs="Calibri"/>
      <w:color w:val="000000"/>
      <w:sz w:val="24"/>
      <w:szCs w:val="24"/>
    </w:rPr>
  </w:style>
  <w:style w:type="paragraph" w:customStyle="1" w:styleId="Psmenkovvelk2">
    <w:name w:val="Písmenkový velký 2"/>
    <w:basedOn w:val="Normln"/>
    <w:qFormat/>
    <w:rsid w:val="00AE4C7D"/>
    <w:pPr>
      <w:widowControl w:val="0"/>
      <w:spacing w:before="240" w:after="120" w:line="240" w:lineRule="auto"/>
    </w:pPr>
    <w:rPr>
      <w:rFonts w:asciiTheme="minorHAnsi" w:eastAsia="Times New Roman" w:hAnsiTheme="minorHAnsi" w:cs="Times New Roman"/>
      <w:b/>
      <w:color w:val="000000"/>
      <w:szCs w:val="20"/>
      <w:lang w:eastAsia="cs-CZ"/>
    </w:rPr>
  </w:style>
  <w:style w:type="character" w:styleId="Sledovanodkaz">
    <w:name w:val="FollowedHyperlink"/>
    <w:basedOn w:val="Standardnpsmoodstavce"/>
    <w:uiPriority w:val="99"/>
    <w:semiHidden/>
    <w:unhideWhenUsed/>
    <w:rsid w:val="003666A4"/>
    <w:rPr>
      <w:color w:val="800080" w:themeColor="followedHyperlink"/>
      <w:u w:val="single"/>
    </w:rPr>
  </w:style>
  <w:style w:type="character" w:styleId="Siln">
    <w:name w:val="Strong"/>
    <w:basedOn w:val="Standardnpsmoodstavce"/>
    <w:uiPriority w:val="22"/>
    <w:qFormat/>
    <w:locked/>
    <w:rsid w:val="00B56D15"/>
    <w:rPr>
      <w:b/>
      <w:bCs/>
    </w:rPr>
  </w:style>
  <w:style w:type="paragraph" w:styleId="Nadpisobsahu">
    <w:name w:val="TOC Heading"/>
    <w:basedOn w:val="Nadpis1"/>
    <w:next w:val="Normln"/>
    <w:uiPriority w:val="39"/>
    <w:unhideWhenUsed/>
    <w:qFormat/>
    <w:rsid w:val="008342B9"/>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1">
    <w:name w:val="toc 1"/>
    <w:basedOn w:val="Normln"/>
    <w:next w:val="Normln"/>
    <w:autoRedefine/>
    <w:uiPriority w:val="39"/>
    <w:locked/>
    <w:rsid w:val="008342B9"/>
    <w:pPr>
      <w:spacing w:after="100"/>
    </w:pPr>
  </w:style>
  <w:style w:type="paragraph" w:styleId="Obsah2">
    <w:name w:val="toc 2"/>
    <w:basedOn w:val="Normln"/>
    <w:next w:val="Normln"/>
    <w:autoRedefine/>
    <w:uiPriority w:val="39"/>
    <w:locked/>
    <w:rsid w:val="00DB3349"/>
    <w:pPr>
      <w:tabs>
        <w:tab w:val="right" w:leader="dot" w:pos="9062"/>
      </w:tabs>
      <w:spacing w:after="100"/>
      <w:ind w:left="220"/>
    </w:pPr>
    <w:rPr>
      <w:b/>
      <w:noProof/>
      <w:shd w:val="clear" w:color="auto" w:fill="FFFFFF"/>
    </w:rPr>
  </w:style>
  <w:style w:type="paragraph" w:styleId="Obsah3">
    <w:name w:val="toc 3"/>
    <w:basedOn w:val="Normln"/>
    <w:next w:val="Normln"/>
    <w:autoRedefine/>
    <w:uiPriority w:val="39"/>
    <w:locked/>
    <w:rsid w:val="008342B9"/>
    <w:pPr>
      <w:spacing w:after="100"/>
      <w:ind w:left="440"/>
    </w:pPr>
  </w:style>
  <w:style w:type="paragraph" w:styleId="Titulek">
    <w:name w:val="caption"/>
    <w:basedOn w:val="Normln"/>
    <w:next w:val="Normln"/>
    <w:autoRedefine/>
    <w:unhideWhenUsed/>
    <w:qFormat/>
    <w:locked/>
    <w:rsid w:val="00465CB3"/>
    <w:pPr>
      <w:spacing w:after="120" w:line="240" w:lineRule="auto"/>
      <w:ind w:left="142"/>
    </w:pPr>
    <w:rPr>
      <w:rFonts w:asciiTheme="minorHAnsi" w:eastAsia="Times New Roman" w:hAnsiTheme="minorHAnsi" w:cs="Times New Roman"/>
      <w:i/>
      <w:iCs/>
      <w:color w:val="1F497D" w:themeColor="text2"/>
      <w:sz w:val="20"/>
      <w:szCs w:val="18"/>
      <w:lang w:eastAsia="cs-CZ"/>
    </w:rPr>
  </w:style>
  <w:style w:type="paragraph" w:styleId="Revize">
    <w:name w:val="Revision"/>
    <w:hidden/>
    <w:uiPriority w:val="99"/>
    <w:semiHidden/>
    <w:rsid w:val="00C42F6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ruzne/zprava-o-vnitrnim-hodnoceni-kvality-utb-ve-zline/" TargetMode="External"/><Relationship Id="rId13" Type="http://schemas.openxmlformats.org/officeDocument/2006/relationships/hyperlink" Target="https://fai.utb.cz/o-fakulte/uredni-deska/vnitrni-normy-fai/vnitrni-predpisy-fai/" TargetMode="External"/><Relationship Id="rId18" Type="http://schemas.openxmlformats.org/officeDocument/2006/relationships/hyperlink" Target="https://knihovna.utb.cz/veda-a-vyzkum/podpora-vedy-a-vyzkumu/repozitar-publikacni-cinnosti-utb/" TargetMode="External"/><Relationship Id="rId26" Type="http://schemas.openxmlformats.org/officeDocument/2006/relationships/hyperlink" Target="https://fai.utb.cz/o-fakulte/uredni-deska/vyrocni-zpravy-fai/" TargetMode="External"/><Relationship Id="rId39" Type="http://schemas.openxmlformats.org/officeDocument/2006/relationships/hyperlink" Target="https://fai.utb.cz/o-fakulte/uredni-deska/vnitrni-normy-fai/smernice-dekana/"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www.utb.cz/univerzita/uredni-deska/vnitrni-normy-a-predpisy/vnitrni-predpisy/%20%20" TargetMode="External"/><Relationship Id="rId34" Type="http://schemas.openxmlformats.org/officeDocument/2006/relationships/hyperlink" Target="https://vyuka.fai.utb.cz" TargetMode="External"/><Relationship Id="rId42" Type="http://schemas.openxmlformats.org/officeDocument/2006/relationships/hyperlink" Target="https://www.utb.cz/univerzita/uredni-deska/vnitrni-normy-a-predpisy/vnitrni-predpisy/"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digilib.k.utb.cz" TargetMode="External"/><Relationship Id="rId25" Type="http://schemas.openxmlformats.org/officeDocument/2006/relationships/hyperlink" Target="https://www.rvvi.cz/" TargetMode="External"/><Relationship Id="rId33" Type="http://schemas.openxmlformats.org/officeDocument/2006/relationships/hyperlink" Target="https://fai.utb.cz/o-fakulte/uredni-deska/vnitrni-normy-fai/smernice-dekana/" TargetMode="External"/><Relationship Id="rId38" Type="http://schemas.openxmlformats.org/officeDocument/2006/relationships/hyperlink" Target="https://fai.utb.cz/o-fakulte/uredni-deska/vnitrni-normy-fai/vnitrni-predpisy-fai/" TargetMode="External"/><Relationship Id="rId2" Type="http://schemas.openxmlformats.org/officeDocument/2006/relationships/hyperlink" Target="https://www.utb.cz/univerzita/uredni-deska/vnitrni-normy-a-predpisy/" TargetMode="External"/><Relationship Id="rId16" Type="http://schemas.openxmlformats.org/officeDocument/2006/relationships/hyperlink" Target="https://jobcentrum.utb.cz/index.php?option=com_content&amp;view=article&amp;id=21&amp;Itemid=156&amp;lang=cz" TargetMode="External"/><Relationship Id="rId20" Type="http://schemas.openxmlformats.org/officeDocument/2006/relationships/hyperlink" Target="https://www.utb.cz/univerzita/uredni-deska/vnitrni-normy-a-predpisy/" TargetMode="External"/><Relationship Id="rId29" Type="http://schemas.openxmlformats.org/officeDocument/2006/relationships/hyperlink" Target="https://www.utb.cz/univerzita/uredni-deska/vnitrni-normy-a-predpisy/vnitrni-predpisy/%20%20" TargetMode="External"/><Relationship Id="rId41" Type="http://schemas.openxmlformats.org/officeDocument/2006/relationships/hyperlink" Target="http://www.msmt.cz/vyzkum-a-vyvoj-2/zakon-c-111-1998-sb-o-vysokych-skolach" TargetMode="External"/><Relationship Id="rId1" Type="http://schemas.openxmlformats.org/officeDocument/2006/relationships/hyperlink" Target="https://www.utb.cz/univerzita/uredni-deska/vnitrni-normy-a-predpisy/" TargetMode="External"/><Relationship Id="rId6" Type="http://schemas.openxmlformats.org/officeDocument/2006/relationships/hyperlink" Target="https://fai.utb.cz/o-fakulte/uredni-deska/vnitrni-normy-fai/vnitrni-predpisy-fai/" TargetMode="External"/><Relationship Id="rId11" Type="http://schemas.openxmlformats.org/officeDocument/2006/relationships/hyperlink" Target="https://stag.utb.cz/portal/" TargetMode="External"/><Relationship Id="rId24" Type="http://schemas.openxmlformats.org/officeDocument/2006/relationships/hyperlink" Target="https://fai.utb.cz/o-fakulte/uredni-deska/vnitrni-normy-fai/vnitrni-predpisy-fai/" TargetMode="External"/><Relationship Id="rId32" Type="http://schemas.openxmlformats.org/officeDocument/2006/relationships/hyperlink" Target="https://fai.utb.cz/o-fakulte/uredni-deska/vnitrni-normy-fai/vnitrni-predpisy-fai/" TargetMode="External"/><Relationship Id="rId37" Type="http://schemas.openxmlformats.org/officeDocument/2006/relationships/hyperlink" Target="https://stag.utb.cz/portal" TargetMode="External"/><Relationship Id="rId40" Type="http://schemas.openxmlformats.org/officeDocument/2006/relationships/hyperlink" Target="https://fai.utb.cz/o-fakulte/uredni-deska/vyrocni-zpravy-fai/" TargetMode="External"/><Relationship Id="rId5" Type="http://schemas.openxmlformats.org/officeDocument/2006/relationships/hyperlink" Target="https://www.utb.cz/univerzita/uredni-deska/vnitrni-normy-a-predpisy/" TargetMode="External"/><Relationship Id="rId15" Type="http://schemas.openxmlformats.org/officeDocument/2006/relationships/hyperlink" Target="https://jobcentrum.utb.cz/index.php?option=com_career&amp;view=offers&amp;Itemid=105&amp;lang=cz" TargetMode="External"/><Relationship Id="rId23" Type="http://schemas.openxmlformats.org/officeDocument/2006/relationships/hyperlink" Target="https://fai.utb.cz/o-fakulte/uredni-deska/dlouhodoby-zamer-fakulty/" TargetMode="External"/><Relationship Id="rId28" Type="http://schemas.openxmlformats.org/officeDocument/2006/relationships/hyperlink" Target="https://www.utb.cz/univerzita/uredni-deska/vnitrni-normy-a-predpisy/vnitrni-predpisy/%20%20" TargetMode="External"/><Relationship Id="rId36" Type="http://schemas.openxmlformats.org/officeDocument/2006/relationships/hyperlink" Target="https://vyuka.fai.utb.cz" TargetMode="External"/><Relationship Id="rId10" Type="http://schemas.openxmlformats.org/officeDocument/2006/relationships/hyperlink" Target="https://www.utb.cz/univerzita/uredni-deska/vnitrni-normy-a-predpisy/" TargetMode="External"/><Relationship Id="rId19" Type="http://schemas.openxmlformats.org/officeDocument/2006/relationships/hyperlink" Target="http://portal.k.utb.cz/databases/alphabetical/?lang=cze" TargetMode="External"/><Relationship Id="rId31" Type="http://schemas.openxmlformats.org/officeDocument/2006/relationships/hyperlink" Target="https://www.utb.cz/univerzita/uredni-deska/vnitrni-normy-a-predpisy/vnitrni-predpisy/" TargetMode="External"/><Relationship Id="rId44" Type="http://schemas.openxmlformats.org/officeDocument/2006/relationships/hyperlink" Target="https://vyuka.fai.utb.cz" TargetMode="External"/><Relationship Id="rId4" Type="http://schemas.openxmlformats.org/officeDocument/2006/relationships/hyperlink" Target="https://www.utb.cz/univerzita/uredni-deska/vnitrni-normy-a-predpisy/" TargetMode="External"/><Relationship Id="rId9" Type="http://schemas.openxmlformats.org/officeDocument/2006/relationships/hyperlink" Target="https://stag.utb.cz/portal/" TargetMode="External"/><Relationship Id="rId14" Type="http://schemas.openxmlformats.org/officeDocument/2006/relationships/hyperlink" Target="https://jobcentrum.utb.cz/index.php?lang=cz" TargetMode="External"/><Relationship Id="rId22" Type="http://schemas.openxmlformats.org/officeDocument/2006/relationships/hyperlink" Target="https://www.utb.cz/univerzita/uredni-deska/ruzne/strategicky-zamer/%20%20" TargetMode="External"/><Relationship Id="rId27" Type="http://schemas.openxmlformats.org/officeDocument/2006/relationships/hyperlink" Target="https://www.utb.cz/univerzita/uredni-deska/ruzne/vyrocni-zpravy/" TargetMode="External"/><Relationship Id="rId30" Type="http://schemas.openxmlformats.org/officeDocument/2006/relationships/hyperlink" Target="https://fai.utb.cz/slozeni-rady-studijnich-programu/" TargetMode="External"/><Relationship Id="rId35" Type="http://schemas.openxmlformats.org/officeDocument/2006/relationships/hyperlink" Target="https://vyuka.fai.utb.cz" TargetMode="External"/><Relationship Id="rId43"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C6594521-8F0A-4B99-B807-94B9730DF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15028</Words>
  <Characters>88669</Characters>
  <Application>Microsoft Office Word</Application>
  <DocSecurity>0</DocSecurity>
  <Lines>738</Lines>
  <Paragraphs>206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5</cp:revision>
  <cp:lastPrinted>2018-09-11T21:14:00Z</cp:lastPrinted>
  <dcterms:created xsi:type="dcterms:W3CDTF">2018-11-26T11:34:00Z</dcterms:created>
  <dcterms:modified xsi:type="dcterms:W3CDTF">2018-11-26T11:53:00Z</dcterms:modified>
</cp:coreProperties>
</file>