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EC570" w14:textId="77777777" w:rsidR="002869E0" w:rsidRDefault="002869E0" w:rsidP="002869E0">
      <w:pPr>
        <w:pStyle w:val="Nadpis11"/>
        <w:keepNext/>
        <w:keepLines/>
        <w:shd w:val="clear" w:color="auto" w:fill="auto"/>
        <w:spacing w:after="125" w:line="300" w:lineRule="exact"/>
        <w:ind w:right="120"/>
      </w:pPr>
      <w:bookmarkStart w:id="0" w:name="bookmark0"/>
    </w:p>
    <w:p w14:paraId="7C294728" w14:textId="77777777" w:rsidR="002869E0" w:rsidRPr="002F2B9F" w:rsidRDefault="002869E0" w:rsidP="002869E0">
      <w:pPr>
        <w:jc w:val="center"/>
        <w:rPr>
          <w:b/>
          <w:sz w:val="28"/>
          <w:szCs w:val="28"/>
        </w:rPr>
      </w:pPr>
      <w:r w:rsidRPr="002F2B9F">
        <w:rPr>
          <w:b/>
          <w:sz w:val="28"/>
          <w:szCs w:val="28"/>
        </w:rPr>
        <w:t>Sebehodnotící zpráva pro akreditaci studijních programů</w:t>
      </w:r>
      <w:bookmarkEnd w:id="0"/>
    </w:p>
    <w:p w14:paraId="569BB1D5" w14:textId="77777777" w:rsidR="002869E0" w:rsidRDefault="002869E0" w:rsidP="002869E0">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14:paraId="2E020C3A" w14:textId="77777777" w:rsidR="002869E0" w:rsidRDefault="002869E0" w:rsidP="002869E0">
          <w:pPr>
            <w:pStyle w:val="Nadpisobsahu"/>
          </w:pPr>
          <w:r>
            <w:t>Obsah</w:t>
          </w:r>
        </w:p>
        <w:p w14:paraId="22DCB416" w14:textId="596FDBDA" w:rsidR="00702388" w:rsidRDefault="002869E0">
          <w:pPr>
            <w:pStyle w:val="Obsah2"/>
            <w:rPr>
              <w:ins w:id="1" w:author="Martin Sysel" w:date="2018-11-21T10:01:00Z"/>
              <w:rFonts w:asciiTheme="minorHAnsi" w:eastAsiaTheme="minorEastAsia" w:hAnsiTheme="minorHAnsi" w:cstheme="minorBidi"/>
              <w:b w:val="0"/>
              <w:lang w:eastAsia="cs-CZ"/>
            </w:rPr>
          </w:pPr>
          <w:r>
            <w:fldChar w:fldCharType="begin"/>
          </w:r>
          <w:r>
            <w:instrText xml:space="preserve"> TOC \o "1-3" \h \z \u </w:instrText>
          </w:r>
          <w:r>
            <w:fldChar w:fldCharType="separate"/>
          </w:r>
          <w:ins w:id="2" w:author="Martin Sysel" w:date="2018-11-21T10:01:00Z">
            <w:r w:rsidR="00702388" w:rsidRPr="007F440A">
              <w:rPr>
                <w:rStyle w:val="Hypertextovodkaz"/>
              </w:rPr>
              <w:fldChar w:fldCharType="begin"/>
            </w:r>
            <w:r w:rsidR="00702388" w:rsidRPr="007F440A">
              <w:rPr>
                <w:rStyle w:val="Hypertextovodkaz"/>
              </w:rPr>
              <w:instrText xml:space="preserve"> </w:instrText>
            </w:r>
            <w:r w:rsidR="00702388">
              <w:instrText>HYPERLINK \l "_Toc530557793"</w:instrText>
            </w:r>
            <w:r w:rsidR="00702388" w:rsidRPr="007F440A">
              <w:rPr>
                <w:rStyle w:val="Hypertextovodkaz"/>
              </w:rPr>
              <w:instrText xml:space="preserve"> </w:instrText>
            </w:r>
            <w:r w:rsidR="00702388" w:rsidRPr="007F440A">
              <w:rPr>
                <w:rStyle w:val="Hypertextovodkaz"/>
              </w:rPr>
              <w:fldChar w:fldCharType="separate"/>
            </w:r>
            <w:r w:rsidR="00702388" w:rsidRPr="007F440A">
              <w:rPr>
                <w:rStyle w:val="Hypertextovodkaz"/>
                <w:shd w:val="clear" w:color="auto" w:fill="FFFFFF"/>
              </w:rPr>
              <w:t>I. Instituce</w:t>
            </w:r>
            <w:r w:rsidR="00702388">
              <w:rPr>
                <w:webHidden/>
              </w:rPr>
              <w:tab/>
            </w:r>
            <w:r w:rsidR="00702388">
              <w:rPr>
                <w:webHidden/>
              </w:rPr>
              <w:fldChar w:fldCharType="begin"/>
            </w:r>
            <w:r w:rsidR="00702388">
              <w:rPr>
                <w:webHidden/>
              </w:rPr>
              <w:instrText xml:space="preserve"> PAGEREF _Toc530557793 \h </w:instrText>
            </w:r>
          </w:ins>
          <w:r w:rsidR="00702388">
            <w:rPr>
              <w:webHidden/>
            </w:rPr>
          </w:r>
          <w:r w:rsidR="00702388">
            <w:rPr>
              <w:webHidden/>
            </w:rPr>
            <w:fldChar w:fldCharType="separate"/>
          </w:r>
          <w:ins w:id="3" w:author="Martin Sysel" w:date="2018-11-21T10:04:00Z">
            <w:r w:rsidR="00702388">
              <w:rPr>
                <w:webHidden/>
              </w:rPr>
              <w:t>100</w:t>
            </w:r>
          </w:ins>
          <w:ins w:id="4" w:author="Martin Sysel" w:date="2018-11-21T10:01:00Z">
            <w:r w:rsidR="00702388">
              <w:rPr>
                <w:webHidden/>
              </w:rPr>
              <w:fldChar w:fldCharType="end"/>
            </w:r>
            <w:r w:rsidR="00702388" w:rsidRPr="007F440A">
              <w:rPr>
                <w:rStyle w:val="Hypertextovodkaz"/>
              </w:rPr>
              <w:fldChar w:fldCharType="end"/>
            </w:r>
          </w:ins>
        </w:p>
        <w:p w14:paraId="07F586FD" w14:textId="6F64489A" w:rsidR="00702388" w:rsidRDefault="00702388">
          <w:pPr>
            <w:pStyle w:val="Obsah2"/>
            <w:rPr>
              <w:ins w:id="5" w:author="Martin Sysel" w:date="2018-11-21T10:01:00Z"/>
              <w:rFonts w:asciiTheme="minorHAnsi" w:eastAsiaTheme="minorEastAsia" w:hAnsiTheme="minorHAnsi" w:cstheme="minorBidi"/>
              <w:b w:val="0"/>
              <w:lang w:eastAsia="cs-CZ"/>
            </w:rPr>
          </w:pPr>
          <w:ins w:id="6" w:author="Martin Sysel" w:date="2018-11-21T10:01:00Z">
            <w:r w:rsidRPr="007F440A">
              <w:rPr>
                <w:rStyle w:val="Hypertextovodkaz"/>
              </w:rPr>
              <w:fldChar w:fldCharType="begin"/>
            </w:r>
            <w:r w:rsidRPr="007F440A">
              <w:rPr>
                <w:rStyle w:val="Hypertextovodkaz"/>
              </w:rPr>
              <w:instrText xml:space="preserve"> </w:instrText>
            </w:r>
            <w:r>
              <w:instrText>HYPERLINK \l "_Toc530557794"</w:instrText>
            </w:r>
            <w:r w:rsidRPr="007F440A">
              <w:rPr>
                <w:rStyle w:val="Hypertextovodkaz"/>
              </w:rPr>
              <w:instrText xml:space="preserve"> </w:instrText>
            </w:r>
            <w:r w:rsidRPr="007F440A">
              <w:rPr>
                <w:rStyle w:val="Hypertextovodkaz"/>
              </w:rPr>
              <w:fldChar w:fldCharType="separate"/>
            </w:r>
            <w:r w:rsidRPr="007F440A">
              <w:rPr>
                <w:rStyle w:val="Hypertextovodkaz"/>
              </w:rPr>
              <w:t>Působnost orgánů vysoké školy</w:t>
            </w:r>
            <w:r>
              <w:rPr>
                <w:webHidden/>
              </w:rPr>
              <w:tab/>
            </w:r>
            <w:r>
              <w:rPr>
                <w:webHidden/>
              </w:rPr>
              <w:fldChar w:fldCharType="begin"/>
            </w:r>
            <w:r>
              <w:rPr>
                <w:webHidden/>
              </w:rPr>
              <w:instrText xml:space="preserve"> PAGEREF _Toc530557794 \h </w:instrText>
            </w:r>
          </w:ins>
          <w:r>
            <w:rPr>
              <w:webHidden/>
            </w:rPr>
          </w:r>
          <w:r>
            <w:rPr>
              <w:webHidden/>
            </w:rPr>
            <w:fldChar w:fldCharType="separate"/>
          </w:r>
          <w:ins w:id="7" w:author="Martin Sysel" w:date="2018-11-21T10:04:00Z">
            <w:r>
              <w:rPr>
                <w:webHidden/>
              </w:rPr>
              <w:t>100</w:t>
            </w:r>
          </w:ins>
          <w:ins w:id="8" w:author="Martin Sysel" w:date="2018-11-21T10:01:00Z">
            <w:r>
              <w:rPr>
                <w:webHidden/>
              </w:rPr>
              <w:fldChar w:fldCharType="end"/>
            </w:r>
            <w:r w:rsidRPr="007F440A">
              <w:rPr>
                <w:rStyle w:val="Hypertextovodkaz"/>
              </w:rPr>
              <w:fldChar w:fldCharType="end"/>
            </w:r>
          </w:ins>
        </w:p>
        <w:p w14:paraId="714846F6" w14:textId="077501DD" w:rsidR="00702388" w:rsidRDefault="00702388">
          <w:pPr>
            <w:pStyle w:val="Obsah3"/>
            <w:tabs>
              <w:tab w:val="right" w:leader="dot" w:pos="9062"/>
            </w:tabs>
            <w:rPr>
              <w:ins w:id="9" w:author="Martin Sysel" w:date="2018-11-21T10:01:00Z"/>
              <w:rFonts w:asciiTheme="minorHAnsi" w:eastAsiaTheme="minorEastAsia" w:hAnsiTheme="minorHAnsi" w:cstheme="minorBidi"/>
              <w:noProof/>
              <w:lang w:eastAsia="cs-CZ"/>
            </w:rPr>
          </w:pPr>
          <w:ins w:id="1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"_Toc530557795"</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Standardy 1.1-1.2</w:t>
            </w:r>
            <w:r>
              <w:rPr>
                <w:noProof/>
                <w:webHidden/>
              </w:rPr>
              <w:tab/>
            </w:r>
            <w:r>
              <w:rPr>
                <w:noProof/>
                <w:webHidden/>
              </w:rPr>
              <w:fldChar w:fldCharType="begin"/>
            </w:r>
            <w:r>
              <w:rPr>
                <w:noProof/>
                <w:webHidden/>
              </w:rPr>
              <w:instrText xml:space="preserve"> PAGEREF _Toc530557795 \h </w:instrText>
            </w:r>
          </w:ins>
          <w:r>
            <w:rPr>
              <w:noProof/>
              <w:webHidden/>
            </w:rPr>
          </w:r>
          <w:r>
            <w:rPr>
              <w:noProof/>
              <w:webHidden/>
            </w:rPr>
            <w:fldChar w:fldCharType="separate"/>
          </w:r>
          <w:ins w:id="11" w:author="Martin Sysel" w:date="2018-11-21T10:04:00Z">
            <w:r>
              <w:rPr>
                <w:noProof/>
                <w:webHidden/>
              </w:rPr>
              <w:t>100</w:t>
            </w:r>
          </w:ins>
          <w:ins w:id="12" w:author="Martin Sysel" w:date="2018-11-21T10:01:00Z">
            <w:r>
              <w:rPr>
                <w:noProof/>
                <w:webHidden/>
              </w:rPr>
              <w:fldChar w:fldCharType="end"/>
            </w:r>
            <w:r w:rsidRPr="007F440A">
              <w:rPr>
                <w:rStyle w:val="Hypertextovodkaz"/>
                <w:noProof/>
              </w:rPr>
              <w:fldChar w:fldCharType="end"/>
            </w:r>
          </w:ins>
        </w:p>
        <w:p w14:paraId="7CD74E43" w14:textId="464F9F67" w:rsidR="00702388" w:rsidRDefault="00702388">
          <w:pPr>
            <w:pStyle w:val="Obsah2"/>
            <w:rPr>
              <w:ins w:id="13" w:author="Martin Sysel" w:date="2018-11-21T10:01:00Z"/>
              <w:rFonts w:asciiTheme="minorHAnsi" w:eastAsiaTheme="minorEastAsia" w:hAnsiTheme="minorHAnsi" w:cstheme="minorBidi"/>
              <w:b w:val="0"/>
              <w:lang w:eastAsia="cs-CZ"/>
            </w:rPr>
          </w:pPr>
          <w:ins w:id="14" w:author="Martin Sysel" w:date="2018-11-21T10:01:00Z">
            <w:r w:rsidRPr="007F440A">
              <w:rPr>
                <w:rStyle w:val="Hypertextovodkaz"/>
              </w:rPr>
              <w:fldChar w:fldCharType="begin"/>
            </w:r>
            <w:r w:rsidRPr="007F440A">
              <w:rPr>
                <w:rStyle w:val="Hypertextovodkaz"/>
              </w:rPr>
              <w:instrText xml:space="preserve"> </w:instrText>
            </w:r>
            <w:r>
              <w:instrText>HYPERLINK \l "_Toc530557796"</w:instrText>
            </w:r>
            <w:r w:rsidRPr="007F440A">
              <w:rPr>
                <w:rStyle w:val="Hypertextovodkaz"/>
              </w:rPr>
              <w:instrText xml:space="preserve"> </w:instrText>
            </w:r>
            <w:r w:rsidRPr="007F440A">
              <w:rPr>
                <w:rStyle w:val="Hypertextovodkaz"/>
              </w:rPr>
              <w:fldChar w:fldCharType="separate"/>
            </w:r>
            <w:r w:rsidRPr="007F440A">
              <w:rPr>
                <w:rStyle w:val="Hypertextovodkaz"/>
              </w:rPr>
              <w:t>Vnitřní systém zajišťování kvality</w:t>
            </w:r>
            <w:r>
              <w:rPr>
                <w:webHidden/>
              </w:rPr>
              <w:tab/>
            </w:r>
            <w:r>
              <w:rPr>
                <w:webHidden/>
              </w:rPr>
              <w:fldChar w:fldCharType="begin"/>
            </w:r>
            <w:r>
              <w:rPr>
                <w:webHidden/>
              </w:rPr>
              <w:instrText xml:space="preserve"> PAGEREF _Toc530557796 \h </w:instrText>
            </w:r>
          </w:ins>
          <w:r>
            <w:rPr>
              <w:webHidden/>
            </w:rPr>
          </w:r>
          <w:r>
            <w:rPr>
              <w:webHidden/>
            </w:rPr>
            <w:fldChar w:fldCharType="separate"/>
          </w:r>
          <w:ins w:id="15" w:author="Martin Sysel" w:date="2018-11-21T10:04:00Z">
            <w:r>
              <w:rPr>
                <w:webHidden/>
              </w:rPr>
              <w:t>100</w:t>
            </w:r>
          </w:ins>
          <w:ins w:id="16" w:author="Martin Sysel" w:date="2018-11-21T10:01:00Z">
            <w:r>
              <w:rPr>
                <w:webHidden/>
              </w:rPr>
              <w:fldChar w:fldCharType="end"/>
            </w:r>
            <w:r w:rsidRPr="007F440A">
              <w:rPr>
                <w:rStyle w:val="Hypertextovodkaz"/>
              </w:rPr>
              <w:fldChar w:fldCharType="end"/>
            </w:r>
          </w:ins>
        </w:p>
        <w:p w14:paraId="6AE26D21" w14:textId="47E8B151" w:rsidR="00702388" w:rsidRDefault="00702388">
          <w:pPr>
            <w:pStyle w:val="Obsah3"/>
            <w:tabs>
              <w:tab w:val="right" w:leader="dot" w:pos="9062"/>
            </w:tabs>
            <w:rPr>
              <w:ins w:id="17" w:author="Martin Sysel" w:date="2018-11-21T10:01:00Z"/>
              <w:rFonts w:asciiTheme="minorHAnsi" w:eastAsiaTheme="minorEastAsia" w:hAnsiTheme="minorHAnsi" w:cstheme="minorBidi"/>
              <w:noProof/>
              <w:lang w:eastAsia="cs-CZ"/>
            </w:rPr>
          </w:pPr>
          <w:ins w:id="18"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"_Toc530557797"</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1.3: Vymezení pravomoci a odpovědnost za kvalitu</w:t>
            </w:r>
            <w:r>
              <w:rPr>
                <w:noProof/>
                <w:webHidden/>
              </w:rPr>
              <w:tab/>
            </w:r>
            <w:r>
              <w:rPr>
                <w:noProof/>
                <w:webHidden/>
              </w:rPr>
              <w:fldChar w:fldCharType="begin"/>
            </w:r>
            <w:r>
              <w:rPr>
                <w:noProof/>
                <w:webHidden/>
              </w:rPr>
              <w:instrText xml:space="preserve"> PAGEREF _Toc530557797 \h </w:instrText>
            </w:r>
          </w:ins>
          <w:r>
            <w:rPr>
              <w:noProof/>
              <w:webHidden/>
            </w:rPr>
          </w:r>
          <w:r>
            <w:rPr>
              <w:noProof/>
              <w:webHidden/>
            </w:rPr>
            <w:fldChar w:fldCharType="separate"/>
          </w:r>
          <w:ins w:id="19" w:author="Martin Sysel" w:date="2018-11-21T10:04:00Z">
            <w:r>
              <w:rPr>
                <w:noProof/>
                <w:webHidden/>
              </w:rPr>
              <w:t>100</w:t>
            </w:r>
          </w:ins>
          <w:ins w:id="20" w:author="Martin Sysel" w:date="2018-11-21T10:01:00Z">
            <w:r>
              <w:rPr>
                <w:noProof/>
                <w:webHidden/>
              </w:rPr>
              <w:fldChar w:fldCharType="end"/>
            </w:r>
            <w:r w:rsidRPr="007F440A">
              <w:rPr>
                <w:rStyle w:val="Hypertextovodkaz"/>
                <w:noProof/>
              </w:rPr>
              <w:fldChar w:fldCharType="end"/>
            </w:r>
          </w:ins>
        </w:p>
        <w:p w14:paraId="0B817085" w14:textId="78DC5B94" w:rsidR="00702388" w:rsidRDefault="00702388">
          <w:pPr>
            <w:pStyle w:val="Obsah3"/>
            <w:tabs>
              <w:tab w:val="right" w:leader="dot" w:pos="9062"/>
            </w:tabs>
            <w:rPr>
              <w:ins w:id="21" w:author="Martin Sysel" w:date="2018-11-21T10:01:00Z"/>
              <w:rFonts w:asciiTheme="minorHAnsi" w:eastAsiaTheme="minorEastAsia" w:hAnsiTheme="minorHAnsi" w:cstheme="minorBidi"/>
              <w:noProof/>
              <w:lang w:eastAsia="cs-CZ"/>
            </w:rPr>
          </w:pPr>
          <w:ins w:id="22"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"_Toc530557798"</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1.4: Procesy vzniku a úprav studijních programů</w:t>
            </w:r>
            <w:r>
              <w:rPr>
                <w:noProof/>
                <w:webHidden/>
              </w:rPr>
              <w:tab/>
            </w:r>
            <w:r>
              <w:rPr>
                <w:noProof/>
                <w:webHidden/>
              </w:rPr>
              <w:fldChar w:fldCharType="begin"/>
            </w:r>
            <w:r>
              <w:rPr>
                <w:noProof/>
                <w:webHidden/>
              </w:rPr>
              <w:instrText xml:space="preserve"> PAGEREF _Toc530557798 \h </w:instrText>
            </w:r>
          </w:ins>
          <w:r>
            <w:rPr>
              <w:noProof/>
              <w:webHidden/>
            </w:rPr>
          </w:r>
          <w:r>
            <w:rPr>
              <w:noProof/>
              <w:webHidden/>
            </w:rPr>
            <w:fldChar w:fldCharType="separate"/>
          </w:r>
          <w:ins w:id="23" w:author="Martin Sysel" w:date="2018-11-21T10:04:00Z">
            <w:r>
              <w:rPr>
                <w:noProof/>
                <w:webHidden/>
              </w:rPr>
              <w:t>100</w:t>
            </w:r>
          </w:ins>
          <w:ins w:id="24" w:author="Martin Sysel" w:date="2018-11-21T10:01:00Z">
            <w:r>
              <w:rPr>
                <w:noProof/>
                <w:webHidden/>
              </w:rPr>
              <w:fldChar w:fldCharType="end"/>
            </w:r>
            <w:r w:rsidRPr="007F440A">
              <w:rPr>
                <w:rStyle w:val="Hypertextovodkaz"/>
                <w:noProof/>
              </w:rPr>
              <w:fldChar w:fldCharType="end"/>
            </w:r>
          </w:ins>
        </w:p>
        <w:p w14:paraId="7FC65696" w14:textId="27081CCB" w:rsidR="00702388" w:rsidRDefault="00702388">
          <w:pPr>
            <w:pStyle w:val="Obsah3"/>
            <w:tabs>
              <w:tab w:val="right" w:leader="dot" w:pos="9062"/>
            </w:tabs>
            <w:rPr>
              <w:ins w:id="25" w:author="Martin Sysel" w:date="2018-11-21T10:01:00Z"/>
              <w:rFonts w:asciiTheme="minorHAnsi" w:eastAsiaTheme="minorEastAsia" w:hAnsiTheme="minorHAnsi" w:cstheme="minorBidi"/>
              <w:noProof/>
              <w:lang w:eastAsia="cs-CZ"/>
            </w:rPr>
          </w:pPr>
          <w:ins w:id="2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"_Toc530557799"</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1.5: Principy a systém uznávání zahraničního vzdělávání pro přijetí ke studiu</w:t>
            </w:r>
            <w:r>
              <w:rPr>
                <w:noProof/>
                <w:webHidden/>
              </w:rPr>
              <w:tab/>
            </w:r>
            <w:r>
              <w:rPr>
                <w:noProof/>
                <w:webHidden/>
              </w:rPr>
              <w:fldChar w:fldCharType="begin"/>
            </w:r>
            <w:r>
              <w:rPr>
                <w:noProof/>
                <w:webHidden/>
              </w:rPr>
              <w:instrText xml:space="preserve"> PAGEREF _Toc530557799 \h </w:instrText>
            </w:r>
          </w:ins>
          <w:r>
            <w:rPr>
              <w:noProof/>
              <w:webHidden/>
            </w:rPr>
          </w:r>
          <w:r>
            <w:rPr>
              <w:noProof/>
              <w:webHidden/>
            </w:rPr>
            <w:fldChar w:fldCharType="separate"/>
          </w:r>
          <w:ins w:id="27" w:author="Martin Sysel" w:date="2018-11-21T10:04:00Z">
            <w:r>
              <w:rPr>
                <w:noProof/>
                <w:webHidden/>
              </w:rPr>
              <w:t>100</w:t>
            </w:r>
          </w:ins>
          <w:ins w:id="28" w:author="Martin Sysel" w:date="2018-11-21T10:01:00Z">
            <w:r>
              <w:rPr>
                <w:noProof/>
                <w:webHidden/>
              </w:rPr>
              <w:fldChar w:fldCharType="end"/>
            </w:r>
            <w:r w:rsidRPr="007F440A">
              <w:rPr>
                <w:rStyle w:val="Hypertextovodkaz"/>
                <w:noProof/>
              </w:rPr>
              <w:fldChar w:fldCharType="end"/>
            </w:r>
          </w:ins>
        </w:p>
        <w:p w14:paraId="76F4A223" w14:textId="69ADD57C" w:rsidR="00702388" w:rsidRDefault="00702388">
          <w:pPr>
            <w:pStyle w:val="Obsah3"/>
            <w:tabs>
              <w:tab w:val="right" w:leader="dot" w:pos="9062"/>
            </w:tabs>
            <w:rPr>
              <w:ins w:id="29" w:author="Martin Sysel" w:date="2018-11-21T10:01:00Z"/>
              <w:rFonts w:asciiTheme="minorHAnsi" w:eastAsiaTheme="minorEastAsia" w:hAnsiTheme="minorHAnsi" w:cstheme="minorBidi"/>
              <w:noProof/>
              <w:lang w:eastAsia="cs-CZ"/>
            </w:rPr>
          </w:pPr>
          <w:ins w:id="3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"_Toc530557800"</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1.6: Vedení kvalifikačních a rigorózních prací</w:t>
            </w:r>
            <w:r>
              <w:rPr>
                <w:noProof/>
                <w:webHidden/>
              </w:rPr>
              <w:tab/>
            </w:r>
            <w:r>
              <w:rPr>
                <w:noProof/>
                <w:webHidden/>
              </w:rPr>
              <w:fldChar w:fldCharType="begin"/>
            </w:r>
            <w:r>
              <w:rPr>
                <w:noProof/>
                <w:webHidden/>
              </w:rPr>
              <w:instrText xml:space="preserve"> PAGEREF _Toc530557800 \h </w:instrText>
            </w:r>
          </w:ins>
          <w:r>
            <w:rPr>
              <w:noProof/>
              <w:webHidden/>
            </w:rPr>
          </w:r>
          <w:r>
            <w:rPr>
              <w:noProof/>
              <w:webHidden/>
            </w:rPr>
            <w:fldChar w:fldCharType="separate"/>
          </w:r>
          <w:ins w:id="31" w:author="Martin Sysel" w:date="2018-11-21T10:04:00Z">
            <w:r>
              <w:rPr>
                <w:noProof/>
                <w:webHidden/>
              </w:rPr>
              <w:t>101</w:t>
            </w:r>
          </w:ins>
          <w:ins w:id="32" w:author="Martin Sysel" w:date="2018-11-21T10:01:00Z">
            <w:r>
              <w:rPr>
                <w:noProof/>
                <w:webHidden/>
              </w:rPr>
              <w:fldChar w:fldCharType="end"/>
            </w:r>
            <w:r w:rsidRPr="007F440A">
              <w:rPr>
                <w:rStyle w:val="Hypertextovodkaz"/>
                <w:noProof/>
              </w:rPr>
              <w:fldChar w:fldCharType="end"/>
            </w:r>
          </w:ins>
        </w:p>
        <w:p w14:paraId="21FD1D6A" w14:textId="5DA1E6FE" w:rsidR="00702388" w:rsidRDefault="00702388">
          <w:pPr>
            <w:pStyle w:val="Obsah3"/>
            <w:tabs>
              <w:tab w:val="right" w:leader="dot" w:pos="9062"/>
            </w:tabs>
            <w:rPr>
              <w:ins w:id="33" w:author="Martin Sysel" w:date="2018-11-21T10:01:00Z"/>
              <w:rFonts w:asciiTheme="minorHAnsi" w:eastAsiaTheme="minorEastAsia" w:hAnsiTheme="minorHAnsi" w:cstheme="minorBidi"/>
              <w:noProof/>
              <w:lang w:eastAsia="cs-CZ"/>
            </w:rPr>
          </w:pPr>
          <w:ins w:id="34"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"_Toc530557801"</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1.7: Procesy zpětné vazby při hodnocení kvality</w:t>
            </w:r>
            <w:r>
              <w:rPr>
                <w:noProof/>
                <w:webHidden/>
              </w:rPr>
              <w:tab/>
            </w:r>
            <w:r>
              <w:rPr>
                <w:noProof/>
                <w:webHidden/>
              </w:rPr>
              <w:fldChar w:fldCharType="begin"/>
            </w:r>
            <w:r>
              <w:rPr>
                <w:noProof/>
                <w:webHidden/>
              </w:rPr>
              <w:instrText xml:space="preserve"> PAGEREF _Toc530557801 \h </w:instrText>
            </w:r>
          </w:ins>
          <w:r>
            <w:rPr>
              <w:noProof/>
              <w:webHidden/>
            </w:rPr>
          </w:r>
          <w:r>
            <w:rPr>
              <w:noProof/>
              <w:webHidden/>
            </w:rPr>
            <w:fldChar w:fldCharType="separate"/>
          </w:r>
          <w:ins w:id="35" w:author="Martin Sysel" w:date="2018-11-21T10:04:00Z">
            <w:r>
              <w:rPr>
                <w:noProof/>
                <w:webHidden/>
              </w:rPr>
              <w:t>101</w:t>
            </w:r>
          </w:ins>
          <w:ins w:id="36" w:author="Martin Sysel" w:date="2018-11-21T10:01:00Z">
            <w:r>
              <w:rPr>
                <w:noProof/>
                <w:webHidden/>
              </w:rPr>
              <w:fldChar w:fldCharType="end"/>
            </w:r>
            <w:r w:rsidRPr="007F440A">
              <w:rPr>
                <w:rStyle w:val="Hypertextovodkaz"/>
                <w:noProof/>
              </w:rPr>
              <w:fldChar w:fldCharType="end"/>
            </w:r>
          </w:ins>
        </w:p>
        <w:p w14:paraId="065E395D" w14:textId="33D55891" w:rsidR="00702388" w:rsidRDefault="00702388">
          <w:pPr>
            <w:pStyle w:val="Obsah3"/>
            <w:tabs>
              <w:tab w:val="right" w:leader="dot" w:pos="9062"/>
            </w:tabs>
            <w:rPr>
              <w:ins w:id="37" w:author="Martin Sysel" w:date="2018-11-21T10:01:00Z"/>
              <w:rFonts w:asciiTheme="minorHAnsi" w:eastAsiaTheme="minorEastAsia" w:hAnsiTheme="minorHAnsi" w:cstheme="minorBidi"/>
              <w:noProof/>
              <w:lang w:eastAsia="cs-CZ"/>
            </w:rPr>
          </w:pPr>
          <w:ins w:id="38"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"_Toc530557802"</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1.8: Sledování úspěšnosti uchazečů o studium, studentů a uplatnitelnosti absolventů</w:t>
            </w:r>
            <w:r>
              <w:rPr>
                <w:noProof/>
                <w:webHidden/>
              </w:rPr>
              <w:tab/>
            </w:r>
            <w:r>
              <w:rPr>
                <w:noProof/>
                <w:webHidden/>
              </w:rPr>
              <w:fldChar w:fldCharType="begin"/>
            </w:r>
            <w:r>
              <w:rPr>
                <w:noProof/>
                <w:webHidden/>
              </w:rPr>
              <w:instrText xml:space="preserve"> PAGEREF _Toc530557802 \h </w:instrText>
            </w:r>
          </w:ins>
          <w:r>
            <w:rPr>
              <w:noProof/>
              <w:webHidden/>
            </w:rPr>
          </w:r>
          <w:r>
            <w:rPr>
              <w:noProof/>
              <w:webHidden/>
            </w:rPr>
            <w:fldChar w:fldCharType="separate"/>
          </w:r>
          <w:ins w:id="39" w:author="Martin Sysel" w:date="2018-11-21T10:04:00Z">
            <w:r>
              <w:rPr>
                <w:noProof/>
                <w:webHidden/>
              </w:rPr>
              <w:t>101</w:t>
            </w:r>
          </w:ins>
          <w:ins w:id="40" w:author="Martin Sysel" w:date="2018-11-21T10:01:00Z">
            <w:r>
              <w:rPr>
                <w:noProof/>
                <w:webHidden/>
              </w:rPr>
              <w:fldChar w:fldCharType="end"/>
            </w:r>
            <w:r w:rsidRPr="007F440A">
              <w:rPr>
                <w:rStyle w:val="Hypertextovodkaz"/>
                <w:noProof/>
              </w:rPr>
              <w:fldChar w:fldCharType="end"/>
            </w:r>
          </w:ins>
        </w:p>
        <w:p w14:paraId="67CB4DB2" w14:textId="71AD1D74" w:rsidR="00702388" w:rsidRDefault="00702388">
          <w:pPr>
            <w:pStyle w:val="Obsah2"/>
            <w:rPr>
              <w:ins w:id="41" w:author="Martin Sysel" w:date="2018-11-21T10:01:00Z"/>
              <w:rFonts w:asciiTheme="minorHAnsi" w:eastAsiaTheme="minorEastAsia" w:hAnsiTheme="minorHAnsi" w:cstheme="minorBidi"/>
              <w:b w:val="0"/>
              <w:lang w:eastAsia="cs-CZ"/>
            </w:rPr>
          </w:pPr>
          <w:ins w:id="42" w:author="Martin Sysel" w:date="2018-11-21T10:01:00Z">
            <w:r w:rsidRPr="007F440A">
              <w:rPr>
                <w:rStyle w:val="Hypertextovodkaz"/>
              </w:rPr>
              <w:fldChar w:fldCharType="begin"/>
            </w:r>
            <w:r w:rsidRPr="007F440A">
              <w:rPr>
                <w:rStyle w:val="Hypertextovodkaz"/>
              </w:rPr>
              <w:instrText xml:space="preserve"> </w:instrText>
            </w:r>
            <w:r>
              <w:instrText>HYPERLINK \l "_Toc530557803"</w:instrText>
            </w:r>
            <w:r w:rsidRPr="007F440A">
              <w:rPr>
                <w:rStyle w:val="Hypertextovodkaz"/>
              </w:rPr>
              <w:instrText xml:space="preserve"> </w:instrText>
            </w:r>
            <w:r w:rsidRPr="007F440A">
              <w:rPr>
                <w:rStyle w:val="Hypertextovodkaz"/>
              </w:rPr>
              <w:fldChar w:fldCharType="separate"/>
            </w:r>
            <w:r w:rsidRPr="007F440A">
              <w:rPr>
                <w:rStyle w:val="Hypertextovodkaz"/>
              </w:rPr>
              <w:t>Vzdělávací a tvůrčí činnost</w:t>
            </w:r>
            <w:r>
              <w:rPr>
                <w:webHidden/>
              </w:rPr>
              <w:tab/>
            </w:r>
            <w:r>
              <w:rPr>
                <w:webHidden/>
              </w:rPr>
              <w:fldChar w:fldCharType="begin"/>
            </w:r>
            <w:r>
              <w:rPr>
                <w:webHidden/>
              </w:rPr>
              <w:instrText xml:space="preserve"> PAGEREF _Toc530557803 \h </w:instrText>
            </w:r>
          </w:ins>
          <w:r>
            <w:rPr>
              <w:webHidden/>
            </w:rPr>
          </w:r>
          <w:r>
            <w:rPr>
              <w:webHidden/>
            </w:rPr>
            <w:fldChar w:fldCharType="separate"/>
          </w:r>
          <w:ins w:id="43" w:author="Martin Sysel" w:date="2018-11-21T10:04:00Z">
            <w:r>
              <w:rPr>
                <w:webHidden/>
              </w:rPr>
              <w:t>102</w:t>
            </w:r>
          </w:ins>
          <w:ins w:id="44" w:author="Martin Sysel" w:date="2018-11-21T10:01:00Z">
            <w:r>
              <w:rPr>
                <w:webHidden/>
              </w:rPr>
              <w:fldChar w:fldCharType="end"/>
            </w:r>
            <w:r w:rsidRPr="007F440A">
              <w:rPr>
                <w:rStyle w:val="Hypertextovodkaz"/>
              </w:rPr>
              <w:fldChar w:fldCharType="end"/>
            </w:r>
          </w:ins>
        </w:p>
        <w:p w14:paraId="7D70863E" w14:textId="2A719BCE" w:rsidR="00702388" w:rsidRDefault="00702388">
          <w:pPr>
            <w:pStyle w:val="Obsah3"/>
            <w:tabs>
              <w:tab w:val="right" w:leader="dot" w:pos="9062"/>
            </w:tabs>
            <w:rPr>
              <w:ins w:id="45" w:author="Martin Sysel" w:date="2018-11-21T10:01:00Z"/>
              <w:rFonts w:asciiTheme="minorHAnsi" w:eastAsiaTheme="minorEastAsia" w:hAnsiTheme="minorHAnsi" w:cstheme="minorBidi"/>
              <w:noProof/>
              <w:lang w:eastAsia="cs-CZ"/>
            </w:rPr>
          </w:pPr>
          <w:ins w:id="4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"_Toc530557804"</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1.9: Mezinárodní rozměr a aplikace soudobého stavu poznání</w:t>
            </w:r>
            <w:r>
              <w:rPr>
                <w:noProof/>
                <w:webHidden/>
              </w:rPr>
              <w:tab/>
            </w:r>
            <w:r>
              <w:rPr>
                <w:noProof/>
                <w:webHidden/>
              </w:rPr>
              <w:fldChar w:fldCharType="begin"/>
            </w:r>
            <w:r>
              <w:rPr>
                <w:noProof/>
                <w:webHidden/>
              </w:rPr>
              <w:instrText xml:space="preserve"> PAGEREF _Toc530557804 \h </w:instrText>
            </w:r>
          </w:ins>
          <w:r>
            <w:rPr>
              <w:noProof/>
              <w:webHidden/>
            </w:rPr>
          </w:r>
          <w:r>
            <w:rPr>
              <w:noProof/>
              <w:webHidden/>
            </w:rPr>
            <w:fldChar w:fldCharType="separate"/>
          </w:r>
          <w:ins w:id="47" w:author="Martin Sysel" w:date="2018-11-21T10:04:00Z">
            <w:r>
              <w:rPr>
                <w:noProof/>
                <w:webHidden/>
              </w:rPr>
              <w:t>102</w:t>
            </w:r>
          </w:ins>
          <w:ins w:id="48" w:author="Martin Sysel" w:date="2018-11-21T10:01:00Z">
            <w:r>
              <w:rPr>
                <w:noProof/>
                <w:webHidden/>
              </w:rPr>
              <w:fldChar w:fldCharType="end"/>
            </w:r>
            <w:r w:rsidRPr="007F440A">
              <w:rPr>
                <w:rStyle w:val="Hypertextovodkaz"/>
                <w:noProof/>
              </w:rPr>
              <w:fldChar w:fldCharType="end"/>
            </w:r>
          </w:ins>
        </w:p>
        <w:p w14:paraId="60DAFDE5" w14:textId="49BBE5EA" w:rsidR="00702388" w:rsidRDefault="00702388">
          <w:pPr>
            <w:pStyle w:val="Obsah3"/>
            <w:tabs>
              <w:tab w:val="right" w:leader="dot" w:pos="9062"/>
            </w:tabs>
            <w:rPr>
              <w:ins w:id="49" w:author="Martin Sysel" w:date="2018-11-21T10:01:00Z"/>
              <w:rFonts w:asciiTheme="minorHAnsi" w:eastAsiaTheme="minorEastAsia" w:hAnsiTheme="minorHAnsi" w:cstheme="minorBidi"/>
              <w:noProof/>
              <w:lang w:eastAsia="cs-CZ"/>
            </w:rPr>
          </w:pPr>
          <w:ins w:id="5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"_Toc530557805"</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1.10: Spolupráce s praxí při uskutečňování studijních programů</w:t>
            </w:r>
            <w:r>
              <w:rPr>
                <w:noProof/>
                <w:webHidden/>
              </w:rPr>
              <w:tab/>
            </w:r>
            <w:r>
              <w:rPr>
                <w:noProof/>
                <w:webHidden/>
              </w:rPr>
              <w:fldChar w:fldCharType="begin"/>
            </w:r>
            <w:r>
              <w:rPr>
                <w:noProof/>
                <w:webHidden/>
              </w:rPr>
              <w:instrText xml:space="preserve"> PAGEREF _Toc530557805 \h </w:instrText>
            </w:r>
          </w:ins>
          <w:r>
            <w:rPr>
              <w:noProof/>
              <w:webHidden/>
            </w:rPr>
          </w:r>
          <w:r>
            <w:rPr>
              <w:noProof/>
              <w:webHidden/>
            </w:rPr>
            <w:fldChar w:fldCharType="separate"/>
          </w:r>
          <w:ins w:id="51" w:author="Martin Sysel" w:date="2018-11-21T10:04:00Z">
            <w:r>
              <w:rPr>
                <w:noProof/>
                <w:webHidden/>
              </w:rPr>
              <w:t>102</w:t>
            </w:r>
          </w:ins>
          <w:ins w:id="52" w:author="Martin Sysel" w:date="2018-11-21T10:01:00Z">
            <w:r>
              <w:rPr>
                <w:noProof/>
                <w:webHidden/>
              </w:rPr>
              <w:fldChar w:fldCharType="end"/>
            </w:r>
            <w:r w:rsidRPr="007F440A">
              <w:rPr>
                <w:rStyle w:val="Hypertextovodkaz"/>
                <w:noProof/>
              </w:rPr>
              <w:fldChar w:fldCharType="end"/>
            </w:r>
          </w:ins>
        </w:p>
        <w:p w14:paraId="4C4B2051" w14:textId="10CC3B4A" w:rsidR="00702388" w:rsidRDefault="00702388">
          <w:pPr>
            <w:pStyle w:val="Obsah3"/>
            <w:tabs>
              <w:tab w:val="right" w:leader="dot" w:pos="9062"/>
            </w:tabs>
            <w:rPr>
              <w:ins w:id="53" w:author="Martin Sysel" w:date="2018-11-21T10:01:00Z"/>
              <w:rFonts w:asciiTheme="minorHAnsi" w:eastAsiaTheme="minorEastAsia" w:hAnsiTheme="minorHAnsi" w:cstheme="minorBidi"/>
              <w:noProof/>
              <w:lang w:eastAsia="cs-CZ"/>
            </w:rPr>
          </w:pPr>
          <w:ins w:id="54"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"_Toc530557806"</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1.11: Spolupráce s praxí při tvorbě studijních programů</w:t>
            </w:r>
            <w:r>
              <w:rPr>
                <w:noProof/>
                <w:webHidden/>
              </w:rPr>
              <w:tab/>
            </w:r>
            <w:r>
              <w:rPr>
                <w:noProof/>
                <w:webHidden/>
              </w:rPr>
              <w:fldChar w:fldCharType="begin"/>
            </w:r>
            <w:r>
              <w:rPr>
                <w:noProof/>
                <w:webHidden/>
              </w:rPr>
              <w:instrText xml:space="preserve"> PAGEREF _Toc530557806 \h </w:instrText>
            </w:r>
          </w:ins>
          <w:r>
            <w:rPr>
              <w:noProof/>
              <w:webHidden/>
            </w:rPr>
          </w:r>
          <w:r>
            <w:rPr>
              <w:noProof/>
              <w:webHidden/>
            </w:rPr>
            <w:fldChar w:fldCharType="separate"/>
          </w:r>
          <w:ins w:id="55" w:author="Martin Sysel" w:date="2018-11-21T10:04:00Z">
            <w:r>
              <w:rPr>
                <w:noProof/>
                <w:webHidden/>
              </w:rPr>
              <w:t>103</w:t>
            </w:r>
          </w:ins>
          <w:ins w:id="56" w:author="Martin Sysel" w:date="2018-11-21T10:01:00Z">
            <w:r>
              <w:rPr>
                <w:noProof/>
                <w:webHidden/>
              </w:rPr>
              <w:fldChar w:fldCharType="end"/>
            </w:r>
            <w:r w:rsidRPr="007F440A">
              <w:rPr>
                <w:rStyle w:val="Hypertextovodkaz"/>
                <w:noProof/>
              </w:rPr>
              <w:fldChar w:fldCharType="end"/>
            </w:r>
          </w:ins>
        </w:p>
        <w:p w14:paraId="7923B35E" w14:textId="7A870EDB" w:rsidR="00702388" w:rsidRDefault="00702388">
          <w:pPr>
            <w:pStyle w:val="Obsah2"/>
            <w:rPr>
              <w:ins w:id="57" w:author="Martin Sysel" w:date="2018-11-21T10:01:00Z"/>
              <w:rFonts w:asciiTheme="minorHAnsi" w:eastAsiaTheme="minorEastAsia" w:hAnsiTheme="minorHAnsi" w:cstheme="minorBidi"/>
              <w:b w:val="0"/>
              <w:lang w:eastAsia="cs-CZ"/>
            </w:rPr>
          </w:pPr>
          <w:ins w:id="58" w:author="Martin Sysel" w:date="2018-11-21T10:01:00Z">
            <w:r w:rsidRPr="007F440A">
              <w:rPr>
                <w:rStyle w:val="Hypertextovodkaz"/>
              </w:rPr>
              <w:fldChar w:fldCharType="begin"/>
            </w:r>
            <w:r w:rsidRPr="007F440A">
              <w:rPr>
                <w:rStyle w:val="Hypertextovodkaz"/>
              </w:rPr>
              <w:instrText xml:space="preserve"> </w:instrText>
            </w:r>
            <w:r>
              <w:instrText>HYPERLINK \l "_Toc530557807"</w:instrText>
            </w:r>
            <w:r w:rsidRPr="007F440A">
              <w:rPr>
                <w:rStyle w:val="Hypertextovodkaz"/>
              </w:rPr>
              <w:instrText xml:space="preserve"> </w:instrText>
            </w:r>
            <w:r w:rsidRPr="007F440A">
              <w:rPr>
                <w:rStyle w:val="Hypertextovodkaz"/>
              </w:rPr>
              <w:fldChar w:fldCharType="separate"/>
            </w:r>
            <w:r w:rsidRPr="007F440A">
              <w:rPr>
                <w:rStyle w:val="Hypertextovodkaz"/>
              </w:rPr>
              <w:t>Podpůrné zdroje a administrativa</w:t>
            </w:r>
            <w:r>
              <w:rPr>
                <w:webHidden/>
              </w:rPr>
              <w:tab/>
            </w:r>
            <w:r>
              <w:rPr>
                <w:webHidden/>
              </w:rPr>
              <w:fldChar w:fldCharType="begin"/>
            </w:r>
            <w:r>
              <w:rPr>
                <w:webHidden/>
              </w:rPr>
              <w:instrText xml:space="preserve"> PAGEREF _Toc530557807 \h </w:instrText>
            </w:r>
          </w:ins>
          <w:r>
            <w:rPr>
              <w:webHidden/>
            </w:rPr>
          </w:r>
          <w:r>
            <w:rPr>
              <w:webHidden/>
            </w:rPr>
            <w:fldChar w:fldCharType="separate"/>
          </w:r>
          <w:ins w:id="59" w:author="Martin Sysel" w:date="2018-11-21T10:04:00Z">
            <w:r>
              <w:rPr>
                <w:webHidden/>
              </w:rPr>
              <w:t>103</w:t>
            </w:r>
          </w:ins>
          <w:ins w:id="60" w:author="Martin Sysel" w:date="2018-11-21T10:01:00Z">
            <w:r>
              <w:rPr>
                <w:webHidden/>
              </w:rPr>
              <w:fldChar w:fldCharType="end"/>
            </w:r>
            <w:r w:rsidRPr="007F440A">
              <w:rPr>
                <w:rStyle w:val="Hypertextovodkaz"/>
              </w:rPr>
              <w:fldChar w:fldCharType="end"/>
            </w:r>
          </w:ins>
        </w:p>
        <w:p w14:paraId="69A50539" w14:textId="1FA5BEA9" w:rsidR="00702388" w:rsidRDefault="00702388">
          <w:pPr>
            <w:pStyle w:val="Obsah3"/>
            <w:tabs>
              <w:tab w:val="right" w:leader="dot" w:pos="9062"/>
            </w:tabs>
            <w:rPr>
              <w:ins w:id="61" w:author="Martin Sysel" w:date="2018-11-21T10:01:00Z"/>
              <w:rFonts w:asciiTheme="minorHAnsi" w:eastAsiaTheme="minorEastAsia" w:hAnsiTheme="minorHAnsi" w:cstheme="minorBidi"/>
              <w:noProof/>
              <w:lang w:eastAsia="cs-CZ"/>
            </w:rPr>
          </w:pPr>
          <w:ins w:id="62"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"_Toc530557808"</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1.12: Informační systém</w:t>
            </w:r>
            <w:r>
              <w:rPr>
                <w:noProof/>
                <w:webHidden/>
              </w:rPr>
              <w:tab/>
            </w:r>
            <w:r>
              <w:rPr>
                <w:noProof/>
                <w:webHidden/>
              </w:rPr>
              <w:fldChar w:fldCharType="begin"/>
            </w:r>
            <w:r>
              <w:rPr>
                <w:noProof/>
                <w:webHidden/>
              </w:rPr>
              <w:instrText xml:space="preserve"> PAGEREF _Toc530557808 \h </w:instrText>
            </w:r>
          </w:ins>
          <w:r>
            <w:rPr>
              <w:noProof/>
              <w:webHidden/>
            </w:rPr>
          </w:r>
          <w:r>
            <w:rPr>
              <w:noProof/>
              <w:webHidden/>
            </w:rPr>
            <w:fldChar w:fldCharType="separate"/>
          </w:r>
          <w:ins w:id="63" w:author="Martin Sysel" w:date="2018-11-21T10:04:00Z">
            <w:r>
              <w:rPr>
                <w:noProof/>
                <w:webHidden/>
              </w:rPr>
              <w:t>103</w:t>
            </w:r>
          </w:ins>
          <w:ins w:id="64" w:author="Martin Sysel" w:date="2018-11-21T10:01:00Z">
            <w:r>
              <w:rPr>
                <w:noProof/>
                <w:webHidden/>
              </w:rPr>
              <w:fldChar w:fldCharType="end"/>
            </w:r>
            <w:r w:rsidRPr="007F440A">
              <w:rPr>
                <w:rStyle w:val="Hypertextovodkaz"/>
                <w:noProof/>
              </w:rPr>
              <w:fldChar w:fldCharType="end"/>
            </w:r>
          </w:ins>
        </w:p>
        <w:p w14:paraId="7AC64115" w14:textId="179D9DEA" w:rsidR="00702388" w:rsidRDefault="00702388">
          <w:pPr>
            <w:pStyle w:val="Obsah3"/>
            <w:tabs>
              <w:tab w:val="right" w:leader="dot" w:pos="9062"/>
            </w:tabs>
            <w:rPr>
              <w:ins w:id="65" w:author="Martin Sysel" w:date="2018-11-21T10:01:00Z"/>
              <w:rFonts w:asciiTheme="minorHAnsi" w:eastAsiaTheme="minorEastAsia" w:hAnsiTheme="minorHAnsi" w:cstheme="minorBidi"/>
              <w:noProof/>
              <w:lang w:eastAsia="cs-CZ"/>
            </w:rPr>
          </w:pPr>
          <w:ins w:id="6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"_Toc530557809"</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1.13: Knihovny a elektronické zdroje</w:t>
            </w:r>
            <w:r>
              <w:rPr>
                <w:noProof/>
                <w:webHidden/>
              </w:rPr>
              <w:tab/>
            </w:r>
            <w:r>
              <w:rPr>
                <w:noProof/>
                <w:webHidden/>
              </w:rPr>
              <w:fldChar w:fldCharType="begin"/>
            </w:r>
            <w:r>
              <w:rPr>
                <w:noProof/>
                <w:webHidden/>
              </w:rPr>
              <w:instrText xml:space="preserve"> PAGEREF _Toc530557809 \h </w:instrText>
            </w:r>
          </w:ins>
          <w:r>
            <w:rPr>
              <w:noProof/>
              <w:webHidden/>
            </w:rPr>
          </w:r>
          <w:r>
            <w:rPr>
              <w:noProof/>
              <w:webHidden/>
            </w:rPr>
            <w:fldChar w:fldCharType="separate"/>
          </w:r>
          <w:ins w:id="67" w:author="Martin Sysel" w:date="2018-11-21T10:04:00Z">
            <w:r>
              <w:rPr>
                <w:noProof/>
                <w:webHidden/>
              </w:rPr>
              <w:t>104</w:t>
            </w:r>
          </w:ins>
          <w:ins w:id="68" w:author="Martin Sysel" w:date="2018-11-21T10:01:00Z">
            <w:r>
              <w:rPr>
                <w:noProof/>
                <w:webHidden/>
              </w:rPr>
              <w:fldChar w:fldCharType="end"/>
            </w:r>
            <w:r w:rsidRPr="007F440A">
              <w:rPr>
                <w:rStyle w:val="Hypertextovodkaz"/>
                <w:noProof/>
              </w:rPr>
              <w:fldChar w:fldCharType="end"/>
            </w:r>
          </w:ins>
        </w:p>
        <w:p w14:paraId="22BBB99E" w14:textId="218D8DEE" w:rsidR="00702388" w:rsidRDefault="00702388">
          <w:pPr>
            <w:pStyle w:val="Obsah3"/>
            <w:tabs>
              <w:tab w:val="right" w:leader="dot" w:pos="9062"/>
            </w:tabs>
            <w:rPr>
              <w:ins w:id="69" w:author="Martin Sysel" w:date="2018-11-21T10:01:00Z"/>
              <w:rFonts w:asciiTheme="minorHAnsi" w:eastAsiaTheme="minorEastAsia" w:hAnsiTheme="minorHAnsi" w:cstheme="minorBidi"/>
              <w:noProof/>
              <w:lang w:eastAsia="cs-CZ"/>
            </w:rPr>
          </w:pPr>
          <w:ins w:id="7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"_Toc530557810"</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1.14: Studium studentů se specifickými potřebami</w:t>
            </w:r>
            <w:r>
              <w:rPr>
                <w:noProof/>
                <w:webHidden/>
              </w:rPr>
              <w:tab/>
            </w:r>
            <w:r>
              <w:rPr>
                <w:noProof/>
                <w:webHidden/>
              </w:rPr>
              <w:fldChar w:fldCharType="begin"/>
            </w:r>
            <w:r>
              <w:rPr>
                <w:noProof/>
                <w:webHidden/>
              </w:rPr>
              <w:instrText xml:space="preserve"> PAGEREF _Toc530557810 \h </w:instrText>
            </w:r>
          </w:ins>
          <w:r>
            <w:rPr>
              <w:noProof/>
              <w:webHidden/>
            </w:rPr>
          </w:r>
          <w:r>
            <w:rPr>
              <w:noProof/>
              <w:webHidden/>
            </w:rPr>
            <w:fldChar w:fldCharType="separate"/>
          </w:r>
          <w:ins w:id="71" w:author="Martin Sysel" w:date="2018-11-21T10:04:00Z">
            <w:r>
              <w:rPr>
                <w:noProof/>
                <w:webHidden/>
              </w:rPr>
              <w:t>105</w:t>
            </w:r>
          </w:ins>
          <w:ins w:id="72" w:author="Martin Sysel" w:date="2018-11-21T10:01:00Z">
            <w:r>
              <w:rPr>
                <w:noProof/>
                <w:webHidden/>
              </w:rPr>
              <w:fldChar w:fldCharType="end"/>
            </w:r>
            <w:r w:rsidRPr="007F440A">
              <w:rPr>
                <w:rStyle w:val="Hypertextovodkaz"/>
                <w:noProof/>
              </w:rPr>
              <w:fldChar w:fldCharType="end"/>
            </w:r>
          </w:ins>
        </w:p>
        <w:p w14:paraId="16CCA6F6" w14:textId="396DBD16" w:rsidR="00702388" w:rsidRDefault="00702388">
          <w:pPr>
            <w:pStyle w:val="Obsah3"/>
            <w:tabs>
              <w:tab w:val="right" w:leader="dot" w:pos="9062"/>
            </w:tabs>
            <w:rPr>
              <w:ins w:id="73" w:author="Martin Sysel" w:date="2018-11-21T10:01:00Z"/>
              <w:rFonts w:asciiTheme="minorHAnsi" w:eastAsiaTheme="minorEastAsia" w:hAnsiTheme="minorHAnsi" w:cstheme="minorBidi"/>
              <w:noProof/>
              <w:lang w:eastAsia="cs-CZ"/>
            </w:rPr>
          </w:pPr>
          <w:ins w:id="74"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"_Toc530557811"</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1.15: Opatření proti neetickému jednání a k ochraně duševního vlastnictví</w:t>
            </w:r>
            <w:r>
              <w:rPr>
                <w:noProof/>
                <w:webHidden/>
              </w:rPr>
              <w:tab/>
            </w:r>
            <w:r>
              <w:rPr>
                <w:noProof/>
                <w:webHidden/>
              </w:rPr>
              <w:fldChar w:fldCharType="begin"/>
            </w:r>
            <w:r>
              <w:rPr>
                <w:noProof/>
                <w:webHidden/>
              </w:rPr>
              <w:instrText xml:space="preserve"> PAGEREF _Toc530557811 \h </w:instrText>
            </w:r>
          </w:ins>
          <w:r>
            <w:rPr>
              <w:noProof/>
              <w:webHidden/>
            </w:rPr>
          </w:r>
          <w:r>
            <w:rPr>
              <w:noProof/>
              <w:webHidden/>
            </w:rPr>
            <w:fldChar w:fldCharType="separate"/>
          </w:r>
          <w:ins w:id="75" w:author="Martin Sysel" w:date="2018-11-21T10:04:00Z">
            <w:r>
              <w:rPr>
                <w:noProof/>
                <w:webHidden/>
              </w:rPr>
              <w:t>106</w:t>
            </w:r>
          </w:ins>
          <w:ins w:id="76" w:author="Martin Sysel" w:date="2018-11-21T10:01:00Z">
            <w:r>
              <w:rPr>
                <w:noProof/>
                <w:webHidden/>
              </w:rPr>
              <w:fldChar w:fldCharType="end"/>
            </w:r>
            <w:r w:rsidRPr="007F440A">
              <w:rPr>
                <w:rStyle w:val="Hypertextovodkaz"/>
                <w:noProof/>
              </w:rPr>
              <w:fldChar w:fldCharType="end"/>
            </w:r>
          </w:ins>
        </w:p>
        <w:p w14:paraId="442DE690" w14:textId="75E6DFC7" w:rsidR="00702388" w:rsidRDefault="00702388">
          <w:pPr>
            <w:pStyle w:val="Obsah2"/>
            <w:rPr>
              <w:ins w:id="77" w:author="Martin Sysel" w:date="2018-11-21T10:01:00Z"/>
              <w:rFonts w:asciiTheme="minorHAnsi" w:eastAsiaTheme="minorEastAsia" w:hAnsiTheme="minorHAnsi" w:cstheme="minorBidi"/>
              <w:b w:val="0"/>
              <w:lang w:eastAsia="cs-CZ"/>
            </w:rPr>
          </w:pPr>
          <w:ins w:id="78" w:author="Martin Sysel" w:date="2018-11-21T10:01:00Z">
            <w:r w:rsidRPr="007F440A">
              <w:rPr>
                <w:rStyle w:val="Hypertextovodkaz"/>
              </w:rPr>
              <w:fldChar w:fldCharType="begin"/>
            </w:r>
            <w:r w:rsidRPr="007F440A">
              <w:rPr>
                <w:rStyle w:val="Hypertextovodkaz"/>
              </w:rPr>
              <w:instrText xml:space="preserve"> </w:instrText>
            </w:r>
            <w:r>
              <w:instrText>HYPERLINK \l "_Toc530557812"</w:instrText>
            </w:r>
            <w:r w:rsidRPr="007F440A">
              <w:rPr>
                <w:rStyle w:val="Hypertextovodkaz"/>
              </w:rPr>
              <w:instrText xml:space="preserve"> </w:instrText>
            </w:r>
            <w:r w:rsidRPr="007F440A">
              <w:rPr>
                <w:rStyle w:val="Hypertextovodkaz"/>
              </w:rPr>
              <w:fldChar w:fldCharType="separate"/>
            </w:r>
            <w:r w:rsidRPr="007F440A">
              <w:rPr>
                <w:rStyle w:val="Hypertextovodkaz"/>
                <w:shd w:val="clear" w:color="auto" w:fill="FFFFFF"/>
              </w:rPr>
              <w:t>II Studijní program</w:t>
            </w:r>
            <w:r>
              <w:rPr>
                <w:webHidden/>
              </w:rPr>
              <w:tab/>
            </w:r>
            <w:r>
              <w:rPr>
                <w:webHidden/>
              </w:rPr>
              <w:fldChar w:fldCharType="begin"/>
            </w:r>
            <w:r>
              <w:rPr>
                <w:webHidden/>
              </w:rPr>
              <w:instrText xml:space="preserve"> PAGEREF _Toc530557812 \h </w:instrText>
            </w:r>
          </w:ins>
          <w:r>
            <w:rPr>
              <w:webHidden/>
            </w:rPr>
          </w:r>
          <w:r>
            <w:rPr>
              <w:webHidden/>
            </w:rPr>
            <w:fldChar w:fldCharType="separate"/>
          </w:r>
          <w:ins w:id="79" w:author="Martin Sysel" w:date="2018-11-21T10:04:00Z">
            <w:r>
              <w:rPr>
                <w:webHidden/>
              </w:rPr>
              <w:t>106</w:t>
            </w:r>
          </w:ins>
          <w:ins w:id="80" w:author="Martin Sysel" w:date="2018-11-21T10:01:00Z">
            <w:r>
              <w:rPr>
                <w:webHidden/>
              </w:rPr>
              <w:fldChar w:fldCharType="end"/>
            </w:r>
            <w:r w:rsidRPr="007F440A">
              <w:rPr>
                <w:rStyle w:val="Hypertextovodkaz"/>
              </w:rPr>
              <w:fldChar w:fldCharType="end"/>
            </w:r>
          </w:ins>
        </w:p>
        <w:p w14:paraId="2FF2E8D2" w14:textId="3AA85C1F" w:rsidR="00702388" w:rsidRDefault="00702388">
          <w:pPr>
            <w:pStyle w:val="Obsah2"/>
            <w:rPr>
              <w:ins w:id="81" w:author="Martin Sysel" w:date="2018-11-21T10:01:00Z"/>
              <w:rFonts w:asciiTheme="minorHAnsi" w:eastAsiaTheme="minorEastAsia" w:hAnsiTheme="minorHAnsi" w:cstheme="minorBidi"/>
              <w:b w:val="0"/>
              <w:lang w:eastAsia="cs-CZ"/>
            </w:rPr>
          </w:pPr>
          <w:ins w:id="82" w:author="Martin Sysel" w:date="2018-11-21T10:01:00Z">
            <w:r w:rsidRPr="007F440A">
              <w:rPr>
                <w:rStyle w:val="Hypertextovodkaz"/>
              </w:rPr>
              <w:fldChar w:fldCharType="begin"/>
            </w:r>
            <w:r w:rsidRPr="007F440A">
              <w:rPr>
                <w:rStyle w:val="Hypertextovodkaz"/>
              </w:rPr>
              <w:instrText xml:space="preserve"> </w:instrText>
            </w:r>
            <w:r>
              <w:instrText>HYPERLINK \l "_Toc530557813"</w:instrText>
            </w:r>
            <w:r w:rsidRPr="007F440A">
              <w:rPr>
                <w:rStyle w:val="Hypertextovodkaz"/>
              </w:rPr>
              <w:instrText xml:space="preserve"> </w:instrText>
            </w:r>
            <w:r w:rsidRPr="007F440A">
              <w:rPr>
                <w:rStyle w:val="Hypertextovodkaz"/>
              </w:rPr>
              <w:fldChar w:fldCharType="separate"/>
            </w:r>
            <w:r w:rsidRPr="007F440A">
              <w:rPr>
                <w:rStyle w:val="Hypertextovodkaz"/>
              </w:rPr>
              <w:t>Soulad studijního programu s posláním vysoké školy a mezinárodní rozměr studijního programu</w:t>
            </w:r>
            <w:r>
              <w:rPr>
                <w:webHidden/>
              </w:rPr>
              <w:tab/>
            </w:r>
            <w:r>
              <w:rPr>
                <w:webHidden/>
              </w:rPr>
              <w:fldChar w:fldCharType="begin"/>
            </w:r>
            <w:r>
              <w:rPr>
                <w:webHidden/>
              </w:rPr>
              <w:instrText xml:space="preserve"> PAGEREF _Toc530557813 \h </w:instrText>
            </w:r>
          </w:ins>
          <w:r>
            <w:rPr>
              <w:webHidden/>
            </w:rPr>
          </w:r>
          <w:r>
            <w:rPr>
              <w:webHidden/>
            </w:rPr>
            <w:fldChar w:fldCharType="separate"/>
          </w:r>
          <w:ins w:id="83" w:author="Martin Sysel" w:date="2018-11-21T10:04:00Z">
            <w:r>
              <w:rPr>
                <w:webHidden/>
              </w:rPr>
              <w:t>106</w:t>
            </w:r>
          </w:ins>
          <w:ins w:id="84" w:author="Martin Sysel" w:date="2018-11-21T10:01:00Z">
            <w:r>
              <w:rPr>
                <w:webHidden/>
              </w:rPr>
              <w:fldChar w:fldCharType="end"/>
            </w:r>
            <w:r w:rsidRPr="007F440A">
              <w:rPr>
                <w:rStyle w:val="Hypertextovodkaz"/>
              </w:rPr>
              <w:fldChar w:fldCharType="end"/>
            </w:r>
          </w:ins>
        </w:p>
        <w:p w14:paraId="14DA9735" w14:textId="0936A10A" w:rsidR="00702388" w:rsidRDefault="00702388">
          <w:pPr>
            <w:pStyle w:val="Obsah3"/>
            <w:tabs>
              <w:tab w:val="right" w:leader="dot" w:pos="9062"/>
            </w:tabs>
            <w:rPr>
              <w:ins w:id="85" w:author="Martin Sysel" w:date="2018-11-21T10:01:00Z"/>
              <w:rFonts w:asciiTheme="minorHAnsi" w:eastAsiaTheme="minorEastAsia" w:hAnsiTheme="minorHAnsi" w:cstheme="minorBidi"/>
              <w:noProof/>
              <w:lang w:eastAsia="cs-CZ"/>
            </w:rPr>
          </w:pPr>
          <w:ins w:id="8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"_Toc530557814"</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2.1: Soulad studijního programu s posláním a strategickými dokumenty vysoké školy</w:t>
            </w:r>
            <w:r>
              <w:rPr>
                <w:noProof/>
                <w:webHidden/>
              </w:rPr>
              <w:tab/>
            </w:r>
            <w:r>
              <w:rPr>
                <w:noProof/>
                <w:webHidden/>
              </w:rPr>
              <w:fldChar w:fldCharType="begin"/>
            </w:r>
            <w:r>
              <w:rPr>
                <w:noProof/>
                <w:webHidden/>
              </w:rPr>
              <w:instrText xml:space="preserve"> PAGEREF _Toc530557814 \h </w:instrText>
            </w:r>
          </w:ins>
          <w:r>
            <w:rPr>
              <w:noProof/>
              <w:webHidden/>
            </w:rPr>
          </w:r>
          <w:r>
            <w:rPr>
              <w:noProof/>
              <w:webHidden/>
            </w:rPr>
            <w:fldChar w:fldCharType="separate"/>
          </w:r>
          <w:ins w:id="87" w:author="Martin Sysel" w:date="2018-11-21T10:04:00Z">
            <w:r>
              <w:rPr>
                <w:noProof/>
                <w:webHidden/>
              </w:rPr>
              <w:t>106</w:t>
            </w:r>
          </w:ins>
          <w:ins w:id="88" w:author="Martin Sysel" w:date="2018-11-21T10:01:00Z">
            <w:r>
              <w:rPr>
                <w:noProof/>
                <w:webHidden/>
              </w:rPr>
              <w:fldChar w:fldCharType="end"/>
            </w:r>
            <w:r w:rsidRPr="007F440A">
              <w:rPr>
                <w:rStyle w:val="Hypertextovodkaz"/>
                <w:noProof/>
              </w:rPr>
              <w:fldChar w:fldCharType="end"/>
            </w:r>
          </w:ins>
        </w:p>
        <w:p w14:paraId="20E79AB5" w14:textId="3D4D3429" w:rsidR="00702388" w:rsidRDefault="00702388">
          <w:pPr>
            <w:pStyle w:val="Obsah3"/>
            <w:tabs>
              <w:tab w:val="right" w:leader="dot" w:pos="9062"/>
            </w:tabs>
            <w:rPr>
              <w:ins w:id="89" w:author="Martin Sysel" w:date="2018-11-21T10:01:00Z"/>
              <w:rFonts w:asciiTheme="minorHAnsi" w:eastAsiaTheme="minorEastAsia" w:hAnsiTheme="minorHAnsi" w:cstheme="minorBidi"/>
              <w:noProof/>
              <w:lang w:eastAsia="cs-CZ"/>
            </w:rPr>
          </w:pPr>
          <w:ins w:id="9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"_Toc530557815"</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2.2a: Souvislost s tvůrčí činností vysoké školy</w:t>
            </w:r>
            <w:r>
              <w:rPr>
                <w:noProof/>
                <w:webHidden/>
              </w:rPr>
              <w:tab/>
            </w:r>
            <w:r>
              <w:rPr>
                <w:noProof/>
                <w:webHidden/>
              </w:rPr>
              <w:fldChar w:fldCharType="begin"/>
            </w:r>
            <w:r>
              <w:rPr>
                <w:noProof/>
                <w:webHidden/>
              </w:rPr>
              <w:instrText xml:space="preserve"> PAGEREF _Toc530557815 \h </w:instrText>
            </w:r>
          </w:ins>
          <w:r>
            <w:rPr>
              <w:noProof/>
              <w:webHidden/>
            </w:rPr>
          </w:r>
          <w:r>
            <w:rPr>
              <w:noProof/>
              <w:webHidden/>
            </w:rPr>
            <w:fldChar w:fldCharType="separate"/>
          </w:r>
          <w:ins w:id="91" w:author="Martin Sysel" w:date="2018-11-21T10:04:00Z">
            <w:r>
              <w:rPr>
                <w:noProof/>
                <w:webHidden/>
              </w:rPr>
              <w:t>107</w:t>
            </w:r>
          </w:ins>
          <w:ins w:id="92" w:author="Martin Sysel" w:date="2018-11-21T10:01:00Z">
            <w:r>
              <w:rPr>
                <w:noProof/>
                <w:webHidden/>
              </w:rPr>
              <w:fldChar w:fldCharType="end"/>
            </w:r>
            <w:r w:rsidRPr="007F440A">
              <w:rPr>
                <w:rStyle w:val="Hypertextovodkaz"/>
                <w:noProof/>
              </w:rPr>
              <w:fldChar w:fldCharType="end"/>
            </w:r>
          </w:ins>
        </w:p>
        <w:p w14:paraId="7026CC0C" w14:textId="2DDF4DD4" w:rsidR="00702388" w:rsidRDefault="00702388">
          <w:pPr>
            <w:pStyle w:val="Obsah3"/>
            <w:tabs>
              <w:tab w:val="right" w:leader="dot" w:pos="9062"/>
            </w:tabs>
            <w:rPr>
              <w:ins w:id="93" w:author="Martin Sysel" w:date="2018-11-21T10:01:00Z"/>
              <w:rFonts w:asciiTheme="minorHAnsi" w:eastAsiaTheme="minorEastAsia" w:hAnsiTheme="minorHAnsi" w:cstheme="minorBidi"/>
              <w:noProof/>
              <w:lang w:eastAsia="cs-CZ"/>
            </w:rPr>
          </w:pPr>
          <w:ins w:id="94"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"_Toc530557816"</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2.3: Mezinárodní rozměr studijního programu</w:t>
            </w:r>
            <w:r>
              <w:rPr>
                <w:noProof/>
                <w:webHidden/>
              </w:rPr>
              <w:tab/>
            </w:r>
            <w:r>
              <w:rPr>
                <w:noProof/>
                <w:webHidden/>
              </w:rPr>
              <w:fldChar w:fldCharType="begin"/>
            </w:r>
            <w:r>
              <w:rPr>
                <w:noProof/>
                <w:webHidden/>
              </w:rPr>
              <w:instrText xml:space="preserve"> PAGEREF _Toc530557816 \h </w:instrText>
            </w:r>
          </w:ins>
          <w:r>
            <w:rPr>
              <w:noProof/>
              <w:webHidden/>
            </w:rPr>
          </w:r>
          <w:r>
            <w:rPr>
              <w:noProof/>
              <w:webHidden/>
            </w:rPr>
            <w:fldChar w:fldCharType="separate"/>
          </w:r>
          <w:ins w:id="95" w:author="Martin Sysel" w:date="2018-11-21T10:04:00Z">
            <w:r>
              <w:rPr>
                <w:noProof/>
                <w:webHidden/>
              </w:rPr>
              <w:t>113</w:t>
            </w:r>
          </w:ins>
          <w:ins w:id="96" w:author="Martin Sysel" w:date="2018-11-21T10:01:00Z">
            <w:r>
              <w:rPr>
                <w:noProof/>
                <w:webHidden/>
              </w:rPr>
              <w:fldChar w:fldCharType="end"/>
            </w:r>
            <w:r w:rsidRPr="007F440A">
              <w:rPr>
                <w:rStyle w:val="Hypertextovodkaz"/>
                <w:noProof/>
              </w:rPr>
              <w:fldChar w:fldCharType="end"/>
            </w:r>
          </w:ins>
        </w:p>
        <w:p w14:paraId="1B6ECE57" w14:textId="68159701" w:rsidR="00702388" w:rsidRDefault="00702388">
          <w:pPr>
            <w:pStyle w:val="Obsah2"/>
            <w:rPr>
              <w:ins w:id="97" w:author="Martin Sysel" w:date="2018-11-21T10:01:00Z"/>
              <w:rFonts w:asciiTheme="minorHAnsi" w:eastAsiaTheme="minorEastAsia" w:hAnsiTheme="minorHAnsi" w:cstheme="minorBidi"/>
              <w:b w:val="0"/>
              <w:lang w:eastAsia="cs-CZ"/>
            </w:rPr>
          </w:pPr>
          <w:ins w:id="98" w:author="Martin Sysel" w:date="2018-11-21T10:01:00Z">
            <w:r w:rsidRPr="007F440A">
              <w:rPr>
                <w:rStyle w:val="Hypertextovodkaz"/>
              </w:rPr>
              <w:fldChar w:fldCharType="begin"/>
            </w:r>
            <w:r w:rsidRPr="007F440A">
              <w:rPr>
                <w:rStyle w:val="Hypertextovodkaz"/>
              </w:rPr>
              <w:instrText xml:space="preserve"> </w:instrText>
            </w:r>
            <w:r>
              <w:instrText>HYPERLINK \l "_Toc530557817"</w:instrText>
            </w:r>
            <w:r w:rsidRPr="007F440A">
              <w:rPr>
                <w:rStyle w:val="Hypertextovodkaz"/>
              </w:rPr>
              <w:instrText xml:space="preserve"> </w:instrText>
            </w:r>
            <w:r w:rsidRPr="007F440A">
              <w:rPr>
                <w:rStyle w:val="Hypertextovodkaz"/>
              </w:rPr>
              <w:fldChar w:fldCharType="separate"/>
            </w:r>
            <w:r w:rsidRPr="007F440A">
              <w:rPr>
                <w:rStyle w:val="Hypertextovodkaz"/>
              </w:rPr>
              <w:t>Profil absolventa a obsah studia</w:t>
            </w:r>
            <w:r>
              <w:rPr>
                <w:webHidden/>
              </w:rPr>
              <w:tab/>
            </w:r>
            <w:r>
              <w:rPr>
                <w:webHidden/>
              </w:rPr>
              <w:fldChar w:fldCharType="begin"/>
            </w:r>
            <w:r>
              <w:rPr>
                <w:webHidden/>
              </w:rPr>
              <w:instrText xml:space="preserve"> PAGEREF _Toc530557817 \h </w:instrText>
            </w:r>
          </w:ins>
          <w:r>
            <w:rPr>
              <w:webHidden/>
            </w:rPr>
          </w:r>
          <w:r>
            <w:rPr>
              <w:webHidden/>
            </w:rPr>
            <w:fldChar w:fldCharType="separate"/>
          </w:r>
          <w:ins w:id="99" w:author="Martin Sysel" w:date="2018-11-21T10:04:00Z">
            <w:r>
              <w:rPr>
                <w:webHidden/>
              </w:rPr>
              <w:t>114</w:t>
            </w:r>
          </w:ins>
          <w:ins w:id="100" w:author="Martin Sysel" w:date="2018-11-21T10:01:00Z">
            <w:r>
              <w:rPr>
                <w:webHidden/>
              </w:rPr>
              <w:fldChar w:fldCharType="end"/>
            </w:r>
            <w:r w:rsidRPr="007F440A">
              <w:rPr>
                <w:rStyle w:val="Hypertextovodkaz"/>
              </w:rPr>
              <w:fldChar w:fldCharType="end"/>
            </w:r>
          </w:ins>
        </w:p>
        <w:p w14:paraId="04EE9B54" w14:textId="3013C1DD" w:rsidR="00702388" w:rsidRDefault="00702388">
          <w:pPr>
            <w:pStyle w:val="Obsah3"/>
            <w:tabs>
              <w:tab w:val="right" w:leader="dot" w:pos="9062"/>
            </w:tabs>
            <w:rPr>
              <w:ins w:id="101" w:author="Martin Sysel" w:date="2018-11-21T10:01:00Z"/>
              <w:rFonts w:asciiTheme="minorHAnsi" w:eastAsiaTheme="minorEastAsia" w:hAnsiTheme="minorHAnsi" w:cstheme="minorBidi"/>
              <w:noProof/>
              <w:lang w:eastAsia="cs-CZ"/>
            </w:rPr>
          </w:pPr>
          <w:ins w:id="102" w:author="Martin Sysel" w:date="2018-11-21T10:01:00Z">
            <w:r w:rsidRPr="007F440A">
              <w:rPr>
                <w:rStyle w:val="Hypertextovodkaz"/>
                <w:noProof/>
              </w:rPr>
              <w:lastRenderedPageBreak/>
              <w:fldChar w:fldCharType="begin"/>
            </w:r>
            <w:r w:rsidRPr="007F440A">
              <w:rPr>
                <w:rStyle w:val="Hypertextovodkaz"/>
                <w:noProof/>
              </w:rPr>
              <w:instrText xml:space="preserve"> </w:instrText>
            </w:r>
            <w:r>
              <w:rPr>
                <w:noProof/>
              </w:rPr>
              <w:instrText>HYPERLINK \l "_Toc530557818"</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2.4: Soulad získaných odborných znalostí, dovedností a způsobilostí s typem a profilem studijního programu</w:t>
            </w:r>
            <w:r>
              <w:rPr>
                <w:noProof/>
                <w:webHidden/>
              </w:rPr>
              <w:tab/>
            </w:r>
            <w:r>
              <w:rPr>
                <w:noProof/>
                <w:webHidden/>
              </w:rPr>
              <w:fldChar w:fldCharType="begin"/>
            </w:r>
            <w:r>
              <w:rPr>
                <w:noProof/>
                <w:webHidden/>
              </w:rPr>
              <w:instrText xml:space="preserve"> PAGEREF _Toc530557818 \h </w:instrText>
            </w:r>
          </w:ins>
          <w:r>
            <w:rPr>
              <w:noProof/>
              <w:webHidden/>
            </w:rPr>
          </w:r>
          <w:r>
            <w:rPr>
              <w:noProof/>
              <w:webHidden/>
            </w:rPr>
            <w:fldChar w:fldCharType="separate"/>
          </w:r>
          <w:ins w:id="103" w:author="Martin Sysel" w:date="2018-11-21T10:04:00Z">
            <w:r>
              <w:rPr>
                <w:noProof/>
                <w:webHidden/>
              </w:rPr>
              <w:t>114</w:t>
            </w:r>
          </w:ins>
          <w:ins w:id="104" w:author="Martin Sysel" w:date="2018-11-21T10:01:00Z">
            <w:r>
              <w:rPr>
                <w:noProof/>
                <w:webHidden/>
              </w:rPr>
              <w:fldChar w:fldCharType="end"/>
            </w:r>
            <w:r w:rsidRPr="007F440A">
              <w:rPr>
                <w:rStyle w:val="Hypertextovodkaz"/>
                <w:noProof/>
              </w:rPr>
              <w:fldChar w:fldCharType="end"/>
            </w:r>
          </w:ins>
        </w:p>
        <w:p w14:paraId="50C99013" w14:textId="212FA2D3" w:rsidR="00702388" w:rsidRDefault="00702388">
          <w:pPr>
            <w:pStyle w:val="Obsah3"/>
            <w:tabs>
              <w:tab w:val="right" w:leader="dot" w:pos="9062"/>
            </w:tabs>
            <w:rPr>
              <w:ins w:id="105" w:author="Martin Sysel" w:date="2018-11-21T10:01:00Z"/>
              <w:rFonts w:asciiTheme="minorHAnsi" w:eastAsiaTheme="minorEastAsia" w:hAnsiTheme="minorHAnsi" w:cstheme="minorBidi"/>
              <w:noProof/>
              <w:lang w:eastAsia="cs-CZ"/>
            </w:rPr>
          </w:pPr>
          <w:ins w:id="10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"_Toc530557819"</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2.5 Jazykové kompetence</w:t>
            </w:r>
            <w:r>
              <w:rPr>
                <w:noProof/>
                <w:webHidden/>
              </w:rPr>
              <w:tab/>
            </w:r>
            <w:r>
              <w:rPr>
                <w:noProof/>
                <w:webHidden/>
              </w:rPr>
              <w:fldChar w:fldCharType="begin"/>
            </w:r>
            <w:r>
              <w:rPr>
                <w:noProof/>
                <w:webHidden/>
              </w:rPr>
              <w:instrText xml:space="preserve"> PAGEREF _Toc530557819 \h </w:instrText>
            </w:r>
          </w:ins>
          <w:r>
            <w:rPr>
              <w:noProof/>
              <w:webHidden/>
            </w:rPr>
          </w:r>
          <w:r>
            <w:rPr>
              <w:noProof/>
              <w:webHidden/>
            </w:rPr>
            <w:fldChar w:fldCharType="separate"/>
          </w:r>
          <w:ins w:id="107" w:author="Martin Sysel" w:date="2018-11-21T10:04:00Z">
            <w:r>
              <w:rPr>
                <w:noProof/>
                <w:webHidden/>
              </w:rPr>
              <w:t>117</w:t>
            </w:r>
          </w:ins>
          <w:ins w:id="108" w:author="Martin Sysel" w:date="2018-11-21T10:01:00Z">
            <w:r>
              <w:rPr>
                <w:noProof/>
                <w:webHidden/>
              </w:rPr>
              <w:fldChar w:fldCharType="end"/>
            </w:r>
            <w:r w:rsidRPr="007F440A">
              <w:rPr>
                <w:rStyle w:val="Hypertextovodkaz"/>
                <w:noProof/>
              </w:rPr>
              <w:fldChar w:fldCharType="end"/>
            </w:r>
          </w:ins>
        </w:p>
        <w:p w14:paraId="5FA90955" w14:textId="29A4B9A2" w:rsidR="00702388" w:rsidRDefault="00702388">
          <w:pPr>
            <w:pStyle w:val="Obsah3"/>
            <w:tabs>
              <w:tab w:val="right" w:leader="dot" w:pos="9062"/>
            </w:tabs>
            <w:rPr>
              <w:ins w:id="109" w:author="Martin Sysel" w:date="2018-11-21T10:01:00Z"/>
              <w:rFonts w:asciiTheme="minorHAnsi" w:eastAsiaTheme="minorEastAsia" w:hAnsiTheme="minorHAnsi" w:cstheme="minorBidi"/>
              <w:noProof/>
              <w:lang w:eastAsia="cs-CZ"/>
            </w:rPr>
          </w:pPr>
          <w:ins w:id="11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"_Toc530557820"</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2.6 Pravidla a podmínky utváření studijních plánů</w:t>
            </w:r>
            <w:r>
              <w:rPr>
                <w:noProof/>
                <w:webHidden/>
              </w:rPr>
              <w:tab/>
            </w:r>
            <w:r>
              <w:rPr>
                <w:noProof/>
                <w:webHidden/>
              </w:rPr>
              <w:fldChar w:fldCharType="begin"/>
            </w:r>
            <w:r>
              <w:rPr>
                <w:noProof/>
                <w:webHidden/>
              </w:rPr>
              <w:instrText xml:space="preserve"> PAGEREF _Toc530557820 \h </w:instrText>
            </w:r>
          </w:ins>
          <w:r>
            <w:rPr>
              <w:noProof/>
              <w:webHidden/>
            </w:rPr>
          </w:r>
          <w:r>
            <w:rPr>
              <w:noProof/>
              <w:webHidden/>
            </w:rPr>
            <w:fldChar w:fldCharType="separate"/>
          </w:r>
          <w:ins w:id="111" w:author="Martin Sysel" w:date="2018-11-21T10:04:00Z">
            <w:r>
              <w:rPr>
                <w:noProof/>
                <w:webHidden/>
              </w:rPr>
              <w:t>118</w:t>
            </w:r>
          </w:ins>
          <w:ins w:id="112" w:author="Martin Sysel" w:date="2018-11-21T10:01:00Z">
            <w:r>
              <w:rPr>
                <w:noProof/>
                <w:webHidden/>
              </w:rPr>
              <w:fldChar w:fldCharType="end"/>
            </w:r>
            <w:r w:rsidRPr="007F440A">
              <w:rPr>
                <w:rStyle w:val="Hypertextovodkaz"/>
                <w:noProof/>
              </w:rPr>
              <w:fldChar w:fldCharType="end"/>
            </w:r>
          </w:ins>
        </w:p>
        <w:p w14:paraId="72D7F950" w14:textId="4BDECC0E" w:rsidR="00702388" w:rsidRDefault="00702388">
          <w:pPr>
            <w:pStyle w:val="Obsah3"/>
            <w:tabs>
              <w:tab w:val="right" w:leader="dot" w:pos="9062"/>
            </w:tabs>
            <w:rPr>
              <w:ins w:id="113" w:author="Martin Sysel" w:date="2018-11-21T10:01:00Z"/>
              <w:rFonts w:asciiTheme="minorHAnsi" w:eastAsiaTheme="minorEastAsia" w:hAnsiTheme="minorHAnsi" w:cstheme="minorBidi"/>
              <w:noProof/>
              <w:lang w:eastAsia="cs-CZ"/>
            </w:rPr>
          </w:pPr>
          <w:ins w:id="114"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"_Toc530557821"</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2.7 Vymezení uplatnění absolventů</w:t>
            </w:r>
            <w:r>
              <w:rPr>
                <w:noProof/>
                <w:webHidden/>
              </w:rPr>
              <w:tab/>
            </w:r>
            <w:r>
              <w:rPr>
                <w:noProof/>
                <w:webHidden/>
              </w:rPr>
              <w:fldChar w:fldCharType="begin"/>
            </w:r>
            <w:r>
              <w:rPr>
                <w:noProof/>
                <w:webHidden/>
              </w:rPr>
              <w:instrText xml:space="preserve"> PAGEREF _Toc530557821 \h </w:instrText>
            </w:r>
          </w:ins>
          <w:r>
            <w:rPr>
              <w:noProof/>
              <w:webHidden/>
            </w:rPr>
          </w:r>
          <w:r>
            <w:rPr>
              <w:noProof/>
              <w:webHidden/>
            </w:rPr>
            <w:fldChar w:fldCharType="separate"/>
          </w:r>
          <w:ins w:id="115" w:author="Martin Sysel" w:date="2018-11-21T10:04:00Z">
            <w:r>
              <w:rPr>
                <w:noProof/>
                <w:webHidden/>
              </w:rPr>
              <w:t>119</w:t>
            </w:r>
          </w:ins>
          <w:ins w:id="116" w:author="Martin Sysel" w:date="2018-11-21T10:01:00Z">
            <w:r>
              <w:rPr>
                <w:noProof/>
                <w:webHidden/>
              </w:rPr>
              <w:fldChar w:fldCharType="end"/>
            </w:r>
            <w:r w:rsidRPr="007F440A">
              <w:rPr>
                <w:rStyle w:val="Hypertextovodkaz"/>
                <w:noProof/>
              </w:rPr>
              <w:fldChar w:fldCharType="end"/>
            </w:r>
          </w:ins>
        </w:p>
        <w:p w14:paraId="6284606E" w14:textId="6C7E6FF6" w:rsidR="00702388" w:rsidRDefault="00702388">
          <w:pPr>
            <w:pStyle w:val="Obsah3"/>
            <w:tabs>
              <w:tab w:val="right" w:leader="dot" w:pos="9062"/>
            </w:tabs>
            <w:rPr>
              <w:ins w:id="117" w:author="Martin Sysel" w:date="2018-11-21T10:01:00Z"/>
              <w:rFonts w:asciiTheme="minorHAnsi" w:eastAsiaTheme="minorEastAsia" w:hAnsiTheme="minorHAnsi" w:cstheme="minorBidi"/>
              <w:noProof/>
              <w:lang w:eastAsia="cs-CZ"/>
            </w:rPr>
          </w:pPr>
          <w:ins w:id="118"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"_Toc530557822"</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2.8 Standardní doba studia</w:t>
            </w:r>
            <w:r>
              <w:rPr>
                <w:noProof/>
                <w:webHidden/>
              </w:rPr>
              <w:tab/>
            </w:r>
            <w:r>
              <w:rPr>
                <w:noProof/>
                <w:webHidden/>
              </w:rPr>
              <w:fldChar w:fldCharType="begin"/>
            </w:r>
            <w:r>
              <w:rPr>
                <w:noProof/>
                <w:webHidden/>
              </w:rPr>
              <w:instrText xml:space="preserve"> PAGEREF _Toc530557822 \h </w:instrText>
            </w:r>
          </w:ins>
          <w:r>
            <w:rPr>
              <w:noProof/>
              <w:webHidden/>
            </w:rPr>
          </w:r>
          <w:r>
            <w:rPr>
              <w:noProof/>
              <w:webHidden/>
            </w:rPr>
            <w:fldChar w:fldCharType="separate"/>
          </w:r>
          <w:ins w:id="119" w:author="Martin Sysel" w:date="2018-11-21T10:04:00Z">
            <w:r>
              <w:rPr>
                <w:noProof/>
                <w:webHidden/>
              </w:rPr>
              <w:t>119</w:t>
            </w:r>
          </w:ins>
          <w:ins w:id="120" w:author="Martin Sysel" w:date="2018-11-21T10:01:00Z">
            <w:r>
              <w:rPr>
                <w:noProof/>
                <w:webHidden/>
              </w:rPr>
              <w:fldChar w:fldCharType="end"/>
            </w:r>
            <w:r w:rsidRPr="007F440A">
              <w:rPr>
                <w:rStyle w:val="Hypertextovodkaz"/>
                <w:noProof/>
              </w:rPr>
              <w:fldChar w:fldCharType="end"/>
            </w:r>
          </w:ins>
        </w:p>
        <w:p w14:paraId="0B744B3C" w14:textId="3AA809D3" w:rsidR="00702388" w:rsidRDefault="00702388">
          <w:pPr>
            <w:pStyle w:val="Obsah3"/>
            <w:tabs>
              <w:tab w:val="right" w:leader="dot" w:pos="9062"/>
            </w:tabs>
            <w:rPr>
              <w:ins w:id="121" w:author="Martin Sysel" w:date="2018-11-21T10:01:00Z"/>
              <w:rFonts w:asciiTheme="minorHAnsi" w:eastAsiaTheme="minorEastAsia" w:hAnsiTheme="minorHAnsi" w:cstheme="minorBidi"/>
              <w:noProof/>
              <w:lang w:eastAsia="cs-CZ"/>
            </w:rPr>
          </w:pPr>
          <w:ins w:id="122"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"_Toc530557823"</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2.9 Soulad obsahu studia s cíli studia a profilem absolventa</w:t>
            </w:r>
            <w:r>
              <w:rPr>
                <w:noProof/>
                <w:webHidden/>
              </w:rPr>
              <w:tab/>
            </w:r>
            <w:r>
              <w:rPr>
                <w:noProof/>
                <w:webHidden/>
              </w:rPr>
              <w:fldChar w:fldCharType="begin"/>
            </w:r>
            <w:r>
              <w:rPr>
                <w:noProof/>
                <w:webHidden/>
              </w:rPr>
              <w:instrText xml:space="preserve"> PAGEREF _Toc530557823 \h </w:instrText>
            </w:r>
          </w:ins>
          <w:r>
            <w:rPr>
              <w:noProof/>
              <w:webHidden/>
            </w:rPr>
          </w:r>
          <w:r>
            <w:rPr>
              <w:noProof/>
              <w:webHidden/>
            </w:rPr>
            <w:fldChar w:fldCharType="separate"/>
          </w:r>
          <w:ins w:id="123" w:author="Martin Sysel" w:date="2018-11-21T10:04:00Z">
            <w:r>
              <w:rPr>
                <w:noProof/>
                <w:webHidden/>
              </w:rPr>
              <w:t>119</w:t>
            </w:r>
          </w:ins>
          <w:ins w:id="124" w:author="Martin Sysel" w:date="2018-11-21T10:01:00Z">
            <w:r>
              <w:rPr>
                <w:noProof/>
                <w:webHidden/>
              </w:rPr>
              <w:fldChar w:fldCharType="end"/>
            </w:r>
            <w:r w:rsidRPr="007F440A">
              <w:rPr>
                <w:rStyle w:val="Hypertextovodkaz"/>
                <w:noProof/>
              </w:rPr>
              <w:fldChar w:fldCharType="end"/>
            </w:r>
          </w:ins>
        </w:p>
        <w:p w14:paraId="0776E629" w14:textId="6713034C" w:rsidR="00702388" w:rsidRDefault="00702388">
          <w:pPr>
            <w:pStyle w:val="Obsah3"/>
            <w:tabs>
              <w:tab w:val="right" w:leader="dot" w:pos="9062"/>
            </w:tabs>
            <w:rPr>
              <w:ins w:id="125" w:author="Martin Sysel" w:date="2018-11-21T10:01:00Z"/>
              <w:rFonts w:asciiTheme="minorHAnsi" w:eastAsiaTheme="minorEastAsia" w:hAnsiTheme="minorHAnsi" w:cstheme="minorBidi"/>
              <w:noProof/>
              <w:lang w:eastAsia="cs-CZ"/>
            </w:rPr>
          </w:pPr>
          <w:ins w:id="12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"_Toc530557824"</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2.12 Struktura a rozsah studijních předmětů</w:t>
            </w:r>
            <w:r>
              <w:rPr>
                <w:noProof/>
                <w:webHidden/>
              </w:rPr>
              <w:tab/>
            </w:r>
            <w:r>
              <w:rPr>
                <w:noProof/>
                <w:webHidden/>
              </w:rPr>
              <w:fldChar w:fldCharType="begin"/>
            </w:r>
            <w:r>
              <w:rPr>
                <w:noProof/>
                <w:webHidden/>
              </w:rPr>
              <w:instrText xml:space="preserve"> PAGEREF _Toc530557824 \h </w:instrText>
            </w:r>
          </w:ins>
          <w:r>
            <w:rPr>
              <w:noProof/>
              <w:webHidden/>
            </w:rPr>
          </w:r>
          <w:r>
            <w:rPr>
              <w:noProof/>
              <w:webHidden/>
            </w:rPr>
            <w:fldChar w:fldCharType="separate"/>
          </w:r>
          <w:ins w:id="127" w:author="Martin Sysel" w:date="2018-11-21T10:04:00Z">
            <w:r>
              <w:rPr>
                <w:noProof/>
                <w:webHidden/>
              </w:rPr>
              <w:t>120</w:t>
            </w:r>
          </w:ins>
          <w:ins w:id="128" w:author="Martin Sysel" w:date="2018-11-21T10:01:00Z">
            <w:r>
              <w:rPr>
                <w:noProof/>
                <w:webHidden/>
              </w:rPr>
              <w:fldChar w:fldCharType="end"/>
            </w:r>
            <w:r w:rsidRPr="007F440A">
              <w:rPr>
                <w:rStyle w:val="Hypertextovodkaz"/>
                <w:noProof/>
              </w:rPr>
              <w:fldChar w:fldCharType="end"/>
            </w:r>
          </w:ins>
        </w:p>
        <w:p w14:paraId="7768708F" w14:textId="4409C451" w:rsidR="00702388" w:rsidRDefault="00702388">
          <w:pPr>
            <w:pStyle w:val="Obsah3"/>
            <w:tabs>
              <w:tab w:val="right" w:leader="dot" w:pos="9062"/>
            </w:tabs>
            <w:rPr>
              <w:ins w:id="129" w:author="Martin Sysel" w:date="2018-11-21T10:01:00Z"/>
              <w:rFonts w:asciiTheme="minorHAnsi" w:eastAsiaTheme="minorEastAsia" w:hAnsiTheme="minorHAnsi" w:cstheme="minorBidi"/>
              <w:noProof/>
              <w:lang w:eastAsia="cs-CZ"/>
            </w:rPr>
          </w:pPr>
          <w:ins w:id="13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"_Toc530557825"</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2.14 Soulad obsahu studijních předmětů, státních zkoušek a kvalifikačních prací s výsledky učení a profilem absolventa</w:t>
            </w:r>
            <w:r>
              <w:rPr>
                <w:noProof/>
                <w:webHidden/>
              </w:rPr>
              <w:tab/>
            </w:r>
            <w:r>
              <w:rPr>
                <w:noProof/>
                <w:webHidden/>
              </w:rPr>
              <w:fldChar w:fldCharType="begin"/>
            </w:r>
            <w:r>
              <w:rPr>
                <w:noProof/>
                <w:webHidden/>
              </w:rPr>
              <w:instrText xml:space="preserve"> PAGEREF _Toc530557825 \h </w:instrText>
            </w:r>
          </w:ins>
          <w:r>
            <w:rPr>
              <w:noProof/>
              <w:webHidden/>
            </w:rPr>
          </w:r>
          <w:r>
            <w:rPr>
              <w:noProof/>
              <w:webHidden/>
            </w:rPr>
            <w:fldChar w:fldCharType="separate"/>
          </w:r>
          <w:ins w:id="131" w:author="Martin Sysel" w:date="2018-11-21T10:04:00Z">
            <w:r>
              <w:rPr>
                <w:noProof/>
                <w:webHidden/>
              </w:rPr>
              <w:t>120</w:t>
            </w:r>
          </w:ins>
          <w:ins w:id="132" w:author="Martin Sysel" w:date="2018-11-21T10:01:00Z">
            <w:r>
              <w:rPr>
                <w:noProof/>
                <w:webHidden/>
              </w:rPr>
              <w:fldChar w:fldCharType="end"/>
            </w:r>
            <w:r w:rsidRPr="007F440A">
              <w:rPr>
                <w:rStyle w:val="Hypertextovodkaz"/>
                <w:noProof/>
              </w:rPr>
              <w:fldChar w:fldCharType="end"/>
            </w:r>
          </w:ins>
        </w:p>
        <w:p w14:paraId="7CB30A98" w14:textId="0335109E" w:rsidR="00702388" w:rsidRDefault="00702388">
          <w:pPr>
            <w:pStyle w:val="Obsah2"/>
            <w:rPr>
              <w:ins w:id="133" w:author="Martin Sysel" w:date="2018-11-21T10:01:00Z"/>
              <w:rFonts w:asciiTheme="minorHAnsi" w:eastAsiaTheme="minorEastAsia" w:hAnsiTheme="minorHAnsi" w:cstheme="minorBidi"/>
              <w:b w:val="0"/>
              <w:lang w:eastAsia="cs-CZ"/>
            </w:rPr>
          </w:pPr>
          <w:ins w:id="134" w:author="Martin Sysel" w:date="2018-11-21T10:01:00Z">
            <w:r w:rsidRPr="007F440A">
              <w:rPr>
                <w:rStyle w:val="Hypertextovodkaz"/>
              </w:rPr>
              <w:fldChar w:fldCharType="begin"/>
            </w:r>
            <w:r w:rsidRPr="007F440A">
              <w:rPr>
                <w:rStyle w:val="Hypertextovodkaz"/>
              </w:rPr>
              <w:instrText xml:space="preserve"> </w:instrText>
            </w:r>
            <w:r>
              <w:instrText>HYPERLINK \l "_Toc530557826"</w:instrText>
            </w:r>
            <w:r w:rsidRPr="007F440A">
              <w:rPr>
                <w:rStyle w:val="Hypertextovodkaz"/>
              </w:rPr>
              <w:instrText xml:space="preserve"> </w:instrText>
            </w:r>
            <w:r w:rsidRPr="007F440A">
              <w:rPr>
                <w:rStyle w:val="Hypertextovodkaz"/>
              </w:rPr>
              <w:fldChar w:fldCharType="separate"/>
            </w:r>
            <w:r w:rsidRPr="007F440A">
              <w:rPr>
                <w:rStyle w:val="Hypertextovodkaz"/>
              </w:rPr>
              <w:t>Vzdělávací a tvůrčí činnost ve studijním programu</w:t>
            </w:r>
            <w:r>
              <w:rPr>
                <w:webHidden/>
              </w:rPr>
              <w:tab/>
            </w:r>
            <w:r>
              <w:rPr>
                <w:webHidden/>
              </w:rPr>
              <w:fldChar w:fldCharType="begin"/>
            </w:r>
            <w:r>
              <w:rPr>
                <w:webHidden/>
              </w:rPr>
              <w:instrText xml:space="preserve"> PAGEREF _Toc530557826 \h </w:instrText>
            </w:r>
          </w:ins>
          <w:r>
            <w:rPr>
              <w:webHidden/>
            </w:rPr>
          </w:r>
          <w:r>
            <w:rPr>
              <w:webHidden/>
            </w:rPr>
            <w:fldChar w:fldCharType="separate"/>
          </w:r>
          <w:ins w:id="135" w:author="Martin Sysel" w:date="2018-11-21T10:04:00Z">
            <w:r>
              <w:rPr>
                <w:webHidden/>
              </w:rPr>
              <w:t>122</w:t>
            </w:r>
          </w:ins>
          <w:ins w:id="136" w:author="Martin Sysel" w:date="2018-11-21T10:01:00Z">
            <w:r>
              <w:rPr>
                <w:webHidden/>
              </w:rPr>
              <w:fldChar w:fldCharType="end"/>
            </w:r>
            <w:r w:rsidRPr="007F440A">
              <w:rPr>
                <w:rStyle w:val="Hypertextovodkaz"/>
              </w:rPr>
              <w:fldChar w:fldCharType="end"/>
            </w:r>
          </w:ins>
        </w:p>
        <w:p w14:paraId="7BAA51BE" w14:textId="7CCBCDD1" w:rsidR="00702388" w:rsidRDefault="00702388">
          <w:pPr>
            <w:pStyle w:val="Obsah3"/>
            <w:tabs>
              <w:tab w:val="right" w:leader="dot" w:pos="9062"/>
            </w:tabs>
            <w:rPr>
              <w:ins w:id="137" w:author="Martin Sysel" w:date="2018-11-21T10:01:00Z"/>
              <w:rFonts w:asciiTheme="minorHAnsi" w:eastAsiaTheme="minorEastAsia" w:hAnsiTheme="minorHAnsi" w:cstheme="minorBidi"/>
              <w:noProof/>
              <w:lang w:eastAsia="cs-CZ"/>
            </w:rPr>
          </w:pPr>
          <w:ins w:id="138"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"_Toc530557827"</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3.1 Metody výuky</w:t>
            </w:r>
            <w:r>
              <w:rPr>
                <w:noProof/>
                <w:webHidden/>
              </w:rPr>
              <w:tab/>
            </w:r>
            <w:r>
              <w:rPr>
                <w:noProof/>
                <w:webHidden/>
              </w:rPr>
              <w:fldChar w:fldCharType="begin"/>
            </w:r>
            <w:r>
              <w:rPr>
                <w:noProof/>
                <w:webHidden/>
              </w:rPr>
              <w:instrText xml:space="preserve"> PAGEREF _Toc530557827 \h </w:instrText>
            </w:r>
          </w:ins>
          <w:r>
            <w:rPr>
              <w:noProof/>
              <w:webHidden/>
            </w:rPr>
          </w:r>
          <w:r>
            <w:rPr>
              <w:noProof/>
              <w:webHidden/>
            </w:rPr>
            <w:fldChar w:fldCharType="separate"/>
          </w:r>
          <w:ins w:id="139" w:author="Martin Sysel" w:date="2018-11-21T10:04:00Z">
            <w:r>
              <w:rPr>
                <w:noProof/>
                <w:webHidden/>
              </w:rPr>
              <w:t>122</w:t>
            </w:r>
          </w:ins>
          <w:ins w:id="140" w:author="Martin Sysel" w:date="2018-11-21T10:01:00Z">
            <w:r>
              <w:rPr>
                <w:noProof/>
                <w:webHidden/>
              </w:rPr>
              <w:fldChar w:fldCharType="end"/>
            </w:r>
            <w:r w:rsidRPr="007F440A">
              <w:rPr>
                <w:rStyle w:val="Hypertextovodkaz"/>
                <w:noProof/>
              </w:rPr>
              <w:fldChar w:fldCharType="end"/>
            </w:r>
          </w:ins>
        </w:p>
        <w:p w14:paraId="500ECED9" w14:textId="72B1CE5F" w:rsidR="00702388" w:rsidRDefault="00702388">
          <w:pPr>
            <w:pStyle w:val="Obsah3"/>
            <w:tabs>
              <w:tab w:val="right" w:leader="dot" w:pos="9062"/>
            </w:tabs>
            <w:rPr>
              <w:ins w:id="141" w:author="Martin Sysel" w:date="2018-11-21T10:01:00Z"/>
              <w:rFonts w:asciiTheme="minorHAnsi" w:eastAsiaTheme="minorEastAsia" w:hAnsiTheme="minorHAnsi" w:cstheme="minorBidi"/>
              <w:noProof/>
              <w:lang w:eastAsia="cs-CZ"/>
            </w:rPr>
          </w:pPr>
          <w:ins w:id="142"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"_Toc530557828"</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3.2 Forma studia</w:t>
            </w:r>
            <w:r>
              <w:rPr>
                <w:noProof/>
                <w:webHidden/>
              </w:rPr>
              <w:tab/>
            </w:r>
            <w:r>
              <w:rPr>
                <w:noProof/>
                <w:webHidden/>
              </w:rPr>
              <w:fldChar w:fldCharType="begin"/>
            </w:r>
            <w:r>
              <w:rPr>
                <w:noProof/>
                <w:webHidden/>
              </w:rPr>
              <w:instrText xml:space="preserve"> PAGEREF _Toc530557828 \h </w:instrText>
            </w:r>
          </w:ins>
          <w:r>
            <w:rPr>
              <w:noProof/>
              <w:webHidden/>
            </w:rPr>
          </w:r>
          <w:r>
            <w:rPr>
              <w:noProof/>
              <w:webHidden/>
            </w:rPr>
            <w:fldChar w:fldCharType="separate"/>
          </w:r>
          <w:ins w:id="143" w:author="Martin Sysel" w:date="2018-11-21T10:04:00Z">
            <w:r>
              <w:rPr>
                <w:noProof/>
                <w:webHidden/>
              </w:rPr>
              <w:t>122</w:t>
            </w:r>
          </w:ins>
          <w:ins w:id="144" w:author="Martin Sysel" w:date="2018-11-21T10:01:00Z">
            <w:r>
              <w:rPr>
                <w:noProof/>
                <w:webHidden/>
              </w:rPr>
              <w:fldChar w:fldCharType="end"/>
            </w:r>
            <w:r w:rsidRPr="007F440A">
              <w:rPr>
                <w:rStyle w:val="Hypertextovodkaz"/>
                <w:noProof/>
              </w:rPr>
              <w:fldChar w:fldCharType="end"/>
            </w:r>
          </w:ins>
        </w:p>
        <w:p w14:paraId="6322392A" w14:textId="02B732E4" w:rsidR="00702388" w:rsidRDefault="00702388">
          <w:pPr>
            <w:pStyle w:val="Obsah3"/>
            <w:tabs>
              <w:tab w:val="right" w:leader="dot" w:pos="9062"/>
            </w:tabs>
            <w:rPr>
              <w:ins w:id="145" w:author="Martin Sysel" w:date="2018-11-21T10:01:00Z"/>
              <w:rFonts w:asciiTheme="minorHAnsi" w:eastAsiaTheme="minorEastAsia" w:hAnsiTheme="minorHAnsi" w:cstheme="minorBidi"/>
              <w:noProof/>
              <w:lang w:eastAsia="cs-CZ"/>
            </w:rPr>
          </w:pPr>
          <w:ins w:id="14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"_Toc530557829"</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3.3 Studijní literatura, studijní opory</w:t>
            </w:r>
            <w:r>
              <w:rPr>
                <w:noProof/>
                <w:webHidden/>
              </w:rPr>
              <w:tab/>
            </w:r>
            <w:r>
              <w:rPr>
                <w:noProof/>
                <w:webHidden/>
              </w:rPr>
              <w:fldChar w:fldCharType="begin"/>
            </w:r>
            <w:r>
              <w:rPr>
                <w:noProof/>
                <w:webHidden/>
              </w:rPr>
              <w:instrText xml:space="preserve"> PAGEREF _Toc530557829 \h </w:instrText>
            </w:r>
          </w:ins>
          <w:r>
            <w:rPr>
              <w:noProof/>
              <w:webHidden/>
            </w:rPr>
          </w:r>
          <w:r>
            <w:rPr>
              <w:noProof/>
              <w:webHidden/>
            </w:rPr>
            <w:fldChar w:fldCharType="separate"/>
          </w:r>
          <w:ins w:id="147" w:author="Martin Sysel" w:date="2018-11-21T10:04:00Z">
            <w:r>
              <w:rPr>
                <w:noProof/>
                <w:webHidden/>
              </w:rPr>
              <w:t>123</w:t>
            </w:r>
          </w:ins>
          <w:ins w:id="148" w:author="Martin Sysel" w:date="2018-11-21T10:01:00Z">
            <w:r>
              <w:rPr>
                <w:noProof/>
                <w:webHidden/>
              </w:rPr>
              <w:fldChar w:fldCharType="end"/>
            </w:r>
            <w:r w:rsidRPr="007F440A">
              <w:rPr>
                <w:rStyle w:val="Hypertextovodkaz"/>
                <w:noProof/>
              </w:rPr>
              <w:fldChar w:fldCharType="end"/>
            </w:r>
          </w:ins>
        </w:p>
        <w:p w14:paraId="32F7F466" w14:textId="1F469059" w:rsidR="00702388" w:rsidRDefault="00702388">
          <w:pPr>
            <w:pStyle w:val="Obsah3"/>
            <w:tabs>
              <w:tab w:val="right" w:leader="dot" w:pos="9062"/>
            </w:tabs>
            <w:rPr>
              <w:ins w:id="149" w:author="Martin Sysel" w:date="2018-11-21T10:01:00Z"/>
              <w:rFonts w:asciiTheme="minorHAnsi" w:eastAsiaTheme="minorEastAsia" w:hAnsiTheme="minorHAnsi" w:cstheme="minorBidi"/>
              <w:noProof/>
              <w:lang w:eastAsia="cs-CZ"/>
            </w:rPr>
          </w:pPr>
          <w:ins w:id="15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"_Toc530557830"</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3.4 Hodnocení výsledků studia</w:t>
            </w:r>
            <w:r>
              <w:rPr>
                <w:noProof/>
                <w:webHidden/>
              </w:rPr>
              <w:tab/>
            </w:r>
            <w:r>
              <w:rPr>
                <w:noProof/>
                <w:webHidden/>
              </w:rPr>
              <w:fldChar w:fldCharType="begin"/>
            </w:r>
            <w:r>
              <w:rPr>
                <w:noProof/>
                <w:webHidden/>
              </w:rPr>
              <w:instrText xml:space="preserve"> PAGEREF _Toc530557830 \h </w:instrText>
            </w:r>
          </w:ins>
          <w:r>
            <w:rPr>
              <w:noProof/>
              <w:webHidden/>
            </w:rPr>
          </w:r>
          <w:r>
            <w:rPr>
              <w:noProof/>
              <w:webHidden/>
            </w:rPr>
            <w:fldChar w:fldCharType="separate"/>
          </w:r>
          <w:ins w:id="151" w:author="Martin Sysel" w:date="2018-11-21T10:04:00Z">
            <w:r>
              <w:rPr>
                <w:noProof/>
                <w:webHidden/>
              </w:rPr>
              <w:t>123</w:t>
            </w:r>
          </w:ins>
          <w:ins w:id="152" w:author="Martin Sysel" w:date="2018-11-21T10:01:00Z">
            <w:r>
              <w:rPr>
                <w:noProof/>
                <w:webHidden/>
              </w:rPr>
              <w:fldChar w:fldCharType="end"/>
            </w:r>
            <w:r w:rsidRPr="007F440A">
              <w:rPr>
                <w:rStyle w:val="Hypertextovodkaz"/>
                <w:noProof/>
              </w:rPr>
              <w:fldChar w:fldCharType="end"/>
            </w:r>
          </w:ins>
        </w:p>
        <w:p w14:paraId="6D67B55C" w14:textId="6C93737C" w:rsidR="00702388" w:rsidRDefault="00702388">
          <w:pPr>
            <w:pStyle w:val="Obsah3"/>
            <w:tabs>
              <w:tab w:val="right" w:leader="dot" w:pos="9062"/>
            </w:tabs>
            <w:rPr>
              <w:ins w:id="153" w:author="Martin Sysel" w:date="2018-11-21T10:01:00Z"/>
              <w:rFonts w:asciiTheme="minorHAnsi" w:eastAsiaTheme="minorEastAsia" w:hAnsiTheme="minorHAnsi" w:cstheme="minorBidi"/>
              <w:noProof/>
              <w:lang w:eastAsia="cs-CZ"/>
            </w:rPr>
          </w:pPr>
          <w:ins w:id="154"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"_Toc530557831"</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Standardy 3.5-3.7: Tvůrčí činnost vztahující se ke studijnímu programu</w:t>
            </w:r>
            <w:r>
              <w:rPr>
                <w:noProof/>
                <w:webHidden/>
              </w:rPr>
              <w:tab/>
            </w:r>
            <w:r>
              <w:rPr>
                <w:noProof/>
                <w:webHidden/>
              </w:rPr>
              <w:fldChar w:fldCharType="begin"/>
            </w:r>
            <w:r>
              <w:rPr>
                <w:noProof/>
                <w:webHidden/>
              </w:rPr>
              <w:instrText xml:space="preserve"> PAGEREF _Toc530557831 \h </w:instrText>
            </w:r>
          </w:ins>
          <w:r>
            <w:rPr>
              <w:noProof/>
              <w:webHidden/>
            </w:rPr>
          </w:r>
          <w:r>
            <w:rPr>
              <w:noProof/>
              <w:webHidden/>
            </w:rPr>
            <w:fldChar w:fldCharType="separate"/>
          </w:r>
          <w:ins w:id="155" w:author="Martin Sysel" w:date="2018-11-21T10:04:00Z">
            <w:r>
              <w:rPr>
                <w:noProof/>
                <w:webHidden/>
              </w:rPr>
              <w:t>124</w:t>
            </w:r>
          </w:ins>
          <w:ins w:id="156" w:author="Martin Sysel" w:date="2018-11-21T10:01:00Z">
            <w:r>
              <w:rPr>
                <w:noProof/>
                <w:webHidden/>
              </w:rPr>
              <w:fldChar w:fldCharType="end"/>
            </w:r>
            <w:r w:rsidRPr="007F440A">
              <w:rPr>
                <w:rStyle w:val="Hypertextovodkaz"/>
                <w:noProof/>
              </w:rPr>
              <w:fldChar w:fldCharType="end"/>
            </w:r>
          </w:ins>
        </w:p>
        <w:p w14:paraId="3EA56F20" w14:textId="09800CDF" w:rsidR="00702388" w:rsidRDefault="00702388">
          <w:pPr>
            <w:pStyle w:val="Obsah2"/>
            <w:rPr>
              <w:ins w:id="157" w:author="Martin Sysel" w:date="2018-11-21T10:01:00Z"/>
              <w:rFonts w:asciiTheme="minorHAnsi" w:eastAsiaTheme="minorEastAsia" w:hAnsiTheme="minorHAnsi" w:cstheme="minorBidi"/>
              <w:b w:val="0"/>
              <w:lang w:eastAsia="cs-CZ"/>
            </w:rPr>
          </w:pPr>
          <w:ins w:id="158" w:author="Martin Sysel" w:date="2018-11-21T10:01:00Z">
            <w:r w:rsidRPr="007F440A">
              <w:rPr>
                <w:rStyle w:val="Hypertextovodkaz"/>
              </w:rPr>
              <w:fldChar w:fldCharType="begin"/>
            </w:r>
            <w:r w:rsidRPr="007F440A">
              <w:rPr>
                <w:rStyle w:val="Hypertextovodkaz"/>
              </w:rPr>
              <w:instrText xml:space="preserve"> </w:instrText>
            </w:r>
            <w:r>
              <w:instrText>HYPERLINK \l "_Toc530557832"</w:instrText>
            </w:r>
            <w:r w:rsidRPr="007F440A">
              <w:rPr>
                <w:rStyle w:val="Hypertextovodkaz"/>
              </w:rPr>
              <w:instrText xml:space="preserve"> </w:instrText>
            </w:r>
            <w:r w:rsidRPr="007F440A">
              <w:rPr>
                <w:rStyle w:val="Hypertextovodkaz"/>
              </w:rPr>
              <w:fldChar w:fldCharType="separate"/>
            </w:r>
            <w:r w:rsidRPr="007F440A">
              <w:rPr>
                <w:rStyle w:val="Hypertextovodkaz"/>
              </w:rPr>
              <w:t>Finanční, materiální a další zabezpečení studijního programu</w:t>
            </w:r>
            <w:r>
              <w:rPr>
                <w:webHidden/>
              </w:rPr>
              <w:tab/>
            </w:r>
            <w:r>
              <w:rPr>
                <w:webHidden/>
              </w:rPr>
              <w:fldChar w:fldCharType="begin"/>
            </w:r>
            <w:r>
              <w:rPr>
                <w:webHidden/>
              </w:rPr>
              <w:instrText xml:space="preserve"> PAGEREF _Toc530557832 \h </w:instrText>
            </w:r>
          </w:ins>
          <w:r>
            <w:rPr>
              <w:webHidden/>
            </w:rPr>
          </w:r>
          <w:r>
            <w:rPr>
              <w:webHidden/>
            </w:rPr>
            <w:fldChar w:fldCharType="separate"/>
          </w:r>
          <w:ins w:id="159" w:author="Martin Sysel" w:date="2018-11-21T10:04:00Z">
            <w:r>
              <w:rPr>
                <w:webHidden/>
              </w:rPr>
              <w:t>125</w:t>
            </w:r>
          </w:ins>
          <w:ins w:id="160" w:author="Martin Sysel" w:date="2018-11-21T10:01:00Z">
            <w:r>
              <w:rPr>
                <w:webHidden/>
              </w:rPr>
              <w:fldChar w:fldCharType="end"/>
            </w:r>
            <w:r w:rsidRPr="007F440A">
              <w:rPr>
                <w:rStyle w:val="Hypertextovodkaz"/>
              </w:rPr>
              <w:fldChar w:fldCharType="end"/>
            </w:r>
          </w:ins>
        </w:p>
        <w:p w14:paraId="6BA4FD42" w14:textId="434CFB04" w:rsidR="00702388" w:rsidRDefault="00702388">
          <w:pPr>
            <w:pStyle w:val="Obsah3"/>
            <w:tabs>
              <w:tab w:val="right" w:leader="dot" w:pos="9062"/>
            </w:tabs>
            <w:rPr>
              <w:ins w:id="161" w:author="Martin Sysel" w:date="2018-11-21T10:01:00Z"/>
              <w:rFonts w:asciiTheme="minorHAnsi" w:eastAsiaTheme="minorEastAsia" w:hAnsiTheme="minorHAnsi" w:cstheme="minorBidi"/>
              <w:noProof/>
              <w:lang w:eastAsia="cs-CZ"/>
            </w:rPr>
          </w:pPr>
          <w:ins w:id="162"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"_Toc530557833"</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4.1: Finanční zabezpečení studijního programu</w:t>
            </w:r>
            <w:r>
              <w:rPr>
                <w:noProof/>
                <w:webHidden/>
              </w:rPr>
              <w:tab/>
            </w:r>
            <w:r>
              <w:rPr>
                <w:noProof/>
                <w:webHidden/>
              </w:rPr>
              <w:fldChar w:fldCharType="begin"/>
            </w:r>
            <w:r>
              <w:rPr>
                <w:noProof/>
                <w:webHidden/>
              </w:rPr>
              <w:instrText xml:space="preserve"> PAGEREF _Toc530557833 \h </w:instrText>
            </w:r>
          </w:ins>
          <w:r>
            <w:rPr>
              <w:noProof/>
              <w:webHidden/>
            </w:rPr>
          </w:r>
          <w:r>
            <w:rPr>
              <w:noProof/>
              <w:webHidden/>
            </w:rPr>
            <w:fldChar w:fldCharType="separate"/>
          </w:r>
          <w:ins w:id="163" w:author="Martin Sysel" w:date="2018-11-21T10:04:00Z">
            <w:r>
              <w:rPr>
                <w:noProof/>
                <w:webHidden/>
              </w:rPr>
              <w:t>125</w:t>
            </w:r>
          </w:ins>
          <w:ins w:id="164" w:author="Martin Sysel" w:date="2018-11-21T10:01:00Z">
            <w:r>
              <w:rPr>
                <w:noProof/>
                <w:webHidden/>
              </w:rPr>
              <w:fldChar w:fldCharType="end"/>
            </w:r>
            <w:r w:rsidRPr="007F440A">
              <w:rPr>
                <w:rStyle w:val="Hypertextovodkaz"/>
                <w:noProof/>
              </w:rPr>
              <w:fldChar w:fldCharType="end"/>
            </w:r>
          </w:ins>
        </w:p>
        <w:p w14:paraId="3394B6A0" w14:textId="60E69C3E" w:rsidR="00702388" w:rsidRDefault="00702388">
          <w:pPr>
            <w:pStyle w:val="Obsah3"/>
            <w:tabs>
              <w:tab w:val="right" w:leader="dot" w:pos="9062"/>
            </w:tabs>
            <w:rPr>
              <w:ins w:id="165" w:author="Martin Sysel" w:date="2018-11-21T10:01:00Z"/>
              <w:rFonts w:asciiTheme="minorHAnsi" w:eastAsiaTheme="minorEastAsia" w:hAnsiTheme="minorHAnsi" w:cstheme="minorBidi"/>
              <w:noProof/>
              <w:lang w:eastAsia="cs-CZ"/>
            </w:rPr>
          </w:pPr>
          <w:ins w:id="166"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"_Toc530557834"</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4.2: Materiální a technické zabezpečení studijního programu</w:t>
            </w:r>
            <w:r>
              <w:rPr>
                <w:noProof/>
                <w:webHidden/>
              </w:rPr>
              <w:tab/>
            </w:r>
            <w:r>
              <w:rPr>
                <w:noProof/>
                <w:webHidden/>
              </w:rPr>
              <w:fldChar w:fldCharType="begin"/>
            </w:r>
            <w:r>
              <w:rPr>
                <w:noProof/>
                <w:webHidden/>
              </w:rPr>
              <w:instrText xml:space="preserve"> PAGEREF _Toc530557834 \h </w:instrText>
            </w:r>
          </w:ins>
          <w:r>
            <w:rPr>
              <w:noProof/>
              <w:webHidden/>
            </w:rPr>
          </w:r>
          <w:r>
            <w:rPr>
              <w:noProof/>
              <w:webHidden/>
            </w:rPr>
            <w:fldChar w:fldCharType="separate"/>
          </w:r>
          <w:ins w:id="167" w:author="Martin Sysel" w:date="2018-11-21T10:04:00Z">
            <w:r>
              <w:rPr>
                <w:noProof/>
                <w:webHidden/>
              </w:rPr>
              <w:t>125</w:t>
            </w:r>
          </w:ins>
          <w:ins w:id="168" w:author="Martin Sysel" w:date="2018-11-21T10:01:00Z">
            <w:r>
              <w:rPr>
                <w:noProof/>
                <w:webHidden/>
              </w:rPr>
              <w:fldChar w:fldCharType="end"/>
            </w:r>
            <w:r w:rsidRPr="007F440A">
              <w:rPr>
                <w:rStyle w:val="Hypertextovodkaz"/>
                <w:noProof/>
              </w:rPr>
              <w:fldChar w:fldCharType="end"/>
            </w:r>
          </w:ins>
        </w:p>
        <w:p w14:paraId="6B2EF675" w14:textId="7860B2EF" w:rsidR="00702388" w:rsidRDefault="00702388">
          <w:pPr>
            <w:pStyle w:val="Obsah3"/>
            <w:tabs>
              <w:tab w:val="right" w:leader="dot" w:pos="9062"/>
            </w:tabs>
            <w:rPr>
              <w:ins w:id="169" w:author="Martin Sysel" w:date="2018-11-21T10:01:00Z"/>
              <w:rFonts w:asciiTheme="minorHAnsi" w:eastAsiaTheme="minorEastAsia" w:hAnsiTheme="minorHAnsi" w:cstheme="minorBidi"/>
              <w:noProof/>
              <w:lang w:eastAsia="cs-CZ"/>
            </w:rPr>
          </w:pPr>
          <w:ins w:id="17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"_Toc530557835"</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4.3: Odborná literatura a elektronické databáze odpovídající studijnímu programu</w:t>
            </w:r>
            <w:r>
              <w:rPr>
                <w:noProof/>
                <w:webHidden/>
              </w:rPr>
              <w:tab/>
            </w:r>
            <w:r>
              <w:rPr>
                <w:noProof/>
                <w:webHidden/>
              </w:rPr>
              <w:fldChar w:fldCharType="begin"/>
            </w:r>
            <w:r>
              <w:rPr>
                <w:noProof/>
                <w:webHidden/>
              </w:rPr>
              <w:instrText xml:space="preserve"> PAGEREF _Toc530557835 \h </w:instrText>
            </w:r>
          </w:ins>
          <w:r>
            <w:rPr>
              <w:noProof/>
              <w:webHidden/>
            </w:rPr>
          </w:r>
          <w:r>
            <w:rPr>
              <w:noProof/>
              <w:webHidden/>
            </w:rPr>
            <w:fldChar w:fldCharType="separate"/>
          </w:r>
          <w:ins w:id="171" w:author="Martin Sysel" w:date="2018-11-21T10:04:00Z">
            <w:r>
              <w:rPr>
                <w:noProof/>
                <w:webHidden/>
              </w:rPr>
              <w:t>126</w:t>
            </w:r>
          </w:ins>
          <w:ins w:id="172" w:author="Martin Sysel" w:date="2018-11-21T10:01:00Z">
            <w:r>
              <w:rPr>
                <w:noProof/>
                <w:webHidden/>
              </w:rPr>
              <w:fldChar w:fldCharType="end"/>
            </w:r>
            <w:r w:rsidRPr="007F440A">
              <w:rPr>
                <w:rStyle w:val="Hypertextovodkaz"/>
                <w:noProof/>
              </w:rPr>
              <w:fldChar w:fldCharType="end"/>
            </w:r>
          </w:ins>
        </w:p>
        <w:p w14:paraId="03B1DAA6" w14:textId="6E0EE558" w:rsidR="00702388" w:rsidRDefault="00702388">
          <w:pPr>
            <w:pStyle w:val="Obsah2"/>
            <w:rPr>
              <w:ins w:id="173" w:author="Martin Sysel" w:date="2018-11-21T10:01:00Z"/>
              <w:rFonts w:asciiTheme="minorHAnsi" w:eastAsiaTheme="minorEastAsia" w:hAnsiTheme="minorHAnsi" w:cstheme="minorBidi"/>
              <w:b w:val="0"/>
              <w:lang w:eastAsia="cs-CZ"/>
            </w:rPr>
          </w:pPr>
          <w:ins w:id="174" w:author="Martin Sysel" w:date="2018-11-21T10:01:00Z">
            <w:r w:rsidRPr="007F440A">
              <w:rPr>
                <w:rStyle w:val="Hypertextovodkaz"/>
              </w:rPr>
              <w:fldChar w:fldCharType="begin"/>
            </w:r>
            <w:r w:rsidRPr="007F440A">
              <w:rPr>
                <w:rStyle w:val="Hypertextovodkaz"/>
              </w:rPr>
              <w:instrText xml:space="preserve"> </w:instrText>
            </w:r>
            <w:r>
              <w:instrText>HYPERLINK \l "_Toc530557836"</w:instrText>
            </w:r>
            <w:r w:rsidRPr="007F440A">
              <w:rPr>
                <w:rStyle w:val="Hypertextovodkaz"/>
              </w:rPr>
              <w:instrText xml:space="preserve"> </w:instrText>
            </w:r>
            <w:r w:rsidRPr="007F440A">
              <w:rPr>
                <w:rStyle w:val="Hypertextovodkaz"/>
              </w:rPr>
              <w:fldChar w:fldCharType="separate"/>
            </w:r>
            <w:r w:rsidRPr="007F440A">
              <w:rPr>
                <w:rStyle w:val="Hypertextovodkaz"/>
              </w:rPr>
              <w:t>Garant studijního programu</w:t>
            </w:r>
            <w:r>
              <w:rPr>
                <w:webHidden/>
              </w:rPr>
              <w:tab/>
            </w:r>
            <w:r>
              <w:rPr>
                <w:webHidden/>
              </w:rPr>
              <w:fldChar w:fldCharType="begin"/>
            </w:r>
            <w:r>
              <w:rPr>
                <w:webHidden/>
              </w:rPr>
              <w:instrText xml:space="preserve"> PAGEREF _Toc530557836 \h </w:instrText>
            </w:r>
          </w:ins>
          <w:r>
            <w:rPr>
              <w:webHidden/>
            </w:rPr>
          </w:r>
          <w:r>
            <w:rPr>
              <w:webHidden/>
            </w:rPr>
            <w:fldChar w:fldCharType="separate"/>
          </w:r>
          <w:ins w:id="175" w:author="Martin Sysel" w:date="2018-11-21T10:04:00Z">
            <w:r>
              <w:rPr>
                <w:webHidden/>
              </w:rPr>
              <w:t>126</w:t>
            </w:r>
          </w:ins>
          <w:ins w:id="176" w:author="Martin Sysel" w:date="2018-11-21T10:01:00Z">
            <w:r>
              <w:rPr>
                <w:webHidden/>
              </w:rPr>
              <w:fldChar w:fldCharType="end"/>
            </w:r>
            <w:r w:rsidRPr="007F440A">
              <w:rPr>
                <w:rStyle w:val="Hypertextovodkaz"/>
              </w:rPr>
              <w:fldChar w:fldCharType="end"/>
            </w:r>
          </w:ins>
        </w:p>
        <w:p w14:paraId="591DB465" w14:textId="15973EEA" w:rsidR="00702388" w:rsidRDefault="00702388">
          <w:pPr>
            <w:pStyle w:val="Obsah3"/>
            <w:tabs>
              <w:tab w:val="right" w:leader="dot" w:pos="9062"/>
            </w:tabs>
            <w:rPr>
              <w:ins w:id="177" w:author="Martin Sysel" w:date="2018-11-21T10:01:00Z"/>
              <w:rFonts w:asciiTheme="minorHAnsi" w:eastAsiaTheme="minorEastAsia" w:hAnsiTheme="minorHAnsi" w:cstheme="minorBidi"/>
              <w:noProof/>
              <w:lang w:eastAsia="cs-CZ"/>
            </w:rPr>
          </w:pPr>
          <w:ins w:id="178"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"_Toc530557837"</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 5.1: Pravomoci a odpovědnost garanta</w:t>
            </w:r>
            <w:r>
              <w:rPr>
                <w:noProof/>
                <w:webHidden/>
              </w:rPr>
              <w:tab/>
            </w:r>
            <w:r>
              <w:rPr>
                <w:noProof/>
                <w:webHidden/>
              </w:rPr>
              <w:fldChar w:fldCharType="begin"/>
            </w:r>
            <w:r>
              <w:rPr>
                <w:noProof/>
                <w:webHidden/>
              </w:rPr>
              <w:instrText xml:space="preserve"> PAGEREF _Toc530557837 \h </w:instrText>
            </w:r>
          </w:ins>
          <w:r>
            <w:rPr>
              <w:noProof/>
              <w:webHidden/>
            </w:rPr>
          </w:r>
          <w:r>
            <w:rPr>
              <w:noProof/>
              <w:webHidden/>
            </w:rPr>
            <w:fldChar w:fldCharType="separate"/>
          </w:r>
          <w:ins w:id="179" w:author="Martin Sysel" w:date="2018-11-21T10:04:00Z">
            <w:r>
              <w:rPr>
                <w:noProof/>
                <w:webHidden/>
              </w:rPr>
              <w:t>126</w:t>
            </w:r>
          </w:ins>
          <w:ins w:id="180" w:author="Martin Sysel" w:date="2018-11-21T10:01:00Z">
            <w:r>
              <w:rPr>
                <w:noProof/>
                <w:webHidden/>
              </w:rPr>
              <w:fldChar w:fldCharType="end"/>
            </w:r>
            <w:r w:rsidRPr="007F440A">
              <w:rPr>
                <w:rStyle w:val="Hypertextovodkaz"/>
                <w:noProof/>
              </w:rPr>
              <w:fldChar w:fldCharType="end"/>
            </w:r>
          </w:ins>
        </w:p>
        <w:p w14:paraId="639E7954" w14:textId="75363941" w:rsidR="00702388" w:rsidRDefault="00702388">
          <w:pPr>
            <w:pStyle w:val="Obsah3"/>
            <w:tabs>
              <w:tab w:val="right" w:leader="dot" w:pos="9062"/>
            </w:tabs>
            <w:rPr>
              <w:ins w:id="181" w:author="Martin Sysel" w:date="2018-11-21T10:01:00Z"/>
              <w:rFonts w:asciiTheme="minorHAnsi" w:eastAsiaTheme="minorEastAsia" w:hAnsiTheme="minorHAnsi" w:cstheme="minorBidi"/>
              <w:noProof/>
              <w:lang w:eastAsia="cs-CZ"/>
            </w:rPr>
          </w:pPr>
          <w:ins w:id="182"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"_Toc530557838"</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Standardy 5.2-5.4: Zhodnocení osoby garanta z hlediska naplnění standardů</w:t>
            </w:r>
            <w:r>
              <w:rPr>
                <w:noProof/>
                <w:webHidden/>
              </w:rPr>
              <w:tab/>
            </w:r>
            <w:r>
              <w:rPr>
                <w:noProof/>
                <w:webHidden/>
              </w:rPr>
              <w:fldChar w:fldCharType="begin"/>
            </w:r>
            <w:r>
              <w:rPr>
                <w:noProof/>
                <w:webHidden/>
              </w:rPr>
              <w:instrText xml:space="preserve"> PAGEREF _Toc530557838 \h </w:instrText>
            </w:r>
          </w:ins>
          <w:r>
            <w:rPr>
              <w:noProof/>
              <w:webHidden/>
            </w:rPr>
          </w:r>
          <w:r>
            <w:rPr>
              <w:noProof/>
              <w:webHidden/>
            </w:rPr>
            <w:fldChar w:fldCharType="separate"/>
          </w:r>
          <w:ins w:id="183" w:author="Martin Sysel" w:date="2018-11-21T10:04:00Z">
            <w:r>
              <w:rPr>
                <w:noProof/>
                <w:webHidden/>
              </w:rPr>
              <w:t>127</w:t>
            </w:r>
          </w:ins>
          <w:ins w:id="184" w:author="Martin Sysel" w:date="2018-11-21T10:01:00Z">
            <w:r>
              <w:rPr>
                <w:noProof/>
                <w:webHidden/>
              </w:rPr>
              <w:fldChar w:fldCharType="end"/>
            </w:r>
            <w:r w:rsidRPr="007F440A">
              <w:rPr>
                <w:rStyle w:val="Hypertextovodkaz"/>
                <w:noProof/>
              </w:rPr>
              <w:fldChar w:fldCharType="end"/>
            </w:r>
          </w:ins>
        </w:p>
        <w:p w14:paraId="51A18845" w14:textId="66A38A6F" w:rsidR="00702388" w:rsidRDefault="00702388">
          <w:pPr>
            <w:pStyle w:val="Obsah2"/>
            <w:rPr>
              <w:ins w:id="185" w:author="Martin Sysel" w:date="2018-11-21T10:01:00Z"/>
              <w:rFonts w:asciiTheme="minorHAnsi" w:eastAsiaTheme="minorEastAsia" w:hAnsiTheme="minorHAnsi" w:cstheme="minorBidi"/>
              <w:b w:val="0"/>
              <w:lang w:eastAsia="cs-CZ"/>
            </w:rPr>
          </w:pPr>
          <w:ins w:id="186" w:author="Martin Sysel" w:date="2018-11-21T10:01:00Z">
            <w:r w:rsidRPr="007F440A">
              <w:rPr>
                <w:rStyle w:val="Hypertextovodkaz"/>
              </w:rPr>
              <w:fldChar w:fldCharType="begin"/>
            </w:r>
            <w:r w:rsidRPr="007F440A">
              <w:rPr>
                <w:rStyle w:val="Hypertextovodkaz"/>
              </w:rPr>
              <w:instrText xml:space="preserve"> </w:instrText>
            </w:r>
            <w:r>
              <w:instrText>HYPERLINK \l "_Toc530557839"</w:instrText>
            </w:r>
            <w:r w:rsidRPr="007F440A">
              <w:rPr>
                <w:rStyle w:val="Hypertextovodkaz"/>
              </w:rPr>
              <w:instrText xml:space="preserve"> </w:instrText>
            </w:r>
            <w:r w:rsidRPr="007F440A">
              <w:rPr>
                <w:rStyle w:val="Hypertextovodkaz"/>
              </w:rPr>
              <w:fldChar w:fldCharType="separate"/>
            </w:r>
            <w:r w:rsidRPr="007F440A">
              <w:rPr>
                <w:rStyle w:val="Hypertextovodkaz"/>
              </w:rPr>
              <w:t>Personální zabezpečení studijního programu</w:t>
            </w:r>
            <w:r>
              <w:rPr>
                <w:webHidden/>
              </w:rPr>
              <w:tab/>
            </w:r>
            <w:r>
              <w:rPr>
                <w:webHidden/>
              </w:rPr>
              <w:fldChar w:fldCharType="begin"/>
            </w:r>
            <w:r>
              <w:rPr>
                <w:webHidden/>
              </w:rPr>
              <w:instrText xml:space="preserve"> PAGEREF _Toc530557839 \h </w:instrText>
            </w:r>
          </w:ins>
          <w:r>
            <w:rPr>
              <w:webHidden/>
            </w:rPr>
          </w:r>
          <w:r>
            <w:rPr>
              <w:webHidden/>
            </w:rPr>
            <w:fldChar w:fldCharType="separate"/>
          </w:r>
          <w:ins w:id="187" w:author="Martin Sysel" w:date="2018-11-21T10:04:00Z">
            <w:r>
              <w:rPr>
                <w:webHidden/>
              </w:rPr>
              <w:t>130</w:t>
            </w:r>
          </w:ins>
          <w:ins w:id="188" w:author="Martin Sysel" w:date="2018-11-21T10:01:00Z">
            <w:r>
              <w:rPr>
                <w:webHidden/>
              </w:rPr>
              <w:fldChar w:fldCharType="end"/>
            </w:r>
            <w:r w:rsidRPr="007F440A">
              <w:rPr>
                <w:rStyle w:val="Hypertextovodkaz"/>
              </w:rPr>
              <w:fldChar w:fldCharType="end"/>
            </w:r>
          </w:ins>
        </w:p>
        <w:p w14:paraId="3CF5A977" w14:textId="23E6E478" w:rsidR="00702388" w:rsidRDefault="00702388">
          <w:pPr>
            <w:pStyle w:val="Obsah3"/>
            <w:tabs>
              <w:tab w:val="right" w:leader="dot" w:pos="9062"/>
            </w:tabs>
            <w:rPr>
              <w:ins w:id="189" w:author="Martin Sysel" w:date="2018-11-21T10:01:00Z"/>
              <w:rFonts w:asciiTheme="minorHAnsi" w:eastAsiaTheme="minorEastAsia" w:hAnsiTheme="minorHAnsi" w:cstheme="minorBidi"/>
              <w:noProof/>
              <w:lang w:eastAsia="cs-CZ"/>
            </w:rPr>
          </w:pPr>
          <w:ins w:id="190"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"_Toc530557840"</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Standardy 6.1-6.2, 6.7-6.8: Zhodnocení celkového personálního zabezpečení studijního programu z hlediska naplnění standardů</w:t>
            </w:r>
            <w:r>
              <w:rPr>
                <w:noProof/>
                <w:webHidden/>
              </w:rPr>
              <w:tab/>
            </w:r>
            <w:r>
              <w:rPr>
                <w:noProof/>
                <w:webHidden/>
              </w:rPr>
              <w:fldChar w:fldCharType="begin"/>
            </w:r>
            <w:r>
              <w:rPr>
                <w:noProof/>
                <w:webHidden/>
              </w:rPr>
              <w:instrText xml:space="preserve"> PAGEREF _Toc530557840 \h </w:instrText>
            </w:r>
          </w:ins>
          <w:r>
            <w:rPr>
              <w:noProof/>
              <w:webHidden/>
            </w:rPr>
          </w:r>
          <w:r>
            <w:rPr>
              <w:noProof/>
              <w:webHidden/>
            </w:rPr>
            <w:fldChar w:fldCharType="separate"/>
          </w:r>
          <w:ins w:id="191" w:author="Martin Sysel" w:date="2018-11-21T10:04:00Z">
            <w:r>
              <w:rPr>
                <w:noProof/>
                <w:webHidden/>
              </w:rPr>
              <w:t>130</w:t>
            </w:r>
          </w:ins>
          <w:ins w:id="192" w:author="Martin Sysel" w:date="2018-11-21T10:01:00Z">
            <w:r>
              <w:rPr>
                <w:noProof/>
                <w:webHidden/>
              </w:rPr>
              <w:fldChar w:fldCharType="end"/>
            </w:r>
            <w:r w:rsidRPr="007F440A">
              <w:rPr>
                <w:rStyle w:val="Hypertextovodkaz"/>
                <w:noProof/>
              </w:rPr>
              <w:fldChar w:fldCharType="end"/>
            </w:r>
          </w:ins>
        </w:p>
        <w:p w14:paraId="3773115F" w14:textId="4664745B" w:rsidR="00702388" w:rsidRDefault="00702388">
          <w:pPr>
            <w:pStyle w:val="Obsah3"/>
            <w:tabs>
              <w:tab w:val="right" w:leader="dot" w:pos="9062"/>
            </w:tabs>
            <w:rPr>
              <w:ins w:id="193" w:author="Martin Sysel" w:date="2018-11-21T10:01:00Z"/>
              <w:rFonts w:asciiTheme="minorHAnsi" w:eastAsiaTheme="minorEastAsia" w:hAnsiTheme="minorHAnsi" w:cstheme="minorBidi"/>
              <w:noProof/>
              <w:lang w:eastAsia="cs-CZ"/>
            </w:rPr>
          </w:pPr>
          <w:ins w:id="194"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"_Toc530557841"</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Standardy 6.4, 6.9-6.10: Personální zabezpečení předmětů profilujícího základu</w:t>
            </w:r>
            <w:r>
              <w:rPr>
                <w:noProof/>
                <w:webHidden/>
              </w:rPr>
              <w:tab/>
            </w:r>
            <w:r>
              <w:rPr>
                <w:noProof/>
                <w:webHidden/>
              </w:rPr>
              <w:fldChar w:fldCharType="begin"/>
            </w:r>
            <w:r>
              <w:rPr>
                <w:noProof/>
                <w:webHidden/>
              </w:rPr>
              <w:instrText xml:space="preserve"> PAGEREF _Toc530557841 \h </w:instrText>
            </w:r>
          </w:ins>
          <w:r>
            <w:rPr>
              <w:noProof/>
              <w:webHidden/>
            </w:rPr>
          </w:r>
          <w:r>
            <w:rPr>
              <w:noProof/>
              <w:webHidden/>
            </w:rPr>
            <w:fldChar w:fldCharType="separate"/>
          </w:r>
          <w:ins w:id="195" w:author="Martin Sysel" w:date="2018-11-21T10:04:00Z">
            <w:r>
              <w:rPr>
                <w:noProof/>
                <w:webHidden/>
              </w:rPr>
              <w:t>131</w:t>
            </w:r>
          </w:ins>
          <w:ins w:id="196" w:author="Martin Sysel" w:date="2018-11-21T10:01:00Z">
            <w:r>
              <w:rPr>
                <w:noProof/>
                <w:webHidden/>
              </w:rPr>
              <w:fldChar w:fldCharType="end"/>
            </w:r>
            <w:r w:rsidRPr="007F440A">
              <w:rPr>
                <w:rStyle w:val="Hypertextovodkaz"/>
                <w:noProof/>
              </w:rPr>
              <w:fldChar w:fldCharType="end"/>
            </w:r>
          </w:ins>
        </w:p>
        <w:p w14:paraId="546E4CDE" w14:textId="5E6E5591" w:rsidR="00702388" w:rsidRDefault="00702388">
          <w:pPr>
            <w:pStyle w:val="Obsah3"/>
            <w:tabs>
              <w:tab w:val="right" w:leader="dot" w:pos="9062"/>
            </w:tabs>
            <w:rPr>
              <w:ins w:id="197" w:author="Martin Sysel" w:date="2018-11-21T10:01:00Z"/>
              <w:rFonts w:asciiTheme="minorHAnsi" w:eastAsiaTheme="minorEastAsia" w:hAnsiTheme="minorHAnsi" w:cstheme="minorBidi"/>
              <w:noProof/>
              <w:lang w:eastAsia="cs-CZ"/>
            </w:rPr>
          </w:pPr>
          <w:ins w:id="198" w:author="Martin Sysel" w:date="2018-11-21T10:01:00Z">
            <w:r w:rsidRPr="007F440A">
              <w:rPr>
                <w:rStyle w:val="Hypertextovodkaz"/>
                <w:noProof/>
              </w:rPr>
              <w:fldChar w:fldCharType="begin"/>
            </w:r>
            <w:r w:rsidRPr="007F440A">
              <w:rPr>
                <w:rStyle w:val="Hypertextovodkaz"/>
                <w:noProof/>
              </w:rPr>
              <w:instrText xml:space="preserve"> </w:instrText>
            </w:r>
            <w:r>
              <w:rPr>
                <w:noProof/>
              </w:rPr>
              <w:instrText>HYPERLINK \l "_Toc530557842"</w:instrText>
            </w:r>
            <w:r w:rsidRPr="007F440A">
              <w:rPr>
                <w:rStyle w:val="Hypertextovodkaz"/>
                <w:noProof/>
              </w:rPr>
              <w:instrText xml:space="preserve"> </w:instrText>
            </w:r>
            <w:r w:rsidRPr="007F440A">
              <w:rPr>
                <w:rStyle w:val="Hypertextovodkaz"/>
                <w:noProof/>
              </w:rPr>
              <w:fldChar w:fldCharType="separate"/>
            </w:r>
            <w:r w:rsidRPr="007F440A">
              <w:rPr>
                <w:rStyle w:val="Hypertextovodkaz"/>
                <w:noProof/>
              </w:rPr>
              <w:t>Standardy 6.5-6.6: Kvalifikace odborníků z praxe zapojených do výuky ve studijním programu</w:t>
            </w:r>
            <w:r>
              <w:rPr>
                <w:noProof/>
                <w:webHidden/>
              </w:rPr>
              <w:tab/>
            </w:r>
            <w:r>
              <w:rPr>
                <w:noProof/>
                <w:webHidden/>
              </w:rPr>
              <w:fldChar w:fldCharType="begin"/>
            </w:r>
            <w:r>
              <w:rPr>
                <w:noProof/>
                <w:webHidden/>
              </w:rPr>
              <w:instrText xml:space="preserve"> PAGEREF _Toc530557842 \h </w:instrText>
            </w:r>
          </w:ins>
          <w:r>
            <w:rPr>
              <w:noProof/>
              <w:webHidden/>
            </w:rPr>
          </w:r>
          <w:r>
            <w:rPr>
              <w:noProof/>
              <w:webHidden/>
            </w:rPr>
            <w:fldChar w:fldCharType="separate"/>
          </w:r>
          <w:ins w:id="199" w:author="Martin Sysel" w:date="2018-11-21T10:04:00Z">
            <w:r>
              <w:rPr>
                <w:noProof/>
                <w:webHidden/>
              </w:rPr>
              <w:t>132</w:t>
            </w:r>
          </w:ins>
          <w:ins w:id="200" w:author="Martin Sysel" w:date="2018-11-21T10:01:00Z">
            <w:r>
              <w:rPr>
                <w:noProof/>
                <w:webHidden/>
              </w:rPr>
              <w:fldChar w:fldCharType="end"/>
            </w:r>
            <w:r w:rsidRPr="007F440A">
              <w:rPr>
                <w:rStyle w:val="Hypertextovodkaz"/>
                <w:noProof/>
              </w:rPr>
              <w:fldChar w:fldCharType="end"/>
            </w:r>
          </w:ins>
        </w:p>
        <w:bookmarkStart w:id="201" w:name="_GoBack"/>
        <w:bookmarkEnd w:id="201"/>
        <w:p w14:paraId="7253EB02" w14:textId="3E12CE74" w:rsidR="002869E0" w:rsidRDefault="002869E0" w:rsidP="002869E0">
          <w:r>
            <w:rPr>
              <w:b/>
              <w:bCs/>
            </w:rPr>
            <w:fldChar w:fldCharType="end"/>
          </w:r>
        </w:p>
      </w:sdtContent>
    </w:sdt>
    <w:p w14:paraId="186B9A06" w14:textId="0EC71022" w:rsidR="002869E0" w:rsidRDefault="002869E0" w:rsidP="002869E0"/>
    <w:p w14:paraId="05C29889" w14:textId="25FF2646" w:rsidR="00E4280F" w:rsidRDefault="00E4280F" w:rsidP="002869E0"/>
    <w:p w14:paraId="486C2485" w14:textId="31374DC8" w:rsidR="00E4280F" w:rsidRDefault="00E4280F" w:rsidP="002869E0"/>
    <w:p w14:paraId="31AFC7AD" w14:textId="77777777" w:rsidR="00E4280F" w:rsidRDefault="00E4280F" w:rsidP="002869E0"/>
    <w:p w14:paraId="4F969622" w14:textId="77777777" w:rsidR="00F840CF" w:rsidRDefault="00F840CF" w:rsidP="002869E0"/>
    <w:p w14:paraId="73009A0A" w14:textId="77777777" w:rsidR="002869E0" w:rsidRPr="00323CFF" w:rsidRDefault="002869E0" w:rsidP="002869E0">
      <w:pPr>
        <w:pStyle w:val="Nadpis21"/>
        <w:keepNext/>
        <w:keepLines/>
        <w:shd w:val="clear" w:color="auto" w:fill="auto"/>
        <w:spacing w:before="0" w:after="406" w:line="300" w:lineRule="exact"/>
        <w:rPr>
          <w:rStyle w:val="Nadpis22"/>
          <w:color w:val="00B050"/>
        </w:rPr>
      </w:pPr>
      <w:bookmarkStart w:id="202" w:name="bookmark1"/>
      <w:bookmarkStart w:id="203" w:name="_Toc530557793"/>
      <w:r w:rsidRPr="00323CFF">
        <w:rPr>
          <w:rStyle w:val="Nadpis22"/>
          <w:color w:val="00B050"/>
        </w:rPr>
        <w:lastRenderedPageBreak/>
        <w:t>I. Instituce</w:t>
      </w:r>
      <w:bookmarkEnd w:id="202"/>
      <w:bookmarkEnd w:id="203"/>
    </w:p>
    <w:p w14:paraId="792264DF" w14:textId="77777777" w:rsidR="002869E0" w:rsidRPr="00E643D1" w:rsidRDefault="002869E0" w:rsidP="002869E0">
      <w:pPr>
        <w:pStyle w:val="Nadpis2"/>
      </w:pPr>
      <w:bookmarkStart w:id="204" w:name="bookmark2"/>
      <w:bookmarkStart w:id="205" w:name="_Toc530557794"/>
      <w:r w:rsidRPr="00E643D1">
        <w:rPr>
          <w:rStyle w:val="Nadpis32"/>
          <w:rFonts w:cs="Times New Roman"/>
          <w:color w:val="4F81BD" w:themeColor="accent1"/>
          <w:sz w:val="28"/>
          <w:szCs w:val="26"/>
          <w:shd w:val="clear" w:color="auto" w:fill="auto"/>
          <w:lang w:eastAsia="en-US"/>
        </w:rPr>
        <w:t>Působnost orgánů vysoké školy</w:t>
      </w:r>
      <w:bookmarkEnd w:id="204"/>
      <w:bookmarkEnd w:id="205"/>
    </w:p>
    <w:p w14:paraId="3784A6F0" w14:textId="77777777" w:rsidR="002869E0" w:rsidRDefault="002869E0" w:rsidP="002869E0">
      <w:pPr>
        <w:pStyle w:val="Nadpis3"/>
      </w:pPr>
      <w:bookmarkStart w:id="206" w:name="_Toc530557795"/>
      <w:r>
        <w:t>Standardy 1.1-1.2</w:t>
      </w:r>
      <w:bookmarkEnd w:id="206"/>
    </w:p>
    <w:p w14:paraId="77051CA0" w14:textId="77777777" w:rsidR="002869E0" w:rsidRPr="00632249" w:rsidRDefault="002869E0" w:rsidP="002869E0">
      <w:pPr>
        <w:pStyle w:val="Zkladntext21"/>
        <w:shd w:val="clear" w:color="auto" w:fill="auto"/>
        <w:spacing w:before="0" w:after="60" w:line="288" w:lineRule="exact"/>
        <w:ind w:left="180" w:firstLine="0"/>
        <w:rPr>
          <w:sz w:val="22"/>
          <w:szCs w:val="22"/>
          <w:rPrChange w:id="207" w:author="Martin Sysel" w:date="2018-11-19T14:48:00Z">
            <w:rPr/>
          </w:rPrChange>
        </w:rPr>
      </w:pPr>
      <w:r w:rsidRPr="00632249">
        <w:rPr>
          <w:sz w:val="22"/>
          <w:szCs w:val="22"/>
          <w:rPrChange w:id="208" w:author="Martin Sysel" w:date="2018-11-19T14:48:00Z">
            <w:rPr/>
          </w:rPrChange>
        </w:rPr>
        <w:t>Organizaci, vnitřní uspořádání a zásady řízení Univerzity Tomáše Bati ve Zlíně (dále jen UTB ve Zlíně) upravuje „Statut UTB ve Zlíně“ ze dne 28. března 2018</w:t>
      </w:r>
      <w:r w:rsidRPr="00632249">
        <w:rPr>
          <w:rStyle w:val="Znakapoznpodarou"/>
          <w:sz w:val="22"/>
          <w:szCs w:val="22"/>
          <w:rPrChange w:id="209" w:author="Martin Sysel" w:date="2018-11-19T14:48:00Z">
            <w:rPr>
              <w:rStyle w:val="Znakapoznpodarou"/>
            </w:rPr>
          </w:rPrChange>
        </w:rPr>
        <w:footnoteReference w:id="1"/>
      </w:r>
      <w:r w:rsidRPr="00632249">
        <w:rPr>
          <w:sz w:val="22"/>
          <w:szCs w:val="22"/>
          <w:rPrChange w:id="210" w:author="Martin Sysel" w:date="2018-11-19T14:48:00Z">
            <w:rPr/>
          </w:rPrChange>
        </w:rPr>
        <w:t xml:space="preserve">. V čele univerzity je rektor, který řídí činnost univerzity, jedná a rozhoduje ve věcech univerzity. Rektora jmenuje a odvolává na návrh Akademického senátu Univerzity Tomáše Bati ve Zlíně prezident republiky. </w:t>
      </w:r>
    </w:p>
    <w:p w14:paraId="1A28255B" w14:textId="77777777" w:rsidR="002869E0" w:rsidRPr="00632249" w:rsidRDefault="002869E0" w:rsidP="002869E0">
      <w:pPr>
        <w:pStyle w:val="Zkladntext21"/>
        <w:shd w:val="clear" w:color="auto" w:fill="auto"/>
        <w:spacing w:before="0" w:after="60" w:line="288" w:lineRule="exact"/>
        <w:ind w:left="180" w:firstLine="0"/>
        <w:rPr>
          <w:sz w:val="22"/>
          <w:szCs w:val="22"/>
          <w:rPrChange w:id="211" w:author="Martin Sysel" w:date="2018-11-19T14:48:00Z">
            <w:rPr/>
          </w:rPrChange>
        </w:rPr>
      </w:pPr>
      <w:r w:rsidRPr="00632249">
        <w:rPr>
          <w:sz w:val="22"/>
          <w:szCs w:val="22"/>
          <w:rPrChange w:id="212" w:author="Martin Sysel" w:date="2018-11-19T14:48:00Z">
            <w:rPr/>
          </w:rPrChange>
        </w:rPr>
        <w:t xml:space="preserve">Samosprávnými orgány univerzity jsou Akademický senát UTB, rektor UTB, Vědecká rada UTB, Rada pro vnitřní hodnocení UTB a Disciplinární komise UTB. Dalšími orgány UTB jsou Správní rada UTB a kvestor UTB. </w:t>
      </w:r>
    </w:p>
    <w:p w14:paraId="112DD806" w14:textId="77777777" w:rsidR="002869E0" w:rsidRDefault="002869E0" w:rsidP="002869E0">
      <w:pPr>
        <w:pStyle w:val="Default"/>
      </w:pPr>
    </w:p>
    <w:p w14:paraId="26C507FE" w14:textId="77777777" w:rsidR="002869E0" w:rsidRDefault="002869E0" w:rsidP="002869E0">
      <w:pPr>
        <w:pStyle w:val="Nadpis2"/>
      </w:pPr>
      <w:bookmarkStart w:id="213" w:name="_Toc530557796"/>
      <w:r w:rsidRPr="0054199D">
        <w:t>Vnitřní systém zajišťování kvality</w:t>
      </w:r>
      <w:bookmarkEnd w:id="213"/>
    </w:p>
    <w:p w14:paraId="6FD05C62" w14:textId="77777777" w:rsidR="002869E0" w:rsidRDefault="002869E0" w:rsidP="002869E0">
      <w:pPr>
        <w:pStyle w:val="Nadpis3"/>
      </w:pPr>
      <w:bookmarkStart w:id="214" w:name="_Toc530557797"/>
      <w:r w:rsidRPr="00E27B24">
        <w:t>Standard 1.3</w:t>
      </w:r>
      <w:r>
        <w:t>: Vymezení pravomoci a odpovědnost za kvalitu</w:t>
      </w:r>
      <w:bookmarkEnd w:id="214"/>
    </w:p>
    <w:p w14:paraId="277515E3" w14:textId="77777777" w:rsidR="002869E0" w:rsidRPr="00632249" w:rsidRDefault="002869E0" w:rsidP="002869E0">
      <w:pPr>
        <w:pStyle w:val="Zkladntext21"/>
        <w:shd w:val="clear" w:color="auto" w:fill="auto"/>
        <w:spacing w:before="0" w:after="60" w:line="288" w:lineRule="exact"/>
        <w:ind w:left="180" w:firstLine="0"/>
        <w:rPr>
          <w:sz w:val="22"/>
          <w:rPrChange w:id="215" w:author="Martin Sysel" w:date="2018-11-19T14:48:00Z">
            <w:rPr/>
          </w:rPrChange>
        </w:rPr>
      </w:pPr>
      <w:r w:rsidRPr="00632249">
        <w:rPr>
          <w:sz w:val="22"/>
          <w:rPrChange w:id="216" w:author="Martin Sysel" w:date="2018-11-19T14:48:00Z">
            <w:rPr/>
          </w:rPrChange>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632249">
        <w:rPr>
          <w:rStyle w:val="Znakapoznpodarou"/>
          <w:sz w:val="22"/>
          <w:rPrChange w:id="217" w:author="Martin Sysel" w:date="2018-11-19T14:48:00Z">
            <w:rPr>
              <w:rStyle w:val="Znakapoznpodarou"/>
            </w:rPr>
          </w:rPrChange>
        </w:rPr>
        <w:footnoteReference w:id="2"/>
      </w:r>
      <w:r w:rsidRPr="00632249">
        <w:rPr>
          <w:sz w:val="22"/>
          <w:rPrChange w:id="218" w:author="Martin Sysel" w:date="2018-11-19T14:48:00Z">
            <w:rPr/>
          </w:rPrChange>
        </w:rPr>
        <w:t>.</w:t>
      </w:r>
    </w:p>
    <w:p w14:paraId="51D569B9" w14:textId="3B86FEF6" w:rsidR="002869E0" w:rsidRDefault="002869E0" w:rsidP="002869E0">
      <w:pPr>
        <w:pStyle w:val="Zkladntext21"/>
        <w:shd w:val="clear" w:color="auto" w:fill="auto"/>
        <w:spacing w:before="0" w:after="518" w:line="288" w:lineRule="exact"/>
        <w:ind w:left="180" w:firstLine="0"/>
      </w:pPr>
      <w:r w:rsidRPr="00632249">
        <w:rPr>
          <w:sz w:val="22"/>
          <w:rPrChange w:id="219" w:author="Martin Sysel" w:date="2018-11-19T14:48:00Z">
            <w:rPr/>
          </w:rPrChange>
        </w:rPr>
        <w:t>Pro účely zajišťování kvality má pak jmenovánu čtrnáctičlennou Radu pro vnitřní hodnocení UTB ve Zlíně, která se řídí Jednacím řádem Rady pro vnitřní hodnocení UTB</w:t>
      </w:r>
      <w:r w:rsidR="00433CA9" w:rsidRPr="00632249">
        <w:rPr>
          <w:sz w:val="22"/>
          <w:rPrChange w:id="220" w:author="Martin Sysel" w:date="2018-11-19T14:48:00Z">
            <w:rPr/>
          </w:rPrChange>
        </w:rPr>
        <w:t xml:space="preserve"> ve Zlíně</w:t>
      </w:r>
      <w:r w:rsidRPr="00632249">
        <w:rPr>
          <w:sz w:val="22"/>
          <w:rPrChange w:id="221" w:author="Martin Sysel" w:date="2018-11-19T14:48:00Z">
            <w:rPr/>
          </w:rPrChange>
        </w:rPr>
        <w:t xml:space="preserve"> (Směrnice rektora č. 18/2017) ze dne 15. května 2017</w:t>
      </w:r>
      <w:r w:rsidRPr="00632249">
        <w:rPr>
          <w:rStyle w:val="Znakapoznpodarou"/>
          <w:sz w:val="22"/>
          <w:rPrChange w:id="222" w:author="Martin Sysel" w:date="2018-11-19T14:48:00Z">
            <w:rPr>
              <w:rStyle w:val="Znakapoznpodarou"/>
            </w:rPr>
          </w:rPrChange>
        </w:rPr>
        <w:footnoteReference w:id="3"/>
      </w:r>
      <w:r w:rsidRPr="00632249">
        <w:rPr>
          <w:sz w:val="22"/>
          <w:rPrChange w:id="223" w:author="Martin Sysel" w:date="2018-11-19T14:48:00Z">
            <w:rPr/>
          </w:rPrChange>
        </w:rPr>
        <w:t>.</w:t>
      </w:r>
    </w:p>
    <w:p w14:paraId="0345CA42" w14:textId="77777777" w:rsidR="002869E0" w:rsidRDefault="002869E0" w:rsidP="002869E0">
      <w:pPr>
        <w:pStyle w:val="Nadpis3"/>
      </w:pPr>
      <w:bookmarkStart w:id="224" w:name="_Toc530557798"/>
      <w:r w:rsidRPr="00E27B24">
        <w:t>Standard 1.4</w:t>
      </w:r>
      <w:r>
        <w:t>: Procesy vzniku a úprav studijních programů</w:t>
      </w:r>
      <w:bookmarkEnd w:id="224"/>
    </w:p>
    <w:p w14:paraId="276CF69B" w14:textId="77777777" w:rsidR="002869E0" w:rsidRPr="00632249" w:rsidRDefault="002869E0" w:rsidP="002869E0">
      <w:pPr>
        <w:pStyle w:val="Zkladntext21"/>
        <w:shd w:val="clear" w:color="auto" w:fill="auto"/>
        <w:spacing w:before="0" w:after="0" w:line="288" w:lineRule="exact"/>
        <w:ind w:left="180" w:firstLine="0"/>
        <w:rPr>
          <w:sz w:val="22"/>
          <w:rPrChange w:id="225" w:author="Martin Sysel" w:date="2018-11-19T14:48:00Z">
            <w:rPr/>
          </w:rPrChange>
        </w:rPr>
      </w:pPr>
      <w:r w:rsidRPr="00632249">
        <w:rPr>
          <w:sz w:val="22"/>
          <w:rPrChange w:id="226" w:author="Martin Sysel" w:date="2018-11-19T14:48:00Z">
            <w:rPr/>
          </w:rPrChange>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sidRPr="00632249">
        <w:rPr>
          <w:rStyle w:val="Znakapoznpodarou"/>
          <w:sz w:val="22"/>
          <w:rPrChange w:id="227" w:author="Martin Sysel" w:date="2018-11-19T14:48:00Z">
            <w:rPr>
              <w:rStyle w:val="Znakapoznpodarou"/>
            </w:rPr>
          </w:rPrChange>
        </w:rPr>
        <w:footnoteReference w:id="4"/>
      </w:r>
      <w:r w:rsidRPr="00632249">
        <w:rPr>
          <w:sz w:val="22"/>
          <w:rPrChange w:id="228" w:author="Martin Sysel" w:date="2018-11-19T14:48:00Z">
            <w:rPr/>
          </w:rPrChange>
        </w:rPr>
        <w:t>.</w:t>
      </w:r>
    </w:p>
    <w:p w14:paraId="1A3D6DBB" w14:textId="77777777" w:rsidR="002869E0" w:rsidRDefault="002869E0" w:rsidP="002869E0">
      <w:pPr>
        <w:pStyle w:val="Zkladntext21"/>
        <w:shd w:val="clear" w:color="auto" w:fill="auto"/>
        <w:spacing w:before="0" w:after="0" w:line="288" w:lineRule="exact"/>
        <w:ind w:left="180" w:firstLine="0"/>
      </w:pPr>
    </w:p>
    <w:p w14:paraId="41A76C1C" w14:textId="77777777" w:rsidR="002869E0" w:rsidRDefault="002869E0" w:rsidP="002869E0">
      <w:pPr>
        <w:pStyle w:val="Zkladntext21"/>
        <w:shd w:val="clear" w:color="auto" w:fill="auto"/>
        <w:spacing w:before="0" w:after="0" w:line="288" w:lineRule="exact"/>
        <w:ind w:left="180" w:firstLine="0"/>
      </w:pPr>
    </w:p>
    <w:p w14:paraId="4EEB4B75" w14:textId="77777777" w:rsidR="002869E0" w:rsidRDefault="002869E0" w:rsidP="002869E0">
      <w:pPr>
        <w:pStyle w:val="Nadpis3"/>
      </w:pPr>
      <w:bookmarkStart w:id="229" w:name="_Toc530557799"/>
      <w:r w:rsidRPr="00E27B24">
        <w:t>Standard 1.5</w:t>
      </w:r>
      <w:r>
        <w:t>: Principy a systém uznávání zahraničního vzdělávání pro přijetí ke studiu</w:t>
      </w:r>
      <w:bookmarkEnd w:id="229"/>
    </w:p>
    <w:p w14:paraId="33BAA6D0" w14:textId="77777777" w:rsidR="002869E0" w:rsidRDefault="002869E0" w:rsidP="002869E0">
      <w:pPr>
        <w:pStyle w:val="Zkladntext21"/>
        <w:shd w:val="clear" w:color="auto" w:fill="auto"/>
        <w:spacing w:before="0" w:after="578" w:line="288" w:lineRule="exact"/>
        <w:ind w:firstLine="0"/>
      </w:pPr>
      <w:r w:rsidRPr="00632249">
        <w:rPr>
          <w:sz w:val="22"/>
          <w:rPrChange w:id="230" w:author="Martin Sysel" w:date="2018-11-19T14:48:00Z">
            <w:rPr/>
          </w:rPrChange>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w:t>
      </w:r>
      <w:r w:rsidRPr="00632249">
        <w:rPr>
          <w:sz w:val="22"/>
          <w:szCs w:val="22"/>
          <w:rPrChange w:id="231" w:author="Martin Sysel" w:date="2018-11-19T14:48:00Z">
            <w:rPr/>
          </w:rPrChange>
        </w:rPr>
        <w:lastRenderedPageBreak/>
        <w:t>a vysokoškolského vzdělání a kvalifikace" ze dne 12. 4. 2017</w:t>
      </w:r>
      <w:r w:rsidRPr="00632249">
        <w:rPr>
          <w:rStyle w:val="Znakapoznpodarou"/>
          <w:sz w:val="22"/>
          <w:szCs w:val="22"/>
          <w:rPrChange w:id="232" w:author="Martin Sysel" w:date="2018-11-19T14:48:00Z">
            <w:rPr>
              <w:rStyle w:val="Znakapoznpodarou"/>
            </w:rPr>
          </w:rPrChange>
        </w:rPr>
        <w:footnoteReference w:id="5"/>
      </w:r>
      <w:r w:rsidRPr="00632249">
        <w:rPr>
          <w:sz w:val="22"/>
          <w:szCs w:val="22"/>
          <w:rPrChange w:id="233" w:author="Martin Sysel" w:date="2018-11-19T14:48:00Z">
            <w:rPr/>
          </w:rPrChange>
        </w:rPr>
        <w:t>.</w:t>
      </w:r>
    </w:p>
    <w:p w14:paraId="1A9E5534" w14:textId="77777777" w:rsidR="002869E0" w:rsidRDefault="002869E0" w:rsidP="002869E0">
      <w:pPr>
        <w:pStyle w:val="Nadpis3"/>
      </w:pPr>
      <w:bookmarkStart w:id="234" w:name="_Toc530557800"/>
      <w:r w:rsidRPr="000B767B">
        <w:t>Standard 1.6</w:t>
      </w:r>
      <w:r>
        <w:t>: Vedení kvalifikačních a rigorózních prací</w:t>
      </w:r>
      <w:bookmarkEnd w:id="234"/>
    </w:p>
    <w:p w14:paraId="473764FC" w14:textId="77777777" w:rsidR="002869E0" w:rsidRPr="00632249" w:rsidRDefault="002869E0" w:rsidP="002869E0">
      <w:pPr>
        <w:pStyle w:val="Zkladntext21"/>
        <w:shd w:val="clear" w:color="auto" w:fill="auto"/>
        <w:spacing w:before="0" w:after="60" w:line="288" w:lineRule="exact"/>
        <w:ind w:firstLine="0"/>
        <w:rPr>
          <w:sz w:val="22"/>
          <w:rPrChange w:id="235" w:author="Martin Sysel" w:date="2018-11-19T14:49:00Z">
            <w:rPr/>
          </w:rPrChange>
        </w:rPr>
      </w:pPr>
      <w:r w:rsidRPr="00632249">
        <w:rPr>
          <w:sz w:val="22"/>
          <w:rPrChange w:id="236" w:author="Martin Sysel" w:date="2018-11-19T14:49:00Z">
            <w:rPr/>
          </w:rPrChange>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332A011F" w14:textId="77777777" w:rsidR="002869E0" w:rsidRPr="00632249" w:rsidRDefault="002869E0" w:rsidP="002869E0">
      <w:pPr>
        <w:pStyle w:val="Zkladntext21"/>
        <w:shd w:val="clear" w:color="auto" w:fill="auto"/>
        <w:spacing w:before="0" w:after="60" w:line="288" w:lineRule="exact"/>
        <w:ind w:firstLine="0"/>
        <w:rPr>
          <w:sz w:val="22"/>
          <w:rPrChange w:id="237" w:author="Martin Sysel" w:date="2018-11-19T14:49:00Z">
            <w:rPr/>
          </w:rPrChange>
        </w:rPr>
      </w:pPr>
      <w:r w:rsidRPr="00632249">
        <w:rPr>
          <w:sz w:val="22"/>
          <w:rPrChange w:id="238" w:author="Martin Sysel" w:date="2018-11-19T14:49:00Z">
            <w:rPr/>
          </w:rPrChange>
        </w:rPr>
        <w:t xml:space="preserve">Danou problematiku upravuje čl. </w:t>
      </w:r>
      <w:smartTag w:uri="urn:schemas-microsoft-com:office:smarttags" w:element="metricconverter">
        <w:smartTagPr>
          <w:attr w:name="ProductID" w:val="16 a"/>
        </w:smartTagPr>
        <w:r w:rsidRPr="00632249">
          <w:rPr>
            <w:sz w:val="22"/>
            <w:rPrChange w:id="239" w:author="Martin Sysel" w:date="2018-11-19T14:49:00Z">
              <w:rPr/>
            </w:rPrChange>
          </w:rPr>
          <w:t>16 a</w:t>
        </w:r>
      </w:smartTag>
      <w:r w:rsidRPr="00632249">
        <w:rPr>
          <w:sz w:val="22"/>
          <w:rPrChange w:id="240" w:author="Martin Sysel" w:date="2018-11-19T14:49:00Z">
            <w:rPr/>
          </w:rPrChange>
        </w:rPr>
        <w:t xml:space="preserve"> 17 „Řádu pro tvorbu, schvalování, uskutečňování a změny studijních programů Univerzity Tomáše Bati ve Zlíně" a čl. 28 „Studijního a zkušebního řádu Univerzity Tomáše Bati ve Zlíně"</w:t>
      </w:r>
      <w:r w:rsidRPr="00632249">
        <w:rPr>
          <w:rStyle w:val="Znakapoznpodarou"/>
          <w:sz w:val="22"/>
          <w:rPrChange w:id="241" w:author="Martin Sysel" w:date="2018-11-19T14:49:00Z">
            <w:rPr>
              <w:rStyle w:val="Znakapoznpodarou"/>
            </w:rPr>
          </w:rPrChange>
        </w:rPr>
        <w:footnoteReference w:id="6"/>
      </w:r>
      <w:r w:rsidRPr="00632249">
        <w:rPr>
          <w:sz w:val="22"/>
          <w:rPrChange w:id="242" w:author="Martin Sysel" w:date="2018-11-19T14:49:00Z">
            <w:rPr/>
          </w:rPrChange>
        </w:rPr>
        <w:t>.</w:t>
      </w:r>
    </w:p>
    <w:p w14:paraId="6D79D97A" w14:textId="77777777" w:rsidR="002869E0" w:rsidRPr="00632249" w:rsidRDefault="002869E0" w:rsidP="002869E0">
      <w:pPr>
        <w:pStyle w:val="Zkladntext21"/>
        <w:shd w:val="clear" w:color="auto" w:fill="auto"/>
        <w:spacing w:before="0" w:after="60" w:line="288" w:lineRule="exact"/>
        <w:ind w:firstLine="0"/>
        <w:rPr>
          <w:sz w:val="22"/>
          <w:rPrChange w:id="243" w:author="Martin Sysel" w:date="2018-11-19T14:49:00Z">
            <w:rPr/>
          </w:rPrChange>
        </w:rPr>
      </w:pPr>
      <w:r w:rsidRPr="00632249">
        <w:rPr>
          <w:sz w:val="22"/>
          <w:rPrChange w:id="244" w:author="Martin Sysel" w:date="2018-11-19T14:49:00Z">
            <w:rPr/>
          </w:rPrChange>
        </w:rPr>
        <w:t xml:space="preserve">Organizací, průběhem a hodnocením státní závěrečné zkoušky  (dále jen „SZZ“) se na Fakultě aplikované informatiky zabývá </w:t>
      </w:r>
      <w:r w:rsidRPr="00632249">
        <w:rPr>
          <w:i/>
          <w:sz w:val="22"/>
          <w:rPrChange w:id="245" w:author="Martin Sysel" w:date="2018-11-19T14:49:00Z">
            <w:rPr>
              <w:i/>
            </w:rPr>
          </w:rPrChange>
        </w:rPr>
        <w:t>Směrnice děkana SD/01/18 - Pokyny pro organizaci, průběh a hodnocení státních závěrečných zkoušek na Fakultě aplikované informatiky UTB ve Zlíně</w:t>
      </w:r>
      <w:r w:rsidRPr="00632249">
        <w:rPr>
          <w:rStyle w:val="Znakapoznpodarou"/>
          <w:i/>
          <w:sz w:val="22"/>
          <w:rPrChange w:id="246" w:author="Martin Sysel" w:date="2018-11-19T14:49:00Z">
            <w:rPr>
              <w:rStyle w:val="Znakapoznpodarou"/>
              <w:i/>
            </w:rPr>
          </w:rPrChange>
        </w:rPr>
        <w:footnoteReference w:id="7"/>
      </w:r>
      <w:r w:rsidRPr="00632249">
        <w:rPr>
          <w:i/>
          <w:sz w:val="22"/>
          <w:rPrChange w:id="247" w:author="Martin Sysel" w:date="2018-11-19T14:49:00Z">
            <w:rPr>
              <w:i/>
            </w:rPr>
          </w:rPrChange>
        </w:rPr>
        <w:t>.</w:t>
      </w:r>
      <w:r w:rsidRPr="00632249">
        <w:rPr>
          <w:rStyle w:val="Znakapoznpodarou"/>
          <w:i/>
          <w:sz w:val="22"/>
          <w:rPrChange w:id="248" w:author="Martin Sysel" w:date="2018-11-19T14:49:00Z">
            <w:rPr>
              <w:rStyle w:val="Znakapoznpodarou"/>
              <w:i/>
            </w:rPr>
          </w:rPrChange>
        </w:rPr>
        <w:t>.</w:t>
      </w:r>
      <w:r w:rsidRPr="00632249">
        <w:rPr>
          <w:sz w:val="22"/>
          <w:rPrChange w:id="249" w:author="Martin Sysel" w:date="2018-11-19T14:49:00Z">
            <w:rPr/>
          </w:rPrChange>
        </w:rPr>
        <w:t xml:space="preserve">  V této směrnici jsou uvedena pravidla pro sestavování komisí pro SZZ, průběh a hodnocení SZZ a hodnocení celého studia. </w:t>
      </w:r>
    </w:p>
    <w:p w14:paraId="769907A4" w14:textId="77777777" w:rsidR="002869E0" w:rsidRDefault="002869E0" w:rsidP="002869E0">
      <w:pPr>
        <w:pStyle w:val="Zkladntext21"/>
        <w:shd w:val="clear" w:color="auto" w:fill="auto"/>
        <w:spacing w:before="0" w:after="60" w:line="288" w:lineRule="exact"/>
        <w:ind w:firstLine="0"/>
      </w:pPr>
    </w:p>
    <w:p w14:paraId="67C71530" w14:textId="77777777" w:rsidR="002869E0" w:rsidRDefault="002869E0" w:rsidP="002869E0">
      <w:pPr>
        <w:pStyle w:val="Nadpis3"/>
      </w:pPr>
      <w:bookmarkStart w:id="250" w:name="_Toc530557801"/>
      <w:r w:rsidRPr="000B767B">
        <w:t>Standard 1.7</w:t>
      </w:r>
      <w:r>
        <w:t>: Procesy zpětné vazby při hodnocení kvality</w:t>
      </w:r>
      <w:bookmarkEnd w:id="250"/>
    </w:p>
    <w:p w14:paraId="5B84C0F5" w14:textId="77777777" w:rsidR="002869E0" w:rsidRPr="00632249" w:rsidRDefault="002869E0" w:rsidP="002869E0">
      <w:pPr>
        <w:pStyle w:val="Zkladntext21"/>
        <w:shd w:val="clear" w:color="auto" w:fill="auto"/>
        <w:spacing w:before="0" w:after="122" w:line="288" w:lineRule="exact"/>
        <w:ind w:firstLine="0"/>
        <w:rPr>
          <w:rStyle w:val="Zkladntext20"/>
          <w:sz w:val="22"/>
          <w:vertAlign w:val="superscript"/>
          <w:rPrChange w:id="251" w:author="Martin Sysel" w:date="2018-11-19T14:49:00Z">
            <w:rPr>
              <w:rStyle w:val="Zkladntext20"/>
              <w:rFonts w:ascii="Calibri Light" w:hAnsi="Calibri Light"/>
              <w:b/>
              <w:vertAlign w:val="superscript"/>
            </w:rPr>
          </w:rPrChange>
        </w:rPr>
      </w:pPr>
      <w:r w:rsidRPr="00632249">
        <w:rPr>
          <w:sz w:val="22"/>
          <w:rPrChange w:id="252" w:author="Martin Sysel" w:date="2018-11-19T14:49:00Z">
            <w:rPr>
              <w:color w:val="000000"/>
              <w:shd w:val="clear" w:color="auto" w:fill="FFFFFF"/>
            </w:rPr>
          </w:rPrChange>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632249">
        <w:rPr>
          <w:rStyle w:val="Zkladntext20"/>
          <w:sz w:val="22"/>
          <w:rPrChange w:id="253" w:author="Martin Sysel" w:date="2018-11-19T14:49:00Z">
            <w:rPr>
              <w:rStyle w:val="Zkladntext20"/>
            </w:rPr>
          </w:rPrChange>
        </w:rPr>
        <w:t xml:space="preserve"> Viz. Zpráva o vnitřním hodnocení</w:t>
      </w:r>
      <w:r w:rsidRPr="00632249">
        <w:rPr>
          <w:rStyle w:val="Znakapoznpodarou"/>
          <w:color w:val="000000"/>
          <w:sz w:val="22"/>
          <w:shd w:val="clear" w:color="auto" w:fill="FFFFFF"/>
          <w:rPrChange w:id="254" w:author="Martin Sysel" w:date="2018-11-19T14:49:00Z">
            <w:rPr>
              <w:rStyle w:val="Znakapoznpodarou"/>
              <w:color w:val="000000"/>
              <w:shd w:val="clear" w:color="auto" w:fill="FFFFFF"/>
            </w:rPr>
          </w:rPrChange>
        </w:rPr>
        <w:footnoteReference w:id="8"/>
      </w:r>
      <w:r w:rsidRPr="00632249">
        <w:rPr>
          <w:rStyle w:val="Zkladntext20"/>
          <w:sz w:val="22"/>
          <w:rPrChange w:id="255" w:author="Martin Sysel" w:date="2018-11-19T14:49:00Z">
            <w:rPr>
              <w:rStyle w:val="Zkladntext20"/>
            </w:rPr>
          </w:rPrChange>
        </w:rPr>
        <w:t xml:space="preserve">. </w:t>
      </w:r>
    </w:p>
    <w:p w14:paraId="0EEB4DC6" w14:textId="77777777" w:rsidR="002869E0" w:rsidRPr="00632249" w:rsidRDefault="002869E0" w:rsidP="002869E0">
      <w:pPr>
        <w:pStyle w:val="Zkladntext21"/>
        <w:shd w:val="clear" w:color="auto" w:fill="auto"/>
        <w:spacing w:before="0" w:after="122" w:line="288" w:lineRule="exact"/>
        <w:ind w:firstLine="0"/>
        <w:rPr>
          <w:rStyle w:val="Zkladntext20"/>
          <w:sz w:val="22"/>
          <w:rPrChange w:id="256" w:author="Martin Sysel" w:date="2018-11-19T14:49:00Z">
            <w:rPr>
              <w:rStyle w:val="Zkladntext20"/>
            </w:rPr>
          </w:rPrChange>
        </w:rPr>
      </w:pPr>
      <w:r w:rsidRPr="00632249">
        <w:rPr>
          <w:rStyle w:val="Zkladntext20"/>
          <w:sz w:val="22"/>
          <w:rPrChange w:id="257" w:author="Martin Sysel" w:date="2018-11-19T14:49:00Z">
            <w:rPr>
              <w:rStyle w:val="Zkladntext20"/>
            </w:rPr>
          </w:rPrChange>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74136571" w14:textId="77777777" w:rsidR="002869E0" w:rsidRDefault="002869E0" w:rsidP="002869E0">
      <w:pPr>
        <w:pStyle w:val="Zkladntext21"/>
        <w:shd w:val="clear" w:color="auto" w:fill="auto"/>
        <w:spacing w:before="0" w:after="122" w:line="288" w:lineRule="exact"/>
        <w:ind w:firstLine="0"/>
      </w:pPr>
    </w:p>
    <w:p w14:paraId="272788F4" w14:textId="77777777" w:rsidR="002869E0" w:rsidRDefault="002869E0" w:rsidP="002869E0">
      <w:pPr>
        <w:pStyle w:val="Nadpis3"/>
      </w:pPr>
      <w:bookmarkStart w:id="258" w:name="_Toc530557802"/>
      <w:r w:rsidRPr="000B767B">
        <w:t>Standard 1.8</w:t>
      </w:r>
      <w:r>
        <w:t>: Sledování úspěšnosti uchazečů o studium, studentů a uplatnitelnosti absolventů</w:t>
      </w:r>
      <w:bookmarkEnd w:id="258"/>
    </w:p>
    <w:p w14:paraId="32BDB782" w14:textId="77777777" w:rsidR="002869E0" w:rsidRPr="00632249" w:rsidRDefault="002869E0" w:rsidP="002869E0">
      <w:pPr>
        <w:pStyle w:val="Zkladntext21"/>
        <w:shd w:val="clear" w:color="auto" w:fill="auto"/>
        <w:spacing w:before="0" w:after="122" w:line="288" w:lineRule="exact"/>
        <w:ind w:firstLine="0"/>
        <w:rPr>
          <w:rStyle w:val="Zkladntext20"/>
          <w:sz w:val="22"/>
          <w:rPrChange w:id="259" w:author="Martin Sysel" w:date="2018-11-19T14:49:00Z">
            <w:rPr>
              <w:rStyle w:val="Zkladntext20"/>
              <w:rFonts w:ascii="Calibri Light" w:hAnsi="Calibri Light"/>
              <w:b/>
            </w:rPr>
          </w:rPrChange>
        </w:rPr>
      </w:pPr>
      <w:r w:rsidRPr="00632249">
        <w:rPr>
          <w:rStyle w:val="Zkladntext20"/>
          <w:sz w:val="22"/>
          <w:rPrChange w:id="260" w:author="Martin Sysel" w:date="2018-11-19T14:49:00Z">
            <w:rPr>
              <w:rStyle w:val="Zkladntext20"/>
            </w:rPr>
          </w:rPrChange>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632249">
        <w:rPr>
          <w:rStyle w:val="Znakapoznpodarou"/>
          <w:color w:val="000000"/>
          <w:sz w:val="22"/>
          <w:shd w:val="clear" w:color="auto" w:fill="FFFFFF"/>
          <w:rPrChange w:id="261" w:author="Martin Sysel" w:date="2018-11-19T14:49:00Z">
            <w:rPr>
              <w:rStyle w:val="Znakapoznpodarou"/>
              <w:color w:val="000000"/>
              <w:shd w:val="clear" w:color="auto" w:fill="FFFFFF"/>
            </w:rPr>
          </w:rPrChange>
        </w:rPr>
        <w:footnoteReference w:id="9"/>
      </w:r>
      <w:r w:rsidRPr="00632249">
        <w:rPr>
          <w:rStyle w:val="Zkladntext20"/>
          <w:sz w:val="22"/>
          <w:rPrChange w:id="262" w:author="Martin Sysel" w:date="2018-11-19T14:49:00Z">
            <w:rPr>
              <w:rStyle w:val="Zkladntext20"/>
            </w:rPr>
          </w:rPrChange>
        </w:rPr>
        <w:t xml:space="preserve">. </w:t>
      </w:r>
    </w:p>
    <w:p w14:paraId="3335B8EA" w14:textId="77777777" w:rsidR="002869E0" w:rsidRPr="00632249" w:rsidRDefault="002869E0" w:rsidP="002869E0">
      <w:pPr>
        <w:pStyle w:val="Zkladntext21"/>
        <w:shd w:val="clear" w:color="auto" w:fill="auto"/>
        <w:spacing w:before="0" w:after="122" w:line="288" w:lineRule="exact"/>
        <w:ind w:firstLine="0"/>
        <w:rPr>
          <w:rStyle w:val="Zkladntext20"/>
          <w:sz w:val="22"/>
          <w:rPrChange w:id="263" w:author="Martin Sysel" w:date="2018-11-19T14:49:00Z">
            <w:rPr>
              <w:rStyle w:val="Zkladntext20"/>
            </w:rPr>
          </w:rPrChange>
        </w:rPr>
      </w:pPr>
      <w:r w:rsidRPr="00632249">
        <w:rPr>
          <w:rStyle w:val="Zkladntext20"/>
          <w:sz w:val="22"/>
          <w:rPrChange w:id="264" w:author="Martin Sysel" w:date="2018-11-19T14:49:00Z">
            <w:rPr>
              <w:rStyle w:val="Zkladntext20"/>
            </w:rPr>
          </w:rPrChange>
        </w:rPr>
        <w:t xml:space="preserve">Vedení Fakulty aplikované informatiky sleduje a analyzuje úspěšnost uchazečů o studium, úspěšnost při studiu a zaměstnanost absolventů prostřednictvím IS STAG a na základě údajů z Úřadu práce. Pro studenty třetích a pátých ročníků prezenční formy studia pořádá </w:t>
      </w:r>
      <w:r w:rsidRPr="00632249">
        <w:rPr>
          <w:rStyle w:val="Zkladntext20"/>
          <w:i/>
          <w:sz w:val="22"/>
          <w:rPrChange w:id="265" w:author="Martin Sysel" w:date="2018-11-19T14:49:00Z">
            <w:rPr>
              <w:rStyle w:val="Zkladntext20"/>
              <w:i/>
            </w:rPr>
          </w:rPrChange>
        </w:rPr>
        <w:t>Workshop se zástupci firem</w:t>
      </w:r>
      <w:r w:rsidRPr="00632249">
        <w:rPr>
          <w:rStyle w:val="Zkladntext20"/>
          <w:sz w:val="22"/>
          <w:rPrChange w:id="266" w:author="Martin Sysel" w:date="2018-11-19T14:49:00Z">
            <w:rPr>
              <w:rStyle w:val="Zkladntext20"/>
            </w:rPr>
          </w:rPrChange>
        </w:rPr>
        <w:t xml:space="preserve">. Cílem </w:t>
      </w:r>
      <w:r w:rsidRPr="00632249">
        <w:rPr>
          <w:rStyle w:val="Zkladntext20"/>
          <w:sz w:val="22"/>
          <w:rPrChange w:id="267" w:author="Martin Sysel" w:date="2018-11-19T14:49:00Z">
            <w:rPr>
              <w:rStyle w:val="Zkladntext20"/>
            </w:rPr>
          </w:rPrChange>
        </w:rPr>
        <w:lastRenderedPageBreak/>
        <w:t xml:space="preserve">pracovního setkání studentů a zástupců firem je představit studentům posledních ročníků bakalářského a magisterského stupně studia pracovní nabídky a možnosti spolupráce s firmami. V prostorách Fakulty aplikované informatiky je pravidelně na začátku letního semestru organizován ve spolupráci s IAESTE </w:t>
      </w:r>
      <w:r w:rsidRPr="00632249">
        <w:rPr>
          <w:rStyle w:val="Zkladntext20"/>
          <w:i/>
          <w:sz w:val="22"/>
          <w:rPrChange w:id="268" w:author="Martin Sysel" w:date="2018-11-19T14:49:00Z">
            <w:rPr>
              <w:rStyle w:val="Zkladntext20"/>
              <w:i/>
            </w:rPr>
          </w:rPrChange>
        </w:rPr>
        <w:t>Veletrh pracovních příležitostí</w:t>
      </w:r>
      <w:r w:rsidRPr="00632249">
        <w:rPr>
          <w:rStyle w:val="Zkladntext20"/>
          <w:sz w:val="22"/>
          <w:rPrChange w:id="269" w:author="Martin Sysel" w:date="2018-11-19T14:49:00Z">
            <w:rPr>
              <w:rStyle w:val="Zkladntext20"/>
            </w:rPr>
          </w:rPrChange>
        </w:rPr>
        <w:t xml:space="preserve">. V posledních letech se veletrhu účastní více jak 25 firem z celé České republiky. Za účelem rozvoje spolupráce fakulty s absolventy vedení FAI pravidelně jednou za pět let pořádá </w:t>
      </w:r>
      <w:r w:rsidRPr="00632249">
        <w:rPr>
          <w:rStyle w:val="Zkladntext20"/>
          <w:i/>
          <w:sz w:val="22"/>
          <w:rPrChange w:id="270" w:author="Martin Sysel" w:date="2018-11-19T14:49:00Z">
            <w:rPr>
              <w:rStyle w:val="Zkladntext20"/>
              <w:i/>
            </w:rPr>
          </w:rPrChange>
        </w:rPr>
        <w:t>Setkání absolventů Fakulty aplikované informatiky</w:t>
      </w:r>
      <w:r w:rsidRPr="00632249">
        <w:rPr>
          <w:rStyle w:val="Zkladntext20"/>
          <w:sz w:val="22"/>
          <w:rPrChange w:id="271" w:author="Martin Sysel" w:date="2018-11-19T14:49:00Z">
            <w:rPr>
              <w:rStyle w:val="Zkladntext20"/>
            </w:rPr>
          </w:rPrChange>
        </w:rPr>
        <w:t>. Tato setkání je velmi přínosná pro získání zpětné vazby a také pro posílení spolupráce s praxí.</w:t>
      </w:r>
    </w:p>
    <w:p w14:paraId="2F03B5D0" w14:textId="77777777" w:rsidR="002869E0" w:rsidRDefault="002869E0" w:rsidP="002869E0">
      <w:pPr>
        <w:pStyle w:val="Zkladntext21"/>
        <w:shd w:val="clear" w:color="auto" w:fill="auto"/>
        <w:spacing w:before="0" w:after="122" w:line="288" w:lineRule="exact"/>
        <w:ind w:firstLine="0"/>
        <w:rPr>
          <w:rStyle w:val="Zkladntext20"/>
        </w:rPr>
      </w:pPr>
    </w:p>
    <w:p w14:paraId="3C62A702" w14:textId="77777777" w:rsidR="002869E0" w:rsidRDefault="002869E0" w:rsidP="002869E0">
      <w:pPr>
        <w:pStyle w:val="Nadpis2"/>
      </w:pPr>
      <w:bookmarkStart w:id="272" w:name="_Toc530557803"/>
      <w:r w:rsidRPr="0041224F">
        <w:t>Vzdělávací a tvůrčí činnost</w:t>
      </w:r>
      <w:bookmarkEnd w:id="272"/>
    </w:p>
    <w:p w14:paraId="2FADC547" w14:textId="77777777" w:rsidR="002869E0" w:rsidRDefault="002869E0" w:rsidP="002869E0">
      <w:pPr>
        <w:pStyle w:val="Nadpis3"/>
      </w:pPr>
      <w:bookmarkStart w:id="273" w:name="_Toc530557804"/>
      <w:r>
        <w:t>Standard 1.9: Mezinárodní rozměr a aplikace soudobého stavu poznání</w:t>
      </w:r>
      <w:bookmarkEnd w:id="273"/>
    </w:p>
    <w:p w14:paraId="38760E8F" w14:textId="77777777" w:rsidR="002869E0" w:rsidRPr="00632249" w:rsidRDefault="002869E0" w:rsidP="002869E0">
      <w:pPr>
        <w:pStyle w:val="Zkladntext21"/>
        <w:shd w:val="clear" w:color="auto" w:fill="auto"/>
        <w:spacing w:before="0" w:after="45" w:line="288" w:lineRule="exact"/>
        <w:ind w:firstLine="0"/>
        <w:rPr>
          <w:sz w:val="22"/>
          <w:rPrChange w:id="274" w:author="Martin Sysel" w:date="2018-11-19T14:49:00Z">
            <w:rPr/>
          </w:rPrChange>
        </w:rPr>
      </w:pPr>
      <w:r w:rsidRPr="00632249">
        <w:rPr>
          <w:sz w:val="22"/>
          <w:rPrChange w:id="275" w:author="Martin Sysel" w:date="2018-11-19T14:49:00Z">
            <w:rPr/>
          </w:rPrChange>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24194EA8" w14:textId="77777777" w:rsidR="002869E0" w:rsidRPr="00632249" w:rsidRDefault="002869E0" w:rsidP="002869E0">
      <w:pPr>
        <w:pStyle w:val="Zkladntext21"/>
        <w:shd w:val="clear" w:color="auto" w:fill="auto"/>
        <w:spacing w:before="0" w:after="60" w:line="307" w:lineRule="exact"/>
        <w:ind w:firstLine="0"/>
        <w:rPr>
          <w:sz w:val="22"/>
          <w:rPrChange w:id="276" w:author="Martin Sysel" w:date="2018-11-19T14:49:00Z">
            <w:rPr/>
          </w:rPrChange>
        </w:rPr>
      </w:pPr>
      <w:r w:rsidRPr="00632249">
        <w:rPr>
          <w:sz w:val="22"/>
          <w:rPrChange w:id="277" w:author="Martin Sysel" w:date="2018-11-19T14:49:00Z">
            <w:rPr/>
          </w:rPrChange>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632249">
        <w:rPr>
          <w:rStyle w:val="Znakapoznpodarou"/>
          <w:sz w:val="22"/>
          <w:rPrChange w:id="278" w:author="Martin Sysel" w:date="2018-11-19T14:49:00Z">
            <w:rPr>
              <w:rStyle w:val="Znakapoznpodarou"/>
            </w:rPr>
          </w:rPrChange>
        </w:rPr>
        <w:footnoteReference w:id="10"/>
      </w:r>
      <w:r w:rsidRPr="00632249">
        <w:rPr>
          <w:sz w:val="22"/>
          <w:rPrChange w:id="279" w:author="Martin Sysel" w:date="2018-11-19T14:49:00Z">
            <w:rPr/>
          </w:rPrChange>
        </w:rPr>
        <w:t>.</w:t>
      </w:r>
    </w:p>
    <w:p w14:paraId="79EB3A2D" w14:textId="77777777" w:rsidR="002869E0" w:rsidRPr="00632249" w:rsidRDefault="002869E0" w:rsidP="002869E0">
      <w:pPr>
        <w:pStyle w:val="Zkladntext21"/>
        <w:shd w:val="clear" w:color="auto" w:fill="auto"/>
        <w:spacing w:before="0" w:after="60" w:line="307" w:lineRule="exact"/>
        <w:ind w:firstLine="0"/>
        <w:rPr>
          <w:sz w:val="22"/>
          <w:rPrChange w:id="280" w:author="Martin Sysel" w:date="2018-11-19T14:49:00Z">
            <w:rPr/>
          </w:rPrChange>
        </w:rPr>
      </w:pPr>
      <w:r w:rsidRPr="00632249">
        <w:rPr>
          <w:sz w:val="22"/>
          <w:rPrChange w:id="281" w:author="Martin Sysel" w:date="2018-11-19T14:49:00Z">
            <w:rPr/>
          </w:rPrChange>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5023C490" w14:textId="77777777" w:rsidR="002869E0" w:rsidRPr="00632249" w:rsidRDefault="002869E0" w:rsidP="002869E0">
      <w:pPr>
        <w:pStyle w:val="Zkladntext21"/>
        <w:shd w:val="clear" w:color="auto" w:fill="auto"/>
        <w:spacing w:before="0" w:after="534" w:line="307" w:lineRule="exact"/>
        <w:ind w:firstLine="0"/>
        <w:rPr>
          <w:sz w:val="22"/>
          <w:rPrChange w:id="282" w:author="Martin Sysel" w:date="2018-11-19T14:49:00Z">
            <w:rPr/>
          </w:rPrChange>
        </w:rPr>
      </w:pPr>
      <w:r w:rsidRPr="00632249">
        <w:rPr>
          <w:sz w:val="22"/>
          <w:rPrChange w:id="283" w:author="Martin Sysel" w:date="2018-11-19T14:49:00Z">
            <w:rPr/>
          </w:rPrChange>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sidRPr="00632249">
        <w:rPr>
          <w:rStyle w:val="Znakapoznpodarou"/>
          <w:sz w:val="22"/>
          <w:rPrChange w:id="284" w:author="Martin Sysel" w:date="2018-11-19T14:49:00Z">
            <w:rPr>
              <w:rStyle w:val="Znakapoznpodarou"/>
            </w:rPr>
          </w:rPrChange>
        </w:rPr>
        <w:footnoteReference w:id="11"/>
      </w:r>
      <w:r w:rsidRPr="00632249">
        <w:rPr>
          <w:sz w:val="22"/>
          <w:rPrChange w:id="285" w:author="Martin Sysel" w:date="2018-11-19T14:49:00Z">
            <w:rPr/>
          </w:rPrChange>
        </w:rPr>
        <w:t>.</w:t>
      </w:r>
    </w:p>
    <w:p w14:paraId="073897AA" w14:textId="77777777" w:rsidR="002869E0" w:rsidRDefault="002869E0" w:rsidP="002869E0">
      <w:pPr>
        <w:pStyle w:val="Nadpis3"/>
      </w:pPr>
      <w:bookmarkStart w:id="286" w:name="_Toc530557805"/>
      <w:r>
        <w:t>Standard 1.10: Spolupráce s praxí při uskutečňování studijních programů</w:t>
      </w:r>
      <w:bookmarkEnd w:id="286"/>
    </w:p>
    <w:p w14:paraId="211F15F3" w14:textId="77777777" w:rsidR="002869E0" w:rsidRPr="00632249" w:rsidRDefault="002869E0" w:rsidP="002869E0">
      <w:pPr>
        <w:pStyle w:val="Zkladntext21"/>
        <w:shd w:val="clear" w:color="auto" w:fill="auto"/>
        <w:spacing w:before="0" w:after="60" w:line="307" w:lineRule="exact"/>
        <w:ind w:firstLine="0"/>
        <w:rPr>
          <w:sz w:val="22"/>
          <w:rPrChange w:id="287" w:author="Martin Sysel" w:date="2018-11-19T14:49:00Z">
            <w:rPr/>
          </w:rPrChange>
        </w:rPr>
      </w:pPr>
      <w:r w:rsidRPr="00632249">
        <w:rPr>
          <w:sz w:val="22"/>
          <w:rPrChange w:id="288" w:author="Martin Sysel" w:date="2018-11-19T14:49:00Z">
            <w:rPr/>
          </w:rPrChange>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54687ADA" w14:textId="77777777" w:rsidR="00E4280F" w:rsidRPr="00632249" w:rsidRDefault="002869E0" w:rsidP="002869E0">
      <w:pPr>
        <w:pStyle w:val="Zkladntext21"/>
        <w:shd w:val="clear" w:color="auto" w:fill="auto"/>
        <w:spacing w:before="0" w:after="60" w:line="307" w:lineRule="exact"/>
        <w:ind w:firstLine="0"/>
        <w:rPr>
          <w:sz w:val="22"/>
          <w:rPrChange w:id="289" w:author="Martin Sysel" w:date="2018-11-19T14:49:00Z">
            <w:rPr/>
          </w:rPrChange>
        </w:rPr>
      </w:pPr>
      <w:r w:rsidRPr="00632249">
        <w:rPr>
          <w:sz w:val="22"/>
          <w:rPrChange w:id="290" w:author="Martin Sysel" w:date="2018-11-19T14:49:00Z">
            <w:rPr/>
          </w:rPrChange>
        </w:rPr>
        <w:t xml:space="preserve">Studenti Fakulty aplikované informatiky v průběhu studia absolvují odborné exkurze do průmyslového prostředí, </w:t>
      </w:r>
      <w:r w:rsidR="00E4280F" w:rsidRPr="00632249">
        <w:rPr>
          <w:sz w:val="22"/>
          <w:rPrChange w:id="291" w:author="Martin Sysel" w:date="2018-11-19T14:49:00Z">
            <w:rPr/>
          </w:rPrChange>
        </w:rPr>
        <w:t>soukromých firem a státních institucí</w:t>
      </w:r>
      <w:r w:rsidRPr="00632249">
        <w:rPr>
          <w:sz w:val="22"/>
          <w:rPrChange w:id="292" w:author="Martin Sysel" w:date="2018-11-19T14:49:00Z">
            <w:rPr/>
          </w:rPrChange>
        </w:rPr>
        <w:t xml:space="preserve">. V rámci výuky probíhá několik odborných přednášek, které vedou odborníci </w:t>
      </w:r>
      <w:r w:rsidR="00E4280F" w:rsidRPr="00632249">
        <w:rPr>
          <w:sz w:val="22"/>
          <w:rPrChange w:id="293" w:author="Martin Sysel" w:date="2018-11-19T14:49:00Z">
            <w:rPr/>
          </w:rPrChange>
        </w:rPr>
        <w:t>z</w:t>
      </w:r>
      <w:r w:rsidRPr="00632249">
        <w:rPr>
          <w:sz w:val="22"/>
          <w:rPrChange w:id="294" w:author="Martin Sysel" w:date="2018-11-19T14:49:00Z">
            <w:rPr/>
          </w:rPrChange>
        </w:rPr>
        <w:t xml:space="preserve"> praxe s cílem přiblížit probíranou problematiku praxi. V rámci vypracovávání kvalifikačních prací u některých prací působí odborníci z praxe v roli odborného konzultanta, vedoucí kvalifikační práce je vždy akademický pracovník Fakulty aplikované informatiky. </w:t>
      </w:r>
    </w:p>
    <w:p w14:paraId="4099BFCD" w14:textId="0EC270A7" w:rsidR="002869E0" w:rsidRDefault="002869E0" w:rsidP="00E4280F">
      <w:pPr>
        <w:pStyle w:val="Nadpis3"/>
      </w:pPr>
      <w:bookmarkStart w:id="295" w:name="_Toc530557806"/>
      <w:r>
        <w:lastRenderedPageBreak/>
        <w:t>Standard 1.11: Spolupráce s praxí při tvorbě studijních programů</w:t>
      </w:r>
      <w:bookmarkEnd w:id="295"/>
    </w:p>
    <w:p w14:paraId="656001F9" w14:textId="77777777" w:rsidR="002869E0" w:rsidRPr="00632249" w:rsidRDefault="002869E0" w:rsidP="002869E0">
      <w:pPr>
        <w:pStyle w:val="Zkladntext21"/>
        <w:shd w:val="clear" w:color="auto" w:fill="auto"/>
        <w:spacing w:before="0" w:after="120" w:line="288" w:lineRule="exact"/>
        <w:ind w:firstLine="0"/>
        <w:rPr>
          <w:sz w:val="22"/>
          <w:rPrChange w:id="296" w:author="Martin Sysel" w:date="2018-11-19T14:49:00Z">
            <w:rPr/>
          </w:rPrChange>
        </w:rPr>
      </w:pPr>
      <w:r w:rsidRPr="00632249">
        <w:rPr>
          <w:sz w:val="22"/>
          <w:rPrChange w:id="297" w:author="Martin Sysel" w:date="2018-11-19T14:49:00Z">
            <w:rPr/>
          </w:rPrChange>
        </w:rP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2F3899E1" w14:textId="77777777" w:rsidR="002869E0" w:rsidRDefault="002869E0" w:rsidP="002869E0">
      <w:pPr>
        <w:pStyle w:val="Zkladntext21"/>
        <w:shd w:val="clear" w:color="auto" w:fill="auto"/>
        <w:spacing w:before="0" w:after="0" w:line="288" w:lineRule="exact"/>
        <w:ind w:firstLine="0"/>
      </w:pPr>
      <w:r w:rsidRPr="00632249">
        <w:rPr>
          <w:sz w:val="22"/>
          <w:rPrChange w:id="298" w:author="Martin Sysel" w:date="2018-11-19T14:49:00Z">
            <w:rPr/>
          </w:rPrChange>
        </w:rP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29742036" w14:textId="77777777" w:rsidR="002869E0" w:rsidRDefault="002869E0" w:rsidP="002869E0">
      <w:pPr>
        <w:pStyle w:val="Zkladntext21"/>
        <w:shd w:val="clear" w:color="auto" w:fill="auto"/>
        <w:spacing w:before="0" w:after="0" w:line="288" w:lineRule="exact"/>
        <w:ind w:firstLine="0"/>
      </w:pPr>
    </w:p>
    <w:p w14:paraId="6704786E" w14:textId="77777777" w:rsidR="002869E0" w:rsidRDefault="002869E0" w:rsidP="002869E0">
      <w:pPr>
        <w:pStyle w:val="Zkladntext21"/>
        <w:shd w:val="clear" w:color="auto" w:fill="auto"/>
        <w:spacing w:before="0" w:after="0" w:line="288" w:lineRule="exact"/>
        <w:ind w:firstLine="0"/>
      </w:pPr>
    </w:p>
    <w:p w14:paraId="318CF25F" w14:textId="77777777" w:rsidR="002869E0" w:rsidRPr="003D08BD" w:rsidRDefault="002869E0" w:rsidP="002869E0">
      <w:pPr>
        <w:pStyle w:val="Nadpis2"/>
      </w:pPr>
      <w:bookmarkStart w:id="299" w:name="_Toc530557807"/>
      <w:r w:rsidRPr="003D08BD">
        <w:t>Podpůrné zdroje a administrativa</w:t>
      </w:r>
      <w:bookmarkEnd w:id="299"/>
      <w:r w:rsidRPr="003D08BD">
        <w:t xml:space="preserve"> </w:t>
      </w:r>
    </w:p>
    <w:p w14:paraId="073AFB42" w14:textId="77777777" w:rsidR="002869E0" w:rsidRDefault="002869E0" w:rsidP="002869E0">
      <w:pPr>
        <w:pStyle w:val="Nadpis3"/>
      </w:pPr>
      <w:bookmarkStart w:id="300" w:name="_Toc530557808"/>
      <w:r>
        <w:t>Standard 1.12: Informační systém</w:t>
      </w:r>
      <w:bookmarkEnd w:id="300"/>
    </w:p>
    <w:p w14:paraId="7CC5D728" w14:textId="77777777" w:rsidR="002869E0" w:rsidRPr="00632249" w:rsidRDefault="002869E0" w:rsidP="002869E0">
      <w:pPr>
        <w:pStyle w:val="Zkladntext21"/>
        <w:shd w:val="clear" w:color="auto" w:fill="auto"/>
        <w:spacing w:before="0" w:after="120" w:line="288" w:lineRule="exact"/>
        <w:ind w:firstLine="0"/>
        <w:rPr>
          <w:sz w:val="22"/>
          <w:rPrChange w:id="301" w:author="Martin Sysel" w:date="2018-11-19T14:49:00Z">
            <w:rPr/>
          </w:rPrChange>
        </w:rPr>
      </w:pPr>
      <w:r w:rsidRPr="00632249">
        <w:rPr>
          <w:sz w:val="22"/>
          <w:rPrChange w:id="302" w:author="Martin Sysel" w:date="2018-11-19T14:49:00Z">
            <w:rPr/>
          </w:rPrChange>
        </w:rPr>
        <w:t>UTB ve Zlíně má vybudován funkční informační systém a komunikační prostředky, které zajišťují přístup k přesným a srozumitelným informacím o studijních programech, pravidlech studia a požadavcích spojených se studiem.</w:t>
      </w:r>
    </w:p>
    <w:p w14:paraId="4CDC24F9" w14:textId="77777777" w:rsidR="002869E0" w:rsidRPr="00632249" w:rsidRDefault="002869E0" w:rsidP="002869E0">
      <w:pPr>
        <w:pStyle w:val="Zkladntext21"/>
        <w:shd w:val="clear" w:color="auto" w:fill="auto"/>
        <w:spacing w:before="0" w:after="120" w:line="288" w:lineRule="exact"/>
        <w:ind w:firstLine="0"/>
        <w:rPr>
          <w:sz w:val="22"/>
          <w:rPrChange w:id="303" w:author="Martin Sysel" w:date="2018-11-19T14:49:00Z">
            <w:rPr/>
          </w:rPrChange>
        </w:rPr>
      </w:pPr>
      <w:r w:rsidRPr="00632249">
        <w:rPr>
          <w:sz w:val="22"/>
          <w:rPrChange w:id="304" w:author="Martin Sysel" w:date="2018-11-19T14:49:00Z">
            <w:rPr/>
          </w:rPrChange>
        </w:rPr>
        <w:t>UTB ve Zlíně má s ohledem na to funkční informační systém studijní agendy IS/STAG, který používá od roku 2003. Tvůrcem IS/STAG je ZČU v Plzni a v současné době systém využívá 11 VVŠ v ČR.</w:t>
      </w:r>
    </w:p>
    <w:p w14:paraId="34833FA5" w14:textId="77777777" w:rsidR="002869E0" w:rsidRPr="00632249" w:rsidRDefault="002869E0" w:rsidP="002869E0">
      <w:pPr>
        <w:pStyle w:val="Zkladntext21"/>
        <w:shd w:val="clear" w:color="auto" w:fill="auto"/>
        <w:spacing w:before="0" w:after="120" w:line="288" w:lineRule="exact"/>
        <w:ind w:firstLine="0"/>
        <w:rPr>
          <w:sz w:val="22"/>
          <w:rPrChange w:id="305" w:author="Martin Sysel" w:date="2018-11-19T14:49:00Z">
            <w:rPr/>
          </w:rPrChange>
        </w:rPr>
      </w:pPr>
      <w:r w:rsidRPr="00632249">
        <w:rPr>
          <w:sz w:val="22"/>
          <w:rPrChange w:id="306" w:author="Martin Sysel" w:date="2018-11-19T14:49:00Z">
            <w:rPr/>
          </w:rPrChange>
        </w:rPr>
        <w:t>Informační systém IS/STAG pokrývá funkce od přijímacího řízení až po vydání diplomů, eviduje studenty prezenční a kombinované formy studia, studenty celoživotního vzdělávání a účastníky U3V.</w:t>
      </w:r>
    </w:p>
    <w:p w14:paraId="2A2D78F4" w14:textId="77777777" w:rsidR="002869E0" w:rsidRPr="00632249" w:rsidRDefault="002869E0" w:rsidP="002869E0">
      <w:pPr>
        <w:pStyle w:val="Zkladntext21"/>
        <w:shd w:val="clear" w:color="auto" w:fill="auto"/>
        <w:spacing w:before="0" w:after="120" w:line="288" w:lineRule="exact"/>
        <w:ind w:firstLine="0"/>
        <w:rPr>
          <w:sz w:val="22"/>
          <w:rPrChange w:id="307" w:author="Martin Sysel" w:date="2018-11-19T14:49:00Z">
            <w:rPr/>
          </w:rPrChange>
        </w:rPr>
      </w:pPr>
      <w:r w:rsidRPr="00632249">
        <w:rPr>
          <w:sz w:val="22"/>
          <w:rPrChange w:id="308" w:author="Martin Sysel" w:date="2018-11-19T14:49:00Z">
            <w:rPr/>
          </w:rPrChange>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klikem na sylabus pak studenti získají detailní popisy jednotlivých předmětů včetně cílů (anotace), požadavků na studenta, obsahu předmětu, vyučovacích a hodnotících metod, získaných způsobilostí.</w:t>
      </w:r>
    </w:p>
    <w:p w14:paraId="2D860494" w14:textId="77777777" w:rsidR="002869E0" w:rsidRPr="00632249" w:rsidRDefault="002869E0" w:rsidP="002869E0">
      <w:pPr>
        <w:pStyle w:val="Zkladntext21"/>
        <w:shd w:val="clear" w:color="auto" w:fill="auto"/>
        <w:spacing w:before="0" w:after="120" w:line="288" w:lineRule="exact"/>
        <w:ind w:firstLine="0"/>
        <w:rPr>
          <w:sz w:val="22"/>
          <w:rPrChange w:id="309" w:author="Martin Sysel" w:date="2018-11-19T14:49:00Z">
            <w:rPr/>
          </w:rPrChange>
        </w:rPr>
      </w:pPr>
      <w:r w:rsidRPr="00632249">
        <w:rPr>
          <w:sz w:val="22"/>
          <w:rPrChange w:id="310" w:author="Martin Sysel" w:date="2018-11-19T14:49:00Z">
            <w:rPr/>
          </w:rPrChange>
        </w:rPr>
        <w:t>Všichni studenti mají umožněn dálkový, časově neomezený přístup k informacím studijní agendy IS/STAG prostřednictvím portálového rozhraní.</w:t>
      </w:r>
      <w:r w:rsidRPr="00632249">
        <w:rPr>
          <w:sz w:val="22"/>
          <w:vertAlign w:val="superscript"/>
          <w:rPrChange w:id="311" w:author="Martin Sysel" w:date="2018-11-19T14:49:00Z">
            <w:rPr>
              <w:vertAlign w:val="superscript"/>
            </w:rPr>
          </w:rPrChange>
        </w:rPr>
        <w:footnoteReference w:id="12"/>
      </w:r>
      <w:r w:rsidRPr="00632249">
        <w:rPr>
          <w:sz w:val="22"/>
          <w:rPrChange w:id="312" w:author="Martin Sysel" w:date="2018-11-19T14:49:00Z">
            <w:rPr/>
          </w:rPrChange>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096A76BD" w14:textId="77777777" w:rsidR="002869E0" w:rsidRPr="00632249" w:rsidRDefault="002869E0" w:rsidP="002869E0">
      <w:pPr>
        <w:pStyle w:val="Zkladntext21"/>
        <w:shd w:val="clear" w:color="auto" w:fill="auto"/>
        <w:spacing w:before="0" w:after="120" w:line="288" w:lineRule="exact"/>
        <w:ind w:firstLine="0"/>
        <w:rPr>
          <w:sz w:val="22"/>
          <w:szCs w:val="22"/>
          <w:rPrChange w:id="313" w:author="Martin Sysel" w:date="2018-11-19T14:49:00Z">
            <w:rPr/>
          </w:rPrChange>
        </w:rPr>
      </w:pPr>
      <w:r w:rsidRPr="00632249">
        <w:rPr>
          <w:sz w:val="22"/>
          <w:rPrChange w:id="314" w:author="Martin Sysel" w:date="2018-11-19T14:49:00Z">
            <w:rPr/>
          </w:rPrChange>
        </w:rPr>
        <w:t>Prostřednictvím webových stránek UTB ve Zlíně mají studenti a uchazeči o studium přístup k informacím o pravidlech studia a požadavcích spojených se studiem, které jsou součástí norem UTB ve Zlíně</w:t>
      </w:r>
      <w:r w:rsidRPr="00632249">
        <w:rPr>
          <w:sz w:val="22"/>
          <w:vertAlign w:val="superscript"/>
          <w:rPrChange w:id="315" w:author="Martin Sysel" w:date="2018-11-19T14:49:00Z">
            <w:rPr>
              <w:vertAlign w:val="superscript"/>
            </w:rPr>
          </w:rPrChange>
        </w:rPr>
        <w:footnoteReference w:id="13"/>
      </w:r>
      <w:r w:rsidRPr="00632249">
        <w:rPr>
          <w:sz w:val="22"/>
          <w:rPrChange w:id="316" w:author="Martin Sysel" w:date="2018-11-19T14:49:00Z">
            <w:rPr/>
          </w:rPrChange>
        </w:rPr>
        <w:t xml:space="preserve">, </w:t>
      </w:r>
      <w:r w:rsidRPr="00632249">
        <w:rPr>
          <w:sz w:val="22"/>
          <w:szCs w:val="22"/>
          <w:rPrChange w:id="317" w:author="Martin Sysel" w:date="2018-11-19T14:49:00Z">
            <w:rPr/>
          </w:rPrChange>
        </w:rPr>
        <w:t>případně které jsou součástí norem některé z fakult UTB ve Zlíně.</w:t>
      </w:r>
      <w:r w:rsidRPr="00632249">
        <w:rPr>
          <w:sz w:val="22"/>
          <w:szCs w:val="22"/>
          <w:vertAlign w:val="superscript"/>
          <w:rPrChange w:id="318" w:author="Martin Sysel" w:date="2018-11-19T14:49:00Z">
            <w:rPr>
              <w:vertAlign w:val="superscript"/>
            </w:rPr>
          </w:rPrChange>
        </w:rPr>
        <w:footnoteReference w:id="14"/>
      </w:r>
    </w:p>
    <w:p w14:paraId="5459E363" w14:textId="36F9FE02" w:rsidR="002869E0" w:rsidRPr="00632249" w:rsidRDefault="002869E0" w:rsidP="002869E0">
      <w:pPr>
        <w:pStyle w:val="Zkladntext21"/>
        <w:shd w:val="clear" w:color="auto" w:fill="auto"/>
        <w:spacing w:before="0" w:after="578" w:line="288" w:lineRule="exact"/>
        <w:ind w:firstLine="0"/>
        <w:rPr>
          <w:sz w:val="22"/>
          <w:szCs w:val="22"/>
          <w:rPrChange w:id="319" w:author="Martin Sysel" w:date="2018-11-19T14:49:00Z">
            <w:rPr/>
          </w:rPrChange>
        </w:rPr>
      </w:pPr>
      <w:r w:rsidRPr="00632249">
        <w:rPr>
          <w:sz w:val="22"/>
          <w:szCs w:val="22"/>
          <w:rPrChange w:id="320" w:author="Martin Sysel" w:date="2018-11-19T14:49:00Z">
            <w:rPr/>
          </w:rPrChange>
        </w:rPr>
        <w:t xml:space="preserve">Na webových stránkách UTB </w:t>
      </w:r>
      <w:r w:rsidR="00433CA9" w:rsidRPr="00632249">
        <w:rPr>
          <w:sz w:val="22"/>
          <w:szCs w:val="22"/>
          <w:rPrChange w:id="321" w:author="Martin Sysel" w:date="2018-11-19T14:49:00Z">
            <w:rPr/>
          </w:rPrChange>
        </w:rPr>
        <w:t xml:space="preserve">ve Zlíně </w:t>
      </w:r>
      <w:r w:rsidRPr="00632249">
        <w:rPr>
          <w:sz w:val="22"/>
          <w:szCs w:val="22"/>
          <w:rPrChange w:id="322" w:author="Martin Sysel" w:date="2018-11-19T14:49:00Z">
            <w:rPr/>
          </w:rPrChange>
        </w:rPr>
        <w:t>jsou rovněž k dispozici veškeré relevantní informace týkající se informačních a poradenských služeb souvisejících se studiem a možností uplatnění absolventů studijních programů v praxi. Ty jsou poskytovány jak „Job centrem UTB"</w:t>
      </w:r>
      <w:r w:rsidRPr="00632249">
        <w:rPr>
          <w:sz w:val="22"/>
          <w:szCs w:val="22"/>
          <w:vertAlign w:val="superscript"/>
          <w:rPrChange w:id="323" w:author="Martin Sysel" w:date="2018-11-19T14:49:00Z">
            <w:rPr>
              <w:vertAlign w:val="superscript"/>
            </w:rPr>
          </w:rPrChange>
        </w:rPr>
        <w:footnoteReference w:id="15"/>
      </w:r>
      <w:r w:rsidRPr="00632249">
        <w:rPr>
          <w:sz w:val="22"/>
          <w:szCs w:val="22"/>
          <w:rPrChange w:id="324" w:author="Martin Sysel" w:date="2018-11-19T14:49:00Z">
            <w:rPr/>
          </w:rPrChange>
        </w:rPr>
        <w:t>, které bylo pro tuto činnost specializovaně zřízeno, tak jeho portálem s nabídkami pracovních příležitostí, stáží a brigád.</w:t>
      </w:r>
      <w:r w:rsidRPr="00632249">
        <w:rPr>
          <w:sz w:val="22"/>
          <w:szCs w:val="22"/>
          <w:vertAlign w:val="superscript"/>
          <w:rPrChange w:id="325" w:author="Martin Sysel" w:date="2018-11-19T14:49:00Z">
            <w:rPr>
              <w:vertAlign w:val="superscript"/>
            </w:rPr>
          </w:rPrChange>
        </w:rPr>
        <w:footnoteReference w:id="16"/>
      </w:r>
      <w:r w:rsidRPr="00632249">
        <w:rPr>
          <w:sz w:val="22"/>
          <w:szCs w:val="22"/>
          <w:rPrChange w:id="326" w:author="Martin Sysel" w:date="2018-11-19T14:49:00Z">
            <w:rPr/>
          </w:rPrChange>
        </w:rPr>
        <w:t xml:space="preserve"> V rámci Job centra UTB také působí Akademická poradna UTB, která má svůj vlastní informační modul.</w:t>
      </w:r>
      <w:r w:rsidRPr="00632249">
        <w:rPr>
          <w:sz w:val="22"/>
          <w:szCs w:val="22"/>
          <w:vertAlign w:val="superscript"/>
          <w:rPrChange w:id="327" w:author="Martin Sysel" w:date="2018-11-19T14:49:00Z">
            <w:rPr>
              <w:vertAlign w:val="superscript"/>
            </w:rPr>
          </w:rPrChange>
        </w:rPr>
        <w:footnoteReference w:id="17"/>
      </w:r>
    </w:p>
    <w:p w14:paraId="177525AF" w14:textId="77777777" w:rsidR="002869E0" w:rsidRDefault="002869E0" w:rsidP="002869E0">
      <w:pPr>
        <w:pStyle w:val="Nadpis3"/>
      </w:pPr>
      <w:bookmarkStart w:id="328" w:name="_Toc530557809"/>
      <w:r>
        <w:t>Standard 1.13: Knihovny a elektronické zdroje</w:t>
      </w:r>
      <w:bookmarkEnd w:id="328"/>
    </w:p>
    <w:p w14:paraId="04336074" w14:textId="3CC838B2" w:rsidR="002869E0" w:rsidRPr="00632249" w:rsidRDefault="002869E0" w:rsidP="002869E0">
      <w:pPr>
        <w:pStyle w:val="Zkladntext21"/>
        <w:shd w:val="clear" w:color="auto" w:fill="auto"/>
        <w:spacing w:before="0" w:after="186" w:line="293" w:lineRule="exact"/>
        <w:ind w:firstLine="0"/>
        <w:rPr>
          <w:sz w:val="22"/>
          <w:rPrChange w:id="329" w:author="Martin Sysel" w:date="2018-11-19T14:49:00Z">
            <w:rPr/>
          </w:rPrChange>
        </w:rPr>
      </w:pPr>
      <w:r w:rsidRPr="00632249">
        <w:rPr>
          <w:sz w:val="22"/>
          <w:rPrChange w:id="330" w:author="Martin Sysel" w:date="2018-11-19T14:49:00Z">
            <w:rPr/>
          </w:rPrChange>
        </w:rPr>
        <w:t xml:space="preserve">UTB </w:t>
      </w:r>
      <w:r w:rsidR="00433CA9" w:rsidRPr="00632249">
        <w:rPr>
          <w:sz w:val="22"/>
          <w:rPrChange w:id="331" w:author="Martin Sysel" w:date="2018-11-19T14:49:00Z">
            <w:rPr/>
          </w:rPrChange>
        </w:rPr>
        <w:t xml:space="preserve">ve Zlíně </w:t>
      </w:r>
      <w:r w:rsidRPr="00632249">
        <w:rPr>
          <w:sz w:val="22"/>
          <w:rPrChange w:id="332" w:author="Martin Sysel" w:date="2018-11-19T14:49:00Z">
            <w:rPr/>
          </w:rPrChange>
        </w:rPr>
        <w:t>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207E642" w14:textId="77777777" w:rsidR="002869E0" w:rsidRPr="00632249" w:rsidRDefault="002869E0" w:rsidP="002869E0">
      <w:pPr>
        <w:pStyle w:val="Zkladntext80"/>
        <w:shd w:val="clear" w:color="auto" w:fill="auto"/>
        <w:spacing w:before="0" w:after="122" w:line="210" w:lineRule="exact"/>
        <w:rPr>
          <w:sz w:val="22"/>
          <w:rPrChange w:id="333" w:author="Martin Sysel" w:date="2018-11-19T14:49:00Z">
            <w:rPr/>
          </w:rPrChange>
        </w:rPr>
      </w:pPr>
      <w:r w:rsidRPr="00632249">
        <w:rPr>
          <w:sz w:val="22"/>
          <w:rPrChange w:id="334" w:author="Martin Sysel" w:date="2018-11-19T14:49:00Z">
            <w:rPr/>
          </w:rPrChange>
        </w:rPr>
        <w:t>Dostupnost knihovního fondu</w:t>
      </w:r>
    </w:p>
    <w:p w14:paraId="44193A95" w14:textId="77777777" w:rsidR="002869E0" w:rsidRPr="00632249" w:rsidRDefault="002869E0" w:rsidP="002869E0">
      <w:pPr>
        <w:pStyle w:val="Zkladntext21"/>
        <w:shd w:val="clear" w:color="auto" w:fill="auto"/>
        <w:spacing w:before="0" w:after="120" w:line="288" w:lineRule="exact"/>
        <w:ind w:firstLine="0"/>
        <w:rPr>
          <w:sz w:val="22"/>
          <w:rPrChange w:id="335" w:author="Martin Sysel" w:date="2018-11-19T14:49:00Z">
            <w:rPr/>
          </w:rPrChange>
        </w:rPr>
      </w:pPr>
      <w:r w:rsidRPr="00632249">
        <w:rPr>
          <w:sz w:val="22"/>
          <w:rPrChange w:id="336" w:author="Martin Sysel" w:date="2018-11-19T14:49:00Z">
            <w:rPr/>
          </w:rPrChange>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16E94058" w14:textId="77777777" w:rsidR="002869E0" w:rsidRPr="00632249" w:rsidRDefault="002869E0" w:rsidP="002869E0">
      <w:pPr>
        <w:pStyle w:val="Zkladntext21"/>
        <w:shd w:val="clear" w:color="auto" w:fill="auto"/>
        <w:spacing w:before="0" w:after="120" w:line="288" w:lineRule="exact"/>
        <w:ind w:firstLine="0"/>
        <w:rPr>
          <w:sz w:val="22"/>
          <w:rPrChange w:id="337" w:author="Martin Sysel" w:date="2018-11-19T14:49:00Z">
            <w:rPr/>
          </w:rPrChange>
        </w:rPr>
      </w:pPr>
      <w:r w:rsidRPr="00632249">
        <w:rPr>
          <w:sz w:val="22"/>
          <w:rPrChange w:id="338" w:author="Martin Sysel" w:date="2018-11-19T14:49:00Z">
            <w:rPr/>
          </w:rPrChange>
        </w:rPr>
        <w:t>K dispozici je více jak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D563E1F" w14:textId="77777777" w:rsidR="002869E0" w:rsidRPr="00632249" w:rsidRDefault="002869E0" w:rsidP="002869E0">
      <w:pPr>
        <w:pStyle w:val="Zkladntext21"/>
        <w:shd w:val="clear" w:color="auto" w:fill="auto"/>
        <w:spacing w:before="0" w:after="120" w:line="288" w:lineRule="exact"/>
        <w:ind w:firstLine="0"/>
        <w:rPr>
          <w:sz w:val="22"/>
          <w:rPrChange w:id="339" w:author="Martin Sysel" w:date="2018-11-19T14:49:00Z">
            <w:rPr/>
          </w:rPrChange>
        </w:rPr>
      </w:pPr>
      <w:r w:rsidRPr="00632249">
        <w:rPr>
          <w:sz w:val="22"/>
          <w:rPrChange w:id="340" w:author="Martin Sysel" w:date="2018-11-19T14:49:00Z">
            <w:rPr/>
          </w:rPrChange>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099F00C" w14:textId="77777777" w:rsidR="002869E0" w:rsidRPr="00632249" w:rsidRDefault="002869E0" w:rsidP="002869E0">
      <w:pPr>
        <w:pStyle w:val="Zkladntext21"/>
        <w:shd w:val="clear" w:color="auto" w:fill="auto"/>
        <w:spacing w:before="0" w:after="182" w:line="288" w:lineRule="exact"/>
        <w:ind w:firstLine="0"/>
        <w:rPr>
          <w:sz w:val="22"/>
          <w:rPrChange w:id="341" w:author="Martin Sysel" w:date="2018-11-19T14:49:00Z">
            <w:rPr/>
          </w:rPrChange>
        </w:rPr>
      </w:pPr>
      <w:r w:rsidRPr="00632249">
        <w:rPr>
          <w:sz w:val="22"/>
          <w:rPrChange w:id="342" w:author="Martin Sysel" w:date="2018-11-19T14:49:00Z">
            <w:rPr/>
          </w:rPrChange>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32249">
        <w:rPr>
          <w:rStyle w:val="Zkladntext23"/>
          <w:sz w:val="22"/>
          <w:rPrChange w:id="343" w:author="Martin Sysel" w:date="2018-11-19T14:49:00Z">
            <w:rPr>
              <w:rStyle w:val="Zkladntext23"/>
            </w:rPr>
          </w:rPrChange>
        </w:rPr>
        <w:t>n</w:t>
      </w:r>
      <w:r w:rsidRPr="00632249">
        <w:rPr>
          <w:sz w:val="22"/>
          <w:rPrChange w:id="344" w:author="Martin Sysel" w:date="2018-11-19T14:49:00Z">
            <w:rPr/>
          </w:rPrChange>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32249">
        <w:rPr>
          <w:sz w:val="22"/>
          <w:vertAlign w:val="superscript"/>
          <w:rPrChange w:id="345" w:author="Martin Sysel" w:date="2018-11-19T14:49:00Z">
            <w:rPr>
              <w:vertAlign w:val="superscript"/>
            </w:rPr>
          </w:rPrChange>
        </w:rPr>
        <w:footnoteReference w:id="18"/>
      </w:r>
      <w:r w:rsidRPr="00632249">
        <w:rPr>
          <w:sz w:val="22"/>
          <w:rPrChange w:id="346" w:author="Martin Sysel" w:date="2018-11-19T14:49:00Z">
            <w:rPr/>
          </w:rPrChange>
        </w:rPr>
        <w:t xml:space="preserve"> Práce jsou zde zpravidla dostupné volně v plném textu. Kromě toho provozuje knihovna také repozitář publikační činnosti akademických pracovníků univerzity.</w:t>
      </w:r>
      <w:r w:rsidRPr="00632249">
        <w:rPr>
          <w:sz w:val="22"/>
          <w:vertAlign w:val="superscript"/>
          <w:rPrChange w:id="347" w:author="Martin Sysel" w:date="2018-11-19T14:49:00Z">
            <w:rPr>
              <w:vertAlign w:val="superscript"/>
            </w:rPr>
          </w:rPrChange>
        </w:rPr>
        <w:footnoteReference w:id="19"/>
      </w:r>
    </w:p>
    <w:p w14:paraId="6C9ACC75" w14:textId="77777777" w:rsidR="002869E0" w:rsidRPr="00632249" w:rsidRDefault="002869E0" w:rsidP="002869E0">
      <w:pPr>
        <w:pStyle w:val="Zkladntext80"/>
        <w:shd w:val="clear" w:color="auto" w:fill="auto"/>
        <w:spacing w:before="0" w:after="126" w:line="210" w:lineRule="exact"/>
        <w:rPr>
          <w:sz w:val="22"/>
          <w:rPrChange w:id="348" w:author="Martin Sysel" w:date="2018-11-19T14:49:00Z">
            <w:rPr/>
          </w:rPrChange>
        </w:rPr>
      </w:pPr>
      <w:r w:rsidRPr="00632249">
        <w:rPr>
          <w:sz w:val="22"/>
          <w:rPrChange w:id="349" w:author="Martin Sysel" w:date="2018-11-19T14:49:00Z">
            <w:rPr/>
          </w:rPrChange>
        </w:rPr>
        <w:t>Dostupnost elektronických zdrojů</w:t>
      </w:r>
    </w:p>
    <w:p w14:paraId="09A28504" w14:textId="3FC4273F" w:rsidR="002869E0" w:rsidRPr="00632249" w:rsidRDefault="002869E0" w:rsidP="002869E0">
      <w:pPr>
        <w:pStyle w:val="Zkladntext21"/>
        <w:shd w:val="clear" w:color="auto" w:fill="auto"/>
        <w:spacing w:before="0" w:after="0" w:line="288" w:lineRule="exact"/>
        <w:ind w:firstLine="0"/>
        <w:rPr>
          <w:sz w:val="22"/>
          <w:rPrChange w:id="350" w:author="Martin Sysel" w:date="2018-11-19T14:49:00Z">
            <w:rPr/>
          </w:rPrChange>
        </w:rPr>
      </w:pPr>
      <w:r w:rsidRPr="00632249">
        <w:rPr>
          <w:sz w:val="22"/>
          <w:rPrChange w:id="351" w:author="Martin Sysel" w:date="2018-11-19T14:49:00Z">
            <w:rPr/>
          </w:rPrChange>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003A50A9" w:rsidRPr="00632249">
        <w:rPr>
          <w:sz w:val="22"/>
          <w:rPrChange w:id="352" w:author="Martin Sysel" w:date="2018-11-19T14:49:00Z">
            <w:rPr/>
          </w:rPrChange>
        </w:rPr>
        <w:fldChar w:fldCharType="begin"/>
      </w:r>
      <w:r w:rsidR="003A50A9" w:rsidRPr="00632249">
        <w:rPr>
          <w:sz w:val="22"/>
          <w:rPrChange w:id="353" w:author="Martin Sysel" w:date="2018-11-19T14:49:00Z">
            <w:rPr/>
          </w:rPrChange>
        </w:rPr>
        <w:instrText xml:space="preserve"> HYPERLINK "http://portal.k.utb.cz/" </w:instrText>
      </w:r>
      <w:r w:rsidR="003A50A9" w:rsidRPr="00632249">
        <w:rPr>
          <w:sz w:val="22"/>
          <w:rPrChange w:id="354" w:author="Martin Sysel" w:date="2018-11-19T14:49:00Z">
            <w:rPr>
              <w:rStyle w:val="Hypertextovodkaz"/>
            </w:rPr>
          </w:rPrChange>
        </w:rPr>
        <w:fldChar w:fldCharType="separate"/>
      </w:r>
      <w:r w:rsidRPr="00632249">
        <w:rPr>
          <w:rStyle w:val="Hypertextovodkaz"/>
          <w:sz w:val="22"/>
          <w:rPrChange w:id="355" w:author="Martin Sysel" w:date="2018-11-19T14:49:00Z">
            <w:rPr>
              <w:rStyle w:val="Hypertextovodkaz"/>
            </w:rPr>
          </w:rPrChange>
        </w:rPr>
        <w:t xml:space="preserve"> http://portaLk.utb.cz, </w:t>
      </w:r>
      <w:r w:rsidR="003A50A9" w:rsidRPr="00632249">
        <w:rPr>
          <w:rStyle w:val="Hypertextovodkaz"/>
          <w:sz w:val="22"/>
          <w:rPrChange w:id="356" w:author="Martin Sysel" w:date="2018-11-19T14:49:00Z">
            <w:rPr>
              <w:rStyle w:val="Hypertextovodkaz"/>
            </w:rPr>
          </w:rPrChange>
        </w:rPr>
        <w:fldChar w:fldCharType="end"/>
      </w:r>
      <w:r w:rsidRPr="00632249">
        <w:rPr>
          <w:sz w:val="22"/>
          <w:rPrChange w:id="357" w:author="Martin Sysel" w:date="2018-11-19T14:49:00Z">
            <w:rPr/>
          </w:rPrChange>
        </w:rPr>
        <w:t>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w:t>
      </w:r>
      <w:r w:rsidR="00433CA9" w:rsidRPr="00632249">
        <w:rPr>
          <w:sz w:val="22"/>
          <w:rPrChange w:id="358" w:author="Martin Sysel" w:date="2018-11-19T14:49:00Z">
            <w:rPr/>
          </w:rPrChange>
        </w:rPr>
        <w:t xml:space="preserve"> ve Zlíně</w:t>
      </w:r>
      <w:r w:rsidRPr="00632249">
        <w:rPr>
          <w:sz w:val="22"/>
          <w:rPrChange w:id="359" w:author="Martin Sysel" w:date="2018-11-19T14:49:00Z">
            <w:rPr/>
          </w:rPrChange>
        </w:rPr>
        <w:t xml:space="preserve"> formou tzv. </w:t>
      </w:r>
      <w:r w:rsidRPr="00632249">
        <w:rPr>
          <w:rStyle w:val="Zkladntext23"/>
          <w:sz w:val="22"/>
          <w:rPrChange w:id="360" w:author="Martin Sysel" w:date="2018-11-19T14:49:00Z">
            <w:rPr>
              <w:rStyle w:val="Zkladntext23"/>
            </w:rPr>
          </w:rPrChange>
        </w:rPr>
        <w:t>v</w:t>
      </w:r>
      <w:r w:rsidRPr="00632249">
        <w:rPr>
          <w:sz w:val="22"/>
          <w:rPrChange w:id="361" w:author="Martin Sysel" w:date="2018-11-19T14:49:00Z">
            <w:rPr/>
          </w:rPrChange>
        </w:rPr>
        <w:t>zdáleného přístupu. Jedná se například o tyto konkrétní dostupné databáze</w:t>
      </w:r>
      <w:r w:rsidRPr="00632249">
        <w:rPr>
          <w:sz w:val="22"/>
          <w:vertAlign w:val="superscript"/>
          <w:rPrChange w:id="362" w:author="Martin Sysel" w:date="2018-11-19T14:49:00Z">
            <w:rPr>
              <w:vertAlign w:val="superscript"/>
            </w:rPr>
          </w:rPrChange>
        </w:rPr>
        <w:footnoteReference w:id="20"/>
      </w:r>
      <w:r w:rsidRPr="00632249">
        <w:rPr>
          <w:sz w:val="22"/>
          <w:rPrChange w:id="363" w:author="Martin Sysel" w:date="2018-11-19T14:49:00Z">
            <w:rPr/>
          </w:rPrChange>
        </w:rPr>
        <w:t>:</w:t>
      </w:r>
    </w:p>
    <w:p w14:paraId="3AD59C22" w14:textId="77777777" w:rsidR="002869E0" w:rsidRPr="00632249" w:rsidRDefault="002869E0" w:rsidP="002869E0">
      <w:pPr>
        <w:pStyle w:val="Zkladntext21"/>
        <w:numPr>
          <w:ilvl w:val="0"/>
          <w:numId w:val="2"/>
        </w:numPr>
        <w:shd w:val="clear" w:color="auto" w:fill="auto"/>
        <w:tabs>
          <w:tab w:val="left" w:pos="766"/>
        </w:tabs>
        <w:spacing w:before="0" w:after="0" w:line="283" w:lineRule="exact"/>
        <w:ind w:left="400" w:firstLine="0"/>
        <w:rPr>
          <w:sz w:val="22"/>
          <w:rPrChange w:id="364" w:author="Martin Sysel" w:date="2018-11-19T14:49:00Z">
            <w:rPr/>
          </w:rPrChange>
        </w:rPr>
      </w:pPr>
      <w:r w:rsidRPr="00632249">
        <w:rPr>
          <w:sz w:val="22"/>
          <w:rPrChange w:id="365" w:author="Martin Sysel" w:date="2018-11-19T14:49:00Z">
            <w:rPr/>
          </w:rPrChange>
        </w:rPr>
        <w:t xml:space="preserve">citační databáze Web </w:t>
      </w:r>
      <w:r w:rsidRPr="00632249">
        <w:rPr>
          <w:sz w:val="22"/>
          <w:lang w:val="en-US"/>
          <w:rPrChange w:id="366" w:author="Martin Sysel" w:date="2018-11-19T14:49:00Z">
            <w:rPr>
              <w:lang w:val="en-US"/>
            </w:rPr>
          </w:rPrChange>
        </w:rPr>
        <w:t xml:space="preserve">of </w:t>
      </w:r>
      <w:r w:rsidRPr="00632249">
        <w:rPr>
          <w:sz w:val="22"/>
          <w:rPrChange w:id="367" w:author="Martin Sysel" w:date="2018-11-19T14:49:00Z">
            <w:rPr/>
          </w:rPrChange>
        </w:rPr>
        <w:t xml:space="preserve">Science </w:t>
      </w:r>
      <w:r w:rsidRPr="00632249">
        <w:rPr>
          <w:sz w:val="22"/>
          <w:lang w:val="en-US"/>
          <w:rPrChange w:id="368" w:author="Martin Sysel" w:date="2018-11-19T14:49:00Z">
            <w:rPr>
              <w:lang w:val="en-US"/>
            </w:rPr>
          </w:rPrChange>
        </w:rPr>
        <w:t>a Scopus;</w:t>
      </w:r>
    </w:p>
    <w:p w14:paraId="2FD3883D" w14:textId="77777777" w:rsidR="002869E0" w:rsidRPr="00632249" w:rsidRDefault="002869E0" w:rsidP="002869E0">
      <w:pPr>
        <w:pStyle w:val="Zkladntext21"/>
        <w:numPr>
          <w:ilvl w:val="0"/>
          <w:numId w:val="2"/>
        </w:numPr>
        <w:shd w:val="clear" w:color="auto" w:fill="auto"/>
        <w:tabs>
          <w:tab w:val="left" w:pos="766"/>
        </w:tabs>
        <w:spacing w:before="0" w:after="0" w:line="283" w:lineRule="exact"/>
        <w:ind w:left="760"/>
        <w:rPr>
          <w:sz w:val="22"/>
          <w:rPrChange w:id="369" w:author="Martin Sysel" w:date="2018-11-19T14:49:00Z">
            <w:rPr/>
          </w:rPrChange>
        </w:rPr>
      </w:pPr>
      <w:r w:rsidRPr="00632249">
        <w:rPr>
          <w:sz w:val="22"/>
          <w:rPrChange w:id="370" w:author="Martin Sysel" w:date="2018-11-19T14:49:00Z">
            <w:rPr/>
          </w:rPrChange>
        </w:rPr>
        <w:t xml:space="preserve">multioborové kolekce elektronických časopisů </w:t>
      </w:r>
      <w:r w:rsidRPr="00632249">
        <w:rPr>
          <w:sz w:val="22"/>
          <w:lang w:val="en-US"/>
          <w:rPrChange w:id="371" w:author="Martin Sysel" w:date="2018-11-19T14:49:00Z">
            <w:rPr>
              <w:lang w:val="en-US"/>
            </w:rPr>
          </w:rPrChange>
        </w:rPr>
        <w:t xml:space="preserve">Elsevier </w:t>
      </w:r>
      <w:r w:rsidRPr="00632249">
        <w:rPr>
          <w:sz w:val="22"/>
          <w:rPrChange w:id="372" w:author="Martin Sysel" w:date="2018-11-19T14:49:00Z">
            <w:rPr/>
          </w:rPrChange>
        </w:rPr>
        <w:t xml:space="preserve">ScienceDirect, </w:t>
      </w:r>
      <w:r w:rsidRPr="00632249">
        <w:rPr>
          <w:sz w:val="22"/>
          <w:lang w:val="en-US"/>
          <w:rPrChange w:id="373" w:author="Martin Sysel" w:date="2018-11-19T14:49:00Z">
            <w:rPr>
              <w:lang w:val="en-US"/>
            </w:rPr>
          </w:rPrChange>
        </w:rPr>
        <w:t xml:space="preserve">Wiley </w:t>
      </w:r>
      <w:r w:rsidRPr="00632249">
        <w:rPr>
          <w:sz w:val="22"/>
          <w:rPrChange w:id="374" w:author="Martin Sysel" w:date="2018-11-19T14:49:00Z">
            <w:rPr/>
          </w:rPrChange>
        </w:rPr>
        <w:t xml:space="preserve">Online </w:t>
      </w:r>
      <w:r w:rsidRPr="00632249">
        <w:rPr>
          <w:sz w:val="22"/>
          <w:lang w:val="en-US"/>
          <w:rPrChange w:id="375" w:author="Martin Sysel" w:date="2018-11-19T14:49:00Z">
            <w:rPr>
              <w:lang w:val="en-US"/>
            </w:rPr>
          </w:rPrChange>
        </w:rPr>
        <w:t xml:space="preserve">Library, </w:t>
      </w:r>
      <w:r w:rsidRPr="00632249">
        <w:rPr>
          <w:sz w:val="22"/>
          <w:rPrChange w:id="376" w:author="Martin Sysel" w:date="2018-11-19T14:49:00Z">
            <w:rPr/>
          </w:rPrChange>
        </w:rPr>
        <w:t>SpringerLink;</w:t>
      </w:r>
    </w:p>
    <w:p w14:paraId="611E555D" w14:textId="77777777" w:rsidR="002869E0" w:rsidRPr="00632249" w:rsidRDefault="002869E0" w:rsidP="002869E0">
      <w:pPr>
        <w:pStyle w:val="Zkladntext21"/>
        <w:numPr>
          <w:ilvl w:val="0"/>
          <w:numId w:val="2"/>
        </w:numPr>
        <w:shd w:val="clear" w:color="auto" w:fill="auto"/>
        <w:tabs>
          <w:tab w:val="left" w:pos="766"/>
        </w:tabs>
        <w:spacing w:before="0" w:after="575" w:line="283" w:lineRule="exact"/>
        <w:ind w:left="400" w:firstLine="0"/>
        <w:rPr>
          <w:sz w:val="22"/>
          <w:rPrChange w:id="377" w:author="Martin Sysel" w:date="2018-11-19T14:49:00Z">
            <w:rPr/>
          </w:rPrChange>
        </w:rPr>
      </w:pPr>
      <w:r w:rsidRPr="00632249">
        <w:rPr>
          <w:sz w:val="22"/>
          <w:rPrChange w:id="378" w:author="Martin Sysel" w:date="2018-11-19T14:49:00Z">
            <w:rPr/>
          </w:rPrChange>
        </w:rPr>
        <w:t>multioborové plnotextové databáze Ebsco a ProQuest.</w:t>
      </w:r>
    </w:p>
    <w:p w14:paraId="63BDBC61" w14:textId="77777777" w:rsidR="002869E0" w:rsidRDefault="002869E0" w:rsidP="002869E0">
      <w:pPr>
        <w:pStyle w:val="Nadpis3"/>
      </w:pPr>
      <w:bookmarkStart w:id="379" w:name="_Toc530557810"/>
      <w:r>
        <w:t>Standard 1.14: Studium studentů se specifickými potřebami</w:t>
      </w:r>
      <w:bookmarkEnd w:id="379"/>
    </w:p>
    <w:p w14:paraId="00F0CF27" w14:textId="10127D48" w:rsidR="002869E0" w:rsidRPr="00632249" w:rsidRDefault="002869E0" w:rsidP="002869E0">
      <w:pPr>
        <w:pStyle w:val="Zkladntext21"/>
        <w:shd w:val="clear" w:color="auto" w:fill="auto"/>
        <w:spacing w:before="0" w:after="120" w:line="288" w:lineRule="exact"/>
        <w:ind w:firstLine="0"/>
        <w:rPr>
          <w:sz w:val="22"/>
          <w:rPrChange w:id="380" w:author="Martin Sysel" w:date="2018-11-19T14:49:00Z">
            <w:rPr/>
          </w:rPrChange>
        </w:rPr>
      </w:pPr>
      <w:r w:rsidRPr="00632249">
        <w:rPr>
          <w:sz w:val="22"/>
          <w:rPrChange w:id="381" w:author="Martin Sysel" w:date="2018-11-19T14:49:00Z">
            <w:rPr/>
          </w:rPrChange>
        </w:rPr>
        <w:t xml:space="preserve">UTB ve Zlíně zajišťuje dostupné služby, stipendia a další podpůrná opatření pro vyrovnání příležitostí studovat na vysoké škole pro studenty se specifickými potřebami. Danou problematiku upravuje směrnice rektora </w:t>
      </w:r>
      <w:r w:rsidRPr="00632249">
        <w:rPr>
          <w:rStyle w:val="Zkladntext2Kurzva"/>
          <w:sz w:val="22"/>
          <w:rPrChange w:id="382" w:author="Martin Sysel" w:date="2018-11-19T14:49:00Z">
            <w:rPr>
              <w:rStyle w:val="Zkladntext2Kurzva"/>
            </w:rPr>
          </w:rPrChange>
        </w:rPr>
        <w:t>Podpora uchazečů a studentů se specifickými potřebami na Univerzitě Tomáše Bati ve Zlíně</w:t>
      </w:r>
      <w:r w:rsidRPr="00632249">
        <w:rPr>
          <w:sz w:val="22"/>
          <w:rPrChange w:id="383" w:author="Martin Sysel" w:date="2018-11-19T14:49:00Z">
            <w:rPr/>
          </w:rPrChange>
        </w:rPr>
        <w:t xml:space="preserve"> č. </w:t>
      </w:r>
      <w:del w:id="384" w:author="Jiří Vojtěšek" w:date="2018-11-21T08:37:00Z">
        <w:r w:rsidRPr="00632249" w:rsidDel="00535182">
          <w:rPr>
            <w:sz w:val="22"/>
            <w:rPrChange w:id="385" w:author="Martin Sysel" w:date="2018-11-19T14:49:00Z">
              <w:rPr/>
            </w:rPrChange>
          </w:rPr>
          <w:delText>12</w:delText>
        </w:r>
      </w:del>
      <w:ins w:id="386" w:author="Jiří Vojtěšek" w:date="2018-11-21T08:37:00Z">
        <w:r w:rsidR="00535182" w:rsidRPr="00632249">
          <w:rPr>
            <w:sz w:val="22"/>
            <w:rPrChange w:id="387" w:author="Martin Sysel" w:date="2018-11-19T14:49:00Z">
              <w:rPr/>
            </w:rPrChange>
          </w:rPr>
          <w:t>1</w:t>
        </w:r>
        <w:r w:rsidR="00535182">
          <w:rPr>
            <w:sz w:val="22"/>
          </w:rPr>
          <w:t>8</w:t>
        </w:r>
      </w:ins>
      <w:r w:rsidRPr="00632249">
        <w:rPr>
          <w:sz w:val="22"/>
          <w:rPrChange w:id="388" w:author="Martin Sysel" w:date="2018-11-19T14:49:00Z">
            <w:rPr/>
          </w:rPrChange>
        </w:rPr>
        <w:t>/</w:t>
      </w:r>
      <w:del w:id="389" w:author="Jiří Vojtěšek" w:date="2018-11-21T08:37:00Z">
        <w:r w:rsidRPr="00632249" w:rsidDel="00535182">
          <w:rPr>
            <w:sz w:val="22"/>
            <w:rPrChange w:id="390" w:author="Martin Sysel" w:date="2018-11-19T14:49:00Z">
              <w:rPr/>
            </w:rPrChange>
          </w:rPr>
          <w:delText>2015</w:delText>
        </w:r>
      </w:del>
      <w:ins w:id="391" w:author="Jiří Vojtěšek" w:date="2018-11-21T08:37:00Z">
        <w:r w:rsidR="00535182" w:rsidRPr="00632249">
          <w:rPr>
            <w:sz w:val="22"/>
            <w:rPrChange w:id="392" w:author="Martin Sysel" w:date="2018-11-19T14:49:00Z">
              <w:rPr/>
            </w:rPrChange>
          </w:rPr>
          <w:t>201</w:t>
        </w:r>
        <w:r w:rsidR="00535182">
          <w:rPr>
            <w:sz w:val="22"/>
          </w:rPr>
          <w:t>8</w:t>
        </w:r>
      </w:ins>
      <w:r w:rsidRPr="00632249">
        <w:rPr>
          <w:sz w:val="22"/>
          <w:rPrChange w:id="393" w:author="Martin Sysel" w:date="2018-11-19T14:49:00Z">
            <w:rPr/>
          </w:rPrChange>
        </w:rPr>
        <w:t>.</w:t>
      </w:r>
      <w:r w:rsidRPr="00632249">
        <w:rPr>
          <w:sz w:val="22"/>
          <w:vertAlign w:val="superscript"/>
          <w:rPrChange w:id="394" w:author="Martin Sysel" w:date="2018-11-19T14:49:00Z">
            <w:rPr>
              <w:vertAlign w:val="superscript"/>
            </w:rPr>
          </w:rPrChange>
        </w:rPr>
        <w:footnoteReference w:id="21"/>
      </w:r>
      <w:r w:rsidRPr="00632249">
        <w:rPr>
          <w:sz w:val="22"/>
          <w:rPrChange w:id="395" w:author="Martin Sysel" w:date="2018-11-19T14:49:00Z">
            <w:rPr/>
          </w:rPrChange>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3147AC96" w14:textId="4FB15F13" w:rsidR="002869E0" w:rsidRPr="00632249" w:rsidRDefault="002869E0" w:rsidP="002869E0">
      <w:pPr>
        <w:pStyle w:val="Zkladntext21"/>
        <w:numPr>
          <w:ilvl w:val="0"/>
          <w:numId w:val="3"/>
        </w:numPr>
        <w:shd w:val="clear" w:color="auto" w:fill="auto"/>
        <w:tabs>
          <w:tab w:val="left" w:pos="250"/>
        </w:tabs>
        <w:spacing w:before="0" w:after="120" w:line="288" w:lineRule="exact"/>
        <w:ind w:firstLine="0"/>
        <w:rPr>
          <w:sz w:val="22"/>
          <w:rPrChange w:id="396" w:author="Martin Sysel" w:date="2018-11-19T14:49:00Z">
            <w:rPr/>
          </w:rPrChange>
        </w:rPr>
      </w:pPr>
      <w:r w:rsidRPr="00632249">
        <w:rPr>
          <w:sz w:val="22"/>
          <w:rPrChange w:id="397" w:author="Martin Sysel" w:date="2018-11-19T14:49:00Z">
            <w:rPr/>
          </w:rPrChange>
        </w:rPr>
        <w:t xml:space="preserve">prvé řadě se jedná o </w:t>
      </w:r>
      <w:r w:rsidRPr="00632249">
        <w:rPr>
          <w:rStyle w:val="Zkladntext2Kurzva"/>
          <w:sz w:val="22"/>
          <w:rPrChange w:id="398" w:author="Martin Sysel" w:date="2018-11-19T14:49:00Z">
            <w:rPr>
              <w:rStyle w:val="Zkladntext2Kurzva"/>
            </w:rPr>
          </w:rPrChange>
        </w:rPr>
        <w:t>Akademickou poradna UTB ve Zlíně</w:t>
      </w:r>
      <w:r w:rsidRPr="00632249">
        <w:rPr>
          <w:sz w:val="22"/>
          <w:rPrChange w:id="399" w:author="Martin Sysel" w:date="2018-11-19T14:49:00Z">
            <w:rPr/>
          </w:rPrChange>
        </w:rPr>
        <w:t xml:space="preserve"> (dále jen APO), která představuje celouniverzitní pracoviště pro pomoc studentům UTB ve Zlíně, studenty se specifickými potřebami (dále jen </w:t>
      </w:r>
      <w:r w:rsidR="00660D87" w:rsidRPr="00632249">
        <w:rPr>
          <w:sz w:val="22"/>
          <w:rPrChange w:id="400" w:author="Martin Sysel" w:date="2018-11-19T14:49:00Z">
            <w:rPr/>
          </w:rPrChange>
        </w:rPr>
        <w:t>SpP</w:t>
      </w:r>
      <w:r w:rsidRPr="00632249">
        <w:rPr>
          <w:sz w:val="22"/>
          <w:rPrChange w:id="401" w:author="Martin Sysel" w:date="2018-11-19T14:49:00Z">
            <w:rPr/>
          </w:rPrChange>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5B4D0C9" w14:textId="278D1255" w:rsidR="002869E0" w:rsidRPr="00632249" w:rsidRDefault="002869E0" w:rsidP="002869E0">
      <w:pPr>
        <w:pStyle w:val="Zkladntext21"/>
        <w:shd w:val="clear" w:color="auto" w:fill="auto"/>
        <w:spacing w:before="0" w:after="120" w:line="288" w:lineRule="exact"/>
        <w:ind w:firstLine="0"/>
        <w:rPr>
          <w:sz w:val="22"/>
          <w:rPrChange w:id="402" w:author="Martin Sysel" w:date="2018-11-19T14:49:00Z">
            <w:rPr/>
          </w:rPrChange>
        </w:rPr>
      </w:pPr>
      <w:r w:rsidRPr="00632249">
        <w:rPr>
          <w:sz w:val="22"/>
          <w:rPrChange w:id="403" w:author="Martin Sysel" w:date="2018-11-19T14:49:00Z">
            <w:rPr/>
          </w:rPrChange>
        </w:rPr>
        <w:t>Nad rámec služeb APO je uchazečům s S</w:t>
      </w:r>
      <w:r w:rsidR="00660D87" w:rsidRPr="00632249">
        <w:rPr>
          <w:sz w:val="22"/>
          <w:rPrChange w:id="404" w:author="Martin Sysel" w:date="2018-11-19T14:49:00Z">
            <w:rPr/>
          </w:rPrChange>
        </w:rPr>
        <w:t>pP</w:t>
      </w:r>
      <w:r w:rsidRPr="00632249">
        <w:rPr>
          <w:sz w:val="22"/>
          <w:rPrChange w:id="405" w:author="Martin Sysel" w:date="2018-11-19T14:49:00Z">
            <w:rPr/>
          </w:rPrChange>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4BA6947" w14:textId="6289B177" w:rsidR="002869E0" w:rsidRPr="00632249" w:rsidRDefault="002869E0" w:rsidP="002869E0">
      <w:pPr>
        <w:pStyle w:val="Zkladntext21"/>
        <w:numPr>
          <w:ilvl w:val="0"/>
          <w:numId w:val="3"/>
        </w:numPr>
        <w:shd w:val="clear" w:color="auto" w:fill="auto"/>
        <w:tabs>
          <w:tab w:val="left" w:pos="250"/>
        </w:tabs>
        <w:spacing w:before="0" w:after="120" w:line="288" w:lineRule="exact"/>
        <w:ind w:firstLine="0"/>
        <w:rPr>
          <w:sz w:val="22"/>
          <w:rPrChange w:id="406" w:author="Martin Sysel" w:date="2018-11-19T14:49:00Z">
            <w:rPr/>
          </w:rPrChange>
        </w:rPr>
      </w:pPr>
      <w:r w:rsidRPr="00632249">
        <w:rPr>
          <w:sz w:val="22"/>
          <w:rPrChange w:id="407" w:author="Martin Sysel" w:date="2018-11-19T14:49:00Z">
            <w:rPr/>
          </w:rPrChange>
        </w:rPr>
        <w:t>případě studia studentů s S</w:t>
      </w:r>
      <w:r w:rsidR="00660D87" w:rsidRPr="00632249">
        <w:rPr>
          <w:sz w:val="22"/>
          <w:rPrChange w:id="408" w:author="Martin Sysel" w:date="2018-11-19T14:49:00Z">
            <w:rPr/>
          </w:rPrChange>
        </w:rPr>
        <w:t>pP</w:t>
      </w:r>
      <w:r w:rsidRPr="00632249">
        <w:rPr>
          <w:sz w:val="22"/>
          <w:rPrChange w:id="409" w:author="Martin Sysel" w:date="2018-11-19T14:49:00Z">
            <w:rPr/>
          </w:rPrChange>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w:t>
      </w:r>
      <w:r w:rsidR="00660D87" w:rsidRPr="00632249">
        <w:rPr>
          <w:sz w:val="22"/>
          <w:rPrChange w:id="410" w:author="Martin Sysel" w:date="2018-11-19T14:49:00Z">
            <w:rPr/>
          </w:rPrChange>
        </w:rPr>
        <w:t>pP</w:t>
      </w:r>
      <w:r w:rsidRPr="00632249">
        <w:rPr>
          <w:sz w:val="22"/>
          <w:rPrChange w:id="411" w:author="Martin Sysel" w:date="2018-11-19T14:49:00Z">
            <w:rPr/>
          </w:rPrChange>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w:t>
      </w:r>
      <w:r w:rsidR="00660D87" w:rsidRPr="00632249">
        <w:rPr>
          <w:sz w:val="22"/>
          <w:rPrChange w:id="412" w:author="Martin Sysel" w:date="2018-11-19T14:49:00Z">
            <w:rPr/>
          </w:rPrChange>
        </w:rPr>
        <w:t>pP</w:t>
      </w:r>
      <w:r w:rsidRPr="00632249">
        <w:rPr>
          <w:sz w:val="22"/>
          <w:rPrChange w:id="413" w:author="Martin Sysel" w:date="2018-11-19T14:49:00Z">
            <w:rPr/>
          </w:rPrChange>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E65981B" w14:textId="5652B4CD" w:rsidR="002869E0" w:rsidRPr="00632249" w:rsidRDefault="002869E0" w:rsidP="002869E0">
      <w:pPr>
        <w:pStyle w:val="Zkladntext21"/>
        <w:tabs>
          <w:tab w:val="left" w:pos="250"/>
        </w:tabs>
        <w:spacing w:after="638" w:line="288" w:lineRule="exact"/>
        <w:ind w:firstLine="0"/>
        <w:rPr>
          <w:sz w:val="22"/>
          <w:rPrChange w:id="414" w:author="Martin Sysel" w:date="2018-11-19T14:49:00Z">
            <w:rPr/>
          </w:rPrChange>
        </w:rPr>
      </w:pPr>
      <w:r w:rsidRPr="00632249">
        <w:rPr>
          <w:sz w:val="22"/>
          <w:rPrChange w:id="415" w:author="Martin Sysel" w:date="2018-11-19T14:49:00Z">
            <w:rPr/>
          </w:rPrChange>
        </w:rPr>
        <w:t>V současné době (červenec 2017 - červen 2022) na UTB ve Zlíně probíhá realizace Strategického projektu UTB ve Zlíně (reg.č. CZ/02.2.69/0.0/0.0/16_015/0002204), jehož jedním z cílů je další zkvalitně</w:t>
      </w:r>
      <w:r w:rsidR="009F0465" w:rsidRPr="00632249">
        <w:rPr>
          <w:sz w:val="22"/>
          <w:rPrChange w:id="416" w:author="Martin Sysel" w:date="2018-11-19T14:49:00Z">
            <w:rPr/>
          </w:rPrChange>
        </w:rPr>
        <w:t>ní studia studentů se Sp</w:t>
      </w:r>
      <w:r w:rsidRPr="00632249">
        <w:rPr>
          <w:sz w:val="22"/>
          <w:rPrChange w:id="417" w:author="Martin Sysel" w:date="2018-11-19T14:49:00Z">
            <w:rPr/>
          </w:rPrChange>
        </w:rPr>
        <w:t>P prostřednictvím modifikace studijních materiálů k výuce cizích ja</w:t>
      </w:r>
      <w:r w:rsidR="009F0465" w:rsidRPr="00632249">
        <w:rPr>
          <w:sz w:val="22"/>
          <w:rPrChange w:id="418" w:author="Martin Sysel" w:date="2018-11-19T14:49:00Z">
            <w:rPr/>
          </w:rPrChange>
        </w:rPr>
        <w:t>zyků, metodik pro studenty se Sp</w:t>
      </w:r>
      <w:r w:rsidRPr="00632249">
        <w:rPr>
          <w:sz w:val="22"/>
          <w:rPrChange w:id="419" w:author="Martin Sysel" w:date="2018-11-19T14:49:00Z">
            <w:rPr/>
          </w:rPrChange>
        </w:rPr>
        <w:t>P a metodiky pro intaktní studenty, osvětových a odborných workshopů, dalšího vzdělávání odborného týmu a mnoha dalších aktivit.</w:t>
      </w:r>
    </w:p>
    <w:p w14:paraId="3A8914B2" w14:textId="77777777" w:rsidR="002869E0" w:rsidRPr="00CC42D1" w:rsidRDefault="002869E0" w:rsidP="002869E0">
      <w:pPr>
        <w:pStyle w:val="Nadpis3"/>
      </w:pPr>
      <w:bookmarkStart w:id="420" w:name="_Toc530557811"/>
      <w:r w:rsidRPr="00EF5A41">
        <w:t>Standard 1.15</w:t>
      </w:r>
      <w:r>
        <w:t>: Opatření proti neetickému jednání a k ochraně duševního vlastnictví</w:t>
      </w:r>
      <w:bookmarkEnd w:id="420"/>
      <w:r>
        <w:rPr>
          <w:sz w:val="21"/>
          <w:szCs w:val="21"/>
        </w:rPr>
        <w:t xml:space="preserve">                                                      </w:t>
      </w:r>
    </w:p>
    <w:p w14:paraId="37EBBA6F" w14:textId="77777777" w:rsidR="002869E0" w:rsidRPr="00632249" w:rsidRDefault="002869E0" w:rsidP="002869E0">
      <w:pPr>
        <w:pStyle w:val="Zkladntext21"/>
        <w:numPr>
          <w:ilvl w:val="0"/>
          <w:numId w:val="3"/>
        </w:numPr>
        <w:shd w:val="clear" w:color="auto" w:fill="auto"/>
        <w:tabs>
          <w:tab w:val="left" w:pos="250"/>
        </w:tabs>
        <w:spacing w:before="0" w:after="638" w:line="288" w:lineRule="exact"/>
        <w:ind w:firstLine="0"/>
        <w:rPr>
          <w:sz w:val="22"/>
          <w:rPrChange w:id="421" w:author="Martin Sysel" w:date="2018-11-19T14:49:00Z">
            <w:rPr/>
          </w:rPrChange>
        </w:rPr>
      </w:pPr>
      <w:r w:rsidRPr="00632249">
        <w:rPr>
          <w:sz w:val="22"/>
          <w:rPrChange w:id="422" w:author="Martin Sysel" w:date="2018-11-19T14:49:00Z">
            <w:rPr/>
          </w:rPrChange>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632249">
        <w:rPr>
          <w:rStyle w:val="Znakapoznpodarou"/>
          <w:sz w:val="22"/>
          <w:rPrChange w:id="423" w:author="Martin Sysel" w:date="2018-11-19T14:49:00Z">
            <w:rPr>
              <w:rStyle w:val="Znakapoznpodarou"/>
            </w:rPr>
          </w:rPrChange>
        </w:rPr>
        <w:footnoteReference w:id="22"/>
      </w:r>
    </w:p>
    <w:p w14:paraId="3FB4F2B0" w14:textId="0C991FBD" w:rsidR="009E517D" w:rsidRPr="00323CFF" w:rsidRDefault="00323CFF" w:rsidP="00323CFF">
      <w:pPr>
        <w:pStyle w:val="Nadpis21"/>
        <w:keepNext/>
        <w:keepLines/>
        <w:shd w:val="clear" w:color="auto" w:fill="auto"/>
        <w:spacing w:before="0" w:after="406" w:line="300" w:lineRule="exact"/>
        <w:rPr>
          <w:rStyle w:val="Nadpis22"/>
          <w:color w:val="00B050"/>
        </w:rPr>
      </w:pPr>
      <w:bookmarkStart w:id="424" w:name="_Toc530557812"/>
      <w:r>
        <w:rPr>
          <w:rStyle w:val="Nadpis22"/>
          <w:color w:val="00B050"/>
        </w:rPr>
        <w:t xml:space="preserve">II </w:t>
      </w:r>
      <w:r w:rsidR="009E517D" w:rsidRPr="00323CFF">
        <w:rPr>
          <w:rStyle w:val="Nadpis22"/>
          <w:color w:val="00B050"/>
        </w:rPr>
        <w:t>Studijní program</w:t>
      </w:r>
      <w:bookmarkEnd w:id="424"/>
    </w:p>
    <w:p w14:paraId="316ECAAC" w14:textId="77777777" w:rsidR="00CC42D1" w:rsidRDefault="00CC42D1" w:rsidP="00B66373">
      <w:pPr>
        <w:pStyle w:val="Nadpis2"/>
      </w:pPr>
      <w:bookmarkStart w:id="425" w:name="_Toc530557813"/>
      <w:r w:rsidRPr="00CC42D1">
        <w:t>Soulad studijního programu s posláním vysoké školy a mezinárodní rozměr studijního programu</w:t>
      </w:r>
      <w:bookmarkEnd w:id="425"/>
      <w:r w:rsidRPr="00CC42D1">
        <w:t xml:space="preserve"> </w:t>
      </w:r>
    </w:p>
    <w:p w14:paraId="77AA4CA7" w14:textId="6C906FC1" w:rsidR="00C13A4A" w:rsidRDefault="00B66373" w:rsidP="00CC42D1">
      <w:pPr>
        <w:pStyle w:val="Nadpis3"/>
      </w:pPr>
      <w:bookmarkStart w:id="426" w:name="_Toc530557814"/>
      <w:r w:rsidRPr="00B66373">
        <w:t>Standard 2.1</w:t>
      </w:r>
      <w:r>
        <w:t xml:space="preserve">: </w:t>
      </w:r>
      <w:r w:rsidR="00F01371" w:rsidRPr="00C13A4A">
        <w:t>Soulad studijního programu s posláním a strategickými dokumenty vysoké školy</w:t>
      </w:r>
      <w:bookmarkEnd w:id="426"/>
      <w:r w:rsidR="00C13A4A">
        <w:rPr>
          <w:sz w:val="21"/>
          <w:szCs w:val="21"/>
        </w:rPr>
        <w:t xml:space="preserve">                                                   </w:t>
      </w:r>
    </w:p>
    <w:p w14:paraId="04346DD8" w14:textId="1D53355D" w:rsidR="000A61CE" w:rsidRDefault="0043086B" w:rsidP="00317D1C">
      <w:pPr>
        <w:spacing w:after="0"/>
        <w:rPr>
          <w:ins w:id="427" w:author="Martin Sysel" w:date="2018-11-19T14:50:00Z"/>
          <w:rFonts w:cs="Calibri"/>
          <w:szCs w:val="21"/>
          <w:lang w:eastAsia="cs-CZ"/>
        </w:rPr>
      </w:pPr>
      <w:r w:rsidRPr="00632249">
        <w:rPr>
          <w:rFonts w:cs="Calibri"/>
          <w:szCs w:val="21"/>
          <w:lang w:eastAsia="cs-CZ"/>
          <w:rPrChange w:id="428" w:author="Martin Sysel" w:date="2018-11-19T14:50:00Z">
            <w:rPr>
              <w:rFonts w:cs="Calibri"/>
              <w:sz w:val="21"/>
              <w:szCs w:val="21"/>
              <w:lang w:eastAsia="cs-CZ"/>
            </w:rPr>
          </w:rPrChange>
        </w:rPr>
        <w:t xml:space="preserve">Studijní program je z hlediska </w:t>
      </w:r>
      <w:r w:rsidR="001B7576" w:rsidRPr="00632249">
        <w:rPr>
          <w:rFonts w:cs="Calibri"/>
          <w:szCs w:val="21"/>
          <w:lang w:eastAsia="cs-CZ"/>
          <w:rPrChange w:id="429" w:author="Martin Sysel" w:date="2018-11-19T14:50:00Z">
            <w:rPr>
              <w:rFonts w:cs="Calibri"/>
              <w:sz w:val="21"/>
              <w:szCs w:val="21"/>
              <w:lang w:eastAsia="cs-CZ"/>
            </w:rPr>
          </w:rPrChange>
        </w:rPr>
        <w:t>vzdělávacího zaměření</w:t>
      </w:r>
      <w:r w:rsidRPr="00632249">
        <w:rPr>
          <w:rFonts w:cs="Calibri"/>
          <w:szCs w:val="21"/>
          <w:lang w:eastAsia="cs-CZ"/>
          <w:rPrChange w:id="430" w:author="Martin Sysel" w:date="2018-11-19T14:50:00Z">
            <w:rPr>
              <w:rFonts w:cs="Calibri"/>
              <w:sz w:val="21"/>
              <w:szCs w:val="21"/>
              <w:lang w:eastAsia="cs-CZ"/>
            </w:rPr>
          </w:rPrChange>
        </w:rPr>
        <w:t xml:space="preserve"> v souladu s Dlouhodobým záměrem vzdělávací a vědecké, výzkumné, vývojové a inovační, umělecké </w:t>
      </w:r>
      <w:r w:rsidR="007F56F8" w:rsidRPr="00632249">
        <w:rPr>
          <w:rFonts w:cs="Calibri"/>
          <w:szCs w:val="21"/>
          <w:lang w:eastAsia="cs-CZ"/>
          <w:rPrChange w:id="431" w:author="Martin Sysel" w:date="2018-11-19T14:50:00Z">
            <w:rPr>
              <w:rFonts w:cs="Calibri"/>
              <w:sz w:val="21"/>
              <w:szCs w:val="21"/>
              <w:lang w:eastAsia="cs-CZ"/>
            </w:rPr>
          </w:rPrChange>
        </w:rPr>
        <w:t>a</w:t>
      </w:r>
      <w:r w:rsidRPr="00632249">
        <w:rPr>
          <w:rFonts w:cs="Calibri"/>
          <w:szCs w:val="21"/>
          <w:lang w:eastAsia="cs-CZ"/>
          <w:rPrChange w:id="432" w:author="Martin Sysel" w:date="2018-11-19T14:50:00Z">
            <w:rPr>
              <w:rFonts w:cs="Calibri"/>
              <w:sz w:val="21"/>
              <w:szCs w:val="21"/>
              <w:lang w:eastAsia="cs-CZ"/>
            </w:rPr>
          </w:rPrChange>
        </w:rPr>
        <w:t xml:space="preserve"> další tvůrčí činnosti Univerzity Tomáše Bati ve Zlíně na období 2016–2020 (dále jen „Dlouhodobým záměr UTB“)</w:t>
      </w:r>
      <w:r w:rsidR="00FE2950" w:rsidRPr="00632249">
        <w:rPr>
          <w:rStyle w:val="Znakapoznpodarou"/>
          <w:szCs w:val="21"/>
          <w:lang w:eastAsia="cs-CZ"/>
          <w:rPrChange w:id="433" w:author="Martin Sysel" w:date="2018-11-19T14:50:00Z">
            <w:rPr>
              <w:rStyle w:val="Znakapoznpodarou"/>
              <w:sz w:val="21"/>
              <w:szCs w:val="21"/>
              <w:lang w:eastAsia="cs-CZ"/>
            </w:rPr>
          </w:rPrChange>
        </w:rPr>
        <w:footnoteReference w:id="23"/>
      </w:r>
      <w:r w:rsidR="00FE2950" w:rsidRPr="00632249">
        <w:rPr>
          <w:rFonts w:cs="Calibri"/>
          <w:szCs w:val="21"/>
          <w:lang w:eastAsia="cs-CZ"/>
          <w:rPrChange w:id="434" w:author="Martin Sysel" w:date="2018-11-19T14:50:00Z">
            <w:rPr>
              <w:rFonts w:cs="Calibri"/>
              <w:sz w:val="21"/>
              <w:szCs w:val="21"/>
              <w:lang w:eastAsia="cs-CZ"/>
            </w:rPr>
          </w:rPrChange>
        </w:rPr>
        <w:t xml:space="preserve"> </w:t>
      </w:r>
      <w:r w:rsidRPr="00632249">
        <w:rPr>
          <w:rFonts w:cs="Calibri"/>
          <w:szCs w:val="21"/>
          <w:lang w:eastAsia="cs-CZ"/>
          <w:rPrChange w:id="435" w:author="Martin Sysel" w:date="2018-11-19T14:50:00Z">
            <w:rPr>
              <w:rFonts w:cs="Calibri"/>
              <w:sz w:val="21"/>
              <w:szCs w:val="21"/>
              <w:lang w:eastAsia="cs-CZ"/>
            </w:rPr>
          </w:rPrChange>
        </w:rPr>
        <w:t xml:space="preserve">a její součástí Plánem realizace Strategického záměru vzdělávací a tvůrčí činnosti Univerzity Tomáše Bati ve Zlíně pro rok 2018 a také s Dlouhodobým záměrem vzdělávací a vědecké, výzkumné, vývojové a inovační a další tvůrčí činnosti Fakulty </w:t>
      </w:r>
      <w:r w:rsidR="007F56F8" w:rsidRPr="00632249">
        <w:rPr>
          <w:rFonts w:cs="Calibri"/>
          <w:szCs w:val="21"/>
          <w:lang w:eastAsia="cs-CZ"/>
          <w:rPrChange w:id="436" w:author="Martin Sysel" w:date="2018-11-19T14:50:00Z">
            <w:rPr>
              <w:rFonts w:cs="Calibri"/>
              <w:sz w:val="21"/>
              <w:szCs w:val="21"/>
              <w:lang w:eastAsia="cs-CZ"/>
            </w:rPr>
          </w:rPrChange>
        </w:rPr>
        <w:t>aplikované informatiky</w:t>
      </w:r>
      <w:r w:rsidRPr="00632249">
        <w:rPr>
          <w:rFonts w:cs="Calibri"/>
          <w:szCs w:val="21"/>
          <w:lang w:eastAsia="cs-CZ"/>
          <w:rPrChange w:id="437" w:author="Martin Sysel" w:date="2018-11-19T14:50:00Z">
            <w:rPr>
              <w:rFonts w:cs="Calibri"/>
              <w:sz w:val="21"/>
              <w:szCs w:val="21"/>
              <w:lang w:eastAsia="cs-CZ"/>
            </w:rPr>
          </w:rPrChange>
        </w:rPr>
        <w:t xml:space="preserve"> Univerzity Tomáše Bati ve Zlíně na období 2016–2020 (dále jen „Dlouhodobý záměr F</w:t>
      </w:r>
      <w:r w:rsidR="007F56F8" w:rsidRPr="00632249">
        <w:rPr>
          <w:rFonts w:cs="Calibri"/>
          <w:szCs w:val="21"/>
          <w:lang w:eastAsia="cs-CZ"/>
          <w:rPrChange w:id="438" w:author="Martin Sysel" w:date="2018-11-19T14:50:00Z">
            <w:rPr>
              <w:rFonts w:cs="Calibri"/>
              <w:sz w:val="21"/>
              <w:szCs w:val="21"/>
              <w:lang w:eastAsia="cs-CZ"/>
            </w:rPr>
          </w:rPrChange>
        </w:rPr>
        <w:t>AI</w:t>
      </w:r>
      <w:r w:rsidRPr="00632249">
        <w:rPr>
          <w:rFonts w:cs="Calibri"/>
          <w:szCs w:val="21"/>
          <w:lang w:eastAsia="cs-CZ"/>
          <w:rPrChange w:id="439" w:author="Martin Sysel" w:date="2018-11-19T14:50:00Z">
            <w:rPr>
              <w:rFonts w:cs="Calibri"/>
              <w:sz w:val="21"/>
              <w:szCs w:val="21"/>
              <w:lang w:eastAsia="cs-CZ"/>
            </w:rPr>
          </w:rPrChange>
        </w:rPr>
        <w:t>“)</w:t>
      </w:r>
      <w:r w:rsidR="00FE2950" w:rsidRPr="00632249">
        <w:rPr>
          <w:rStyle w:val="Znakapoznpodarou"/>
          <w:szCs w:val="21"/>
          <w:lang w:eastAsia="cs-CZ"/>
          <w:rPrChange w:id="440" w:author="Martin Sysel" w:date="2018-11-19T14:50:00Z">
            <w:rPr>
              <w:rStyle w:val="Znakapoznpodarou"/>
              <w:sz w:val="21"/>
              <w:szCs w:val="21"/>
              <w:lang w:eastAsia="cs-CZ"/>
            </w:rPr>
          </w:rPrChange>
        </w:rPr>
        <w:footnoteReference w:id="24"/>
      </w:r>
      <w:r w:rsidR="00FE2950" w:rsidRPr="00632249">
        <w:rPr>
          <w:rFonts w:cs="Calibri"/>
          <w:szCs w:val="21"/>
          <w:vertAlign w:val="superscript"/>
          <w:lang w:eastAsia="cs-CZ"/>
          <w:rPrChange w:id="441" w:author="Martin Sysel" w:date="2018-11-19T14:50:00Z">
            <w:rPr>
              <w:rFonts w:cs="Calibri"/>
              <w:sz w:val="21"/>
              <w:szCs w:val="21"/>
              <w:vertAlign w:val="superscript"/>
              <w:lang w:eastAsia="cs-CZ"/>
            </w:rPr>
          </w:rPrChange>
        </w:rPr>
        <w:t xml:space="preserve"> </w:t>
      </w:r>
      <w:r w:rsidR="007F56F8" w:rsidRPr="00632249">
        <w:rPr>
          <w:rFonts w:cs="Calibri"/>
          <w:szCs w:val="21"/>
          <w:lang w:eastAsia="cs-CZ"/>
          <w:rPrChange w:id="442" w:author="Martin Sysel" w:date="2018-11-19T14:50:00Z">
            <w:rPr>
              <w:rFonts w:cs="Calibri"/>
              <w:sz w:val="21"/>
              <w:szCs w:val="21"/>
              <w:lang w:eastAsia="cs-CZ"/>
            </w:rPr>
          </w:rPrChange>
        </w:rPr>
        <w:t>a její součástí Plánem realizace Strategického záměru vzdělávací a tvůrčí činnosti Fakulty aplikované informatiky Univerzity Tomáše Bati ve Zlíně pro rok 2018.</w:t>
      </w:r>
      <w:r w:rsidRPr="00632249">
        <w:rPr>
          <w:rFonts w:cs="Calibri"/>
          <w:szCs w:val="21"/>
          <w:lang w:eastAsia="cs-CZ"/>
          <w:rPrChange w:id="443" w:author="Martin Sysel" w:date="2018-11-19T14:50:00Z">
            <w:rPr>
              <w:rFonts w:cs="Calibri"/>
              <w:sz w:val="21"/>
              <w:szCs w:val="21"/>
              <w:lang w:eastAsia="cs-CZ"/>
            </w:rPr>
          </w:rPrChange>
        </w:rPr>
        <w:t xml:space="preserve"> Zaměření a orientace předloženého studijního programu je také v souladu se Statutem Fakulty </w:t>
      </w:r>
      <w:r w:rsidR="00317D1C" w:rsidRPr="00632249">
        <w:rPr>
          <w:rFonts w:cs="Calibri"/>
          <w:szCs w:val="21"/>
          <w:lang w:eastAsia="cs-CZ"/>
          <w:rPrChange w:id="444" w:author="Martin Sysel" w:date="2018-11-19T14:50:00Z">
            <w:rPr>
              <w:rFonts w:cs="Calibri"/>
              <w:sz w:val="21"/>
              <w:szCs w:val="21"/>
              <w:lang w:eastAsia="cs-CZ"/>
            </w:rPr>
          </w:rPrChange>
        </w:rPr>
        <w:t>aplikované informatiky</w:t>
      </w:r>
      <w:r w:rsidRPr="00632249">
        <w:rPr>
          <w:rFonts w:cs="Calibri"/>
          <w:szCs w:val="21"/>
          <w:lang w:eastAsia="cs-CZ"/>
          <w:rPrChange w:id="445" w:author="Martin Sysel" w:date="2018-11-19T14:50:00Z">
            <w:rPr>
              <w:rFonts w:cs="Calibri"/>
              <w:sz w:val="21"/>
              <w:szCs w:val="21"/>
              <w:lang w:eastAsia="cs-CZ"/>
            </w:rPr>
          </w:rPrChange>
        </w:rPr>
        <w:t xml:space="preserve"> Un</w:t>
      </w:r>
      <w:r w:rsidR="00317D1C" w:rsidRPr="00632249">
        <w:rPr>
          <w:rFonts w:cs="Calibri"/>
          <w:szCs w:val="21"/>
          <w:lang w:eastAsia="cs-CZ"/>
          <w:rPrChange w:id="446" w:author="Martin Sysel" w:date="2018-11-19T14:50:00Z">
            <w:rPr>
              <w:rFonts w:cs="Calibri"/>
              <w:sz w:val="21"/>
              <w:szCs w:val="21"/>
              <w:lang w:eastAsia="cs-CZ"/>
            </w:rPr>
          </w:rPrChange>
        </w:rPr>
        <w:t>iverzity Tomáše Bati ve Zlíně</w:t>
      </w:r>
      <w:r w:rsidR="00FE2950" w:rsidRPr="00632249">
        <w:rPr>
          <w:rStyle w:val="Znakapoznpodarou"/>
          <w:szCs w:val="21"/>
          <w:lang w:eastAsia="cs-CZ"/>
          <w:rPrChange w:id="447" w:author="Martin Sysel" w:date="2018-11-19T14:50:00Z">
            <w:rPr>
              <w:rStyle w:val="Znakapoznpodarou"/>
              <w:sz w:val="21"/>
              <w:szCs w:val="21"/>
              <w:lang w:eastAsia="cs-CZ"/>
            </w:rPr>
          </w:rPrChange>
        </w:rPr>
        <w:footnoteReference w:id="25"/>
      </w:r>
      <w:r w:rsidR="00317D1C" w:rsidRPr="00632249">
        <w:rPr>
          <w:rFonts w:cs="Calibri"/>
          <w:szCs w:val="21"/>
          <w:lang w:eastAsia="cs-CZ"/>
          <w:rPrChange w:id="448" w:author="Martin Sysel" w:date="2018-11-19T14:50:00Z">
            <w:rPr>
              <w:rFonts w:cs="Calibri"/>
              <w:sz w:val="21"/>
              <w:szCs w:val="21"/>
              <w:lang w:eastAsia="cs-CZ"/>
            </w:rPr>
          </w:rPrChange>
        </w:rPr>
        <w:t xml:space="preserve">, v němž jsou v </w:t>
      </w:r>
      <w:r w:rsidRPr="00632249">
        <w:rPr>
          <w:rFonts w:cs="Calibri"/>
          <w:szCs w:val="21"/>
          <w:lang w:eastAsia="cs-CZ"/>
          <w:rPrChange w:id="449" w:author="Martin Sysel" w:date="2018-11-19T14:50:00Z">
            <w:rPr>
              <w:rFonts w:cs="Calibri"/>
              <w:sz w:val="21"/>
              <w:szCs w:val="21"/>
              <w:lang w:eastAsia="cs-CZ"/>
            </w:rPr>
          </w:rPrChange>
        </w:rPr>
        <w:t xml:space="preserve">článcích 2 a 3 jsou vymezeny vědní disciplíny zaměřené na </w:t>
      </w:r>
      <w:r w:rsidR="00317D1C" w:rsidRPr="00632249">
        <w:rPr>
          <w:rFonts w:cs="Calibri"/>
          <w:szCs w:val="21"/>
          <w:lang w:eastAsia="cs-CZ"/>
          <w:rPrChange w:id="450" w:author="Martin Sysel" w:date="2018-11-19T14:50:00Z">
            <w:rPr>
              <w:rFonts w:cs="Calibri"/>
              <w:sz w:val="21"/>
              <w:szCs w:val="21"/>
              <w:lang w:eastAsia="cs-CZ"/>
            </w:rPr>
          </w:rPrChange>
        </w:rPr>
        <w:t xml:space="preserve">informační technologie, bezpečnostní technologie, řídicí a automatizační techniku a robotické systémy. </w:t>
      </w:r>
      <w:r w:rsidRPr="00632249">
        <w:rPr>
          <w:rFonts w:cs="Calibri"/>
          <w:szCs w:val="21"/>
          <w:lang w:eastAsia="cs-CZ"/>
          <w:rPrChange w:id="451" w:author="Martin Sysel" w:date="2018-11-19T14:50:00Z">
            <w:rPr>
              <w:rFonts w:cs="Calibri"/>
              <w:sz w:val="21"/>
              <w:szCs w:val="21"/>
              <w:lang w:eastAsia="cs-CZ"/>
            </w:rPr>
          </w:rPrChange>
        </w:rPr>
        <w:t xml:space="preserve"> Předkládaný návrh studijního programu navazuje na dlouhodobou vědeckou, výzkumnou a vývojovou práci akademických pracovníků </w:t>
      </w:r>
      <w:r w:rsidR="00317D1C" w:rsidRPr="00632249">
        <w:rPr>
          <w:rFonts w:cs="Calibri"/>
          <w:szCs w:val="21"/>
          <w:lang w:eastAsia="cs-CZ"/>
          <w:rPrChange w:id="452" w:author="Martin Sysel" w:date="2018-11-19T14:50:00Z">
            <w:rPr>
              <w:rFonts w:cs="Calibri"/>
              <w:sz w:val="21"/>
              <w:szCs w:val="21"/>
              <w:lang w:eastAsia="cs-CZ"/>
            </w:rPr>
          </w:rPrChange>
        </w:rPr>
        <w:t xml:space="preserve">Fakulty aplikované informatiky a v </w:t>
      </w:r>
      <w:r w:rsidRPr="00632249">
        <w:rPr>
          <w:rFonts w:cs="Calibri"/>
          <w:szCs w:val="21"/>
          <w:lang w:eastAsia="cs-CZ"/>
          <w:rPrChange w:id="453" w:author="Martin Sysel" w:date="2018-11-19T14:50:00Z">
            <w:rPr>
              <w:rFonts w:cs="Calibri"/>
              <w:sz w:val="21"/>
              <w:szCs w:val="21"/>
              <w:lang w:eastAsia="cs-CZ"/>
            </w:rPr>
          </w:rPrChange>
        </w:rPr>
        <w:t>souladu se strategií U</w:t>
      </w:r>
      <w:r w:rsidR="001B7576" w:rsidRPr="00632249">
        <w:rPr>
          <w:rFonts w:cs="Calibri"/>
          <w:szCs w:val="21"/>
          <w:lang w:eastAsia="cs-CZ"/>
          <w:rPrChange w:id="454" w:author="Martin Sysel" w:date="2018-11-19T14:50:00Z">
            <w:rPr>
              <w:rFonts w:cs="Calibri"/>
              <w:sz w:val="21"/>
              <w:szCs w:val="21"/>
              <w:lang w:eastAsia="cs-CZ"/>
            </w:rPr>
          </w:rPrChange>
        </w:rPr>
        <w:t>niverzity Tomáše Bati ve Zlíně</w:t>
      </w:r>
      <w:r w:rsidRPr="00632249">
        <w:rPr>
          <w:rFonts w:cs="Calibri"/>
          <w:szCs w:val="21"/>
          <w:lang w:eastAsia="cs-CZ"/>
          <w:rPrChange w:id="455" w:author="Martin Sysel" w:date="2018-11-19T14:50:00Z">
            <w:rPr>
              <w:rFonts w:cs="Calibri"/>
              <w:sz w:val="21"/>
              <w:szCs w:val="21"/>
              <w:lang w:eastAsia="cs-CZ"/>
            </w:rPr>
          </w:rPrChange>
        </w:rPr>
        <w:t xml:space="preserve"> efektivně využívá ve výuce specialisty </w:t>
      </w:r>
      <w:r w:rsidR="001B7576" w:rsidRPr="00632249">
        <w:rPr>
          <w:rFonts w:cs="Calibri"/>
          <w:szCs w:val="21"/>
          <w:lang w:eastAsia="cs-CZ"/>
          <w:rPrChange w:id="456" w:author="Martin Sysel" w:date="2018-11-19T14:50:00Z">
            <w:rPr>
              <w:rFonts w:cs="Calibri"/>
              <w:sz w:val="21"/>
              <w:szCs w:val="21"/>
              <w:lang w:eastAsia="cs-CZ"/>
            </w:rPr>
          </w:rPrChange>
        </w:rPr>
        <w:t>ostatních</w:t>
      </w:r>
      <w:r w:rsidRPr="00632249">
        <w:rPr>
          <w:rFonts w:cs="Calibri"/>
          <w:szCs w:val="21"/>
          <w:lang w:eastAsia="cs-CZ"/>
          <w:rPrChange w:id="457" w:author="Martin Sysel" w:date="2018-11-19T14:50:00Z">
            <w:rPr>
              <w:rFonts w:cs="Calibri"/>
              <w:sz w:val="21"/>
              <w:szCs w:val="21"/>
              <w:lang w:eastAsia="cs-CZ"/>
            </w:rPr>
          </w:rPrChange>
        </w:rPr>
        <w:t xml:space="preserve"> fakult</w:t>
      </w:r>
      <w:r w:rsidR="001B7576" w:rsidRPr="00632249">
        <w:rPr>
          <w:rFonts w:cs="Calibri"/>
          <w:szCs w:val="21"/>
          <w:lang w:eastAsia="cs-CZ"/>
          <w:rPrChange w:id="458" w:author="Martin Sysel" w:date="2018-11-19T14:50:00Z">
            <w:rPr>
              <w:rFonts w:cs="Calibri"/>
              <w:sz w:val="21"/>
              <w:szCs w:val="21"/>
              <w:lang w:eastAsia="cs-CZ"/>
            </w:rPr>
          </w:rPrChange>
        </w:rPr>
        <w:t xml:space="preserve"> univerzity</w:t>
      </w:r>
      <w:r w:rsidRPr="00632249">
        <w:rPr>
          <w:rFonts w:cs="Calibri"/>
          <w:szCs w:val="21"/>
          <w:lang w:eastAsia="cs-CZ"/>
          <w:rPrChange w:id="459" w:author="Martin Sysel" w:date="2018-11-19T14:50:00Z">
            <w:rPr>
              <w:rFonts w:cs="Calibri"/>
              <w:sz w:val="21"/>
              <w:szCs w:val="21"/>
              <w:lang w:eastAsia="cs-CZ"/>
            </w:rPr>
          </w:rPrChange>
        </w:rPr>
        <w:t>.</w:t>
      </w:r>
    </w:p>
    <w:p w14:paraId="1C32ED8E" w14:textId="77777777" w:rsidR="00632249" w:rsidRDefault="00632249" w:rsidP="00317D1C">
      <w:pPr>
        <w:spacing w:after="0"/>
      </w:pPr>
    </w:p>
    <w:p w14:paraId="3E2D68B1" w14:textId="67539CC5" w:rsidR="001B7576" w:rsidRDefault="00B66373" w:rsidP="00CC42D1">
      <w:pPr>
        <w:pStyle w:val="Nadpis3"/>
      </w:pPr>
      <w:bookmarkStart w:id="460" w:name="_Toc530557815"/>
      <w:r w:rsidRPr="00B66373">
        <w:t>Standard 2.2a</w:t>
      </w:r>
      <w:r>
        <w:t>:</w:t>
      </w:r>
      <w:r w:rsidRPr="00B66373">
        <w:t xml:space="preserve"> </w:t>
      </w:r>
      <w:r w:rsidR="001B7576">
        <w:t>Souvislost s tvůrčí činností</w:t>
      </w:r>
      <w:r w:rsidR="001B7576" w:rsidRPr="00C13A4A">
        <w:t xml:space="preserve"> vysoké školy</w:t>
      </w:r>
      <w:bookmarkEnd w:id="460"/>
      <w:r w:rsidR="001B7576">
        <w:rPr>
          <w:sz w:val="21"/>
          <w:szCs w:val="21"/>
        </w:rPr>
        <w:t xml:space="preserve">                </w:t>
      </w:r>
    </w:p>
    <w:p w14:paraId="2205661F" w14:textId="340CFAAF" w:rsidR="00832E7E" w:rsidRPr="00632249" w:rsidRDefault="00832E7E" w:rsidP="00832E7E">
      <w:pPr>
        <w:rPr>
          <w:rFonts w:asciiTheme="minorHAnsi" w:hAnsiTheme="minorHAnsi" w:cs="Calibri"/>
        </w:rPr>
      </w:pPr>
      <w:r w:rsidRPr="00632249">
        <w:rPr>
          <w:rFonts w:asciiTheme="minorHAnsi" w:hAnsiTheme="minorHAnsi" w:cs="Calibri"/>
        </w:rPr>
        <w:t xml:space="preserve">Tvůrčí </w:t>
      </w:r>
      <w:r w:rsidRPr="00632249">
        <w:rPr>
          <w:rFonts w:asciiTheme="minorHAnsi" w:hAnsiTheme="minorHAnsi"/>
        </w:rPr>
        <w:t xml:space="preserve">činnost je na Fakultě aplikované informatiky Univerzity Tomáše Bati ve Zlíně systematicky dlouhodobě rozvíjena. Je orientována do oblastí </w:t>
      </w:r>
      <w:r w:rsidR="00CB0384" w:rsidRPr="00632249">
        <w:rPr>
          <w:rFonts w:asciiTheme="minorHAnsi" w:hAnsiTheme="minorHAnsi"/>
        </w:rPr>
        <w:t xml:space="preserve">informačních technologií, softwarového inženýrství, kybernetické bezpečnosti, řízení průmyslových procesů, aplikací informačních technologií v řízení průmyslové výroby, automatizačních technik a robotických systémů, </w:t>
      </w:r>
      <w:r w:rsidRPr="00632249">
        <w:rPr>
          <w:rFonts w:asciiTheme="minorHAnsi" w:hAnsiTheme="minorHAnsi"/>
        </w:rPr>
        <w:t>bezpečnostních technologií</w:t>
      </w:r>
      <w:r w:rsidR="00CB0384" w:rsidRPr="00632249">
        <w:rPr>
          <w:rFonts w:asciiTheme="minorHAnsi" w:hAnsiTheme="minorHAnsi"/>
        </w:rPr>
        <w:t xml:space="preserve"> a</w:t>
      </w:r>
      <w:r w:rsidRPr="00632249">
        <w:rPr>
          <w:rFonts w:asciiTheme="minorHAnsi" w:hAnsiTheme="minorHAnsi"/>
        </w:rPr>
        <w:t xml:space="preserve"> </w:t>
      </w:r>
      <w:r w:rsidR="00224C68" w:rsidRPr="00632249">
        <w:rPr>
          <w:rFonts w:asciiTheme="minorHAnsi" w:hAnsiTheme="minorHAnsi"/>
        </w:rPr>
        <w:t>krizového řízení</w:t>
      </w:r>
      <w:r w:rsidRPr="00632249">
        <w:rPr>
          <w:rFonts w:asciiTheme="minorHAnsi" w:hAnsiTheme="minorHAnsi"/>
        </w:rPr>
        <w:t>. Orientace tvůrčí činnosti akademických pracovníků Fakulty aplikované informatiky</w:t>
      </w:r>
      <w:r w:rsidR="00E4280F" w:rsidRPr="00632249">
        <w:rPr>
          <w:rFonts w:asciiTheme="minorHAnsi" w:hAnsiTheme="minorHAnsi"/>
        </w:rPr>
        <w:t>, Fakulty mult</w:t>
      </w:r>
      <w:r w:rsidR="00F840CF" w:rsidRPr="00632249">
        <w:rPr>
          <w:rFonts w:asciiTheme="minorHAnsi" w:hAnsiTheme="minorHAnsi"/>
        </w:rPr>
        <w:t>imediáln</w:t>
      </w:r>
      <w:r w:rsidR="00E4280F" w:rsidRPr="00632249">
        <w:rPr>
          <w:rFonts w:asciiTheme="minorHAnsi" w:hAnsiTheme="minorHAnsi"/>
        </w:rPr>
        <w:t>í</w:t>
      </w:r>
      <w:r w:rsidR="00F840CF" w:rsidRPr="00632249">
        <w:rPr>
          <w:rFonts w:asciiTheme="minorHAnsi" w:hAnsiTheme="minorHAnsi"/>
        </w:rPr>
        <w:t>ch komunikací a Fakulty managementu a ekonomiky</w:t>
      </w:r>
      <w:r w:rsidRPr="00632249">
        <w:rPr>
          <w:rFonts w:asciiTheme="minorHAnsi" w:hAnsiTheme="minorHAnsi"/>
        </w:rPr>
        <w:t xml:space="preserve"> je plně v souladu s oblastmi vzdělávání, v rámci nichž bude studijní program uskutečňován. Zapojení jednotlivých pracovníků do publikační činnosti je zřejmé z formuláře C-I – Personální zabezpečení a CII</w:t>
      </w:r>
      <w:r w:rsidR="00822F93" w:rsidRPr="00632249">
        <w:rPr>
          <w:rFonts w:asciiTheme="minorHAnsi" w:hAnsiTheme="minorHAnsi"/>
        </w:rPr>
        <w:t>,</w:t>
      </w:r>
      <w:r w:rsidRPr="00632249">
        <w:rPr>
          <w:rFonts w:asciiTheme="minorHAnsi" w:hAnsiTheme="minorHAnsi"/>
        </w:rPr>
        <w:t xml:space="preserve"> kde jsou uvedeny tvůrčí aktivity a řešené projekty vztahující se k předloženému</w:t>
      </w:r>
      <w:r w:rsidRPr="00632249">
        <w:rPr>
          <w:rFonts w:asciiTheme="minorHAnsi" w:hAnsiTheme="minorHAnsi" w:cs="Calibri"/>
        </w:rPr>
        <w:t xml:space="preserve"> studijnímu programu.</w:t>
      </w:r>
    </w:p>
    <w:p w14:paraId="54439B63" w14:textId="3236755C" w:rsidR="002869E0" w:rsidRPr="00632249" w:rsidRDefault="002869E0" w:rsidP="002869E0">
      <w:pPr>
        <w:rPr>
          <w:rPrChange w:id="461" w:author="Martin Sysel" w:date="2018-11-19T14:50:00Z">
            <w:rPr>
              <w:sz w:val="21"/>
              <w:szCs w:val="21"/>
            </w:rPr>
          </w:rPrChange>
        </w:rPr>
      </w:pPr>
      <w:r w:rsidRPr="00632249">
        <w:t xml:space="preserve">Významná publikační aktivita akademických pracovníků </w:t>
      </w:r>
      <w:r w:rsidR="00F840CF" w:rsidRPr="00632249">
        <w:t>Fakulty aplikované informatiky</w:t>
      </w:r>
      <w:r w:rsidRPr="00632249">
        <w:t xml:space="preserve"> v oblastech vzdělávání daného studijního programu je zřejmá také z kvantitativního výpisu publikací v letech 2013-2018 z databáze WOS respektive SCOPUS.</w:t>
      </w:r>
      <w:r w:rsidRPr="00632249">
        <w:rPr>
          <w:rPrChange w:id="462" w:author="Martin Sysel" w:date="2018-11-19T14:50:00Z">
            <w:rPr>
              <w:sz w:val="21"/>
              <w:szCs w:val="21"/>
            </w:rPr>
          </w:rPrChange>
        </w:rPr>
        <w:t xml:space="preserve"> V databázi WOS je </w:t>
      </w:r>
      <w:r w:rsidRPr="00632249">
        <w:t>v době přípravy akreditační žádosti</w:t>
      </w:r>
      <w:r w:rsidRPr="00632249">
        <w:rPr>
          <w:rPrChange w:id="463" w:author="Martin Sysel" w:date="2018-11-19T14:50:00Z">
            <w:rPr>
              <w:sz w:val="21"/>
              <w:szCs w:val="21"/>
            </w:rPr>
          </w:rPrChange>
        </w:rPr>
        <w:t xml:space="preserve"> indexováno celkem 613 publikačních výstupů, které jsou svým odborným zaměřením v souladu s oblastmi vzdělávání daného studijního programu. Detailní přehled nejpočetnějších a nejrelevantnějších WOS kategorií je uveden v tabulce 1. </w:t>
      </w:r>
    </w:p>
    <w:p w14:paraId="40ACFD3B" w14:textId="0447B734" w:rsidR="002869E0" w:rsidRPr="00632249" w:rsidRDefault="002869E0" w:rsidP="002869E0">
      <w:pPr>
        <w:rPr>
          <w:rFonts w:cs="Calibri"/>
          <w:color w:val="000000"/>
          <w:rPrChange w:id="464" w:author="Martin Sysel" w:date="2018-11-19T14:50:00Z">
            <w:rPr>
              <w:rFonts w:cs="Calibri"/>
              <w:color w:val="000000"/>
              <w:sz w:val="21"/>
              <w:szCs w:val="21"/>
            </w:rPr>
          </w:rPrChange>
        </w:rPr>
      </w:pPr>
      <w:r w:rsidRPr="00632249">
        <w:t xml:space="preserve">V databázi SCOPUS bylo v době přípravy akreditační žádosti evidováno více než </w:t>
      </w:r>
      <w:r w:rsidRPr="00632249">
        <w:rPr>
          <w:rPrChange w:id="465" w:author="Martin Sysel" w:date="2018-11-19T14:50:00Z">
            <w:rPr>
              <w:sz w:val="21"/>
              <w:szCs w:val="21"/>
            </w:rPr>
          </w:rPrChange>
        </w:rPr>
        <w:t>1000</w:t>
      </w:r>
      <w:r w:rsidRPr="00632249">
        <w:t xml:space="preserve"> záznamů akademických pracovníků </w:t>
      </w:r>
      <w:r w:rsidR="00F840CF" w:rsidRPr="00632249">
        <w:t>Fakulty aplikované informatiky</w:t>
      </w:r>
      <w:r w:rsidRPr="00632249">
        <w:t xml:space="preserve">. </w:t>
      </w:r>
      <w:r w:rsidRPr="00632249">
        <w:rPr>
          <w:rPrChange w:id="466" w:author="Martin Sysel" w:date="2018-11-19T14:50:00Z">
            <w:rPr>
              <w:sz w:val="21"/>
              <w:szCs w:val="21"/>
            </w:rPr>
          </w:rPrChange>
        </w:rPr>
        <w:t>Detailní přehled počtů v nejrelevantnějších SCOPUS kategoriích je uveden v</w:t>
      </w:r>
      <w:r w:rsidRPr="00632249">
        <w:t> </w:t>
      </w:r>
      <w:r w:rsidRPr="00632249">
        <w:rPr>
          <w:rPrChange w:id="467" w:author="Martin Sysel" w:date="2018-11-19T14:50:00Z">
            <w:rPr>
              <w:sz w:val="21"/>
              <w:szCs w:val="21"/>
            </w:rPr>
          </w:rPrChange>
        </w:rPr>
        <w:t>tabulce</w:t>
      </w:r>
      <w:r w:rsidRPr="00632249">
        <w:t xml:space="preserve"> 2</w:t>
      </w:r>
      <w:r w:rsidRPr="00632249">
        <w:rPr>
          <w:rPrChange w:id="468" w:author="Martin Sysel" w:date="2018-11-19T14:50:00Z">
            <w:rPr>
              <w:sz w:val="21"/>
              <w:szCs w:val="21"/>
            </w:rPr>
          </w:rPrChange>
        </w:rPr>
        <w:t>.</w:t>
      </w:r>
    </w:p>
    <w:p w14:paraId="477B9939" w14:textId="5B43AF04" w:rsidR="002869E0" w:rsidRPr="00632249" w:rsidRDefault="002869E0" w:rsidP="002869E0">
      <w:pPr>
        <w:pStyle w:val="Titulek"/>
        <w:rPr>
          <w:sz w:val="22"/>
          <w:szCs w:val="22"/>
          <w:rPrChange w:id="469" w:author="Martin Sysel" w:date="2018-11-19T14:50:00Z">
            <w:rPr/>
          </w:rPrChange>
        </w:rPr>
      </w:pPr>
      <w:r w:rsidRPr="00632249">
        <w:rPr>
          <w:sz w:val="22"/>
          <w:szCs w:val="22"/>
          <w:rPrChange w:id="470" w:author="Martin Sysel" w:date="2018-11-19T14:50:00Z">
            <w:rPr/>
          </w:rPrChange>
        </w:rPr>
        <w:t xml:space="preserve">Tabulka </w:t>
      </w:r>
      <w:r w:rsidR="00A41C2B" w:rsidRPr="00632249">
        <w:rPr>
          <w:sz w:val="22"/>
          <w:szCs w:val="22"/>
          <w:rPrChange w:id="471" w:author="Martin Sysel" w:date="2018-11-19T14:50:00Z">
            <w:rPr/>
          </w:rPrChange>
        </w:rPr>
        <w:fldChar w:fldCharType="begin"/>
      </w:r>
      <w:r w:rsidR="00A41C2B" w:rsidRPr="00632249">
        <w:rPr>
          <w:sz w:val="22"/>
          <w:szCs w:val="22"/>
          <w:rPrChange w:id="472" w:author="Martin Sysel" w:date="2018-11-19T14:50:00Z">
            <w:rPr/>
          </w:rPrChange>
        </w:rPr>
        <w:instrText xml:space="preserve"> SEQ Tabulka \* ARABIC </w:instrText>
      </w:r>
      <w:r w:rsidR="00A41C2B" w:rsidRPr="00632249">
        <w:rPr>
          <w:sz w:val="22"/>
          <w:szCs w:val="22"/>
          <w:rPrChange w:id="473" w:author="Martin Sysel" w:date="2018-11-19T14:50:00Z">
            <w:rPr>
              <w:noProof/>
            </w:rPr>
          </w:rPrChange>
        </w:rPr>
        <w:fldChar w:fldCharType="separate"/>
      </w:r>
      <w:r w:rsidR="00557A73" w:rsidRPr="00632249">
        <w:rPr>
          <w:noProof/>
          <w:sz w:val="22"/>
          <w:szCs w:val="22"/>
          <w:rPrChange w:id="474" w:author="Martin Sysel" w:date="2018-11-19T14:50:00Z">
            <w:rPr>
              <w:noProof/>
            </w:rPr>
          </w:rPrChange>
        </w:rPr>
        <w:t>1</w:t>
      </w:r>
      <w:r w:rsidR="00A41C2B" w:rsidRPr="00632249">
        <w:rPr>
          <w:noProof/>
          <w:sz w:val="22"/>
          <w:szCs w:val="22"/>
          <w:rPrChange w:id="475" w:author="Martin Sysel" w:date="2018-11-19T14:50:00Z">
            <w:rPr>
              <w:noProof/>
            </w:rPr>
          </w:rPrChange>
        </w:rPr>
        <w:fldChar w:fldCharType="end"/>
      </w:r>
      <w:r w:rsidRPr="00632249">
        <w:rPr>
          <w:sz w:val="22"/>
          <w:szCs w:val="22"/>
          <w:rPrChange w:id="476" w:author="Martin Sysel" w:date="2018-11-19T14:50:00Z">
            <w:rPr/>
          </w:rPrChange>
        </w:rPr>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2869E0" w:rsidRPr="00632249" w14:paraId="5646848D" w14:textId="77777777" w:rsidTr="00B94972">
        <w:trPr>
          <w:trHeight w:val="170"/>
        </w:trPr>
        <w:tc>
          <w:tcPr>
            <w:tcW w:w="5103" w:type="dxa"/>
            <w:noWrap/>
            <w:hideMark/>
          </w:tcPr>
          <w:p w14:paraId="6BB202E9" w14:textId="77777777" w:rsidR="002869E0" w:rsidRPr="00632249" w:rsidRDefault="002869E0" w:rsidP="00B94972">
            <w:pPr>
              <w:spacing w:before="20" w:after="20"/>
              <w:rPr>
                <w:rFonts w:asciiTheme="minorHAnsi" w:hAnsiTheme="minorHAnsi"/>
                <w:b/>
                <w:bCs/>
                <w:sz w:val="22"/>
                <w:szCs w:val="22"/>
                <w:rPrChange w:id="477" w:author="Martin Sysel" w:date="2018-11-19T14:50:00Z">
                  <w:rPr>
                    <w:rFonts w:asciiTheme="minorHAnsi" w:hAnsiTheme="minorHAnsi"/>
                    <w:b/>
                    <w:bCs/>
                    <w:szCs w:val="16"/>
                  </w:rPr>
                </w:rPrChange>
              </w:rPr>
            </w:pPr>
            <w:r w:rsidRPr="001B059E">
              <w:rPr>
                <w:rFonts w:asciiTheme="minorHAnsi" w:hAnsiTheme="minorHAnsi"/>
                <w:b/>
                <w:bCs/>
                <w:szCs w:val="22"/>
              </w:rPr>
              <w:t>Web of Science Categories</w:t>
            </w:r>
          </w:p>
        </w:tc>
        <w:tc>
          <w:tcPr>
            <w:tcW w:w="1843" w:type="dxa"/>
            <w:noWrap/>
            <w:hideMark/>
          </w:tcPr>
          <w:p w14:paraId="2726915E" w14:textId="77777777" w:rsidR="002869E0" w:rsidRPr="00632249" w:rsidRDefault="002869E0" w:rsidP="00B94972">
            <w:pPr>
              <w:spacing w:before="20" w:after="20"/>
              <w:jc w:val="center"/>
              <w:rPr>
                <w:rFonts w:asciiTheme="minorHAnsi" w:hAnsiTheme="minorHAnsi"/>
                <w:b/>
                <w:bCs/>
                <w:sz w:val="22"/>
                <w:szCs w:val="22"/>
                <w:rPrChange w:id="478" w:author="Martin Sysel" w:date="2018-11-19T14:50:00Z">
                  <w:rPr>
                    <w:rFonts w:asciiTheme="minorHAnsi" w:hAnsiTheme="minorHAnsi"/>
                    <w:b/>
                    <w:bCs/>
                    <w:szCs w:val="16"/>
                  </w:rPr>
                </w:rPrChange>
              </w:rPr>
            </w:pPr>
            <w:r w:rsidRPr="001B059E">
              <w:rPr>
                <w:rFonts w:asciiTheme="minorHAnsi" w:hAnsiTheme="minorHAnsi"/>
                <w:b/>
                <w:bCs/>
                <w:szCs w:val="22"/>
              </w:rPr>
              <w:t>Počet záznamů</w:t>
            </w:r>
          </w:p>
        </w:tc>
        <w:tc>
          <w:tcPr>
            <w:tcW w:w="1979" w:type="dxa"/>
            <w:noWrap/>
            <w:hideMark/>
          </w:tcPr>
          <w:p w14:paraId="0DA38C35" w14:textId="77777777" w:rsidR="002869E0" w:rsidRPr="00632249" w:rsidRDefault="002869E0" w:rsidP="00B94972">
            <w:pPr>
              <w:spacing w:before="20" w:after="20"/>
              <w:jc w:val="center"/>
              <w:rPr>
                <w:rFonts w:asciiTheme="minorHAnsi" w:hAnsiTheme="minorHAnsi"/>
                <w:b/>
                <w:bCs/>
                <w:sz w:val="22"/>
                <w:szCs w:val="22"/>
                <w:rPrChange w:id="479" w:author="Martin Sysel" w:date="2018-11-19T14:50:00Z">
                  <w:rPr>
                    <w:rFonts w:asciiTheme="minorHAnsi" w:hAnsiTheme="minorHAnsi"/>
                    <w:b/>
                    <w:bCs/>
                    <w:szCs w:val="16"/>
                  </w:rPr>
                </w:rPrChange>
              </w:rPr>
            </w:pPr>
            <w:r w:rsidRPr="001B059E">
              <w:rPr>
                <w:rFonts w:asciiTheme="minorHAnsi" w:hAnsiTheme="minorHAnsi"/>
                <w:b/>
                <w:bCs/>
                <w:szCs w:val="22"/>
              </w:rPr>
              <w:t>Procentuální podíl z celk. počtu 613</w:t>
            </w:r>
          </w:p>
        </w:tc>
      </w:tr>
      <w:tr w:rsidR="002869E0" w:rsidRPr="00632249" w14:paraId="3C998C2F" w14:textId="77777777" w:rsidTr="00B94972">
        <w:trPr>
          <w:trHeight w:val="170"/>
        </w:trPr>
        <w:tc>
          <w:tcPr>
            <w:tcW w:w="5103" w:type="dxa"/>
            <w:noWrap/>
            <w:hideMark/>
          </w:tcPr>
          <w:p w14:paraId="6A57F102" w14:textId="77777777" w:rsidR="002869E0" w:rsidRPr="00632249" w:rsidRDefault="002869E0" w:rsidP="00B94972">
            <w:pPr>
              <w:spacing w:before="20" w:after="20"/>
              <w:rPr>
                <w:rFonts w:asciiTheme="minorHAnsi" w:hAnsiTheme="minorHAnsi"/>
                <w:sz w:val="22"/>
                <w:szCs w:val="22"/>
                <w:rPrChange w:id="480" w:author="Martin Sysel" w:date="2018-11-19T14:50:00Z">
                  <w:rPr>
                    <w:rFonts w:asciiTheme="minorHAnsi" w:hAnsiTheme="minorHAnsi"/>
                    <w:szCs w:val="16"/>
                  </w:rPr>
                </w:rPrChange>
              </w:rPr>
            </w:pPr>
            <w:r w:rsidRPr="001B059E">
              <w:rPr>
                <w:rFonts w:asciiTheme="minorHAnsi" w:hAnsiTheme="minorHAnsi"/>
                <w:szCs w:val="22"/>
              </w:rPr>
              <w:t>Computer Science Artificial Intelligence</w:t>
            </w:r>
          </w:p>
        </w:tc>
        <w:tc>
          <w:tcPr>
            <w:tcW w:w="1843" w:type="dxa"/>
            <w:noWrap/>
            <w:hideMark/>
          </w:tcPr>
          <w:p w14:paraId="4AC5C71F" w14:textId="77777777" w:rsidR="002869E0" w:rsidRPr="00632249" w:rsidRDefault="002869E0" w:rsidP="00B94972">
            <w:pPr>
              <w:spacing w:before="20" w:after="20"/>
              <w:jc w:val="center"/>
              <w:rPr>
                <w:rFonts w:asciiTheme="minorHAnsi" w:hAnsiTheme="minorHAnsi"/>
                <w:sz w:val="22"/>
                <w:szCs w:val="22"/>
                <w:rPrChange w:id="481" w:author="Martin Sysel" w:date="2018-11-19T14:50:00Z">
                  <w:rPr>
                    <w:rFonts w:asciiTheme="minorHAnsi" w:hAnsiTheme="minorHAnsi"/>
                    <w:szCs w:val="16"/>
                  </w:rPr>
                </w:rPrChange>
              </w:rPr>
            </w:pPr>
            <w:r w:rsidRPr="001B059E">
              <w:rPr>
                <w:rFonts w:asciiTheme="minorHAnsi" w:hAnsiTheme="minorHAnsi"/>
                <w:szCs w:val="22"/>
              </w:rPr>
              <w:t>207</w:t>
            </w:r>
          </w:p>
        </w:tc>
        <w:tc>
          <w:tcPr>
            <w:tcW w:w="1979" w:type="dxa"/>
            <w:noWrap/>
            <w:hideMark/>
          </w:tcPr>
          <w:p w14:paraId="2074D199" w14:textId="05C97D51" w:rsidR="002869E0" w:rsidRPr="00632249" w:rsidRDefault="002869E0" w:rsidP="00B94972">
            <w:pPr>
              <w:spacing w:before="20" w:after="20"/>
              <w:jc w:val="center"/>
              <w:rPr>
                <w:rFonts w:asciiTheme="minorHAnsi" w:hAnsiTheme="minorHAnsi"/>
                <w:sz w:val="22"/>
                <w:szCs w:val="22"/>
                <w:rPrChange w:id="482" w:author="Martin Sysel" w:date="2018-11-19T14:50:00Z">
                  <w:rPr>
                    <w:rFonts w:asciiTheme="minorHAnsi" w:hAnsiTheme="minorHAnsi"/>
                    <w:szCs w:val="16"/>
                  </w:rPr>
                </w:rPrChange>
              </w:rPr>
            </w:pPr>
            <w:r w:rsidRPr="001B059E">
              <w:rPr>
                <w:rFonts w:asciiTheme="minorHAnsi" w:hAnsiTheme="minorHAnsi"/>
                <w:szCs w:val="22"/>
              </w:rPr>
              <w:t>33,8</w:t>
            </w:r>
            <w:r w:rsidR="002F2B9F" w:rsidRPr="001B059E">
              <w:rPr>
                <w:rFonts w:asciiTheme="minorHAnsi" w:hAnsiTheme="minorHAnsi"/>
                <w:szCs w:val="22"/>
              </w:rPr>
              <w:t>%</w:t>
            </w:r>
          </w:p>
        </w:tc>
      </w:tr>
      <w:tr w:rsidR="002869E0" w:rsidRPr="00632249" w14:paraId="6D8449B7" w14:textId="77777777" w:rsidTr="00B94972">
        <w:trPr>
          <w:trHeight w:val="170"/>
        </w:trPr>
        <w:tc>
          <w:tcPr>
            <w:tcW w:w="5103" w:type="dxa"/>
            <w:noWrap/>
            <w:hideMark/>
          </w:tcPr>
          <w:p w14:paraId="69A3CA5A" w14:textId="77777777" w:rsidR="002869E0" w:rsidRPr="00632249" w:rsidRDefault="002869E0" w:rsidP="00B94972">
            <w:pPr>
              <w:spacing w:before="20" w:after="20"/>
              <w:rPr>
                <w:rFonts w:asciiTheme="minorHAnsi" w:hAnsiTheme="minorHAnsi"/>
                <w:sz w:val="22"/>
                <w:szCs w:val="22"/>
                <w:rPrChange w:id="483" w:author="Martin Sysel" w:date="2018-11-19T14:50:00Z">
                  <w:rPr>
                    <w:rFonts w:asciiTheme="minorHAnsi" w:hAnsiTheme="minorHAnsi"/>
                    <w:szCs w:val="16"/>
                  </w:rPr>
                </w:rPrChange>
              </w:rPr>
            </w:pPr>
            <w:r w:rsidRPr="001B059E">
              <w:rPr>
                <w:rFonts w:asciiTheme="minorHAnsi" w:hAnsiTheme="minorHAnsi"/>
                <w:szCs w:val="22"/>
              </w:rPr>
              <w:t>Computer Science Theory Methods</w:t>
            </w:r>
          </w:p>
        </w:tc>
        <w:tc>
          <w:tcPr>
            <w:tcW w:w="1843" w:type="dxa"/>
            <w:noWrap/>
            <w:hideMark/>
          </w:tcPr>
          <w:p w14:paraId="4B96D262" w14:textId="77777777" w:rsidR="002869E0" w:rsidRPr="00632249" w:rsidRDefault="002869E0" w:rsidP="00B94972">
            <w:pPr>
              <w:spacing w:before="20" w:after="20"/>
              <w:jc w:val="center"/>
              <w:rPr>
                <w:rFonts w:asciiTheme="minorHAnsi" w:hAnsiTheme="minorHAnsi"/>
                <w:sz w:val="22"/>
                <w:szCs w:val="22"/>
                <w:rPrChange w:id="484" w:author="Martin Sysel" w:date="2018-11-19T14:50:00Z">
                  <w:rPr>
                    <w:rFonts w:asciiTheme="minorHAnsi" w:hAnsiTheme="minorHAnsi"/>
                    <w:szCs w:val="16"/>
                  </w:rPr>
                </w:rPrChange>
              </w:rPr>
            </w:pPr>
            <w:r w:rsidRPr="001B059E">
              <w:rPr>
                <w:rFonts w:asciiTheme="minorHAnsi" w:hAnsiTheme="minorHAnsi"/>
                <w:szCs w:val="22"/>
              </w:rPr>
              <w:t>191</w:t>
            </w:r>
          </w:p>
        </w:tc>
        <w:tc>
          <w:tcPr>
            <w:tcW w:w="1979" w:type="dxa"/>
            <w:noWrap/>
            <w:hideMark/>
          </w:tcPr>
          <w:p w14:paraId="7411E4D2" w14:textId="3163AEBA" w:rsidR="002869E0" w:rsidRPr="00632249" w:rsidRDefault="002869E0" w:rsidP="00B94972">
            <w:pPr>
              <w:spacing w:before="20" w:after="20"/>
              <w:jc w:val="center"/>
              <w:rPr>
                <w:rFonts w:asciiTheme="minorHAnsi" w:hAnsiTheme="minorHAnsi"/>
                <w:sz w:val="22"/>
                <w:szCs w:val="22"/>
                <w:rPrChange w:id="485" w:author="Martin Sysel" w:date="2018-11-19T14:50:00Z">
                  <w:rPr>
                    <w:rFonts w:asciiTheme="minorHAnsi" w:hAnsiTheme="minorHAnsi"/>
                    <w:szCs w:val="16"/>
                  </w:rPr>
                </w:rPrChange>
              </w:rPr>
            </w:pPr>
            <w:r w:rsidRPr="001B059E">
              <w:rPr>
                <w:rFonts w:asciiTheme="minorHAnsi" w:hAnsiTheme="minorHAnsi"/>
                <w:szCs w:val="22"/>
              </w:rPr>
              <w:t>31,2</w:t>
            </w:r>
            <w:r w:rsidR="002F2B9F" w:rsidRPr="001B059E">
              <w:rPr>
                <w:rFonts w:asciiTheme="minorHAnsi" w:hAnsiTheme="minorHAnsi"/>
                <w:szCs w:val="22"/>
              </w:rPr>
              <w:t>%</w:t>
            </w:r>
          </w:p>
        </w:tc>
      </w:tr>
      <w:tr w:rsidR="002869E0" w:rsidRPr="00632249" w14:paraId="627D5D35" w14:textId="77777777" w:rsidTr="00B94972">
        <w:trPr>
          <w:trHeight w:val="170"/>
        </w:trPr>
        <w:tc>
          <w:tcPr>
            <w:tcW w:w="5103" w:type="dxa"/>
            <w:noWrap/>
            <w:hideMark/>
          </w:tcPr>
          <w:p w14:paraId="070CF462" w14:textId="77777777" w:rsidR="002869E0" w:rsidRPr="00632249" w:rsidRDefault="002869E0" w:rsidP="00B94972">
            <w:pPr>
              <w:spacing w:before="20" w:after="20"/>
              <w:rPr>
                <w:rFonts w:asciiTheme="minorHAnsi" w:hAnsiTheme="minorHAnsi"/>
                <w:sz w:val="22"/>
                <w:szCs w:val="22"/>
                <w:rPrChange w:id="486" w:author="Martin Sysel" w:date="2018-11-19T14:50:00Z">
                  <w:rPr>
                    <w:rFonts w:asciiTheme="minorHAnsi" w:hAnsiTheme="minorHAnsi"/>
                    <w:szCs w:val="16"/>
                  </w:rPr>
                </w:rPrChange>
              </w:rPr>
            </w:pPr>
            <w:r w:rsidRPr="001B059E">
              <w:rPr>
                <w:rFonts w:asciiTheme="minorHAnsi" w:hAnsiTheme="minorHAnsi"/>
                <w:szCs w:val="22"/>
              </w:rPr>
              <w:t>Engineering Electrical Electronic</w:t>
            </w:r>
          </w:p>
        </w:tc>
        <w:tc>
          <w:tcPr>
            <w:tcW w:w="1843" w:type="dxa"/>
            <w:noWrap/>
            <w:hideMark/>
          </w:tcPr>
          <w:p w14:paraId="170813AB" w14:textId="77777777" w:rsidR="002869E0" w:rsidRPr="00632249" w:rsidRDefault="002869E0" w:rsidP="00B94972">
            <w:pPr>
              <w:spacing w:before="20" w:after="20"/>
              <w:jc w:val="center"/>
              <w:rPr>
                <w:rFonts w:asciiTheme="minorHAnsi" w:hAnsiTheme="minorHAnsi"/>
                <w:sz w:val="22"/>
                <w:szCs w:val="22"/>
                <w:rPrChange w:id="487" w:author="Martin Sysel" w:date="2018-11-19T14:50:00Z">
                  <w:rPr>
                    <w:rFonts w:asciiTheme="minorHAnsi" w:hAnsiTheme="minorHAnsi"/>
                    <w:szCs w:val="16"/>
                  </w:rPr>
                </w:rPrChange>
              </w:rPr>
            </w:pPr>
            <w:r w:rsidRPr="001B059E">
              <w:rPr>
                <w:rFonts w:asciiTheme="minorHAnsi" w:hAnsiTheme="minorHAnsi"/>
                <w:szCs w:val="22"/>
              </w:rPr>
              <w:t>151</w:t>
            </w:r>
          </w:p>
        </w:tc>
        <w:tc>
          <w:tcPr>
            <w:tcW w:w="1979" w:type="dxa"/>
            <w:noWrap/>
            <w:hideMark/>
          </w:tcPr>
          <w:p w14:paraId="2BE74636" w14:textId="077B5DC3" w:rsidR="002869E0" w:rsidRPr="00632249" w:rsidRDefault="002869E0" w:rsidP="00B94972">
            <w:pPr>
              <w:spacing w:before="20" w:after="20"/>
              <w:jc w:val="center"/>
              <w:rPr>
                <w:rFonts w:asciiTheme="minorHAnsi" w:hAnsiTheme="minorHAnsi"/>
                <w:sz w:val="22"/>
                <w:szCs w:val="22"/>
                <w:rPrChange w:id="488" w:author="Martin Sysel" w:date="2018-11-19T14:50:00Z">
                  <w:rPr>
                    <w:rFonts w:asciiTheme="minorHAnsi" w:hAnsiTheme="minorHAnsi"/>
                    <w:szCs w:val="16"/>
                  </w:rPr>
                </w:rPrChange>
              </w:rPr>
            </w:pPr>
            <w:r w:rsidRPr="001B059E">
              <w:rPr>
                <w:rFonts w:asciiTheme="minorHAnsi" w:hAnsiTheme="minorHAnsi"/>
                <w:szCs w:val="22"/>
              </w:rPr>
              <w:t>24,6</w:t>
            </w:r>
            <w:r w:rsidR="002F2B9F" w:rsidRPr="001B059E">
              <w:rPr>
                <w:rFonts w:asciiTheme="minorHAnsi" w:hAnsiTheme="minorHAnsi"/>
                <w:szCs w:val="22"/>
              </w:rPr>
              <w:t>%</w:t>
            </w:r>
          </w:p>
        </w:tc>
      </w:tr>
      <w:tr w:rsidR="002869E0" w:rsidRPr="00632249" w14:paraId="5460F304" w14:textId="77777777" w:rsidTr="00B94972">
        <w:trPr>
          <w:trHeight w:val="170"/>
        </w:trPr>
        <w:tc>
          <w:tcPr>
            <w:tcW w:w="5103" w:type="dxa"/>
            <w:noWrap/>
            <w:hideMark/>
          </w:tcPr>
          <w:p w14:paraId="7E6DA10D" w14:textId="77777777" w:rsidR="002869E0" w:rsidRPr="00632249" w:rsidRDefault="002869E0" w:rsidP="00B94972">
            <w:pPr>
              <w:spacing w:before="20" w:after="20"/>
              <w:rPr>
                <w:rFonts w:asciiTheme="minorHAnsi" w:hAnsiTheme="minorHAnsi"/>
                <w:sz w:val="22"/>
                <w:szCs w:val="22"/>
                <w:rPrChange w:id="489" w:author="Martin Sysel" w:date="2018-11-19T14:50:00Z">
                  <w:rPr>
                    <w:rFonts w:asciiTheme="minorHAnsi" w:hAnsiTheme="minorHAnsi"/>
                    <w:szCs w:val="16"/>
                  </w:rPr>
                </w:rPrChange>
              </w:rPr>
            </w:pPr>
            <w:r w:rsidRPr="001B059E">
              <w:rPr>
                <w:rFonts w:asciiTheme="minorHAnsi" w:hAnsiTheme="minorHAnsi"/>
                <w:szCs w:val="22"/>
              </w:rPr>
              <w:t>Automation Control Systems</w:t>
            </w:r>
          </w:p>
        </w:tc>
        <w:tc>
          <w:tcPr>
            <w:tcW w:w="1843" w:type="dxa"/>
            <w:noWrap/>
            <w:hideMark/>
          </w:tcPr>
          <w:p w14:paraId="4EC87804" w14:textId="77777777" w:rsidR="002869E0" w:rsidRPr="00632249" w:rsidRDefault="002869E0" w:rsidP="00B94972">
            <w:pPr>
              <w:spacing w:before="20" w:after="20"/>
              <w:jc w:val="center"/>
              <w:rPr>
                <w:rFonts w:asciiTheme="minorHAnsi" w:hAnsiTheme="minorHAnsi"/>
                <w:sz w:val="22"/>
                <w:szCs w:val="22"/>
                <w:rPrChange w:id="490" w:author="Martin Sysel" w:date="2018-11-19T14:50:00Z">
                  <w:rPr>
                    <w:rFonts w:asciiTheme="minorHAnsi" w:hAnsiTheme="minorHAnsi"/>
                    <w:szCs w:val="16"/>
                  </w:rPr>
                </w:rPrChange>
              </w:rPr>
            </w:pPr>
            <w:r w:rsidRPr="001B059E">
              <w:rPr>
                <w:rFonts w:asciiTheme="minorHAnsi" w:hAnsiTheme="minorHAnsi"/>
                <w:szCs w:val="22"/>
              </w:rPr>
              <w:t>108</w:t>
            </w:r>
          </w:p>
        </w:tc>
        <w:tc>
          <w:tcPr>
            <w:tcW w:w="1979" w:type="dxa"/>
            <w:noWrap/>
            <w:hideMark/>
          </w:tcPr>
          <w:p w14:paraId="7BB11AE0" w14:textId="38FB7EB1" w:rsidR="002869E0" w:rsidRPr="00632249" w:rsidRDefault="002869E0" w:rsidP="00B94972">
            <w:pPr>
              <w:spacing w:before="20" w:after="20"/>
              <w:jc w:val="center"/>
              <w:rPr>
                <w:rFonts w:asciiTheme="minorHAnsi" w:hAnsiTheme="minorHAnsi"/>
                <w:sz w:val="22"/>
                <w:szCs w:val="22"/>
                <w:rPrChange w:id="491" w:author="Martin Sysel" w:date="2018-11-19T14:50:00Z">
                  <w:rPr>
                    <w:rFonts w:asciiTheme="minorHAnsi" w:hAnsiTheme="minorHAnsi"/>
                    <w:szCs w:val="16"/>
                  </w:rPr>
                </w:rPrChange>
              </w:rPr>
            </w:pPr>
            <w:r w:rsidRPr="001B059E">
              <w:rPr>
                <w:rFonts w:asciiTheme="minorHAnsi" w:hAnsiTheme="minorHAnsi"/>
                <w:szCs w:val="22"/>
              </w:rPr>
              <w:t>17,6</w:t>
            </w:r>
            <w:r w:rsidR="002F2B9F" w:rsidRPr="001B059E">
              <w:rPr>
                <w:rFonts w:asciiTheme="minorHAnsi" w:hAnsiTheme="minorHAnsi"/>
                <w:szCs w:val="22"/>
              </w:rPr>
              <w:t>%</w:t>
            </w:r>
          </w:p>
        </w:tc>
      </w:tr>
      <w:tr w:rsidR="002869E0" w:rsidRPr="00632249" w14:paraId="76377A61" w14:textId="77777777" w:rsidTr="00B94972">
        <w:trPr>
          <w:trHeight w:val="170"/>
        </w:trPr>
        <w:tc>
          <w:tcPr>
            <w:tcW w:w="5103" w:type="dxa"/>
            <w:noWrap/>
            <w:hideMark/>
          </w:tcPr>
          <w:p w14:paraId="2657D32C" w14:textId="77777777" w:rsidR="002869E0" w:rsidRPr="00632249" w:rsidRDefault="002869E0" w:rsidP="00B94972">
            <w:pPr>
              <w:spacing w:before="20" w:after="20"/>
              <w:rPr>
                <w:rFonts w:asciiTheme="minorHAnsi" w:hAnsiTheme="minorHAnsi"/>
                <w:sz w:val="22"/>
                <w:szCs w:val="22"/>
                <w:rPrChange w:id="492" w:author="Martin Sysel" w:date="2018-11-19T14:50:00Z">
                  <w:rPr>
                    <w:rFonts w:asciiTheme="minorHAnsi" w:hAnsiTheme="minorHAnsi"/>
                    <w:szCs w:val="16"/>
                  </w:rPr>
                </w:rPrChange>
              </w:rPr>
            </w:pPr>
            <w:r w:rsidRPr="001B059E">
              <w:rPr>
                <w:rFonts w:asciiTheme="minorHAnsi" w:hAnsiTheme="minorHAnsi"/>
                <w:szCs w:val="22"/>
              </w:rPr>
              <w:t>Physics Applied</w:t>
            </w:r>
          </w:p>
        </w:tc>
        <w:tc>
          <w:tcPr>
            <w:tcW w:w="1843" w:type="dxa"/>
            <w:noWrap/>
            <w:hideMark/>
          </w:tcPr>
          <w:p w14:paraId="124CF5FC" w14:textId="77777777" w:rsidR="002869E0" w:rsidRPr="00632249" w:rsidRDefault="002869E0" w:rsidP="00B94972">
            <w:pPr>
              <w:spacing w:before="20" w:after="20"/>
              <w:jc w:val="center"/>
              <w:rPr>
                <w:rFonts w:asciiTheme="minorHAnsi" w:hAnsiTheme="minorHAnsi"/>
                <w:sz w:val="22"/>
                <w:szCs w:val="22"/>
                <w:rPrChange w:id="493" w:author="Martin Sysel" w:date="2018-11-19T14:50:00Z">
                  <w:rPr>
                    <w:rFonts w:asciiTheme="minorHAnsi" w:hAnsiTheme="minorHAnsi"/>
                    <w:szCs w:val="16"/>
                  </w:rPr>
                </w:rPrChange>
              </w:rPr>
            </w:pPr>
            <w:r w:rsidRPr="001B059E">
              <w:rPr>
                <w:rFonts w:asciiTheme="minorHAnsi" w:hAnsiTheme="minorHAnsi"/>
                <w:szCs w:val="22"/>
              </w:rPr>
              <w:t>66</w:t>
            </w:r>
          </w:p>
        </w:tc>
        <w:tc>
          <w:tcPr>
            <w:tcW w:w="1979" w:type="dxa"/>
            <w:noWrap/>
            <w:hideMark/>
          </w:tcPr>
          <w:p w14:paraId="2D858476" w14:textId="49FC2F6A" w:rsidR="002869E0" w:rsidRPr="00632249" w:rsidRDefault="002869E0" w:rsidP="00B94972">
            <w:pPr>
              <w:spacing w:before="20" w:after="20"/>
              <w:jc w:val="center"/>
              <w:rPr>
                <w:rFonts w:asciiTheme="minorHAnsi" w:hAnsiTheme="minorHAnsi"/>
                <w:sz w:val="22"/>
                <w:szCs w:val="22"/>
                <w:rPrChange w:id="494" w:author="Martin Sysel" w:date="2018-11-19T14:50:00Z">
                  <w:rPr>
                    <w:rFonts w:asciiTheme="minorHAnsi" w:hAnsiTheme="minorHAnsi"/>
                    <w:szCs w:val="16"/>
                  </w:rPr>
                </w:rPrChange>
              </w:rPr>
            </w:pPr>
            <w:r w:rsidRPr="001B059E">
              <w:rPr>
                <w:rFonts w:asciiTheme="minorHAnsi" w:hAnsiTheme="minorHAnsi"/>
                <w:szCs w:val="22"/>
              </w:rPr>
              <w:t>10,8</w:t>
            </w:r>
            <w:r w:rsidR="002F2B9F" w:rsidRPr="001B059E">
              <w:rPr>
                <w:rFonts w:asciiTheme="minorHAnsi" w:hAnsiTheme="minorHAnsi"/>
                <w:szCs w:val="22"/>
              </w:rPr>
              <w:t>%</w:t>
            </w:r>
          </w:p>
        </w:tc>
      </w:tr>
      <w:tr w:rsidR="002869E0" w:rsidRPr="00632249" w14:paraId="00BA46EC" w14:textId="77777777" w:rsidTr="00B94972">
        <w:trPr>
          <w:trHeight w:val="170"/>
        </w:trPr>
        <w:tc>
          <w:tcPr>
            <w:tcW w:w="5103" w:type="dxa"/>
            <w:noWrap/>
            <w:hideMark/>
          </w:tcPr>
          <w:p w14:paraId="495EE16F" w14:textId="77777777" w:rsidR="002869E0" w:rsidRPr="00632249" w:rsidRDefault="002869E0" w:rsidP="00B94972">
            <w:pPr>
              <w:spacing w:before="20" w:after="20"/>
              <w:rPr>
                <w:rFonts w:asciiTheme="minorHAnsi" w:hAnsiTheme="minorHAnsi"/>
                <w:sz w:val="22"/>
                <w:szCs w:val="22"/>
                <w:rPrChange w:id="495" w:author="Martin Sysel" w:date="2018-11-19T14:50:00Z">
                  <w:rPr>
                    <w:rFonts w:asciiTheme="minorHAnsi" w:hAnsiTheme="minorHAnsi"/>
                    <w:szCs w:val="16"/>
                  </w:rPr>
                </w:rPrChange>
              </w:rPr>
            </w:pPr>
            <w:r w:rsidRPr="001B059E">
              <w:rPr>
                <w:rFonts w:asciiTheme="minorHAnsi" w:hAnsiTheme="minorHAnsi"/>
                <w:szCs w:val="22"/>
              </w:rPr>
              <w:t>Mathematics Applied</w:t>
            </w:r>
          </w:p>
        </w:tc>
        <w:tc>
          <w:tcPr>
            <w:tcW w:w="1843" w:type="dxa"/>
            <w:noWrap/>
            <w:hideMark/>
          </w:tcPr>
          <w:p w14:paraId="57FB4573" w14:textId="77777777" w:rsidR="002869E0" w:rsidRPr="00632249" w:rsidRDefault="002869E0" w:rsidP="00B94972">
            <w:pPr>
              <w:spacing w:before="20" w:after="20"/>
              <w:jc w:val="center"/>
              <w:rPr>
                <w:rFonts w:asciiTheme="minorHAnsi" w:hAnsiTheme="minorHAnsi"/>
                <w:sz w:val="22"/>
                <w:szCs w:val="22"/>
                <w:rPrChange w:id="496" w:author="Martin Sysel" w:date="2018-11-19T14:50:00Z">
                  <w:rPr>
                    <w:rFonts w:asciiTheme="minorHAnsi" w:hAnsiTheme="minorHAnsi"/>
                    <w:szCs w:val="16"/>
                  </w:rPr>
                </w:rPrChange>
              </w:rPr>
            </w:pPr>
            <w:r w:rsidRPr="001B059E">
              <w:rPr>
                <w:rFonts w:asciiTheme="minorHAnsi" w:hAnsiTheme="minorHAnsi"/>
                <w:szCs w:val="22"/>
              </w:rPr>
              <w:t>63</w:t>
            </w:r>
          </w:p>
        </w:tc>
        <w:tc>
          <w:tcPr>
            <w:tcW w:w="1979" w:type="dxa"/>
            <w:noWrap/>
            <w:hideMark/>
          </w:tcPr>
          <w:p w14:paraId="5DA43CB8" w14:textId="6F53A9C3" w:rsidR="002869E0" w:rsidRPr="00632249" w:rsidRDefault="002869E0" w:rsidP="00B94972">
            <w:pPr>
              <w:spacing w:before="20" w:after="20"/>
              <w:jc w:val="center"/>
              <w:rPr>
                <w:rFonts w:asciiTheme="minorHAnsi" w:hAnsiTheme="minorHAnsi"/>
                <w:sz w:val="22"/>
                <w:szCs w:val="22"/>
                <w:rPrChange w:id="497" w:author="Martin Sysel" w:date="2018-11-19T14:50:00Z">
                  <w:rPr>
                    <w:rFonts w:asciiTheme="minorHAnsi" w:hAnsiTheme="minorHAnsi"/>
                    <w:szCs w:val="16"/>
                  </w:rPr>
                </w:rPrChange>
              </w:rPr>
            </w:pPr>
            <w:r w:rsidRPr="001B059E">
              <w:rPr>
                <w:rFonts w:asciiTheme="minorHAnsi" w:hAnsiTheme="minorHAnsi"/>
                <w:szCs w:val="22"/>
              </w:rPr>
              <w:t>10,3</w:t>
            </w:r>
            <w:r w:rsidR="002F2B9F" w:rsidRPr="001B059E">
              <w:rPr>
                <w:rFonts w:asciiTheme="minorHAnsi" w:hAnsiTheme="minorHAnsi"/>
                <w:szCs w:val="22"/>
              </w:rPr>
              <w:t>%</w:t>
            </w:r>
          </w:p>
        </w:tc>
      </w:tr>
      <w:tr w:rsidR="002869E0" w:rsidRPr="00632249" w14:paraId="67A3E4DB" w14:textId="77777777" w:rsidTr="00B94972">
        <w:trPr>
          <w:trHeight w:val="170"/>
        </w:trPr>
        <w:tc>
          <w:tcPr>
            <w:tcW w:w="5103" w:type="dxa"/>
            <w:noWrap/>
            <w:hideMark/>
          </w:tcPr>
          <w:p w14:paraId="053F8AAE" w14:textId="77777777" w:rsidR="002869E0" w:rsidRPr="00632249" w:rsidRDefault="002869E0" w:rsidP="00B94972">
            <w:pPr>
              <w:spacing w:before="20" w:after="20"/>
              <w:rPr>
                <w:rFonts w:asciiTheme="minorHAnsi" w:hAnsiTheme="minorHAnsi"/>
                <w:sz w:val="22"/>
                <w:szCs w:val="22"/>
                <w:rPrChange w:id="498" w:author="Martin Sysel" w:date="2018-11-19T14:50:00Z">
                  <w:rPr>
                    <w:rFonts w:asciiTheme="minorHAnsi" w:hAnsiTheme="minorHAnsi"/>
                    <w:szCs w:val="16"/>
                  </w:rPr>
                </w:rPrChange>
              </w:rPr>
            </w:pPr>
            <w:r w:rsidRPr="001B059E">
              <w:rPr>
                <w:rFonts w:asciiTheme="minorHAnsi" w:hAnsiTheme="minorHAnsi"/>
                <w:szCs w:val="22"/>
              </w:rPr>
              <w:t>Telecommunications</w:t>
            </w:r>
          </w:p>
        </w:tc>
        <w:tc>
          <w:tcPr>
            <w:tcW w:w="1843" w:type="dxa"/>
            <w:noWrap/>
            <w:hideMark/>
          </w:tcPr>
          <w:p w14:paraId="71B7D880" w14:textId="77777777" w:rsidR="002869E0" w:rsidRPr="00632249" w:rsidRDefault="002869E0" w:rsidP="00B94972">
            <w:pPr>
              <w:spacing w:before="20" w:after="20"/>
              <w:jc w:val="center"/>
              <w:rPr>
                <w:rFonts w:asciiTheme="minorHAnsi" w:hAnsiTheme="minorHAnsi"/>
                <w:sz w:val="22"/>
                <w:szCs w:val="22"/>
                <w:rPrChange w:id="499" w:author="Martin Sysel" w:date="2018-11-19T14:50:00Z">
                  <w:rPr>
                    <w:rFonts w:asciiTheme="minorHAnsi" w:hAnsiTheme="minorHAnsi"/>
                    <w:szCs w:val="16"/>
                  </w:rPr>
                </w:rPrChange>
              </w:rPr>
            </w:pPr>
            <w:r w:rsidRPr="001B059E">
              <w:rPr>
                <w:rFonts w:asciiTheme="minorHAnsi" w:hAnsiTheme="minorHAnsi"/>
                <w:szCs w:val="22"/>
              </w:rPr>
              <w:t>61</w:t>
            </w:r>
          </w:p>
        </w:tc>
        <w:tc>
          <w:tcPr>
            <w:tcW w:w="1979" w:type="dxa"/>
            <w:noWrap/>
            <w:hideMark/>
          </w:tcPr>
          <w:p w14:paraId="34F9A10B" w14:textId="7CB45583" w:rsidR="002869E0" w:rsidRPr="00632249" w:rsidRDefault="002869E0" w:rsidP="00B94972">
            <w:pPr>
              <w:spacing w:before="20" w:after="20"/>
              <w:jc w:val="center"/>
              <w:rPr>
                <w:rFonts w:asciiTheme="minorHAnsi" w:hAnsiTheme="minorHAnsi"/>
                <w:sz w:val="22"/>
                <w:szCs w:val="22"/>
                <w:rPrChange w:id="500" w:author="Martin Sysel" w:date="2018-11-19T14:50:00Z">
                  <w:rPr>
                    <w:rFonts w:asciiTheme="minorHAnsi" w:hAnsiTheme="minorHAnsi"/>
                    <w:szCs w:val="16"/>
                  </w:rPr>
                </w:rPrChange>
              </w:rPr>
            </w:pPr>
            <w:r w:rsidRPr="001B059E">
              <w:rPr>
                <w:rFonts w:asciiTheme="minorHAnsi" w:hAnsiTheme="minorHAnsi"/>
                <w:szCs w:val="22"/>
              </w:rPr>
              <w:t>10,0</w:t>
            </w:r>
            <w:r w:rsidR="002F2B9F" w:rsidRPr="001B059E">
              <w:rPr>
                <w:rFonts w:asciiTheme="minorHAnsi" w:hAnsiTheme="minorHAnsi"/>
                <w:szCs w:val="22"/>
              </w:rPr>
              <w:t>%</w:t>
            </w:r>
          </w:p>
        </w:tc>
      </w:tr>
      <w:tr w:rsidR="002869E0" w:rsidRPr="00632249" w14:paraId="04A29D56" w14:textId="77777777" w:rsidTr="00B94972">
        <w:trPr>
          <w:trHeight w:val="170"/>
        </w:trPr>
        <w:tc>
          <w:tcPr>
            <w:tcW w:w="5103" w:type="dxa"/>
            <w:noWrap/>
            <w:hideMark/>
          </w:tcPr>
          <w:p w14:paraId="158F98CD" w14:textId="77777777" w:rsidR="002869E0" w:rsidRPr="00632249" w:rsidRDefault="002869E0" w:rsidP="00B94972">
            <w:pPr>
              <w:spacing w:before="20" w:after="20"/>
              <w:rPr>
                <w:rFonts w:asciiTheme="minorHAnsi" w:hAnsiTheme="minorHAnsi"/>
                <w:sz w:val="22"/>
                <w:szCs w:val="22"/>
                <w:rPrChange w:id="501" w:author="Martin Sysel" w:date="2018-11-19T14:50:00Z">
                  <w:rPr>
                    <w:rFonts w:asciiTheme="minorHAnsi" w:hAnsiTheme="minorHAnsi"/>
                    <w:szCs w:val="16"/>
                  </w:rPr>
                </w:rPrChange>
              </w:rPr>
            </w:pPr>
            <w:r w:rsidRPr="001B059E">
              <w:rPr>
                <w:rFonts w:asciiTheme="minorHAnsi" w:hAnsiTheme="minorHAnsi"/>
                <w:szCs w:val="22"/>
              </w:rPr>
              <w:t>Computer Science Interdisciplinary Applications</w:t>
            </w:r>
          </w:p>
        </w:tc>
        <w:tc>
          <w:tcPr>
            <w:tcW w:w="1843" w:type="dxa"/>
            <w:noWrap/>
            <w:hideMark/>
          </w:tcPr>
          <w:p w14:paraId="40E5B1E3" w14:textId="77777777" w:rsidR="002869E0" w:rsidRPr="00632249" w:rsidRDefault="002869E0" w:rsidP="00B94972">
            <w:pPr>
              <w:spacing w:before="20" w:after="20"/>
              <w:jc w:val="center"/>
              <w:rPr>
                <w:rFonts w:asciiTheme="minorHAnsi" w:hAnsiTheme="minorHAnsi"/>
                <w:sz w:val="22"/>
                <w:szCs w:val="22"/>
                <w:rPrChange w:id="502" w:author="Martin Sysel" w:date="2018-11-19T14:50:00Z">
                  <w:rPr>
                    <w:rFonts w:asciiTheme="minorHAnsi" w:hAnsiTheme="minorHAnsi"/>
                    <w:szCs w:val="16"/>
                  </w:rPr>
                </w:rPrChange>
              </w:rPr>
            </w:pPr>
            <w:r w:rsidRPr="001B059E">
              <w:rPr>
                <w:rFonts w:asciiTheme="minorHAnsi" w:hAnsiTheme="minorHAnsi"/>
                <w:szCs w:val="22"/>
              </w:rPr>
              <w:t>53</w:t>
            </w:r>
          </w:p>
        </w:tc>
        <w:tc>
          <w:tcPr>
            <w:tcW w:w="1979" w:type="dxa"/>
            <w:noWrap/>
            <w:hideMark/>
          </w:tcPr>
          <w:p w14:paraId="46E61AE5" w14:textId="50FD9670" w:rsidR="002869E0" w:rsidRPr="00632249" w:rsidRDefault="002869E0" w:rsidP="00B94972">
            <w:pPr>
              <w:spacing w:before="20" w:after="20"/>
              <w:jc w:val="center"/>
              <w:rPr>
                <w:rFonts w:asciiTheme="minorHAnsi" w:hAnsiTheme="minorHAnsi"/>
                <w:sz w:val="22"/>
                <w:szCs w:val="22"/>
                <w:rPrChange w:id="503" w:author="Martin Sysel" w:date="2018-11-19T14:50:00Z">
                  <w:rPr>
                    <w:rFonts w:asciiTheme="minorHAnsi" w:hAnsiTheme="minorHAnsi"/>
                    <w:szCs w:val="16"/>
                  </w:rPr>
                </w:rPrChange>
              </w:rPr>
            </w:pPr>
            <w:r w:rsidRPr="001B059E">
              <w:rPr>
                <w:rFonts w:asciiTheme="minorHAnsi" w:hAnsiTheme="minorHAnsi"/>
                <w:szCs w:val="22"/>
              </w:rPr>
              <w:t>8,6</w:t>
            </w:r>
            <w:r w:rsidR="002F2B9F" w:rsidRPr="001B059E">
              <w:rPr>
                <w:rFonts w:asciiTheme="minorHAnsi" w:hAnsiTheme="minorHAnsi"/>
                <w:szCs w:val="22"/>
              </w:rPr>
              <w:t>%</w:t>
            </w:r>
          </w:p>
        </w:tc>
      </w:tr>
      <w:tr w:rsidR="002869E0" w:rsidRPr="00632249" w14:paraId="55CAF793" w14:textId="77777777" w:rsidTr="00B94972">
        <w:trPr>
          <w:trHeight w:val="170"/>
        </w:trPr>
        <w:tc>
          <w:tcPr>
            <w:tcW w:w="5103" w:type="dxa"/>
            <w:noWrap/>
            <w:hideMark/>
          </w:tcPr>
          <w:p w14:paraId="6D7A8D0F" w14:textId="77777777" w:rsidR="002869E0" w:rsidRPr="00632249" w:rsidRDefault="002869E0" w:rsidP="00B94972">
            <w:pPr>
              <w:spacing w:before="20" w:after="20"/>
              <w:rPr>
                <w:rFonts w:asciiTheme="minorHAnsi" w:hAnsiTheme="minorHAnsi"/>
                <w:sz w:val="22"/>
                <w:szCs w:val="22"/>
                <w:rPrChange w:id="504" w:author="Martin Sysel" w:date="2018-11-19T14:50:00Z">
                  <w:rPr>
                    <w:rFonts w:asciiTheme="minorHAnsi" w:hAnsiTheme="minorHAnsi"/>
                    <w:szCs w:val="16"/>
                  </w:rPr>
                </w:rPrChange>
              </w:rPr>
            </w:pPr>
            <w:r w:rsidRPr="001B059E">
              <w:rPr>
                <w:rFonts w:asciiTheme="minorHAnsi" w:hAnsiTheme="minorHAnsi"/>
                <w:szCs w:val="22"/>
              </w:rPr>
              <w:t>Engineering Multidisciplinary</w:t>
            </w:r>
          </w:p>
        </w:tc>
        <w:tc>
          <w:tcPr>
            <w:tcW w:w="1843" w:type="dxa"/>
            <w:noWrap/>
            <w:hideMark/>
          </w:tcPr>
          <w:p w14:paraId="118267B9" w14:textId="77777777" w:rsidR="002869E0" w:rsidRPr="00632249" w:rsidRDefault="002869E0" w:rsidP="00B94972">
            <w:pPr>
              <w:spacing w:before="20" w:after="20"/>
              <w:jc w:val="center"/>
              <w:rPr>
                <w:rFonts w:asciiTheme="minorHAnsi" w:hAnsiTheme="minorHAnsi"/>
                <w:sz w:val="22"/>
                <w:szCs w:val="22"/>
                <w:rPrChange w:id="505" w:author="Martin Sysel" w:date="2018-11-19T14:50:00Z">
                  <w:rPr>
                    <w:rFonts w:asciiTheme="minorHAnsi" w:hAnsiTheme="minorHAnsi"/>
                    <w:szCs w:val="16"/>
                  </w:rPr>
                </w:rPrChange>
              </w:rPr>
            </w:pPr>
            <w:r w:rsidRPr="001B059E">
              <w:rPr>
                <w:rFonts w:asciiTheme="minorHAnsi" w:hAnsiTheme="minorHAnsi"/>
                <w:szCs w:val="22"/>
              </w:rPr>
              <w:t>42</w:t>
            </w:r>
          </w:p>
        </w:tc>
        <w:tc>
          <w:tcPr>
            <w:tcW w:w="1979" w:type="dxa"/>
            <w:noWrap/>
            <w:hideMark/>
          </w:tcPr>
          <w:p w14:paraId="52D1CDA4" w14:textId="6C31D8F8" w:rsidR="002869E0" w:rsidRPr="00632249" w:rsidRDefault="002869E0" w:rsidP="00B94972">
            <w:pPr>
              <w:spacing w:before="20" w:after="20"/>
              <w:jc w:val="center"/>
              <w:rPr>
                <w:rFonts w:asciiTheme="minorHAnsi" w:hAnsiTheme="minorHAnsi"/>
                <w:sz w:val="22"/>
                <w:szCs w:val="22"/>
                <w:rPrChange w:id="506" w:author="Martin Sysel" w:date="2018-11-19T14:50:00Z">
                  <w:rPr>
                    <w:rFonts w:asciiTheme="minorHAnsi" w:hAnsiTheme="minorHAnsi"/>
                    <w:szCs w:val="16"/>
                  </w:rPr>
                </w:rPrChange>
              </w:rPr>
            </w:pPr>
            <w:r w:rsidRPr="001B059E">
              <w:rPr>
                <w:rFonts w:asciiTheme="minorHAnsi" w:hAnsiTheme="minorHAnsi"/>
                <w:szCs w:val="22"/>
              </w:rPr>
              <w:t>6,9</w:t>
            </w:r>
            <w:r w:rsidR="002F2B9F" w:rsidRPr="001B059E">
              <w:rPr>
                <w:rFonts w:asciiTheme="minorHAnsi" w:hAnsiTheme="minorHAnsi"/>
                <w:szCs w:val="22"/>
              </w:rPr>
              <w:t>%</w:t>
            </w:r>
          </w:p>
        </w:tc>
      </w:tr>
      <w:tr w:rsidR="002869E0" w:rsidRPr="00632249" w14:paraId="4670208E" w14:textId="77777777" w:rsidTr="00B94972">
        <w:trPr>
          <w:trHeight w:val="170"/>
        </w:trPr>
        <w:tc>
          <w:tcPr>
            <w:tcW w:w="5103" w:type="dxa"/>
            <w:noWrap/>
            <w:hideMark/>
          </w:tcPr>
          <w:p w14:paraId="6688AAED" w14:textId="77777777" w:rsidR="002869E0" w:rsidRPr="00632249" w:rsidRDefault="002869E0" w:rsidP="00B94972">
            <w:pPr>
              <w:spacing w:before="20" w:after="20"/>
              <w:rPr>
                <w:rFonts w:asciiTheme="minorHAnsi" w:hAnsiTheme="minorHAnsi"/>
                <w:sz w:val="22"/>
                <w:szCs w:val="22"/>
                <w:rPrChange w:id="507" w:author="Martin Sysel" w:date="2018-11-19T14:50:00Z">
                  <w:rPr>
                    <w:rFonts w:asciiTheme="minorHAnsi" w:hAnsiTheme="minorHAnsi"/>
                    <w:szCs w:val="16"/>
                  </w:rPr>
                </w:rPrChange>
              </w:rPr>
            </w:pPr>
            <w:r w:rsidRPr="001B059E">
              <w:rPr>
                <w:rFonts w:asciiTheme="minorHAnsi" w:hAnsiTheme="minorHAnsi"/>
                <w:szCs w:val="22"/>
              </w:rPr>
              <w:t>Computer Science Information Systems</w:t>
            </w:r>
          </w:p>
        </w:tc>
        <w:tc>
          <w:tcPr>
            <w:tcW w:w="1843" w:type="dxa"/>
            <w:noWrap/>
            <w:hideMark/>
          </w:tcPr>
          <w:p w14:paraId="24122ED9" w14:textId="77777777" w:rsidR="002869E0" w:rsidRPr="00632249" w:rsidRDefault="002869E0" w:rsidP="00B94972">
            <w:pPr>
              <w:spacing w:before="20" w:after="20"/>
              <w:jc w:val="center"/>
              <w:rPr>
                <w:rFonts w:asciiTheme="minorHAnsi" w:hAnsiTheme="minorHAnsi"/>
                <w:sz w:val="22"/>
                <w:szCs w:val="22"/>
                <w:rPrChange w:id="508" w:author="Martin Sysel" w:date="2018-11-19T14:50:00Z">
                  <w:rPr>
                    <w:rFonts w:asciiTheme="minorHAnsi" w:hAnsiTheme="minorHAnsi"/>
                    <w:szCs w:val="16"/>
                  </w:rPr>
                </w:rPrChange>
              </w:rPr>
            </w:pPr>
            <w:r w:rsidRPr="001B059E">
              <w:rPr>
                <w:rFonts w:asciiTheme="minorHAnsi" w:hAnsiTheme="minorHAnsi"/>
                <w:szCs w:val="22"/>
              </w:rPr>
              <w:t>41</w:t>
            </w:r>
          </w:p>
        </w:tc>
        <w:tc>
          <w:tcPr>
            <w:tcW w:w="1979" w:type="dxa"/>
            <w:noWrap/>
            <w:hideMark/>
          </w:tcPr>
          <w:p w14:paraId="689C121F" w14:textId="1FFC7F68" w:rsidR="002869E0" w:rsidRPr="00632249" w:rsidRDefault="002869E0" w:rsidP="00B94972">
            <w:pPr>
              <w:spacing w:before="20" w:after="20"/>
              <w:jc w:val="center"/>
              <w:rPr>
                <w:rFonts w:asciiTheme="minorHAnsi" w:hAnsiTheme="minorHAnsi"/>
                <w:sz w:val="22"/>
                <w:szCs w:val="22"/>
                <w:rPrChange w:id="509" w:author="Martin Sysel" w:date="2018-11-19T14:50:00Z">
                  <w:rPr>
                    <w:rFonts w:asciiTheme="minorHAnsi" w:hAnsiTheme="minorHAnsi"/>
                    <w:szCs w:val="16"/>
                  </w:rPr>
                </w:rPrChange>
              </w:rPr>
            </w:pPr>
            <w:r w:rsidRPr="001B059E">
              <w:rPr>
                <w:rFonts w:asciiTheme="minorHAnsi" w:hAnsiTheme="minorHAnsi"/>
                <w:szCs w:val="22"/>
              </w:rPr>
              <w:t>6,7</w:t>
            </w:r>
            <w:r w:rsidR="002F2B9F" w:rsidRPr="001B059E">
              <w:rPr>
                <w:rFonts w:asciiTheme="minorHAnsi" w:hAnsiTheme="minorHAnsi"/>
                <w:szCs w:val="22"/>
              </w:rPr>
              <w:t>%</w:t>
            </w:r>
          </w:p>
        </w:tc>
      </w:tr>
      <w:tr w:rsidR="002869E0" w:rsidRPr="00632249" w14:paraId="705C857E" w14:textId="77777777" w:rsidTr="00B94972">
        <w:trPr>
          <w:trHeight w:val="170"/>
        </w:trPr>
        <w:tc>
          <w:tcPr>
            <w:tcW w:w="5103" w:type="dxa"/>
            <w:noWrap/>
            <w:hideMark/>
          </w:tcPr>
          <w:p w14:paraId="569DB3A3" w14:textId="77777777" w:rsidR="002869E0" w:rsidRPr="00632249" w:rsidRDefault="002869E0" w:rsidP="00B94972">
            <w:pPr>
              <w:spacing w:before="20" w:after="20"/>
              <w:rPr>
                <w:rFonts w:asciiTheme="minorHAnsi" w:hAnsiTheme="minorHAnsi"/>
                <w:sz w:val="22"/>
                <w:szCs w:val="22"/>
                <w:rPrChange w:id="510" w:author="Martin Sysel" w:date="2018-11-19T14:50:00Z">
                  <w:rPr>
                    <w:rFonts w:asciiTheme="minorHAnsi" w:hAnsiTheme="minorHAnsi"/>
                    <w:szCs w:val="16"/>
                  </w:rPr>
                </w:rPrChange>
              </w:rPr>
            </w:pPr>
            <w:r w:rsidRPr="001B059E">
              <w:rPr>
                <w:rFonts w:asciiTheme="minorHAnsi" w:hAnsiTheme="minorHAnsi"/>
                <w:szCs w:val="22"/>
              </w:rPr>
              <w:t>Computer Science Software Engineering</w:t>
            </w:r>
          </w:p>
        </w:tc>
        <w:tc>
          <w:tcPr>
            <w:tcW w:w="1843" w:type="dxa"/>
            <w:noWrap/>
            <w:hideMark/>
          </w:tcPr>
          <w:p w14:paraId="7B015C10" w14:textId="77777777" w:rsidR="002869E0" w:rsidRPr="00632249" w:rsidRDefault="002869E0" w:rsidP="00B94972">
            <w:pPr>
              <w:spacing w:before="20" w:after="20"/>
              <w:jc w:val="center"/>
              <w:rPr>
                <w:rFonts w:asciiTheme="minorHAnsi" w:hAnsiTheme="minorHAnsi"/>
                <w:sz w:val="22"/>
                <w:szCs w:val="22"/>
                <w:rPrChange w:id="511" w:author="Martin Sysel" w:date="2018-11-19T14:50:00Z">
                  <w:rPr>
                    <w:rFonts w:asciiTheme="minorHAnsi" w:hAnsiTheme="minorHAnsi"/>
                    <w:szCs w:val="16"/>
                  </w:rPr>
                </w:rPrChange>
              </w:rPr>
            </w:pPr>
            <w:r w:rsidRPr="001B059E">
              <w:rPr>
                <w:rFonts w:asciiTheme="minorHAnsi" w:hAnsiTheme="minorHAnsi"/>
                <w:szCs w:val="22"/>
              </w:rPr>
              <w:t>35</w:t>
            </w:r>
          </w:p>
        </w:tc>
        <w:tc>
          <w:tcPr>
            <w:tcW w:w="1979" w:type="dxa"/>
            <w:noWrap/>
            <w:hideMark/>
          </w:tcPr>
          <w:p w14:paraId="7E35C892" w14:textId="7AEF7BDF" w:rsidR="002869E0" w:rsidRPr="00632249" w:rsidRDefault="002869E0" w:rsidP="00B94972">
            <w:pPr>
              <w:spacing w:before="20" w:after="20"/>
              <w:jc w:val="center"/>
              <w:rPr>
                <w:rFonts w:asciiTheme="minorHAnsi" w:hAnsiTheme="minorHAnsi"/>
                <w:sz w:val="22"/>
                <w:szCs w:val="22"/>
                <w:rPrChange w:id="512" w:author="Martin Sysel" w:date="2018-11-19T14:50:00Z">
                  <w:rPr>
                    <w:rFonts w:asciiTheme="minorHAnsi" w:hAnsiTheme="minorHAnsi"/>
                    <w:szCs w:val="16"/>
                  </w:rPr>
                </w:rPrChange>
              </w:rPr>
            </w:pPr>
            <w:r w:rsidRPr="001B059E">
              <w:rPr>
                <w:rFonts w:asciiTheme="minorHAnsi" w:hAnsiTheme="minorHAnsi"/>
                <w:szCs w:val="22"/>
              </w:rPr>
              <w:t>5,7</w:t>
            </w:r>
            <w:r w:rsidR="002F2B9F" w:rsidRPr="001B059E">
              <w:rPr>
                <w:rFonts w:asciiTheme="minorHAnsi" w:hAnsiTheme="minorHAnsi"/>
                <w:szCs w:val="22"/>
              </w:rPr>
              <w:t>%</w:t>
            </w:r>
          </w:p>
        </w:tc>
      </w:tr>
      <w:tr w:rsidR="002869E0" w:rsidRPr="00632249" w14:paraId="5400F5F5" w14:textId="77777777" w:rsidTr="00B94972">
        <w:trPr>
          <w:trHeight w:val="170"/>
        </w:trPr>
        <w:tc>
          <w:tcPr>
            <w:tcW w:w="5103" w:type="dxa"/>
            <w:noWrap/>
            <w:hideMark/>
          </w:tcPr>
          <w:p w14:paraId="287A27BD" w14:textId="77777777" w:rsidR="002869E0" w:rsidRPr="00632249" w:rsidRDefault="002869E0" w:rsidP="00B94972">
            <w:pPr>
              <w:spacing w:before="20" w:after="20"/>
              <w:rPr>
                <w:rFonts w:asciiTheme="minorHAnsi" w:hAnsiTheme="minorHAnsi"/>
                <w:sz w:val="22"/>
                <w:szCs w:val="22"/>
                <w:rPrChange w:id="513" w:author="Martin Sysel" w:date="2018-11-19T14:50:00Z">
                  <w:rPr>
                    <w:rFonts w:asciiTheme="minorHAnsi" w:hAnsiTheme="minorHAnsi"/>
                    <w:szCs w:val="16"/>
                  </w:rPr>
                </w:rPrChange>
              </w:rPr>
            </w:pPr>
            <w:r w:rsidRPr="001B059E">
              <w:rPr>
                <w:rFonts w:asciiTheme="minorHAnsi" w:hAnsiTheme="minorHAnsi"/>
                <w:szCs w:val="22"/>
              </w:rPr>
              <w:t>Robotics</w:t>
            </w:r>
          </w:p>
        </w:tc>
        <w:tc>
          <w:tcPr>
            <w:tcW w:w="1843" w:type="dxa"/>
            <w:noWrap/>
            <w:hideMark/>
          </w:tcPr>
          <w:p w14:paraId="715345F7" w14:textId="77777777" w:rsidR="002869E0" w:rsidRPr="00632249" w:rsidRDefault="002869E0" w:rsidP="00B94972">
            <w:pPr>
              <w:spacing w:before="20" w:after="20"/>
              <w:jc w:val="center"/>
              <w:rPr>
                <w:rFonts w:asciiTheme="minorHAnsi" w:hAnsiTheme="minorHAnsi"/>
                <w:sz w:val="22"/>
                <w:szCs w:val="22"/>
                <w:rPrChange w:id="514" w:author="Martin Sysel" w:date="2018-11-19T14:50:00Z">
                  <w:rPr>
                    <w:rFonts w:asciiTheme="minorHAnsi" w:hAnsiTheme="minorHAnsi"/>
                    <w:szCs w:val="16"/>
                  </w:rPr>
                </w:rPrChange>
              </w:rPr>
            </w:pPr>
            <w:r w:rsidRPr="001B059E">
              <w:rPr>
                <w:rFonts w:asciiTheme="minorHAnsi" w:hAnsiTheme="minorHAnsi"/>
                <w:szCs w:val="22"/>
              </w:rPr>
              <w:t>31</w:t>
            </w:r>
          </w:p>
        </w:tc>
        <w:tc>
          <w:tcPr>
            <w:tcW w:w="1979" w:type="dxa"/>
            <w:noWrap/>
            <w:hideMark/>
          </w:tcPr>
          <w:p w14:paraId="22AFF970" w14:textId="1FA6EEB5" w:rsidR="002869E0" w:rsidRPr="00632249" w:rsidRDefault="002869E0" w:rsidP="00B94972">
            <w:pPr>
              <w:spacing w:before="20" w:after="20"/>
              <w:jc w:val="center"/>
              <w:rPr>
                <w:rFonts w:asciiTheme="minorHAnsi" w:hAnsiTheme="minorHAnsi"/>
                <w:sz w:val="22"/>
                <w:szCs w:val="22"/>
                <w:rPrChange w:id="515" w:author="Martin Sysel" w:date="2018-11-19T14:50:00Z">
                  <w:rPr>
                    <w:rFonts w:asciiTheme="minorHAnsi" w:hAnsiTheme="minorHAnsi"/>
                    <w:szCs w:val="16"/>
                  </w:rPr>
                </w:rPrChange>
              </w:rPr>
            </w:pPr>
            <w:r w:rsidRPr="001B059E">
              <w:rPr>
                <w:rFonts w:asciiTheme="minorHAnsi" w:hAnsiTheme="minorHAnsi"/>
                <w:szCs w:val="22"/>
              </w:rPr>
              <w:t>5,1</w:t>
            </w:r>
            <w:r w:rsidR="002F2B9F" w:rsidRPr="001B059E">
              <w:rPr>
                <w:rFonts w:asciiTheme="minorHAnsi" w:hAnsiTheme="minorHAnsi"/>
                <w:szCs w:val="22"/>
              </w:rPr>
              <w:t>%</w:t>
            </w:r>
          </w:p>
        </w:tc>
      </w:tr>
      <w:tr w:rsidR="002869E0" w:rsidRPr="00632249" w14:paraId="6896EF9A" w14:textId="77777777" w:rsidTr="00B94972">
        <w:trPr>
          <w:trHeight w:val="170"/>
        </w:trPr>
        <w:tc>
          <w:tcPr>
            <w:tcW w:w="5103" w:type="dxa"/>
            <w:noWrap/>
            <w:hideMark/>
          </w:tcPr>
          <w:p w14:paraId="43E8A1A7" w14:textId="77777777" w:rsidR="002869E0" w:rsidRPr="00632249" w:rsidRDefault="002869E0" w:rsidP="00B94972">
            <w:pPr>
              <w:spacing w:before="20" w:after="20"/>
              <w:rPr>
                <w:rFonts w:asciiTheme="minorHAnsi" w:hAnsiTheme="minorHAnsi"/>
                <w:sz w:val="22"/>
                <w:szCs w:val="22"/>
                <w:rPrChange w:id="516" w:author="Martin Sysel" w:date="2018-11-19T14:50:00Z">
                  <w:rPr>
                    <w:rFonts w:asciiTheme="minorHAnsi" w:hAnsiTheme="minorHAnsi"/>
                    <w:szCs w:val="16"/>
                  </w:rPr>
                </w:rPrChange>
              </w:rPr>
            </w:pPr>
            <w:r w:rsidRPr="001B059E">
              <w:rPr>
                <w:rFonts w:asciiTheme="minorHAnsi" w:hAnsiTheme="minorHAnsi"/>
                <w:szCs w:val="22"/>
              </w:rPr>
              <w:t>Engineering Industrial</w:t>
            </w:r>
          </w:p>
        </w:tc>
        <w:tc>
          <w:tcPr>
            <w:tcW w:w="1843" w:type="dxa"/>
            <w:noWrap/>
            <w:hideMark/>
          </w:tcPr>
          <w:p w14:paraId="4E8E61DA" w14:textId="77777777" w:rsidR="002869E0" w:rsidRPr="00632249" w:rsidRDefault="002869E0" w:rsidP="00B94972">
            <w:pPr>
              <w:spacing w:before="20" w:after="20"/>
              <w:jc w:val="center"/>
              <w:rPr>
                <w:rFonts w:asciiTheme="minorHAnsi" w:hAnsiTheme="minorHAnsi"/>
                <w:sz w:val="22"/>
                <w:szCs w:val="22"/>
                <w:rPrChange w:id="517" w:author="Martin Sysel" w:date="2018-11-19T14:50:00Z">
                  <w:rPr>
                    <w:rFonts w:asciiTheme="minorHAnsi" w:hAnsiTheme="minorHAnsi"/>
                    <w:szCs w:val="16"/>
                  </w:rPr>
                </w:rPrChange>
              </w:rPr>
            </w:pPr>
            <w:r w:rsidRPr="001B059E">
              <w:rPr>
                <w:rFonts w:asciiTheme="minorHAnsi" w:hAnsiTheme="minorHAnsi"/>
                <w:szCs w:val="22"/>
              </w:rPr>
              <w:t>22</w:t>
            </w:r>
          </w:p>
        </w:tc>
        <w:tc>
          <w:tcPr>
            <w:tcW w:w="1979" w:type="dxa"/>
            <w:noWrap/>
            <w:hideMark/>
          </w:tcPr>
          <w:p w14:paraId="474CCE66" w14:textId="5D56E53A" w:rsidR="002869E0" w:rsidRPr="00632249" w:rsidRDefault="002869E0" w:rsidP="00B94972">
            <w:pPr>
              <w:spacing w:before="20" w:after="20"/>
              <w:jc w:val="center"/>
              <w:rPr>
                <w:rFonts w:asciiTheme="minorHAnsi" w:hAnsiTheme="minorHAnsi"/>
                <w:sz w:val="22"/>
                <w:szCs w:val="22"/>
                <w:rPrChange w:id="518" w:author="Martin Sysel" w:date="2018-11-19T14:50:00Z">
                  <w:rPr>
                    <w:rFonts w:asciiTheme="minorHAnsi" w:hAnsiTheme="minorHAnsi"/>
                    <w:szCs w:val="16"/>
                  </w:rPr>
                </w:rPrChange>
              </w:rPr>
            </w:pPr>
            <w:r w:rsidRPr="001B059E">
              <w:rPr>
                <w:rFonts w:asciiTheme="minorHAnsi" w:hAnsiTheme="minorHAnsi"/>
                <w:szCs w:val="22"/>
              </w:rPr>
              <w:t>3,6</w:t>
            </w:r>
            <w:r w:rsidR="002F2B9F" w:rsidRPr="001B059E">
              <w:rPr>
                <w:rFonts w:asciiTheme="minorHAnsi" w:hAnsiTheme="minorHAnsi"/>
                <w:szCs w:val="22"/>
              </w:rPr>
              <w:t>%</w:t>
            </w:r>
          </w:p>
        </w:tc>
      </w:tr>
      <w:tr w:rsidR="002869E0" w:rsidRPr="00632249" w14:paraId="12F15E67" w14:textId="77777777" w:rsidTr="00B94972">
        <w:trPr>
          <w:trHeight w:val="170"/>
        </w:trPr>
        <w:tc>
          <w:tcPr>
            <w:tcW w:w="5103" w:type="dxa"/>
            <w:noWrap/>
            <w:hideMark/>
          </w:tcPr>
          <w:p w14:paraId="0172CAE7" w14:textId="77777777" w:rsidR="002869E0" w:rsidRPr="00632249" w:rsidRDefault="002869E0" w:rsidP="00B94972">
            <w:pPr>
              <w:spacing w:before="20" w:after="20"/>
              <w:rPr>
                <w:rFonts w:asciiTheme="minorHAnsi" w:hAnsiTheme="minorHAnsi"/>
                <w:sz w:val="22"/>
                <w:szCs w:val="22"/>
                <w:rPrChange w:id="519" w:author="Martin Sysel" w:date="2018-11-19T14:50:00Z">
                  <w:rPr>
                    <w:rFonts w:asciiTheme="minorHAnsi" w:hAnsiTheme="minorHAnsi"/>
                    <w:szCs w:val="16"/>
                  </w:rPr>
                </w:rPrChange>
              </w:rPr>
            </w:pPr>
            <w:r w:rsidRPr="001B059E">
              <w:rPr>
                <w:rFonts w:asciiTheme="minorHAnsi" w:hAnsiTheme="minorHAnsi"/>
                <w:szCs w:val="22"/>
              </w:rPr>
              <w:t>Operations Research Management Science</w:t>
            </w:r>
          </w:p>
        </w:tc>
        <w:tc>
          <w:tcPr>
            <w:tcW w:w="1843" w:type="dxa"/>
            <w:noWrap/>
            <w:hideMark/>
          </w:tcPr>
          <w:p w14:paraId="2BDEBF3C" w14:textId="77777777" w:rsidR="002869E0" w:rsidRPr="00632249" w:rsidRDefault="002869E0" w:rsidP="00B94972">
            <w:pPr>
              <w:spacing w:before="20" w:after="20"/>
              <w:jc w:val="center"/>
              <w:rPr>
                <w:rFonts w:asciiTheme="minorHAnsi" w:hAnsiTheme="minorHAnsi"/>
                <w:sz w:val="22"/>
                <w:szCs w:val="22"/>
                <w:rPrChange w:id="520" w:author="Martin Sysel" w:date="2018-11-19T14:50:00Z">
                  <w:rPr>
                    <w:rFonts w:asciiTheme="minorHAnsi" w:hAnsiTheme="minorHAnsi"/>
                    <w:szCs w:val="16"/>
                  </w:rPr>
                </w:rPrChange>
              </w:rPr>
            </w:pPr>
            <w:r w:rsidRPr="001B059E">
              <w:rPr>
                <w:rFonts w:asciiTheme="minorHAnsi" w:hAnsiTheme="minorHAnsi"/>
                <w:szCs w:val="22"/>
              </w:rPr>
              <w:t>21</w:t>
            </w:r>
          </w:p>
        </w:tc>
        <w:tc>
          <w:tcPr>
            <w:tcW w:w="1979" w:type="dxa"/>
            <w:noWrap/>
            <w:hideMark/>
          </w:tcPr>
          <w:p w14:paraId="1B5B26EF" w14:textId="34B85EA4" w:rsidR="002869E0" w:rsidRPr="00632249" w:rsidRDefault="002869E0" w:rsidP="00B94972">
            <w:pPr>
              <w:spacing w:before="20" w:after="20"/>
              <w:jc w:val="center"/>
              <w:rPr>
                <w:rFonts w:asciiTheme="minorHAnsi" w:hAnsiTheme="minorHAnsi"/>
                <w:sz w:val="22"/>
                <w:szCs w:val="22"/>
                <w:rPrChange w:id="521" w:author="Martin Sysel" w:date="2018-11-19T14:50:00Z">
                  <w:rPr>
                    <w:rFonts w:asciiTheme="minorHAnsi" w:hAnsiTheme="minorHAnsi"/>
                    <w:szCs w:val="16"/>
                  </w:rPr>
                </w:rPrChange>
              </w:rPr>
            </w:pPr>
            <w:r w:rsidRPr="001B059E">
              <w:rPr>
                <w:rFonts w:asciiTheme="minorHAnsi" w:hAnsiTheme="minorHAnsi"/>
                <w:szCs w:val="22"/>
              </w:rPr>
              <w:t>3,4</w:t>
            </w:r>
            <w:r w:rsidR="002F2B9F" w:rsidRPr="001B059E">
              <w:rPr>
                <w:rFonts w:asciiTheme="minorHAnsi" w:hAnsiTheme="minorHAnsi"/>
                <w:szCs w:val="22"/>
              </w:rPr>
              <w:t>%</w:t>
            </w:r>
          </w:p>
        </w:tc>
      </w:tr>
      <w:tr w:rsidR="002869E0" w:rsidRPr="00632249" w14:paraId="060EC898" w14:textId="77777777" w:rsidTr="00B94972">
        <w:trPr>
          <w:trHeight w:val="170"/>
        </w:trPr>
        <w:tc>
          <w:tcPr>
            <w:tcW w:w="5103" w:type="dxa"/>
            <w:noWrap/>
            <w:hideMark/>
          </w:tcPr>
          <w:p w14:paraId="50BF60C2" w14:textId="77777777" w:rsidR="002869E0" w:rsidRPr="00632249" w:rsidRDefault="002869E0" w:rsidP="00B94972">
            <w:pPr>
              <w:spacing w:before="20" w:after="20"/>
              <w:rPr>
                <w:rFonts w:asciiTheme="minorHAnsi" w:hAnsiTheme="minorHAnsi"/>
                <w:sz w:val="22"/>
                <w:szCs w:val="22"/>
                <w:rPrChange w:id="522" w:author="Martin Sysel" w:date="2018-11-19T14:50:00Z">
                  <w:rPr>
                    <w:rFonts w:asciiTheme="minorHAnsi" w:hAnsiTheme="minorHAnsi"/>
                    <w:szCs w:val="16"/>
                  </w:rPr>
                </w:rPrChange>
              </w:rPr>
            </w:pPr>
            <w:r w:rsidRPr="001B059E">
              <w:rPr>
                <w:rFonts w:asciiTheme="minorHAnsi" w:hAnsiTheme="minorHAnsi"/>
                <w:szCs w:val="22"/>
              </w:rPr>
              <w:t>Economics</w:t>
            </w:r>
          </w:p>
        </w:tc>
        <w:tc>
          <w:tcPr>
            <w:tcW w:w="1843" w:type="dxa"/>
            <w:noWrap/>
            <w:hideMark/>
          </w:tcPr>
          <w:p w14:paraId="58EFD1AC" w14:textId="77777777" w:rsidR="002869E0" w:rsidRPr="00632249" w:rsidRDefault="002869E0" w:rsidP="00B94972">
            <w:pPr>
              <w:spacing w:before="20" w:after="20"/>
              <w:jc w:val="center"/>
              <w:rPr>
                <w:rFonts w:asciiTheme="minorHAnsi" w:hAnsiTheme="minorHAnsi"/>
                <w:sz w:val="22"/>
                <w:szCs w:val="22"/>
                <w:rPrChange w:id="523" w:author="Martin Sysel" w:date="2018-11-19T14:50:00Z">
                  <w:rPr>
                    <w:rFonts w:asciiTheme="minorHAnsi" w:hAnsiTheme="minorHAnsi"/>
                    <w:szCs w:val="16"/>
                  </w:rPr>
                </w:rPrChange>
              </w:rPr>
            </w:pPr>
            <w:r w:rsidRPr="001B059E">
              <w:rPr>
                <w:rFonts w:asciiTheme="minorHAnsi" w:hAnsiTheme="minorHAnsi"/>
                <w:szCs w:val="22"/>
              </w:rPr>
              <w:t>20</w:t>
            </w:r>
          </w:p>
        </w:tc>
        <w:tc>
          <w:tcPr>
            <w:tcW w:w="1979" w:type="dxa"/>
            <w:noWrap/>
            <w:hideMark/>
          </w:tcPr>
          <w:p w14:paraId="034B97E4" w14:textId="67237928" w:rsidR="002869E0" w:rsidRPr="00632249" w:rsidRDefault="002869E0" w:rsidP="00B94972">
            <w:pPr>
              <w:spacing w:before="20" w:after="20"/>
              <w:jc w:val="center"/>
              <w:rPr>
                <w:rFonts w:asciiTheme="minorHAnsi" w:hAnsiTheme="minorHAnsi"/>
                <w:sz w:val="22"/>
                <w:szCs w:val="22"/>
                <w:rPrChange w:id="524" w:author="Martin Sysel" w:date="2018-11-19T14:50:00Z">
                  <w:rPr>
                    <w:rFonts w:asciiTheme="minorHAnsi" w:hAnsiTheme="minorHAnsi"/>
                    <w:szCs w:val="16"/>
                  </w:rPr>
                </w:rPrChange>
              </w:rPr>
            </w:pPr>
            <w:r w:rsidRPr="001B059E">
              <w:rPr>
                <w:rFonts w:asciiTheme="minorHAnsi" w:hAnsiTheme="minorHAnsi"/>
                <w:szCs w:val="22"/>
              </w:rPr>
              <w:t>3,3</w:t>
            </w:r>
            <w:r w:rsidR="002F2B9F" w:rsidRPr="001B059E">
              <w:rPr>
                <w:rFonts w:asciiTheme="minorHAnsi" w:hAnsiTheme="minorHAnsi"/>
                <w:szCs w:val="22"/>
              </w:rPr>
              <w:t>%</w:t>
            </w:r>
          </w:p>
        </w:tc>
      </w:tr>
      <w:tr w:rsidR="002869E0" w:rsidRPr="00632249" w14:paraId="187BD636" w14:textId="77777777" w:rsidTr="00B94972">
        <w:trPr>
          <w:trHeight w:val="170"/>
        </w:trPr>
        <w:tc>
          <w:tcPr>
            <w:tcW w:w="5103" w:type="dxa"/>
            <w:noWrap/>
            <w:hideMark/>
          </w:tcPr>
          <w:p w14:paraId="00321CA2" w14:textId="77777777" w:rsidR="002869E0" w:rsidRPr="00632249" w:rsidRDefault="002869E0" w:rsidP="00B94972">
            <w:pPr>
              <w:spacing w:before="20" w:after="20"/>
              <w:rPr>
                <w:rFonts w:asciiTheme="minorHAnsi" w:hAnsiTheme="minorHAnsi"/>
                <w:sz w:val="22"/>
                <w:szCs w:val="22"/>
                <w:rPrChange w:id="525" w:author="Martin Sysel" w:date="2018-11-19T14:50:00Z">
                  <w:rPr>
                    <w:rFonts w:asciiTheme="minorHAnsi" w:hAnsiTheme="minorHAnsi"/>
                    <w:szCs w:val="16"/>
                  </w:rPr>
                </w:rPrChange>
              </w:rPr>
            </w:pPr>
            <w:r w:rsidRPr="001B059E">
              <w:rPr>
                <w:rFonts w:asciiTheme="minorHAnsi" w:hAnsiTheme="minorHAnsi"/>
                <w:szCs w:val="22"/>
              </w:rPr>
              <w:t>Instruments Instrumentation</w:t>
            </w:r>
          </w:p>
        </w:tc>
        <w:tc>
          <w:tcPr>
            <w:tcW w:w="1843" w:type="dxa"/>
            <w:noWrap/>
            <w:hideMark/>
          </w:tcPr>
          <w:p w14:paraId="1D8119CF" w14:textId="77777777" w:rsidR="002869E0" w:rsidRPr="00632249" w:rsidRDefault="002869E0" w:rsidP="00B94972">
            <w:pPr>
              <w:spacing w:before="20" w:after="20"/>
              <w:jc w:val="center"/>
              <w:rPr>
                <w:rFonts w:asciiTheme="minorHAnsi" w:hAnsiTheme="minorHAnsi"/>
                <w:sz w:val="22"/>
                <w:szCs w:val="22"/>
                <w:rPrChange w:id="526" w:author="Martin Sysel" w:date="2018-11-19T14:50:00Z">
                  <w:rPr>
                    <w:rFonts w:asciiTheme="minorHAnsi" w:hAnsiTheme="minorHAnsi"/>
                    <w:szCs w:val="16"/>
                  </w:rPr>
                </w:rPrChange>
              </w:rPr>
            </w:pPr>
            <w:r w:rsidRPr="001B059E">
              <w:rPr>
                <w:rFonts w:asciiTheme="minorHAnsi" w:hAnsiTheme="minorHAnsi"/>
                <w:szCs w:val="22"/>
              </w:rPr>
              <w:t>17</w:t>
            </w:r>
          </w:p>
        </w:tc>
        <w:tc>
          <w:tcPr>
            <w:tcW w:w="1979" w:type="dxa"/>
            <w:noWrap/>
            <w:hideMark/>
          </w:tcPr>
          <w:p w14:paraId="7CC7CFCD" w14:textId="4534FB7B" w:rsidR="002869E0" w:rsidRPr="00632249" w:rsidRDefault="002869E0" w:rsidP="00B94972">
            <w:pPr>
              <w:spacing w:before="20" w:after="20"/>
              <w:jc w:val="center"/>
              <w:rPr>
                <w:rFonts w:asciiTheme="minorHAnsi" w:hAnsiTheme="minorHAnsi"/>
                <w:sz w:val="22"/>
                <w:szCs w:val="22"/>
                <w:rPrChange w:id="527" w:author="Martin Sysel" w:date="2018-11-19T14:50:00Z">
                  <w:rPr>
                    <w:rFonts w:asciiTheme="minorHAnsi" w:hAnsiTheme="minorHAnsi"/>
                    <w:szCs w:val="16"/>
                  </w:rPr>
                </w:rPrChange>
              </w:rPr>
            </w:pPr>
            <w:r w:rsidRPr="001B059E">
              <w:rPr>
                <w:rFonts w:asciiTheme="minorHAnsi" w:hAnsiTheme="minorHAnsi"/>
                <w:szCs w:val="22"/>
              </w:rPr>
              <w:t>2,8</w:t>
            </w:r>
            <w:r w:rsidR="002F2B9F" w:rsidRPr="001B059E">
              <w:rPr>
                <w:rFonts w:asciiTheme="minorHAnsi" w:hAnsiTheme="minorHAnsi"/>
                <w:szCs w:val="22"/>
              </w:rPr>
              <w:t>%</w:t>
            </w:r>
          </w:p>
        </w:tc>
      </w:tr>
      <w:tr w:rsidR="002869E0" w:rsidRPr="00632249" w14:paraId="5763C306" w14:textId="77777777" w:rsidTr="00B94972">
        <w:trPr>
          <w:trHeight w:val="170"/>
        </w:trPr>
        <w:tc>
          <w:tcPr>
            <w:tcW w:w="5103" w:type="dxa"/>
            <w:noWrap/>
            <w:hideMark/>
          </w:tcPr>
          <w:p w14:paraId="61D592AF" w14:textId="77777777" w:rsidR="002869E0" w:rsidRPr="00632249" w:rsidRDefault="002869E0" w:rsidP="00B94972">
            <w:pPr>
              <w:spacing w:before="20" w:after="20"/>
              <w:rPr>
                <w:rFonts w:asciiTheme="minorHAnsi" w:hAnsiTheme="minorHAnsi"/>
                <w:sz w:val="22"/>
                <w:szCs w:val="22"/>
                <w:rPrChange w:id="528" w:author="Martin Sysel" w:date="2018-11-19T14:50:00Z">
                  <w:rPr>
                    <w:rFonts w:asciiTheme="minorHAnsi" w:hAnsiTheme="minorHAnsi"/>
                    <w:szCs w:val="16"/>
                  </w:rPr>
                </w:rPrChange>
              </w:rPr>
            </w:pPr>
            <w:r w:rsidRPr="001B059E">
              <w:rPr>
                <w:rFonts w:asciiTheme="minorHAnsi" w:hAnsiTheme="minorHAnsi"/>
                <w:szCs w:val="22"/>
              </w:rPr>
              <w:t>Optics</w:t>
            </w:r>
          </w:p>
        </w:tc>
        <w:tc>
          <w:tcPr>
            <w:tcW w:w="1843" w:type="dxa"/>
            <w:noWrap/>
            <w:hideMark/>
          </w:tcPr>
          <w:p w14:paraId="59691ED6" w14:textId="77777777" w:rsidR="002869E0" w:rsidRPr="00632249" w:rsidRDefault="002869E0" w:rsidP="00B94972">
            <w:pPr>
              <w:spacing w:before="20" w:after="20"/>
              <w:jc w:val="center"/>
              <w:rPr>
                <w:rFonts w:asciiTheme="minorHAnsi" w:hAnsiTheme="minorHAnsi"/>
                <w:sz w:val="22"/>
                <w:szCs w:val="22"/>
                <w:rPrChange w:id="529" w:author="Martin Sysel" w:date="2018-11-19T14:50:00Z">
                  <w:rPr>
                    <w:rFonts w:asciiTheme="minorHAnsi" w:hAnsiTheme="minorHAnsi"/>
                    <w:szCs w:val="16"/>
                  </w:rPr>
                </w:rPrChange>
              </w:rPr>
            </w:pPr>
            <w:r w:rsidRPr="001B059E">
              <w:rPr>
                <w:rFonts w:asciiTheme="minorHAnsi" w:hAnsiTheme="minorHAnsi"/>
                <w:szCs w:val="22"/>
              </w:rPr>
              <w:t>12</w:t>
            </w:r>
          </w:p>
        </w:tc>
        <w:tc>
          <w:tcPr>
            <w:tcW w:w="1979" w:type="dxa"/>
            <w:noWrap/>
            <w:hideMark/>
          </w:tcPr>
          <w:p w14:paraId="30D0DAB9" w14:textId="062179FB" w:rsidR="002869E0" w:rsidRPr="00632249" w:rsidRDefault="002869E0" w:rsidP="00B94972">
            <w:pPr>
              <w:spacing w:before="20" w:after="20"/>
              <w:jc w:val="center"/>
              <w:rPr>
                <w:rFonts w:asciiTheme="minorHAnsi" w:hAnsiTheme="minorHAnsi"/>
                <w:sz w:val="22"/>
                <w:szCs w:val="22"/>
                <w:rPrChange w:id="530" w:author="Martin Sysel" w:date="2018-11-19T14:50:00Z">
                  <w:rPr>
                    <w:rFonts w:asciiTheme="minorHAnsi" w:hAnsiTheme="minorHAnsi"/>
                    <w:szCs w:val="16"/>
                  </w:rPr>
                </w:rPrChange>
              </w:rPr>
            </w:pPr>
            <w:r w:rsidRPr="001B059E">
              <w:rPr>
                <w:rFonts w:asciiTheme="minorHAnsi" w:hAnsiTheme="minorHAnsi"/>
                <w:szCs w:val="22"/>
              </w:rPr>
              <w:t>2,0</w:t>
            </w:r>
            <w:r w:rsidR="002F2B9F" w:rsidRPr="001B059E">
              <w:rPr>
                <w:rFonts w:asciiTheme="minorHAnsi" w:hAnsiTheme="minorHAnsi"/>
                <w:szCs w:val="22"/>
              </w:rPr>
              <w:t>%</w:t>
            </w:r>
          </w:p>
        </w:tc>
      </w:tr>
      <w:tr w:rsidR="002869E0" w:rsidRPr="00632249" w14:paraId="31994A88" w14:textId="77777777" w:rsidTr="00B94972">
        <w:trPr>
          <w:trHeight w:val="170"/>
        </w:trPr>
        <w:tc>
          <w:tcPr>
            <w:tcW w:w="5103" w:type="dxa"/>
            <w:noWrap/>
            <w:hideMark/>
          </w:tcPr>
          <w:p w14:paraId="293D9286" w14:textId="77777777" w:rsidR="002869E0" w:rsidRPr="00632249" w:rsidRDefault="002869E0" w:rsidP="00B94972">
            <w:pPr>
              <w:spacing w:before="20" w:after="20"/>
              <w:rPr>
                <w:rFonts w:asciiTheme="minorHAnsi" w:hAnsiTheme="minorHAnsi"/>
                <w:sz w:val="22"/>
                <w:szCs w:val="22"/>
                <w:rPrChange w:id="531" w:author="Martin Sysel" w:date="2018-11-19T14:50:00Z">
                  <w:rPr>
                    <w:rFonts w:asciiTheme="minorHAnsi" w:hAnsiTheme="minorHAnsi"/>
                    <w:szCs w:val="16"/>
                  </w:rPr>
                </w:rPrChange>
              </w:rPr>
            </w:pPr>
            <w:r w:rsidRPr="001B059E">
              <w:rPr>
                <w:rFonts w:asciiTheme="minorHAnsi" w:hAnsiTheme="minorHAnsi"/>
                <w:szCs w:val="22"/>
              </w:rPr>
              <w:t>Social Sciences Interdisciplinary</w:t>
            </w:r>
          </w:p>
        </w:tc>
        <w:tc>
          <w:tcPr>
            <w:tcW w:w="1843" w:type="dxa"/>
            <w:noWrap/>
            <w:hideMark/>
          </w:tcPr>
          <w:p w14:paraId="3A2AF440" w14:textId="77777777" w:rsidR="002869E0" w:rsidRPr="00632249" w:rsidRDefault="002869E0" w:rsidP="00B94972">
            <w:pPr>
              <w:spacing w:before="20" w:after="20"/>
              <w:jc w:val="center"/>
              <w:rPr>
                <w:rFonts w:asciiTheme="minorHAnsi" w:hAnsiTheme="minorHAnsi"/>
                <w:sz w:val="22"/>
                <w:szCs w:val="22"/>
                <w:rPrChange w:id="532" w:author="Martin Sysel" w:date="2018-11-19T14:50:00Z">
                  <w:rPr>
                    <w:rFonts w:asciiTheme="minorHAnsi" w:hAnsiTheme="minorHAnsi"/>
                    <w:szCs w:val="16"/>
                  </w:rPr>
                </w:rPrChange>
              </w:rPr>
            </w:pPr>
            <w:r w:rsidRPr="001B059E">
              <w:rPr>
                <w:rFonts w:asciiTheme="minorHAnsi" w:hAnsiTheme="minorHAnsi"/>
                <w:szCs w:val="22"/>
              </w:rPr>
              <w:t>12</w:t>
            </w:r>
          </w:p>
        </w:tc>
        <w:tc>
          <w:tcPr>
            <w:tcW w:w="1979" w:type="dxa"/>
            <w:noWrap/>
            <w:hideMark/>
          </w:tcPr>
          <w:p w14:paraId="1CE8FF5D" w14:textId="6D2B2FC3" w:rsidR="002869E0" w:rsidRPr="00632249" w:rsidRDefault="002869E0" w:rsidP="00B94972">
            <w:pPr>
              <w:spacing w:before="20" w:after="20"/>
              <w:jc w:val="center"/>
              <w:rPr>
                <w:rFonts w:asciiTheme="minorHAnsi" w:hAnsiTheme="minorHAnsi"/>
                <w:sz w:val="22"/>
                <w:szCs w:val="22"/>
                <w:rPrChange w:id="533" w:author="Martin Sysel" w:date="2018-11-19T14:50:00Z">
                  <w:rPr>
                    <w:rFonts w:asciiTheme="minorHAnsi" w:hAnsiTheme="minorHAnsi"/>
                    <w:szCs w:val="16"/>
                  </w:rPr>
                </w:rPrChange>
              </w:rPr>
            </w:pPr>
            <w:r w:rsidRPr="001B059E">
              <w:rPr>
                <w:rFonts w:asciiTheme="minorHAnsi" w:hAnsiTheme="minorHAnsi"/>
                <w:szCs w:val="22"/>
              </w:rPr>
              <w:t>2,0</w:t>
            </w:r>
            <w:r w:rsidR="002F2B9F" w:rsidRPr="001B059E">
              <w:rPr>
                <w:rFonts w:asciiTheme="minorHAnsi" w:hAnsiTheme="minorHAnsi"/>
                <w:szCs w:val="22"/>
              </w:rPr>
              <w:t>%</w:t>
            </w:r>
          </w:p>
        </w:tc>
      </w:tr>
      <w:tr w:rsidR="002869E0" w:rsidRPr="00632249" w14:paraId="756B946D" w14:textId="77777777" w:rsidTr="00B94972">
        <w:trPr>
          <w:trHeight w:val="170"/>
        </w:trPr>
        <w:tc>
          <w:tcPr>
            <w:tcW w:w="5103" w:type="dxa"/>
            <w:noWrap/>
            <w:hideMark/>
          </w:tcPr>
          <w:p w14:paraId="60CD22A3" w14:textId="77777777" w:rsidR="002869E0" w:rsidRPr="00632249" w:rsidRDefault="002869E0" w:rsidP="00B94972">
            <w:pPr>
              <w:spacing w:before="20" w:after="20"/>
              <w:rPr>
                <w:rFonts w:asciiTheme="minorHAnsi" w:hAnsiTheme="minorHAnsi"/>
                <w:sz w:val="22"/>
                <w:szCs w:val="22"/>
                <w:rPrChange w:id="534" w:author="Martin Sysel" w:date="2018-11-19T14:50:00Z">
                  <w:rPr>
                    <w:rFonts w:asciiTheme="minorHAnsi" w:hAnsiTheme="minorHAnsi"/>
                    <w:szCs w:val="16"/>
                  </w:rPr>
                </w:rPrChange>
              </w:rPr>
            </w:pPr>
            <w:r w:rsidRPr="001B059E">
              <w:rPr>
                <w:rFonts w:asciiTheme="minorHAnsi" w:hAnsiTheme="minorHAnsi"/>
                <w:szCs w:val="22"/>
              </w:rPr>
              <w:t>Environmental Sciences</w:t>
            </w:r>
          </w:p>
        </w:tc>
        <w:tc>
          <w:tcPr>
            <w:tcW w:w="1843" w:type="dxa"/>
            <w:noWrap/>
            <w:hideMark/>
          </w:tcPr>
          <w:p w14:paraId="38B6C23F" w14:textId="77777777" w:rsidR="002869E0" w:rsidRPr="00632249" w:rsidRDefault="002869E0" w:rsidP="00B94972">
            <w:pPr>
              <w:spacing w:before="20" w:after="20"/>
              <w:jc w:val="center"/>
              <w:rPr>
                <w:rFonts w:asciiTheme="minorHAnsi" w:hAnsiTheme="minorHAnsi"/>
                <w:sz w:val="22"/>
                <w:szCs w:val="22"/>
                <w:rPrChange w:id="535" w:author="Martin Sysel" w:date="2018-11-19T14:50:00Z">
                  <w:rPr>
                    <w:rFonts w:asciiTheme="minorHAnsi" w:hAnsiTheme="minorHAnsi"/>
                    <w:szCs w:val="16"/>
                  </w:rPr>
                </w:rPrChange>
              </w:rPr>
            </w:pPr>
            <w:r w:rsidRPr="001B059E">
              <w:rPr>
                <w:rFonts w:asciiTheme="minorHAnsi" w:hAnsiTheme="minorHAnsi"/>
                <w:szCs w:val="22"/>
              </w:rPr>
              <w:t>11</w:t>
            </w:r>
          </w:p>
        </w:tc>
        <w:tc>
          <w:tcPr>
            <w:tcW w:w="1979" w:type="dxa"/>
            <w:noWrap/>
            <w:hideMark/>
          </w:tcPr>
          <w:p w14:paraId="5646CE77" w14:textId="4C1314F9" w:rsidR="002869E0" w:rsidRPr="00632249" w:rsidRDefault="002869E0" w:rsidP="00B94972">
            <w:pPr>
              <w:spacing w:before="20" w:after="20"/>
              <w:jc w:val="center"/>
              <w:rPr>
                <w:rFonts w:asciiTheme="minorHAnsi" w:hAnsiTheme="minorHAnsi"/>
                <w:sz w:val="22"/>
                <w:szCs w:val="22"/>
                <w:rPrChange w:id="536" w:author="Martin Sysel" w:date="2018-11-19T14:50:00Z">
                  <w:rPr>
                    <w:rFonts w:asciiTheme="minorHAnsi" w:hAnsiTheme="minorHAnsi"/>
                    <w:szCs w:val="16"/>
                  </w:rPr>
                </w:rPrChange>
              </w:rPr>
            </w:pPr>
            <w:r w:rsidRPr="001B059E">
              <w:rPr>
                <w:rFonts w:asciiTheme="minorHAnsi" w:hAnsiTheme="minorHAnsi"/>
                <w:szCs w:val="22"/>
              </w:rPr>
              <w:t>1,8</w:t>
            </w:r>
            <w:r w:rsidR="002F2B9F" w:rsidRPr="001B059E">
              <w:rPr>
                <w:rFonts w:asciiTheme="minorHAnsi" w:hAnsiTheme="minorHAnsi"/>
                <w:szCs w:val="22"/>
              </w:rPr>
              <w:t>%</w:t>
            </w:r>
          </w:p>
        </w:tc>
      </w:tr>
      <w:tr w:rsidR="002869E0" w:rsidRPr="00632249" w14:paraId="57F910ED" w14:textId="77777777" w:rsidTr="00B94972">
        <w:trPr>
          <w:trHeight w:val="170"/>
        </w:trPr>
        <w:tc>
          <w:tcPr>
            <w:tcW w:w="5103" w:type="dxa"/>
            <w:noWrap/>
            <w:hideMark/>
          </w:tcPr>
          <w:p w14:paraId="3B2A1AB3" w14:textId="77777777" w:rsidR="002869E0" w:rsidRPr="00632249" w:rsidRDefault="002869E0" w:rsidP="00B94972">
            <w:pPr>
              <w:spacing w:before="20" w:after="20"/>
              <w:rPr>
                <w:rFonts w:asciiTheme="minorHAnsi" w:hAnsiTheme="minorHAnsi"/>
                <w:sz w:val="22"/>
                <w:szCs w:val="22"/>
                <w:rPrChange w:id="537" w:author="Martin Sysel" w:date="2018-11-19T14:50:00Z">
                  <w:rPr>
                    <w:rFonts w:asciiTheme="minorHAnsi" w:hAnsiTheme="minorHAnsi"/>
                    <w:szCs w:val="16"/>
                  </w:rPr>
                </w:rPrChange>
              </w:rPr>
            </w:pPr>
            <w:r w:rsidRPr="001B059E">
              <w:rPr>
                <w:rFonts w:asciiTheme="minorHAnsi" w:hAnsiTheme="minorHAnsi"/>
                <w:szCs w:val="22"/>
              </w:rPr>
              <w:t>Materials Science Multidisciplinary</w:t>
            </w:r>
          </w:p>
        </w:tc>
        <w:tc>
          <w:tcPr>
            <w:tcW w:w="1843" w:type="dxa"/>
            <w:noWrap/>
            <w:hideMark/>
          </w:tcPr>
          <w:p w14:paraId="594F1DAB" w14:textId="77777777" w:rsidR="002869E0" w:rsidRPr="00632249" w:rsidRDefault="002869E0" w:rsidP="00B94972">
            <w:pPr>
              <w:spacing w:before="20" w:after="20"/>
              <w:jc w:val="center"/>
              <w:rPr>
                <w:rFonts w:asciiTheme="minorHAnsi" w:hAnsiTheme="minorHAnsi"/>
                <w:sz w:val="22"/>
                <w:szCs w:val="22"/>
                <w:rPrChange w:id="538" w:author="Martin Sysel" w:date="2018-11-19T14:50:00Z">
                  <w:rPr>
                    <w:rFonts w:asciiTheme="minorHAnsi" w:hAnsiTheme="minorHAnsi"/>
                    <w:szCs w:val="16"/>
                  </w:rPr>
                </w:rPrChange>
              </w:rPr>
            </w:pPr>
            <w:r w:rsidRPr="001B059E">
              <w:rPr>
                <w:rFonts w:asciiTheme="minorHAnsi" w:hAnsiTheme="minorHAnsi"/>
                <w:szCs w:val="22"/>
              </w:rPr>
              <w:t>11</w:t>
            </w:r>
          </w:p>
        </w:tc>
        <w:tc>
          <w:tcPr>
            <w:tcW w:w="1979" w:type="dxa"/>
            <w:noWrap/>
            <w:hideMark/>
          </w:tcPr>
          <w:p w14:paraId="4B31FE64" w14:textId="5DD0DB55" w:rsidR="002869E0" w:rsidRPr="00632249" w:rsidRDefault="002869E0" w:rsidP="00B94972">
            <w:pPr>
              <w:spacing w:before="20" w:after="20"/>
              <w:jc w:val="center"/>
              <w:rPr>
                <w:rFonts w:asciiTheme="minorHAnsi" w:hAnsiTheme="minorHAnsi"/>
                <w:sz w:val="22"/>
                <w:szCs w:val="22"/>
                <w:rPrChange w:id="539" w:author="Martin Sysel" w:date="2018-11-19T14:50:00Z">
                  <w:rPr>
                    <w:rFonts w:asciiTheme="minorHAnsi" w:hAnsiTheme="minorHAnsi"/>
                    <w:szCs w:val="16"/>
                  </w:rPr>
                </w:rPrChange>
              </w:rPr>
            </w:pPr>
            <w:r w:rsidRPr="001B059E">
              <w:rPr>
                <w:rFonts w:asciiTheme="minorHAnsi" w:hAnsiTheme="minorHAnsi"/>
                <w:szCs w:val="22"/>
              </w:rPr>
              <w:t>1,8</w:t>
            </w:r>
            <w:r w:rsidR="002F2B9F" w:rsidRPr="001B059E">
              <w:rPr>
                <w:rFonts w:asciiTheme="minorHAnsi" w:hAnsiTheme="minorHAnsi"/>
                <w:szCs w:val="22"/>
              </w:rPr>
              <w:t>%</w:t>
            </w:r>
          </w:p>
        </w:tc>
      </w:tr>
      <w:tr w:rsidR="002869E0" w:rsidRPr="00632249" w14:paraId="6DAB6974" w14:textId="77777777" w:rsidTr="00B94972">
        <w:trPr>
          <w:trHeight w:val="170"/>
        </w:trPr>
        <w:tc>
          <w:tcPr>
            <w:tcW w:w="5103" w:type="dxa"/>
            <w:noWrap/>
            <w:hideMark/>
          </w:tcPr>
          <w:p w14:paraId="090B42B2" w14:textId="77777777" w:rsidR="002869E0" w:rsidRPr="00632249" w:rsidRDefault="002869E0" w:rsidP="00B94972">
            <w:pPr>
              <w:spacing w:before="20" w:after="20"/>
              <w:rPr>
                <w:rFonts w:asciiTheme="minorHAnsi" w:hAnsiTheme="minorHAnsi"/>
                <w:sz w:val="22"/>
                <w:szCs w:val="22"/>
                <w:rPrChange w:id="540" w:author="Martin Sysel" w:date="2018-11-19T14:50:00Z">
                  <w:rPr>
                    <w:rFonts w:asciiTheme="minorHAnsi" w:hAnsiTheme="minorHAnsi"/>
                    <w:szCs w:val="16"/>
                  </w:rPr>
                </w:rPrChange>
              </w:rPr>
            </w:pPr>
            <w:r w:rsidRPr="001B059E">
              <w:rPr>
                <w:rFonts w:asciiTheme="minorHAnsi" w:hAnsiTheme="minorHAnsi"/>
                <w:szCs w:val="22"/>
              </w:rPr>
              <w:t>Remote Sensing</w:t>
            </w:r>
          </w:p>
        </w:tc>
        <w:tc>
          <w:tcPr>
            <w:tcW w:w="1843" w:type="dxa"/>
            <w:noWrap/>
            <w:hideMark/>
          </w:tcPr>
          <w:p w14:paraId="100A5E0A" w14:textId="77777777" w:rsidR="002869E0" w:rsidRPr="00632249" w:rsidRDefault="002869E0" w:rsidP="00B94972">
            <w:pPr>
              <w:spacing w:before="20" w:after="20"/>
              <w:jc w:val="center"/>
              <w:rPr>
                <w:rFonts w:asciiTheme="minorHAnsi" w:hAnsiTheme="minorHAnsi"/>
                <w:sz w:val="22"/>
                <w:szCs w:val="22"/>
                <w:rPrChange w:id="541" w:author="Martin Sysel" w:date="2018-11-19T14:50:00Z">
                  <w:rPr>
                    <w:rFonts w:asciiTheme="minorHAnsi" w:hAnsiTheme="minorHAnsi"/>
                    <w:szCs w:val="16"/>
                  </w:rPr>
                </w:rPrChange>
              </w:rPr>
            </w:pPr>
            <w:r w:rsidRPr="001B059E">
              <w:rPr>
                <w:rFonts w:asciiTheme="minorHAnsi" w:hAnsiTheme="minorHAnsi"/>
                <w:szCs w:val="22"/>
              </w:rPr>
              <w:t>11</w:t>
            </w:r>
          </w:p>
        </w:tc>
        <w:tc>
          <w:tcPr>
            <w:tcW w:w="1979" w:type="dxa"/>
            <w:noWrap/>
            <w:hideMark/>
          </w:tcPr>
          <w:p w14:paraId="78C66206" w14:textId="2D58E8B9" w:rsidR="002869E0" w:rsidRPr="00632249" w:rsidRDefault="002869E0" w:rsidP="00B94972">
            <w:pPr>
              <w:spacing w:before="20" w:after="20"/>
              <w:jc w:val="center"/>
              <w:rPr>
                <w:rFonts w:asciiTheme="minorHAnsi" w:hAnsiTheme="minorHAnsi"/>
                <w:sz w:val="22"/>
                <w:szCs w:val="22"/>
                <w:rPrChange w:id="542" w:author="Martin Sysel" w:date="2018-11-19T14:50:00Z">
                  <w:rPr>
                    <w:rFonts w:asciiTheme="minorHAnsi" w:hAnsiTheme="minorHAnsi"/>
                    <w:szCs w:val="16"/>
                  </w:rPr>
                </w:rPrChange>
              </w:rPr>
            </w:pPr>
            <w:r w:rsidRPr="001B059E">
              <w:rPr>
                <w:rFonts w:asciiTheme="minorHAnsi" w:hAnsiTheme="minorHAnsi"/>
                <w:szCs w:val="22"/>
              </w:rPr>
              <w:t>1,8</w:t>
            </w:r>
            <w:r w:rsidR="002F2B9F" w:rsidRPr="001B059E">
              <w:rPr>
                <w:rFonts w:asciiTheme="minorHAnsi" w:hAnsiTheme="minorHAnsi"/>
                <w:szCs w:val="22"/>
              </w:rPr>
              <w:t>%</w:t>
            </w:r>
          </w:p>
        </w:tc>
      </w:tr>
      <w:tr w:rsidR="002869E0" w:rsidRPr="00632249" w14:paraId="1C90D7E4" w14:textId="77777777" w:rsidTr="00B94972">
        <w:trPr>
          <w:trHeight w:val="170"/>
        </w:trPr>
        <w:tc>
          <w:tcPr>
            <w:tcW w:w="5103" w:type="dxa"/>
            <w:noWrap/>
            <w:hideMark/>
          </w:tcPr>
          <w:p w14:paraId="63F968EC" w14:textId="77777777" w:rsidR="002869E0" w:rsidRPr="00632249" w:rsidRDefault="002869E0" w:rsidP="00B94972">
            <w:pPr>
              <w:spacing w:before="20" w:after="20"/>
              <w:rPr>
                <w:rFonts w:asciiTheme="minorHAnsi" w:hAnsiTheme="minorHAnsi"/>
                <w:sz w:val="22"/>
                <w:szCs w:val="22"/>
                <w:rPrChange w:id="543" w:author="Martin Sysel" w:date="2018-11-19T14:50:00Z">
                  <w:rPr>
                    <w:rFonts w:asciiTheme="minorHAnsi" w:hAnsiTheme="minorHAnsi"/>
                    <w:szCs w:val="16"/>
                  </w:rPr>
                </w:rPrChange>
              </w:rPr>
            </w:pPr>
            <w:r w:rsidRPr="001B059E">
              <w:rPr>
                <w:rFonts w:asciiTheme="minorHAnsi" w:hAnsiTheme="minorHAnsi"/>
                <w:szCs w:val="22"/>
              </w:rPr>
              <w:t>Transportation Science Technology</w:t>
            </w:r>
          </w:p>
        </w:tc>
        <w:tc>
          <w:tcPr>
            <w:tcW w:w="1843" w:type="dxa"/>
            <w:noWrap/>
            <w:hideMark/>
          </w:tcPr>
          <w:p w14:paraId="723B0138" w14:textId="77777777" w:rsidR="002869E0" w:rsidRPr="00632249" w:rsidRDefault="002869E0" w:rsidP="00B94972">
            <w:pPr>
              <w:spacing w:before="20" w:after="20"/>
              <w:jc w:val="center"/>
              <w:rPr>
                <w:rFonts w:asciiTheme="minorHAnsi" w:hAnsiTheme="minorHAnsi"/>
                <w:sz w:val="22"/>
                <w:szCs w:val="22"/>
                <w:rPrChange w:id="544" w:author="Martin Sysel" w:date="2018-11-19T14:50:00Z">
                  <w:rPr>
                    <w:rFonts w:asciiTheme="minorHAnsi" w:hAnsiTheme="minorHAnsi"/>
                    <w:szCs w:val="16"/>
                  </w:rPr>
                </w:rPrChange>
              </w:rPr>
            </w:pPr>
            <w:r w:rsidRPr="001B059E">
              <w:rPr>
                <w:rFonts w:asciiTheme="minorHAnsi" w:hAnsiTheme="minorHAnsi"/>
                <w:szCs w:val="22"/>
              </w:rPr>
              <w:t>11</w:t>
            </w:r>
          </w:p>
        </w:tc>
        <w:tc>
          <w:tcPr>
            <w:tcW w:w="1979" w:type="dxa"/>
            <w:noWrap/>
            <w:hideMark/>
          </w:tcPr>
          <w:p w14:paraId="5CAAB93A" w14:textId="1F489323" w:rsidR="002869E0" w:rsidRPr="00632249" w:rsidRDefault="002869E0" w:rsidP="00B94972">
            <w:pPr>
              <w:spacing w:before="20" w:after="20"/>
              <w:jc w:val="center"/>
              <w:rPr>
                <w:rFonts w:asciiTheme="minorHAnsi" w:hAnsiTheme="minorHAnsi"/>
                <w:sz w:val="22"/>
                <w:szCs w:val="22"/>
                <w:rPrChange w:id="545" w:author="Martin Sysel" w:date="2018-11-19T14:50:00Z">
                  <w:rPr>
                    <w:rFonts w:asciiTheme="minorHAnsi" w:hAnsiTheme="minorHAnsi"/>
                    <w:szCs w:val="16"/>
                  </w:rPr>
                </w:rPrChange>
              </w:rPr>
            </w:pPr>
            <w:r w:rsidRPr="001B059E">
              <w:rPr>
                <w:rFonts w:asciiTheme="minorHAnsi" w:hAnsiTheme="minorHAnsi"/>
                <w:szCs w:val="22"/>
              </w:rPr>
              <w:t>1,8</w:t>
            </w:r>
            <w:r w:rsidR="002F2B9F" w:rsidRPr="001B059E">
              <w:rPr>
                <w:rFonts w:asciiTheme="minorHAnsi" w:hAnsiTheme="minorHAnsi"/>
                <w:szCs w:val="22"/>
              </w:rPr>
              <w:t>%</w:t>
            </w:r>
          </w:p>
        </w:tc>
      </w:tr>
      <w:tr w:rsidR="002869E0" w:rsidRPr="00632249" w14:paraId="4267D0DF" w14:textId="77777777" w:rsidTr="00B94972">
        <w:trPr>
          <w:trHeight w:val="170"/>
        </w:trPr>
        <w:tc>
          <w:tcPr>
            <w:tcW w:w="5103" w:type="dxa"/>
            <w:noWrap/>
            <w:hideMark/>
          </w:tcPr>
          <w:p w14:paraId="7BB6F5EE" w14:textId="77777777" w:rsidR="002869E0" w:rsidRPr="00632249" w:rsidRDefault="002869E0" w:rsidP="00B94972">
            <w:pPr>
              <w:spacing w:before="20" w:after="20"/>
              <w:rPr>
                <w:rFonts w:asciiTheme="minorHAnsi" w:hAnsiTheme="minorHAnsi"/>
                <w:sz w:val="22"/>
                <w:szCs w:val="22"/>
                <w:rPrChange w:id="546" w:author="Martin Sysel" w:date="2018-11-19T14:50:00Z">
                  <w:rPr>
                    <w:rFonts w:asciiTheme="minorHAnsi" w:hAnsiTheme="minorHAnsi"/>
                    <w:szCs w:val="16"/>
                  </w:rPr>
                </w:rPrChange>
              </w:rPr>
            </w:pPr>
            <w:r w:rsidRPr="001B059E">
              <w:rPr>
                <w:rFonts w:asciiTheme="minorHAnsi" w:hAnsiTheme="minorHAnsi"/>
                <w:szCs w:val="22"/>
              </w:rPr>
              <w:t>Energy Fuels</w:t>
            </w:r>
          </w:p>
        </w:tc>
        <w:tc>
          <w:tcPr>
            <w:tcW w:w="1843" w:type="dxa"/>
            <w:noWrap/>
            <w:hideMark/>
          </w:tcPr>
          <w:p w14:paraId="35059CD4" w14:textId="77777777" w:rsidR="002869E0" w:rsidRPr="00632249" w:rsidRDefault="002869E0" w:rsidP="00B94972">
            <w:pPr>
              <w:spacing w:before="20" w:after="20"/>
              <w:jc w:val="center"/>
              <w:rPr>
                <w:rFonts w:asciiTheme="minorHAnsi" w:hAnsiTheme="minorHAnsi"/>
                <w:sz w:val="22"/>
                <w:szCs w:val="22"/>
                <w:rPrChange w:id="547" w:author="Martin Sysel" w:date="2018-11-19T14:50:00Z">
                  <w:rPr>
                    <w:rFonts w:asciiTheme="minorHAnsi" w:hAnsiTheme="minorHAnsi"/>
                    <w:szCs w:val="16"/>
                  </w:rPr>
                </w:rPrChange>
              </w:rPr>
            </w:pPr>
            <w:r w:rsidRPr="001B059E">
              <w:rPr>
                <w:rFonts w:asciiTheme="minorHAnsi" w:hAnsiTheme="minorHAnsi"/>
                <w:szCs w:val="22"/>
              </w:rPr>
              <w:t>10</w:t>
            </w:r>
          </w:p>
        </w:tc>
        <w:tc>
          <w:tcPr>
            <w:tcW w:w="1979" w:type="dxa"/>
            <w:noWrap/>
            <w:hideMark/>
          </w:tcPr>
          <w:p w14:paraId="335E441D" w14:textId="44F3EA86" w:rsidR="002869E0" w:rsidRPr="00632249" w:rsidRDefault="002869E0" w:rsidP="00B94972">
            <w:pPr>
              <w:spacing w:before="20" w:after="20"/>
              <w:jc w:val="center"/>
              <w:rPr>
                <w:rFonts w:asciiTheme="minorHAnsi" w:hAnsiTheme="minorHAnsi"/>
                <w:sz w:val="22"/>
                <w:szCs w:val="22"/>
                <w:rPrChange w:id="548" w:author="Martin Sysel" w:date="2018-11-19T14:50:00Z">
                  <w:rPr>
                    <w:rFonts w:asciiTheme="minorHAnsi" w:hAnsiTheme="minorHAnsi"/>
                    <w:szCs w:val="16"/>
                  </w:rPr>
                </w:rPrChange>
              </w:rPr>
            </w:pPr>
            <w:r w:rsidRPr="001B059E">
              <w:rPr>
                <w:rFonts w:asciiTheme="minorHAnsi" w:hAnsiTheme="minorHAnsi"/>
                <w:szCs w:val="22"/>
              </w:rPr>
              <w:t>1,6</w:t>
            </w:r>
            <w:r w:rsidR="002F2B9F" w:rsidRPr="001B059E">
              <w:rPr>
                <w:rFonts w:asciiTheme="minorHAnsi" w:hAnsiTheme="minorHAnsi"/>
                <w:szCs w:val="22"/>
              </w:rPr>
              <w:t>%</w:t>
            </w:r>
          </w:p>
        </w:tc>
      </w:tr>
      <w:tr w:rsidR="002869E0" w:rsidRPr="00632249" w14:paraId="3286902C" w14:textId="77777777" w:rsidTr="00B94972">
        <w:trPr>
          <w:trHeight w:val="170"/>
        </w:trPr>
        <w:tc>
          <w:tcPr>
            <w:tcW w:w="5103" w:type="dxa"/>
            <w:noWrap/>
            <w:hideMark/>
          </w:tcPr>
          <w:p w14:paraId="23C4C7AA" w14:textId="77777777" w:rsidR="002869E0" w:rsidRPr="00632249" w:rsidRDefault="002869E0" w:rsidP="00B94972">
            <w:pPr>
              <w:spacing w:before="20" w:after="20"/>
              <w:rPr>
                <w:rFonts w:asciiTheme="minorHAnsi" w:hAnsiTheme="minorHAnsi"/>
                <w:sz w:val="22"/>
                <w:szCs w:val="22"/>
                <w:rPrChange w:id="549" w:author="Martin Sysel" w:date="2018-11-19T14:50:00Z">
                  <w:rPr>
                    <w:rFonts w:asciiTheme="minorHAnsi" w:hAnsiTheme="minorHAnsi"/>
                    <w:szCs w:val="16"/>
                  </w:rPr>
                </w:rPrChange>
              </w:rPr>
            </w:pPr>
            <w:r w:rsidRPr="001B059E">
              <w:rPr>
                <w:rFonts w:asciiTheme="minorHAnsi" w:hAnsiTheme="minorHAnsi"/>
                <w:szCs w:val="22"/>
              </w:rPr>
              <w:t>Mathematics Interdisciplinary Applications</w:t>
            </w:r>
          </w:p>
        </w:tc>
        <w:tc>
          <w:tcPr>
            <w:tcW w:w="1843" w:type="dxa"/>
            <w:noWrap/>
            <w:hideMark/>
          </w:tcPr>
          <w:p w14:paraId="4F2C97A1" w14:textId="77777777" w:rsidR="002869E0" w:rsidRPr="00632249" w:rsidRDefault="002869E0" w:rsidP="00B94972">
            <w:pPr>
              <w:spacing w:before="20" w:after="20"/>
              <w:jc w:val="center"/>
              <w:rPr>
                <w:rFonts w:asciiTheme="minorHAnsi" w:hAnsiTheme="minorHAnsi"/>
                <w:sz w:val="22"/>
                <w:szCs w:val="22"/>
                <w:rPrChange w:id="550" w:author="Martin Sysel" w:date="2018-11-19T14:50:00Z">
                  <w:rPr>
                    <w:rFonts w:asciiTheme="minorHAnsi" w:hAnsiTheme="minorHAnsi"/>
                    <w:szCs w:val="16"/>
                  </w:rPr>
                </w:rPrChange>
              </w:rPr>
            </w:pPr>
            <w:r w:rsidRPr="001B059E">
              <w:rPr>
                <w:rFonts w:asciiTheme="minorHAnsi" w:hAnsiTheme="minorHAnsi"/>
                <w:szCs w:val="22"/>
              </w:rPr>
              <w:t>10</w:t>
            </w:r>
          </w:p>
        </w:tc>
        <w:tc>
          <w:tcPr>
            <w:tcW w:w="1979" w:type="dxa"/>
            <w:noWrap/>
            <w:hideMark/>
          </w:tcPr>
          <w:p w14:paraId="7CC1D147" w14:textId="265739C3" w:rsidR="002869E0" w:rsidRPr="00632249" w:rsidRDefault="002869E0" w:rsidP="00B94972">
            <w:pPr>
              <w:spacing w:before="20" w:after="20"/>
              <w:jc w:val="center"/>
              <w:rPr>
                <w:rFonts w:asciiTheme="minorHAnsi" w:hAnsiTheme="minorHAnsi"/>
                <w:sz w:val="22"/>
                <w:szCs w:val="22"/>
                <w:rPrChange w:id="551" w:author="Martin Sysel" w:date="2018-11-19T14:50:00Z">
                  <w:rPr>
                    <w:rFonts w:asciiTheme="minorHAnsi" w:hAnsiTheme="minorHAnsi"/>
                    <w:szCs w:val="16"/>
                  </w:rPr>
                </w:rPrChange>
              </w:rPr>
            </w:pPr>
            <w:r w:rsidRPr="001B059E">
              <w:rPr>
                <w:rFonts w:asciiTheme="minorHAnsi" w:hAnsiTheme="minorHAnsi"/>
                <w:szCs w:val="22"/>
              </w:rPr>
              <w:t>1,6</w:t>
            </w:r>
            <w:r w:rsidR="002F2B9F" w:rsidRPr="001B059E">
              <w:rPr>
                <w:rFonts w:asciiTheme="minorHAnsi" w:hAnsiTheme="minorHAnsi"/>
                <w:szCs w:val="22"/>
              </w:rPr>
              <w:t>%</w:t>
            </w:r>
          </w:p>
        </w:tc>
      </w:tr>
      <w:tr w:rsidR="002869E0" w:rsidRPr="00632249" w14:paraId="4303C690" w14:textId="77777777" w:rsidTr="00B94972">
        <w:trPr>
          <w:trHeight w:val="170"/>
        </w:trPr>
        <w:tc>
          <w:tcPr>
            <w:tcW w:w="5103" w:type="dxa"/>
            <w:noWrap/>
            <w:hideMark/>
          </w:tcPr>
          <w:p w14:paraId="6F55B9BB" w14:textId="77777777" w:rsidR="002869E0" w:rsidRPr="00632249" w:rsidRDefault="002869E0" w:rsidP="00B94972">
            <w:pPr>
              <w:spacing w:before="20" w:after="20"/>
              <w:rPr>
                <w:rFonts w:asciiTheme="minorHAnsi" w:hAnsiTheme="minorHAnsi"/>
                <w:sz w:val="22"/>
                <w:szCs w:val="22"/>
                <w:rPrChange w:id="552" w:author="Martin Sysel" w:date="2018-11-19T14:50:00Z">
                  <w:rPr>
                    <w:rFonts w:asciiTheme="minorHAnsi" w:hAnsiTheme="minorHAnsi"/>
                    <w:szCs w:val="16"/>
                  </w:rPr>
                </w:rPrChange>
              </w:rPr>
            </w:pPr>
            <w:r w:rsidRPr="001B059E">
              <w:rPr>
                <w:rFonts w:asciiTheme="minorHAnsi" w:hAnsiTheme="minorHAnsi"/>
                <w:szCs w:val="22"/>
              </w:rPr>
              <w:t>Mechanics</w:t>
            </w:r>
          </w:p>
        </w:tc>
        <w:tc>
          <w:tcPr>
            <w:tcW w:w="1843" w:type="dxa"/>
            <w:noWrap/>
            <w:hideMark/>
          </w:tcPr>
          <w:p w14:paraId="46C31B4B" w14:textId="77777777" w:rsidR="002869E0" w:rsidRPr="00632249" w:rsidRDefault="002869E0" w:rsidP="00B94972">
            <w:pPr>
              <w:spacing w:before="20" w:after="20"/>
              <w:jc w:val="center"/>
              <w:rPr>
                <w:rFonts w:asciiTheme="minorHAnsi" w:hAnsiTheme="minorHAnsi"/>
                <w:sz w:val="22"/>
                <w:szCs w:val="22"/>
                <w:rPrChange w:id="553" w:author="Martin Sysel" w:date="2018-11-19T14:50:00Z">
                  <w:rPr>
                    <w:rFonts w:asciiTheme="minorHAnsi" w:hAnsiTheme="minorHAnsi"/>
                    <w:szCs w:val="16"/>
                  </w:rPr>
                </w:rPrChange>
              </w:rPr>
            </w:pPr>
            <w:r w:rsidRPr="001B059E">
              <w:rPr>
                <w:rFonts w:asciiTheme="minorHAnsi" w:hAnsiTheme="minorHAnsi"/>
                <w:szCs w:val="22"/>
              </w:rPr>
              <w:t>8</w:t>
            </w:r>
          </w:p>
        </w:tc>
        <w:tc>
          <w:tcPr>
            <w:tcW w:w="1979" w:type="dxa"/>
            <w:noWrap/>
            <w:hideMark/>
          </w:tcPr>
          <w:p w14:paraId="45FAD680" w14:textId="43E3F9FA" w:rsidR="002869E0" w:rsidRPr="00632249" w:rsidRDefault="002869E0" w:rsidP="00B94972">
            <w:pPr>
              <w:spacing w:before="20" w:after="20"/>
              <w:jc w:val="center"/>
              <w:rPr>
                <w:rFonts w:asciiTheme="minorHAnsi" w:hAnsiTheme="minorHAnsi"/>
                <w:sz w:val="22"/>
                <w:szCs w:val="22"/>
                <w:rPrChange w:id="554" w:author="Martin Sysel" w:date="2018-11-19T14:50:00Z">
                  <w:rPr>
                    <w:rFonts w:asciiTheme="minorHAnsi" w:hAnsiTheme="minorHAnsi"/>
                    <w:szCs w:val="16"/>
                  </w:rPr>
                </w:rPrChange>
              </w:rPr>
            </w:pPr>
            <w:r w:rsidRPr="001B059E">
              <w:rPr>
                <w:rFonts w:asciiTheme="minorHAnsi" w:hAnsiTheme="minorHAnsi"/>
                <w:szCs w:val="22"/>
              </w:rPr>
              <w:t>1,3</w:t>
            </w:r>
            <w:r w:rsidR="002F2B9F" w:rsidRPr="001B059E">
              <w:rPr>
                <w:rFonts w:asciiTheme="minorHAnsi" w:hAnsiTheme="minorHAnsi"/>
                <w:szCs w:val="22"/>
              </w:rPr>
              <w:t>%</w:t>
            </w:r>
          </w:p>
        </w:tc>
      </w:tr>
      <w:tr w:rsidR="002869E0" w:rsidRPr="00632249" w14:paraId="0D78D9D7" w14:textId="77777777" w:rsidTr="00B94972">
        <w:trPr>
          <w:trHeight w:val="170"/>
        </w:trPr>
        <w:tc>
          <w:tcPr>
            <w:tcW w:w="5103" w:type="dxa"/>
            <w:noWrap/>
            <w:hideMark/>
          </w:tcPr>
          <w:p w14:paraId="02E568E5" w14:textId="77777777" w:rsidR="002869E0" w:rsidRPr="00632249" w:rsidRDefault="002869E0" w:rsidP="00B94972">
            <w:pPr>
              <w:spacing w:before="20" w:after="20"/>
              <w:rPr>
                <w:rFonts w:asciiTheme="minorHAnsi" w:hAnsiTheme="minorHAnsi"/>
                <w:sz w:val="22"/>
                <w:szCs w:val="22"/>
                <w:rPrChange w:id="555" w:author="Martin Sysel" w:date="2018-11-19T14:50:00Z">
                  <w:rPr>
                    <w:rFonts w:asciiTheme="minorHAnsi" w:hAnsiTheme="minorHAnsi"/>
                    <w:szCs w:val="16"/>
                  </w:rPr>
                </w:rPrChange>
              </w:rPr>
            </w:pPr>
            <w:r w:rsidRPr="001B059E">
              <w:rPr>
                <w:rFonts w:asciiTheme="minorHAnsi" w:hAnsiTheme="minorHAnsi"/>
                <w:szCs w:val="22"/>
              </w:rPr>
              <w:t>Computer Science Cybernetics</w:t>
            </w:r>
          </w:p>
        </w:tc>
        <w:tc>
          <w:tcPr>
            <w:tcW w:w="1843" w:type="dxa"/>
            <w:noWrap/>
            <w:hideMark/>
          </w:tcPr>
          <w:p w14:paraId="35F5BFDB" w14:textId="77777777" w:rsidR="002869E0" w:rsidRPr="00632249" w:rsidRDefault="002869E0" w:rsidP="00B94972">
            <w:pPr>
              <w:spacing w:before="20" w:after="20"/>
              <w:jc w:val="center"/>
              <w:rPr>
                <w:rFonts w:asciiTheme="minorHAnsi" w:hAnsiTheme="minorHAnsi"/>
                <w:sz w:val="22"/>
                <w:szCs w:val="22"/>
                <w:rPrChange w:id="556" w:author="Martin Sysel" w:date="2018-11-19T14:50:00Z">
                  <w:rPr>
                    <w:rFonts w:asciiTheme="minorHAnsi" w:hAnsiTheme="minorHAnsi"/>
                    <w:szCs w:val="16"/>
                  </w:rPr>
                </w:rPrChange>
              </w:rPr>
            </w:pPr>
            <w:r w:rsidRPr="001B059E">
              <w:rPr>
                <w:rFonts w:asciiTheme="minorHAnsi" w:hAnsiTheme="minorHAnsi"/>
                <w:szCs w:val="22"/>
              </w:rPr>
              <w:t>7</w:t>
            </w:r>
          </w:p>
        </w:tc>
        <w:tc>
          <w:tcPr>
            <w:tcW w:w="1979" w:type="dxa"/>
            <w:noWrap/>
            <w:hideMark/>
          </w:tcPr>
          <w:p w14:paraId="2FCE03E9" w14:textId="702C8A11" w:rsidR="002869E0" w:rsidRPr="00632249" w:rsidRDefault="002869E0" w:rsidP="00B94972">
            <w:pPr>
              <w:spacing w:before="20" w:after="20"/>
              <w:jc w:val="center"/>
              <w:rPr>
                <w:rFonts w:asciiTheme="minorHAnsi" w:hAnsiTheme="minorHAnsi"/>
                <w:sz w:val="22"/>
                <w:szCs w:val="22"/>
                <w:rPrChange w:id="557" w:author="Martin Sysel" w:date="2018-11-19T14:50:00Z">
                  <w:rPr>
                    <w:rFonts w:asciiTheme="minorHAnsi" w:hAnsiTheme="minorHAnsi"/>
                    <w:szCs w:val="16"/>
                  </w:rPr>
                </w:rPrChange>
              </w:rPr>
            </w:pPr>
            <w:r w:rsidRPr="001B059E">
              <w:rPr>
                <w:rFonts w:asciiTheme="minorHAnsi" w:hAnsiTheme="minorHAnsi"/>
                <w:szCs w:val="22"/>
              </w:rPr>
              <w:t>1,1</w:t>
            </w:r>
            <w:r w:rsidR="002F2B9F" w:rsidRPr="001B059E">
              <w:rPr>
                <w:rFonts w:asciiTheme="minorHAnsi" w:hAnsiTheme="minorHAnsi"/>
                <w:szCs w:val="22"/>
              </w:rPr>
              <w:t>%</w:t>
            </w:r>
          </w:p>
        </w:tc>
      </w:tr>
      <w:tr w:rsidR="002869E0" w:rsidRPr="00632249" w14:paraId="7BFEC0AF" w14:textId="77777777" w:rsidTr="00B94972">
        <w:trPr>
          <w:trHeight w:val="170"/>
        </w:trPr>
        <w:tc>
          <w:tcPr>
            <w:tcW w:w="5103" w:type="dxa"/>
            <w:noWrap/>
            <w:hideMark/>
          </w:tcPr>
          <w:p w14:paraId="7049B890" w14:textId="77777777" w:rsidR="002869E0" w:rsidRPr="00632249" w:rsidRDefault="002869E0" w:rsidP="00B94972">
            <w:pPr>
              <w:spacing w:before="20" w:after="20"/>
              <w:rPr>
                <w:rFonts w:asciiTheme="minorHAnsi" w:hAnsiTheme="minorHAnsi"/>
                <w:sz w:val="22"/>
                <w:szCs w:val="22"/>
                <w:rPrChange w:id="558" w:author="Martin Sysel" w:date="2018-11-19T14:50:00Z">
                  <w:rPr>
                    <w:rFonts w:asciiTheme="minorHAnsi" w:hAnsiTheme="minorHAnsi"/>
                    <w:szCs w:val="16"/>
                  </w:rPr>
                </w:rPrChange>
              </w:rPr>
            </w:pPr>
            <w:r w:rsidRPr="001B059E">
              <w:rPr>
                <w:rFonts w:asciiTheme="minorHAnsi" w:hAnsiTheme="minorHAnsi"/>
                <w:szCs w:val="22"/>
              </w:rPr>
              <w:t>Computer Science Hardware Architecture</w:t>
            </w:r>
          </w:p>
        </w:tc>
        <w:tc>
          <w:tcPr>
            <w:tcW w:w="1843" w:type="dxa"/>
            <w:noWrap/>
            <w:hideMark/>
          </w:tcPr>
          <w:p w14:paraId="573A53A3" w14:textId="77777777" w:rsidR="002869E0" w:rsidRPr="00632249" w:rsidRDefault="002869E0" w:rsidP="00B94972">
            <w:pPr>
              <w:spacing w:before="20" w:after="20"/>
              <w:jc w:val="center"/>
              <w:rPr>
                <w:rFonts w:asciiTheme="minorHAnsi" w:hAnsiTheme="minorHAnsi"/>
                <w:sz w:val="22"/>
                <w:szCs w:val="22"/>
                <w:rPrChange w:id="559" w:author="Martin Sysel" w:date="2018-11-19T14:50:00Z">
                  <w:rPr>
                    <w:rFonts w:asciiTheme="minorHAnsi" w:hAnsiTheme="minorHAnsi"/>
                    <w:szCs w:val="16"/>
                  </w:rPr>
                </w:rPrChange>
              </w:rPr>
            </w:pPr>
            <w:r w:rsidRPr="001B059E">
              <w:rPr>
                <w:rFonts w:asciiTheme="minorHAnsi" w:hAnsiTheme="minorHAnsi"/>
                <w:szCs w:val="22"/>
              </w:rPr>
              <w:t>7</w:t>
            </w:r>
          </w:p>
        </w:tc>
        <w:tc>
          <w:tcPr>
            <w:tcW w:w="1979" w:type="dxa"/>
            <w:noWrap/>
            <w:hideMark/>
          </w:tcPr>
          <w:p w14:paraId="73A780A2" w14:textId="542BE9A5" w:rsidR="002869E0" w:rsidRPr="00632249" w:rsidRDefault="002869E0" w:rsidP="00B94972">
            <w:pPr>
              <w:spacing w:before="20" w:after="20"/>
              <w:jc w:val="center"/>
              <w:rPr>
                <w:rFonts w:asciiTheme="minorHAnsi" w:hAnsiTheme="minorHAnsi"/>
                <w:sz w:val="22"/>
                <w:szCs w:val="22"/>
                <w:rPrChange w:id="560" w:author="Martin Sysel" w:date="2018-11-19T14:50:00Z">
                  <w:rPr>
                    <w:rFonts w:asciiTheme="minorHAnsi" w:hAnsiTheme="minorHAnsi"/>
                    <w:szCs w:val="16"/>
                  </w:rPr>
                </w:rPrChange>
              </w:rPr>
            </w:pPr>
            <w:r w:rsidRPr="001B059E">
              <w:rPr>
                <w:rFonts w:asciiTheme="minorHAnsi" w:hAnsiTheme="minorHAnsi"/>
                <w:szCs w:val="22"/>
              </w:rPr>
              <w:t>1,1</w:t>
            </w:r>
            <w:r w:rsidR="002F2B9F" w:rsidRPr="001B059E">
              <w:rPr>
                <w:rFonts w:asciiTheme="minorHAnsi" w:hAnsiTheme="minorHAnsi"/>
                <w:szCs w:val="22"/>
              </w:rPr>
              <w:t>%</w:t>
            </w:r>
          </w:p>
        </w:tc>
      </w:tr>
      <w:tr w:rsidR="002869E0" w:rsidRPr="00632249" w14:paraId="57A5DB01" w14:textId="77777777" w:rsidTr="00B94972">
        <w:trPr>
          <w:trHeight w:val="170"/>
        </w:trPr>
        <w:tc>
          <w:tcPr>
            <w:tcW w:w="5103" w:type="dxa"/>
            <w:noWrap/>
            <w:hideMark/>
          </w:tcPr>
          <w:p w14:paraId="7732E0E6" w14:textId="77777777" w:rsidR="002869E0" w:rsidRPr="00632249" w:rsidRDefault="002869E0" w:rsidP="00B94972">
            <w:pPr>
              <w:spacing w:before="20" w:after="20"/>
              <w:rPr>
                <w:rFonts w:asciiTheme="minorHAnsi" w:hAnsiTheme="minorHAnsi"/>
                <w:sz w:val="22"/>
                <w:szCs w:val="22"/>
                <w:rPrChange w:id="561" w:author="Martin Sysel" w:date="2018-11-19T14:50:00Z">
                  <w:rPr>
                    <w:rFonts w:asciiTheme="minorHAnsi" w:hAnsiTheme="minorHAnsi"/>
                    <w:szCs w:val="16"/>
                  </w:rPr>
                </w:rPrChange>
              </w:rPr>
            </w:pPr>
            <w:r w:rsidRPr="001B059E">
              <w:rPr>
                <w:rFonts w:asciiTheme="minorHAnsi" w:hAnsiTheme="minorHAnsi"/>
                <w:szCs w:val="22"/>
              </w:rPr>
              <w:t>Multidisciplinary Sciences</w:t>
            </w:r>
          </w:p>
        </w:tc>
        <w:tc>
          <w:tcPr>
            <w:tcW w:w="1843" w:type="dxa"/>
            <w:noWrap/>
            <w:hideMark/>
          </w:tcPr>
          <w:p w14:paraId="75EAC3F9" w14:textId="77777777" w:rsidR="002869E0" w:rsidRPr="00632249" w:rsidRDefault="002869E0" w:rsidP="00B94972">
            <w:pPr>
              <w:spacing w:before="20" w:after="20"/>
              <w:jc w:val="center"/>
              <w:rPr>
                <w:rFonts w:asciiTheme="minorHAnsi" w:hAnsiTheme="minorHAnsi"/>
                <w:sz w:val="22"/>
                <w:szCs w:val="22"/>
                <w:rPrChange w:id="562" w:author="Martin Sysel" w:date="2018-11-19T14:50:00Z">
                  <w:rPr>
                    <w:rFonts w:asciiTheme="minorHAnsi" w:hAnsiTheme="minorHAnsi"/>
                    <w:szCs w:val="16"/>
                  </w:rPr>
                </w:rPrChange>
              </w:rPr>
            </w:pPr>
            <w:r w:rsidRPr="001B059E">
              <w:rPr>
                <w:rFonts w:asciiTheme="minorHAnsi" w:hAnsiTheme="minorHAnsi"/>
                <w:szCs w:val="22"/>
              </w:rPr>
              <w:t>7</w:t>
            </w:r>
          </w:p>
        </w:tc>
        <w:tc>
          <w:tcPr>
            <w:tcW w:w="1979" w:type="dxa"/>
            <w:noWrap/>
            <w:hideMark/>
          </w:tcPr>
          <w:p w14:paraId="4A6D215D" w14:textId="4C3893D1" w:rsidR="002869E0" w:rsidRPr="00632249" w:rsidRDefault="002869E0" w:rsidP="00B94972">
            <w:pPr>
              <w:spacing w:before="20" w:after="20"/>
              <w:jc w:val="center"/>
              <w:rPr>
                <w:rFonts w:asciiTheme="minorHAnsi" w:hAnsiTheme="minorHAnsi"/>
                <w:sz w:val="22"/>
                <w:szCs w:val="22"/>
                <w:rPrChange w:id="563" w:author="Martin Sysel" w:date="2018-11-19T14:50:00Z">
                  <w:rPr>
                    <w:rFonts w:asciiTheme="minorHAnsi" w:hAnsiTheme="minorHAnsi"/>
                    <w:szCs w:val="16"/>
                  </w:rPr>
                </w:rPrChange>
              </w:rPr>
            </w:pPr>
            <w:r w:rsidRPr="001B059E">
              <w:rPr>
                <w:rFonts w:asciiTheme="minorHAnsi" w:hAnsiTheme="minorHAnsi"/>
                <w:szCs w:val="22"/>
              </w:rPr>
              <w:t>1,1</w:t>
            </w:r>
            <w:r w:rsidR="002F2B9F" w:rsidRPr="001B059E">
              <w:rPr>
                <w:rFonts w:asciiTheme="minorHAnsi" w:hAnsiTheme="minorHAnsi"/>
                <w:szCs w:val="22"/>
              </w:rPr>
              <w:t>%</w:t>
            </w:r>
          </w:p>
        </w:tc>
      </w:tr>
      <w:tr w:rsidR="002869E0" w:rsidRPr="00632249" w14:paraId="107AABB1" w14:textId="77777777" w:rsidTr="00B94972">
        <w:trPr>
          <w:trHeight w:val="170"/>
        </w:trPr>
        <w:tc>
          <w:tcPr>
            <w:tcW w:w="5103" w:type="dxa"/>
            <w:noWrap/>
            <w:hideMark/>
          </w:tcPr>
          <w:p w14:paraId="10CF96A0" w14:textId="77777777" w:rsidR="002869E0" w:rsidRPr="00632249" w:rsidRDefault="002869E0" w:rsidP="00B94972">
            <w:pPr>
              <w:spacing w:before="20" w:after="20"/>
              <w:rPr>
                <w:rFonts w:asciiTheme="minorHAnsi" w:hAnsiTheme="minorHAnsi"/>
                <w:sz w:val="22"/>
                <w:szCs w:val="22"/>
                <w:rPrChange w:id="564" w:author="Martin Sysel" w:date="2018-11-19T14:50:00Z">
                  <w:rPr>
                    <w:rFonts w:asciiTheme="minorHAnsi" w:hAnsiTheme="minorHAnsi"/>
                    <w:szCs w:val="16"/>
                  </w:rPr>
                </w:rPrChange>
              </w:rPr>
            </w:pPr>
            <w:r w:rsidRPr="001B059E">
              <w:rPr>
                <w:rFonts w:asciiTheme="minorHAnsi" w:hAnsiTheme="minorHAnsi"/>
                <w:szCs w:val="22"/>
              </w:rPr>
              <w:t>Mathematics</w:t>
            </w:r>
          </w:p>
        </w:tc>
        <w:tc>
          <w:tcPr>
            <w:tcW w:w="1843" w:type="dxa"/>
            <w:noWrap/>
            <w:hideMark/>
          </w:tcPr>
          <w:p w14:paraId="06D222C3" w14:textId="77777777" w:rsidR="002869E0" w:rsidRPr="00632249" w:rsidRDefault="002869E0" w:rsidP="00B94972">
            <w:pPr>
              <w:spacing w:before="20" w:after="20"/>
              <w:jc w:val="center"/>
              <w:rPr>
                <w:rFonts w:asciiTheme="minorHAnsi" w:hAnsiTheme="minorHAnsi"/>
                <w:sz w:val="22"/>
                <w:szCs w:val="22"/>
                <w:rPrChange w:id="565" w:author="Martin Sysel" w:date="2018-11-19T14:50:00Z">
                  <w:rPr>
                    <w:rFonts w:asciiTheme="minorHAnsi" w:hAnsiTheme="minorHAnsi"/>
                    <w:szCs w:val="16"/>
                  </w:rPr>
                </w:rPrChange>
              </w:rPr>
            </w:pPr>
            <w:r w:rsidRPr="001B059E">
              <w:rPr>
                <w:rFonts w:asciiTheme="minorHAnsi" w:hAnsiTheme="minorHAnsi"/>
                <w:szCs w:val="22"/>
              </w:rPr>
              <w:t>6</w:t>
            </w:r>
          </w:p>
        </w:tc>
        <w:tc>
          <w:tcPr>
            <w:tcW w:w="1979" w:type="dxa"/>
            <w:noWrap/>
            <w:hideMark/>
          </w:tcPr>
          <w:p w14:paraId="468C53E1" w14:textId="6D3AA65F" w:rsidR="002869E0" w:rsidRPr="00632249" w:rsidRDefault="002869E0" w:rsidP="00B94972">
            <w:pPr>
              <w:spacing w:before="20" w:after="20"/>
              <w:jc w:val="center"/>
              <w:rPr>
                <w:rFonts w:asciiTheme="minorHAnsi" w:hAnsiTheme="minorHAnsi"/>
                <w:sz w:val="22"/>
                <w:szCs w:val="22"/>
                <w:rPrChange w:id="566" w:author="Martin Sysel" w:date="2018-11-19T14:50:00Z">
                  <w:rPr>
                    <w:rFonts w:asciiTheme="minorHAnsi" w:hAnsiTheme="minorHAnsi"/>
                    <w:szCs w:val="16"/>
                  </w:rPr>
                </w:rPrChange>
              </w:rPr>
            </w:pPr>
            <w:r w:rsidRPr="001B059E">
              <w:rPr>
                <w:rFonts w:asciiTheme="minorHAnsi" w:hAnsiTheme="minorHAnsi"/>
                <w:szCs w:val="22"/>
              </w:rPr>
              <w:t>1,0</w:t>
            </w:r>
            <w:r w:rsidR="002F2B9F" w:rsidRPr="001B059E">
              <w:rPr>
                <w:rFonts w:asciiTheme="minorHAnsi" w:hAnsiTheme="minorHAnsi"/>
                <w:szCs w:val="22"/>
              </w:rPr>
              <w:t>%</w:t>
            </w:r>
          </w:p>
        </w:tc>
      </w:tr>
      <w:tr w:rsidR="002869E0" w:rsidRPr="00632249" w14:paraId="3D37D80F" w14:textId="77777777" w:rsidTr="00B94972">
        <w:trPr>
          <w:trHeight w:val="170"/>
        </w:trPr>
        <w:tc>
          <w:tcPr>
            <w:tcW w:w="5103" w:type="dxa"/>
            <w:noWrap/>
            <w:hideMark/>
          </w:tcPr>
          <w:p w14:paraId="4D196DAE" w14:textId="77777777" w:rsidR="002869E0" w:rsidRPr="00632249" w:rsidRDefault="002869E0" w:rsidP="00B94972">
            <w:pPr>
              <w:spacing w:before="20" w:after="20"/>
              <w:rPr>
                <w:rFonts w:asciiTheme="minorHAnsi" w:hAnsiTheme="minorHAnsi"/>
                <w:sz w:val="22"/>
                <w:szCs w:val="22"/>
                <w:rPrChange w:id="567" w:author="Martin Sysel" w:date="2018-11-19T14:50:00Z">
                  <w:rPr>
                    <w:rFonts w:asciiTheme="minorHAnsi" w:hAnsiTheme="minorHAnsi"/>
                    <w:szCs w:val="16"/>
                  </w:rPr>
                </w:rPrChange>
              </w:rPr>
            </w:pPr>
            <w:r w:rsidRPr="001B059E">
              <w:rPr>
                <w:rFonts w:asciiTheme="minorHAnsi" w:hAnsiTheme="minorHAnsi"/>
                <w:szCs w:val="22"/>
              </w:rPr>
              <w:t>Education Scientific Disciplines</w:t>
            </w:r>
          </w:p>
        </w:tc>
        <w:tc>
          <w:tcPr>
            <w:tcW w:w="1843" w:type="dxa"/>
            <w:noWrap/>
            <w:hideMark/>
          </w:tcPr>
          <w:p w14:paraId="639197E2" w14:textId="77777777" w:rsidR="002869E0" w:rsidRPr="00632249" w:rsidRDefault="002869E0" w:rsidP="00B94972">
            <w:pPr>
              <w:spacing w:before="20" w:after="20"/>
              <w:jc w:val="center"/>
              <w:rPr>
                <w:rFonts w:asciiTheme="minorHAnsi" w:hAnsiTheme="minorHAnsi"/>
                <w:sz w:val="22"/>
                <w:szCs w:val="22"/>
                <w:rPrChange w:id="568" w:author="Martin Sysel" w:date="2018-11-19T14:50:00Z">
                  <w:rPr>
                    <w:rFonts w:asciiTheme="minorHAnsi" w:hAnsiTheme="minorHAnsi"/>
                    <w:szCs w:val="16"/>
                  </w:rPr>
                </w:rPrChange>
              </w:rPr>
            </w:pPr>
            <w:r w:rsidRPr="001B059E">
              <w:rPr>
                <w:rFonts w:asciiTheme="minorHAnsi" w:hAnsiTheme="minorHAnsi"/>
                <w:szCs w:val="22"/>
              </w:rPr>
              <w:t>5</w:t>
            </w:r>
          </w:p>
        </w:tc>
        <w:tc>
          <w:tcPr>
            <w:tcW w:w="1979" w:type="dxa"/>
            <w:noWrap/>
            <w:hideMark/>
          </w:tcPr>
          <w:p w14:paraId="637C939D" w14:textId="5E8E89BE" w:rsidR="002869E0" w:rsidRPr="00632249" w:rsidRDefault="002869E0" w:rsidP="00B94972">
            <w:pPr>
              <w:spacing w:before="20" w:after="20"/>
              <w:jc w:val="center"/>
              <w:rPr>
                <w:rFonts w:asciiTheme="minorHAnsi" w:hAnsiTheme="minorHAnsi"/>
                <w:sz w:val="22"/>
                <w:szCs w:val="22"/>
                <w:rPrChange w:id="569" w:author="Martin Sysel" w:date="2018-11-19T14:50:00Z">
                  <w:rPr>
                    <w:rFonts w:asciiTheme="minorHAnsi" w:hAnsiTheme="minorHAnsi"/>
                    <w:szCs w:val="16"/>
                  </w:rPr>
                </w:rPrChange>
              </w:rPr>
            </w:pPr>
            <w:r w:rsidRPr="001B059E">
              <w:rPr>
                <w:rFonts w:asciiTheme="minorHAnsi" w:hAnsiTheme="minorHAnsi"/>
                <w:szCs w:val="22"/>
              </w:rPr>
              <w:t>0,8</w:t>
            </w:r>
            <w:r w:rsidR="002F2B9F" w:rsidRPr="001B059E">
              <w:rPr>
                <w:rFonts w:asciiTheme="minorHAnsi" w:hAnsiTheme="minorHAnsi"/>
                <w:szCs w:val="22"/>
              </w:rPr>
              <w:t>%</w:t>
            </w:r>
          </w:p>
        </w:tc>
      </w:tr>
      <w:tr w:rsidR="002869E0" w:rsidRPr="00632249" w14:paraId="0FFF5447" w14:textId="77777777" w:rsidTr="00B94972">
        <w:trPr>
          <w:trHeight w:val="170"/>
        </w:trPr>
        <w:tc>
          <w:tcPr>
            <w:tcW w:w="5103" w:type="dxa"/>
            <w:noWrap/>
            <w:hideMark/>
          </w:tcPr>
          <w:p w14:paraId="2268921D" w14:textId="77777777" w:rsidR="002869E0" w:rsidRPr="00632249" w:rsidRDefault="002869E0" w:rsidP="00B94972">
            <w:pPr>
              <w:spacing w:before="20" w:after="20"/>
              <w:rPr>
                <w:rFonts w:asciiTheme="minorHAnsi" w:hAnsiTheme="minorHAnsi"/>
                <w:sz w:val="22"/>
                <w:szCs w:val="22"/>
                <w:rPrChange w:id="570" w:author="Martin Sysel" w:date="2018-11-19T14:50:00Z">
                  <w:rPr>
                    <w:rFonts w:asciiTheme="minorHAnsi" w:hAnsiTheme="minorHAnsi"/>
                    <w:szCs w:val="16"/>
                  </w:rPr>
                </w:rPrChange>
              </w:rPr>
            </w:pPr>
            <w:r w:rsidRPr="001B059E">
              <w:rPr>
                <w:rFonts w:asciiTheme="minorHAnsi" w:hAnsiTheme="minorHAnsi"/>
                <w:szCs w:val="22"/>
              </w:rPr>
              <w:t>Engineering Chemical</w:t>
            </w:r>
          </w:p>
        </w:tc>
        <w:tc>
          <w:tcPr>
            <w:tcW w:w="1843" w:type="dxa"/>
            <w:noWrap/>
            <w:hideMark/>
          </w:tcPr>
          <w:p w14:paraId="20BA3422" w14:textId="77777777" w:rsidR="002869E0" w:rsidRPr="00632249" w:rsidRDefault="002869E0" w:rsidP="00B94972">
            <w:pPr>
              <w:spacing w:before="20" w:after="20"/>
              <w:jc w:val="center"/>
              <w:rPr>
                <w:rFonts w:asciiTheme="minorHAnsi" w:hAnsiTheme="minorHAnsi"/>
                <w:sz w:val="22"/>
                <w:szCs w:val="22"/>
                <w:rPrChange w:id="571" w:author="Martin Sysel" w:date="2018-11-19T14:50:00Z">
                  <w:rPr>
                    <w:rFonts w:asciiTheme="minorHAnsi" w:hAnsiTheme="minorHAnsi"/>
                    <w:szCs w:val="16"/>
                  </w:rPr>
                </w:rPrChange>
              </w:rPr>
            </w:pPr>
            <w:r w:rsidRPr="001B059E">
              <w:rPr>
                <w:rFonts w:asciiTheme="minorHAnsi" w:hAnsiTheme="minorHAnsi"/>
                <w:szCs w:val="22"/>
              </w:rPr>
              <w:t>5</w:t>
            </w:r>
          </w:p>
        </w:tc>
        <w:tc>
          <w:tcPr>
            <w:tcW w:w="1979" w:type="dxa"/>
            <w:noWrap/>
            <w:hideMark/>
          </w:tcPr>
          <w:p w14:paraId="226ECEC6" w14:textId="6B18C12D" w:rsidR="002869E0" w:rsidRPr="00632249" w:rsidRDefault="002869E0" w:rsidP="00B94972">
            <w:pPr>
              <w:spacing w:before="20" w:after="20"/>
              <w:jc w:val="center"/>
              <w:rPr>
                <w:rFonts w:asciiTheme="minorHAnsi" w:hAnsiTheme="minorHAnsi"/>
                <w:sz w:val="22"/>
                <w:szCs w:val="22"/>
                <w:rPrChange w:id="572" w:author="Martin Sysel" w:date="2018-11-19T14:50:00Z">
                  <w:rPr>
                    <w:rFonts w:asciiTheme="minorHAnsi" w:hAnsiTheme="minorHAnsi"/>
                    <w:szCs w:val="16"/>
                  </w:rPr>
                </w:rPrChange>
              </w:rPr>
            </w:pPr>
            <w:r w:rsidRPr="001B059E">
              <w:rPr>
                <w:rFonts w:asciiTheme="minorHAnsi" w:hAnsiTheme="minorHAnsi"/>
                <w:szCs w:val="22"/>
              </w:rPr>
              <w:t>0,8</w:t>
            </w:r>
            <w:r w:rsidR="002F2B9F" w:rsidRPr="001B059E">
              <w:rPr>
                <w:rFonts w:asciiTheme="minorHAnsi" w:hAnsiTheme="minorHAnsi"/>
                <w:szCs w:val="22"/>
              </w:rPr>
              <w:t>%</w:t>
            </w:r>
          </w:p>
        </w:tc>
      </w:tr>
      <w:tr w:rsidR="002869E0" w:rsidRPr="00632249" w14:paraId="2A065CA2" w14:textId="77777777" w:rsidTr="00B94972">
        <w:trPr>
          <w:trHeight w:val="170"/>
        </w:trPr>
        <w:tc>
          <w:tcPr>
            <w:tcW w:w="5103" w:type="dxa"/>
            <w:noWrap/>
            <w:hideMark/>
          </w:tcPr>
          <w:p w14:paraId="5150F32C" w14:textId="77777777" w:rsidR="002869E0" w:rsidRPr="00632249" w:rsidRDefault="002869E0" w:rsidP="00B94972">
            <w:pPr>
              <w:spacing w:before="20" w:after="20"/>
              <w:rPr>
                <w:rFonts w:asciiTheme="minorHAnsi" w:hAnsiTheme="minorHAnsi"/>
                <w:sz w:val="22"/>
                <w:szCs w:val="22"/>
                <w:rPrChange w:id="573" w:author="Martin Sysel" w:date="2018-11-19T14:50:00Z">
                  <w:rPr>
                    <w:rFonts w:asciiTheme="minorHAnsi" w:hAnsiTheme="minorHAnsi"/>
                    <w:szCs w:val="16"/>
                  </w:rPr>
                </w:rPrChange>
              </w:rPr>
            </w:pPr>
            <w:r w:rsidRPr="001B059E">
              <w:rPr>
                <w:rFonts w:asciiTheme="minorHAnsi" w:hAnsiTheme="minorHAnsi"/>
                <w:szCs w:val="22"/>
              </w:rPr>
              <w:t>Engineering Manufacturing</w:t>
            </w:r>
          </w:p>
        </w:tc>
        <w:tc>
          <w:tcPr>
            <w:tcW w:w="1843" w:type="dxa"/>
            <w:noWrap/>
            <w:hideMark/>
          </w:tcPr>
          <w:p w14:paraId="298DAE7C" w14:textId="77777777" w:rsidR="002869E0" w:rsidRPr="00632249" w:rsidRDefault="002869E0" w:rsidP="00B94972">
            <w:pPr>
              <w:spacing w:before="20" w:after="20"/>
              <w:jc w:val="center"/>
              <w:rPr>
                <w:rFonts w:asciiTheme="minorHAnsi" w:hAnsiTheme="minorHAnsi"/>
                <w:sz w:val="22"/>
                <w:szCs w:val="22"/>
                <w:rPrChange w:id="574" w:author="Martin Sysel" w:date="2018-11-19T14:50:00Z">
                  <w:rPr>
                    <w:rFonts w:asciiTheme="minorHAnsi" w:hAnsiTheme="minorHAnsi"/>
                    <w:szCs w:val="16"/>
                  </w:rPr>
                </w:rPrChange>
              </w:rPr>
            </w:pPr>
            <w:r w:rsidRPr="001B059E">
              <w:rPr>
                <w:rFonts w:asciiTheme="minorHAnsi" w:hAnsiTheme="minorHAnsi"/>
                <w:szCs w:val="22"/>
              </w:rPr>
              <w:t>4</w:t>
            </w:r>
          </w:p>
        </w:tc>
        <w:tc>
          <w:tcPr>
            <w:tcW w:w="1979" w:type="dxa"/>
            <w:noWrap/>
            <w:hideMark/>
          </w:tcPr>
          <w:p w14:paraId="3B6B9A2C" w14:textId="178DE9A2" w:rsidR="002869E0" w:rsidRPr="00632249" w:rsidRDefault="002869E0" w:rsidP="00B94972">
            <w:pPr>
              <w:spacing w:before="20" w:after="20"/>
              <w:jc w:val="center"/>
              <w:rPr>
                <w:rFonts w:asciiTheme="minorHAnsi" w:hAnsiTheme="minorHAnsi"/>
                <w:sz w:val="22"/>
                <w:szCs w:val="22"/>
                <w:rPrChange w:id="575" w:author="Martin Sysel" w:date="2018-11-19T14:50:00Z">
                  <w:rPr>
                    <w:rFonts w:asciiTheme="minorHAnsi" w:hAnsiTheme="minorHAnsi"/>
                    <w:szCs w:val="16"/>
                  </w:rPr>
                </w:rPrChange>
              </w:rPr>
            </w:pPr>
            <w:r w:rsidRPr="001B059E">
              <w:rPr>
                <w:rFonts w:asciiTheme="minorHAnsi" w:hAnsiTheme="minorHAnsi"/>
                <w:szCs w:val="22"/>
              </w:rPr>
              <w:t>0,7</w:t>
            </w:r>
            <w:r w:rsidR="002F2B9F" w:rsidRPr="001B059E">
              <w:rPr>
                <w:rFonts w:asciiTheme="minorHAnsi" w:hAnsiTheme="minorHAnsi"/>
                <w:szCs w:val="22"/>
              </w:rPr>
              <w:t>%</w:t>
            </w:r>
          </w:p>
        </w:tc>
      </w:tr>
      <w:tr w:rsidR="002869E0" w:rsidRPr="00632249" w14:paraId="3144EF8A" w14:textId="77777777" w:rsidTr="00B94972">
        <w:trPr>
          <w:trHeight w:val="170"/>
        </w:trPr>
        <w:tc>
          <w:tcPr>
            <w:tcW w:w="5103" w:type="dxa"/>
            <w:noWrap/>
            <w:hideMark/>
          </w:tcPr>
          <w:p w14:paraId="511C73BD" w14:textId="77777777" w:rsidR="002869E0" w:rsidRPr="00632249" w:rsidRDefault="002869E0" w:rsidP="00B94972">
            <w:pPr>
              <w:spacing w:before="20" w:after="20"/>
              <w:rPr>
                <w:rFonts w:asciiTheme="minorHAnsi" w:hAnsiTheme="minorHAnsi"/>
                <w:sz w:val="22"/>
                <w:szCs w:val="22"/>
                <w:rPrChange w:id="576" w:author="Martin Sysel" w:date="2018-11-19T14:50:00Z">
                  <w:rPr>
                    <w:rFonts w:asciiTheme="minorHAnsi" w:hAnsiTheme="minorHAnsi"/>
                    <w:szCs w:val="16"/>
                  </w:rPr>
                </w:rPrChange>
              </w:rPr>
            </w:pPr>
            <w:r w:rsidRPr="001B059E">
              <w:rPr>
                <w:rFonts w:asciiTheme="minorHAnsi" w:hAnsiTheme="minorHAnsi"/>
                <w:szCs w:val="22"/>
              </w:rPr>
              <w:t>Engineering Mechanical</w:t>
            </w:r>
          </w:p>
        </w:tc>
        <w:tc>
          <w:tcPr>
            <w:tcW w:w="1843" w:type="dxa"/>
            <w:noWrap/>
            <w:hideMark/>
          </w:tcPr>
          <w:p w14:paraId="4B90FF0A" w14:textId="77777777" w:rsidR="002869E0" w:rsidRPr="00632249" w:rsidRDefault="002869E0" w:rsidP="00B94972">
            <w:pPr>
              <w:spacing w:before="20" w:after="20"/>
              <w:jc w:val="center"/>
              <w:rPr>
                <w:rFonts w:asciiTheme="minorHAnsi" w:hAnsiTheme="minorHAnsi"/>
                <w:sz w:val="22"/>
                <w:szCs w:val="22"/>
                <w:rPrChange w:id="577" w:author="Martin Sysel" w:date="2018-11-19T14:50:00Z">
                  <w:rPr>
                    <w:rFonts w:asciiTheme="minorHAnsi" w:hAnsiTheme="minorHAnsi"/>
                    <w:szCs w:val="16"/>
                  </w:rPr>
                </w:rPrChange>
              </w:rPr>
            </w:pPr>
            <w:r w:rsidRPr="001B059E">
              <w:rPr>
                <w:rFonts w:asciiTheme="minorHAnsi" w:hAnsiTheme="minorHAnsi"/>
                <w:szCs w:val="22"/>
              </w:rPr>
              <w:t>4</w:t>
            </w:r>
          </w:p>
        </w:tc>
        <w:tc>
          <w:tcPr>
            <w:tcW w:w="1979" w:type="dxa"/>
            <w:noWrap/>
            <w:hideMark/>
          </w:tcPr>
          <w:p w14:paraId="1494F342" w14:textId="48BD7832" w:rsidR="002869E0" w:rsidRPr="00632249" w:rsidRDefault="002869E0" w:rsidP="00B94972">
            <w:pPr>
              <w:spacing w:before="20" w:after="20"/>
              <w:jc w:val="center"/>
              <w:rPr>
                <w:rFonts w:asciiTheme="minorHAnsi" w:hAnsiTheme="minorHAnsi"/>
                <w:sz w:val="22"/>
                <w:szCs w:val="22"/>
                <w:rPrChange w:id="578" w:author="Martin Sysel" w:date="2018-11-19T14:50:00Z">
                  <w:rPr>
                    <w:rFonts w:asciiTheme="minorHAnsi" w:hAnsiTheme="minorHAnsi"/>
                    <w:szCs w:val="16"/>
                  </w:rPr>
                </w:rPrChange>
              </w:rPr>
            </w:pPr>
            <w:r w:rsidRPr="001B059E">
              <w:rPr>
                <w:rFonts w:asciiTheme="minorHAnsi" w:hAnsiTheme="minorHAnsi"/>
                <w:szCs w:val="22"/>
              </w:rPr>
              <w:t>0,7</w:t>
            </w:r>
            <w:r w:rsidR="002F2B9F" w:rsidRPr="001B059E">
              <w:rPr>
                <w:rFonts w:asciiTheme="minorHAnsi" w:hAnsiTheme="minorHAnsi"/>
                <w:szCs w:val="22"/>
              </w:rPr>
              <w:t>%</w:t>
            </w:r>
          </w:p>
        </w:tc>
      </w:tr>
      <w:tr w:rsidR="002869E0" w:rsidRPr="00632249" w14:paraId="5ECE6788" w14:textId="77777777" w:rsidTr="00B94972">
        <w:trPr>
          <w:trHeight w:val="170"/>
        </w:trPr>
        <w:tc>
          <w:tcPr>
            <w:tcW w:w="5103" w:type="dxa"/>
            <w:noWrap/>
            <w:hideMark/>
          </w:tcPr>
          <w:p w14:paraId="3CA63C54" w14:textId="77777777" w:rsidR="002869E0" w:rsidRPr="00632249" w:rsidRDefault="002869E0" w:rsidP="00B94972">
            <w:pPr>
              <w:spacing w:before="20" w:after="20"/>
              <w:rPr>
                <w:rFonts w:asciiTheme="minorHAnsi" w:hAnsiTheme="minorHAnsi"/>
                <w:sz w:val="22"/>
                <w:szCs w:val="22"/>
                <w:rPrChange w:id="579" w:author="Martin Sysel" w:date="2018-11-19T14:50:00Z">
                  <w:rPr>
                    <w:rFonts w:asciiTheme="minorHAnsi" w:hAnsiTheme="minorHAnsi"/>
                    <w:szCs w:val="16"/>
                  </w:rPr>
                </w:rPrChange>
              </w:rPr>
            </w:pPr>
            <w:r w:rsidRPr="001B059E">
              <w:rPr>
                <w:rFonts w:asciiTheme="minorHAnsi" w:hAnsiTheme="minorHAnsi"/>
                <w:szCs w:val="22"/>
              </w:rPr>
              <w:t>Statistics Probability</w:t>
            </w:r>
          </w:p>
        </w:tc>
        <w:tc>
          <w:tcPr>
            <w:tcW w:w="1843" w:type="dxa"/>
            <w:noWrap/>
            <w:hideMark/>
          </w:tcPr>
          <w:p w14:paraId="50652906" w14:textId="77777777" w:rsidR="002869E0" w:rsidRPr="00632249" w:rsidRDefault="002869E0" w:rsidP="00B94972">
            <w:pPr>
              <w:spacing w:before="20" w:after="20"/>
              <w:jc w:val="center"/>
              <w:rPr>
                <w:rFonts w:asciiTheme="minorHAnsi" w:hAnsiTheme="minorHAnsi"/>
                <w:sz w:val="22"/>
                <w:szCs w:val="22"/>
                <w:rPrChange w:id="580" w:author="Martin Sysel" w:date="2018-11-19T14:50:00Z">
                  <w:rPr>
                    <w:rFonts w:asciiTheme="minorHAnsi" w:hAnsiTheme="minorHAnsi"/>
                    <w:szCs w:val="16"/>
                  </w:rPr>
                </w:rPrChange>
              </w:rPr>
            </w:pPr>
            <w:r w:rsidRPr="001B059E">
              <w:rPr>
                <w:rFonts w:asciiTheme="minorHAnsi" w:hAnsiTheme="minorHAnsi"/>
                <w:szCs w:val="22"/>
              </w:rPr>
              <w:t>4</w:t>
            </w:r>
          </w:p>
        </w:tc>
        <w:tc>
          <w:tcPr>
            <w:tcW w:w="1979" w:type="dxa"/>
            <w:noWrap/>
            <w:hideMark/>
          </w:tcPr>
          <w:p w14:paraId="53E3A218" w14:textId="3200D1BC" w:rsidR="002869E0" w:rsidRPr="00632249" w:rsidRDefault="002869E0" w:rsidP="00B94972">
            <w:pPr>
              <w:spacing w:before="20" w:after="20"/>
              <w:jc w:val="center"/>
              <w:rPr>
                <w:rFonts w:asciiTheme="minorHAnsi" w:hAnsiTheme="minorHAnsi"/>
                <w:sz w:val="22"/>
                <w:szCs w:val="22"/>
                <w:rPrChange w:id="581" w:author="Martin Sysel" w:date="2018-11-19T14:50:00Z">
                  <w:rPr>
                    <w:rFonts w:asciiTheme="minorHAnsi" w:hAnsiTheme="minorHAnsi"/>
                    <w:szCs w:val="16"/>
                  </w:rPr>
                </w:rPrChange>
              </w:rPr>
            </w:pPr>
            <w:r w:rsidRPr="001B059E">
              <w:rPr>
                <w:rFonts w:asciiTheme="minorHAnsi" w:hAnsiTheme="minorHAnsi"/>
                <w:szCs w:val="22"/>
              </w:rPr>
              <w:t>0,7</w:t>
            </w:r>
            <w:r w:rsidR="002F2B9F" w:rsidRPr="001B059E">
              <w:rPr>
                <w:rFonts w:asciiTheme="minorHAnsi" w:hAnsiTheme="minorHAnsi"/>
                <w:szCs w:val="22"/>
              </w:rPr>
              <w:t>%</w:t>
            </w:r>
          </w:p>
        </w:tc>
      </w:tr>
      <w:tr w:rsidR="002869E0" w:rsidRPr="00632249" w14:paraId="1B1D3549" w14:textId="77777777" w:rsidTr="00B94972">
        <w:trPr>
          <w:trHeight w:val="170"/>
        </w:trPr>
        <w:tc>
          <w:tcPr>
            <w:tcW w:w="5103" w:type="dxa"/>
            <w:noWrap/>
            <w:hideMark/>
          </w:tcPr>
          <w:p w14:paraId="2F66AD11" w14:textId="77777777" w:rsidR="002869E0" w:rsidRPr="00632249" w:rsidRDefault="002869E0" w:rsidP="00B94972">
            <w:pPr>
              <w:spacing w:before="20" w:after="20"/>
              <w:rPr>
                <w:rFonts w:asciiTheme="minorHAnsi" w:hAnsiTheme="minorHAnsi"/>
                <w:sz w:val="22"/>
                <w:szCs w:val="22"/>
                <w:rPrChange w:id="582" w:author="Martin Sysel" w:date="2018-11-19T14:50:00Z">
                  <w:rPr>
                    <w:rFonts w:asciiTheme="minorHAnsi" w:hAnsiTheme="minorHAnsi"/>
                    <w:szCs w:val="16"/>
                  </w:rPr>
                </w:rPrChange>
              </w:rPr>
            </w:pPr>
            <w:r w:rsidRPr="001B059E">
              <w:rPr>
                <w:rFonts w:asciiTheme="minorHAnsi" w:hAnsiTheme="minorHAnsi"/>
                <w:szCs w:val="22"/>
              </w:rPr>
              <w:t>Engineering Environmental</w:t>
            </w:r>
          </w:p>
        </w:tc>
        <w:tc>
          <w:tcPr>
            <w:tcW w:w="1843" w:type="dxa"/>
            <w:noWrap/>
            <w:hideMark/>
          </w:tcPr>
          <w:p w14:paraId="110A24CB" w14:textId="77777777" w:rsidR="002869E0" w:rsidRPr="00632249" w:rsidRDefault="002869E0" w:rsidP="00B94972">
            <w:pPr>
              <w:spacing w:before="20" w:after="20"/>
              <w:jc w:val="center"/>
              <w:rPr>
                <w:rFonts w:asciiTheme="minorHAnsi" w:hAnsiTheme="minorHAnsi"/>
                <w:sz w:val="22"/>
                <w:szCs w:val="22"/>
                <w:rPrChange w:id="583" w:author="Martin Sysel" w:date="2018-11-19T14:50:00Z">
                  <w:rPr>
                    <w:rFonts w:asciiTheme="minorHAnsi" w:hAnsiTheme="minorHAnsi"/>
                    <w:szCs w:val="16"/>
                  </w:rPr>
                </w:rPrChange>
              </w:rPr>
            </w:pPr>
            <w:r w:rsidRPr="001B059E">
              <w:rPr>
                <w:rFonts w:asciiTheme="minorHAnsi" w:hAnsiTheme="minorHAnsi"/>
                <w:szCs w:val="22"/>
              </w:rPr>
              <w:t>3</w:t>
            </w:r>
          </w:p>
        </w:tc>
        <w:tc>
          <w:tcPr>
            <w:tcW w:w="1979" w:type="dxa"/>
            <w:noWrap/>
            <w:hideMark/>
          </w:tcPr>
          <w:p w14:paraId="4D323B63" w14:textId="217C7AC0" w:rsidR="002869E0" w:rsidRPr="00632249" w:rsidRDefault="002869E0" w:rsidP="00B94972">
            <w:pPr>
              <w:spacing w:before="20" w:after="20"/>
              <w:jc w:val="center"/>
              <w:rPr>
                <w:rFonts w:asciiTheme="minorHAnsi" w:hAnsiTheme="minorHAnsi"/>
                <w:sz w:val="22"/>
                <w:szCs w:val="22"/>
                <w:rPrChange w:id="584" w:author="Martin Sysel" w:date="2018-11-19T14:50:00Z">
                  <w:rPr>
                    <w:rFonts w:asciiTheme="minorHAnsi" w:hAnsiTheme="minorHAnsi"/>
                    <w:szCs w:val="16"/>
                  </w:rPr>
                </w:rPrChange>
              </w:rPr>
            </w:pPr>
            <w:r w:rsidRPr="001B059E">
              <w:rPr>
                <w:rFonts w:asciiTheme="minorHAnsi" w:hAnsiTheme="minorHAnsi"/>
                <w:szCs w:val="22"/>
              </w:rPr>
              <w:t>0,5</w:t>
            </w:r>
            <w:r w:rsidR="002F2B9F" w:rsidRPr="001B059E">
              <w:rPr>
                <w:rFonts w:asciiTheme="minorHAnsi" w:hAnsiTheme="minorHAnsi"/>
                <w:szCs w:val="22"/>
              </w:rPr>
              <w:t>%</w:t>
            </w:r>
          </w:p>
        </w:tc>
      </w:tr>
      <w:tr w:rsidR="002869E0" w:rsidRPr="00632249" w14:paraId="4FBBB993" w14:textId="77777777" w:rsidTr="00B94972">
        <w:trPr>
          <w:trHeight w:val="170"/>
        </w:trPr>
        <w:tc>
          <w:tcPr>
            <w:tcW w:w="5103" w:type="dxa"/>
            <w:noWrap/>
            <w:hideMark/>
          </w:tcPr>
          <w:p w14:paraId="4A91EFB6" w14:textId="77777777" w:rsidR="002869E0" w:rsidRPr="00632249" w:rsidRDefault="002869E0" w:rsidP="00B94972">
            <w:pPr>
              <w:spacing w:before="20" w:after="20"/>
              <w:rPr>
                <w:rFonts w:asciiTheme="minorHAnsi" w:hAnsiTheme="minorHAnsi"/>
                <w:sz w:val="22"/>
                <w:szCs w:val="22"/>
                <w:rPrChange w:id="585" w:author="Martin Sysel" w:date="2018-11-19T14:50:00Z">
                  <w:rPr>
                    <w:rFonts w:asciiTheme="minorHAnsi" w:hAnsiTheme="minorHAnsi"/>
                    <w:szCs w:val="16"/>
                  </w:rPr>
                </w:rPrChange>
              </w:rPr>
            </w:pPr>
            <w:r w:rsidRPr="001B059E">
              <w:rPr>
                <w:rFonts w:asciiTheme="minorHAnsi" w:hAnsiTheme="minorHAnsi"/>
                <w:szCs w:val="22"/>
              </w:rPr>
              <w:t>History Philosophy Of Science</w:t>
            </w:r>
          </w:p>
        </w:tc>
        <w:tc>
          <w:tcPr>
            <w:tcW w:w="1843" w:type="dxa"/>
            <w:noWrap/>
            <w:hideMark/>
          </w:tcPr>
          <w:p w14:paraId="5BA5E9D0" w14:textId="77777777" w:rsidR="002869E0" w:rsidRPr="00632249" w:rsidRDefault="002869E0" w:rsidP="00B94972">
            <w:pPr>
              <w:spacing w:before="20" w:after="20"/>
              <w:jc w:val="center"/>
              <w:rPr>
                <w:rFonts w:asciiTheme="minorHAnsi" w:hAnsiTheme="minorHAnsi"/>
                <w:sz w:val="22"/>
                <w:szCs w:val="22"/>
                <w:rPrChange w:id="586" w:author="Martin Sysel" w:date="2018-11-19T14:50:00Z">
                  <w:rPr>
                    <w:rFonts w:asciiTheme="minorHAnsi" w:hAnsiTheme="minorHAnsi"/>
                    <w:szCs w:val="16"/>
                  </w:rPr>
                </w:rPrChange>
              </w:rPr>
            </w:pPr>
            <w:r w:rsidRPr="001B059E">
              <w:rPr>
                <w:rFonts w:asciiTheme="minorHAnsi" w:hAnsiTheme="minorHAnsi"/>
                <w:szCs w:val="22"/>
              </w:rPr>
              <w:t>3</w:t>
            </w:r>
          </w:p>
        </w:tc>
        <w:tc>
          <w:tcPr>
            <w:tcW w:w="1979" w:type="dxa"/>
            <w:noWrap/>
            <w:hideMark/>
          </w:tcPr>
          <w:p w14:paraId="0707C275" w14:textId="7D914C7A" w:rsidR="002869E0" w:rsidRPr="00632249" w:rsidRDefault="002869E0" w:rsidP="00B94972">
            <w:pPr>
              <w:spacing w:before="20" w:after="20"/>
              <w:jc w:val="center"/>
              <w:rPr>
                <w:rFonts w:asciiTheme="minorHAnsi" w:hAnsiTheme="minorHAnsi"/>
                <w:sz w:val="22"/>
                <w:szCs w:val="22"/>
                <w:rPrChange w:id="587" w:author="Martin Sysel" w:date="2018-11-19T14:50:00Z">
                  <w:rPr>
                    <w:rFonts w:asciiTheme="minorHAnsi" w:hAnsiTheme="minorHAnsi"/>
                    <w:szCs w:val="16"/>
                  </w:rPr>
                </w:rPrChange>
              </w:rPr>
            </w:pPr>
            <w:r w:rsidRPr="001B059E">
              <w:rPr>
                <w:rFonts w:asciiTheme="minorHAnsi" w:hAnsiTheme="minorHAnsi"/>
                <w:szCs w:val="22"/>
              </w:rPr>
              <w:t>0,5</w:t>
            </w:r>
            <w:r w:rsidR="002F2B9F" w:rsidRPr="001B059E">
              <w:rPr>
                <w:rFonts w:asciiTheme="minorHAnsi" w:hAnsiTheme="minorHAnsi"/>
                <w:szCs w:val="22"/>
              </w:rPr>
              <w:t>%</w:t>
            </w:r>
          </w:p>
        </w:tc>
      </w:tr>
      <w:tr w:rsidR="002869E0" w:rsidRPr="00632249" w14:paraId="41D71F33" w14:textId="77777777" w:rsidTr="00B94972">
        <w:trPr>
          <w:trHeight w:val="170"/>
        </w:trPr>
        <w:tc>
          <w:tcPr>
            <w:tcW w:w="5103" w:type="dxa"/>
            <w:noWrap/>
            <w:hideMark/>
          </w:tcPr>
          <w:p w14:paraId="6FCB29A5" w14:textId="77777777" w:rsidR="002869E0" w:rsidRPr="00632249" w:rsidRDefault="002869E0" w:rsidP="00B94972">
            <w:pPr>
              <w:spacing w:before="20" w:after="20"/>
              <w:rPr>
                <w:rFonts w:asciiTheme="minorHAnsi" w:hAnsiTheme="minorHAnsi"/>
                <w:sz w:val="22"/>
                <w:szCs w:val="22"/>
                <w:rPrChange w:id="588" w:author="Martin Sysel" w:date="2018-11-19T14:50:00Z">
                  <w:rPr>
                    <w:rFonts w:asciiTheme="minorHAnsi" w:hAnsiTheme="minorHAnsi"/>
                    <w:szCs w:val="16"/>
                  </w:rPr>
                </w:rPrChange>
              </w:rPr>
            </w:pPr>
            <w:r w:rsidRPr="001B059E">
              <w:rPr>
                <w:rFonts w:asciiTheme="minorHAnsi" w:hAnsiTheme="minorHAnsi"/>
                <w:szCs w:val="22"/>
              </w:rPr>
              <w:t>Management</w:t>
            </w:r>
          </w:p>
        </w:tc>
        <w:tc>
          <w:tcPr>
            <w:tcW w:w="1843" w:type="dxa"/>
            <w:noWrap/>
            <w:hideMark/>
          </w:tcPr>
          <w:p w14:paraId="600998B3" w14:textId="77777777" w:rsidR="002869E0" w:rsidRPr="00632249" w:rsidRDefault="002869E0" w:rsidP="00B94972">
            <w:pPr>
              <w:spacing w:before="20" w:after="20"/>
              <w:jc w:val="center"/>
              <w:rPr>
                <w:rFonts w:asciiTheme="minorHAnsi" w:hAnsiTheme="minorHAnsi"/>
                <w:sz w:val="22"/>
                <w:szCs w:val="22"/>
                <w:rPrChange w:id="589" w:author="Martin Sysel" w:date="2018-11-19T14:50:00Z">
                  <w:rPr>
                    <w:rFonts w:asciiTheme="minorHAnsi" w:hAnsiTheme="minorHAnsi"/>
                    <w:szCs w:val="16"/>
                  </w:rPr>
                </w:rPrChange>
              </w:rPr>
            </w:pPr>
            <w:r w:rsidRPr="001B059E">
              <w:rPr>
                <w:rFonts w:asciiTheme="minorHAnsi" w:hAnsiTheme="minorHAnsi"/>
                <w:szCs w:val="22"/>
              </w:rPr>
              <w:t>3</w:t>
            </w:r>
          </w:p>
        </w:tc>
        <w:tc>
          <w:tcPr>
            <w:tcW w:w="1979" w:type="dxa"/>
            <w:noWrap/>
            <w:hideMark/>
          </w:tcPr>
          <w:p w14:paraId="6B33EB4F" w14:textId="2AD7A2AC" w:rsidR="002869E0" w:rsidRPr="00632249" w:rsidRDefault="002869E0" w:rsidP="00B94972">
            <w:pPr>
              <w:spacing w:before="20" w:after="20"/>
              <w:jc w:val="center"/>
              <w:rPr>
                <w:rFonts w:asciiTheme="minorHAnsi" w:hAnsiTheme="minorHAnsi"/>
                <w:sz w:val="22"/>
                <w:szCs w:val="22"/>
                <w:rPrChange w:id="590" w:author="Martin Sysel" w:date="2018-11-19T14:50:00Z">
                  <w:rPr>
                    <w:rFonts w:asciiTheme="minorHAnsi" w:hAnsiTheme="minorHAnsi"/>
                    <w:szCs w:val="16"/>
                  </w:rPr>
                </w:rPrChange>
              </w:rPr>
            </w:pPr>
            <w:r w:rsidRPr="001B059E">
              <w:rPr>
                <w:rFonts w:asciiTheme="minorHAnsi" w:hAnsiTheme="minorHAnsi"/>
                <w:szCs w:val="22"/>
              </w:rPr>
              <w:t>0,5</w:t>
            </w:r>
            <w:r w:rsidR="002F2B9F" w:rsidRPr="00FF6A03">
              <w:rPr>
                <w:rFonts w:asciiTheme="minorHAnsi" w:hAnsiTheme="minorHAnsi"/>
                <w:szCs w:val="22"/>
              </w:rPr>
              <w:t>%</w:t>
            </w:r>
          </w:p>
        </w:tc>
      </w:tr>
      <w:tr w:rsidR="002869E0" w:rsidRPr="00632249" w14:paraId="77BE1838" w14:textId="77777777" w:rsidTr="00B94972">
        <w:trPr>
          <w:trHeight w:val="170"/>
        </w:trPr>
        <w:tc>
          <w:tcPr>
            <w:tcW w:w="5103" w:type="dxa"/>
            <w:noWrap/>
            <w:hideMark/>
          </w:tcPr>
          <w:p w14:paraId="74D4B7C6" w14:textId="77777777" w:rsidR="002869E0" w:rsidRPr="00632249" w:rsidRDefault="002869E0" w:rsidP="00B94972">
            <w:pPr>
              <w:spacing w:before="20" w:after="20"/>
              <w:rPr>
                <w:rFonts w:asciiTheme="minorHAnsi" w:hAnsiTheme="minorHAnsi"/>
                <w:sz w:val="22"/>
                <w:szCs w:val="22"/>
                <w:rPrChange w:id="591" w:author="Martin Sysel" w:date="2018-11-19T14:50:00Z">
                  <w:rPr>
                    <w:rFonts w:asciiTheme="minorHAnsi" w:hAnsiTheme="minorHAnsi"/>
                    <w:szCs w:val="16"/>
                  </w:rPr>
                </w:rPrChange>
              </w:rPr>
            </w:pPr>
            <w:r w:rsidRPr="001B059E">
              <w:rPr>
                <w:rFonts w:asciiTheme="minorHAnsi" w:hAnsiTheme="minorHAnsi"/>
                <w:szCs w:val="22"/>
              </w:rPr>
              <w:t>Nanoscience Nanotechnology</w:t>
            </w:r>
          </w:p>
        </w:tc>
        <w:tc>
          <w:tcPr>
            <w:tcW w:w="1843" w:type="dxa"/>
            <w:noWrap/>
            <w:hideMark/>
          </w:tcPr>
          <w:p w14:paraId="1F9B1560" w14:textId="77777777" w:rsidR="002869E0" w:rsidRPr="00632249" w:rsidRDefault="002869E0" w:rsidP="00B94972">
            <w:pPr>
              <w:spacing w:before="20" w:after="20"/>
              <w:jc w:val="center"/>
              <w:rPr>
                <w:rFonts w:asciiTheme="minorHAnsi" w:hAnsiTheme="minorHAnsi"/>
                <w:sz w:val="22"/>
                <w:szCs w:val="22"/>
                <w:rPrChange w:id="592" w:author="Martin Sysel" w:date="2018-11-19T14:50:00Z">
                  <w:rPr>
                    <w:rFonts w:asciiTheme="minorHAnsi" w:hAnsiTheme="minorHAnsi"/>
                    <w:szCs w:val="16"/>
                  </w:rPr>
                </w:rPrChange>
              </w:rPr>
            </w:pPr>
            <w:r w:rsidRPr="001B059E">
              <w:rPr>
                <w:rFonts w:asciiTheme="minorHAnsi" w:hAnsiTheme="minorHAnsi"/>
                <w:szCs w:val="22"/>
              </w:rPr>
              <w:t>3</w:t>
            </w:r>
          </w:p>
        </w:tc>
        <w:tc>
          <w:tcPr>
            <w:tcW w:w="1979" w:type="dxa"/>
            <w:noWrap/>
            <w:hideMark/>
          </w:tcPr>
          <w:p w14:paraId="1B8FD3D3" w14:textId="113DB641" w:rsidR="002869E0" w:rsidRPr="00632249" w:rsidRDefault="002869E0" w:rsidP="00B94972">
            <w:pPr>
              <w:spacing w:before="20" w:after="20"/>
              <w:jc w:val="center"/>
              <w:rPr>
                <w:rFonts w:asciiTheme="minorHAnsi" w:hAnsiTheme="minorHAnsi"/>
                <w:sz w:val="22"/>
                <w:szCs w:val="22"/>
                <w:rPrChange w:id="593" w:author="Martin Sysel" w:date="2018-11-19T14:50:00Z">
                  <w:rPr>
                    <w:rFonts w:asciiTheme="minorHAnsi" w:hAnsiTheme="minorHAnsi"/>
                    <w:szCs w:val="16"/>
                  </w:rPr>
                </w:rPrChange>
              </w:rPr>
            </w:pPr>
            <w:r w:rsidRPr="001B059E">
              <w:rPr>
                <w:rFonts w:asciiTheme="minorHAnsi" w:hAnsiTheme="minorHAnsi"/>
                <w:szCs w:val="22"/>
              </w:rPr>
              <w:t>0,5</w:t>
            </w:r>
            <w:r w:rsidR="002F2B9F" w:rsidRPr="00FF6A03">
              <w:rPr>
                <w:rFonts w:asciiTheme="minorHAnsi" w:hAnsiTheme="minorHAnsi"/>
                <w:szCs w:val="22"/>
              </w:rPr>
              <w:t>%</w:t>
            </w:r>
          </w:p>
        </w:tc>
      </w:tr>
      <w:tr w:rsidR="002869E0" w:rsidRPr="00632249" w14:paraId="4B4C85AA" w14:textId="77777777" w:rsidTr="00B94972">
        <w:trPr>
          <w:trHeight w:val="170"/>
        </w:trPr>
        <w:tc>
          <w:tcPr>
            <w:tcW w:w="5103" w:type="dxa"/>
            <w:noWrap/>
            <w:hideMark/>
          </w:tcPr>
          <w:p w14:paraId="52B422FD" w14:textId="77777777" w:rsidR="002869E0" w:rsidRPr="00632249" w:rsidRDefault="002869E0" w:rsidP="00B94972">
            <w:pPr>
              <w:spacing w:before="20" w:after="20"/>
              <w:rPr>
                <w:rFonts w:asciiTheme="minorHAnsi" w:hAnsiTheme="minorHAnsi"/>
                <w:sz w:val="22"/>
                <w:szCs w:val="22"/>
                <w:rPrChange w:id="594" w:author="Martin Sysel" w:date="2018-11-19T14:50:00Z">
                  <w:rPr>
                    <w:rFonts w:asciiTheme="minorHAnsi" w:hAnsiTheme="minorHAnsi"/>
                    <w:szCs w:val="16"/>
                  </w:rPr>
                </w:rPrChange>
              </w:rPr>
            </w:pPr>
            <w:r w:rsidRPr="001B059E">
              <w:rPr>
                <w:rFonts w:asciiTheme="minorHAnsi" w:hAnsiTheme="minorHAnsi"/>
                <w:szCs w:val="22"/>
              </w:rPr>
              <w:t>Physics Condensed Matter</w:t>
            </w:r>
          </w:p>
        </w:tc>
        <w:tc>
          <w:tcPr>
            <w:tcW w:w="1843" w:type="dxa"/>
            <w:noWrap/>
            <w:hideMark/>
          </w:tcPr>
          <w:p w14:paraId="63AF2D7B" w14:textId="77777777" w:rsidR="002869E0" w:rsidRPr="00632249" w:rsidRDefault="002869E0" w:rsidP="00B94972">
            <w:pPr>
              <w:spacing w:before="20" w:after="20"/>
              <w:jc w:val="center"/>
              <w:rPr>
                <w:rFonts w:asciiTheme="minorHAnsi" w:hAnsiTheme="minorHAnsi"/>
                <w:sz w:val="22"/>
                <w:szCs w:val="22"/>
                <w:rPrChange w:id="595" w:author="Martin Sysel" w:date="2018-11-19T14:50:00Z">
                  <w:rPr>
                    <w:rFonts w:asciiTheme="minorHAnsi" w:hAnsiTheme="minorHAnsi"/>
                    <w:szCs w:val="16"/>
                  </w:rPr>
                </w:rPrChange>
              </w:rPr>
            </w:pPr>
            <w:r w:rsidRPr="001B059E">
              <w:rPr>
                <w:rFonts w:asciiTheme="minorHAnsi" w:hAnsiTheme="minorHAnsi"/>
                <w:szCs w:val="22"/>
              </w:rPr>
              <w:t>3</w:t>
            </w:r>
          </w:p>
        </w:tc>
        <w:tc>
          <w:tcPr>
            <w:tcW w:w="1979" w:type="dxa"/>
            <w:noWrap/>
            <w:hideMark/>
          </w:tcPr>
          <w:p w14:paraId="5270C543" w14:textId="4656A07A" w:rsidR="002869E0" w:rsidRPr="00632249" w:rsidRDefault="002869E0" w:rsidP="00B94972">
            <w:pPr>
              <w:spacing w:before="20" w:after="20"/>
              <w:jc w:val="center"/>
              <w:rPr>
                <w:rFonts w:asciiTheme="minorHAnsi" w:hAnsiTheme="minorHAnsi"/>
                <w:sz w:val="22"/>
                <w:szCs w:val="22"/>
                <w:rPrChange w:id="596" w:author="Martin Sysel" w:date="2018-11-19T14:50:00Z">
                  <w:rPr>
                    <w:rFonts w:asciiTheme="minorHAnsi" w:hAnsiTheme="minorHAnsi"/>
                    <w:szCs w:val="16"/>
                  </w:rPr>
                </w:rPrChange>
              </w:rPr>
            </w:pPr>
            <w:r w:rsidRPr="001B059E">
              <w:rPr>
                <w:rFonts w:asciiTheme="minorHAnsi" w:hAnsiTheme="minorHAnsi"/>
                <w:szCs w:val="22"/>
              </w:rPr>
              <w:t>0,5</w:t>
            </w:r>
            <w:r w:rsidR="002F2B9F" w:rsidRPr="00FF6A03">
              <w:rPr>
                <w:rFonts w:asciiTheme="minorHAnsi" w:hAnsiTheme="minorHAnsi"/>
                <w:szCs w:val="22"/>
              </w:rPr>
              <w:t>%</w:t>
            </w:r>
          </w:p>
        </w:tc>
      </w:tr>
      <w:tr w:rsidR="002869E0" w:rsidRPr="00632249" w14:paraId="1BDE906F" w14:textId="77777777" w:rsidTr="00B94972">
        <w:trPr>
          <w:trHeight w:val="170"/>
        </w:trPr>
        <w:tc>
          <w:tcPr>
            <w:tcW w:w="5103" w:type="dxa"/>
            <w:noWrap/>
            <w:hideMark/>
          </w:tcPr>
          <w:p w14:paraId="51B09AEE" w14:textId="77777777" w:rsidR="002869E0" w:rsidRPr="00632249" w:rsidRDefault="002869E0" w:rsidP="00B94972">
            <w:pPr>
              <w:spacing w:before="20" w:after="20"/>
              <w:rPr>
                <w:rFonts w:asciiTheme="minorHAnsi" w:hAnsiTheme="minorHAnsi"/>
                <w:sz w:val="22"/>
                <w:szCs w:val="22"/>
                <w:rPrChange w:id="597" w:author="Martin Sysel" w:date="2018-11-19T14:50:00Z">
                  <w:rPr>
                    <w:rFonts w:asciiTheme="minorHAnsi" w:hAnsiTheme="minorHAnsi"/>
                    <w:szCs w:val="16"/>
                  </w:rPr>
                </w:rPrChange>
              </w:rPr>
            </w:pPr>
            <w:r w:rsidRPr="001B059E">
              <w:rPr>
                <w:rFonts w:asciiTheme="minorHAnsi" w:hAnsiTheme="minorHAnsi"/>
                <w:szCs w:val="22"/>
              </w:rPr>
              <w:t>Physics Mathematical</w:t>
            </w:r>
          </w:p>
        </w:tc>
        <w:tc>
          <w:tcPr>
            <w:tcW w:w="1843" w:type="dxa"/>
            <w:noWrap/>
            <w:hideMark/>
          </w:tcPr>
          <w:p w14:paraId="7F3483EF" w14:textId="77777777" w:rsidR="002869E0" w:rsidRPr="00632249" w:rsidRDefault="002869E0" w:rsidP="00B94972">
            <w:pPr>
              <w:spacing w:before="20" w:after="20"/>
              <w:jc w:val="center"/>
              <w:rPr>
                <w:rFonts w:asciiTheme="minorHAnsi" w:hAnsiTheme="minorHAnsi"/>
                <w:sz w:val="22"/>
                <w:szCs w:val="22"/>
                <w:rPrChange w:id="598" w:author="Martin Sysel" w:date="2018-11-19T14:50:00Z">
                  <w:rPr>
                    <w:rFonts w:asciiTheme="minorHAnsi" w:hAnsiTheme="minorHAnsi"/>
                    <w:szCs w:val="16"/>
                  </w:rPr>
                </w:rPrChange>
              </w:rPr>
            </w:pPr>
            <w:r w:rsidRPr="001B059E">
              <w:rPr>
                <w:rFonts w:asciiTheme="minorHAnsi" w:hAnsiTheme="minorHAnsi"/>
                <w:szCs w:val="22"/>
              </w:rPr>
              <w:t>3</w:t>
            </w:r>
          </w:p>
        </w:tc>
        <w:tc>
          <w:tcPr>
            <w:tcW w:w="1979" w:type="dxa"/>
            <w:noWrap/>
            <w:hideMark/>
          </w:tcPr>
          <w:p w14:paraId="1CB6621C" w14:textId="05D0A127" w:rsidR="002869E0" w:rsidRPr="00632249" w:rsidRDefault="002869E0" w:rsidP="00B94972">
            <w:pPr>
              <w:spacing w:before="20" w:after="20"/>
              <w:jc w:val="center"/>
              <w:rPr>
                <w:rFonts w:asciiTheme="minorHAnsi" w:hAnsiTheme="minorHAnsi"/>
                <w:sz w:val="22"/>
                <w:szCs w:val="22"/>
                <w:rPrChange w:id="599" w:author="Martin Sysel" w:date="2018-11-19T14:50:00Z">
                  <w:rPr>
                    <w:rFonts w:asciiTheme="minorHAnsi" w:hAnsiTheme="minorHAnsi"/>
                    <w:szCs w:val="16"/>
                  </w:rPr>
                </w:rPrChange>
              </w:rPr>
            </w:pPr>
            <w:r w:rsidRPr="001B059E">
              <w:rPr>
                <w:rFonts w:asciiTheme="minorHAnsi" w:hAnsiTheme="minorHAnsi"/>
                <w:szCs w:val="22"/>
              </w:rPr>
              <w:t>0,5</w:t>
            </w:r>
            <w:r w:rsidR="002F2B9F" w:rsidRPr="00FF6A03">
              <w:rPr>
                <w:rFonts w:asciiTheme="minorHAnsi" w:hAnsiTheme="minorHAnsi"/>
                <w:szCs w:val="22"/>
              </w:rPr>
              <w:t>%</w:t>
            </w:r>
          </w:p>
        </w:tc>
      </w:tr>
      <w:tr w:rsidR="002869E0" w:rsidRPr="00632249" w14:paraId="0AD2C1E1" w14:textId="77777777" w:rsidTr="00B94972">
        <w:trPr>
          <w:trHeight w:val="170"/>
        </w:trPr>
        <w:tc>
          <w:tcPr>
            <w:tcW w:w="5103" w:type="dxa"/>
            <w:noWrap/>
            <w:hideMark/>
          </w:tcPr>
          <w:p w14:paraId="4457B802" w14:textId="77777777" w:rsidR="002869E0" w:rsidRPr="00632249" w:rsidRDefault="002869E0" w:rsidP="00B94972">
            <w:pPr>
              <w:spacing w:before="20" w:after="20"/>
              <w:rPr>
                <w:rFonts w:asciiTheme="minorHAnsi" w:hAnsiTheme="minorHAnsi"/>
                <w:sz w:val="22"/>
                <w:szCs w:val="22"/>
                <w:rPrChange w:id="600" w:author="Martin Sysel" w:date="2018-11-19T14:50:00Z">
                  <w:rPr>
                    <w:rFonts w:asciiTheme="minorHAnsi" w:hAnsiTheme="minorHAnsi"/>
                    <w:szCs w:val="16"/>
                  </w:rPr>
                </w:rPrChange>
              </w:rPr>
            </w:pPr>
            <w:r w:rsidRPr="001B059E">
              <w:rPr>
                <w:rFonts w:asciiTheme="minorHAnsi" w:hAnsiTheme="minorHAnsi"/>
                <w:szCs w:val="22"/>
              </w:rPr>
              <w:t>Polymer Science</w:t>
            </w:r>
          </w:p>
        </w:tc>
        <w:tc>
          <w:tcPr>
            <w:tcW w:w="1843" w:type="dxa"/>
            <w:noWrap/>
            <w:hideMark/>
          </w:tcPr>
          <w:p w14:paraId="743AFBB7" w14:textId="77777777" w:rsidR="002869E0" w:rsidRPr="00632249" w:rsidRDefault="002869E0" w:rsidP="00B94972">
            <w:pPr>
              <w:spacing w:before="20" w:after="20"/>
              <w:jc w:val="center"/>
              <w:rPr>
                <w:rFonts w:asciiTheme="minorHAnsi" w:hAnsiTheme="minorHAnsi"/>
                <w:sz w:val="22"/>
                <w:szCs w:val="22"/>
                <w:rPrChange w:id="601" w:author="Martin Sysel" w:date="2018-11-19T14:50:00Z">
                  <w:rPr>
                    <w:rFonts w:asciiTheme="minorHAnsi" w:hAnsiTheme="minorHAnsi"/>
                    <w:szCs w:val="16"/>
                  </w:rPr>
                </w:rPrChange>
              </w:rPr>
            </w:pPr>
            <w:r w:rsidRPr="001B059E">
              <w:rPr>
                <w:rFonts w:asciiTheme="minorHAnsi" w:hAnsiTheme="minorHAnsi"/>
                <w:szCs w:val="22"/>
              </w:rPr>
              <w:t>3</w:t>
            </w:r>
          </w:p>
        </w:tc>
        <w:tc>
          <w:tcPr>
            <w:tcW w:w="1979" w:type="dxa"/>
            <w:noWrap/>
            <w:hideMark/>
          </w:tcPr>
          <w:p w14:paraId="15D79744" w14:textId="5F43594A" w:rsidR="002869E0" w:rsidRPr="00632249" w:rsidRDefault="002869E0" w:rsidP="00B94972">
            <w:pPr>
              <w:spacing w:before="20" w:after="20"/>
              <w:jc w:val="center"/>
              <w:rPr>
                <w:rFonts w:asciiTheme="minorHAnsi" w:hAnsiTheme="minorHAnsi"/>
                <w:sz w:val="22"/>
                <w:szCs w:val="22"/>
                <w:rPrChange w:id="602" w:author="Martin Sysel" w:date="2018-11-19T14:50:00Z">
                  <w:rPr>
                    <w:rFonts w:asciiTheme="minorHAnsi" w:hAnsiTheme="minorHAnsi"/>
                    <w:szCs w:val="16"/>
                  </w:rPr>
                </w:rPrChange>
              </w:rPr>
            </w:pPr>
            <w:r w:rsidRPr="001B059E">
              <w:rPr>
                <w:rFonts w:asciiTheme="minorHAnsi" w:hAnsiTheme="minorHAnsi"/>
                <w:szCs w:val="22"/>
              </w:rPr>
              <w:t>0,5</w:t>
            </w:r>
            <w:r w:rsidR="002F2B9F" w:rsidRPr="00FF6A03">
              <w:rPr>
                <w:rFonts w:asciiTheme="minorHAnsi" w:hAnsiTheme="minorHAnsi"/>
                <w:szCs w:val="22"/>
              </w:rPr>
              <w:t>%</w:t>
            </w:r>
          </w:p>
        </w:tc>
      </w:tr>
      <w:tr w:rsidR="002869E0" w:rsidRPr="00632249" w14:paraId="7CAC2E88" w14:textId="77777777" w:rsidTr="00B94972">
        <w:trPr>
          <w:trHeight w:val="170"/>
        </w:trPr>
        <w:tc>
          <w:tcPr>
            <w:tcW w:w="5103" w:type="dxa"/>
            <w:noWrap/>
            <w:hideMark/>
          </w:tcPr>
          <w:p w14:paraId="526494BA" w14:textId="77777777" w:rsidR="002869E0" w:rsidRPr="00632249" w:rsidRDefault="002869E0" w:rsidP="00B94972">
            <w:pPr>
              <w:spacing w:before="20" w:after="20"/>
              <w:rPr>
                <w:rFonts w:asciiTheme="minorHAnsi" w:hAnsiTheme="minorHAnsi"/>
                <w:sz w:val="22"/>
                <w:szCs w:val="22"/>
                <w:rPrChange w:id="603" w:author="Martin Sysel" w:date="2018-11-19T14:50:00Z">
                  <w:rPr>
                    <w:rFonts w:asciiTheme="minorHAnsi" w:hAnsiTheme="minorHAnsi"/>
                    <w:szCs w:val="16"/>
                  </w:rPr>
                </w:rPrChange>
              </w:rPr>
            </w:pPr>
            <w:r w:rsidRPr="001B059E">
              <w:rPr>
                <w:rFonts w:asciiTheme="minorHAnsi" w:hAnsiTheme="minorHAnsi"/>
                <w:szCs w:val="22"/>
              </w:rPr>
              <w:t>Business</w:t>
            </w:r>
          </w:p>
        </w:tc>
        <w:tc>
          <w:tcPr>
            <w:tcW w:w="1843" w:type="dxa"/>
            <w:noWrap/>
            <w:hideMark/>
          </w:tcPr>
          <w:p w14:paraId="77AA820D" w14:textId="77777777" w:rsidR="002869E0" w:rsidRPr="00632249" w:rsidRDefault="002869E0" w:rsidP="00B94972">
            <w:pPr>
              <w:spacing w:before="20" w:after="20"/>
              <w:jc w:val="center"/>
              <w:rPr>
                <w:rFonts w:asciiTheme="minorHAnsi" w:hAnsiTheme="minorHAnsi"/>
                <w:sz w:val="22"/>
                <w:szCs w:val="22"/>
                <w:rPrChange w:id="604"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634C2ECC" w14:textId="02F7889A" w:rsidR="002869E0" w:rsidRPr="00632249" w:rsidRDefault="002869E0" w:rsidP="00B94972">
            <w:pPr>
              <w:spacing w:before="20" w:after="20"/>
              <w:jc w:val="center"/>
              <w:rPr>
                <w:rFonts w:asciiTheme="minorHAnsi" w:hAnsiTheme="minorHAnsi"/>
                <w:sz w:val="22"/>
                <w:szCs w:val="22"/>
                <w:rPrChange w:id="605"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6081D4BA" w14:textId="77777777" w:rsidTr="00B94972">
        <w:trPr>
          <w:trHeight w:val="170"/>
        </w:trPr>
        <w:tc>
          <w:tcPr>
            <w:tcW w:w="5103" w:type="dxa"/>
            <w:noWrap/>
            <w:hideMark/>
          </w:tcPr>
          <w:p w14:paraId="74822338" w14:textId="77777777" w:rsidR="002869E0" w:rsidRPr="00632249" w:rsidRDefault="002869E0" w:rsidP="00B94972">
            <w:pPr>
              <w:spacing w:before="20" w:after="20"/>
              <w:rPr>
                <w:rFonts w:asciiTheme="minorHAnsi" w:hAnsiTheme="minorHAnsi"/>
                <w:sz w:val="22"/>
                <w:szCs w:val="22"/>
                <w:rPrChange w:id="606" w:author="Martin Sysel" w:date="2018-11-19T14:50:00Z">
                  <w:rPr>
                    <w:rFonts w:asciiTheme="minorHAnsi" w:hAnsiTheme="minorHAnsi"/>
                    <w:szCs w:val="16"/>
                  </w:rPr>
                </w:rPrChange>
              </w:rPr>
            </w:pPr>
            <w:r w:rsidRPr="001B059E">
              <w:rPr>
                <w:rFonts w:asciiTheme="minorHAnsi" w:hAnsiTheme="minorHAnsi"/>
                <w:szCs w:val="22"/>
              </w:rPr>
              <w:t>Education Educational Research</w:t>
            </w:r>
          </w:p>
        </w:tc>
        <w:tc>
          <w:tcPr>
            <w:tcW w:w="1843" w:type="dxa"/>
            <w:noWrap/>
            <w:hideMark/>
          </w:tcPr>
          <w:p w14:paraId="3F8E1973" w14:textId="77777777" w:rsidR="002869E0" w:rsidRPr="00632249" w:rsidRDefault="002869E0" w:rsidP="00B94972">
            <w:pPr>
              <w:spacing w:before="20" w:after="20"/>
              <w:jc w:val="center"/>
              <w:rPr>
                <w:rFonts w:asciiTheme="minorHAnsi" w:hAnsiTheme="minorHAnsi"/>
                <w:sz w:val="22"/>
                <w:szCs w:val="22"/>
                <w:rPrChange w:id="607"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49731F3A" w14:textId="24E32600" w:rsidR="002869E0" w:rsidRPr="00632249" w:rsidRDefault="002869E0" w:rsidP="00B94972">
            <w:pPr>
              <w:spacing w:before="20" w:after="20"/>
              <w:jc w:val="center"/>
              <w:rPr>
                <w:rFonts w:asciiTheme="minorHAnsi" w:hAnsiTheme="minorHAnsi"/>
                <w:sz w:val="22"/>
                <w:szCs w:val="22"/>
                <w:rPrChange w:id="608"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08F2B781" w14:textId="77777777" w:rsidTr="00B94972">
        <w:trPr>
          <w:trHeight w:val="170"/>
        </w:trPr>
        <w:tc>
          <w:tcPr>
            <w:tcW w:w="5103" w:type="dxa"/>
            <w:noWrap/>
            <w:hideMark/>
          </w:tcPr>
          <w:p w14:paraId="6FCAC98C" w14:textId="77777777" w:rsidR="002869E0" w:rsidRPr="00632249" w:rsidRDefault="002869E0" w:rsidP="00B94972">
            <w:pPr>
              <w:spacing w:before="20" w:after="20"/>
              <w:rPr>
                <w:rFonts w:asciiTheme="minorHAnsi" w:hAnsiTheme="minorHAnsi"/>
                <w:sz w:val="22"/>
                <w:szCs w:val="22"/>
                <w:rPrChange w:id="609" w:author="Martin Sysel" w:date="2018-11-19T14:50:00Z">
                  <w:rPr>
                    <w:rFonts w:asciiTheme="minorHAnsi" w:hAnsiTheme="minorHAnsi"/>
                    <w:szCs w:val="16"/>
                  </w:rPr>
                </w:rPrChange>
              </w:rPr>
            </w:pPr>
            <w:r w:rsidRPr="001B059E">
              <w:rPr>
                <w:rFonts w:asciiTheme="minorHAnsi" w:hAnsiTheme="minorHAnsi"/>
                <w:szCs w:val="22"/>
              </w:rPr>
              <w:t>Engineering Biomedical</w:t>
            </w:r>
          </w:p>
        </w:tc>
        <w:tc>
          <w:tcPr>
            <w:tcW w:w="1843" w:type="dxa"/>
            <w:noWrap/>
            <w:hideMark/>
          </w:tcPr>
          <w:p w14:paraId="51A2E1DD" w14:textId="77777777" w:rsidR="002869E0" w:rsidRPr="00632249" w:rsidRDefault="002869E0" w:rsidP="00B94972">
            <w:pPr>
              <w:spacing w:before="20" w:after="20"/>
              <w:jc w:val="center"/>
              <w:rPr>
                <w:rFonts w:asciiTheme="minorHAnsi" w:hAnsiTheme="minorHAnsi"/>
                <w:sz w:val="22"/>
                <w:szCs w:val="22"/>
                <w:rPrChange w:id="610"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70BFCB9A" w14:textId="0670E077" w:rsidR="002869E0" w:rsidRPr="00632249" w:rsidRDefault="002869E0" w:rsidP="00B94972">
            <w:pPr>
              <w:spacing w:before="20" w:after="20"/>
              <w:jc w:val="center"/>
              <w:rPr>
                <w:rFonts w:asciiTheme="minorHAnsi" w:hAnsiTheme="minorHAnsi"/>
                <w:sz w:val="22"/>
                <w:szCs w:val="22"/>
                <w:rPrChange w:id="611"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22092C0B" w14:textId="77777777" w:rsidTr="00B94972">
        <w:trPr>
          <w:trHeight w:val="170"/>
        </w:trPr>
        <w:tc>
          <w:tcPr>
            <w:tcW w:w="5103" w:type="dxa"/>
            <w:noWrap/>
            <w:hideMark/>
          </w:tcPr>
          <w:p w14:paraId="62767A59" w14:textId="77777777" w:rsidR="002869E0" w:rsidRPr="00632249" w:rsidRDefault="002869E0" w:rsidP="00B94972">
            <w:pPr>
              <w:spacing w:before="20" w:after="20"/>
              <w:rPr>
                <w:rFonts w:asciiTheme="minorHAnsi" w:hAnsiTheme="minorHAnsi"/>
                <w:sz w:val="22"/>
                <w:szCs w:val="22"/>
                <w:rPrChange w:id="612" w:author="Martin Sysel" w:date="2018-11-19T14:50:00Z">
                  <w:rPr>
                    <w:rFonts w:asciiTheme="minorHAnsi" w:hAnsiTheme="minorHAnsi"/>
                    <w:szCs w:val="16"/>
                  </w:rPr>
                </w:rPrChange>
              </w:rPr>
            </w:pPr>
            <w:r w:rsidRPr="001B059E">
              <w:rPr>
                <w:rFonts w:asciiTheme="minorHAnsi" w:hAnsiTheme="minorHAnsi"/>
                <w:szCs w:val="22"/>
              </w:rPr>
              <w:t>Imaging Science Photographic Technology</w:t>
            </w:r>
          </w:p>
        </w:tc>
        <w:tc>
          <w:tcPr>
            <w:tcW w:w="1843" w:type="dxa"/>
            <w:noWrap/>
            <w:hideMark/>
          </w:tcPr>
          <w:p w14:paraId="764081CB" w14:textId="77777777" w:rsidR="002869E0" w:rsidRPr="00632249" w:rsidRDefault="002869E0" w:rsidP="00B94972">
            <w:pPr>
              <w:spacing w:before="20" w:after="20"/>
              <w:jc w:val="center"/>
              <w:rPr>
                <w:rFonts w:asciiTheme="minorHAnsi" w:hAnsiTheme="minorHAnsi"/>
                <w:sz w:val="22"/>
                <w:szCs w:val="22"/>
                <w:rPrChange w:id="613"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23C0444E" w14:textId="45B8A14B" w:rsidR="002869E0" w:rsidRPr="00632249" w:rsidRDefault="002869E0" w:rsidP="00B94972">
            <w:pPr>
              <w:spacing w:before="20" w:after="20"/>
              <w:jc w:val="center"/>
              <w:rPr>
                <w:rFonts w:asciiTheme="minorHAnsi" w:hAnsiTheme="minorHAnsi"/>
                <w:sz w:val="22"/>
                <w:szCs w:val="22"/>
                <w:rPrChange w:id="614"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71F89523" w14:textId="77777777" w:rsidTr="00B94972">
        <w:trPr>
          <w:trHeight w:val="170"/>
        </w:trPr>
        <w:tc>
          <w:tcPr>
            <w:tcW w:w="5103" w:type="dxa"/>
            <w:noWrap/>
            <w:hideMark/>
          </w:tcPr>
          <w:p w14:paraId="54EB7551" w14:textId="77777777" w:rsidR="002869E0" w:rsidRPr="00632249" w:rsidRDefault="002869E0" w:rsidP="00B94972">
            <w:pPr>
              <w:spacing w:before="20" w:after="20"/>
              <w:rPr>
                <w:rFonts w:asciiTheme="minorHAnsi" w:hAnsiTheme="minorHAnsi"/>
                <w:sz w:val="22"/>
                <w:szCs w:val="22"/>
                <w:rPrChange w:id="615" w:author="Martin Sysel" w:date="2018-11-19T14:50:00Z">
                  <w:rPr>
                    <w:rFonts w:asciiTheme="minorHAnsi" w:hAnsiTheme="minorHAnsi"/>
                    <w:szCs w:val="16"/>
                  </w:rPr>
                </w:rPrChange>
              </w:rPr>
            </w:pPr>
            <w:r w:rsidRPr="001B059E">
              <w:rPr>
                <w:rFonts w:asciiTheme="minorHAnsi" w:hAnsiTheme="minorHAnsi"/>
                <w:szCs w:val="22"/>
              </w:rPr>
              <w:t>Materials Science Coatings Films</w:t>
            </w:r>
          </w:p>
        </w:tc>
        <w:tc>
          <w:tcPr>
            <w:tcW w:w="1843" w:type="dxa"/>
            <w:noWrap/>
            <w:hideMark/>
          </w:tcPr>
          <w:p w14:paraId="68007DAA" w14:textId="77777777" w:rsidR="002869E0" w:rsidRPr="00632249" w:rsidRDefault="002869E0" w:rsidP="00B94972">
            <w:pPr>
              <w:spacing w:before="20" w:after="20"/>
              <w:jc w:val="center"/>
              <w:rPr>
                <w:rFonts w:asciiTheme="minorHAnsi" w:hAnsiTheme="minorHAnsi"/>
                <w:sz w:val="22"/>
                <w:szCs w:val="22"/>
                <w:rPrChange w:id="616"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75E1C968" w14:textId="28266926" w:rsidR="002869E0" w:rsidRPr="00632249" w:rsidRDefault="002869E0" w:rsidP="00B94972">
            <w:pPr>
              <w:spacing w:before="20" w:after="20"/>
              <w:jc w:val="center"/>
              <w:rPr>
                <w:rFonts w:asciiTheme="minorHAnsi" w:hAnsiTheme="minorHAnsi"/>
                <w:sz w:val="22"/>
                <w:szCs w:val="22"/>
                <w:rPrChange w:id="617"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1CB755BF" w14:textId="77777777" w:rsidTr="00B94972">
        <w:trPr>
          <w:trHeight w:val="170"/>
        </w:trPr>
        <w:tc>
          <w:tcPr>
            <w:tcW w:w="5103" w:type="dxa"/>
            <w:noWrap/>
            <w:hideMark/>
          </w:tcPr>
          <w:p w14:paraId="687E5161" w14:textId="77777777" w:rsidR="002869E0" w:rsidRPr="00632249" w:rsidRDefault="002869E0" w:rsidP="00B94972">
            <w:pPr>
              <w:spacing w:before="20" w:after="20"/>
              <w:rPr>
                <w:rFonts w:asciiTheme="minorHAnsi" w:hAnsiTheme="minorHAnsi"/>
                <w:sz w:val="22"/>
                <w:szCs w:val="22"/>
                <w:rPrChange w:id="618" w:author="Martin Sysel" w:date="2018-11-19T14:50:00Z">
                  <w:rPr>
                    <w:rFonts w:asciiTheme="minorHAnsi" w:hAnsiTheme="minorHAnsi"/>
                    <w:szCs w:val="16"/>
                  </w:rPr>
                </w:rPrChange>
              </w:rPr>
            </w:pPr>
            <w:r w:rsidRPr="001B059E">
              <w:rPr>
                <w:rFonts w:asciiTheme="minorHAnsi" w:hAnsiTheme="minorHAnsi"/>
                <w:szCs w:val="22"/>
              </w:rPr>
              <w:t>Materials Science Composites</w:t>
            </w:r>
          </w:p>
        </w:tc>
        <w:tc>
          <w:tcPr>
            <w:tcW w:w="1843" w:type="dxa"/>
            <w:noWrap/>
            <w:hideMark/>
          </w:tcPr>
          <w:p w14:paraId="5104E535" w14:textId="77777777" w:rsidR="002869E0" w:rsidRPr="00632249" w:rsidRDefault="002869E0" w:rsidP="00B94972">
            <w:pPr>
              <w:spacing w:before="20" w:after="20"/>
              <w:jc w:val="center"/>
              <w:rPr>
                <w:rFonts w:asciiTheme="minorHAnsi" w:hAnsiTheme="minorHAnsi"/>
                <w:sz w:val="22"/>
                <w:szCs w:val="22"/>
                <w:rPrChange w:id="619"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43D9FC78" w14:textId="679D309F" w:rsidR="002869E0" w:rsidRPr="00632249" w:rsidRDefault="002869E0" w:rsidP="00B94972">
            <w:pPr>
              <w:spacing w:before="20" w:after="20"/>
              <w:jc w:val="center"/>
              <w:rPr>
                <w:rFonts w:asciiTheme="minorHAnsi" w:hAnsiTheme="minorHAnsi"/>
                <w:sz w:val="22"/>
                <w:szCs w:val="22"/>
                <w:rPrChange w:id="620"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1D9B45C2" w14:textId="77777777" w:rsidTr="00B94972">
        <w:trPr>
          <w:trHeight w:val="170"/>
        </w:trPr>
        <w:tc>
          <w:tcPr>
            <w:tcW w:w="5103" w:type="dxa"/>
            <w:noWrap/>
            <w:hideMark/>
          </w:tcPr>
          <w:p w14:paraId="4061452C" w14:textId="77777777" w:rsidR="002869E0" w:rsidRPr="00632249" w:rsidRDefault="002869E0" w:rsidP="00B94972">
            <w:pPr>
              <w:spacing w:before="20" w:after="20"/>
              <w:rPr>
                <w:rFonts w:asciiTheme="minorHAnsi" w:hAnsiTheme="minorHAnsi"/>
                <w:sz w:val="22"/>
                <w:szCs w:val="22"/>
                <w:rPrChange w:id="621" w:author="Martin Sysel" w:date="2018-11-19T14:50:00Z">
                  <w:rPr>
                    <w:rFonts w:asciiTheme="minorHAnsi" w:hAnsiTheme="minorHAnsi"/>
                    <w:szCs w:val="16"/>
                  </w:rPr>
                </w:rPrChange>
              </w:rPr>
            </w:pPr>
            <w:r w:rsidRPr="001B059E">
              <w:rPr>
                <w:rFonts w:asciiTheme="minorHAnsi" w:hAnsiTheme="minorHAnsi"/>
                <w:szCs w:val="22"/>
              </w:rPr>
              <w:t>Physics Multidisciplinary</w:t>
            </w:r>
          </w:p>
        </w:tc>
        <w:tc>
          <w:tcPr>
            <w:tcW w:w="1843" w:type="dxa"/>
            <w:noWrap/>
            <w:hideMark/>
          </w:tcPr>
          <w:p w14:paraId="6EA77915" w14:textId="77777777" w:rsidR="002869E0" w:rsidRPr="00632249" w:rsidRDefault="002869E0" w:rsidP="00B94972">
            <w:pPr>
              <w:spacing w:before="20" w:after="20"/>
              <w:jc w:val="center"/>
              <w:rPr>
                <w:rFonts w:asciiTheme="minorHAnsi" w:hAnsiTheme="minorHAnsi"/>
                <w:sz w:val="22"/>
                <w:szCs w:val="22"/>
                <w:rPrChange w:id="622"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29DCFB23" w14:textId="4B1DDF3A" w:rsidR="002869E0" w:rsidRPr="00632249" w:rsidRDefault="002869E0" w:rsidP="00B94972">
            <w:pPr>
              <w:spacing w:before="20" w:after="20"/>
              <w:jc w:val="center"/>
              <w:rPr>
                <w:rFonts w:asciiTheme="minorHAnsi" w:hAnsiTheme="minorHAnsi"/>
                <w:sz w:val="22"/>
                <w:szCs w:val="22"/>
                <w:rPrChange w:id="623"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2F8FAAC6" w14:textId="77777777" w:rsidTr="00B94972">
        <w:trPr>
          <w:trHeight w:val="170"/>
        </w:trPr>
        <w:tc>
          <w:tcPr>
            <w:tcW w:w="5103" w:type="dxa"/>
            <w:noWrap/>
            <w:hideMark/>
          </w:tcPr>
          <w:p w14:paraId="68CFE75C" w14:textId="77777777" w:rsidR="002869E0" w:rsidRPr="00632249" w:rsidRDefault="002869E0" w:rsidP="00B94972">
            <w:pPr>
              <w:spacing w:before="20" w:after="20"/>
              <w:rPr>
                <w:rFonts w:asciiTheme="minorHAnsi" w:hAnsiTheme="minorHAnsi"/>
                <w:sz w:val="22"/>
                <w:szCs w:val="22"/>
                <w:rPrChange w:id="624" w:author="Martin Sysel" w:date="2018-11-19T14:50:00Z">
                  <w:rPr>
                    <w:rFonts w:asciiTheme="minorHAnsi" w:hAnsiTheme="minorHAnsi"/>
                    <w:szCs w:val="16"/>
                  </w:rPr>
                </w:rPrChange>
              </w:rPr>
            </w:pPr>
            <w:r w:rsidRPr="001B059E">
              <w:rPr>
                <w:rFonts w:asciiTheme="minorHAnsi" w:hAnsiTheme="minorHAnsi"/>
                <w:szCs w:val="22"/>
              </w:rPr>
              <w:t>Planning Development</w:t>
            </w:r>
          </w:p>
        </w:tc>
        <w:tc>
          <w:tcPr>
            <w:tcW w:w="1843" w:type="dxa"/>
            <w:noWrap/>
            <w:hideMark/>
          </w:tcPr>
          <w:p w14:paraId="0AEBA3FE" w14:textId="77777777" w:rsidR="002869E0" w:rsidRPr="00632249" w:rsidRDefault="002869E0" w:rsidP="00B94972">
            <w:pPr>
              <w:spacing w:before="20" w:after="20"/>
              <w:jc w:val="center"/>
              <w:rPr>
                <w:rFonts w:asciiTheme="minorHAnsi" w:hAnsiTheme="minorHAnsi"/>
                <w:sz w:val="22"/>
                <w:szCs w:val="22"/>
                <w:rPrChange w:id="625"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0CFF0C83" w14:textId="7A9923AC" w:rsidR="002869E0" w:rsidRPr="00632249" w:rsidRDefault="002869E0" w:rsidP="00B94972">
            <w:pPr>
              <w:spacing w:before="20" w:after="20"/>
              <w:jc w:val="center"/>
              <w:rPr>
                <w:rFonts w:asciiTheme="minorHAnsi" w:hAnsiTheme="minorHAnsi"/>
                <w:sz w:val="22"/>
                <w:szCs w:val="22"/>
                <w:rPrChange w:id="626"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5ABB0994" w14:textId="77777777" w:rsidTr="00B94972">
        <w:trPr>
          <w:trHeight w:val="170"/>
        </w:trPr>
        <w:tc>
          <w:tcPr>
            <w:tcW w:w="5103" w:type="dxa"/>
            <w:noWrap/>
            <w:hideMark/>
          </w:tcPr>
          <w:p w14:paraId="359735B6" w14:textId="77777777" w:rsidR="002869E0" w:rsidRPr="00632249" w:rsidRDefault="002869E0" w:rsidP="00B94972">
            <w:pPr>
              <w:spacing w:before="20" w:after="20"/>
              <w:rPr>
                <w:rFonts w:asciiTheme="minorHAnsi" w:hAnsiTheme="minorHAnsi"/>
                <w:sz w:val="22"/>
                <w:szCs w:val="22"/>
                <w:rPrChange w:id="627" w:author="Martin Sysel" w:date="2018-11-19T14:50:00Z">
                  <w:rPr>
                    <w:rFonts w:asciiTheme="minorHAnsi" w:hAnsiTheme="minorHAnsi"/>
                    <w:szCs w:val="16"/>
                  </w:rPr>
                </w:rPrChange>
              </w:rPr>
            </w:pPr>
            <w:r w:rsidRPr="001B059E">
              <w:rPr>
                <w:rFonts w:asciiTheme="minorHAnsi" w:hAnsiTheme="minorHAnsi"/>
                <w:szCs w:val="22"/>
              </w:rPr>
              <w:t>Public Environmental Occupational Health</w:t>
            </w:r>
          </w:p>
        </w:tc>
        <w:tc>
          <w:tcPr>
            <w:tcW w:w="1843" w:type="dxa"/>
            <w:noWrap/>
            <w:hideMark/>
          </w:tcPr>
          <w:p w14:paraId="04F46169" w14:textId="77777777" w:rsidR="002869E0" w:rsidRPr="00632249" w:rsidRDefault="002869E0" w:rsidP="00B94972">
            <w:pPr>
              <w:spacing w:before="20" w:after="20"/>
              <w:jc w:val="center"/>
              <w:rPr>
                <w:rFonts w:asciiTheme="minorHAnsi" w:hAnsiTheme="minorHAnsi"/>
                <w:sz w:val="22"/>
                <w:szCs w:val="22"/>
                <w:rPrChange w:id="628"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2E49A7E7" w14:textId="297392D8" w:rsidR="002869E0" w:rsidRPr="00632249" w:rsidRDefault="002869E0" w:rsidP="00B94972">
            <w:pPr>
              <w:spacing w:before="20" w:after="20"/>
              <w:jc w:val="center"/>
              <w:rPr>
                <w:rFonts w:asciiTheme="minorHAnsi" w:hAnsiTheme="minorHAnsi"/>
                <w:sz w:val="22"/>
                <w:szCs w:val="22"/>
                <w:rPrChange w:id="629"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343D1119" w14:textId="77777777" w:rsidTr="00B94972">
        <w:trPr>
          <w:trHeight w:val="170"/>
        </w:trPr>
        <w:tc>
          <w:tcPr>
            <w:tcW w:w="5103" w:type="dxa"/>
            <w:noWrap/>
            <w:hideMark/>
          </w:tcPr>
          <w:p w14:paraId="546B699A" w14:textId="77777777" w:rsidR="002869E0" w:rsidRPr="00632249" w:rsidRDefault="002869E0" w:rsidP="00B94972">
            <w:pPr>
              <w:spacing w:before="20" w:after="20"/>
              <w:rPr>
                <w:rFonts w:asciiTheme="minorHAnsi" w:hAnsiTheme="minorHAnsi"/>
                <w:sz w:val="22"/>
                <w:szCs w:val="22"/>
                <w:rPrChange w:id="630" w:author="Martin Sysel" w:date="2018-11-19T14:50:00Z">
                  <w:rPr>
                    <w:rFonts w:asciiTheme="minorHAnsi" w:hAnsiTheme="minorHAnsi"/>
                    <w:szCs w:val="16"/>
                  </w:rPr>
                </w:rPrChange>
              </w:rPr>
            </w:pPr>
            <w:r w:rsidRPr="001B059E">
              <w:rPr>
                <w:rFonts w:asciiTheme="minorHAnsi" w:hAnsiTheme="minorHAnsi"/>
                <w:szCs w:val="22"/>
              </w:rPr>
              <w:t>Social Sciences Mathematical Methods</w:t>
            </w:r>
          </w:p>
        </w:tc>
        <w:tc>
          <w:tcPr>
            <w:tcW w:w="1843" w:type="dxa"/>
            <w:noWrap/>
            <w:hideMark/>
          </w:tcPr>
          <w:p w14:paraId="37BF15EF" w14:textId="77777777" w:rsidR="002869E0" w:rsidRPr="00632249" w:rsidRDefault="002869E0" w:rsidP="00B94972">
            <w:pPr>
              <w:spacing w:before="20" w:after="20"/>
              <w:jc w:val="center"/>
              <w:rPr>
                <w:rFonts w:asciiTheme="minorHAnsi" w:hAnsiTheme="minorHAnsi"/>
                <w:sz w:val="22"/>
                <w:szCs w:val="22"/>
                <w:rPrChange w:id="631"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38B93543" w14:textId="05804459" w:rsidR="002869E0" w:rsidRPr="00632249" w:rsidRDefault="002869E0" w:rsidP="00B94972">
            <w:pPr>
              <w:spacing w:before="20" w:after="20"/>
              <w:jc w:val="center"/>
              <w:rPr>
                <w:rFonts w:asciiTheme="minorHAnsi" w:hAnsiTheme="minorHAnsi"/>
                <w:sz w:val="22"/>
                <w:szCs w:val="22"/>
                <w:rPrChange w:id="632"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7C93B45C" w14:textId="77777777" w:rsidTr="00B94972">
        <w:trPr>
          <w:trHeight w:val="170"/>
        </w:trPr>
        <w:tc>
          <w:tcPr>
            <w:tcW w:w="5103" w:type="dxa"/>
            <w:noWrap/>
            <w:hideMark/>
          </w:tcPr>
          <w:p w14:paraId="25C5CA0B" w14:textId="77777777" w:rsidR="002869E0" w:rsidRPr="00632249" w:rsidRDefault="002869E0" w:rsidP="00B94972">
            <w:pPr>
              <w:spacing w:before="20" w:after="20"/>
              <w:rPr>
                <w:rFonts w:asciiTheme="minorHAnsi" w:hAnsiTheme="minorHAnsi"/>
                <w:sz w:val="22"/>
                <w:szCs w:val="22"/>
                <w:rPrChange w:id="633" w:author="Martin Sysel" w:date="2018-11-19T14:50:00Z">
                  <w:rPr>
                    <w:rFonts w:asciiTheme="minorHAnsi" w:hAnsiTheme="minorHAnsi"/>
                    <w:szCs w:val="16"/>
                  </w:rPr>
                </w:rPrChange>
              </w:rPr>
            </w:pPr>
            <w:r w:rsidRPr="001B059E">
              <w:rPr>
                <w:rFonts w:asciiTheme="minorHAnsi" w:hAnsiTheme="minorHAnsi"/>
                <w:szCs w:val="22"/>
              </w:rPr>
              <w:t>Thermodynamics</w:t>
            </w:r>
          </w:p>
        </w:tc>
        <w:tc>
          <w:tcPr>
            <w:tcW w:w="1843" w:type="dxa"/>
            <w:noWrap/>
            <w:hideMark/>
          </w:tcPr>
          <w:p w14:paraId="2FE4D94B" w14:textId="77777777" w:rsidR="002869E0" w:rsidRPr="00632249" w:rsidRDefault="002869E0" w:rsidP="00B94972">
            <w:pPr>
              <w:spacing w:before="20" w:after="20"/>
              <w:jc w:val="center"/>
              <w:rPr>
                <w:rFonts w:asciiTheme="minorHAnsi" w:hAnsiTheme="minorHAnsi"/>
                <w:sz w:val="22"/>
                <w:szCs w:val="22"/>
                <w:rPrChange w:id="634" w:author="Martin Sysel" w:date="2018-11-19T14:50:00Z">
                  <w:rPr>
                    <w:rFonts w:asciiTheme="minorHAnsi" w:hAnsiTheme="minorHAnsi"/>
                    <w:szCs w:val="16"/>
                  </w:rPr>
                </w:rPrChange>
              </w:rPr>
            </w:pPr>
            <w:r w:rsidRPr="001B059E">
              <w:rPr>
                <w:rFonts w:asciiTheme="minorHAnsi" w:hAnsiTheme="minorHAnsi"/>
                <w:szCs w:val="22"/>
              </w:rPr>
              <w:t>2</w:t>
            </w:r>
          </w:p>
        </w:tc>
        <w:tc>
          <w:tcPr>
            <w:tcW w:w="1979" w:type="dxa"/>
            <w:noWrap/>
            <w:hideMark/>
          </w:tcPr>
          <w:p w14:paraId="7970EF27" w14:textId="1A4F8777" w:rsidR="002869E0" w:rsidRPr="00632249" w:rsidRDefault="002869E0" w:rsidP="00B94972">
            <w:pPr>
              <w:spacing w:before="20" w:after="20"/>
              <w:jc w:val="center"/>
              <w:rPr>
                <w:rFonts w:asciiTheme="minorHAnsi" w:hAnsiTheme="minorHAnsi"/>
                <w:sz w:val="22"/>
                <w:szCs w:val="22"/>
                <w:rPrChange w:id="635" w:author="Martin Sysel" w:date="2018-11-19T14:50:00Z">
                  <w:rPr>
                    <w:rFonts w:asciiTheme="minorHAnsi" w:hAnsiTheme="minorHAnsi"/>
                    <w:szCs w:val="16"/>
                  </w:rPr>
                </w:rPrChange>
              </w:rPr>
            </w:pPr>
            <w:r w:rsidRPr="001B059E">
              <w:rPr>
                <w:rFonts w:asciiTheme="minorHAnsi" w:hAnsiTheme="minorHAnsi"/>
                <w:szCs w:val="22"/>
              </w:rPr>
              <w:t>0,3</w:t>
            </w:r>
            <w:r w:rsidR="002F2B9F" w:rsidRPr="00FF6A03">
              <w:rPr>
                <w:rFonts w:asciiTheme="minorHAnsi" w:hAnsiTheme="minorHAnsi"/>
                <w:szCs w:val="22"/>
              </w:rPr>
              <w:t>%</w:t>
            </w:r>
          </w:p>
        </w:tc>
      </w:tr>
      <w:tr w:rsidR="002869E0" w:rsidRPr="00632249" w14:paraId="4F2E1EA1" w14:textId="77777777" w:rsidTr="00B94972">
        <w:trPr>
          <w:trHeight w:val="170"/>
        </w:trPr>
        <w:tc>
          <w:tcPr>
            <w:tcW w:w="5103" w:type="dxa"/>
            <w:noWrap/>
            <w:hideMark/>
          </w:tcPr>
          <w:p w14:paraId="497B1DBD" w14:textId="77777777" w:rsidR="002869E0" w:rsidRPr="00632249" w:rsidRDefault="002869E0" w:rsidP="00B94972">
            <w:pPr>
              <w:spacing w:before="20" w:after="20"/>
              <w:rPr>
                <w:rFonts w:asciiTheme="minorHAnsi" w:hAnsiTheme="minorHAnsi"/>
                <w:sz w:val="22"/>
                <w:szCs w:val="22"/>
                <w:rPrChange w:id="636" w:author="Martin Sysel" w:date="2018-11-19T14:50:00Z">
                  <w:rPr>
                    <w:rFonts w:asciiTheme="minorHAnsi" w:hAnsiTheme="minorHAnsi"/>
                    <w:szCs w:val="16"/>
                  </w:rPr>
                </w:rPrChange>
              </w:rPr>
            </w:pPr>
            <w:r w:rsidRPr="001B059E">
              <w:rPr>
                <w:rFonts w:asciiTheme="minorHAnsi" w:hAnsiTheme="minorHAnsi"/>
                <w:szCs w:val="22"/>
              </w:rPr>
              <w:t>Construction Building Technology</w:t>
            </w:r>
          </w:p>
        </w:tc>
        <w:tc>
          <w:tcPr>
            <w:tcW w:w="1843" w:type="dxa"/>
            <w:noWrap/>
            <w:hideMark/>
          </w:tcPr>
          <w:p w14:paraId="1330C04B" w14:textId="77777777" w:rsidR="002869E0" w:rsidRPr="00632249" w:rsidRDefault="002869E0" w:rsidP="00B94972">
            <w:pPr>
              <w:spacing w:before="20" w:after="20"/>
              <w:jc w:val="center"/>
              <w:rPr>
                <w:rFonts w:asciiTheme="minorHAnsi" w:hAnsiTheme="minorHAnsi"/>
                <w:sz w:val="22"/>
                <w:szCs w:val="22"/>
                <w:rPrChange w:id="637"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504DAE8C" w14:textId="24AE0892" w:rsidR="002869E0" w:rsidRPr="00632249" w:rsidRDefault="002869E0" w:rsidP="00B94972">
            <w:pPr>
              <w:spacing w:before="20" w:after="20"/>
              <w:jc w:val="center"/>
              <w:rPr>
                <w:rFonts w:asciiTheme="minorHAnsi" w:hAnsiTheme="minorHAnsi"/>
                <w:sz w:val="22"/>
                <w:szCs w:val="22"/>
                <w:rPrChange w:id="638"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2638D7FD" w14:textId="77777777" w:rsidTr="00B94972">
        <w:trPr>
          <w:trHeight w:val="170"/>
        </w:trPr>
        <w:tc>
          <w:tcPr>
            <w:tcW w:w="5103" w:type="dxa"/>
            <w:noWrap/>
            <w:hideMark/>
          </w:tcPr>
          <w:p w14:paraId="3759E44D" w14:textId="77777777" w:rsidR="002869E0" w:rsidRPr="00632249" w:rsidRDefault="002869E0" w:rsidP="00B94972">
            <w:pPr>
              <w:spacing w:before="20" w:after="20"/>
              <w:rPr>
                <w:rFonts w:asciiTheme="minorHAnsi" w:hAnsiTheme="minorHAnsi"/>
                <w:sz w:val="22"/>
                <w:szCs w:val="22"/>
                <w:rPrChange w:id="639" w:author="Martin Sysel" w:date="2018-11-19T14:50:00Z">
                  <w:rPr>
                    <w:rFonts w:asciiTheme="minorHAnsi" w:hAnsiTheme="minorHAnsi"/>
                    <w:szCs w:val="16"/>
                  </w:rPr>
                </w:rPrChange>
              </w:rPr>
            </w:pPr>
            <w:r w:rsidRPr="001B059E">
              <w:rPr>
                <w:rFonts w:asciiTheme="minorHAnsi" w:hAnsiTheme="minorHAnsi"/>
                <w:szCs w:val="22"/>
              </w:rPr>
              <w:t>Electrochemistry</w:t>
            </w:r>
          </w:p>
        </w:tc>
        <w:tc>
          <w:tcPr>
            <w:tcW w:w="1843" w:type="dxa"/>
            <w:noWrap/>
            <w:hideMark/>
          </w:tcPr>
          <w:p w14:paraId="0E982156" w14:textId="77777777" w:rsidR="002869E0" w:rsidRPr="00632249" w:rsidRDefault="002869E0" w:rsidP="00B94972">
            <w:pPr>
              <w:spacing w:before="20" w:after="20"/>
              <w:jc w:val="center"/>
              <w:rPr>
                <w:rFonts w:asciiTheme="minorHAnsi" w:hAnsiTheme="minorHAnsi"/>
                <w:sz w:val="22"/>
                <w:szCs w:val="22"/>
                <w:rPrChange w:id="640"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7D439F07" w14:textId="1F839B6E" w:rsidR="002869E0" w:rsidRPr="00632249" w:rsidRDefault="002869E0" w:rsidP="00B94972">
            <w:pPr>
              <w:spacing w:before="20" w:after="20"/>
              <w:jc w:val="center"/>
              <w:rPr>
                <w:rFonts w:asciiTheme="minorHAnsi" w:hAnsiTheme="minorHAnsi"/>
                <w:sz w:val="22"/>
                <w:szCs w:val="22"/>
                <w:rPrChange w:id="641"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4C149D6C" w14:textId="77777777" w:rsidTr="00B94972">
        <w:trPr>
          <w:trHeight w:val="170"/>
        </w:trPr>
        <w:tc>
          <w:tcPr>
            <w:tcW w:w="5103" w:type="dxa"/>
            <w:noWrap/>
            <w:hideMark/>
          </w:tcPr>
          <w:p w14:paraId="6DC2D5E8" w14:textId="77777777" w:rsidR="002869E0" w:rsidRPr="00632249" w:rsidRDefault="002869E0" w:rsidP="00B94972">
            <w:pPr>
              <w:spacing w:before="20" w:after="20"/>
              <w:rPr>
                <w:rFonts w:asciiTheme="minorHAnsi" w:hAnsiTheme="minorHAnsi"/>
                <w:sz w:val="22"/>
                <w:szCs w:val="22"/>
                <w:rPrChange w:id="642" w:author="Martin Sysel" w:date="2018-11-19T14:50:00Z">
                  <w:rPr>
                    <w:rFonts w:asciiTheme="minorHAnsi" w:hAnsiTheme="minorHAnsi"/>
                    <w:szCs w:val="16"/>
                  </w:rPr>
                </w:rPrChange>
              </w:rPr>
            </w:pPr>
            <w:r w:rsidRPr="001B059E">
              <w:rPr>
                <w:rFonts w:asciiTheme="minorHAnsi" w:hAnsiTheme="minorHAnsi"/>
                <w:szCs w:val="22"/>
              </w:rPr>
              <w:t>Environmental Studies</w:t>
            </w:r>
          </w:p>
        </w:tc>
        <w:tc>
          <w:tcPr>
            <w:tcW w:w="1843" w:type="dxa"/>
            <w:noWrap/>
            <w:hideMark/>
          </w:tcPr>
          <w:p w14:paraId="66950CAE" w14:textId="77777777" w:rsidR="002869E0" w:rsidRPr="00632249" w:rsidRDefault="002869E0" w:rsidP="00B94972">
            <w:pPr>
              <w:spacing w:before="20" w:after="20"/>
              <w:jc w:val="center"/>
              <w:rPr>
                <w:rFonts w:asciiTheme="minorHAnsi" w:hAnsiTheme="minorHAnsi"/>
                <w:sz w:val="22"/>
                <w:szCs w:val="22"/>
                <w:rPrChange w:id="643"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7F146286" w14:textId="2CADF1BE" w:rsidR="002869E0" w:rsidRPr="00632249" w:rsidRDefault="002869E0" w:rsidP="00B94972">
            <w:pPr>
              <w:spacing w:before="20" w:after="20"/>
              <w:jc w:val="center"/>
              <w:rPr>
                <w:rFonts w:asciiTheme="minorHAnsi" w:hAnsiTheme="minorHAnsi"/>
                <w:sz w:val="22"/>
                <w:szCs w:val="22"/>
                <w:rPrChange w:id="644"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0B089EA4" w14:textId="77777777" w:rsidTr="00B94972">
        <w:trPr>
          <w:trHeight w:val="170"/>
        </w:trPr>
        <w:tc>
          <w:tcPr>
            <w:tcW w:w="5103" w:type="dxa"/>
            <w:noWrap/>
            <w:hideMark/>
          </w:tcPr>
          <w:p w14:paraId="4DE8240E" w14:textId="77777777" w:rsidR="002869E0" w:rsidRPr="00632249" w:rsidRDefault="002869E0" w:rsidP="00B94972">
            <w:pPr>
              <w:spacing w:before="20" w:after="20"/>
              <w:rPr>
                <w:rFonts w:asciiTheme="minorHAnsi" w:hAnsiTheme="minorHAnsi"/>
                <w:sz w:val="22"/>
                <w:szCs w:val="22"/>
                <w:rPrChange w:id="645" w:author="Martin Sysel" w:date="2018-11-19T14:50:00Z">
                  <w:rPr>
                    <w:rFonts w:asciiTheme="minorHAnsi" w:hAnsiTheme="minorHAnsi"/>
                    <w:szCs w:val="16"/>
                  </w:rPr>
                </w:rPrChange>
              </w:rPr>
            </w:pPr>
            <w:r w:rsidRPr="001B059E">
              <w:rPr>
                <w:rFonts w:asciiTheme="minorHAnsi" w:hAnsiTheme="minorHAnsi"/>
                <w:szCs w:val="22"/>
              </w:rPr>
              <w:t>Green Sustainable Science Technology</w:t>
            </w:r>
          </w:p>
        </w:tc>
        <w:tc>
          <w:tcPr>
            <w:tcW w:w="1843" w:type="dxa"/>
            <w:noWrap/>
            <w:hideMark/>
          </w:tcPr>
          <w:p w14:paraId="5DBC1589" w14:textId="77777777" w:rsidR="002869E0" w:rsidRPr="00632249" w:rsidRDefault="002869E0" w:rsidP="00B94972">
            <w:pPr>
              <w:spacing w:before="20" w:after="20"/>
              <w:jc w:val="center"/>
              <w:rPr>
                <w:rFonts w:asciiTheme="minorHAnsi" w:hAnsiTheme="minorHAnsi"/>
                <w:sz w:val="22"/>
                <w:szCs w:val="22"/>
                <w:rPrChange w:id="646"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13930A8E" w14:textId="419833C9" w:rsidR="002869E0" w:rsidRPr="00632249" w:rsidRDefault="002869E0" w:rsidP="00B94972">
            <w:pPr>
              <w:spacing w:before="20" w:after="20"/>
              <w:jc w:val="center"/>
              <w:rPr>
                <w:rFonts w:asciiTheme="minorHAnsi" w:hAnsiTheme="minorHAnsi"/>
                <w:sz w:val="22"/>
                <w:szCs w:val="22"/>
                <w:rPrChange w:id="647"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4EBFA382" w14:textId="77777777" w:rsidTr="00B94972">
        <w:trPr>
          <w:trHeight w:val="170"/>
        </w:trPr>
        <w:tc>
          <w:tcPr>
            <w:tcW w:w="5103" w:type="dxa"/>
            <w:noWrap/>
            <w:hideMark/>
          </w:tcPr>
          <w:p w14:paraId="64BA9DC4" w14:textId="77777777" w:rsidR="002869E0" w:rsidRPr="00632249" w:rsidRDefault="002869E0" w:rsidP="00B94972">
            <w:pPr>
              <w:spacing w:before="20" w:after="20"/>
              <w:rPr>
                <w:rFonts w:asciiTheme="minorHAnsi" w:hAnsiTheme="minorHAnsi"/>
                <w:sz w:val="22"/>
                <w:szCs w:val="22"/>
                <w:rPrChange w:id="648" w:author="Martin Sysel" w:date="2018-11-19T14:50:00Z">
                  <w:rPr>
                    <w:rFonts w:asciiTheme="minorHAnsi" w:hAnsiTheme="minorHAnsi"/>
                    <w:szCs w:val="16"/>
                  </w:rPr>
                </w:rPrChange>
              </w:rPr>
            </w:pPr>
            <w:r w:rsidRPr="001B059E">
              <w:rPr>
                <w:rFonts w:asciiTheme="minorHAnsi" w:hAnsiTheme="minorHAnsi"/>
                <w:szCs w:val="22"/>
              </w:rPr>
              <w:t>Logic</w:t>
            </w:r>
          </w:p>
        </w:tc>
        <w:tc>
          <w:tcPr>
            <w:tcW w:w="1843" w:type="dxa"/>
            <w:noWrap/>
            <w:hideMark/>
          </w:tcPr>
          <w:p w14:paraId="66435E23" w14:textId="77777777" w:rsidR="002869E0" w:rsidRPr="00632249" w:rsidRDefault="002869E0" w:rsidP="00B94972">
            <w:pPr>
              <w:spacing w:before="20" w:after="20"/>
              <w:jc w:val="center"/>
              <w:rPr>
                <w:rFonts w:asciiTheme="minorHAnsi" w:hAnsiTheme="minorHAnsi"/>
                <w:sz w:val="22"/>
                <w:szCs w:val="22"/>
                <w:rPrChange w:id="649"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417F612C" w14:textId="479804A5" w:rsidR="002869E0" w:rsidRPr="00632249" w:rsidRDefault="002869E0" w:rsidP="00B94972">
            <w:pPr>
              <w:spacing w:before="20" w:after="20"/>
              <w:jc w:val="center"/>
              <w:rPr>
                <w:rFonts w:asciiTheme="minorHAnsi" w:hAnsiTheme="minorHAnsi"/>
                <w:sz w:val="22"/>
                <w:szCs w:val="22"/>
                <w:rPrChange w:id="650"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2D29E53E" w14:textId="77777777" w:rsidTr="00B94972">
        <w:trPr>
          <w:trHeight w:val="170"/>
        </w:trPr>
        <w:tc>
          <w:tcPr>
            <w:tcW w:w="5103" w:type="dxa"/>
            <w:noWrap/>
            <w:hideMark/>
          </w:tcPr>
          <w:p w14:paraId="28F099DB" w14:textId="77777777" w:rsidR="002869E0" w:rsidRPr="00632249" w:rsidRDefault="002869E0" w:rsidP="00B94972">
            <w:pPr>
              <w:spacing w:before="20" w:after="20"/>
              <w:rPr>
                <w:rFonts w:asciiTheme="minorHAnsi" w:hAnsiTheme="minorHAnsi"/>
                <w:sz w:val="22"/>
                <w:szCs w:val="22"/>
                <w:rPrChange w:id="651" w:author="Martin Sysel" w:date="2018-11-19T14:50:00Z">
                  <w:rPr>
                    <w:rFonts w:asciiTheme="minorHAnsi" w:hAnsiTheme="minorHAnsi"/>
                    <w:szCs w:val="16"/>
                  </w:rPr>
                </w:rPrChange>
              </w:rPr>
            </w:pPr>
            <w:r w:rsidRPr="001B059E">
              <w:rPr>
                <w:rFonts w:asciiTheme="minorHAnsi" w:hAnsiTheme="minorHAnsi"/>
                <w:szCs w:val="22"/>
              </w:rPr>
              <w:t>Materials Science Biomaterials</w:t>
            </w:r>
          </w:p>
        </w:tc>
        <w:tc>
          <w:tcPr>
            <w:tcW w:w="1843" w:type="dxa"/>
            <w:noWrap/>
            <w:hideMark/>
          </w:tcPr>
          <w:p w14:paraId="314B220E" w14:textId="77777777" w:rsidR="002869E0" w:rsidRPr="00632249" w:rsidRDefault="002869E0" w:rsidP="00B94972">
            <w:pPr>
              <w:spacing w:before="20" w:after="20"/>
              <w:jc w:val="center"/>
              <w:rPr>
                <w:rFonts w:asciiTheme="minorHAnsi" w:hAnsiTheme="minorHAnsi"/>
                <w:sz w:val="22"/>
                <w:szCs w:val="22"/>
                <w:rPrChange w:id="652"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2A662F1B" w14:textId="61FD621E" w:rsidR="002869E0" w:rsidRPr="00632249" w:rsidRDefault="002869E0" w:rsidP="00B94972">
            <w:pPr>
              <w:spacing w:before="20" w:after="20"/>
              <w:jc w:val="center"/>
              <w:rPr>
                <w:rFonts w:asciiTheme="minorHAnsi" w:hAnsiTheme="minorHAnsi"/>
                <w:sz w:val="22"/>
                <w:szCs w:val="22"/>
                <w:rPrChange w:id="653"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25A933BA" w14:textId="77777777" w:rsidTr="00B94972">
        <w:trPr>
          <w:trHeight w:val="170"/>
        </w:trPr>
        <w:tc>
          <w:tcPr>
            <w:tcW w:w="5103" w:type="dxa"/>
            <w:noWrap/>
            <w:hideMark/>
          </w:tcPr>
          <w:p w14:paraId="3B4C4B79" w14:textId="77777777" w:rsidR="002869E0" w:rsidRPr="00632249" w:rsidRDefault="002869E0" w:rsidP="00B94972">
            <w:pPr>
              <w:spacing w:before="20" w:after="20"/>
              <w:rPr>
                <w:rFonts w:asciiTheme="minorHAnsi" w:hAnsiTheme="minorHAnsi"/>
                <w:sz w:val="22"/>
                <w:szCs w:val="22"/>
                <w:rPrChange w:id="654" w:author="Martin Sysel" w:date="2018-11-19T14:50:00Z">
                  <w:rPr>
                    <w:rFonts w:asciiTheme="minorHAnsi" w:hAnsiTheme="minorHAnsi"/>
                    <w:szCs w:val="16"/>
                  </w:rPr>
                </w:rPrChange>
              </w:rPr>
            </w:pPr>
            <w:r w:rsidRPr="001B059E">
              <w:rPr>
                <w:rFonts w:asciiTheme="minorHAnsi" w:hAnsiTheme="minorHAnsi"/>
                <w:szCs w:val="22"/>
              </w:rPr>
              <w:t>Materials Science Characterization Testing</w:t>
            </w:r>
          </w:p>
        </w:tc>
        <w:tc>
          <w:tcPr>
            <w:tcW w:w="1843" w:type="dxa"/>
            <w:noWrap/>
            <w:hideMark/>
          </w:tcPr>
          <w:p w14:paraId="78F83386" w14:textId="77777777" w:rsidR="002869E0" w:rsidRPr="00632249" w:rsidRDefault="002869E0" w:rsidP="00B94972">
            <w:pPr>
              <w:spacing w:before="20" w:after="20"/>
              <w:jc w:val="center"/>
              <w:rPr>
                <w:rFonts w:asciiTheme="minorHAnsi" w:hAnsiTheme="minorHAnsi"/>
                <w:sz w:val="22"/>
                <w:szCs w:val="22"/>
                <w:rPrChange w:id="655"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64DDA253" w14:textId="4D1684E2" w:rsidR="002869E0" w:rsidRPr="00632249" w:rsidRDefault="002869E0" w:rsidP="00B94972">
            <w:pPr>
              <w:spacing w:before="20" w:after="20"/>
              <w:jc w:val="center"/>
              <w:rPr>
                <w:rFonts w:asciiTheme="minorHAnsi" w:hAnsiTheme="minorHAnsi"/>
                <w:sz w:val="22"/>
                <w:szCs w:val="22"/>
                <w:rPrChange w:id="656"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2B968E8E" w14:textId="77777777" w:rsidTr="00B94972">
        <w:trPr>
          <w:trHeight w:val="170"/>
        </w:trPr>
        <w:tc>
          <w:tcPr>
            <w:tcW w:w="5103" w:type="dxa"/>
            <w:noWrap/>
            <w:hideMark/>
          </w:tcPr>
          <w:p w14:paraId="67323DC9" w14:textId="77777777" w:rsidR="002869E0" w:rsidRPr="00632249" w:rsidRDefault="002869E0" w:rsidP="00B94972">
            <w:pPr>
              <w:spacing w:before="20" w:after="20"/>
              <w:rPr>
                <w:rFonts w:asciiTheme="minorHAnsi" w:hAnsiTheme="minorHAnsi"/>
                <w:sz w:val="22"/>
                <w:szCs w:val="22"/>
                <w:rPrChange w:id="657" w:author="Martin Sysel" w:date="2018-11-19T14:50:00Z">
                  <w:rPr>
                    <w:rFonts w:asciiTheme="minorHAnsi" w:hAnsiTheme="minorHAnsi"/>
                    <w:szCs w:val="16"/>
                  </w:rPr>
                </w:rPrChange>
              </w:rPr>
            </w:pPr>
            <w:r w:rsidRPr="001B059E">
              <w:rPr>
                <w:rFonts w:asciiTheme="minorHAnsi" w:hAnsiTheme="minorHAnsi"/>
                <w:szCs w:val="22"/>
              </w:rPr>
              <w:t>Mathematical Computational Biology</w:t>
            </w:r>
          </w:p>
        </w:tc>
        <w:tc>
          <w:tcPr>
            <w:tcW w:w="1843" w:type="dxa"/>
            <w:noWrap/>
            <w:hideMark/>
          </w:tcPr>
          <w:p w14:paraId="0D793259" w14:textId="77777777" w:rsidR="002869E0" w:rsidRPr="00632249" w:rsidRDefault="002869E0" w:rsidP="00B94972">
            <w:pPr>
              <w:spacing w:before="20" w:after="20"/>
              <w:jc w:val="center"/>
              <w:rPr>
                <w:rFonts w:asciiTheme="minorHAnsi" w:hAnsiTheme="minorHAnsi"/>
                <w:sz w:val="22"/>
                <w:szCs w:val="22"/>
                <w:rPrChange w:id="658"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7D8D2A23" w14:textId="11C43B5D" w:rsidR="002869E0" w:rsidRPr="00632249" w:rsidRDefault="002869E0" w:rsidP="00B94972">
            <w:pPr>
              <w:spacing w:before="20" w:after="20"/>
              <w:jc w:val="center"/>
              <w:rPr>
                <w:rFonts w:asciiTheme="minorHAnsi" w:hAnsiTheme="minorHAnsi"/>
                <w:sz w:val="22"/>
                <w:szCs w:val="22"/>
                <w:rPrChange w:id="659"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r w:rsidR="002869E0" w:rsidRPr="00632249" w14:paraId="189788EA" w14:textId="77777777" w:rsidTr="00B94972">
        <w:trPr>
          <w:trHeight w:val="170"/>
        </w:trPr>
        <w:tc>
          <w:tcPr>
            <w:tcW w:w="5103" w:type="dxa"/>
            <w:noWrap/>
            <w:hideMark/>
          </w:tcPr>
          <w:p w14:paraId="49E7B195" w14:textId="77777777" w:rsidR="002869E0" w:rsidRPr="00632249" w:rsidRDefault="002869E0" w:rsidP="00B94972">
            <w:pPr>
              <w:spacing w:before="20" w:after="20"/>
              <w:rPr>
                <w:rFonts w:asciiTheme="minorHAnsi" w:hAnsiTheme="minorHAnsi"/>
                <w:sz w:val="22"/>
                <w:szCs w:val="22"/>
                <w:rPrChange w:id="660" w:author="Martin Sysel" w:date="2018-11-19T14:50:00Z">
                  <w:rPr>
                    <w:rFonts w:asciiTheme="minorHAnsi" w:hAnsiTheme="minorHAnsi"/>
                    <w:szCs w:val="16"/>
                  </w:rPr>
                </w:rPrChange>
              </w:rPr>
            </w:pPr>
            <w:r w:rsidRPr="001B059E">
              <w:rPr>
                <w:rFonts w:asciiTheme="minorHAnsi" w:hAnsiTheme="minorHAnsi"/>
                <w:szCs w:val="22"/>
              </w:rPr>
              <w:t>Transportation</w:t>
            </w:r>
          </w:p>
        </w:tc>
        <w:tc>
          <w:tcPr>
            <w:tcW w:w="1843" w:type="dxa"/>
            <w:noWrap/>
            <w:hideMark/>
          </w:tcPr>
          <w:p w14:paraId="58946C5B" w14:textId="77777777" w:rsidR="002869E0" w:rsidRPr="00632249" w:rsidRDefault="002869E0" w:rsidP="00B94972">
            <w:pPr>
              <w:spacing w:before="20" w:after="20"/>
              <w:jc w:val="center"/>
              <w:rPr>
                <w:rFonts w:asciiTheme="minorHAnsi" w:hAnsiTheme="minorHAnsi"/>
                <w:sz w:val="22"/>
                <w:szCs w:val="22"/>
                <w:rPrChange w:id="661" w:author="Martin Sysel" w:date="2018-11-19T14:50:00Z">
                  <w:rPr>
                    <w:rFonts w:asciiTheme="minorHAnsi" w:hAnsiTheme="minorHAnsi"/>
                    <w:szCs w:val="16"/>
                  </w:rPr>
                </w:rPrChange>
              </w:rPr>
            </w:pPr>
            <w:r w:rsidRPr="001B059E">
              <w:rPr>
                <w:rFonts w:asciiTheme="minorHAnsi" w:hAnsiTheme="minorHAnsi"/>
                <w:szCs w:val="22"/>
              </w:rPr>
              <w:t>1</w:t>
            </w:r>
          </w:p>
        </w:tc>
        <w:tc>
          <w:tcPr>
            <w:tcW w:w="1979" w:type="dxa"/>
            <w:noWrap/>
            <w:hideMark/>
          </w:tcPr>
          <w:p w14:paraId="510DC6FC" w14:textId="0CA093EC" w:rsidR="002869E0" w:rsidRPr="00632249" w:rsidRDefault="002869E0" w:rsidP="00B94972">
            <w:pPr>
              <w:spacing w:before="20" w:after="20"/>
              <w:jc w:val="center"/>
              <w:rPr>
                <w:rFonts w:asciiTheme="minorHAnsi" w:hAnsiTheme="minorHAnsi"/>
                <w:sz w:val="22"/>
                <w:szCs w:val="22"/>
                <w:rPrChange w:id="662" w:author="Martin Sysel" w:date="2018-11-19T14:50:00Z">
                  <w:rPr>
                    <w:rFonts w:asciiTheme="minorHAnsi" w:hAnsiTheme="minorHAnsi"/>
                    <w:szCs w:val="16"/>
                  </w:rPr>
                </w:rPrChange>
              </w:rPr>
            </w:pPr>
            <w:r w:rsidRPr="001B059E">
              <w:rPr>
                <w:rFonts w:asciiTheme="minorHAnsi" w:hAnsiTheme="minorHAnsi"/>
                <w:szCs w:val="22"/>
              </w:rPr>
              <w:t>0,2</w:t>
            </w:r>
            <w:r w:rsidR="002F2B9F" w:rsidRPr="00FF6A03">
              <w:rPr>
                <w:rFonts w:asciiTheme="minorHAnsi" w:hAnsiTheme="minorHAnsi"/>
                <w:szCs w:val="22"/>
              </w:rPr>
              <w:t>%</w:t>
            </w:r>
          </w:p>
        </w:tc>
      </w:tr>
    </w:tbl>
    <w:p w14:paraId="2960299B" w14:textId="77777777" w:rsidR="001C46F5" w:rsidRPr="00632249" w:rsidRDefault="001C46F5" w:rsidP="002869E0">
      <w:pPr>
        <w:pStyle w:val="Titulek"/>
        <w:rPr>
          <w:sz w:val="22"/>
          <w:szCs w:val="22"/>
          <w:rPrChange w:id="663" w:author="Martin Sysel" w:date="2018-11-19T14:50:00Z">
            <w:rPr/>
          </w:rPrChange>
        </w:rPr>
      </w:pPr>
    </w:p>
    <w:p w14:paraId="3D826E36" w14:textId="48FE8DE3" w:rsidR="002869E0" w:rsidRPr="00632249" w:rsidRDefault="002869E0" w:rsidP="002869E0">
      <w:pPr>
        <w:pStyle w:val="Titulek"/>
        <w:rPr>
          <w:sz w:val="22"/>
          <w:szCs w:val="22"/>
          <w:rPrChange w:id="664" w:author="Martin Sysel" w:date="2018-11-19T14:50:00Z">
            <w:rPr>
              <w:szCs w:val="20"/>
            </w:rPr>
          </w:rPrChange>
        </w:rPr>
      </w:pPr>
      <w:r w:rsidRPr="00632249">
        <w:rPr>
          <w:sz w:val="22"/>
          <w:szCs w:val="22"/>
          <w:rPrChange w:id="665" w:author="Martin Sysel" w:date="2018-11-19T14:50:00Z">
            <w:rPr/>
          </w:rPrChange>
        </w:rPr>
        <w:t xml:space="preserve">Tabulka </w:t>
      </w:r>
      <w:r w:rsidR="00A41C2B" w:rsidRPr="00632249">
        <w:rPr>
          <w:sz w:val="22"/>
          <w:szCs w:val="22"/>
          <w:rPrChange w:id="666" w:author="Martin Sysel" w:date="2018-11-19T14:50:00Z">
            <w:rPr/>
          </w:rPrChange>
        </w:rPr>
        <w:fldChar w:fldCharType="begin"/>
      </w:r>
      <w:r w:rsidR="00A41C2B" w:rsidRPr="00632249">
        <w:rPr>
          <w:sz w:val="22"/>
          <w:szCs w:val="22"/>
          <w:rPrChange w:id="667" w:author="Martin Sysel" w:date="2018-11-19T14:50:00Z">
            <w:rPr/>
          </w:rPrChange>
        </w:rPr>
        <w:instrText xml:space="preserve"> SEQ Tabulka \* ARABIC </w:instrText>
      </w:r>
      <w:r w:rsidR="00A41C2B" w:rsidRPr="00632249">
        <w:rPr>
          <w:sz w:val="22"/>
          <w:szCs w:val="22"/>
          <w:rPrChange w:id="668" w:author="Martin Sysel" w:date="2018-11-19T14:50:00Z">
            <w:rPr>
              <w:noProof/>
            </w:rPr>
          </w:rPrChange>
        </w:rPr>
        <w:fldChar w:fldCharType="separate"/>
      </w:r>
      <w:r w:rsidR="00557A73" w:rsidRPr="00632249">
        <w:rPr>
          <w:noProof/>
          <w:sz w:val="22"/>
          <w:szCs w:val="22"/>
          <w:rPrChange w:id="669" w:author="Martin Sysel" w:date="2018-11-19T14:50:00Z">
            <w:rPr>
              <w:noProof/>
            </w:rPr>
          </w:rPrChange>
        </w:rPr>
        <w:t>2</w:t>
      </w:r>
      <w:r w:rsidR="00A41C2B" w:rsidRPr="00632249">
        <w:rPr>
          <w:noProof/>
          <w:sz w:val="22"/>
          <w:szCs w:val="22"/>
          <w:rPrChange w:id="670" w:author="Martin Sysel" w:date="2018-11-19T14:50:00Z">
            <w:rPr>
              <w:noProof/>
            </w:rPr>
          </w:rPrChange>
        </w:rPr>
        <w:fldChar w:fldCharType="end"/>
      </w:r>
      <w:r w:rsidRPr="00632249">
        <w:rPr>
          <w:sz w:val="22"/>
          <w:szCs w:val="22"/>
          <w:rPrChange w:id="671" w:author="Martin Sysel" w:date="2018-11-19T14:50:00Z">
            <w:rPr/>
          </w:rPrChange>
        </w:rPr>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2869E0" w:rsidRPr="00632249" w14:paraId="24A24FD2" w14:textId="77777777" w:rsidTr="00B94972">
        <w:trPr>
          <w:trHeight w:val="283"/>
        </w:trPr>
        <w:tc>
          <w:tcPr>
            <w:tcW w:w="5103" w:type="dxa"/>
            <w:noWrap/>
            <w:vAlign w:val="center"/>
            <w:hideMark/>
          </w:tcPr>
          <w:p w14:paraId="4FCAF5D8" w14:textId="77777777" w:rsidR="002869E0" w:rsidRPr="00632249" w:rsidRDefault="002869E0" w:rsidP="00B94972">
            <w:pPr>
              <w:pStyle w:val="Default"/>
              <w:jc w:val="center"/>
              <w:rPr>
                <w:rFonts w:asciiTheme="minorHAnsi" w:hAnsiTheme="minorHAnsi"/>
                <w:b/>
                <w:sz w:val="22"/>
                <w:szCs w:val="22"/>
                <w:rPrChange w:id="672" w:author="Martin Sysel" w:date="2018-11-19T14:50:00Z">
                  <w:rPr>
                    <w:rFonts w:asciiTheme="minorHAnsi" w:hAnsiTheme="minorHAnsi"/>
                    <w:b/>
                    <w:szCs w:val="18"/>
                  </w:rPr>
                </w:rPrChange>
              </w:rPr>
            </w:pPr>
            <w:r w:rsidRPr="001B059E">
              <w:rPr>
                <w:rFonts w:asciiTheme="minorHAnsi" w:hAnsiTheme="minorHAnsi"/>
                <w:b/>
                <w:szCs w:val="22"/>
              </w:rPr>
              <w:t>SCOPUS subject Area</w:t>
            </w:r>
          </w:p>
        </w:tc>
        <w:tc>
          <w:tcPr>
            <w:tcW w:w="1832" w:type="dxa"/>
            <w:noWrap/>
            <w:vAlign w:val="center"/>
            <w:hideMark/>
          </w:tcPr>
          <w:p w14:paraId="38462C59" w14:textId="77777777" w:rsidR="002869E0" w:rsidRPr="00632249" w:rsidRDefault="002869E0" w:rsidP="00B94972">
            <w:pPr>
              <w:pStyle w:val="Default"/>
              <w:jc w:val="center"/>
              <w:rPr>
                <w:rFonts w:asciiTheme="minorHAnsi" w:hAnsiTheme="minorHAnsi"/>
                <w:b/>
                <w:sz w:val="22"/>
                <w:szCs w:val="22"/>
                <w:rPrChange w:id="673" w:author="Martin Sysel" w:date="2018-11-19T14:50:00Z">
                  <w:rPr>
                    <w:rFonts w:asciiTheme="minorHAnsi" w:hAnsiTheme="minorHAnsi"/>
                    <w:b/>
                    <w:szCs w:val="18"/>
                  </w:rPr>
                </w:rPrChange>
              </w:rPr>
            </w:pPr>
            <w:r w:rsidRPr="001B059E">
              <w:rPr>
                <w:rFonts w:asciiTheme="minorHAnsi" w:hAnsiTheme="minorHAnsi"/>
                <w:b/>
                <w:szCs w:val="22"/>
              </w:rPr>
              <w:t>Počet záznamů</w:t>
            </w:r>
          </w:p>
        </w:tc>
        <w:tc>
          <w:tcPr>
            <w:tcW w:w="1995" w:type="dxa"/>
            <w:noWrap/>
            <w:vAlign w:val="center"/>
            <w:hideMark/>
          </w:tcPr>
          <w:p w14:paraId="772013BE" w14:textId="77777777" w:rsidR="002869E0" w:rsidRPr="00632249" w:rsidRDefault="002869E0" w:rsidP="00B94972">
            <w:pPr>
              <w:pStyle w:val="Default"/>
              <w:jc w:val="center"/>
              <w:rPr>
                <w:rFonts w:asciiTheme="minorHAnsi" w:hAnsiTheme="minorHAnsi"/>
                <w:b/>
                <w:sz w:val="22"/>
                <w:szCs w:val="22"/>
                <w:rPrChange w:id="674" w:author="Martin Sysel" w:date="2018-11-19T14:50:00Z">
                  <w:rPr>
                    <w:rFonts w:asciiTheme="minorHAnsi" w:hAnsiTheme="minorHAnsi"/>
                    <w:b/>
                    <w:szCs w:val="18"/>
                  </w:rPr>
                </w:rPrChange>
              </w:rPr>
            </w:pPr>
            <w:r w:rsidRPr="001B059E">
              <w:rPr>
                <w:rFonts w:asciiTheme="minorHAnsi" w:hAnsiTheme="minorHAnsi"/>
                <w:b/>
                <w:szCs w:val="22"/>
              </w:rPr>
              <w:t>Procentuální podíl z celk. počtu 1019</w:t>
            </w:r>
          </w:p>
        </w:tc>
      </w:tr>
      <w:tr w:rsidR="002869E0" w:rsidRPr="00632249" w14:paraId="46440D3E" w14:textId="77777777" w:rsidTr="00B94972">
        <w:trPr>
          <w:trHeight w:val="283"/>
        </w:trPr>
        <w:tc>
          <w:tcPr>
            <w:tcW w:w="5103" w:type="dxa"/>
            <w:noWrap/>
            <w:vAlign w:val="center"/>
            <w:hideMark/>
          </w:tcPr>
          <w:p w14:paraId="01DCDF12" w14:textId="77777777" w:rsidR="002869E0" w:rsidRPr="00632249" w:rsidRDefault="002869E0" w:rsidP="00B94972">
            <w:pPr>
              <w:pStyle w:val="Default"/>
              <w:rPr>
                <w:rFonts w:asciiTheme="minorHAnsi" w:hAnsiTheme="minorHAnsi"/>
                <w:sz w:val="22"/>
                <w:szCs w:val="22"/>
                <w:rPrChange w:id="675" w:author="Martin Sysel" w:date="2018-11-19T14:50:00Z">
                  <w:rPr>
                    <w:rFonts w:asciiTheme="minorHAnsi" w:hAnsiTheme="minorHAnsi"/>
                    <w:szCs w:val="18"/>
                  </w:rPr>
                </w:rPrChange>
              </w:rPr>
            </w:pPr>
            <w:r w:rsidRPr="001B059E">
              <w:rPr>
                <w:rFonts w:asciiTheme="minorHAnsi" w:hAnsiTheme="minorHAnsi"/>
                <w:szCs w:val="22"/>
              </w:rPr>
              <w:t>Engineering</w:t>
            </w:r>
          </w:p>
        </w:tc>
        <w:tc>
          <w:tcPr>
            <w:tcW w:w="1832" w:type="dxa"/>
            <w:noWrap/>
            <w:vAlign w:val="center"/>
            <w:hideMark/>
          </w:tcPr>
          <w:p w14:paraId="1166565C" w14:textId="77777777" w:rsidR="002869E0" w:rsidRPr="00632249" w:rsidRDefault="002869E0" w:rsidP="00B94972">
            <w:pPr>
              <w:pStyle w:val="Default"/>
              <w:jc w:val="center"/>
              <w:rPr>
                <w:rFonts w:asciiTheme="minorHAnsi" w:hAnsiTheme="minorHAnsi"/>
                <w:sz w:val="22"/>
                <w:szCs w:val="22"/>
                <w:rPrChange w:id="676" w:author="Martin Sysel" w:date="2018-11-19T14:50:00Z">
                  <w:rPr>
                    <w:rFonts w:asciiTheme="minorHAnsi" w:hAnsiTheme="minorHAnsi"/>
                    <w:szCs w:val="18"/>
                  </w:rPr>
                </w:rPrChange>
              </w:rPr>
            </w:pPr>
            <w:r w:rsidRPr="001B059E">
              <w:rPr>
                <w:rFonts w:asciiTheme="minorHAnsi" w:hAnsiTheme="minorHAnsi"/>
                <w:szCs w:val="22"/>
              </w:rPr>
              <w:t>607</w:t>
            </w:r>
          </w:p>
        </w:tc>
        <w:tc>
          <w:tcPr>
            <w:tcW w:w="1995" w:type="dxa"/>
            <w:noWrap/>
            <w:vAlign w:val="center"/>
            <w:hideMark/>
          </w:tcPr>
          <w:p w14:paraId="1E0BD055" w14:textId="77777777" w:rsidR="002869E0" w:rsidRPr="00632249" w:rsidRDefault="002869E0" w:rsidP="00B94972">
            <w:pPr>
              <w:pStyle w:val="Default"/>
              <w:jc w:val="center"/>
              <w:rPr>
                <w:rFonts w:asciiTheme="minorHAnsi" w:hAnsiTheme="minorHAnsi"/>
                <w:sz w:val="22"/>
                <w:szCs w:val="22"/>
                <w:rPrChange w:id="677" w:author="Martin Sysel" w:date="2018-11-19T14:50:00Z">
                  <w:rPr>
                    <w:rFonts w:asciiTheme="minorHAnsi" w:hAnsiTheme="minorHAnsi"/>
                    <w:szCs w:val="18"/>
                  </w:rPr>
                </w:rPrChange>
              </w:rPr>
            </w:pPr>
            <w:r w:rsidRPr="001B059E">
              <w:rPr>
                <w:rFonts w:asciiTheme="minorHAnsi" w:hAnsiTheme="minorHAnsi"/>
                <w:szCs w:val="22"/>
              </w:rPr>
              <w:t>59,6%</w:t>
            </w:r>
          </w:p>
        </w:tc>
      </w:tr>
      <w:tr w:rsidR="002869E0" w:rsidRPr="00632249" w14:paraId="0EEDE976" w14:textId="77777777" w:rsidTr="00B94972">
        <w:trPr>
          <w:trHeight w:val="283"/>
        </w:trPr>
        <w:tc>
          <w:tcPr>
            <w:tcW w:w="5103" w:type="dxa"/>
            <w:noWrap/>
            <w:vAlign w:val="center"/>
            <w:hideMark/>
          </w:tcPr>
          <w:p w14:paraId="3BBCDE7D" w14:textId="77777777" w:rsidR="002869E0" w:rsidRPr="00632249" w:rsidRDefault="002869E0" w:rsidP="00B94972">
            <w:pPr>
              <w:pStyle w:val="Default"/>
              <w:rPr>
                <w:rFonts w:asciiTheme="minorHAnsi" w:hAnsiTheme="minorHAnsi"/>
                <w:sz w:val="22"/>
                <w:szCs w:val="22"/>
                <w:rPrChange w:id="678" w:author="Martin Sysel" w:date="2018-11-19T14:50:00Z">
                  <w:rPr>
                    <w:rFonts w:asciiTheme="minorHAnsi" w:hAnsiTheme="minorHAnsi"/>
                    <w:szCs w:val="18"/>
                  </w:rPr>
                </w:rPrChange>
              </w:rPr>
            </w:pPr>
            <w:r w:rsidRPr="001B059E">
              <w:rPr>
                <w:rFonts w:asciiTheme="minorHAnsi" w:hAnsiTheme="minorHAnsi"/>
                <w:szCs w:val="22"/>
              </w:rPr>
              <w:t>Computer Science</w:t>
            </w:r>
          </w:p>
        </w:tc>
        <w:tc>
          <w:tcPr>
            <w:tcW w:w="1832" w:type="dxa"/>
            <w:noWrap/>
            <w:vAlign w:val="center"/>
            <w:hideMark/>
          </w:tcPr>
          <w:p w14:paraId="57B02884" w14:textId="77777777" w:rsidR="002869E0" w:rsidRPr="00632249" w:rsidRDefault="002869E0" w:rsidP="00B94972">
            <w:pPr>
              <w:pStyle w:val="Default"/>
              <w:jc w:val="center"/>
              <w:rPr>
                <w:rFonts w:asciiTheme="minorHAnsi" w:hAnsiTheme="minorHAnsi"/>
                <w:sz w:val="22"/>
                <w:szCs w:val="22"/>
                <w:rPrChange w:id="679" w:author="Martin Sysel" w:date="2018-11-19T14:50:00Z">
                  <w:rPr>
                    <w:rFonts w:asciiTheme="minorHAnsi" w:hAnsiTheme="minorHAnsi"/>
                    <w:szCs w:val="18"/>
                  </w:rPr>
                </w:rPrChange>
              </w:rPr>
            </w:pPr>
            <w:r w:rsidRPr="001B059E">
              <w:rPr>
                <w:rFonts w:asciiTheme="minorHAnsi" w:hAnsiTheme="minorHAnsi"/>
                <w:szCs w:val="22"/>
              </w:rPr>
              <w:t>464</w:t>
            </w:r>
          </w:p>
        </w:tc>
        <w:tc>
          <w:tcPr>
            <w:tcW w:w="1995" w:type="dxa"/>
            <w:noWrap/>
            <w:vAlign w:val="center"/>
            <w:hideMark/>
          </w:tcPr>
          <w:p w14:paraId="1C0F3841" w14:textId="77777777" w:rsidR="002869E0" w:rsidRPr="00632249" w:rsidRDefault="002869E0" w:rsidP="00B94972">
            <w:pPr>
              <w:pStyle w:val="Default"/>
              <w:jc w:val="center"/>
              <w:rPr>
                <w:rFonts w:asciiTheme="minorHAnsi" w:hAnsiTheme="minorHAnsi"/>
                <w:sz w:val="22"/>
                <w:szCs w:val="22"/>
                <w:rPrChange w:id="680" w:author="Martin Sysel" w:date="2018-11-19T14:50:00Z">
                  <w:rPr>
                    <w:rFonts w:asciiTheme="minorHAnsi" w:hAnsiTheme="minorHAnsi"/>
                    <w:szCs w:val="18"/>
                  </w:rPr>
                </w:rPrChange>
              </w:rPr>
            </w:pPr>
            <w:r w:rsidRPr="001B059E">
              <w:rPr>
                <w:rFonts w:asciiTheme="minorHAnsi" w:hAnsiTheme="minorHAnsi"/>
                <w:szCs w:val="22"/>
              </w:rPr>
              <w:t>45,5%</w:t>
            </w:r>
          </w:p>
        </w:tc>
      </w:tr>
      <w:tr w:rsidR="002869E0" w:rsidRPr="00632249" w14:paraId="02292AE3" w14:textId="77777777" w:rsidTr="00B94972">
        <w:trPr>
          <w:trHeight w:val="283"/>
        </w:trPr>
        <w:tc>
          <w:tcPr>
            <w:tcW w:w="5103" w:type="dxa"/>
            <w:noWrap/>
            <w:vAlign w:val="center"/>
            <w:hideMark/>
          </w:tcPr>
          <w:p w14:paraId="58221128" w14:textId="77777777" w:rsidR="002869E0" w:rsidRPr="00632249" w:rsidRDefault="002869E0" w:rsidP="00B94972">
            <w:pPr>
              <w:pStyle w:val="Default"/>
              <w:rPr>
                <w:rFonts w:asciiTheme="minorHAnsi" w:hAnsiTheme="minorHAnsi"/>
                <w:sz w:val="22"/>
                <w:szCs w:val="22"/>
                <w:rPrChange w:id="681" w:author="Martin Sysel" w:date="2018-11-19T14:50:00Z">
                  <w:rPr>
                    <w:rFonts w:asciiTheme="minorHAnsi" w:hAnsiTheme="minorHAnsi"/>
                    <w:szCs w:val="18"/>
                  </w:rPr>
                </w:rPrChange>
              </w:rPr>
            </w:pPr>
            <w:r w:rsidRPr="001B059E">
              <w:rPr>
                <w:rFonts w:asciiTheme="minorHAnsi" w:hAnsiTheme="minorHAnsi"/>
                <w:szCs w:val="22"/>
              </w:rPr>
              <w:t>Mathematics</w:t>
            </w:r>
          </w:p>
        </w:tc>
        <w:tc>
          <w:tcPr>
            <w:tcW w:w="1832" w:type="dxa"/>
            <w:noWrap/>
            <w:vAlign w:val="center"/>
            <w:hideMark/>
          </w:tcPr>
          <w:p w14:paraId="2DF91BB3" w14:textId="77777777" w:rsidR="002869E0" w:rsidRPr="00632249" w:rsidRDefault="002869E0" w:rsidP="00B94972">
            <w:pPr>
              <w:pStyle w:val="Default"/>
              <w:jc w:val="center"/>
              <w:rPr>
                <w:rFonts w:asciiTheme="minorHAnsi" w:hAnsiTheme="minorHAnsi"/>
                <w:sz w:val="22"/>
                <w:szCs w:val="22"/>
                <w:rPrChange w:id="682" w:author="Martin Sysel" w:date="2018-11-19T14:50:00Z">
                  <w:rPr>
                    <w:rFonts w:asciiTheme="minorHAnsi" w:hAnsiTheme="minorHAnsi"/>
                    <w:szCs w:val="18"/>
                  </w:rPr>
                </w:rPrChange>
              </w:rPr>
            </w:pPr>
            <w:r w:rsidRPr="001B059E">
              <w:rPr>
                <w:rFonts w:asciiTheme="minorHAnsi" w:hAnsiTheme="minorHAnsi"/>
                <w:szCs w:val="22"/>
              </w:rPr>
              <w:t>289</w:t>
            </w:r>
          </w:p>
        </w:tc>
        <w:tc>
          <w:tcPr>
            <w:tcW w:w="1995" w:type="dxa"/>
            <w:noWrap/>
            <w:vAlign w:val="center"/>
            <w:hideMark/>
          </w:tcPr>
          <w:p w14:paraId="48A878A5" w14:textId="77777777" w:rsidR="002869E0" w:rsidRPr="00632249" w:rsidRDefault="002869E0" w:rsidP="00B94972">
            <w:pPr>
              <w:pStyle w:val="Default"/>
              <w:jc w:val="center"/>
              <w:rPr>
                <w:rFonts w:asciiTheme="minorHAnsi" w:hAnsiTheme="minorHAnsi"/>
                <w:sz w:val="22"/>
                <w:szCs w:val="22"/>
                <w:rPrChange w:id="683" w:author="Martin Sysel" w:date="2018-11-19T14:50:00Z">
                  <w:rPr>
                    <w:rFonts w:asciiTheme="minorHAnsi" w:hAnsiTheme="minorHAnsi"/>
                    <w:szCs w:val="18"/>
                  </w:rPr>
                </w:rPrChange>
              </w:rPr>
            </w:pPr>
            <w:r w:rsidRPr="001B059E">
              <w:rPr>
                <w:rFonts w:asciiTheme="minorHAnsi" w:hAnsiTheme="minorHAnsi"/>
                <w:szCs w:val="22"/>
              </w:rPr>
              <w:t>28,4%</w:t>
            </w:r>
          </w:p>
        </w:tc>
      </w:tr>
      <w:tr w:rsidR="002869E0" w:rsidRPr="00632249" w14:paraId="4576AE3A" w14:textId="77777777" w:rsidTr="00B94972">
        <w:trPr>
          <w:trHeight w:val="283"/>
        </w:trPr>
        <w:tc>
          <w:tcPr>
            <w:tcW w:w="5103" w:type="dxa"/>
            <w:noWrap/>
            <w:vAlign w:val="center"/>
            <w:hideMark/>
          </w:tcPr>
          <w:p w14:paraId="005EEAE2" w14:textId="77777777" w:rsidR="002869E0" w:rsidRPr="00632249" w:rsidRDefault="002869E0" w:rsidP="00B94972">
            <w:pPr>
              <w:pStyle w:val="Default"/>
              <w:rPr>
                <w:rFonts w:asciiTheme="minorHAnsi" w:hAnsiTheme="minorHAnsi"/>
                <w:sz w:val="22"/>
                <w:szCs w:val="22"/>
                <w:rPrChange w:id="684" w:author="Martin Sysel" w:date="2018-11-19T14:50:00Z">
                  <w:rPr>
                    <w:rFonts w:asciiTheme="minorHAnsi" w:hAnsiTheme="minorHAnsi"/>
                    <w:szCs w:val="18"/>
                  </w:rPr>
                </w:rPrChange>
              </w:rPr>
            </w:pPr>
            <w:r w:rsidRPr="001B059E">
              <w:rPr>
                <w:rFonts w:asciiTheme="minorHAnsi" w:hAnsiTheme="minorHAnsi"/>
                <w:szCs w:val="22"/>
              </w:rPr>
              <w:t>Materials Science</w:t>
            </w:r>
          </w:p>
        </w:tc>
        <w:tc>
          <w:tcPr>
            <w:tcW w:w="1832" w:type="dxa"/>
            <w:noWrap/>
            <w:vAlign w:val="center"/>
            <w:hideMark/>
          </w:tcPr>
          <w:p w14:paraId="54659E38" w14:textId="77777777" w:rsidR="002869E0" w:rsidRPr="00632249" w:rsidRDefault="002869E0" w:rsidP="00B94972">
            <w:pPr>
              <w:pStyle w:val="Default"/>
              <w:jc w:val="center"/>
              <w:rPr>
                <w:rFonts w:asciiTheme="minorHAnsi" w:hAnsiTheme="minorHAnsi"/>
                <w:sz w:val="22"/>
                <w:szCs w:val="22"/>
                <w:rPrChange w:id="685" w:author="Martin Sysel" w:date="2018-11-19T14:50:00Z">
                  <w:rPr>
                    <w:rFonts w:asciiTheme="minorHAnsi" w:hAnsiTheme="minorHAnsi"/>
                    <w:szCs w:val="18"/>
                  </w:rPr>
                </w:rPrChange>
              </w:rPr>
            </w:pPr>
            <w:r w:rsidRPr="001B059E">
              <w:rPr>
                <w:rFonts w:asciiTheme="minorHAnsi" w:hAnsiTheme="minorHAnsi"/>
                <w:szCs w:val="22"/>
              </w:rPr>
              <w:t>154</w:t>
            </w:r>
          </w:p>
        </w:tc>
        <w:tc>
          <w:tcPr>
            <w:tcW w:w="1995" w:type="dxa"/>
            <w:noWrap/>
            <w:vAlign w:val="center"/>
            <w:hideMark/>
          </w:tcPr>
          <w:p w14:paraId="5973AB12" w14:textId="77777777" w:rsidR="002869E0" w:rsidRPr="00632249" w:rsidRDefault="002869E0" w:rsidP="00B94972">
            <w:pPr>
              <w:pStyle w:val="Default"/>
              <w:jc w:val="center"/>
              <w:rPr>
                <w:rFonts w:asciiTheme="minorHAnsi" w:hAnsiTheme="minorHAnsi"/>
                <w:sz w:val="22"/>
                <w:szCs w:val="22"/>
                <w:rPrChange w:id="686" w:author="Martin Sysel" w:date="2018-11-19T14:50:00Z">
                  <w:rPr>
                    <w:rFonts w:asciiTheme="minorHAnsi" w:hAnsiTheme="minorHAnsi"/>
                    <w:szCs w:val="18"/>
                  </w:rPr>
                </w:rPrChange>
              </w:rPr>
            </w:pPr>
            <w:r w:rsidRPr="001B059E">
              <w:rPr>
                <w:rFonts w:asciiTheme="minorHAnsi" w:hAnsiTheme="minorHAnsi"/>
                <w:szCs w:val="22"/>
              </w:rPr>
              <w:t>15,1%</w:t>
            </w:r>
          </w:p>
        </w:tc>
      </w:tr>
      <w:tr w:rsidR="002869E0" w:rsidRPr="00632249" w14:paraId="45AD17C8" w14:textId="77777777" w:rsidTr="00B94972">
        <w:trPr>
          <w:trHeight w:val="283"/>
        </w:trPr>
        <w:tc>
          <w:tcPr>
            <w:tcW w:w="5103" w:type="dxa"/>
            <w:noWrap/>
            <w:vAlign w:val="center"/>
            <w:hideMark/>
          </w:tcPr>
          <w:p w14:paraId="7506B4FE" w14:textId="77777777" w:rsidR="002869E0" w:rsidRPr="00632249" w:rsidRDefault="002869E0" w:rsidP="00B94972">
            <w:pPr>
              <w:pStyle w:val="Default"/>
              <w:rPr>
                <w:rFonts w:asciiTheme="minorHAnsi" w:hAnsiTheme="minorHAnsi"/>
                <w:sz w:val="22"/>
                <w:szCs w:val="22"/>
                <w:rPrChange w:id="687" w:author="Martin Sysel" w:date="2018-11-19T14:50:00Z">
                  <w:rPr>
                    <w:rFonts w:asciiTheme="minorHAnsi" w:hAnsiTheme="minorHAnsi"/>
                    <w:szCs w:val="18"/>
                  </w:rPr>
                </w:rPrChange>
              </w:rPr>
            </w:pPr>
            <w:r w:rsidRPr="001B059E">
              <w:rPr>
                <w:rFonts w:asciiTheme="minorHAnsi" w:hAnsiTheme="minorHAnsi"/>
                <w:szCs w:val="22"/>
              </w:rPr>
              <w:t>Physics and Astronomy</w:t>
            </w:r>
          </w:p>
        </w:tc>
        <w:tc>
          <w:tcPr>
            <w:tcW w:w="1832" w:type="dxa"/>
            <w:noWrap/>
            <w:vAlign w:val="center"/>
            <w:hideMark/>
          </w:tcPr>
          <w:p w14:paraId="1D5A70E2" w14:textId="77777777" w:rsidR="002869E0" w:rsidRPr="00632249" w:rsidRDefault="002869E0" w:rsidP="00B94972">
            <w:pPr>
              <w:pStyle w:val="Default"/>
              <w:jc w:val="center"/>
              <w:rPr>
                <w:rFonts w:asciiTheme="minorHAnsi" w:hAnsiTheme="minorHAnsi"/>
                <w:sz w:val="22"/>
                <w:szCs w:val="22"/>
                <w:rPrChange w:id="688" w:author="Martin Sysel" w:date="2018-11-19T14:50:00Z">
                  <w:rPr>
                    <w:rFonts w:asciiTheme="minorHAnsi" w:hAnsiTheme="minorHAnsi"/>
                    <w:szCs w:val="18"/>
                  </w:rPr>
                </w:rPrChange>
              </w:rPr>
            </w:pPr>
            <w:r w:rsidRPr="001B059E">
              <w:rPr>
                <w:rFonts w:asciiTheme="minorHAnsi" w:hAnsiTheme="minorHAnsi"/>
                <w:szCs w:val="22"/>
              </w:rPr>
              <w:t>113</w:t>
            </w:r>
          </w:p>
        </w:tc>
        <w:tc>
          <w:tcPr>
            <w:tcW w:w="1995" w:type="dxa"/>
            <w:noWrap/>
            <w:vAlign w:val="center"/>
            <w:hideMark/>
          </w:tcPr>
          <w:p w14:paraId="31A94447" w14:textId="77777777" w:rsidR="002869E0" w:rsidRPr="00632249" w:rsidRDefault="002869E0" w:rsidP="00B94972">
            <w:pPr>
              <w:pStyle w:val="Default"/>
              <w:jc w:val="center"/>
              <w:rPr>
                <w:rFonts w:asciiTheme="minorHAnsi" w:hAnsiTheme="minorHAnsi"/>
                <w:sz w:val="22"/>
                <w:szCs w:val="22"/>
                <w:rPrChange w:id="689" w:author="Martin Sysel" w:date="2018-11-19T14:50:00Z">
                  <w:rPr>
                    <w:rFonts w:asciiTheme="minorHAnsi" w:hAnsiTheme="minorHAnsi"/>
                    <w:szCs w:val="18"/>
                  </w:rPr>
                </w:rPrChange>
              </w:rPr>
            </w:pPr>
            <w:r w:rsidRPr="001B059E">
              <w:rPr>
                <w:rFonts w:asciiTheme="minorHAnsi" w:hAnsiTheme="minorHAnsi"/>
                <w:szCs w:val="22"/>
              </w:rPr>
              <w:t>11,1%</w:t>
            </w:r>
          </w:p>
        </w:tc>
      </w:tr>
      <w:tr w:rsidR="002869E0" w:rsidRPr="00632249" w14:paraId="782FC3B9" w14:textId="77777777" w:rsidTr="00B94972">
        <w:trPr>
          <w:trHeight w:val="283"/>
        </w:trPr>
        <w:tc>
          <w:tcPr>
            <w:tcW w:w="5103" w:type="dxa"/>
            <w:noWrap/>
            <w:vAlign w:val="center"/>
            <w:hideMark/>
          </w:tcPr>
          <w:p w14:paraId="1C763225" w14:textId="77777777" w:rsidR="002869E0" w:rsidRPr="00632249" w:rsidRDefault="002869E0" w:rsidP="00B94972">
            <w:pPr>
              <w:pStyle w:val="Default"/>
              <w:rPr>
                <w:rFonts w:asciiTheme="minorHAnsi" w:hAnsiTheme="minorHAnsi"/>
                <w:sz w:val="22"/>
                <w:szCs w:val="22"/>
                <w:rPrChange w:id="690" w:author="Martin Sysel" w:date="2018-11-19T14:50:00Z">
                  <w:rPr>
                    <w:rFonts w:asciiTheme="minorHAnsi" w:hAnsiTheme="minorHAnsi"/>
                    <w:szCs w:val="18"/>
                  </w:rPr>
                </w:rPrChange>
              </w:rPr>
            </w:pPr>
            <w:r w:rsidRPr="001B059E">
              <w:rPr>
                <w:rFonts w:asciiTheme="minorHAnsi" w:hAnsiTheme="minorHAnsi"/>
                <w:szCs w:val="22"/>
              </w:rPr>
              <w:t>Chemistry</w:t>
            </w:r>
          </w:p>
        </w:tc>
        <w:tc>
          <w:tcPr>
            <w:tcW w:w="1832" w:type="dxa"/>
            <w:noWrap/>
            <w:vAlign w:val="center"/>
            <w:hideMark/>
          </w:tcPr>
          <w:p w14:paraId="7D6E6AC9" w14:textId="77777777" w:rsidR="002869E0" w:rsidRPr="00632249" w:rsidRDefault="002869E0" w:rsidP="00B94972">
            <w:pPr>
              <w:pStyle w:val="Default"/>
              <w:jc w:val="center"/>
              <w:rPr>
                <w:rFonts w:asciiTheme="minorHAnsi" w:hAnsiTheme="minorHAnsi"/>
                <w:sz w:val="22"/>
                <w:szCs w:val="22"/>
                <w:rPrChange w:id="691" w:author="Martin Sysel" w:date="2018-11-19T14:50:00Z">
                  <w:rPr>
                    <w:rFonts w:asciiTheme="minorHAnsi" w:hAnsiTheme="minorHAnsi"/>
                    <w:szCs w:val="18"/>
                  </w:rPr>
                </w:rPrChange>
              </w:rPr>
            </w:pPr>
            <w:r w:rsidRPr="001B059E">
              <w:rPr>
                <w:rFonts w:asciiTheme="minorHAnsi" w:hAnsiTheme="minorHAnsi"/>
                <w:szCs w:val="22"/>
              </w:rPr>
              <w:t>102</w:t>
            </w:r>
          </w:p>
        </w:tc>
        <w:tc>
          <w:tcPr>
            <w:tcW w:w="1995" w:type="dxa"/>
            <w:noWrap/>
            <w:vAlign w:val="center"/>
            <w:hideMark/>
          </w:tcPr>
          <w:p w14:paraId="1003ADD0" w14:textId="77777777" w:rsidR="002869E0" w:rsidRPr="00632249" w:rsidRDefault="002869E0" w:rsidP="00B94972">
            <w:pPr>
              <w:pStyle w:val="Default"/>
              <w:jc w:val="center"/>
              <w:rPr>
                <w:rFonts w:asciiTheme="minorHAnsi" w:hAnsiTheme="minorHAnsi"/>
                <w:sz w:val="22"/>
                <w:szCs w:val="22"/>
                <w:rPrChange w:id="692" w:author="Martin Sysel" w:date="2018-11-19T14:50:00Z">
                  <w:rPr>
                    <w:rFonts w:asciiTheme="minorHAnsi" w:hAnsiTheme="minorHAnsi"/>
                    <w:szCs w:val="18"/>
                  </w:rPr>
                </w:rPrChange>
              </w:rPr>
            </w:pPr>
            <w:r w:rsidRPr="001B059E">
              <w:rPr>
                <w:rFonts w:asciiTheme="minorHAnsi" w:hAnsiTheme="minorHAnsi"/>
                <w:szCs w:val="22"/>
              </w:rPr>
              <w:t>10,0%</w:t>
            </w:r>
          </w:p>
        </w:tc>
      </w:tr>
      <w:tr w:rsidR="002869E0" w:rsidRPr="00632249" w14:paraId="4F25A635" w14:textId="77777777" w:rsidTr="00B94972">
        <w:trPr>
          <w:trHeight w:val="283"/>
        </w:trPr>
        <w:tc>
          <w:tcPr>
            <w:tcW w:w="5103" w:type="dxa"/>
            <w:noWrap/>
            <w:vAlign w:val="center"/>
            <w:hideMark/>
          </w:tcPr>
          <w:p w14:paraId="5B749521" w14:textId="77777777" w:rsidR="002869E0" w:rsidRPr="00632249" w:rsidRDefault="002869E0" w:rsidP="00B94972">
            <w:pPr>
              <w:pStyle w:val="Default"/>
              <w:rPr>
                <w:rFonts w:asciiTheme="minorHAnsi" w:hAnsiTheme="minorHAnsi"/>
                <w:sz w:val="22"/>
                <w:szCs w:val="22"/>
                <w:rPrChange w:id="693" w:author="Martin Sysel" w:date="2018-11-19T14:50:00Z">
                  <w:rPr>
                    <w:rFonts w:asciiTheme="minorHAnsi" w:hAnsiTheme="minorHAnsi"/>
                    <w:szCs w:val="18"/>
                  </w:rPr>
                </w:rPrChange>
              </w:rPr>
            </w:pPr>
            <w:r w:rsidRPr="001B059E">
              <w:rPr>
                <w:rFonts w:asciiTheme="minorHAnsi" w:hAnsiTheme="minorHAnsi"/>
                <w:szCs w:val="22"/>
              </w:rPr>
              <w:t>Social Sciences</w:t>
            </w:r>
          </w:p>
        </w:tc>
        <w:tc>
          <w:tcPr>
            <w:tcW w:w="1832" w:type="dxa"/>
            <w:noWrap/>
            <w:vAlign w:val="center"/>
            <w:hideMark/>
          </w:tcPr>
          <w:p w14:paraId="2289F5D2" w14:textId="77777777" w:rsidR="002869E0" w:rsidRPr="00632249" w:rsidRDefault="002869E0" w:rsidP="00B94972">
            <w:pPr>
              <w:pStyle w:val="Default"/>
              <w:jc w:val="center"/>
              <w:rPr>
                <w:rFonts w:asciiTheme="minorHAnsi" w:hAnsiTheme="minorHAnsi"/>
                <w:sz w:val="22"/>
                <w:szCs w:val="22"/>
                <w:rPrChange w:id="694" w:author="Martin Sysel" w:date="2018-11-19T14:50:00Z">
                  <w:rPr>
                    <w:rFonts w:asciiTheme="minorHAnsi" w:hAnsiTheme="minorHAnsi"/>
                    <w:szCs w:val="18"/>
                  </w:rPr>
                </w:rPrChange>
              </w:rPr>
            </w:pPr>
            <w:r w:rsidRPr="001B059E">
              <w:rPr>
                <w:rFonts w:asciiTheme="minorHAnsi" w:hAnsiTheme="minorHAnsi"/>
                <w:szCs w:val="22"/>
              </w:rPr>
              <w:t>37</w:t>
            </w:r>
          </w:p>
        </w:tc>
        <w:tc>
          <w:tcPr>
            <w:tcW w:w="1995" w:type="dxa"/>
            <w:noWrap/>
            <w:vAlign w:val="center"/>
            <w:hideMark/>
          </w:tcPr>
          <w:p w14:paraId="21A8432C" w14:textId="77777777" w:rsidR="002869E0" w:rsidRPr="00632249" w:rsidRDefault="002869E0" w:rsidP="00B94972">
            <w:pPr>
              <w:pStyle w:val="Default"/>
              <w:jc w:val="center"/>
              <w:rPr>
                <w:rFonts w:asciiTheme="minorHAnsi" w:hAnsiTheme="minorHAnsi"/>
                <w:sz w:val="22"/>
                <w:szCs w:val="22"/>
                <w:rPrChange w:id="695" w:author="Martin Sysel" w:date="2018-11-19T14:50:00Z">
                  <w:rPr>
                    <w:rFonts w:asciiTheme="minorHAnsi" w:hAnsiTheme="minorHAnsi"/>
                    <w:szCs w:val="18"/>
                  </w:rPr>
                </w:rPrChange>
              </w:rPr>
            </w:pPr>
            <w:r w:rsidRPr="001B059E">
              <w:rPr>
                <w:rFonts w:asciiTheme="minorHAnsi" w:hAnsiTheme="minorHAnsi"/>
                <w:szCs w:val="22"/>
              </w:rPr>
              <w:t>3,6%</w:t>
            </w:r>
          </w:p>
        </w:tc>
      </w:tr>
      <w:tr w:rsidR="002869E0" w:rsidRPr="00632249" w14:paraId="47985B5B" w14:textId="77777777" w:rsidTr="00B94972">
        <w:trPr>
          <w:trHeight w:val="283"/>
        </w:trPr>
        <w:tc>
          <w:tcPr>
            <w:tcW w:w="5103" w:type="dxa"/>
            <w:noWrap/>
            <w:vAlign w:val="center"/>
            <w:hideMark/>
          </w:tcPr>
          <w:p w14:paraId="72661412" w14:textId="77777777" w:rsidR="002869E0" w:rsidRPr="00632249" w:rsidRDefault="002869E0" w:rsidP="00B94972">
            <w:pPr>
              <w:pStyle w:val="Default"/>
              <w:rPr>
                <w:rFonts w:asciiTheme="minorHAnsi" w:hAnsiTheme="minorHAnsi"/>
                <w:sz w:val="22"/>
                <w:szCs w:val="22"/>
                <w:rPrChange w:id="696" w:author="Martin Sysel" w:date="2018-11-19T14:50:00Z">
                  <w:rPr>
                    <w:rFonts w:asciiTheme="minorHAnsi" w:hAnsiTheme="minorHAnsi"/>
                    <w:szCs w:val="18"/>
                  </w:rPr>
                </w:rPrChange>
              </w:rPr>
            </w:pPr>
            <w:r w:rsidRPr="001B059E">
              <w:rPr>
                <w:rFonts w:asciiTheme="minorHAnsi" w:hAnsiTheme="minorHAnsi"/>
                <w:szCs w:val="22"/>
              </w:rPr>
              <w:t>Chemical Engineering</w:t>
            </w:r>
          </w:p>
        </w:tc>
        <w:tc>
          <w:tcPr>
            <w:tcW w:w="1832" w:type="dxa"/>
            <w:noWrap/>
            <w:vAlign w:val="center"/>
            <w:hideMark/>
          </w:tcPr>
          <w:p w14:paraId="511CE80E" w14:textId="77777777" w:rsidR="002869E0" w:rsidRPr="00632249" w:rsidRDefault="002869E0" w:rsidP="00B94972">
            <w:pPr>
              <w:pStyle w:val="Default"/>
              <w:jc w:val="center"/>
              <w:rPr>
                <w:rFonts w:asciiTheme="minorHAnsi" w:hAnsiTheme="minorHAnsi"/>
                <w:sz w:val="22"/>
                <w:szCs w:val="22"/>
                <w:rPrChange w:id="697" w:author="Martin Sysel" w:date="2018-11-19T14:50:00Z">
                  <w:rPr>
                    <w:rFonts w:asciiTheme="minorHAnsi" w:hAnsiTheme="minorHAnsi"/>
                    <w:szCs w:val="18"/>
                  </w:rPr>
                </w:rPrChange>
              </w:rPr>
            </w:pPr>
            <w:r w:rsidRPr="001B059E">
              <w:rPr>
                <w:rFonts w:asciiTheme="minorHAnsi" w:hAnsiTheme="minorHAnsi"/>
                <w:szCs w:val="22"/>
              </w:rPr>
              <w:t>27</w:t>
            </w:r>
          </w:p>
        </w:tc>
        <w:tc>
          <w:tcPr>
            <w:tcW w:w="1995" w:type="dxa"/>
            <w:noWrap/>
            <w:vAlign w:val="center"/>
            <w:hideMark/>
          </w:tcPr>
          <w:p w14:paraId="5CFF421E" w14:textId="77777777" w:rsidR="002869E0" w:rsidRPr="00632249" w:rsidRDefault="002869E0" w:rsidP="00B94972">
            <w:pPr>
              <w:pStyle w:val="Default"/>
              <w:jc w:val="center"/>
              <w:rPr>
                <w:rFonts w:asciiTheme="minorHAnsi" w:hAnsiTheme="minorHAnsi"/>
                <w:sz w:val="22"/>
                <w:szCs w:val="22"/>
                <w:rPrChange w:id="698" w:author="Martin Sysel" w:date="2018-11-19T14:50:00Z">
                  <w:rPr>
                    <w:rFonts w:asciiTheme="minorHAnsi" w:hAnsiTheme="minorHAnsi"/>
                    <w:szCs w:val="18"/>
                  </w:rPr>
                </w:rPrChange>
              </w:rPr>
            </w:pPr>
            <w:r w:rsidRPr="001B059E">
              <w:rPr>
                <w:rFonts w:asciiTheme="minorHAnsi" w:hAnsiTheme="minorHAnsi"/>
                <w:szCs w:val="22"/>
              </w:rPr>
              <w:t>2,6%</w:t>
            </w:r>
          </w:p>
        </w:tc>
      </w:tr>
      <w:tr w:rsidR="002869E0" w:rsidRPr="00632249" w14:paraId="455AA582" w14:textId="77777777" w:rsidTr="00B94972">
        <w:trPr>
          <w:trHeight w:val="283"/>
        </w:trPr>
        <w:tc>
          <w:tcPr>
            <w:tcW w:w="5103" w:type="dxa"/>
            <w:noWrap/>
            <w:vAlign w:val="center"/>
            <w:hideMark/>
          </w:tcPr>
          <w:p w14:paraId="3AF57F76" w14:textId="77777777" w:rsidR="002869E0" w:rsidRPr="00632249" w:rsidRDefault="002869E0" w:rsidP="00B94972">
            <w:pPr>
              <w:pStyle w:val="Default"/>
              <w:rPr>
                <w:rFonts w:asciiTheme="minorHAnsi" w:hAnsiTheme="minorHAnsi"/>
                <w:sz w:val="22"/>
                <w:szCs w:val="22"/>
                <w:rPrChange w:id="699" w:author="Martin Sysel" w:date="2018-11-19T14:50:00Z">
                  <w:rPr>
                    <w:rFonts w:asciiTheme="minorHAnsi" w:hAnsiTheme="minorHAnsi"/>
                    <w:szCs w:val="18"/>
                  </w:rPr>
                </w:rPrChange>
              </w:rPr>
            </w:pPr>
            <w:r w:rsidRPr="001B059E">
              <w:rPr>
                <w:rFonts w:asciiTheme="minorHAnsi" w:hAnsiTheme="minorHAnsi"/>
                <w:szCs w:val="22"/>
              </w:rPr>
              <w:t>Environmental Science</w:t>
            </w:r>
          </w:p>
        </w:tc>
        <w:tc>
          <w:tcPr>
            <w:tcW w:w="1832" w:type="dxa"/>
            <w:noWrap/>
            <w:vAlign w:val="center"/>
            <w:hideMark/>
          </w:tcPr>
          <w:p w14:paraId="77279DB1" w14:textId="77777777" w:rsidR="002869E0" w:rsidRPr="00632249" w:rsidRDefault="002869E0" w:rsidP="00B94972">
            <w:pPr>
              <w:pStyle w:val="Default"/>
              <w:jc w:val="center"/>
              <w:rPr>
                <w:rFonts w:asciiTheme="minorHAnsi" w:hAnsiTheme="minorHAnsi"/>
                <w:sz w:val="22"/>
                <w:szCs w:val="22"/>
                <w:rPrChange w:id="700" w:author="Martin Sysel" w:date="2018-11-19T14:50:00Z">
                  <w:rPr>
                    <w:rFonts w:asciiTheme="minorHAnsi" w:hAnsiTheme="minorHAnsi"/>
                    <w:szCs w:val="18"/>
                  </w:rPr>
                </w:rPrChange>
              </w:rPr>
            </w:pPr>
            <w:r w:rsidRPr="001B059E">
              <w:rPr>
                <w:rFonts w:asciiTheme="minorHAnsi" w:hAnsiTheme="minorHAnsi"/>
                <w:szCs w:val="22"/>
              </w:rPr>
              <w:t>26</w:t>
            </w:r>
          </w:p>
        </w:tc>
        <w:tc>
          <w:tcPr>
            <w:tcW w:w="1995" w:type="dxa"/>
            <w:noWrap/>
            <w:vAlign w:val="center"/>
            <w:hideMark/>
          </w:tcPr>
          <w:p w14:paraId="45D9889C" w14:textId="77777777" w:rsidR="002869E0" w:rsidRPr="00632249" w:rsidRDefault="002869E0" w:rsidP="00B94972">
            <w:pPr>
              <w:pStyle w:val="Default"/>
              <w:jc w:val="center"/>
              <w:rPr>
                <w:rFonts w:asciiTheme="minorHAnsi" w:hAnsiTheme="minorHAnsi"/>
                <w:sz w:val="22"/>
                <w:szCs w:val="22"/>
                <w:rPrChange w:id="701" w:author="Martin Sysel" w:date="2018-11-19T14:50:00Z">
                  <w:rPr>
                    <w:rFonts w:asciiTheme="minorHAnsi" w:hAnsiTheme="minorHAnsi"/>
                    <w:szCs w:val="18"/>
                  </w:rPr>
                </w:rPrChange>
              </w:rPr>
            </w:pPr>
            <w:r w:rsidRPr="001B059E">
              <w:rPr>
                <w:rFonts w:asciiTheme="minorHAnsi" w:hAnsiTheme="minorHAnsi"/>
                <w:szCs w:val="22"/>
              </w:rPr>
              <w:t>2,6%</w:t>
            </w:r>
          </w:p>
        </w:tc>
      </w:tr>
      <w:tr w:rsidR="002869E0" w:rsidRPr="00632249" w14:paraId="19B75769" w14:textId="77777777" w:rsidTr="00B94972">
        <w:trPr>
          <w:trHeight w:val="283"/>
        </w:trPr>
        <w:tc>
          <w:tcPr>
            <w:tcW w:w="5103" w:type="dxa"/>
            <w:noWrap/>
            <w:vAlign w:val="center"/>
            <w:hideMark/>
          </w:tcPr>
          <w:p w14:paraId="418C4817" w14:textId="77777777" w:rsidR="002869E0" w:rsidRPr="00632249" w:rsidRDefault="002869E0" w:rsidP="00B94972">
            <w:pPr>
              <w:pStyle w:val="Default"/>
              <w:rPr>
                <w:rFonts w:asciiTheme="minorHAnsi" w:hAnsiTheme="minorHAnsi"/>
                <w:sz w:val="22"/>
                <w:szCs w:val="22"/>
                <w:rPrChange w:id="702" w:author="Martin Sysel" w:date="2018-11-19T14:50:00Z">
                  <w:rPr>
                    <w:rFonts w:asciiTheme="minorHAnsi" w:hAnsiTheme="minorHAnsi"/>
                    <w:szCs w:val="18"/>
                  </w:rPr>
                </w:rPrChange>
              </w:rPr>
            </w:pPr>
            <w:r w:rsidRPr="001B059E">
              <w:rPr>
                <w:rFonts w:asciiTheme="minorHAnsi" w:hAnsiTheme="minorHAnsi"/>
                <w:szCs w:val="22"/>
              </w:rPr>
              <w:t>Energy</w:t>
            </w:r>
          </w:p>
        </w:tc>
        <w:tc>
          <w:tcPr>
            <w:tcW w:w="1832" w:type="dxa"/>
            <w:noWrap/>
            <w:vAlign w:val="center"/>
            <w:hideMark/>
          </w:tcPr>
          <w:p w14:paraId="3DB6685B" w14:textId="77777777" w:rsidR="002869E0" w:rsidRPr="00632249" w:rsidRDefault="002869E0" w:rsidP="00B94972">
            <w:pPr>
              <w:pStyle w:val="Default"/>
              <w:jc w:val="center"/>
              <w:rPr>
                <w:rFonts w:asciiTheme="minorHAnsi" w:hAnsiTheme="minorHAnsi"/>
                <w:sz w:val="22"/>
                <w:szCs w:val="22"/>
                <w:rPrChange w:id="703" w:author="Martin Sysel" w:date="2018-11-19T14:50:00Z">
                  <w:rPr>
                    <w:rFonts w:asciiTheme="minorHAnsi" w:hAnsiTheme="minorHAnsi"/>
                    <w:szCs w:val="18"/>
                  </w:rPr>
                </w:rPrChange>
              </w:rPr>
            </w:pPr>
            <w:r w:rsidRPr="001B059E">
              <w:rPr>
                <w:rFonts w:asciiTheme="minorHAnsi" w:hAnsiTheme="minorHAnsi"/>
                <w:szCs w:val="22"/>
              </w:rPr>
              <w:t>25</w:t>
            </w:r>
          </w:p>
        </w:tc>
        <w:tc>
          <w:tcPr>
            <w:tcW w:w="1995" w:type="dxa"/>
            <w:noWrap/>
            <w:vAlign w:val="center"/>
            <w:hideMark/>
          </w:tcPr>
          <w:p w14:paraId="19CE4846" w14:textId="77777777" w:rsidR="002869E0" w:rsidRPr="00632249" w:rsidRDefault="002869E0" w:rsidP="00B94972">
            <w:pPr>
              <w:pStyle w:val="Default"/>
              <w:jc w:val="center"/>
              <w:rPr>
                <w:rFonts w:asciiTheme="minorHAnsi" w:hAnsiTheme="minorHAnsi"/>
                <w:sz w:val="22"/>
                <w:szCs w:val="22"/>
                <w:rPrChange w:id="704" w:author="Martin Sysel" w:date="2018-11-19T14:50:00Z">
                  <w:rPr>
                    <w:rFonts w:asciiTheme="minorHAnsi" w:hAnsiTheme="minorHAnsi"/>
                    <w:szCs w:val="18"/>
                  </w:rPr>
                </w:rPrChange>
              </w:rPr>
            </w:pPr>
            <w:r w:rsidRPr="001B059E">
              <w:rPr>
                <w:rFonts w:asciiTheme="minorHAnsi" w:hAnsiTheme="minorHAnsi"/>
                <w:szCs w:val="22"/>
              </w:rPr>
              <w:t>2,5%</w:t>
            </w:r>
          </w:p>
        </w:tc>
      </w:tr>
      <w:tr w:rsidR="002869E0" w:rsidRPr="00632249" w14:paraId="303868BA" w14:textId="77777777" w:rsidTr="00B94972">
        <w:trPr>
          <w:trHeight w:val="283"/>
        </w:trPr>
        <w:tc>
          <w:tcPr>
            <w:tcW w:w="5103" w:type="dxa"/>
            <w:noWrap/>
            <w:vAlign w:val="center"/>
            <w:hideMark/>
          </w:tcPr>
          <w:p w14:paraId="29A1108B" w14:textId="77777777" w:rsidR="002869E0" w:rsidRPr="00632249" w:rsidRDefault="002869E0" w:rsidP="00B94972">
            <w:pPr>
              <w:pStyle w:val="Default"/>
              <w:rPr>
                <w:rFonts w:asciiTheme="minorHAnsi" w:hAnsiTheme="minorHAnsi"/>
                <w:sz w:val="22"/>
                <w:szCs w:val="22"/>
                <w:rPrChange w:id="705" w:author="Martin Sysel" w:date="2018-11-19T14:50:00Z">
                  <w:rPr>
                    <w:rFonts w:asciiTheme="minorHAnsi" w:hAnsiTheme="minorHAnsi"/>
                    <w:szCs w:val="18"/>
                  </w:rPr>
                </w:rPrChange>
              </w:rPr>
            </w:pPr>
            <w:r w:rsidRPr="001B059E">
              <w:rPr>
                <w:rFonts w:asciiTheme="minorHAnsi" w:hAnsiTheme="minorHAnsi"/>
                <w:szCs w:val="22"/>
              </w:rPr>
              <w:t>Decision Sciences</w:t>
            </w:r>
          </w:p>
        </w:tc>
        <w:tc>
          <w:tcPr>
            <w:tcW w:w="1832" w:type="dxa"/>
            <w:noWrap/>
            <w:vAlign w:val="center"/>
            <w:hideMark/>
          </w:tcPr>
          <w:p w14:paraId="23045D38" w14:textId="77777777" w:rsidR="002869E0" w:rsidRPr="00632249" w:rsidRDefault="002869E0" w:rsidP="00B94972">
            <w:pPr>
              <w:pStyle w:val="Default"/>
              <w:jc w:val="center"/>
              <w:rPr>
                <w:rFonts w:asciiTheme="minorHAnsi" w:hAnsiTheme="minorHAnsi"/>
                <w:sz w:val="22"/>
                <w:szCs w:val="22"/>
                <w:rPrChange w:id="706" w:author="Martin Sysel" w:date="2018-11-19T14:50:00Z">
                  <w:rPr>
                    <w:rFonts w:asciiTheme="minorHAnsi" w:hAnsiTheme="minorHAnsi"/>
                    <w:szCs w:val="18"/>
                  </w:rPr>
                </w:rPrChange>
              </w:rPr>
            </w:pPr>
            <w:r w:rsidRPr="001B059E">
              <w:rPr>
                <w:rFonts w:asciiTheme="minorHAnsi" w:hAnsiTheme="minorHAnsi"/>
                <w:szCs w:val="22"/>
              </w:rPr>
              <w:t>22</w:t>
            </w:r>
          </w:p>
        </w:tc>
        <w:tc>
          <w:tcPr>
            <w:tcW w:w="1995" w:type="dxa"/>
            <w:noWrap/>
            <w:vAlign w:val="center"/>
            <w:hideMark/>
          </w:tcPr>
          <w:p w14:paraId="7978F413" w14:textId="77777777" w:rsidR="002869E0" w:rsidRPr="00632249" w:rsidRDefault="002869E0" w:rsidP="00B94972">
            <w:pPr>
              <w:pStyle w:val="Default"/>
              <w:jc w:val="center"/>
              <w:rPr>
                <w:rFonts w:asciiTheme="minorHAnsi" w:hAnsiTheme="minorHAnsi"/>
                <w:sz w:val="22"/>
                <w:szCs w:val="22"/>
                <w:rPrChange w:id="707" w:author="Martin Sysel" w:date="2018-11-19T14:50:00Z">
                  <w:rPr>
                    <w:rFonts w:asciiTheme="minorHAnsi" w:hAnsiTheme="minorHAnsi"/>
                    <w:szCs w:val="18"/>
                  </w:rPr>
                </w:rPrChange>
              </w:rPr>
            </w:pPr>
            <w:r w:rsidRPr="001B059E">
              <w:rPr>
                <w:rFonts w:asciiTheme="minorHAnsi" w:hAnsiTheme="minorHAnsi"/>
                <w:szCs w:val="22"/>
              </w:rPr>
              <w:t>2,2%</w:t>
            </w:r>
          </w:p>
        </w:tc>
      </w:tr>
      <w:tr w:rsidR="002869E0" w:rsidRPr="00632249" w14:paraId="6A158A51" w14:textId="77777777" w:rsidTr="00B94972">
        <w:trPr>
          <w:trHeight w:val="283"/>
        </w:trPr>
        <w:tc>
          <w:tcPr>
            <w:tcW w:w="5103" w:type="dxa"/>
            <w:noWrap/>
            <w:vAlign w:val="center"/>
            <w:hideMark/>
          </w:tcPr>
          <w:p w14:paraId="7F1669BA" w14:textId="77777777" w:rsidR="002869E0" w:rsidRPr="00632249" w:rsidRDefault="002869E0" w:rsidP="00B94972">
            <w:pPr>
              <w:pStyle w:val="Default"/>
              <w:rPr>
                <w:rFonts w:asciiTheme="minorHAnsi" w:hAnsiTheme="minorHAnsi"/>
                <w:sz w:val="22"/>
                <w:szCs w:val="22"/>
                <w:rPrChange w:id="708" w:author="Martin Sysel" w:date="2018-11-19T14:50:00Z">
                  <w:rPr>
                    <w:rFonts w:asciiTheme="minorHAnsi" w:hAnsiTheme="minorHAnsi"/>
                    <w:szCs w:val="18"/>
                  </w:rPr>
                </w:rPrChange>
              </w:rPr>
            </w:pPr>
            <w:r w:rsidRPr="001B059E">
              <w:rPr>
                <w:rFonts w:asciiTheme="minorHAnsi" w:hAnsiTheme="minorHAnsi"/>
                <w:szCs w:val="22"/>
              </w:rPr>
              <w:t>Business, Management and Accounting</w:t>
            </w:r>
          </w:p>
        </w:tc>
        <w:tc>
          <w:tcPr>
            <w:tcW w:w="1832" w:type="dxa"/>
            <w:noWrap/>
            <w:vAlign w:val="center"/>
            <w:hideMark/>
          </w:tcPr>
          <w:p w14:paraId="19E313B0" w14:textId="77777777" w:rsidR="002869E0" w:rsidRPr="00632249" w:rsidRDefault="002869E0" w:rsidP="00B94972">
            <w:pPr>
              <w:pStyle w:val="Default"/>
              <w:jc w:val="center"/>
              <w:rPr>
                <w:rFonts w:asciiTheme="minorHAnsi" w:hAnsiTheme="minorHAnsi"/>
                <w:sz w:val="22"/>
                <w:szCs w:val="22"/>
                <w:rPrChange w:id="709" w:author="Martin Sysel" w:date="2018-11-19T14:50:00Z">
                  <w:rPr>
                    <w:rFonts w:asciiTheme="minorHAnsi" w:hAnsiTheme="minorHAnsi"/>
                    <w:szCs w:val="18"/>
                  </w:rPr>
                </w:rPrChange>
              </w:rPr>
            </w:pPr>
            <w:r w:rsidRPr="001B059E">
              <w:rPr>
                <w:rFonts w:asciiTheme="minorHAnsi" w:hAnsiTheme="minorHAnsi"/>
                <w:szCs w:val="22"/>
              </w:rPr>
              <w:t>12</w:t>
            </w:r>
          </w:p>
        </w:tc>
        <w:tc>
          <w:tcPr>
            <w:tcW w:w="1995" w:type="dxa"/>
            <w:noWrap/>
            <w:vAlign w:val="center"/>
            <w:hideMark/>
          </w:tcPr>
          <w:p w14:paraId="3776F804" w14:textId="77777777" w:rsidR="002869E0" w:rsidRPr="00632249" w:rsidRDefault="002869E0" w:rsidP="00B94972">
            <w:pPr>
              <w:pStyle w:val="Default"/>
              <w:jc w:val="center"/>
              <w:rPr>
                <w:rFonts w:asciiTheme="minorHAnsi" w:hAnsiTheme="minorHAnsi"/>
                <w:sz w:val="22"/>
                <w:szCs w:val="22"/>
                <w:rPrChange w:id="710" w:author="Martin Sysel" w:date="2018-11-19T14:50:00Z">
                  <w:rPr>
                    <w:rFonts w:asciiTheme="minorHAnsi" w:hAnsiTheme="minorHAnsi"/>
                    <w:szCs w:val="18"/>
                  </w:rPr>
                </w:rPrChange>
              </w:rPr>
            </w:pPr>
            <w:r w:rsidRPr="001B059E">
              <w:rPr>
                <w:rFonts w:asciiTheme="minorHAnsi" w:hAnsiTheme="minorHAnsi"/>
                <w:szCs w:val="22"/>
              </w:rPr>
              <w:t>1,2%</w:t>
            </w:r>
          </w:p>
        </w:tc>
      </w:tr>
      <w:tr w:rsidR="002869E0" w:rsidRPr="00632249" w14:paraId="27AB4422" w14:textId="77777777" w:rsidTr="00B94972">
        <w:trPr>
          <w:trHeight w:val="283"/>
        </w:trPr>
        <w:tc>
          <w:tcPr>
            <w:tcW w:w="5103" w:type="dxa"/>
            <w:noWrap/>
            <w:vAlign w:val="center"/>
            <w:hideMark/>
          </w:tcPr>
          <w:p w14:paraId="57682F99" w14:textId="77777777" w:rsidR="002869E0" w:rsidRPr="00632249" w:rsidRDefault="002869E0" w:rsidP="00B94972">
            <w:pPr>
              <w:pStyle w:val="Default"/>
              <w:rPr>
                <w:rFonts w:asciiTheme="minorHAnsi" w:hAnsiTheme="minorHAnsi"/>
                <w:sz w:val="22"/>
                <w:szCs w:val="22"/>
                <w:rPrChange w:id="711" w:author="Martin Sysel" w:date="2018-11-19T14:50:00Z">
                  <w:rPr>
                    <w:rFonts w:asciiTheme="minorHAnsi" w:hAnsiTheme="minorHAnsi"/>
                    <w:szCs w:val="18"/>
                  </w:rPr>
                </w:rPrChange>
              </w:rPr>
            </w:pPr>
            <w:r w:rsidRPr="001B059E">
              <w:rPr>
                <w:rFonts w:asciiTheme="minorHAnsi" w:hAnsiTheme="minorHAnsi"/>
                <w:szCs w:val="22"/>
              </w:rPr>
              <w:t>Economics, Econometrics and Finance</w:t>
            </w:r>
          </w:p>
        </w:tc>
        <w:tc>
          <w:tcPr>
            <w:tcW w:w="1832" w:type="dxa"/>
            <w:noWrap/>
            <w:vAlign w:val="center"/>
            <w:hideMark/>
          </w:tcPr>
          <w:p w14:paraId="52F6E92E" w14:textId="77777777" w:rsidR="002869E0" w:rsidRPr="00632249" w:rsidRDefault="002869E0" w:rsidP="00B94972">
            <w:pPr>
              <w:pStyle w:val="Default"/>
              <w:jc w:val="center"/>
              <w:rPr>
                <w:rFonts w:asciiTheme="minorHAnsi" w:hAnsiTheme="minorHAnsi"/>
                <w:sz w:val="22"/>
                <w:szCs w:val="22"/>
                <w:rPrChange w:id="712" w:author="Martin Sysel" w:date="2018-11-19T14:50:00Z">
                  <w:rPr>
                    <w:rFonts w:asciiTheme="minorHAnsi" w:hAnsiTheme="minorHAnsi"/>
                    <w:szCs w:val="18"/>
                  </w:rPr>
                </w:rPrChange>
              </w:rPr>
            </w:pPr>
            <w:r w:rsidRPr="001B059E">
              <w:rPr>
                <w:rFonts w:asciiTheme="minorHAnsi" w:hAnsiTheme="minorHAnsi"/>
                <w:szCs w:val="22"/>
              </w:rPr>
              <w:t>2</w:t>
            </w:r>
          </w:p>
        </w:tc>
        <w:tc>
          <w:tcPr>
            <w:tcW w:w="1995" w:type="dxa"/>
            <w:noWrap/>
            <w:vAlign w:val="center"/>
            <w:hideMark/>
          </w:tcPr>
          <w:p w14:paraId="655C796D" w14:textId="77777777" w:rsidR="002869E0" w:rsidRPr="00632249" w:rsidRDefault="002869E0" w:rsidP="00B94972">
            <w:pPr>
              <w:pStyle w:val="Default"/>
              <w:jc w:val="center"/>
              <w:rPr>
                <w:rFonts w:asciiTheme="minorHAnsi" w:hAnsiTheme="minorHAnsi"/>
                <w:sz w:val="22"/>
                <w:szCs w:val="22"/>
                <w:rPrChange w:id="713" w:author="Martin Sysel" w:date="2018-11-19T14:50:00Z">
                  <w:rPr>
                    <w:rFonts w:asciiTheme="minorHAnsi" w:hAnsiTheme="minorHAnsi"/>
                    <w:szCs w:val="18"/>
                  </w:rPr>
                </w:rPrChange>
              </w:rPr>
            </w:pPr>
            <w:r w:rsidRPr="001B059E">
              <w:rPr>
                <w:rFonts w:asciiTheme="minorHAnsi" w:hAnsiTheme="minorHAnsi"/>
                <w:szCs w:val="22"/>
              </w:rPr>
              <w:t>0,2%</w:t>
            </w:r>
          </w:p>
        </w:tc>
      </w:tr>
    </w:tbl>
    <w:p w14:paraId="706197A7" w14:textId="77777777" w:rsidR="002869E0" w:rsidRPr="001B059E" w:rsidRDefault="002869E0" w:rsidP="002869E0">
      <w:pPr>
        <w:pStyle w:val="Default"/>
        <w:rPr>
          <w:szCs w:val="22"/>
        </w:rPr>
      </w:pPr>
    </w:p>
    <w:p w14:paraId="3CA51791" w14:textId="23D2CEBE" w:rsidR="00832E7E" w:rsidRPr="00632249" w:rsidRDefault="00832E7E" w:rsidP="00D02772">
      <w:r w:rsidRPr="00632249">
        <w:t>Plně v souladu s oblastmi vzdělávání, v rámci nichž bude studijní program uskutečňován, je i grantová a projektová činnost fakulty. Na fakultě byla v uplynulých pěti letech řešena řada resortních grantů a projektů, které svým zaměřením úzce souvisí s oblastmi vzdělávání daného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jeden je určen pro rozvoj výukového prostředí (Movi –</w:t>
      </w:r>
      <w:r w:rsidR="00A96CE8" w:rsidRPr="00632249">
        <w:t xml:space="preserve"> FAI) a druhý je zaměřen na tvorbu a inovaci studijních programů</w:t>
      </w:r>
      <w:r w:rsidRPr="00632249">
        <w:t>.</w:t>
      </w:r>
      <w:r w:rsidR="00A96CE8" w:rsidRPr="00632249">
        <w:t xml:space="preserve"> </w:t>
      </w:r>
      <w:r w:rsidRPr="00632249">
        <w:t>Vedle těchto velkých projektů se pracovníci faku</w:t>
      </w:r>
      <w:r w:rsidR="00A96CE8" w:rsidRPr="00632249">
        <w:t>lty aktivně zapojují do řešení i</w:t>
      </w:r>
      <w:r w:rsidRPr="00632249">
        <w:t>novačních voucherů a drobných projektů aplikovaného a smluvního výzkumu.</w:t>
      </w:r>
    </w:p>
    <w:p w14:paraId="2485EBEC" w14:textId="77777777" w:rsidR="00832E7E" w:rsidRPr="00632249" w:rsidRDefault="00832E7E" w:rsidP="00D02772">
      <w:r w:rsidRPr="00632249">
        <w:t xml:space="preserve">Součástí Fakulty aplikované informatiky je i Regionální výzkumné centrum CEBIA-Tech, které bylo vybudováno v rámci evropského Operačního programu VaVpI. Toto Centrum disponuje novými laboratořemi vybavenými moderními stroji, přístroji a zařízeními a jeho aktivity jsou mimo jiné orientovány i do oblastí přímo související se zaměřeními studijního programu. Toto výzkumné centrum významně podporuje tvůrčí činnost fakulty. </w:t>
      </w:r>
    </w:p>
    <w:p w14:paraId="7F1A34C2" w14:textId="437A6D36" w:rsidR="00832E7E" w:rsidRPr="00632249" w:rsidRDefault="00832E7E" w:rsidP="00D02772">
      <w:r w:rsidRPr="00632249">
        <w:t>Zapojení akademických pracovníků Fakulty aplikované informatiky do tvůrčích činností je zřejmé z Centrální evidence projektů</w:t>
      </w:r>
      <w:r w:rsidRPr="00632249">
        <w:rPr>
          <w:vertAlign w:val="superscript"/>
        </w:rPr>
        <w:footnoteReference w:id="26"/>
      </w:r>
      <w:ins w:id="714" w:author="Martin Sysel" w:date="2018-11-21T09:05:00Z">
        <w:r w:rsidR="00B11DFF">
          <w:t>,</w:t>
        </w:r>
      </w:ins>
      <w:r w:rsidRPr="00632249">
        <w:rPr>
          <w:vertAlign w:val="superscript"/>
        </w:rPr>
        <w:t xml:space="preserve"> </w:t>
      </w:r>
      <w:del w:id="715" w:author="Martin Sysel" w:date="2018-11-21T09:05:00Z">
        <w:r w:rsidRPr="00632249" w:rsidDel="00B11DFF">
          <w:delText>a</w:delText>
        </w:r>
      </w:del>
      <w:r w:rsidRPr="00632249">
        <w:t xml:space="preserve"> průběžně z Výročních zpráv fakulty</w:t>
      </w:r>
      <w:r w:rsidRPr="00632249">
        <w:rPr>
          <w:vertAlign w:val="superscript"/>
        </w:rPr>
        <w:footnoteReference w:id="27"/>
      </w:r>
      <w:ins w:id="716" w:author="Martin Sysel" w:date="2018-11-21T09:06:00Z">
        <w:r w:rsidR="00B11DFF">
          <w:t>,</w:t>
        </w:r>
      </w:ins>
      <w:del w:id="717" w:author="Martin Sysel" w:date="2018-11-21T09:06:00Z">
        <w:r w:rsidRPr="00632249" w:rsidDel="00B11DFF">
          <w:delText xml:space="preserve"> a</w:delText>
        </w:r>
      </w:del>
      <w:r w:rsidRPr="00632249">
        <w:t xml:space="preserve"> Výročních zpráv UTB</w:t>
      </w:r>
      <w:r w:rsidR="00433CA9" w:rsidRPr="00632249">
        <w:t xml:space="preserve"> ve Zlíně</w:t>
      </w:r>
      <w:r w:rsidRPr="00632249">
        <w:rPr>
          <w:vertAlign w:val="superscript"/>
        </w:rPr>
        <w:footnoteReference w:id="28"/>
      </w:r>
      <w:ins w:id="718" w:author="Martin Sysel" w:date="2018-11-21T09:06:00Z">
        <w:r w:rsidR="00B11DFF">
          <w:t xml:space="preserve"> a přehledu současných projektů pracoviště na webových stránkách fakulty</w:t>
        </w:r>
      </w:ins>
      <w:ins w:id="719" w:author="Martin Sysel" w:date="2018-11-21T09:08:00Z">
        <w:r w:rsidR="00B11DFF">
          <w:rPr>
            <w:rStyle w:val="Znakapoznpodarou"/>
          </w:rPr>
          <w:footnoteReference w:id="29"/>
        </w:r>
      </w:ins>
      <w:r w:rsidRPr="00632249">
        <w:t xml:space="preserve">. Při řešení projektů, zejména rezortních jsou v omezené míře zapojování do tvůrčí činnosti studenti zpravidla prezenční formy studia. </w:t>
      </w:r>
    </w:p>
    <w:p w14:paraId="2AA5D534" w14:textId="4D6D749F" w:rsidR="00E550E5" w:rsidRPr="00632249" w:rsidRDefault="00E550E5" w:rsidP="00E550E5">
      <w:pPr>
        <w:rPr>
          <w:rFonts w:cs="Calibri"/>
        </w:rPr>
      </w:pPr>
      <w:r w:rsidRPr="00632249">
        <w:t xml:space="preserve">Na uskutečňování bakalářského studijního programu Informační technologie v administrativě se částečně podílí i Fakulta managementu a ekonomiky. </w:t>
      </w:r>
      <w:r w:rsidRPr="00632249">
        <w:rPr>
          <w:rFonts w:cs="Calibri"/>
        </w:rPr>
        <w:t xml:space="preserve">Vědecko-výzkumná a publikační činnost v ekonomických oborech je jednou z klíčových činností zajišťovaných touto fakultou v souvislosti s realizací bakalářského studijního programu.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Vědeckovýzkumné aktivity </w:t>
      </w:r>
      <w:r w:rsidR="007D044F" w:rsidRPr="00632249">
        <w:t>Fakulty managementu a ekonomiky</w:t>
      </w:r>
      <w:r w:rsidR="007D044F" w:rsidRPr="00632249">
        <w:rPr>
          <w:rFonts w:cs="Calibri"/>
        </w:rPr>
        <w:t xml:space="preserve"> </w:t>
      </w:r>
      <w:r w:rsidRPr="00632249">
        <w:rPr>
          <w:rFonts w:cs="Calibri"/>
        </w:rPr>
        <w:t>pokrývají následující oblasti:</w:t>
      </w:r>
    </w:p>
    <w:p w14:paraId="36F0FE63" w14:textId="3378CADD" w:rsidR="00E550E5" w:rsidRPr="00632249" w:rsidRDefault="00E550E5" w:rsidP="002869E0">
      <w:pPr>
        <w:pStyle w:val="Odstavecseseznamem"/>
        <w:numPr>
          <w:ilvl w:val="0"/>
          <w:numId w:val="17"/>
        </w:numPr>
        <w:rPr>
          <w:rFonts w:cs="Calibri"/>
        </w:rPr>
      </w:pPr>
      <w:r w:rsidRPr="00632249">
        <w:rPr>
          <w:rFonts w:cs="Calibri"/>
        </w:rPr>
        <w:t>Ústav podnikové ekonomiky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565BF547" w14:textId="4D958369" w:rsidR="00E550E5" w:rsidRPr="00632249" w:rsidRDefault="00E550E5" w:rsidP="002869E0">
      <w:pPr>
        <w:pStyle w:val="Odstavecseseznamem"/>
        <w:numPr>
          <w:ilvl w:val="0"/>
          <w:numId w:val="17"/>
        </w:numPr>
        <w:rPr>
          <w:rFonts w:cs="Calibri"/>
        </w:rPr>
      </w:pPr>
      <w:r w:rsidRPr="00632249">
        <w:rPr>
          <w:rFonts w:cs="Calibri"/>
        </w:rPr>
        <w:t>Ústav ekonomie se v oblasti výzkumu zaměřuje na oblasti regionální výkonnosti, faktory ovlivňující hlavní makroekonomické ukazatele a problematiku trhu práce a uplatnitelnosti absolventů.</w:t>
      </w:r>
    </w:p>
    <w:p w14:paraId="20DD926A" w14:textId="3DC44DE4" w:rsidR="00E550E5" w:rsidRPr="00632249" w:rsidRDefault="00E550E5" w:rsidP="002869E0">
      <w:pPr>
        <w:pStyle w:val="Odstavecseseznamem"/>
        <w:numPr>
          <w:ilvl w:val="0"/>
          <w:numId w:val="17"/>
        </w:numPr>
        <w:rPr>
          <w:rFonts w:cs="Calibri"/>
        </w:rPr>
      </w:pPr>
      <w:r w:rsidRPr="00632249">
        <w:rPr>
          <w:rFonts w:cs="Calibri"/>
        </w:rPr>
        <w:t>Ústav financí a účetnictví se v oblasti výzkumu zaměřuje primárně na oblast řízení a měření výkonnosti podniků a klastrů, dále na problematiku kvality účetních informací a také na oblast Daní a daňové soustavy ve vztahu k podnikatelským subjektům.</w:t>
      </w:r>
    </w:p>
    <w:p w14:paraId="6F46BC61" w14:textId="28E344FA" w:rsidR="00E550E5" w:rsidRPr="00632249" w:rsidRDefault="00E550E5" w:rsidP="002869E0">
      <w:pPr>
        <w:pStyle w:val="Odstavecseseznamem"/>
        <w:numPr>
          <w:ilvl w:val="0"/>
          <w:numId w:val="17"/>
        </w:numPr>
        <w:rPr>
          <w:rFonts w:cs="Calibri"/>
        </w:rPr>
      </w:pPr>
      <w:r w:rsidRPr="00632249">
        <w:rPr>
          <w:rFonts w:cs="Calibri"/>
        </w:rPr>
        <w:t>Ústav managementu a marketingu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07B5C735" w14:textId="70AD240E" w:rsidR="00E550E5" w:rsidRPr="00632249" w:rsidRDefault="00E550E5" w:rsidP="002869E0">
      <w:pPr>
        <w:pStyle w:val="Odstavecseseznamem"/>
        <w:numPr>
          <w:ilvl w:val="0"/>
          <w:numId w:val="17"/>
        </w:numPr>
        <w:rPr>
          <w:rFonts w:cs="Calibri"/>
        </w:rPr>
      </w:pPr>
      <w:r w:rsidRPr="00632249">
        <w:rPr>
          <w:rFonts w:cs="Calibri"/>
        </w:rPr>
        <w:t>Ústav průmyslového inženýrství a informačních systémů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3A7FA5E" w14:textId="2EB14B12" w:rsidR="00E550E5" w:rsidRPr="00632249" w:rsidRDefault="00E550E5" w:rsidP="002869E0">
      <w:pPr>
        <w:pStyle w:val="Odstavecseseznamem"/>
        <w:numPr>
          <w:ilvl w:val="0"/>
          <w:numId w:val="17"/>
        </w:numPr>
        <w:rPr>
          <w:rFonts w:cs="Calibri"/>
        </w:rPr>
      </w:pPr>
      <w:r w:rsidRPr="00632249">
        <w:rPr>
          <w:rFonts w:cs="Calibri"/>
        </w:rPr>
        <w:t>Ústav regionálního rozvoje, veřejné správy a práva se v oblasti výzkumu orientuje na problematiku veřejných politik a smart governance.</w:t>
      </w:r>
    </w:p>
    <w:p w14:paraId="76DEF34C" w14:textId="052A16C9" w:rsidR="00E550E5" w:rsidRPr="00632249" w:rsidRDefault="00E550E5" w:rsidP="002869E0">
      <w:pPr>
        <w:pStyle w:val="Odstavecseseznamem"/>
        <w:numPr>
          <w:ilvl w:val="0"/>
          <w:numId w:val="17"/>
        </w:numPr>
      </w:pPr>
      <w:r w:rsidRPr="00632249">
        <w:rPr>
          <w:rFonts w:cs="Calibri"/>
        </w:rPr>
        <w:t>Ústav statistiky a kvantitativních metod nemá v rámci výzkumu vydefinovány vlastní specializované výzkumné směry, ale podílí se na výzkumných aktivitách ostatních ústavů a to zejména v rovině statistického zpracování dat.</w:t>
      </w:r>
    </w:p>
    <w:p w14:paraId="6CD6BC8A" w14:textId="20C3EFEC" w:rsidR="00E550E5" w:rsidRPr="00632249" w:rsidRDefault="00E550E5" w:rsidP="00E550E5">
      <w:r w:rsidRPr="00632249">
        <w:t>Výzkumné aktivity Fakulty managementu a ekonomiky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3AB8CBC7" w14:textId="37307E24" w:rsidR="00E550E5" w:rsidRPr="00632249" w:rsidRDefault="00E550E5">
      <w:r w:rsidRPr="00632249">
        <w:t>Výzkum na Fakultě managementu a ekonomiky je financován z tuzemských grantových projektů (Grantová Agentura České Republiky, Technologická Agentura České Republiky, resortní projekty ministerstev, institucionální podpory z MŠMT a další) a také dalších zdrojů jako Norské fondy.</w:t>
      </w:r>
    </w:p>
    <w:p w14:paraId="1B131BE4" w14:textId="5E0E7DB2" w:rsidR="001C46F5" w:rsidRPr="00632249" w:rsidDel="00EB5FF9" w:rsidRDefault="001C46F5" w:rsidP="00E550E5">
      <w:pPr>
        <w:rPr>
          <w:del w:id="736" w:author="Martin Sysel" w:date="2018-11-21T09:03:00Z"/>
        </w:rPr>
      </w:pPr>
    </w:p>
    <w:p w14:paraId="0F02E3D7" w14:textId="1C8E5301" w:rsidR="00E550E5" w:rsidRPr="00632249" w:rsidRDefault="00E550E5" w:rsidP="00E550E5">
      <w:r w:rsidRPr="00632249">
        <w:t xml:space="preserve">Externí grantové projekty GAČR řešené na </w:t>
      </w:r>
      <w:r w:rsidR="007D044F" w:rsidRPr="00632249">
        <w:t xml:space="preserve">Fakultě managementu a ekonomiky </w:t>
      </w:r>
      <w:r w:rsidRPr="00632249">
        <w:t>v posledních pěti letech:</w:t>
      </w:r>
    </w:p>
    <w:p w14:paraId="6B3216D2" w14:textId="6E20CAFE" w:rsidR="00E550E5" w:rsidRPr="00632249" w:rsidRDefault="00E550E5" w:rsidP="002869E0">
      <w:pPr>
        <w:pStyle w:val="Odstavecseseznamem"/>
        <w:numPr>
          <w:ilvl w:val="0"/>
          <w:numId w:val="18"/>
        </w:numPr>
      </w:pPr>
      <w:r w:rsidRPr="00632249">
        <w:t>Determinanty struktury systémů rozpočetnictví a měření výkonnosti a jejich vliv na chování a výkonnost organizace. Doba řešení: 1. 1. 2017 – 31. 12. 2019. Číslo projektu: 17-13518S, Příjemce: Univerzita Tomáše Bati ve Zlíně, Vysoká škola ekonomická. Řešitel: doc. Ing. Boris Popesko, Ph.D., spoluřešitel: doc. Ing. Jaroslav Wagner, Ph.D.</w:t>
      </w:r>
    </w:p>
    <w:p w14:paraId="1D89CC7F" w14:textId="79F32C32" w:rsidR="00E550E5" w:rsidRPr="00632249" w:rsidRDefault="00E550E5" w:rsidP="002869E0">
      <w:pPr>
        <w:pStyle w:val="Odstavecseseznamem"/>
        <w:numPr>
          <w:ilvl w:val="0"/>
          <w:numId w:val="18"/>
        </w:numPr>
      </w:pPr>
      <w:r w:rsidRPr="00632249">
        <w:t>Metodika tvorby modelu predikce sektorové a podnikové výkonnosti v makroekonomických souvislostech. Doba řešení: 1. 1. 2016 – 31. 12. 2018. Číslo projektu: 17-13518S, Příjemce: Univerzita Tomáše Bati ve Zlíně. Řešitel: prof. Dr. Ing. Drahomíra Pavelková</w:t>
      </w:r>
    </w:p>
    <w:p w14:paraId="4D20695C" w14:textId="63D40F37" w:rsidR="00E550E5" w:rsidRPr="00632249" w:rsidRDefault="00E550E5" w:rsidP="002869E0">
      <w:pPr>
        <w:pStyle w:val="Odstavecseseznamem"/>
        <w:numPr>
          <w:ilvl w:val="0"/>
          <w:numId w:val="18"/>
        </w:numPr>
      </w:pPr>
      <w:r w:rsidRPr="00632249">
        <w:t>Determinanty prostorové alokace výdajů kohezní politiky Evropské unie. Doba řešení: 1. 1. 2016 – 31. 12. 2017. Číslo projektu: 16-22141S, Příjemce: Univerzita Tomáše Bati ve Zlíně. Řešitel: doc. RNDr. PhDr. Oldřich Hájek, Ph.D.</w:t>
      </w:r>
    </w:p>
    <w:p w14:paraId="3D3229E3" w14:textId="2F324D70" w:rsidR="00E550E5" w:rsidRPr="00632249" w:rsidRDefault="00E550E5" w:rsidP="002869E0">
      <w:pPr>
        <w:pStyle w:val="Odstavecseseznamem"/>
        <w:numPr>
          <w:ilvl w:val="0"/>
          <w:numId w:val="18"/>
        </w:numPr>
      </w:pPr>
      <w:r w:rsidRPr="00632249">
        <w:t>Tvorba strategického modelu výkonnosti založeného na synergických efektech vybraných soustav řízení. Doba řešení: 1. 1. 2014 – 31. 12. 2016. Číslo projektu: 14-18597P, Příjemce: Univerzita Tomáše Bati ve Zlíně. Řešitel: Ing. Michaela Blahová, Ph.D.</w:t>
      </w:r>
    </w:p>
    <w:p w14:paraId="1D63C5DF" w14:textId="65133D3A" w:rsidR="00E550E5" w:rsidRPr="00632249" w:rsidRDefault="00E550E5" w:rsidP="002869E0">
      <w:pPr>
        <w:pStyle w:val="Odstavecseseznamem"/>
        <w:numPr>
          <w:ilvl w:val="0"/>
          <w:numId w:val="18"/>
        </w:numPr>
      </w:pPr>
      <w:r w:rsidRPr="00632249">
        <w:t>Variabilita skupin nákladů a její promítnutí v kalkulačním systému ve výrobních firmách. Doba řešení: 1. 1. 2014 – 31. 12. 2016. Číslo projektu: 14-21654P, Příjemce: Univerzita Tomáše Bati ve Zlíně. Řešitel: Ing. Petr Novák, Ph.D.</w:t>
      </w:r>
    </w:p>
    <w:p w14:paraId="0A9F5A23" w14:textId="4E41CC1A" w:rsidR="00E550E5" w:rsidRPr="00632249" w:rsidRDefault="00E550E5" w:rsidP="002869E0">
      <w:pPr>
        <w:pStyle w:val="Odstavecseseznamem"/>
        <w:numPr>
          <w:ilvl w:val="0"/>
          <w:numId w:val="18"/>
        </w:numPr>
      </w:pPr>
      <w:r w:rsidRPr="00632249">
        <w:t>Vytvoření českého nástroje pro měření akademických tacitních znalostí. Doba řešení: 1. 1. 2012 – 31. 12. 2014. Číslo projektu: P407/12/0821, Příjemce: Univerzita Tomáše Bati ve Zlíně. Řešitel: Ing. Jana Matošková, Ph.D.</w:t>
      </w:r>
    </w:p>
    <w:p w14:paraId="364F91B9" w14:textId="19322344" w:rsidR="00E550E5" w:rsidRPr="00632249" w:rsidRDefault="00E550E5" w:rsidP="00E550E5">
      <w:pPr>
        <w:pStyle w:val="Odstavecseseznamem"/>
        <w:numPr>
          <w:ilvl w:val="0"/>
          <w:numId w:val="18"/>
        </w:numPr>
      </w:pPr>
      <w:r w:rsidRPr="00632249">
        <w:t>Faktory ovlivňující on-line nákupní chování na Internetu v prostředí e-commerce na B2C a B2B trzích v ČR. Doba řešení: 1. 1. 2011 – 31. 12. 2013. Číslo projektu: P403/11/P175, Příjemce: Univerzita Tomáše Bati ve Zlíně. Řešitel: doc. Ing. Michal Pilík, Ph.D.</w:t>
      </w:r>
    </w:p>
    <w:p w14:paraId="25963D6D" w14:textId="27B6A35B" w:rsidR="00E550E5" w:rsidRPr="00632249" w:rsidRDefault="00E550E5" w:rsidP="00E550E5">
      <w:r w:rsidRPr="00632249">
        <w:t xml:space="preserve">Externí grantové projekty TAČR řešené na </w:t>
      </w:r>
      <w:r w:rsidR="007D044F" w:rsidRPr="00632249">
        <w:t xml:space="preserve">Fakultě managementu a ekonomiky </w:t>
      </w:r>
      <w:r w:rsidRPr="00632249">
        <w:t>v posledních pěti letech:</w:t>
      </w:r>
    </w:p>
    <w:p w14:paraId="37693820" w14:textId="68A2259D" w:rsidR="00E550E5" w:rsidRPr="00632249" w:rsidRDefault="00E550E5" w:rsidP="002869E0">
      <w:pPr>
        <w:pStyle w:val="Odstavecseseznamem"/>
        <w:numPr>
          <w:ilvl w:val="0"/>
          <w:numId w:val="19"/>
        </w:numPr>
      </w:pPr>
      <w:r w:rsidRPr="00632249">
        <w:t>Inovace systémů řízení subjektů cestovního ruchu pomocí nástrojů procesního řízení. Doba řešení: 1. 3. 2018 – 28. 2. 2022. Číslo projektu: TL01000191, Příjemce: Západočeská Univerzita v Plzni, Další účastník: Univerzita Tomáše Bati ve Zlíně. Řešitel za UTB: doc. Ing. Zuzana Tučková, Ph.D.</w:t>
      </w:r>
    </w:p>
    <w:p w14:paraId="0345FA95" w14:textId="2C420068" w:rsidR="00E550E5" w:rsidRPr="00632249" w:rsidRDefault="00E550E5" w:rsidP="002869E0">
      <w:pPr>
        <w:pStyle w:val="Odstavecseseznamem"/>
        <w:numPr>
          <w:ilvl w:val="0"/>
          <w:numId w:val="19"/>
        </w:numPr>
      </w:pPr>
      <w:r w:rsidRPr="00632249">
        <w:t>Aplikace přístupů smart governance do organizačních struktur municipalit v České republice. Doba řešení: 1. 9. 2017 – 31. 8. 2019. Číslo projektu: TJ01000114, Příjemce: Univerzita Tomáše Bati ve Zlíně. Řešitel: Ing. Filip Kučera</w:t>
      </w:r>
    </w:p>
    <w:p w14:paraId="7BE29515" w14:textId="3FCEEB55" w:rsidR="00E550E5" w:rsidRPr="00632249" w:rsidRDefault="00E550E5" w:rsidP="00E550E5">
      <w:pPr>
        <w:pStyle w:val="Odstavecseseznamem"/>
        <w:numPr>
          <w:ilvl w:val="0"/>
          <w:numId w:val="19"/>
        </w:numPr>
      </w:pPr>
      <w:r w:rsidRPr="00632249">
        <w:t>Metodika na podporu tvorby, aktualizace a hodnocení školních vzdělávacích programů v počátečním vzdělávání v souladu s dobrou praxí strategického plánování. Doba řešení: 1. 1. 2016 – 31. 12. 2017. Číslo projektu: TD03000370, Příjemce: Univerzita Tomáše Bati ve Zlíně. Řešitel: doc. RNDr. PhDr. Oldřich Hájek, Ph.D.</w:t>
      </w:r>
    </w:p>
    <w:p w14:paraId="3E7E3958" w14:textId="1180EB2E" w:rsidR="00E550E5" w:rsidRPr="00632249" w:rsidRDefault="00E550E5" w:rsidP="002869E0">
      <w:pPr>
        <w:pStyle w:val="Odstavecseseznamem"/>
        <w:numPr>
          <w:ilvl w:val="0"/>
          <w:numId w:val="19"/>
        </w:numPr>
      </w:pPr>
      <w:r w:rsidRPr="00632249">
        <w:t>Výzkum vývoje profesní orientace studentů středních škol s ohledem na parametrizaci jejich dalšího studia a trh práce. Doba řešení: 1. 1. 2014 – 31. 12. 2015. Číslo projektu: TD020291, Příjemce: Univerzita Tomáše Bati ve Zlíně. Řešitel: doc. Ing. Zuzana Dohnalová, Ph.D.</w:t>
      </w:r>
    </w:p>
    <w:p w14:paraId="19B0D6AB" w14:textId="04A8B3D2" w:rsidR="00E550E5" w:rsidRPr="00632249" w:rsidRDefault="00E550E5" w:rsidP="002869E0">
      <w:pPr>
        <w:pStyle w:val="Odstavecseseznamem"/>
        <w:numPr>
          <w:ilvl w:val="0"/>
          <w:numId w:val="19"/>
        </w:numPr>
      </w:pPr>
      <w:r w:rsidRPr="00632249">
        <w:t>Výkonový potenciál pracovníků 50+ a specifické formy řízení lidských zdrojů podniku. Doba řešení: 1. 1. 2012 – 31. 12. 2013. Číslo projektu: TD010129, Příjemce: Univerzita Tomáše Bati ve Zlíně. Řešitel: doc. PhDr. Ing. Aleš Gregar, CSc.</w:t>
      </w:r>
    </w:p>
    <w:p w14:paraId="0B40B761" w14:textId="2EBAFF1B" w:rsidR="00E550E5" w:rsidRPr="00632249" w:rsidRDefault="00E550E5" w:rsidP="002869E0">
      <w:pPr>
        <w:pStyle w:val="Odstavecseseznamem"/>
        <w:numPr>
          <w:ilvl w:val="0"/>
          <w:numId w:val="19"/>
        </w:numPr>
      </w:pPr>
      <w:r w:rsidRPr="00632249">
        <w:t>Klastrová politika České republiky a jejích regionů pro globální konkurenceschopnost a udržitelný růst. Doba řešení: 1. 1. 2012 – 31. 12. 2013. Číslo projektu: TD010158, Příjemce: Univerzita Tomáše Bati ve Zlíně. Řešitel: prof. Dr. Ing. Drahomíra Pavelková</w:t>
      </w:r>
    </w:p>
    <w:p w14:paraId="262D2A27" w14:textId="77777777" w:rsidR="00E550E5" w:rsidRPr="00632249" w:rsidRDefault="00E550E5" w:rsidP="00E550E5">
      <w:r w:rsidRPr="00632249">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56B7B7AE" w14:textId="13757E3A" w:rsidR="007D044F" w:rsidRPr="00632249" w:rsidDel="00EB5FF9" w:rsidRDefault="007D044F" w:rsidP="00E550E5">
      <w:pPr>
        <w:rPr>
          <w:del w:id="737" w:author="Martin Sysel" w:date="2018-11-21T09:04:00Z"/>
        </w:rPr>
      </w:pPr>
    </w:p>
    <w:p w14:paraId="40E3BE92" w14:textId="160A2A81" w:rsidR="00E550E5" w:rsidRPr="00632249" w:rsidRDefault="00E550E5" w:rsidP="00E550E5">
      <w:r w:rsidRPr="00632249">
        <w:t xml:space="preserve">Mezinárodní projekty řešené na </w:t>
      </w:r>
      <w:r w:rsidR="007D044F" w:rsidRPr="00632249">
        <w:t>F</w:t>
      </w:r>
      <w:r w:rsidRPr="00632249">
        <w:t>akultě</w:t>
      </w:r>
      <w:r w:rsidR="007D044F" w:rsidRPr="00632249">
        <w:t xml:space="preserve"> managementu a ekonomiky</w:t>
      </w:r>
      <w:r w:rsidRPr="00632249">
        <w:t>:</w:t>
      </w:r>
    </w:p>
    <w:p w14:paraId="759E137F" w14:textId="233B5B59" w:rsidR="00E550E5" w:rsidRPr="00632249" w:rsidRDefault="00E550E5" w:rsidP="002869E0">
      <w:pPr>
        <w:pStyle w:val="Odstavecseseznamem"/>
        <w:numPr>
          <w:ilvl w:val="0"/>
          <w:numId w:val="20"/>
        </w:numPr>
      </w:pPr>
      <w:r w:rsidRPr="00632249">
        <w:t>SHAPE-ENERGY, Mezinárodní program: H2020, číslo projektu: 731264, Příjemce: Anglia Ruskin University</w:t>
      </w:r>
    </w:p>
    <w:p w14:paraId="6D6D5840" w14:textId="6B8D4073" w:rsidR="00E550E5" w:rsidRPr="00632249" w:rsidRDefault="00E550E5" w:rsidP="002869E0">
      <w:pPr>
        <w:pStyle w:val="Odstavecseseznamem"/>
        <w:numPr>
          <w:ilvl w:val="0"/>
          <w:numId w:val="20"/>
        </w:numPr>
      </w:pPr>
      <w:r w:rsidRPr="00632249">
        <w:t>Improving the Efficiency of Student Services (IMPRESS), Mezinárodní program: Tempus, číslo projektu: 530534-TEMPUS-1-2012-1-UK-TEMPUS-SMGR, Příjemce: Northumbria University</w:t>
      </w:r>
    </w:p>
    <w:p w14:paraId="1969C8A5" w14:textId="2C423A85" w:rsidR="00E550E5" w:rsidRPr="00632249" w:rsidRDefault="00E550E5" w:rsidP="002869E0">
      <w:pPr>
        <w:pStyle w:val="Odstavecseseznamem"/>
        <w:numPr>
          <w:ilvl w:val="0"/>
          <w:numId w:val="20"/>
        </w:numPr>
      </w:pPr>
      <w:r w:rsidRPr="00632249">
        <w:t>Euro-Asian Cooperation for Excellence and Advancement (EACEA II), Mezinárodní program: Erasmus Mundus, číslo projektu: 544978-EM-1-2013-1-SI-ERA MUNDUS-EMA21, Příjemce: University of Ljubljana</w:t>
      </w:r>
    </w:p>
    <w:p w14:paraId="4EE66A03" w14:textId="4C0F06B3" w:rsidR="00E550E5" w:rsidRPr="00632249" w:rsidRDefault="00E550E5" w:rsidP="002869E0">
      <w:pPr>
        <w:pStyle w:val="Odstavecseseznamem"/>
        <w:numPr>
          <w:ilvl w:val="0"/>
          <w:numId w:val="20"/>
        </w:numPr>
      </w:pPr>
      <w:r w:rsidRPr="00632249">
        <w:t>Education Force : Driving Mobility for EU-East Europe Cooperation (EFFORT), Mezinárodní program: Erasmus Mundus, číslo projektu: 545407-EM-1-2013-1-GR-ERA MUNDUS-EMA21, Příjemce: Alexander Technological Institution of Thessaloniki</w:t>
      </w:r>
    </w:p>
    <w:p w14:paraId="0C953C5A" w14:textId="34AD9A3B" w:rsidR="00E550E5" w:rsidRPr="00632249" w:rsidRDefault="00E550E5" w:rsidP="002869E0">
      <w:pPr>
        <w:pStyle w:val="Odstavecseseznamem"/>
        <w:numPr>
          <w:ilvl w:val="0"/>
          <w:numId w:val="20"/>
        </w:numPr>
      </w:pPr>
      <w:r w:rsidRPr="00632249">
        <w:t>Pilot project: Entrepreneurship education for University, Mezinárodní program: ERASMUS+, Doba řešení: 1.9.2016 – 31. 8. 2018, Příjemce: Univerzita Tomáše Bati ve Zlíně</w:t>
      </w:r>
    </w:p>
    <w:p w14:paraId="2BEC561A" w14:textId="786C0A05" w:rsidR="00E550E5" w:rsidRPr="00632249" w:rsidRDefault="00E550E5" w:rsidP="002869E0">
      <w:pPr>
        <w:pStyle w:val="Odstavecseseznamem"/>
        <w:numPr>
          <w:ilvl w:val="0"/>
          <w:numId w:val="20"/>
        </w:numPr>
      </w:pPr>
      <w:r w:rsidRPr="00632249">
        <w:t>Cross Border Health Care, Mezinárodní program: ERASMUS Intensive Prgramme, Doba řešení: 2014-2015, Příjemce: Hogeschool West-Vlaanderen</w:t>
      </w:r>
    </w:p>
    <w:p w14:paraId="0D4CF9F0" w14:textId="476B42E2" w:rsidR="00E550E5" w:rsidRPr="00632249" w:rsidRDefault="00E550E5" w:rsidP="002869E0">
      <w:pPr>
        <w:pStyle w:val="Odstavecseseznamem"/>
        <w:numPr>
          <w:ilvl w:val="0"/>
          <w:numId w:val="20"/>
        </w:numPr>
      </w:pPr>
      <w:r w:rsidRPr="00632249">
        <w:t>projekt V4 No. 21520157 V4 cluster policies and their influence on the viability of cluster organizations, Doba řešení 1. 1. 2016 – 31. 12. 2016, Příjemce: Univerzita Tomáše Bati ve Zlíně</w:t>
      </w:r>
    </w:p>
    <w:p w14:paraId="117B3A53" w14:textId="77777777" w:rsidR="007D044F" w:rsidRPr="00632249" w:rsidRDefault="007D044F" w:rsidP="00E550E5"/>
    <w:p w14:paraId="42AD7EE9" w14:textId="2792B6BE" w:rsidR="00E550E5" w:rsidRPr="00632249" w:rsidRDefault="007D044F" w:rsidP="00E550E5">
      <w:r w:rsidRPr="00632249">
        <w:t>A</w:t>
      </w:r>
      <w:r w:rsidR="00E550E5" w:rsidRPr="00632249">
        <w:t xml:space="preserve">kademičtí pracovníci </w:t>
      </w:r>
      <w:r w:rsidRPr="00632249">
        <w:t xml:space="preserve">Fakulty managementu a ekonomiky </w:t>
      </w:r>
      <w:r w:rsidR="00E550E5" w:rsidRPr="00632249">
        <w:t>se intenzivně věnují i smluvnímu výzkumu a realizaci doplňkové činnosti na základě hospodářských smluv s partnery z podnikové sféry.</w:t>
      </w:r>
    </w:p>
    <w:p w14:paraId="327D82C4" w14:textId="1A245857" w:rsidR="00E550E5" w:rsidRPr="00632249" w:rsidRDefault="00E550E5" w:rsidP="00E550E5">
      <w:r w:rsidRPr="00632249">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w:t>
      </w:r>
      <w:r w:rsidR="0013247E" w:rsidRPr="00632249">
        <w:t>vně monitorována a hodnocena.</w:t>
      </w:r>
    </w:p>
    <w:p w14:paraId="140E7A2A" w14:textId="77777777" w:rsidR="00E550E5" w:rsidRPr="00632249" w:rsidRDefault="00E550E5" w:rsidP="00E550E5">
      <w:r w:rsidRPr="00632249">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38724B20" w14:textId="77777777" w:rsidR="00E550E5" w:rsidRPr="00632249" w:rsidRDefault="00E550E5" w:rsidP="00E550E5">
      <w:r w:rsidRPr="00632249">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34F993BC" w14:textId="5F5ED86A" w:rsidR="00E550E5" w:rsidRPr="00632249" w:rsidRDefault="007D044F" w:rsidP="00E550E5">
      <w:r w:rsidRPr="00632249">
        <w:t xml:space="preserve">Fakulta managementu a ekonomiky </w:t>
      </w:r>
      <w:r w:rsidR="00E550E5" w:rsidRPr="00632249">
        <w:t>organizuje také vědecké konference. Mezi nejvýznamnější patří konference „Finance a výkonnost firem“, která je pravidelně organizována v dvouletých intervalech od roku 2003, a její sborník je indexován v databázi Web of Science. Mezi další pořádané konference se řadí např. konference „Ekonomika, Management a Finance 2018“ pořádané ve spolupráci s Paneurópskou Vysokou Školou v Bratislavě.</w:t>
      </w:r>
    </w:p>
    <w:p w14:paraId="5A63ED17" w14:textId="30FC10E2" w:rsidR="00E550E5" w:rsidRPr="00632249" w:rsidRDefault="007D044F">
      <w:r w:rsidRPr="00632249">
        <w:t xml:space="preserve">Fakulta managementu a ekonomiky </w:t>
      </w:r>
      <w:r w:rsidR="00E550E5" w:rsidRPr="00632249">
        <w:t>také od roku 2009 vydává mezinárodní vědecký časopis Journal of Competitiveness, který se zaměřuje na publikace kvalitních vědeckých studií z oblasti ekonomiky a managementu se zaměřením na konkurenceschopnost podniků a regionů. Časopis je indexován v řadě bibliografických databází a od roku 2017 také v databázi Web of Science Emerging Source Citation Index. V současné době je časopis v procesu indexace v databázi SCOPUS.</w:t>
      </w:r>
    </w:p>
    <w:p w14:paraId="20E6E16B" w14:textId="77777777" w:rsidR="001B7576" w:rsidRPr="00632249" w:rsidRDefault="001B7576" w:rsidP="00F01371">
      <w:pPr>
        <w:rPr>
          <w:b/>
        </w:rPr>
      </w:pPr>
    </w:p>
    <w:p w14:paraId="53F4E54E" w14:textId="2F8A8F72" w:rsidR="00002C6E" w:rsidRPr="00C13A4A" w:rsidRDefault="003477B8" w:rsidP="00CC42D1">
      <w:pPr>
        <w:pStyle w:val="Nadpis3"/>
      </w:pPr>
      <w:bookmarkStart w:id="738" w:name="_Toc530557816"/>
      <w:r w:rsidRPr="003477B8">
        <w:t>Standard 2.3</w:t>
      </w:r>
      <w:r>
        <w:t xml:space="preserve">: </w:t>
      </w:r>
      <w:r w:rsidR="001451D7">
        <w:t>Mezinárodní rozměr studijního programu</w:t>
      </w:r>
      <w:bookmarkEnd w:id="738"/>
    </w:p>
    <w:p w14:paraId="49544028" w14:textId="6C96E3D7" w:rsidR="00B56D15" w:rsidRPr="00632249" w:rsidRDefault="00B56D15" w:rsidP="0020313F">
      <w:pPr>
        <w:spacing w:after="0"/>
      </w:pPr>
      <w:r w:rsidRPr="00632249">
        <w:t xml:space="preserve">Internacionalizace studijních programů je jedním z prioritních cílů Fakulty aplikované informatiky Univerzity Tomáše Bati ve Zlíně. Je v souladu se strategií určenou Dlouhodobým záměrem UTB </w:t>
      </w:r>
      <w:r w:rsidR="00C94A38" w:rsidRPr="00632249">
        <w:t xml:space="preserve">ve </w:t>
      </w:r>
      <w:r w:rsidR="003E575F" w:rsidRPr="00632249">
        <w:t xml:space="preserve">Zlíně </w:t>
      </w:r>
      <w:r w:rsidR="00C94A38" w:rsidRPr="00632249">
        <w:t xml:space="preserve">na období </w:t>
      </w:r>
      <w:r w:rsidRPr="00632249">
        <w:t xml:space="preserve">2016-2020. Hlavním cílem internacionalizace </w:t>
      </w:r>
      <w:r w:rsidR="00C94A38" w:rsidRPr="00632249">
        <w:t>studijních programů je trvalé</w:t>
      </w:r>
      <w:r w:rsidRPr="00632249">
        <w:t xml:space="preserve"> navyšov</w:t>
      </w:r>
      <w:r w:rsidR="00C94A38" w:rsidRPr="00632249">
        <w:t>ání</w:t>
      </w:r>
      <w:r w:rsidRPr="00632249">
        <w:t xml:space="preserve"> počt</w:t>
      </w:r>
      <w:r w:rsidR="00C94A38" w:rsidRPr="00632249">
        <w:t>u</w:t>
      </w:r>
      <w:r w:rsidRPr="00632249">
        <w:t xml:space="preserve"> studentů bakalářských a magisterských studijních programů, kteří absolvují během svého studia zahraniční studijní nebo odbornou praktickou stáž. </w:t>
      </w:r>
    </w:p>
    <w:p w14:paraId="402E0ABC" w14:textId="73AFA723" w:rsidR="00B56D15" w:rsidRPr="00632249" w:rsidRDefault="00B56D15" w:rsidP="0020313F">
      <w:pPr>
        <w:spacing w:after="0"/>
      </w:pPr>
      <w:r w:rsidRPr="00632249">
        <w:t xml:space="preserve">Studenti mají možnost vyjíždět </w:t>
      </w:r>
      <w:r w:rsidR="00C94A38" w:rsidRPr="00632249">
        <w:t xml:space="preserve">na zahraniční univerzity  </w:t>
      </w:r>
      <w:r w:rsidRPr="00632249">
        <w:t xml:space="preserve">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w:t>
      </w:r>
      <w:r w:rsidR="00873700" w:rsidRPr="00632249">
        <w:t>F</w:t>
      </w:r>
      <w:r w:rsidRPr="00632249">
        <w:t>akulta</w:t>
      </w:r>
      <w:r w:rsidR="00873700" w:rsidRPr="00632249">
        <w:t xml:space="preserve"> aplikov</w:t>
      </w:r>
      <w:r w:rsidR="003E575F" w:rsidRPr="00632249">
        <w:t>a</w:t>
      </w:r>
      <w:r w:rsidR="00873700" w:rsidRPr="00632249">
        <w:t>né informatiky</w:t>
      </w:r>
      <w:r w:rsidRPr="00632249">
        <w:t>.  V rámci programu pro tzv. freemovery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65D58A5C" w14:textId="4DBFD867" w:rsidR="00B56D15" w:rsidRPr="00632249" w:rsidRDefault="00B56D15" w:rsidP="0020313F">
      <w:pPr>
        <w:spacing w:after="0"/>
      </w:pPr>
      <w:r w:rsidRPr="00632249">
        <w:t>Výjezdy studentů na výukové pobyty i pracovní stáže podléhají výběrovému řízení. Kritéri</w:t>
      </w:r>
      <w:r w:rsidR="00873700" w:rsidRPr="00632249">
        <w:t>i</w:t>
      </w:r>
      <w:r w:rsidRPr="00632249">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632249">
        <w:t>lušného studijního oboru na FAI</w:t>
      </w:r>
      <w:r w:rsidRPr="00632249">
        <w:t xml:space="preserve">.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53DDD51D" w14:textId="7F8B520E" w:rsidR="00E4280F" w:rsidRPr="00632249" w:rsidRDefault="00E4280F" w:rsidP="00E4280F">
      <w:pPr>
        <w:spacing w:after="0"/>
      </w:pPr>
      <w:r w:rsidRPr="00632249">
        <w:t>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w:t>
      </w:r>
    </w:p>
    <w:p w14:paraId="451967EF" w14:textId="5DFAB8A5" w:rsidR="00FE23CB" w:rsidRPr="00632249" w:rsidRDefault="00B56D15" w:rsidP="00FE23CB">
      <w:pPr>
        <w:spacing w:after="0"/>
      </w:pPr>
      <w:r w:rsidRPr="00632249">
        <w:t xml:space="preserve">Podporu má rovněž mezinárodní výměna akademických pracovníků. Výukové pobyty přijíždějících akademických pracovníků jsou předem naplánovány v součinnosti s vyučujícími </w:t>
      </w:r>
      <w:ins w:id="739" w:author="Martin Sysel" w:date="2018-11-19T15:36:00Z">
        <w:r w:rsidR="001B059E">
          <w:t xml:space="preserve">jednotlivých </w:t>
        </w:r>
      </w:ins>
      <w:r w:rsidRPr="00632249">
        <w:t>předmětů,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58CCB7FB" w14:textId="7678E48B" w:rsidR="00B56D15" w:rsidRPr="00632249" w:rsidRDefault="00B56D15" w:rsidP="0020313F">
      <w:r w:rsidRPr="00632249">
        <w:t>UTB</w:t>
      </w:r>
      <w:r w:rsidR="00433CA9" w:rsidRPr="00632249">
        <w:t xml:space="preserve"> ve Zlíně</w:t>
      </w:r>
      <w:r w:rsidRPr="00632249">
        <w:t xml:space="preserve">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750DB481" w14:textId="7847533D" w:rsidR="00002C6E" w:rsidRDefault="00002C6E" w:rsidP="00002C6E">
      <w:pPr>
        <w:pStyle w:val="Zkladntext71"/>
        <w:shd w:val="clear" w:color="auto" w:fill="auto"/>
        <w:spacing w:before="0" w:after="173" w:line="240" w:lineRule="exact"/>
        <w:ind w:left="760" w:firstLine="0"/>
        <w:jc w:val="left"/>
      </w:pPr>
      <w:r>
        <w:rPr>
          <w:sz w:val="21"/>
          <w:szCs w:val="21"/>
        </w:rPr>
        <w:t xml:space="preserve">                                                      </w:t>
      </w:r>
    </w:p>
    <w:p w14:paraId="13E271FD" w14:textId="407C9155" w:rsidR="00AA7CBC" w:rsidRPr="00CC42D1" w:rsidRDefault="00CC42D1" w:rsidP="00CC42D1">
      <w:pPr>
        <w:pStyle w:val="Nadpis2"/>
      </w:pPr>
      <w:bookmarkStart w:id="740" w:name="_Toc530557817"/>
      <w:r w:rsidRPr="00CC42D1">
        <w:t>Profil absolventa a obsah studia</w:t>
      </w:r>
      <w:bookmarkEnd w:id="740"/>
    </w:p>
    <w:p w14:paraId="192A1778" w14:textId="766F7901" w:rsidR="00BF0265" w:rsidRPr="00CC42D1" w:rsidRDefault="003477B8" w:rsidP="00CC42D1">
      <w:pPr>
        <w:pStyle w:val="Nadpis3"/>
      </w:pPr>
      <w:bookmarkStart w:id="741" w:name="_Toc530557818"/>
      <w:r w:rsidRPr="003477B8">
        <w:t>Standard 2.4</w:t>
      </w:r>
      <w:r>
        <w:t xml:space="preserve">: </w:t>
      </w:r>
      <w:r w:rsidR="00AA7CBC" w:rsidRPr="00BF0265">
        <w:t>Soulad získaných odborných znalostí, dovedností a způsobilostí s typem a profilem studijního programu</w:t>
      </w:r>
      <w:bookmarkEnd w:id="741"/>
      <w:r w:rsidR="00AA7CBC" w:rsidRPr="00BF0265">
        <w:t xml:space="preserve"> </w:t>
      </w:r>
      <w:r w:rsidR="00BF0265">
        <w:rPr>
          <w:sz w:val="21"/>
          <w:szCs w:val="21"/>
        </w:rPr>
        <w:t xml:space="preserve">        </w:t>
      </w:r>
    </w:p>
    <w:p w14:paraId="45C5E67B" w14:textId="79B67C1B" w:rsidR="00F120B2" w:rsidRPr="00632249" w:rsidRDefault="00805393" w:rsidP="00F120B2">
      <w:pPr>
        <w:pStyle w:val="Default"/>
        <w:rPr>
          <w:szCs w:val="22"/>
        </w:rPr>
      </w:pPr>
      <w:r w:rsidRPr="00632249">
        <w:rPr>
          <w:szCs w:val="22"/>
        </w:rPr>
        <w:t>Studijní program Informační technologie v administrativě je koncipován jako akademicky zaměřený</w:t>
      </w:r>
      <w:r w:rsidR="00F120B2" w:rsidRPr="00632249">
        <w:rPr>
          <w:szCs w:val="22"/>
        </w:rPr>
        <w:t>, kombinovaný</w:t>
      </w:r>
      <w:r w:rsidRPr="00632249">
        <w:rPr>
          <w:szCs w:val="22"/>
        </w:rPr>
        <w:t xml:space="preserve"> studijní program, na kterém se podílí více fakult Univerzity Tomáše Bati ve Zlíně podle svého zaměření. Stěžejní část zajišťuje Fakulta informačních technologií, </w:t>
      </w:r>
      <w:r w:rsidR="00DF40B5" w:rsidRPr="00632249">
        <w:rPr>
          <w:szCs w:val="22"/>
        </w:rPr>
        <w:t>částečně</w:t>
      </w:r>
      <w:r w:rsidRPr="00632249">
        <w:rPr>
          <w:szCs w:val="22"/>
        </w:rPr>
        <w:t xml:space="preserve"> se na výuce podílí Fakulta managementu a ekonomiky, Fakulta humanitních studií zajišťuje výuku cizích jazyků a Fakulta multimediálních komunikací se stará zejména o </w:t>
      </w:r>
      <w:r w:rsidR="00F120B2" w:rsidRPr="00632249">
        <w:rPr>
          <w:szCs w:val="22"/>
        </w:rPr>
        <w:t xml:space="preserve">podpůrné </w:t>
      </w:r>
      <w:r w:rsidRPr="00632249">
        <w:rPr>
          <w:szCs w:val="22"/>
        </w:rPr>
        <w:t>soft-skill dovednosti.</w:t>
      </w:r>
      <w:ins w:id="742" w:author="Martin Sysel" w:date="2018-11-07T14:16:00Z">
        <w:r w:rsidR="002B45CD" w:rsidRPr="00632249">
          <w:rPr>
            <w:szCs w:val="22"/>
          </w:rPr>
          <w:t xml:space="preserve"> </w:t>
        </w:r>
        <w:r w:rsidR="002B45CD" w:rsidRPr="001B059E">
          <w:rPr>
            <w:szCs w:val="22"/>
          </w:rPr>
          <w:t>Podíl jednotlivých oblastí vzdělávání v kombinovaném studijním programu je stanoven na 65% pro Informatiku a 35% pro Ekonomické obory. Podíl te</w:t>
        </w:r>
        <w:r w:rsidR="002B45CD" w:rsidRPr="00FF6A03">
          <w:rPr>
            <w:szCs w:val="22"/>
          </w:rPr>
          <w:t>matických okruhů náležejících do jednotlivých oblastí vzdělávání byl vypočten dle pokynů, na základě podílu kreditů odpovídajících předmětů. Předměty, které mají podpůrný charakter, nebyly do výpočtu zahrnuty.</w:t>
        </w:r>
      </w:ins>
      <w:r w:rsidRPr="00632249">
        <w:rPr>
          <w:szCs w:val="22"/>
        </w:rPr>
        <w:t xml:space="preserve"> </w:t>
      </w:r>
    </w:p>
    <w:p w14:paraId="659DB801" w14:textId="0162C901" w:rsidR="00805393" w:rsidRPr="00632249" w:rsidRDefault="00805393" w:rsidP="00FB2313">
      <w:pPr>
        <w:pStyle w:val="Default"/>
        <w:rPr>
          <w:szCs w:val="22"/>
        </w:rPr>
      </w:pPr>
      <w:r w:rsidRPr="00632249">
        <w:rPr>
          <w:szCs w:val="22"/>
        </w:rPr>
        <w:t>Získané odborné znalosti, dovednosti se promítají do profilu absolventa. V rámci studijního programu jsou vychováváni odborníci v oboru informačních technologií s přehledem o ekonomice a účetnictví s možností uplatnění v technické, manažerské, projekční, administrativní a jiné funkci v komerční sféře a státní správě. Mezioborové studium s převahou technických předmětů dává absolventům možnost uplatnit se v oblastech informatiky, informačních systémů, výpočetní techniky, webových technologií a databází, ale také v oblastech managementu a ekonomiky, marketingu a projektového řízení, finančnictví a účetnictví. Možnosti uplatnění jsou navíc širší, díky posílené výuce cizích jazyků.</w:t>
      </w:r>
    </w:p>
    <w:p w14:paraId="6FB5B236" w14:textId="077BC662" w:rsidR="00BF0265" w:rsidRPr="00632249" w:rsidRDefault="00ED7062" w:rsidP="00DA6245">
      <w:pPr>
        <w:pStyle w:val="Default"/>
        <w:rPr>
          <w:ins w:id="743" w:author="Martin Sysel" w:date="2018-11-16T15:38:00Z"/>
          <w:color w:val="auto"/>
          <w:szCs w:val="22"/>
        </w:rPr>
      </w:pPr>
      <w:r w:rsidRPr="00632249">
        <w:rPr>
          <w:color w:val="auto"/>
          <w:szCs w:val="22"/>
        </w:rPr>
        <w:t xml:space="preserve">Předkládaný </w:t>
      </w:r>
      <w:r w:rsidR="00DA6245" w:rsidRPr="00632249">
        <w:rPr>
          <w:color w:val="auto"/>
          <w:szCs w:val="22"/>
        </w:rPr>
        <w:t>studijní p</w:t>
      </w:r>
      <w:r w:rsidRPr="00632249">
        <w:rPr>
          <w:color w:val="auto"/>
          <w:szCs w:val="22"/>
        </w:rPr>
        <w:t>rogram</w:t>
      </w:r>
      <w:r w:rsidR="00DA6245" w:rsidRPr="00632249">
        <w:rPr>
          <w:color w:val="auto"/>
          <w:szCs w:val="22"/>
        </w:rPr>
        <w:t xml:space="preserve"> a </w:t>
      </w:r>
      <w:r w:rsidRPr="00632249">
        <w:rPr>
          <w:color w:val="auto"/>
          <w:szCs w:val="22"/>
        </w:rPr>
        <w:t xml:space="preserve">včetně </w:t>
      </w:r>
      <w:r w:rsidR="00DA6245" w:rsidRPr="00632249">
        <w:rPr>
          <w:color w:val="auto"/>
          <w:szCs w:val="22"/>
        </w:rPr>
        <w:t xml:space="preserve">profilu absolventa </w:t>
      </w:r>
      <w:r w:rsidRPr="00632249">
        <w:rPr>
          <w:color w:val="auto"/>
          <w:szCs w:val="22"/>
        </w:rPr>
        <w:t>je plně v souladu s</w:t>
      </w:r>
      <w:r w:rsidR="00DA6245" w:rsidRPr="00632249">
        <w:rPr>
          <w:color w:val="auto"/>
          <w:szCs w:val="22"/>
        </w:rPr>
        <w:t xml:space="preserve"> Dlouhodobým záměrem UTB</w:t>
      </w:r>
      <w:r w:rsidR="00433CA9" w:rsidRPr="00632249">
        <w:rPr>
          <w:color w:val="auto"/>
          <w:szCs w:val="22"/>
        </w:rPr>
        <w:t xml:space="preserve"> ve Zlíně</w:t>
      </w:r>
      <w:r w:rsidR="00DA6245" w:rsidRPr="00632249">
        <w:rPr>
          <w:color w:val="auto"/>
          <w:szCs w:val="22"/>
        </w:rPr>
        <w:t xml:space="preserve">, který si vytyčil jako jeden z cílů implementaci Národního kvalifikačního rámce terciárního vzdělávání. </w:t>
      </w:r>
      <w:del w:id="744" w:author="Martin Sysel" w:date="2018-11-16T15:39:00Z">
        <w:r w:rsidR="00DA6245" w:rsidRPr="00632249" w:rsidDel="00F86B13">
          <w:rPr>
            <w:color w:val="auto"/>
            <w:szCs w:val="22"/>
          </w:rPr>
          <w:delText>Podrobněji je p</w:delText>
        </w:r>
      </w:del>
      <w:ins w:id="745" w:author="Martin Sysel" w:date="2018-11-16T15:39:00Z">
        <w:r w:rsidR="00F86B13" w:rsidRPr="00632249">
          <w:rPr>
            <w:color w:val="auto"/>
            <w:szCs w:val="22"/>
          </w:rPr>
          <w:t>P</w:t>
        </w:r>
      </w:ins>
      <w:r w:rsidR="00DA6245" w:rsidRPr="00632249">
        <w:rPr>
          <w:color w:val="auto"/>
          <w:szCs w:val="22"/>
        </w:rPr>
        <w:t>rofil absolventa studijního programu</w:t>
      </w:r>
      <w:ins w:id="746" w:author="Martin Sysel" w:date="2018-11-16T15:39:00Z">
        <w:r w:rsidR="00F86B13" w:rsidRPr="00632249">
          <w:rPr>
            <w:color w:val="auto"/>
            <w:szCs w:val="22"/>
          </w:rPr>
          <w:t xml:space="preserve"> je</w:t>
        </w:r>
      </w:ins>
      <w:r w:rsidR="00DA6245" w:rsidRPr="00632249">
        <w:rPr>
          <w:color w:val="auto"/>
          <w:szCs w:val="22"/>
        </w:rPr>
        <w:t xml:space="preserve"> specifikován v části B - I žádosti o akreditaci.</w:t>
      </w:r>
    </w:p>
    <w:p w14:paraId="59C13265" w14:textId="7C70A2FA" w:rsidR="00F86B13" w:rsidRPr="001B059E" w:rsidRDefault="00F86B13">
      <w:pPr>
        <w:pStyle w:val="Default"/>
        <w:rPr>
          <w:ins w:id="747" w:author="Martin Sysel" w:date="2018-11-16T15:38:00Z"/>
          <w:szCs w:val="22"/>
        </w:rPr>
        <w:pPrChange w:id="748" w:author="Martin Sysel" w:date="2018-11-16T15:38:00Z">
          <w:pPr>
            <w:pStyle w:val="Psmenkov2"/>
            <w:numPr>
              <w:numId w:val="0"/>
            </w:numPr>
            <w:ind w:left="170" w:firstLine="0"/>
          </w:pPr>
        </w:pPrChange>
      </w:pPr>
      <w:ins w:id="749" w:author="Martin Sysel" w:date="2018-11-16T15:38:00Z">
        <w:r w:rsidRPr="00632249">
          <w:rPr>
            <w:color w:val="auto"/>
            <w:szCs w:val="22"/>
            <w:rPrChange w:id="750" w:author="Martin Sysel" w:date="2018-11-19T14:51:00Z">
              <w:rPr/>
            </w:rPrChange>
          </w:rPr>
          <w:t>S ohledem na typ studijního programu prokazují absolventi v odpovídající šíři znalosti počítačových a komunikačních systémů (operační a databázové systémy, informační systémy),</w:t>
        </w:r>
      </w:ins>
      <w:ins w:id="751" w:author="Martin Sysel" w:date="2018-11-19T15:03:00Z">
        <w:r w:rsidR="00EC7BC8">
          <w:rPr>
            <w:color w:val="auto"/>
            <w:szCs w:val="22"/>
          </w:rPr>
          <w:t xml:space="preserve"> informační a počítačové bezpečnosti,</w:t>
        </w:r>
      </w:ins>
      <w:ins w:id="752" w:author="Martin Sysel" w:date="2018-11-16T15:38:00Z">
        <w:r w:rsidRPr="00632249">
          <w:rPr>
            <w:color w:val="auto"/>
            <w:szCs w:val="22"/>
            <w:rPrChange w:id="753" w:author="Martin Sysel" w:date="2018-11-19T14:51:00Z">
              <w:rPr/>
            </w:rPrChange>
          </w:rPr>
          <w:t xml:space="preserve"> </w:t>
        </w:r>
      </w:ins>
      <w:ins w:id="754" w:author="Martin Sysel" w:date="2018-11-19T15:01:00Z">
        <w:r w:rsidR="00EC7BC8">
          <w:rPr>
            <w:color w:val="auto"/>
            <w:szCs w:val="22"/>
          </w:rPr>
          <w:t>databází a zpracování dat</w:t>
        </w:r>
      </w:ins>
      <w:ins w:id="755" w:author="Martin Sysel" w:date="2018-11-16T15:38:00Z">
        <w:r w:rsidRPr="00632249">
          <w:rPr>
            <w:color w:val="auto"/>
            <w:szCs w:val="22"/>
            <w:rPrChange w:id="756" w:author="Martin Sysel" w:date="2018-11-19T14:51:00Z">
              <w:rPr/>
            </w:rPrChange>
          </w:rPr>
          <w:t xml:space="preserve">, webových technologií, </w:t>
        </w:r>
      </w:ins>
      <w:ins w:id="757" w:author="Martin Sysel" w:date="2018-11-19T15:02:00Z">
        <w:r w:rsidR="00EC7BC8">
          <w:rPr>
            <w:color w:val="auto"/>
            <w:szCs w:val="22"/>
          </w:rPr>
          <w:t>počítačové grafiky a animace</w:t>
        </w:r>
      </w:ins>
      <w:ins w:id="758" w:author="Martin Sysel" w:date="2018-11-16T15:38:00Z">
        <w:r w:rsidRPr="00632249">
          <w:rPr>
            <w:color w:val="auto"/>
            <w:szCs w:val="22"/>
            <w:rPrChange w:id="759" w:author="Martin Sysel" w:date="2018-11-19T14:51:00Z">
              <w:rPr/>
            </w:rPrChange>
          </w:rPr>
          <w:t>. Mají znalosti finanční a účetní problematiky obecně, klíčových ekonomických pojmů a kategorií a souvislostí mezi nimi. Jsou seznámeni s legislativním rámcem fungování ekonomických právnických osob, včetně daňového rámce a způsobů účetního zachycení dat, dále znalosti podnikových činností a procesů včetně metod, nástrojů a potřebných technologií (IT).</w:t>
        </w:r>
      </w:ins>
      <w:ins w:id="760" w:author="Martin Sysel" w:date="2018-11-19T15:05:00Z">
        <w:r w:rsidR="00733AEA">
          <w:rPr>
            <w:color w:val="auto"/>
            <w:szCs w:val="22"/>
          </w:rPr>
          <w:t xml:space="preserve"> Stejně tak </w:t>
        </w:r>
      </w:ins>
      <w:ins w:id="761" w:author="Martin Sysel" w:date="2018-11-19T15:38:00Z">
        <w:r w:rsidR="001B059E">
          <w:rPr>
            <w:color w:val="auto"/>
            <w:szCs w:val="22"/>
          </w:rPr>
          <w:t xml:space="preserve">je seznámen se základy </w:t>
        </w:r>
      </w:ins>
      <w:ins w:id="762" w:author="Martin Sysel" w:date="2018-11-19T15:05:00Z">
        <w:r w:rsidR="00733AEA">
          <w:rPr>
            <w:color w:val="auto"/>
            <w:szCs w:val="22"/>
          </w:rPr>
          <w:t>marketingu</w:t>
        </w:r>
      </w:ins>
      <w:ins w:id="763" w:author="Martin Sysel" w:date="2018-11-19T15:39:00Z">
        <w:r w:rsidR="001B059E">
          <w:rPr>
            <w:color w:val="auto"/>
            <w:szCs w:val="22"/>
          </w:rPr>
          <w:t xml:space="preserve"> </w:t>
        </w:r>
      </w:ins>
      <w:ins w:id="764" w:author="Martin Sysel" w:date="2018-11-19T15:05:00Z">
        <w:r w:rsidR="00733AEA">
          <w:rPr>
            <w:color w:val="auto"/>
            <w:szCs w:val="22"/>
          </w:rPr>
          <w:t>a obchodu.</w:t>
        </w:r>
      </w:ins>
    </w:p>
    <w:p w14:paraId="63B72328" w14:textId="6ED43A86" w:rsidR="00F86B13" w:rsidRPr="001B059E" w:rsidRDefault="00F86B13">
      <w:pPr>
        <w:pStyle w:val="Default"/>
        <w:rPr>
          <w:ins w:id="765" w:author="Martin Sysel" w:date="2018-11-16T15:38:00Z"/>
          <w:szCs w:val="22"/>
        </w:rPr>
        <w:pPrChange w:id="766" w:author="Martin Sysel" w:date="2018-11-16T15:38:00Z">
          <w:pPr>
            <w:pStyle w:val="Psmenkov2"/>
            <w:numPr>
              <w:numId w:val="0"/>
            </w:numPr>
            <w:ind w:left="170" w:firstLine="0"/>
          </w:pPr>
        </w:pPrChange>
      </w:pPr>
      <w:ins w:id="767" w:author="Martin Sysel" w:date="2018-11-16T15:38:00Z">
        <w:r w:rsidRPr="00632249">
          <w:rPr>
            <w:color w:val="auto"/>
            <w:szCs w:val="22"/>
            <w:rPrChange w:id="768" w:author="Martin Sysel" w:date="2018-11-19T14:51:00Z">
              <w:rPr/>
            </w:rPrChange>
          </w:rPr>
          <w:t xml:space="preserve"> Jsou schopni navrhovat, realizovat a hodnotit řešení odpovídající technickým možnostem, cílovým provozním podmínkám a hlubším potřebám uživatelů. Dále mají schopnost vyvíjet programové vybavení (webové technologie), </w:t>
        </w:r>
      </w:ins>
      <w:ins w:id="769" w:author="Martin Sysel" w:date="2018-11-19T15:06:00Z">
        <w:r w:rsidR="00733AEA">
          <w:rPr>
            <w:color w:val="auto"/>
            <w:szCs w:val="22"/>
          </w:rPr>
          <w:t xml:space="preserve">Pracovat v grafických a multimediálních aplikacích, </w:t>
        </w:r>
      </w:ins>
      <w:ins w:id="770" w:author="Martin Sysel" w:date="2018-11-16T15:38:00Z">
        <w:r w:rsidRPr="00632249">
          <w:rPr>
            <w:color w:val="auto"/>
            <w:szCs w:val="22"/>
            <w:rPrChange w:id="771" w:author="Martin Sysel" w:date="2018-11-19T14:51:00Z">
              <w:rPr/>
            </w:rPrChange>
          </w:rPr>
          <w:t xml:space="preserve">zpracovávat a ukládat data, využívat informační technologie a softwarové podpory pro organizační, prezentační a analytické práce, také efektivně komunikovat s uživateli a koordinovat menší tým pracovníků. </w:t>
        </w:r>
      </w:ins>
    </w:p>
    <w:p w14:paraId="6DE0A3FA" w14:textId="43E55255" w:rsidR="00F86B13" w:rsidRPr="00632249" w:rsidRDefault="00F86B13" w:rsidP="00F86B13">
      <w:pPr>
        <w:pStyle w:val="Default"/>
        <w:rPr>
          <w:color w:val="auto"/>
          <w:szCs w:val="22"/>
        </w:rPr>
      </w:pPr>
      <w:ins w:id="772" w:author="Martin Sysel" w:date="2018-11-16T15:38:00Z">
        <w:r w:rsidRPr="00632249">
          <w:rPr>
            <w:color w:val="auto"/>
            <w:szCs w:val="22"/>
            <w:rPrChange w:id="773" w:author="Martin Sysel" w:date="2018-11-19T14:51:00Z">
              <w:rPr>
                <w:rFonts w:asciiTheme="minorHAnsi" w:hAnsiTheme="minorHAnsi"/>
              </w:rPr>
            </w:rPrChange>
          </w:rPr>
          <w:t xml:space="preserve">Absolvent se uplatní například </w:t>
        </w:r>
        <w:r w:rsidRPr="00632249">
          <w:rPr>
            <w:color w:val="auto"/>
            <w:szCs w:val="22"/>
            <w:rPrChange w:id="774" w:author="Martin Sysel" w:date="2018-11-19T14:51:00Z">
              <w:rPr>
                <w:rFonts w:asciiTheme="minorHAnsi" w:hAnsiTheme="minorHAnsi" w:cstheme="minorHAnsi"/>
              </w:rPr>
            </w:rPrChange>
          </w:rPr>
          <w:t>v</w:t>
        </w:r>
        <w:r w:rsidRPr="00632249">
          <w:rPr>
            <w:color w:val="auto"/>
            <w:szCs w:val="22"/>
            <w:rPrChange w:id="775" w:author="Martin Sysel" w:date="2018-11-19T14:51:00Z">
              <w:rPr>
                <w:rFonts w:asciiTheme="minorHAnsi" w:hAnsiTheme="minorHAnsi"/>
              </w:rPr>
            </w:rPrChange>
          </w:rPr>
          <w:t> komerční nebo státní</w:t>
        </w:r>
        <w:r w:rsidRPr="00632249">
          <w:rPr>
            <w:color w:val="auto"/>
            <w:szCs w:val="22"/>
            <w:rPrChange w:id="776" w:author="Martin Sysel" w:date="2018-11-19T14:51:00Z">
              <w:rPr>
                <w:rFonts w:asciiTheme="minorHAnsi" w:hAnsiTheme="minorHAnsi" w:cstheme="minorHAnsi"/>
              </w:rPr>
            </w:rPrChange>
          </w:rPr>
          <w:t xml:space="preserve"> sféře a v dalších institucích při vytváření, správě a provozování výpočetních nebo informačních systémů,</w:t>
        </w:r>
        <w:r w:rsidRPr="00632249">
          <w:rPr>
            <w:color w:val="auto"/>
            <w:szCs w:val="22"/>
            <w:rPrChange w:id="777" w:author="Martin Sysel" w:date="2018-11-19T14:51:00Z">
              <w:rPr>
                <w:rFonts w:asciiTheme="minorHAnsi" w:hAnsiTheme="minorHAnsi"/>
              </w:rPr>
            </w:rPrChange>
          </w:rPr>
          <w:t xml:space="preserve"> </w:t>
        </w:r>
        <w:r w:rsidRPr="00632249">
          <w:rPr>
            <w:color w:val="auto"/>
            <w:szCs w:val="22"/>
            <w:rPrChange w:id="778" w:author="Martin Sysel" w:date="2018-11-19T14:51:00Z">
              <w:rPr>
                <w:rFonts w:asciiTheme="minorHAnsi" w:hAnsiTheme="minorHAnsi" w:cstheme="minorHAnsi"/>
              </w:rPr>
            </w:rPrChange>
          </w:rPr>
          <w:t xml:space="preserve">jako analytik a návrhář výpočetních a informačních systémů, </w:t>
        </w:r>
        <w:r w:rsidRPr="00632249">
          <w:rPr>
            <w:color w:val="auto"/>
            <w:szCs w:val="22"/>
            <w:rPrChange w:id="779" w:author="Martin Sysel" w:date="2018-11-19T14:51:00Z">
              <w:rPr/>
            </w:rPrChange>
          </w:rPr>
          <w:t xml:space="preserve">databázový specialista, </w:t>
        </w:r>
        <w:r w:rsidRPr="00632249">
          <w:rPr>
            <w:color w:val="auto"/>
            <w:szCs w:val="22"/>
            <w:rPrChange w:id="780" w:author="Martin Sysel" w:date="2018-11-19T14:51:00Z">
              <w:rPr>
                <w:rFonts w:asciiTheme="minorHAnsi" w:hAnsiTheme="minorHAnsi"/>
              </w:rPr>
            </w:rPrChange>
          </w:rPr>
          <w:t xml:space="preserve">junior </w:t>
        </w:r>
        <w:r w:rsidRPr="00632249">
          <w:rPr>
            <w:color w:val="auto"/>
            <w:szCs w:val="22"/>
            <w:rPrChange w:id="781" w:author="Martin Sysel" w:date="2018-11-19T14:51:00Z">
              <w:rPr>
                <w:rFonts w:asciiTheme="minorHAnsi" w:hAnsiTheme="minorHAnsi" w:cstheme="minorHAnsi"/>
              </w:rPr>
            </w:rPrChange>
          </w:rPr>
          <w:t>programátor</w:t>
        </w:r>
        <w:r w:rsidRPr="00632249">
          <w:rPr>
            <w:color w:val="auto"/>
            <w:szCs w:val="22"/>
            <w:rPrChange w:id="782" w:author="Martin Sysel" w:date="2018-11-19T14:51:00Z">
              <w:rPr>
                <w:rFonts w:asciiTheme="minorHAnsi" w:hAnsiTheme="minorHAnsi"/>
              </w:rPr>
            </w:rPrChange>
          </w:rPr>
          <w:t>, tester</w:t>
        </w:r>
        <w:r w:rsidRPr="00632249">
          <w:rPr>
            <w:color w:val="auto"/>
            <w:szCs w:val="22"/>
            <w:rPrChange w:id="783" w:author="Martin Sysel" w:date="2018-11-19T14:51:00Z">
              <w:rPr>
                <w:rFonts w:asciiTheme="minorHAnsi" w:hAnsiTheme="minorHAnsi" w:cstheme="minorHAnsi"/>
              </w:rPr>
            </w:rPrChange>
          </w:rPr>
          <w:t xml:space="preserve"> a vývojář </w:t>
        </w:r>
        <w:r w:rsidRPr="00632249">
          <w:rPr>
            <w:color w:val="auto"/>
            <w:szCs w:val="22"/>
            <w:rPrChange w:id="784" w:author="Martin Sysel" w:date="2018-11-19T14:51:00Z">
              <w:rPr/>
            </w:rPrChange>
          </w:rPr>
          <w:t xml:space="preserve">webových </w:t>
        </w:r>
        <w:r w:rsidRPr="00632249">
          <w:rPr>
            <w:color w:val="auto"/>
            <w:szCs w:val="22"/>
            <w:rPrChange w:id="785" w:author="Martin Sysel" w:date="2018-11-19T14:51:00Z">
              <w:rPr>
                <w:rFonts w:asciiTheme="minorHAnsi" w:hAnsiTheme="minorHAnsi" w:cstheme="minorHAnsi"/>
              </w:rPr>
            </w:rPrChange>
          </w:rPr>
          <w:t>aplikací</w:t>
        </w:r>
        <w:r w:rsidR="00733AEA">
          <w:rPr>
            <w:color w:val="auto"/>
            <w:szCs w:val="22"/>
          </w:rPr>
          <w:t xml:space="preserve">. </w:t>
        </w:r>
        <w:r w:rsidRPr="00632249">
          <w:rPr>
            <w:color w:val="auto"/>
            <w:szCs w:val="22"/>
            <w:rPrChange w:id="786" w:author="Martin Sysel" w:date="2018-11-19T14:51:00Z">
              <w:rPr>
                <w:rFonts w:asciiTheme="minorHAnsi" w:hAnsiTheme="minorHAnsi"/>
              </w:rPr>
            </w:rPrChange>
          </w:rPr>
          <w:t>Uplatnění může nalézt také</w:t>
        </w:r>
        <w:r w:rsidRPr="00632249">
          <w:rPr>
            <w:color w:val="auto"/>
            <w:szCs w:val="22"/>
            <w:rPrChange w:id="787" w:author="Martin Sysel" w:date="2018-11-19T14:51:00Z">
              <w:rPr>
                <w:rFonts w:asciiTheme="minorHAnsi" w:hAnsiTheme="minorHAnsi" w:cstheme="minorHAnsi"/>
              </w:rPr>
            </w:rPrChange>
          </w:rPr>
          <w:t xml:space="preserve"> v realizačním týmu IT řešení, systémových integrátorů, business analytiků</w:t>
        </w:r>
        <w:r w:rsidRPr="00632249">
          <w:rPr>
            <w:color w:val="auto"/>
            <w:szCs w:val="22"/>
            <w:rPrChange w:id="788" w:author="Martin Sysel" w:date="2018-11-19T14:51:00Z">
              <w:rPr>
                <w:rFonts w:asciiTheme="minorHAnsi" w:hAnsiTheme="minorHAnsi"/>
              </w:rPr>
            </w:rPrChange>
          </w:rPr>
          <w:t xml:space="preserve"> a </w:t>
        </w:r>
        <w:r w:rsidRPr="00632249">
          <w:rPr>
            <w:color w:val="auto"/>
            <w:szCs w:val="22"/>
            <w:rPrChange w:id="789" w:author="Martin Sysel" w:date="2018-11-19T14:51:00Z">
              <w:rPr>
                <w:rFonts w:asciiTheme="minorHAnsi" w:hAnsiTheme="minorHAnsi" w:cstheme="minorHAnsi"/>
              </w:rPr>
            </w:rPrChange>
          </w:rPr>
          <w:t>ve všech oblastech informatiky počínaje vývojovou prací v průmyslu, v provozu, údržbě, prodeji, servisu počítačových a informačních systémů, jako pracovní</w:t>
        </w:r>
        <w:r w:rsidRPr="00632249">
          <w:rPr>
            <w:color w:val="auto"/>
            <w:szCs w:val="22"/>
            <w:rPrChange w:id="790" w:author="Martin Sysel" w:date="2018-11-19T14:51:00Z">
              <w:rPr>
                <w:rFonts w:asciiTheme="minorHAnsi" w:hAnsiTheme="minorHAnsi"/>
              </w:rPr>
            </w:rPrChange>
          </w:rPr>
          <w:t>k</w:t>
        </w:r>
        <w:r w:rsidRPr="00632249">
          <w:rPr>
            <w:color w:val="auto"/>
            <w:szCs w:val="22"/>
            <w:rPrChange w:id="791" w:author="Martin Sysel" w:date="2018-11-19T14:51:00Z">
              <w:rPr>
                <w:rFonts w:asciiTheme="minorHAnsi" w:hAnsiTheme="minorHAnsi" w:cstheme="minorHAnsi"/>
              </w:rPr>
            </w:rPrChange>
          </w:rPr>
          <w:t xml:space="preserve"> informačních</w:t>
        </w:r>
        <w:r w:rsidRPr="00632249">
          <w:rPr>
            <w:color w:val="auto"/>
            <w:szCs w:val="22"/>
            <w:rPrChange w:id="792" w:author="Martin Sysel" w:date="2018-11-19T14:51:00Z">
              <w:rPr/>
            </w:rPrChange>
          </w:rPr>
          <w:t xml:space="preserve"> a komunikačních </w:t>
        </w:r>
        <w:r w:rsidRPr="00632249">
          <w:rPr>
            <w:color w:val="auto"/>
            <w:szCs w:val="22"/>
            <w:rPrChange w:id="793" w:author="Martin Sysel" w:date="2018-11-19T14:51:00Z">
              <w:rPr>
                <w:rFonts w:asciiTheme="minorHAnsi" w:hAnsiTheme="minorHAnsi" w:cstheme="minorHAnsi"/>
              </w:rPr>
            </w:rPrChange>
          </w:rPr>
          <w:t>technologií oddělení a datových center podniků, organizací, nebo institucí ve veřejné správě</w:t>
        </w:r>
        <w:r w:rsidRPr="00632249">
          <w:rPr>
            <w:color w:val="auto"/>
            <w:szCs w:val="22"/>
            <w:rPrChange w:id="794" w:author="Martin Sysel" w:date="2018-11-19T14:51:00Z">
              <w:rPr>
                <w:rFonts w:asciiTheme="minorHAnsi" w:hAnsiTheme="minorHAnsi" w:cs="Times New Roman"/>
              </w:rPr>
            </w:rPrChange>
          </w:rPr>
          <w:t>.</w:t>
        </w:r>
      </w:ins>
      <w:ins w:id="795" w:author="Martin Sysel" w:date="2018-11-16T15:42:00Z">
        <w:r w:rsidRPr="00632249">
          <w:rPr>
            <w:color w:val="auto"/>
            <w:szCs w:val="22"/>
          </w:rPr>
          <w:t xml:space="preserve"> Díky svému kombinovanému zaměření může nalézt uplatnění také jako samostatný pracovník v</w:t>
        </w:r>
      </w:ins>
      <w:ins w:id="796" w:author="Martin Sysel" w:date="2018-11-16T15:43:00Z">
        <w:r w:rsidRPr="00632249">
          <w:rPr>
            <w:color w:val="auto"/>
            <w:szCs w:val="22"/>
          </w:rPr>
          <w:t> </w:t>
        </w:r>
      </w:ins>
      <w:ins w:id="797" w:author="Martin Sysel" w:date="2018-11-16T15:42:00Z">
        <w:r w:rsidRPr="00632249">
          <w:rPr>
            <w:color w:val="auto"/>
            <w:szCs w:val="22"/>
          </w:rPr>
          <w:t>bankovnictví</w:t>
        </w:r>
      </w:ins>
      <w:ins w:id="798" w:author="Martin Sysel" w:date="2018-11-16T15:43:00Z">
        <w:r w:rsidRPr="00632249">
          <w:rPr>
            <w:color w:val="auto"/>
            <w:szCs w:val="22"/>
          </w:rPr>
          <w:t>,</w:t>
        </w:r>
      </w:ins>
      <w:ins w:id="799" w:author="Martin Sysel" w:date="2018-11-16T15:42:00Z">
        <w:r w:rsidRPr="00632249">
          <w:rPr>
            <w:color w:val="auto"/>
            <w:szCs w:val="22"/>
          </w:rPr>
          <w:t xml:space="preserve"> </w:t>
        </w:r>
      </w:ins>
      <w:ins w:id="800" w:author="Martin Sysel" w:date="2018-11-16T15:43:00Z">
        <w:r w:rsidRPr="00632249">
          <w:rPr>
            <w:color w:val="auto"/>
            <w:szCs w:val="22"/>
          </w:rPr>
          <w:t xml:space="preserve"> finančnictví, </w:t>
        </w:r>
      </w:ins>
      <w:ins w:id="801" w:author="Martin Sysel" w:date="2018-11-19T15:45:00Z">
        <w:r w:rsidR="001B059E">
          <w:rPr>
            <w:color w:val="auto"/>
            <w:szCs w:val="22"/>
          </w:rPr>
          <w:t xml:space="preserve">pojišťovnictví, </w:t>
        </w:r>
      </w:ins>
      <w:ins w:id="802" w:author="Martin Sysel" w:date="2018-11-16T15:43:00Z">
        <w:r w:rsidRPr="00632249">
          <w:rPr>
            <w:color w:val="auto"/>
            <w:szCs w:val="22"/>
          </w:rPr>
          <w:t>popřípadě účetnictví.</w:t>
        </w:r>
      </w:ins>
    </w:p>
    <w:p w14:paraId="285D808C" w14:textId="0B64E918" w:rsidR="00DA6245" w:rsidRPr="00632249" w:rsidRDefault="00DA6245" w:rsidP="00DA6245">
      <w:pPr>
        <w:pStyle w:val="Default"/>
        <w:rPr>
          <w:color w:val="auto"/>
          <w:szCs w:val="22"/>
        </w:rPr>
      </w:pPr>
    </w:p>
    <w:p w14:paraId="394EE1AF" w14:textId="51291C65" w:rsidR="00632249" w:rsidRDefault="0034551E" w:rsidP="00880575">
      <w:pPr>
        <w:pStyle w:val="Default"/>
        <w:rPr>
          <w:ins w:id="803" w:author="Martin Sysel" w:date="2018-11-19T14:51:00Z"/>
          <w:color w:val="auto"/>
          <w:szCs w:val="22"/>
        </w:rPr>
      </w:pPr>
      <w:r w:rsidRPr="00632249">
        <w:rPr>
          <w:color w:val="auto"/>
          <w:szCs w:val="22"/>
        </w:rPr>
        <w:t xml:space="preserve">Následující </w:t>
      </w:r>
      <w:r w:rsidR="00805393" w:rsidRPr="00632249">
        <w:rPr>
          <w:color w:val="auto"/>
          <w:szCs w:val="22"/>
        </w:rPr>
        <w:t xml:space="preserve">dvě </w:t>
      </w:r>
      <w:r w:rsidR="00C44FA8" w:rsidRPr="00632249">
        <w:rPr>
          <w:color w:val="auto"/>
          <w:szCs w:val="22"/>
        </w:rPr>
        <w:t xml:space="preserve">tabulky </w:t>
      </w:r>
      <w:r w:rsidR="00880575" w:rsidRPr="00632249">
        <w:rPr>
          <w:color w:val="auto"/>
          <w:szCs w:val="22"/>
        </w:rPr>
        <w:t>uvádí základní tematické okruhy</w:t>
      </w:r>
      <w:r w:rsidR="008F5F90" w:rsidRPr="00632249">
        <w:rPr>
          <w:color w:val="auto"/>
          <w:szCs w:val="22"/>
        </w:rPr>
        <w:t xml:space="preserve"> pro Informatiku a Ekonomické obory</w:t>
      </w:r>
      <w:r w:rsidR="00880575" w:rsidRPr="00632249">
        <w:rPr>
          <w:color w:val="auto"/>
          <w:szCs w:val="22"/>
        </w:rPr>
        <w:t xml:space="preserve">, které jsou u předkládaného </w:t>
      </w:r>
      <w:r w:rsidR="008F5F90" w:rsidRPr="00632249">
        <w:rPr>
          <w:color w:val="auto"/>
          <w:szCs w:val="22"/>
        </w:rPr>
        <w:t xml:space="preserve">kombinovaného </w:t>
      </w:r>
      <w:r w:rsidR="00880575" w:rsidRPr="00632249">
        <w:rPr>
          <w:color w:val="auto"/>
          <w:szCs w:val="22"/>
        </w:rPr>
        <w:t xml:space="preserve">studijního programu </w:t>
      </w:r>
      <w:r w:rsidR="0078505C" w:rsidRPr="00632249">
        <w:rPr>
          <w:szCs w:val="22"/>
        </w:rPr>
        <w:t xml:space="preserve">Informační technologie v administrativě </w:t>
      </w:r>
      <w:r w:rsidR="00880575" w:rsidRPr="00632249">
        <w:rPr>
          <w:color w:val="auto"/>
          <w:szCs w:val="22"/>
        </w:rPr>
        <w:t>v plném nebo částečném souladu s Nařízením Vlády č. 275/2016 Sb., o oblastech vzdělávání ve vysokém školství.</w:t>
      </w:r>
    </w:p>
    <w:p w14:paraId="31333798" w14:textId="77777777" w:rsidR="00632249" w:rsidRDefault="00632249">
      <w:pPr>
        <w:spacing w:after="0" w:line="240" w:lineRule="auto"/>
        <w:jc w:val="left"/>
        <w:rPr>
          <w:ins w:id="804" w:author="Martin Sysel" w:date="2018-11-19T14:51:00Z"/>
          <w:rFonts w:cs="Calibri"/>
          <w:lang w:eastAsia="cs-CZ"/>
        </w:rPr>
      </w:pPr>
      <w:ins w:id="805" w:author="Martin Sysel" w:date="2018-11-19T14:51:00Z">
        <w:r>
          <w:br w:type="page"/>
        </w:r>
      </w:ins>
    </w:p>
    <w:p w14:paraId="4C180949" w14:textId="23D9C0DE" w:rsidR="00880575" w:rsidRPr="00632249" w:rsidDel="00632249" w:rsidRDefault="00880575" w:rsidP="00880575">
      <w:pPr>
        <w:pStyle w:val="Default"/>
        <w:rPr>
          <w:del w:id="806" w:author="Martin Sysel" w:date="2018-11-19T14:51:00Z"/>
          <w:color w:val="auto"/>
          <w:szCs w:val="22"/>
        </w:rPr>
      </w:pPr>
    </w:p>
    <w:p w14:paraId="0ADBAC12" w14:textId="0030C581" w:rsidR="00DA6245" w:rsidRPr="00632249" w:rsidRDefault="0013247E" w:rsidP="0013247E">
      <w:pPr>
        <w:pStyle w:val="Titulek"/>
        <w:rPr>
          <w:sz w:val="22"/>
          <w:szCs w:val="22"/>
          <w:rPrChange w:id="807" w:author="Martin Sysel" w:date="2018-11-19T14:51:00Z">
            <w:rPr/>
          </w:rPrChange>
        </w:rPr>
      </w:pPr>
      <w:r w:rsidRPr="00632249">
        <w:rPr>
          <w:sz w:val="22"/>
          <w:szCs w:val="22"/>
          <w:rPrChange w:id="808" w:author="Martin Sysel" w:date="2018-11-19T14:51:00Z">
            <w:rPr/>
          </w:rPrChange>
        </w:rPr>
        <w:t>Tab. 3a. Soulad studijního programu Informační technologie v administrativě se základním tematickými okruhy pro oblast vzdělávání Informatika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34551E" w:rsidRPr="00632249" w14:paraId="1F8B6659" w14:textId="1330322E" w:rsidTr="00B156AF">
        <w:trPr>
          <w:trHeight w:val="714"/>
        </w:trPr>
        <w:tc>
          <w:tcPr>
            <w:tcW w:w="6516" w:type="dxa"/>
            <w:vAlign w:val="center"/>
          </w:tcPr>
          <w:p w14:paraId="6D9DB888" w14:textId="1B6A8619" w:rsidR="0034551E" w:rsidRPr="00632249" w:rsidRDefault="00AE4C7D" w:rsidP="00A24516">
            <w:pPr>
              <w:pStyle w:val="Psmenkovvelk2"/>
              <w:spacing w:before="60" w:after="60"/>
              <w:ind w:left="360"/>
              <w:jc w:val="left"/>
              <w:rPr>
                <w:rFonts w:cstheme="minorHAnsi"/>
                <w:sz w:val="22"/>
                <w:szCs w:val="22"/>
              </w:rPr>
            </w:pPr>
            <w:r w:rsidRPr="00632249">
              <w:rPr>
                <w:rFonts w:cstheme="minorHAnsi"/>
                <w:szCs w:val="22"/>
              </w:rPr>
              <w:t>Základní tematické okruhy</w:t>
            </w:r>
            <w:r w:rsidR="00C44FA8" w:rsidRPr="00632249">
              <w:rPr>
                <w:rFonts w:cstheme="minorHAnsi"/>
                <w:szCs w:val="22"/>
              </w:rPr>
              <w:t xml:space="preserve"> - Informatika</w:t>
            </w:r>
          </w:p>
        </w:tc>
        <w:tc>
          <w:tcPr>
            <w:tcW w:w="426" w:type="dxa"/>
            <w:vAlign w:val="center"/>
          </w:tcPr>
          <w:p w14:paraId="56BD345D" w14:textId="13583E31" w:rsidR="0034551E" w:rsidRPr="00632249" w:rsidRDefault="0034551E" w:rsidP="00A24516">
            <w:pPr>
              <w:spacing w:before="60" w:after="60"/>
              <w:jc w:val="center"/>
              <w:rPr>
                <w:rFonts w:asciiTheme="minorHAnsi" w:hAnsiTheme="minorHAnsi" w:cstheme="minorHAnsi"/>
                <w:sz w:val="22"/>
                <w:szCs w:val="22"/>
              </w:rPr>
            </w:pPr>
            <w:r w:rsidRPr="00632249">
              <w:rPr>
                <w:rFonts w:asciiTheme="minorHAnsi" w:hAnsiTheme="minorHAnsi" w:cstheme="minorHAnsi"/>
              </w:rPr>
              <w:t>5</w:t>
            </w:r>
          </w:p>
        </w:tc>
        <w:tc>
          <w:tcPr>
            <w:tcW w:w="425" w:type="dxa"/>
            <w:vAlign w:val="center"/>
          </w:tcPr>
          <w:p w14:paraId="338EB079" w14:textId="3C7365F0" w:rsidR="0034551E" w:rsidRPr="00632249" w:rsidRDefault="0034551E" w:rsidP="00A24516">
            <w:pPr>
              <w:spacing w:before="60" w:after="60"/>
              <w:jc w:val="center"/>
              <w:rPr>
                <w:rFonts w:asciiTheme="minorHAnsi" w:hAnsiTheme="minorHAnsi" w:cstheme="minorHAnsi"/>
                <w:sz w:val="22"/>
                <w:szCs w:val="22"/>
              </w:rPr>
            </w:pPr>
            <w:r w:rsidRPr="00632249">
              <w:rPr>
                <w:rFonts w:asciiTheme="minorHAnsi" w:hAnsiTheme="minorHAnsi" w:cstheme="minorHAnsi"/>
              </w:rPr>
              <w:t>4</w:t>
            </w:r>
          </w:p>
        </w:tc>
        <w:tc>
          <w:tcPr>
            <w:tcW w:w="425" w:type="dxa"/>
            <w:vAlign w:val="center"/>
          </w:tcPr>
          <w:p w14:paraId="0414DFE3" w14:textId="398EA1EC" w:rsidR="0034551E" w:rsidRPr="00632249" w:rsidRDefault="0034551E" w:rsidP="00A24516">
            <w:pPr>
              <w:spacing w:before="60" w:after="60"/>
              <w:jc w:val="center"/>
              <w:rPr>
                <w:rFonts w:asciiTheme="minorHAnsi" w:hAnsiTheme="minorHAnsi" w:cstheme="minorHAnsi"/>
                <w:sz w:val="22"/>
                <w:szCs w:val="22"/>
              </w:rPr>
            </w:pPr>
            <w:r w:rsidRPr="00632249">
              <w:rPr>
                <w:rFonts w:asciiTheme="minorHAnsi" w:hAnsiTheme="minorHAnsi" w:cstheme="minorHAnsi"/>
              </w:rPr>
              <w:t>3</w:t>
            </w:r>
          </w:p>
        </w:tc>
        <w:tc>
          <w:tcPr>
            <w:tcW w:w="425" w:type="dxa"/>
            <w:vAlign w:val="center"/>
          </w:tcPr>
          <w:p w14:paraId="2FDDB758" w14:textId="09469947" w:rsidR="0034551E" w:rsidRPr="00632249" w:rsidRDefault="0034551E" w:rsidP="00A24516">
            <w:pPr>
              <w:spacing w:before="60" w:after="60"/>
              <w:jc w:val="center"/>
              <w:rPr>
                <w:rFonts w:asciiTheme="minorHAnsi" w:hAnsiTheme="minorHAnsi" w:cstheme="minorHAnsi"/>
                <w:sz w:val="22"/>
                <w:szCs w:val="22"/>
              </w:rPr>
            </w:pPr>
            <w:r w:rsidRPr="00632249">
              <w:rPr>
                <w:rFonts w:asciiTheme="minorHAnsi" w:hAnsiTheme="minorHAnsi" w:cstheme="minorHAnsi"/>
              </w:rPr>
              <w:t>2</w:t>
            </w:r>
          </w:p>
        </w:tc>
        <w:tc>
          <w:tcPr>
            <w:tcW w:w="426" w:type="dxa"/>
            <w:vAlign w:val="center"/>
          </w:tcPr>
          <w:p w14:paraId="67CF876E" w14:textId="67070005" w:rsidR="0034551E" w:rsidRPr="00632249" w:rsidRDefault="0034551E" w:rsidP="00A24516">
            <w:pPr>
              <w:spacing w:before="60" w:after="60"/>
              <w:jc w:val="center"/>
              <w:rPr>
                <w:rFonts w:asciiTheme="minorHAnsi" w:hAnsiTheme="minorHAnsi" w:cstheme="minorHAnsi"/>
                <w:sz w:val="22"/>
                <w:szCs w:val="22"/>
              </w:rPr>
            </w:pPr>
            <w:r w:rsidRPr="00632249">
              <w:rPr>
                <w:rFonts w:asciiTheme="minorHAnsi" w:hAnsiTheme="minorHAnsi" w:cstheme="minorHAnsi"/>
              </w:rPr>
              <w:t>1</w:t>
            </w:r>
          </w:p>
        </w:tc>
        <w:tc>
          <w:tcPr>
            <w:tcW w:w="425" w:type="dxa"/>
            <w:vAlign w:val="center"/>
          </w:tcPr>
          <w:p w14:paraId="3B01CFC0" w14:textId="68396CBF" w:rsidR="0034551E" w:rsidRPr="00632249" w:rsidRDefault="0034551E" w:rsidP="00A24516">
            <w:pPr>
              <w:spacing w:before="60" w:after="60"/>
              <w:jc w:val="center"/>
              <w:rPr>
                <w:rFonts w:asciiTheme="minorHAnsi" w:hAnsiTheme="minorHAnsi" w:cstheme="minorHAnsi"/>
                <w:sz w:val="22"/>
                <w:szCs w:val="22"/>
              </w:rPr>
            </w:pPr>
            <w:r w:rsidRPr="00632249">
              <w:rPr>
                <w:rFonts w:asciiTheme="minorHAnsi" w:hAnsiTheme="minorHAnsi" w:cstheme="minorHAnsi"/>
              </w:rPr>
              <w:t>0</w:t>
            </w:r>
          </w:p>
        </w:tc>
      </w:tr>
      <w:tr w:rsidR="0034551E" w:rsidRPr="00632249" w14:paraId="61465D88" w14:textId="4F8BC5B3" w:rsidTr="00B94972">
        <w:trPr>
          <w:trHeight w:val="227"/>
        </w:trPr>
        <w:tc>
          <w:tcPr>
            <w:tcW w:w="6516" w:type="dxa"/>
            <w:vAlign w:val="center"/>
          </w:tcPr>
          <w:p w14:paraId="41E22093" w14:textId="51B61369" w:rsidR="0034551E" w:rsidRPr="00632249" w:rsidRDefault="008F5F90" w:rsidP="0013247E">
            <w:pPr>
              <w:shd w:val="clear" w:color="auto" w:fill="FFFFFF" w:themeFill="background1"/>
              <w:spacing w:before="60" w:after="60"/>
              <w:rPr>
                <w:sz w:val="22"/>
                <w:szCs w:val="22"/>
              </w:rPr>
            </w:pPr>
            <w:r w:rsidRPr="00632249">
              <w:t>Teorie informace</w:t>
            </w:r>
          </w:p>
        </w:tc>
        <w:tc>
          <w:tcPr>
            <w:tcW w:w="426" w:type="dxa"/>
            <w:shd w:val="clear" w:color="auto" w:fill="FFFFFF" w:themeFill="background1"/>
            <w:vAlign w:val="center"/>
          </w:tcPr>
          <w:p w14:paraId="1B0882BE"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308C769C"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14:paraId="17AF125F" w14:textId="5D292910" w:rsidR="0034551E" w:rsidRPr="00632249" w:rsidRDefault="00E66675"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X</w:t>
            </w:r>
          </w:p>
        </w:tc>
        <w:tc>
          <w:tcPr>
            <w:tcW w:w="425" w:type="dxa"/>
            <w:shd w:val="clear" w:color="auto" w:fill="FFFFFF" w:themeFill="background1"/>
            <w:vAlign w:val="center"/>
          </w:tcPr>
          <w:p w14:paraId="326075DE" w14:textId="51137F53"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
            </w:pPr>
          </w:p>
        </w:tc>
        <w:tc>
          <w:tcPr>
            <w:tcW w:w="426" w:type="dxa"/>
            <w:shd w:val="clear" w:color="auto" w:fill="FFFFFF" w:themeFill="background1"/>
            <w:vAlign w:val="center"/>
          </w:tcPr>
          <w:p w14:paraId="399697B2"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402C52C6"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r>
      <w:tr w:rsidR="0034551E" w:rsidRPr="00632249" w14:paraId="489B02D8" w14:textId="7F703B3C" w:rsidTr="00231D28">
        <w:trPr>
          <w:trHeight w:val="227"/>
        </w:trPr>
        <w:tc>
          <w:tcPr>
            <w:tcW w:w="6516" w:type="dxa"/>
            <w:vAlign w:val="center"/>
          </w:tcPr>
          <w:p w14:paraId="637F0A63" w14:textId="74087528" w:rsidR="0034551E" w:rsidRPr="00632249" w:rsidRDefault="008F5F90" w:rsidP="0013247E">
            <w:pPr>
              <w:shd w:val="clear" w:color="auto" w:fill="FFFFFF" w:themeFill="background1"/>
              <w:spacing w:before="60" w:after="60"/>
              <w:rPr>
                <w:sz w:val="22"/>
                <w:szCs w:val="22"/>
              </w:rPr>
            </w:pPr>
            <w:r w:rsidRPr="00632249">
              <w:t>Diskrétní matematika, kombinatorika a teorie grafů</w:t>
            </w:r>
          </w:p>
        </w:tc>
        <w:tc>
          <w:tcPr>
            <w:tcW w:w="426" w:type="dxa"/>
            <w:shd w:val="clear" w:color="auto" w:fill="FFFFFF" w:themeFill="background1"/>
            <w:vAlign w:val="center"/>
          </w:tcPr>
          <w:p w14:paraId="1BBE6BF5"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7340505F"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05583976"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14:paraId="24A11B8A" w14:textId="03836FDA" w:rsidR="0034551E" w:rsidRPr="00632249" w:rsidRDefault="00E66675"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X</w:t>
            </w:r>
          </w:p>
        </w:tc>
        <w:tc>
          <w:tcPr>
            <w:tcW w:w="426" w:type="dxa"/>
            <w:shd w:val="clear" w:color="auto" w:fill="FFFFFF" w:themeFill="background1"/>
            <w:vAlign w:val="center"/>
          </w:tcPr>
          <w:p w14:paraId="53AA5566"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0F9D6DAD"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r>
      <w:tr w:rsidR="0034551E" w:rsidRPr="00632249" w14:paraId="30208CA3" w14:textId="25854983" w:rsidTr="00231D28">
        <w:trPr>
          <w:trHeight w:val="227"/>
        </w:trPr>
        <w:tc>
          <w:tcPr>
            <w:tcW w:w="6516" w:type="dxa"/>
            <w:vAlign w:val="center"/>
          </w:tcPr>
          <w:p w14:paraId="7DC8FBAC" w14:textId="6466BC75" w:rsidR="0034551E" w:rsidRPr="00632249" w:rsidRDefault="008F5F90" w:rsidP="0013247E">
            <w:pPr>
              <w:shd w:val="clear" w:color="auto" w:fill="FFFFFF" w:themeFill="background1"/>
              <w:spacing w:before="60" w:after="60"/>
              <w:rPr>
                <w:sz w:val="22"/>
                <w:szCs w:val="22"/>
              </w:rPr>
            </w:pPr>
            <w:r w:rsidRPr="00632249">
              <w:t>Matematická logika</w:t>
            </w:r>
          </w:p>
        </w:tc>
        <w:tc>
          <w:tcPr>
            <w:tcW w:w="426" w:type="dxa"/>
            <w:shd w:val="clear" w:color="auto" w:fill="FFFFFF" w:themeFill="background1"/>
            <w:vAlign w:val="center"/>
          </w:tcPr>
          <w:p w14:paraId="226BE235"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1FD1D450"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4FCAB85C"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14:paraId="2F0F7D36" w14:textId="0F192CE6" w:rsidR="0034551E" w:rsidRPr="00632249" w:rsidRDefault="00E66675"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X</w:t>
            </w:r>
          </w:p>
        </w:tc>
        <w:tc>
          <w:tcPr>
            <w:tcW w:w="426" w:type="dxa"/>
            <w:shd w:val="clear" w:color="auto" w:fill="FFFFFF" w:themeFill="background1"/>
            <w:vAlign w:val="center"/>
          </w:tcPr>
          <w:p w14:paraId="004347A7" w14:textId="5458D288"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0561DAE5" w14:textId="77777777" w:rsidR="0034551E" w:rsidRPr="00632249" w:rsidRDefault="0034551E" w:rsidP="0013247E">
            <w:pPr>
              <w:shd w:val="clear" w:color="auto" w:fill="FFFFFF" w:themeFill="background1"/>
              <w:spacing w:before="60" w:after="60"/>
              <w:jc w:val="center"/>
              <w:rPr>
                <w:rFonts w:asciiTheme="minorHAnsi" w:hAnsiTheme="minorHAnsi" w:cstheme="minorHAnsi"/>
                <w:sz w:val="22"/>
                <w:szCs w:val="22"/>
              </w:rPr>
            </w:pPr>
          </w:p>
        </w:tc>
      </w:tr>
      <w:tr w:rsidR="00A24516" w:rsidRPr="00632249" w14:paraId="7170590C" w14:textId="77777777" w:rsidTr="00231D28">
        <w:trPr>
          <w:trHeight w:val="227"/>
        </w:trPr>
        <w:tc>
          <w:tcPr>
            <w:tcW w:w="6516" w:type="dxa"/>
            <w:vAlign w:val="bottom"/>
          </w:tcPr>
          <w:p w14:paraId="1FF7606E" w14:textId="6E91992C" w:rsidR="00A24516" w:rsidRPr="00632249" w:rsidRDefault="008F5F90" w:rsidP="0013247E">
            <w:pPr>
              <w:shd w:val="clear" w:color="auto" w:fill="FFFFFF" w:themeFill="background1"/>
              <w:spacing w:before="60" w:after="60"/>
              <w:rPr>
                <w:sz w:val="22"/>
                <w:szCs w:val="22"/>
                <w:rPrChange w:id="809" w:author="Martin Sysel" w:date="2018-11-19T14:51:00Z">
                  <w:rPr/>
                </w:rPrChange>
              </w:rPr>
            </w:pPr>
            <w:r w:rsidRPr="00632249">
              <w:t>Programování</w:t>
            </w:r>
          </w:p>
        </w:tc>
        <w:tc>
          <w:tcPr>
            <w:tcW w:w="426" w:type="dxa"/>
            <w:shd w:val="clear" w:color="auto" w:fill="FFFFFF" w:themeFill="background1"/>
            <w:vAlign w:val="center"/>
          </w:tcPr>
          <w:p w14:paraId="703B1F05"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0"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721F276"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1"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C5F6538" w14:textId="62AE3128"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2"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52BAF2B4" w14:textId="58BCF079" w:rsidR="00A24516" w:rsidRPr="00632249" w:rsidRDefault="00BD0CE9" w:rsidP="0013247E">
            <w:pPr>
              <w:shd w:val="clear" w:color="auto" w:fill="FFFFFF" w:themeFill="background1"/>
              <w:spacing w:before="60" w:after="60"/>
              <w:jc w:val="center"/>
              <w:rPr>
                <w:rFonts w:asciiTheme="minorHAnsi" w:hAnsiTheme="minorHAnsi" w:cstheme="minorHAnsi"/>
                <w:sz w:val="22"/>
                <w:szCs w:val="22"/>
                <w:rPrChange w:id="813"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6" w:type="dxa"/>
            <w:shd w:val="clear" w:color="auto" w:fill="FFFFFF" w:themeFill="background1"/>
            <w:vAlign w:val="center"/>
          </w:tcPr>
          <w:p w14:paraId="68FDC9AA"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4"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B2E7CA3"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5" w:author="Martin Sysel" w:date="2018-11-19T14:51:00Z">
                  <w:rPr>
                    <w:rFonts w:asciiTheme="minorHAnsi" w:hAnsiTheme="minorHAnsi" w:cstheme="minorHAnsi"/>
                  </w:rPr>
                </w:rPrChange>
              </w:rPr>
            </w:pPr>
          </w:p>
        </w:tc>
      </w:tr>
      <w:tr w:rsidR="00A24516" w:rsidRPr="00632249" w14:paraId="132875C8" w14:textId="77777777" w:rsidTr="00231D28">
        <w:trPr>
          <w:trHeight w:val="227"/>
        </w:trPr>
        <w:tc>
          <w:tcPr>
            <w:tcW w:w="6516" w:type="dxa"/>
            <w:vAlign w:val="bottom"/>
          </w:tcPr>
          <w:p w14:paraId="0FBF4DEB" w14:textId="4FA0B541" w:rsidR="00A24516" w:rsidRPr="00632249" w:rsidRDefault="008F5F90" w:rsidP="0013247E">
            <w:pPr>
              <w:shd w:val="clear" w:color="auto" w:fill="FFFFFF" w:themeFill="background1"/>
              <w:spacing w:before="60" w:after="60"/>
              <w:rPr>
                <w:sz w:val="22"/>
                <w:szCs w:val="22"/>
                <w:rPrChange w:id="816" w:author="Martin Sysel" w:date="2018-11-19T14:51:00Z">
                  <w:rPr/>
                </w:rPrChange>
              </w:rPr>
            </w:pPr>
            <w:r w:rsidRPr="00632249">
              <w:t>Algoritmizace, teorie algoritmů</w:t>
            </w:r>
          </w:p>
        </w:tc>
        <w:tc>
          <w:tcPr>
            <w:tcW w:w="426" w:type="dxa"/>
            <w:shd w:val="clear" w:color="auto" w:fill="FFFFFF" w:themeFill="background1"/>
            <w:vAlign w:val="center"/>
          </w:tcPr>
          <w:p w14:paraId="391CDB75"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31BE77E"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8" w:author="Martin Sysel" w:date="2018-11-19T14:51:00Z">
                  <w:rPr>
                    <w:rFonts w:asciiTheme="minorHAnsi" w:hAnsiTheme="minorHAnsi" w:cstheme="minorHAnsi"/>
                  </w:rPr>
                </w:rPrChange>
              </w:rPr>
            </w:pPr>
          </w:p>
        </w:tc>
        <w:tc>
          <w:tcPr>
            <w:tcW w:w="425" w:type="dxa"/>
            <w:shd w:val="clear" w:color="auto" w:fill="FFFFFF" w:themeFill="background1"/>
            <w:vAlign w:val="center"/>
          </w:tcPr>
          <w:p w14:paraId="008C8F9D"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19"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B6E2E69"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20" w:author="Martin Sysel" w:date="2018-11-19T14:51:00Z">
                  <w:rPr>
                    <w:rFonts w:asciiTheme="minorHAnsi" w:hAnsiTheme="minorHAnsi" w:cstheme="minorHAnsi"/>
                  </w:rPr>
                </w:rPrChange>
              </w:rPr>
            </w:pPr>
          </w:p>
        </w:tc>
        <w:tc>
          <w:tcPr>
            <w:tcW w:w="426" w:type="dxa"/>
            <w:shd w:val="clear" w:color="auto" w:fill="BFBFBF" w:themeFill="background1" w:themeFillShade="BF"/>
            <w:vAlign w:val="center"/>
          </w:tcPr>
          <w:p w14:paraId="3CF74AB6" w14:textId="635663C4" w:rsidR="00A24516" w:rsidRPr="00632249" w:rsidRDefault="00BD0CE9" w:rsidP="0013247E">
            <w:pPr>
              <w:shd w:val="clear" w:color="auto" w:fill="FFFFFF" w:themeFill="background1"/>
              <w:spacing w:before="60" w:after="60"/>
              <w:jc w:val="center"/>
              <w:rPr>
                <w:rFonts w:asciiTheme="minorHAnsi" w:hAnsiTheme="minorHAnsi" w:cstheme="minorHAnsi"/>
                <w:sz w:val="22"/>
                <w:szCs w:val="22"/>
                <w:rPrChange w:id="821"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75FA01EA"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22" w:author="Martin Sysel" w:date="2018-11-19T14:51:00Z">
                  <w:rPr>
                    <w:rFonts w:asciiTheme="minorHAnsi" w:hAnsiTheme="minorHAnsi" w:cstheme="minorHAnsi"/>
                  </w:rPr>
                </w:rPrChange>
              </w:rPr>
            </w:pPr>
          </w:p>
        </w:tc>
      </w:tr>
      <w:tr w:rsidR="00A24516" w:rsidRPr="00632249" w14:paraId="3332E31B" w14:textId="77777777" w:rsidTr="00231D28">
        <w:trPr>
          <w:trHeight w:val="227"/>
        </w:trPr>
        <w:tc>
          <w:tcPr>
            <w:tcW w:w="6516" w:type="dxa"/>
            <w:vAlign w:val="bottom"/>
          </w:tcPr>
          <w:p w14:paraId="6AA94A3B" w14:textId="043E384A" w:rsidR="00A24516" w:rsidRPr="00632249" w:rsidRDefault="008F5F90" w:rsidP="0013247E">
            <w:pPr>
              <w:shd w:val="clear" w:color="auto" w:fill="FFFFFF" w:themeFill="background1"/>
              <w:spacing w:before="60" w:after="60"/>
              <w:rPr>
                <w:sz w:val="22"/>
                <w:szCs w:val="22"/>
                <w:rPrChange w:id="823" w:author="Martin Sysel" w:date="2018-11-19T14:51:00Z">
                  <w:rPr/>
                </w:rPrChange>
              </w:rPr>
            </w:pPr>
            <w:r w:rsidRPr="00632249">
              <w:t>Teorie složitosti a teorie vyčíslitelnosti</w:t>
            </w:r>
          </w:p>
        </w:tc>
        <w:tc>
          <w:tcPr>
            <w:tcW w:w="426" w:type="dxa"/>
            <w:shd w:val="clear" w:color="auto" w:fill="FFFFFF" w:themeFill="background1"/>
            <w:vAlign w:val="center"/>
          </w:tcPr>
          <w:p w14:paraId="7B919F68" w14:textId="62021971"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24"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C9D6127" w14:textId="49A862C2"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2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CA4DF1F"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26"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C108CD1"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27" w:author="Martin Sysel" w:date="2018-11-19T14:51:00Z">
                  <w:rPr>
                    <w:rFonts w:asciiTheme="minorHAnsi" w:hAnsiTheme="minorHAnsi" w:cstheme="minorHAnsi"/>
                  </w:rPr>
                </w:rPrChange>
              </w:rPr>
            </w:pPr>
          </w:p>
        </w:tc>
        <w:tc>
          <w:tcPr>
            <w:tcW w:w="426" w:type="dxa"/>
            <w:shd w:val="clear" w:color="auto" w:fill="FFFFFF" w:themeFill="background1"/>
            <w:vAlign w:val="center"/>
          </w:tcPr>
          <w:p w14:paraId="61F6FE9F"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28"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5B930BA7" w14:textId="7B16F6A0" w:rsidR="00A24516" w:rsidRPr="00632249" w:rsidRDefault="00E66675" w:rsidP="0013247E">
            <w:pPr>
              <w:shd w:val="clear" w:color="auto" w:fill="FFFFFF" w:themeFill="background1"/>
              <w:spacing w:before="60" w:after="60"/>
              <w:jc w:val="center"/>
              <w:rPr>
                <w:rFonts w:asciiTheme="minorHAnsi" w:hAnsiTheme="minorHAnsi" w:cstheme="minorHAnsi"/>
                <w:sz w:val="22"/>
                <w:szCs w:val="22"/>
                <w:rPrChange w:id="829" w:author="Martin Sysel" w:date="2018-11-19T14:51:00Z">
                  <w:rPr>
                    <w:rFonts w:asciiTheme="minorHAnsi" w:hAnsiTheme="minorHAnsi" w:cstheme="minorHAnsi"/>
                  </w:rPr>
                </w:rPrChange>
              </w:rPr>
            </w:pPr>
            <w:r w:rsidRPr="00632249">
              <w:rPr>
                <w:rFonts w:asciiTheme="minorHAnsi" w:hAnsiTheme="minorHAnsi" w:cstheme="minorHAnsi"/>
              </w:rPr>
              <w:t>X</w:t>
            </w:r>
          </w:p>
        </w:tc>
      </w:tr>
      <w:tr w:rsidR="00A24516" w:rsidRPr="00632249" w14:paraId="1F81A7BD" w14:textId="77777777" w:rsidTr="00231D28">
        <w:trPr>
          <w:trHeight w:val="227"/>
        </w:trPr>
        <w:tc>
          <w:tcPr>
            <w:tcW w:w="6516" w:type="dxa"/>
            <w:vAlign w:val="bottom"/>
          </w:tcPr>
          <w:p w14:paraId="1258B768" w14:textId="0596E47D" w:rsidR="00A24516" w:rsidRPr="00632249" w:rsidRDefault="008F5F90" w:rsidP="0013247E">
            <w:pPr>
              <w:shd w:val="clear" w:color="auto" w:fill="FFFFFF" w:themeFill="background1"/>
              <w:spacing w:before="60" w:after="60"/>
              <w:rPr>
                <w:sz w:val="22"/>
                <w:szCs w:val="22"/>
                <w:rPrChange w:id="830" w:author="Martin Sysel" w:date="2018-11-19T14:51:00Z">
                  <w:rPr/>
                </w:rPrChange>
              </w:rPr>
            </w:pPr>
            <w:r w:rsidRPr="00632249">
              <w:t>Číslicové a vestavné systémy</w:t>
            </w:r>
          </w:p>
        </w:tc>
        <w:tc>
          <w:tcPr>
            <w:tcW w:w="426" w:type="dxa"/>
            <w:shd w:val="clear" w:color="auto" w:fill="FFFFFF" w:themeFill="background1"/>
            <w:vAlign w:val="center"/>
          </w:tcPr>
          <w:p w14:paraId="7080D6D6"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31"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9BEC994"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32"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747F3BA" w14:textId="08C83A1F"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33"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E5E12EB"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34" w:author="Martin Sysel" w:date="2018-11-19T14:51:00Z">
                  <w:rPr>
                    <w:rFonts w:asciiTheme="minorHAnsi" w:hAnsiTheme="minorHAnsi" w:cstheme="minorHAnsi"/>
                  </w:rPr>
                </w:rPrChange>
              </w:rPr>
            </w:pPr>
          </w:p>
        </w:tc>
        <w:tc>
          <w:tcPr>
            <w:tcW w:w="426" w:type="dxa"/>
            <w:shd w:val="clear" w:color="auto" w:fill="FFFFFF" w:themeFill="background1"/>
            <w:vAlign w:val="center"/>
          </w:tcPr>
          <w:p w14:paraId="6A088DDF"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35"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65378F4F" w14:textId="3E7C1EF8" w:rsidR="00A24516" w:rsidRPr="00632249" w:rsidRDefault="00E66675" w:rsidP="0013247E">
            <w:pPr>
              <w:shd w:val="clear" w:color="auto" w:fill="FFFFFF" w:themeFill="background1"/>
              <w:spacing w:before="60" w:after="60"/>
              <w:jc w:val="center"/>
              <w:rPr>
                <w:rFonts w:asciiTheme="minorHAnsi" w:hAnsiTheme="minorHAnsi" w:cstheme="minorHAnsi"/>
                <w:sz w:val="22"/>
                <w:szCs w:val="22"/>
                <w:rPrChange w:id="836" w:author="Martin Sysel" w:date="2018-11-19T14:51:00Z">
                  <w:rPr>
                    <w:rFonts w:asciiTheme="minorHAnsi" w:hAnsiTheme="minorHAnsi" w:cstheme="minorHAnsi"/>
                  </w:rPr>
                </w:rPrChange>
              </w:rPr>
            </w:pPr>
            <w:r w:rsidRPr="00632249">
              <w:rPr>
                <w:rFonts w:asciiTheme="minorHAnsi" w:hAnsiTheme="minorHAnsi" w:cstheme="minorHAnsi"/>
              </w:rPr>
              <w:t>X</w:t>
            </w:r>
          </w:p>
        </w:tc>
      </w:tr>
      <w:tr w:rsidR="00A24516" w:rsidRPr="00632249" w14:paraId="75622933" w14:textId="77777777" w:rsidTr="00231D28">
        <w:trPr>
          <w:trHeight w:val="227"/>
        </w:trPr>
        <w:tc>
          <w:tcPr>
            <w:tcW w:w="6516" w:type="dxa"/>
            <w:vAlign w:val="bottom"/>
          </w:tcPr>
          <w:p w14:paraId="61F5B501" w14:textId="046A7F46" w:rsidR="00A24516" w:rsidRPr="00632249" w:rsidRDefault="008F5F90" w:rsidP="0013247E">
            <w:pPr>
              <w:shd w:val="clear" w:color="auto" w:fill="FFFFFF" w:themeFill="background1"/>
              <w:spacing w:before="60" w:after="60"/>
              <w:rPr>
                <w:sz w:val="22"/>
                <w:szCs w:val="22"/>
                <w:rPrChange w:id="837" w:author="Martin Sysel" w:date="2018-11-19T14:51:00Z">
                  <w:rPr/>
                </w:rPrChange>
              </w:rPr>
            </w:pPr>
            <w:r w:rsidRPr="00632249">
              <w:t>Počítačové systémy, sítě a komunikační technologie</w:t>
            </w:r>
          </w:p>
        </w:tc>
        <w:tc>
          <w:tcPr>
            <w:tcW w:w="426" w:type="dxa"/>
            <w:shd w:val="clear" w:color="auto" w:fill="FFFFFF" w:themeFill="background1"/>
            <w:vAlign w:val="center"/>
          </w:tcPr>
          <w:p w14:paraId="2A2DE1A6"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38"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D366191"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39"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6A49BD5B" w14:textId="77133F58" w:rsidR="00A24516" w:rsidRPr="00632249" w:rsidRDefault="00B07BD7" w:rsidP="0013247E">
            <w:pPr>
              <w:shd w:val="clear" w:color="auto" w:fill="FFFFFF" w:themeFill="background1"/>
              <w:spacing w:before="60" w:after="60"/>
              <w:jc w:val="center"/>
              <w:rPr>
                <w:rFonts w:asciiTheme="minorHAnsi" w:hAnsiTheme="minorHAnsi" w:cstheme="minorHAnsi"/>
                <w:sz w:val="22"/>
                <w:szCs w:val="22"/>
                <w:rPrChange w:id="840"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29F2496A" w14:textId="04A142E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41" w:author="Martin Sysel" w:date="2018-11-19T14:51:00Z">
                  <w:rPr>
                    <w:rFonts w:asciiTheme="minorHAnsi" w:hAnsiTheme="minorHAnsi" w:cstheme="minorHAnsi"/>
                  </w:rPr>
                </w:rPrChange>
              </w:rPr>
            </w:pPr>
          </w:p>
        </w:tc>
        <w:tc>
          <w:tcPr>
            <w:tcW w:w="426" w:type="dxa"/>
            <w:shd w:val="clear" w:color="auto" w:fill="FFFFFF" w:themeFill="background1"/>
            <w:vAlign w:val="center"/>
          </w:tcPr>
          <w:p w14:paraId="4EF73CED"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42" w:author="Martin Sysel" w:date="2018-11-19T14:51:00Z">
                  <w:rPr>
                    <w:rFonts w:asciiTheme="minorHAnsi" w:hAnsiTheme="minorHAnsi" w:cstheme="minorHAnsi"/>
                  </w:rPr>
                </w:rPrChange>
              </w:rPr>
            </w:pPr>
          </w:p>
        </w:tc>
        <w:tc>
          <w:tcPr>
            <w:tcW w:w="425" w:type="dxa"/>
            <w:shd w:val="clear" w:color="auto" w:fill="FFFFFF" w:themeFill="background1"/>
            <w:vAlign w:val="center"/>
          </w:tcPr>
          <w:p w14:paraId="7DE92CA1"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43" w:author="Martin Sysel" w:date="2018-11-19T14:51:00Z">
                  <w:rPr>
                    <w:rFonts w:asciiTheme="minorHAnsi" w:hAnsiTheme="minorHAnsi" w:cstheme="minorHAnsi"/>
                  </w:rPr>
                </w:rPrChange>
              </w:rPr>
            </w:pPr>
          </w:p>
        </w:tc>
      </w:tr>
      <w:tr w:rsidR="00B07BD7" w:rsidRPr="00632249" w14:paraId="53EC668C" w14:textId="77777777" w:rsidTr="00231D28">
        <w:trPr>
          <w:trHeight w:val="227"/>
        </w:trPr>
        <w:tc>
          <w:tcPr>
            <w:tcW w:w="6516" w:type="dxa"/>
            <w:vAlign w:val="bottom"/>
          </w:tcPr>
          <w:p w14:paraId="7BC0C84C" w14:textId="79927951" w:rsidR="00B07BD7" w:rsidRPr="00632249" w:rsidRDefault="00B07BD7" w:rsidP="0013247E">
            <w:pPr>
              <w:shd w:val="clear" w:color="auto" w:fill="FFFFFF" w:themeFill="background1"/>
              <w:spacing w:before="60" w:after="60"/>
              <w:rPr>
                <w:sz w:val="22"/>
                <w:szCs w:val="22"/>
                <w:rPrChange w:id="844" w:author="Martin Sysel" w:date="2018-11-19T14:51:00Z">
                  <w:rPr/>
                </w:rPrChange>
              </w:rPr>
            </w:pPr>
            <w:r w:rsidRPr="00632249">
              <w:t>Webové a mobilní technologie</w:t>
            </w:r>
          </w:p>
        </w:tc>
        <w:tc>
          <w:tcPr>
            <w:tcW w:w="426" w:type="dxa"/>
            <w:shd w:val="clear" w:color="auto" w:fill="BFBFBF" w:themeFill="background1" w:themeFillShade="BF"/>
            <w:vAlign w:val="center"/>
          </w:tcPr>
          <w:p w14:paraId="2DD110C2" w14:textId="57732304" w:rsidR="00B07BD7" w:rsidRPr="00632249" w:rsidRDefault="00B07BD7" w:rsidP="0013247E">
            <w:pPr>
              <w:shd w:val="clear" w:color="auto" w:fill="FFFFFF" w:themeFill="background1"/>
              <w:spacing w:before="60" w:after="60"/>
              <w:jc w:val="center"/>
              <w:rPr>
                <w:rFonts w:asciiTheme="minorHAnsi" w:hAnsiTheme="minorHAnsi" w:cstheme="minorHAnsi"/>
                <w:sz w:val="22"/>
                <w:szCs w:val="22"/>
                <w:rPrChange w:id="845"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487CB3C6" w14:textId="77777777" w:rsidR="00B07BD7" w:rsidRPr="00632249" w:rsidRDefault="00B07BD7" w:rsidP="0013247E">
            <w:pPr>
              <w:shd w:val="clear" w:color="auto" w:fill="FFFFFF" w:themeFill="background1"/>
              <w:spacing w:before="60" w:after="60"/>
              <w:jc w:val="center"/>
              <w:rPr>
                <w:rFonts w:asciiTheme="minorHAnsi" w:hAnsiTheme="minorHAnsi" w:cstheme="minorHAnsi"/>
                <w:sz w:val="22"/>
                <w:szCs w:val="22"/>
                <w:rPrChange w:id="846" w:author="Martin Sysel" w:date="2018-11-19T14:51:00Z">
                  <w:rPr>
                    <w:rFonts w:asciiTheme="minorHAnsi" w:hAnsiTheme="minorHAnsi" w:cstheme="minorHAnsi"/>
                  </w:rPr>
                </w:rPrChange>
              </w:rPr>
            </w:pPr>
          </w:p>
        </w:tc>
        <w:tc>
          <w:tcPr>
            <w:tcW w:w="425" w:type="dxa"/>
            <w:shd w:val="clear" w:color="auto" w:fill="FFFFFF" w:themeFill="background1"/>
            <w:vAlign w:val="center"/>
          </w:tcPr>
          <w:p w14:paraId="73098FD7" w14:textId="77777777" w:rsidR="00B07BD7" w:rsidRPr="00632249" w:rsidRDefault="00B07BD7" w:rsidP="0013247E">
            <w:pPr>
              <w:shd w:val="clear" w:color="auto" w:fill="FFFFFF" w:themeFill="background1"/>
              <w:spacing w:before="60" w:after="60"/>
              <w:jc w:val="center"/>
              <w:rPr>
                <w:rFonts w:asciiTheme="minorHAnsi" w:hAnsiTheme="minorHAnsi" w:cstheme="minorHAnsi"/>
                <w:sz w:val="22"/>
                <w:szCs w:val="22"/>
                <w:rPrChange w:id="84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0E00DEF" w14:textId="77777777" w:rsidR="00B07BD7" w:rsidRPr="00632249" w:rsidRDefault="00B07BD7" w:rsidP="0013247E">
            <w:pPr>
              <w:shd w:val="clear" w:color="auto" w:fill="FFFFFF" w:themeFill="background1"/>
              <w:spacing w:before="60" w:after="60"/>
              <w:jc w:val="center"/>
              <w:rPr>
                <w:rFonts w:asciiTheme="minorHAnsi" w:hAnsiTheme="minorHAnsi" w:cstheme="minorHAnsi"/>
                <w:sz w:val="22"/>
                <w:szCs w:val="22"/>
                <w:rPrChange w:id="848" w:author="Martin Sysel" w:date="2018-11-19T14:51:00Z">
                  <w:rPr>
                    <w:rFonts w:asciiTheme="minorHAnsi" w:hAnsiTheme="minorHAnsi" w:cstheme="minorHAnsi"/>
                  </w:rPr>
                </w:rPrChange>
              </w:rPr>
            </w:pPr>
          </w:p>
        </w:tc>
        <w:tc>
          <w:tcPr>
            <w:tcW w:w="426" w:type="dxa"/>
            <w:shd w:val="clear" w:color="auto" w:fill="FFFFFF" w:themeFill="background1"/>
            <w:vAlign w:val="center"/>
          </w:tcPr>
          <w:p w14:paraId="3E837A24" w14:textId="77777777" w:rsidR="00B07BD7" w:rsidRPr="00632249" w:rsidRDefault="00B07BD7" w:rsidP="0013247E">
            <w:pPr>
              <w:shd w:val="clear" w:color="auto" w:fill="FFFFFF" w:themeFill="background1"/>
              <w:spacing w:before="60" w:after="60"/>
              <w:jc w:val="center"/>
              <w:rPr>
                <w:rFonts w:asciiTheme="minorHAnsi" w:hAnsiTheme="minorHAnsi" w:cstheme="minorHAnsi"/>
                <w:sz w:val="22"/>
                <w:szCs w:val="22"/>
                <w:rPrChange w:id="849"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4F19BA2" w14:textId="77777777" w:rsidR="00B07BD7" w:rsidRPr="00632249" w:rsidRDefault="00B07BD7" w:rsidP="0013247E">
            <w:pPr>
              <w:shd w:val="clear" w:color="auto" w:fill="FFFFFF" w:themeFill="background1"/>
              <w:spacing w:before="60" w:after="60"/>
              <w:jc w:val="center"/>
              <w:rPr>
                <w:rFonts w:asciiTheme="minorHAnsi" w:hAnsiTheme="minorHAnsi" w:cstheme="minorHAnsi"/>
                <w:sz w:val="22"/>
                <w:szCs w:val="22"/>
                <w:rPrChange w:id="850" w:author="Martin Sysel" w:date="2018-11-19T14:51:00Z">
                  <w:rPr>
                    <w:rFonts w:asciiTheme="minorHAnsi" w:hAnsiTheme="minorHAnsi" w:cstheme="minorHAnsi"/>
                  </w:rPr>
                </w:rPrChange>
              </w:rPr>
            </w:pPr>
          </w:p>
        </w:tc>
      </w:tr>
      <w:tr w:rsidR="00A24516" w:rsidRPr="00632249" w14:paraId="286C4F3B" w14:textId="77777777" w:rsidTr="00231D28">
        <w:trPr>
          <w:trHeight w:val="227"/>
        </w:trPr>
        <w:tc>
          <w:tcPr>
            <w:tcW w:w="6516" w:type="dxa"/>
            <w:vAlign w:val="bottom"/>
          </w:tcPr>
          <w:p w14:paraId="2324A008" w14:textId="39903A50" w:rsidR="00A24516" w:rsidRPr="00632249" w:rsidRDefault="008F5F90" w:rsidP="0013247E">
            <w:pPr>
              <w:shd w:val="clear" w:color="auto" w:fill="FFFFFF" w:themeFill="background1"/>
              <w:spacing w:before="60" w:after="60"/>
              <w:rPr>
                <w:sz w:val="22"/>
                <w:szCs w:val="22"/>
                <w:rPrChange w:id="851" w:author="Martin Sysel" w:date="2018-11-19T14:51:00Z">
                  <w:rPr/>
                </w:rPrChange>
              </w:rPr>
            </w:pPr>
            <w:r w:rsidRPr="00632249">
              <w:t>Paralelní a distribuované algoritmy a systémy</w:t>
            </w:r>
          </w:p>
        </w:tc>
        <w:tc>
          <w:tcPr>
            <w:tcW w:w="426" w:type="dxa"/>
            <w:shd w:val="clear" w:color="auto" w:fill="FFFFFF" w:themeFill="background1"/>
            <w:vAlign w:val="center"/>
          </w:tcPr>
          <w:p w14:paraId="4F1C1990"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52" w:author="Martin Sysel" w:date="2018-11-19T14:51:00Z">
                  <w:rPr>
                    <w:rFonts w:asciiTheme="minorHAnsi" w:hAnsiTheme="minorHAnsi" w:cstheme="minorHAnsi"/>
                  </w:rPr>
                </w:rPrChange>
              </w:rPr>
            </w:pPr>
          </w:p>
        </w:tc>
        <w:tc>
          <w:tcPr>
            <w:tcW w:w="425" w:type="dxa"/>
            <w:shd w:val="clear" w:color="auto" w:fill="FFFFFF" w:themeFill="background1"/>
            <w:vAlign w:val="center"/>
          </w:tcPr>
          <w:p w14:paraId="040D8E2C"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53"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713CDD5" w14:textId="6D19D0D9"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54"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DCC1F6C"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55" w:author="Martin Sysel" w:date="2018-11-19T14:51:00Z">
                  <w:rPr>
                    <w:rFonts w:asciiTheme="minorHAnsi" w:hAnsiTheme="minorHAnsi" w:cstheme="minorHAnsi"/>
                  </w:rPr>
                </w:rPrChange>
              </w:rPr>
            </w:pPr>
          </w:p>
        </w:tc>
        <w:tc>
          <w:tcPr>
            <w:tcW w:w="426" w:type="dxa"/>
            <w:shd w:val="clear" w:color="auto" w:fill="BFBFBF" w:themeFill="background1" w:themeFillShade="BF"/>
            <w:vAlign w:val="center"/>
          </w:tcPr>
          <w:p w14:paraId="4ADE512B" w14:textId="3ABCE12B" w:rsidR="00A24516" w:rsidRPr="00632249" w:rsidRDefault="00E66675" w:rsidP="0013247E">
            <w:pPr>
              <w:shd w:val="clear" w:color="auto" w:fill="FFFFFF" w:themeFill="background1"/>
              <w:spacing w:before="60" w:after="60"/>
              <w:jc w:val="center"/>
              <w:rPr>
                <w:rFonts w:asciiTheme="minorHAnsi" w:hAnsiTheme="minorHAnsi" w:cstheme="minorHAnsi"/>
                <w:sz w:val="22"/>
                <w:szCs w:val="22"/>
                <w:rPrChange w:id="856"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4DDCBDDB"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57" w:author="Martin Sysel" w:date="2018-11-19T14:51:00Z">
                  <w:rPr>
                    <w:rFonts w:asciiTheme="minorHAnsi" w:hAnsiTheme="minorHAnsi" w:cstheme="minorHAnsi"/>
                  </w:rPr>
                </w:rPrChange>
              </w:rPr>
            </w:pPr>
          </w:p>
        </w:tc>
      </w:tr>
      <w:tr w:rsidR="00A24516" w:rsidRPr="00632249" w14:paraId="44B22F3A" w14:textId="77777777" w:rsidTr="00231D28">
        <w:trPr>
          <w:trHeight w:val="227"/>
        </w:trPr>
        <w:tc>
          <w:tcPr>
            <w:tcW w:w="6516" w:type="dxa"/>
            <w:vAlign w:val="bottom"/>
          </w:tcPr>
          <w:p w14:paraId="33C5AC10" w14:textId="126E011B" w:rsidR="00A24516" w:rsidRPr="00632249" w:rsidRDefault="008F5F90" w:rsidP="0013247E">
            <w:pPr>
              <w:shd w:val="clear" w:color="auto" w:fill="FFFFFF" w:themeFill="background1"/>
              <w:spacing w:before="60" w:after="60"/>
              <w:rPr>
                <w:sz w:val="22"/>
                <w:szCs w:val="22"/>
                <w:rPrChange w:id="858" w:author="Martin Sysel" w:date="2018-11-19T14:51:00Z">
                  <w:rPr/>
                </w:rPrChange>
              </w:rPr>
            </w:pPr>
            <w:r w:rsidRPr="00632249">
              <w:t>Informační a počítačová bezpečnost, kódy a kryptologie</w:t>
            </w:r>
          </w:p>
        </w:tc>
        <w:tc>
          <w:tcPr>
            <w:tcW w:w="426" w:type="dxa"/>
            <w:shd w:val="clear" w:color="auto" w:fill="FFFFFF" w:themeFill="background1"/>
            <w:vAlign w:val="center"/>
          </w:tcPr>
          <w:p w14:paraId="4166A925"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59"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1A73D2CA" w14:textId="4132BD66" w:rsidR="00A24516" w:rsidRPr="00632249" w:rsidRDefault="00B07BD7" w:rsidP="0013247E">
            <w:pPr>
              <w:shd w:val="clear" w:color="auto" w:fill="FFFFFF" w:themeFill="background1"/>
              <w:spacing w:before="60" w:after="60"/>
              <w:jc w:val="center"/>
              <w:rPr>
                <w:rFonts w:asciiTheme="minorHAnsi" w:hAnsiTheme="minorHAnsi" w:cstheme="minorHAnsi"/>
                <w:sz w:val="22"/>
                <w:szCs w:val="22"/>
                <w:rPrChange w:id="860"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686A3F2F"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1"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F06E9EE" w14:textId="212D2E6B"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2" w:author="Martin Sysel" w:date="2018-11-19T14:51:00Z">
                  <w:rPr>
                    <w:rFonts w:asciiTheme="minorHAnsi" w:hAnsiTheme="minorHAnsi" w:cstheme="minorHAnsi"/>
                  </w:rPr>
                </w:rPrChange>
              </w:rPr>
            </w:pPr>
          </w:p>
        </w:tc>
        <w:tc>
          <w:tcPr>
            <w:tcW w:w="426" w:type="dxa"/>
            <w:shd w:val="clear" w:color="auto" w:fill="FFFFFF" w:themeFill="background1"/>
            <w:vAlign w:val="center"/>
          </w:tcPr>
          <w:p w14:paraId="574932F7"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3"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E350FF6"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4" w:author="Martin Sysel" w:date="2018-11-19T14:51:00Z">
                  <w:rPr>
                    <w:rFonts w:asciiTheme="minorHAnsi" w:hAnsiTheme="minorHAnsi" w:cstheme="minorHAnsi"/>
                  </w:rPr>
                </w:rPrChange>
              </w:rPr>
            </w:pPr>
          </w:p>
        </w:tc>
      </w:tr>
      <w:tr w:rsidR="00A24516" w:rsidRPr="00632249" w14:paraId="70E7158B" w14:textId="77777777" w:rsidTr="00231D28">
        <w:trPr>
          <w:trHeight w:val="227"/>
        </w:trPr>
        <w:tc>
          <w:tcPr>
            <w:tcW w:w="6516" w:type="dxa"/>
            <w:vAlign w:val="bottom"/>
          </w:tcPr>
          <w:p w14:paraId="529D8AD0" w14:textId="5D5A8EE5" w:rsidR="00A24516" w:rsidRPr="00632249" w:rsidRDefault="008F5F90" w:rsidP="0013247E">
            <w:pPr>
              <w:shd w:val="clear" w:color="auto" w:fill="FFFFFF" w:themeFill="background1"/>
              <w:spacing w:before="60" w:after="60"/>
              <w:rPr>
                <w:sz w:val="22"/>
                <w:szCs w:val="22"/>
                <w:rPrChange w:id="865" w:author="Martin Sysel" w:date="2018-11-19T14:51:00Z">
                  <w:rPr/>
                </w:rPrChange>
              </w:rPr>
            </w:pPr>
            <w:r w:rsidRPr="00632249">
              <w:t>Uživatelská rozhraní</w:t>
            </w:r>
          </w:p>
        </w:tc>
        <w:tc>
          <w:tcPr>
            <w:tcW w:w="426" w:type="dxa"/>
            <w:shd w:val="clear" w:color="auto" w:fill="FFFFFF" w:themeFill="background1"/>
            <w:vAlign w:val="center"/>
          </w:tcPr>
          <w:p w14:paraId="00E31E44"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6"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40CBBDF" w14:textId="7628C0BA"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7901117" w14:textId="13AFD8E2"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8" w:author="Martin Sysel" w:date="2018-11-19T14:51:00Z">
                  <w:rPr>
                    <w:rFonts w:asciiTheme="minorHAnsi" w:hAnsiTheme="minorHAnsi" w:cstheme="minorHAnsi"/>
                  </w:rPr>
                </w:rPrChange>
              </w:rPr>
            </w:pPr>
          </w:p>
        </w:tc>
        <w:tc>
          <w:tcPr>
            <w:tcW w:w="425" w:type="dxa"/>
            <w:shd w:val="clear" w:color="auto" w:fill="FFFFFF" w:themeFill="background1"/>
            <w:vAlign w:val="center"/>
          </w:tcPr>
          <w:p w14:paraId="0CEC4B61" w14:textId="4C7F2E98"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69" w:author="Martin Sysel" w:date="2018-11-19T14:51:00Z">
                  <w:rPr>
                    <w:rFonts w:asciiTheme="minorHAnsi" w:hAnsiTheme="minorHAnsi" w:cstheme="minorHAnsi"/>
                  </w:rPr>
                </w:rPrChange>
              </w:rPr>
            </w:pPr>
          </w:p>
        </w:tc>
        <w:tc>
          <w:tcPr>
            <w:tcW w:w="426" w:type="dxa"/>
            <w:shd w:val="clear" w:color="auto" w:fill="BFBFBF" w:themeFill="background1" w:themeFillShade="BF"/>
            <w:vAlign w:val="center"/>
          </w:tcPr>
          <w:p w14:paraId="601483EB" w14:textId="462B5662" w:rsidR="00A24516" w:rsidRPr="00632249" w:rsidRDefault="00B07BD7" w:rsidP="0013247E">
            <w:pPr>
              <w:shd w:val="clear" w:color="auto" w:fill="FFFFFF" w:themeFill="background1"/>
              <w:spacing w:before="60" w:after="60"/>
              <w:jc w:val="center"/>
              <w:rPr>
                <w:rFonts w:asciiTheme="minorHAnsi" w:hAnsiTheme="minorHAnsi" w:cstheme="minorHAnsi"/>
                <w:sz w:val="22"/>
                <w:szCs w:val="22"/>
                <w:rPrChange w:id="870"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0E15AEFF"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71" w:author="Martin Sysel" w:date="2018-11-19T14:51:00Z">
                  <w:rPr>
                    <w:rFonts w:asciiTheme="minorHAnsi" w:hAnsiTheme="minorHAnsi" w:cstheme="minorHAnsi"/>
                  </w:rPr>
                </w:rPrChange>
              </w:rPr>
            </w:pPr>
          </w:p>
        </w:tc>
      </w:tr>
      <w:tr w:rsidR="00A24516" w:rsidRPr="00632249" w14:paraId="3DD26DF0" w14:textId="77777777" w:rsidTr="00231D28">
        <w:trPr>
          <w:trHeight w:val="227"/>
        </w:trPr>
        <w:tc>
          <w:tcPr>
            <w:tcW w:w="6516" w:type="dxa"/>
            <w:vAlign w:val="bottom"/>
          </w:tcPr>
          <w:p w14:paraId="01C7ECE1" w14:textId="1476A219" w:rsidR="00A24516" w:rsidRPr="00632249" w:rsidRDefault="008F5F90" w:rsidP="0013247E">
            <w:pPr>
              <w:shd w:val="clear" w:color="auto" w:fill="FFFFFF" w:themeFill="background1"/>
              <w:spacing w:before="60" w:after="60"/>
              <w:rPr>
                <w:sz w:val="22"/>
                <w:szCs w:val="22"/>
                <w:rPrChange w:id="872" w:author="Martin Sysel" w:date="2018-11-19T14:51:00Z">
                  <w:rPr/>
                </w:rPrChange>
              </w:rPr>
            </w:pPr>
            <w:r w:rsidRPr="00632249">
              <w:t>Zpracování přirozeného jazyka, textové, obrazové a multimediální informace</w:t>
            </w:r>
          </w:p>
        </w:tc>
        <w:tc>
          <w:tcPr>
            <w:tcW w:w="426" w:type="dxa"/>
            <w:vAlign w:val="center"/>
          </w:tcPr>
          <w:p w14:paraId="6DD726CD"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73" w:author="Martin Sysel" w:date="2018-11-19T14:51:00Z">
                  <w:rPr>
                    <w:rFonts w:asciiTheme="minorHAnsi" w:hAnsiTheme="minorHAnsi" w:cstheme="minorHAnsi"/>
                  </w:rPr>
                </w:rPrChange>
              </w:rPr>
            </w:pPr>
          </w:p>
        </w:tc>
        <w:tc>
          <w:tcPr>
            <w:tcW w:w="425" w:type="dxa"/>
            <w:shd w:val="clear" w:color="auto" w:fill="FFFFFF" w:themeFill="background1"/>
            <w:vAlign w:val="center"/>
          </w:tcPr>
          <w:p w14:paraId="71F86B5D" w14:textId="26355CBF"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74"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23BC2B3"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75"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29A926DE" w14:textId="4BD941A3" w:rsidR="00A24516" w:rsidRPr="00632249" w:rsidRDefault="00B07BD7" w:rsidP="0013247E">
            <w:pPr>
              <w:shd w:val="clear" w:color="auto" w:fill="FFFFFF" w:themeFill="background1"/>
              <w:spacing w:before="60" w:after="60"/>
              <w:jc w:val="center"/>
              <w:rPr>
                <w:rFonts w:asciiTheme="minorHAnsi" w:hAnsiTheme="minorHAnsi" w:cstheme="minorHAnsi"/>
                <w:sz w:val="22"/>
                <w:szCs w:val="22"/>
                <w:rPrChange w:id="876"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6" w:type="dxa"/>
            <w:shd w:val="clear" w:color="auto" w:fill="FFFFFF" w:themeFill="background1"/>
            <w:vAlign w:val="center"/>
          </w:tcPr>
          <w:p w14:paraId="5944E452"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7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2F7F72E"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78" w:author="Martin Sysel" w:date="2018-11-19T14:51:00Z">
                  <w:rPr>
                    <w:rFonts w:asciiTheme="minorHAnsi" w:hAnsiTheme="minorHAnsi" w:cstheme="minorHAnsi"/>
                  </w:rPr>
                </w:rPrChange>
              </w:rPr>
            </w:pPr>
          </w:p>
        </w:tc>
      </w:tr>
      <w:tr w:rsidR="00A24516" w:rsidRPr="00632249" w14:paraId="1EC83B79" w14:textId="77777777" w:rsidTr="00231D28">
        <w:trPr>
          <w:trHeight w:val="227"/>
        </w:trPr>
        <w:tc>
          <w:tcPr>
            <w:tcW w:w="6516" w:type="dxa"/>
            <w:vAlign w:val="bottom"/>
          </w:tcPr>
          <w:p w14:paraId="64F67FA4" w14:textId="6833BFAF" w:rsidR="00A24516" w:rsidRPr="00632249" w:rsidRDefault="008F5F90" w:rsidP="0013247E">
            <w:pPr>
              <w:shd w:val="clear" w:color="auto" w:fill="FFFFFF" w:themeFill="background1"/>
              <w:spacing w:before="60" w:after="60"/>
              <w:rPr>
                <w:sz w:val="22"/>
                <w:szCs w:val="22"/>
                <w:rPrChange w:id="879" w:author="Martin Sysel" w:date="2018-11-19T14:51:00Z">
                  <w:rPr/>
                </w:rPrChange>
              </w:rPr>
            </w:pPr>
            <w:r w:rsidRPr="00632249">
              <w:t>Zpracování velkých dat a vytěžování znalostí z dat</w:t>
            </w:r>
          </w:p>
        </w:tc>
        <w:tc>
          <w:tcPr>
            <w:tcW w:w="426" w:type="dxa"/>
            <w:vAlign w:val="center"/>
          </w:tcPr>
          <w:p w14:paraId="5F8BA432"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0"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0B270868" w14:textId="02E3D65B" w:rsidR="00A24516" w:rsidRPr="00632249" w:rsidRDefault="00231D28" w:rsidP="0013247E">
            <w:pPr>
              <w:shd w:val="clear" w:color="auto" w:fill="FFFFFF" w:themeFill="background1"/>
              <w:spacing w:before="60" w:after="60"/>
              <w:jc w:val="center"/>
              <w:rPr>
                <w:rFonts w:asciiTheme="minorHAnsi" w:hAnsiTheme="minorHAnsi" w:cstheme="minorHAnsi"/>
                <w:sz w:val="22"/>
                <w:szCs w:val="22"/>
                <w:rPrChange w:id="881"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737A2305" w14:textId="7F7EE391"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2"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F9E5B39"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3" w:author="Martin Sysel" w:date="2018-11-19T14:51:00Z">
                  <w:rPr>
                    <w:rFonts w:asciiTheme="minorHAnsi" w:hAnsiTheme="minorHAnsi" w:cstheme="minorHAnsi"/>
                  </w:rPr>
                </w:rPrChange>
              </w:rPr>
            </w:pPr>
          </w:p>
        </w:tc>
        <w:tc>
          <w:tcPr>
            <w:tcW w:w="426" w:type="dxa"/>
            <w:shd w:val="clear" w:color="auto" w:fill="FFFFFF" w:themeFill="background1"/>
            <w:vAlign w:val="center"/>
          </w:tcPr>
          <w:p w14:paraId="691E5C77"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4"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CCE3B5D"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5" w:author="Martin Sysel" w:date="2018-11-19T14:51:00Z">
                  <w:rPr>
                    <w:rFonts w:asciiTheme="minorHAnsi" w:hAnsiTheme="minorHAnsi" w:cstheme="minorHAnsi"/>
                  </w:rPr>
                </w:rPrChange>
              </w:rPr>
            </w:pPr>
          </w:p>
        </w:tc>
      </w:tr>
      <w:tr w:rsidR="00A24516" w:rsidRPr="00632249" w14:paraId="23817855" w14:textId="77777777" w:rsidTr="00231D28">
        <w:trPr>
          <w:trHeight w:val="227"/>
        </w:trPr>
        <w:tc>
          <w:tcPr>
            <w:tcW w:w="6516" w:type="dxa"/>
            <w:vAlign w:val="bottom"/>
          </w:tcPr>
          <w:p w14:paraId="177CC312" w14:textId="244D9489" w:rsidR="00A24516" w:rsidRPr="00632249" w:rsidRDefault="008F5F90" w:rsidP="0013247E">
            <w:pPr>
              <w:shd w:val="clear" w:color="auto" w:fill="FFFFFF" w:themeFill="background1"/>
              <w:spacing w:before="60" w:after="60"/>
              <w:rPr>
                <w:sz w:val="22"/>
                <w:szCs w:val="22"/>
                <w:rPrChange w:id="886" w:author="Martin Sysel" w:date="2018-11-19T14:51:00Z">
                  <w:rPr/>
                </w:rPrChange>
              </w:rPr>
            </w:pPr>
            <w:r w:rsidRPr="00632249">
              <w:t>Umělá inteligence a strojové učení, softcomputing</w:t>
            </w:r>
          </w:p>
        </w:tc>
        <w:tc>
          <w:tcPr>
            <w:tcW w:w="426" w:type="dxa"/>
            <w:vAlign w:val="center"/>
          </w:tcPr>
          <w:p w14:paraId="2854597D"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6F9E2FB"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8" w:author="Martin Sysel" w:date="2018-11-19T14:51:00Z">
                  <w:rPr>
                    <w:rFonts w:asciiTheme="minorHAnsi" w:hAnsiTheme="minorHAnsi" w:cstheme="minorHAnsi"/>
                  </w:rPr>
                </w:rPrChange>
              </w:rPr>
            </w:pPr>
          </w:p>
        </w:tc>
        <w:tc>
          <w:tcPr>
            <w:tcW w:w="425" w:type="dxa"/>
            <w:shd w:val="clear" w:color="auto" w:fill="FFFFFF" w:themeFill="background1"/>
            <w:vAlign w:val="center"/>
          </w:tcPr>
          <w:p w14:paraId="7B859777"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89"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F1099BB"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90" w:author="Martin Sysel" w:date="2018-11-19T14:51:00Z">
                  <w:rPr>
                    <w:rFonts w:asciiTheme="minorHAnsi" w:hAnsiTheme="minorHAnsi" w:cstheme="minorHAnsi"/>
                  </w:rPr>
                </w:rPrChange>
              </w:rPr>
            </w:pPr>
          </w:p>
        </w:tc>
        <w:tc>
          <w:tcPr>
            <w:tcW w:w="426" w:type="dxa"/>
            <w:shd w:val="clear" w:color="auto" w:fill="FFFFFF" w:themeFill="background1"/>
            <w:vAlign w:val="center"/>
          </w:tcPr>
          <w:p w14:paraId="4AE66B2E"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91"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04AAB229" w14:textId="7EFFB275" w:rsidR="00A24516" w:rsidRPr="00632249" w:rsidRDefault="00231D28" w:rsidP="0013247E">
            <w:pPr>
              <w:shd w:val="clear" w:color="auto" w:fill="FFFFFF" w:themeFill="background1"/>
              <w:spacing w:before="60" w:after="60"/>
              <w:jc w:val="center"/>
              <w:rPr>
                <w:rFonts w:asciiTheme="minorHAnsi" w:hAnsiTheme="minorHAnsi" w:cstheme="minorHAnsi"/>
                <w:sz w:val="22"/>
                <w:szCs w:val="22"/>
                <w:rPrChange w:id="892" w:author="Martin Sysel" w:date="2018-11-19T14:51:00Z">
                  <w:rPr>
                    <w:rFonts w:asciiTheme="minorHAnsi" w:hAnsiTheme="minorHAnsi" w:cstheme="minorHAnsi"/>
                  </w:rPr>
                </w:rPrChange>
              </w:rPr>
            </w:pPr>
            <w:r w:rsidRPr="00632249">
              <w:rPr>
                <w:rFonts w:asciiTheme="minorHAnsi" w:hAnsiTheme="minorHAnsi" w:cstheme="minorHAnsi"/>
              </w:rPr>
              <w:t>X</w:t>
            </w:r>
          </w:p>
        </w:tc>
      </w:tr>
      <w:tr w:rsidR="00A24516" w:rsidRPr="00632249" w14:paraId="7AA6F606" w14:textId="16172E6E" w:rsidTr="00231D28">
        <w:trPr>
          <w:trHeight w:val="227"/>
        </w:trPr>
        <w:tc>
          <w:tcPr>
            <w:tcW w:w="6516" w:type="dxa"/>
            <w:vAlign w:val="bottom"/>
          </w:tcPr>
          <w:p w14:paraId="6BC0212E" w14:textId="1CBB1026" w:rsidR="00A24516" w:rsidRPr="00632249" w:rsidRDefault="008F5F90" w:rsidP="0013247E">
            <w:pPr>
              <w:shd w:val="clear" w:color="auto" w:fill="FFFFFF" w:themeFill="background1"/>
              <w:spacing w:before="60" w:after="60"/>
              <w:rPr>
                <w:sz w:val="22"/>
                <w:szCs w:val="22"/>
              </w:rPr>
            </w:pPr>
            <w:r w:rsidRPr="00632249">
              <w:t>Optimalizace a operační výzkum</w:t>
            </w:r>
          </w:p>
        </w:tc>
        <w:tc>
          <w:tcPr>
            <w:tcW w:w="426" w:type="dxa"/>
            <w:vAlign w:val="center"/>
          </w:tcPr>
          <w:p w14:paraId="44C5D361"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744AF8D7"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7B3950AE"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14:paraId="60D917B9" w14:textId="3827883B" w:rsidR="00A24516" w:rsidRPr="00632249" w:rsidRDefault="00231D28"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X</w:t>
            </w:r>
          </w:p>
        </w:tc>
        <w:tc>
          <w:tcPr>
            <w:tcW w:w="426" w:type="dxa"/>
            <w:shd w:val="clear" w:color="auto" w:fill="FFFFFF" w:themeFill="background1"/>
            <w:vAlign w:val="center"/>
          </w:tcPr>
          <w:p w14:paraId="036FFF6F" w14:textId="302B87D6"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125CDE06" w14:textId="620806DA"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
            </w:pPr>
          </w:p>
        </w:tc>
      </w:tr>
      <w:tr w:rsidR="00A24516" w:rsidRPr="00632249" w14:paraId="5FAFBEC6" w14:textId="77777777" w:rsidTr="00231D28">
        <w:trPr>
          <w:trHeight w:val="227"/>
        </w:trPr>
        <w:tc>
          <w:tcPr>
            <w:tcW w:w="6516" w:type="dxa"/>
            <w:vAlign w:val="bottom"/>
          </w:tcPr>
          <w:p w14:paraId="2ABE26D5" w14:textId="4908D393" w:rsidR="00A24516" w:rsidRPr="00632249" w:rsidRDefault="008F5F90" w:rsidP="0013247E">
            <w:pPr>
              <w:shd w:val="clear" w:color="auto" w:fill="FFFFFF" w:themeFill="background1"/>
              <w:spacing w:before="60" w:after="60"/>
              <w:rPr>
                <w:sz w:val="22"/>
                <w:szCs w:val="22"/>
                <w:rPrChange w:id="893" w:author="Martin Sysel" w:date="2018-11-19T14:51:00Z">
                  <w:rPr/>
                </w:rPrChange>
              </w:rPr>
            </w:pPr>
            <w:r w:rsidRPr="00632249">
              <w:t>Počítačové modelování a simulace</w:t>
            </w:r>
          </w:p>
        </w:tc>
        <w:tc>
          <w:tcPr>
            <w:tcW w:w="426" w:type="dxa"/>
            <w:vAlign w:val="center"/>
          </w:tcPr>
          <w:p w14:paraId="5BE47954"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94"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70F79B2"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9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7BC92A8"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96" w:author="Martin Sysel" w:date="2018-11-19T14:51:00Z">
                  <w:rPr>
                    <w:rFonts w:asciiTheme="minorHAnsi" w:hAnsiTheme="minorHAnsi" w:cstheme="minorHAnsi"/>
                  </w:rPr>
                </w:rPrChange>
              </w:rPr>
            </w:pPr>
          </w:p>
        </w:tc>
        <w:tc>
          <w:tcPr>
            <w:tcW w:w="425" w:type="dxa"/>
            <w:shd w:val="clear" w:color="auto" w:fill="FFFFFF" w:themeFill="background1"/>
            <w:vAlign w:val="center"/>
          </w:tcPr>
          <w:p w14:paraId="78530D92"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97" w:author="Martin Sysel" w:date="2018-11-19T14:51:00Z">
                  <w:rPr>
                    <w:rFonts w:asciiTheme="minorHAnsi" w:hAnsiTheme="minorHAnsi" w:cstheme="minorHAnsi"/>
                  </w:rPr>
                </w:rPrChange>
              </w:rPr>
            </w:pPr>
          </w:p>
        </w:tc>
        <w:tc>
          <w:tcPr>
            <w:tcW w:w="426" w:type="dxa"/>
            <w:shd w:val="clear" w:color="auto" w:fill="BFBFBF" w:themeFill="background1" w:themeFillShade="BF"/>
            <w:vAlign w:val="center"/>
          </w:tcPr>
          <w:p w14:paraId="253C9260" w14:textId="408998D6" w:rsidR="00A24516" w:rsidRPr="00632249" w:rsidRDefault="00231D28" w:rsidP="0013247E">
            <w:pPr>
              <w:shd w:val="clear" w:color="auto" w:fill="FFFFFF" w:themeFill="background1"/>
              <w:spacing w:before="60" w:after="60"/>
              <w:jc w:val="center"/>
              <w:rPr>
                <w:rFonts w:asciiTheme="minorHAnsi" w:hAnsiTheme="minorHAnsi" w:cstheme="minorHAnsi"/>
                <w:sz w:val="22"/>
                <w:szCs w:val="22"/>
                <w:rPrChange w:id="898"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1FC83BED" w14:textId="72A97D86"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899" w:author="Martin Sysel" w:date="2018-11-19T14:51:00Z">
                  <w:rPr>
                    <w:rFonts w:asciiTheme="minorHAnsi" w:hAnsiTheme="minorHAnsi" w:cstheme="minorHAnsi"/>
                  </w:rPr>
                </w:rPrChange>
              </w:rPr>
            </w:pPr>
          </w:p>
        </w:tc>
      </w:tr>
      <w:tr w:rsidR="00A24516" w:rsidRPr="00632249" w14:paraId="6ADF8578" w14:textId="77777777" w:rsidTr="00231D28">
        <w:trPr>
          <w:trHeight w:val="227"/>
        </w:trPr>
        <w:tc>
          <w:tcPr>
            <w:tcW w:w="6516" w:type="dxa"/>
            <w:vAlign w:val="bottom"/>
          </w:tcPr>
          <w:p w14:paraId="69EA7279" w14:textId="6B4176B0" w:rsidR="00A24516" w:rsidRPr="00632249" w:rsidRDefault="008F5F90" w:rsidP="0013247E">
            <w:pPr>
              <w:shd w:val="clear" w:color="auto" w:fill="FFFFFF" w:themeFill="background1"/>
              <w:spacing w:before="60" w:after="60"/>
              <w:rPr>
                <w:sz w:val="22"/>
                <w:szCs w:val="22"/>
                <w:rPrChange w:id="900" w:author="Martin Sysel" w:date="2018-11-19T14:51:00Z">
                  <w:rPr/>
                </w:rPrChange>
              </w:rPr>
            </w:pPr>
            <w:r w:rsidRPr="00632249">
              <w:t>Počítačové architektury</w:t>
            </w:r>
          </w:p>
        </w:tc>
        <w:tc>
          <w:tcPr>
            <w:tcW w:w="426" w:type="dxa"/>
            <w:vAlign w:val="center"/>
          </w:tcPr>
          <w:p w14:paraId="62368ACF"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01"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17814E4"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02"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6C66C08"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03"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152B5CC1" w14:textId="5F2EE039" w:rsidR="00A24516" w:rsidRPr="00632249" w:rsidRDefault="00231D28" w:rsidP="0013247E">
            <w:pPr>
              <w:shd w:val="clear" w:color="auto" w:fill="FFFFFF" w:themeFill="background1"/>
              <w:spacing w:before="60" w:after="60"/>
              <w:jc w:val="center"/>
              <w:rPr>
                <w:rFonts w:asciiTheme="minorHAnsi" w:hAnsiTheme="minorHAnsi" w:cstheme="minorHAnsi"/>
                <w:sz w:val="22"/>
                <w:szCs w:val="22"/>
                <w:rPrChange w:id="904"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6" w:type="dxa"/>
            <w:shd w:val="clear" w:color="auto" w:fill="FFFFFF" w:themeFill="background1"/>
            <w:vAlign w:val="center"/>
          </w:tcPr>
          <w:p w14:paraId="3B921687" w14:textId="49732543"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0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E771EA5"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06" w:author="Martin Sysel" w:date="2018-11-19T14:51:00Z">
                  <w:rPr>
                    <w:rFonts w:asciiTheme="minorHAnsi" w:hAnsiTheme="minorHAnsi" w:cstheme="minorHAnsi"/>
                  </w:rPr>
                </w:rPrChange>
              </w:rPr>
            </w:pPr>
          </w:p>
        </w:tc>
      </w:tr>
      <w:tr w:rsidR="00A24516" w:rsidRPr="00632249" w14:paraId="20244D6B" w14:textId="77777777" w:rsidTr="00231D28">
        <w:trPr>
          <w:trHeight w:val="227"/>
        </w:trPr>
        <w:tc>
          <w:tcPr>
            <w:tcW w:w="6516" w:type="dxa"/>
            <w:vAlign w:val="bottom"/>
          </w:tcPr>
          <w:p w14:paraId="5985BBEF" w14:textId="616967C2" w:rsidR="00A24516" w:rsidRPr="00632249" w:rsidRDefault="008F5F90" w:rsidP="0013247E">
            <w:pPr>
              <w:shd w:val="clear" w:color="auto" w:fill="FFFFFF" w:themeFill="background1"/>
              <w:spacing w:before="60" w:after="60"/>
              <w:rPr>
                <w:sz w:val="22"/>
                <w:szCs w:val="22"/>
                <w:rPrChange w:id="907" w:author="Martin Sysel" w:date="2018-11-19T14:51:00Z">
                  <w:rPr/>
                </w:rPrChange>
              </w:rPr>
            </w:pPr>
            <w:r w:rsidRPr="00632249">
              <w:t>Operační systémy</w:t>
            </w:r>
          </w:p>
        </w:tc>
        <w:tc>
          <w:tcPr>
            <w:tcW w:w="426" w:type="dxa"/>
            <w:vAlign w:val="center"/>
          </w:tcPr>
          <w:p w14:paraId="7A87AF2A"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08"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257DB50"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09"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F856C0C"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10"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7C8ED5FB" w14:textId="4F6D5117" w:rsidR="00A24516" w:rsidRPr="00632249" w:rsidRDefault="003E575F" w:rsidP="0013247E">
            <w:pPr>
              <w:shd w:val="clear" w:color="auto" w:fill="FFFFFF" w:themeFill="background1"/>
              <w:spacing w:before="60" w:after="60"/>
              <w:jc w:val="center"/>
              <w:rPr>
                <w:rFonts w:asciiTheme="minorHAnsi" w:hAnsiTheme="minorHAnsi" w:cstheme="minorHAnsi"/>
                <w:sz w:val="22"/>
                <w:szCs w:val="22"/>
                <w:rPrChange w:id="911"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6" w:type="dxa"/>
            <w:shd w:val="clear" w:color="auto" w:fill="FFFFFF" w:themeFill="background1"/>
            <w:vAlign w:val="center"/>
          </w:tcPr>
          <w:p w14:paraId="0EB40548" w14:textId="12BFDE59"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12"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B3B61D1"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13" w:author="Martin Sysel" w:date="2018-11-19T14:51:00Z">
                  <w:rPr>
                    <w:rFonts w:asciiTheme="minorHAnsi" w:hAnsiTheme="minorHAnsi" w:cstheme="minorHAnsi"/>
                  </w:rPr>
                </w:rPrChange>
              </w:rPr>
            </w:pPr>
          </w:p>
        </w:tc>
      </w:tr>
      <w:tr w:rsidR="00A24516" w:rsidRPr="00632249" w14:paraId="194F44C0" w14:textId="77777777" w:rsidTr="00231D28">
        <w:trPr>
          <w:trHeight w:val="227"/>
        </w:trPr>
        <w:tc>
          <w:tcPr>
            <w:tcW w:w="6516" w:type="dxa"/>
            <w:vAlign w:val="bottom"/>
          </w:tcPr>
          <w:p w14:paraId="325D0846" w14:textId="23BE7750" w:rsidR="00A24516" w:rsidRPr="00632249" w:rsidRDefault="008F5F90" w:rsidP="0013247E">
            <w:pPr>
              <w:shd w:val="clear" w:color="auto" w:fill="FFFFFF" w:themeFill="background1"/>
              <w:spacing w:before="60" w:after="60"/>
              <w:rPr>
                <w:sz w:val="22"/>
                <w:szCs w:val="22"/>
                <w:rPrChange w:id="914" w:author="Martin Sysel" w:date="2018-11-19T14:51:00Z">
                  <w:rPr/>
                </w:rPrChange>
              </w:rPr>
            </w:pPr>
            <w:r w:rsidRPr="00632249">
              <w:t>Databázové systémy a datové sklady</w:t>
            </w:r>
          </w:p>
        </w:tc>
        <w:tc>
          <w:tcPr>
            <w:tcW w:w="426" w:type="dxa"/>
            <w:shd w:val="clear" w:color="auto" w:fill="BFBFBF" w:themeFill="background1" w:themeFillShade="BF"/>
            <w:vAlign w:val="center"/>
          </w:tcPr>
          <w:p w14:paraId="36133EAC" w14:textId="652E01FB" w:rsidR="00A24516" w:rsidRPr="00632249" w:rsidRDefault="00B07BD7" w:rsidP="0013247E">
            <w:pPr>
              <w:shd w:val="clear" w:color="auto" w:fill="FFFFFF" w:themeFill="background1"/>
              <w:spacing w:before="60" w:after="60"/>
              <w:jc w:val="center"/>
              <w:rPr>
                <w:rFonts w:asciiTheme="minorHAnsi" w:hAnsiTheme="minorHAnsi" w:cstheme="minorHAnsi"/>
                <w:sz w:val="22"/>
                <w:szCs w:val="22"/>
                <w:rPrChange w:id="915"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1B580CC7"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16"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BEEDBED"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1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577DE54" w14:textId="5CF3F8E0"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18" w:author="Martin Sysel" w:date="2018-11-19T14:51:00Z">
                  <w:rPr>
                    <w:rFonts w:asciiTheme="minorHAnsi" w:hAnsiTheme="minorHAnsi" w:cstheme="minorHAnsi"/>
                  </w:rPr>
                </w:rPrChange>
              </w:rPr>
            </w:pPr>
          </w:p>
        </w:tc>
        <w:tc>
          <w:tcPr>
            <w:tcW w:w="426" w:type="dxa"/>
            <w:shd w:val="clear" w:color="auto" w:fill="FFFFFF" w:themeFill="background1"/>
            <w:vAlign w:val="center"/>
          </w:tcPr>
          <w:p w14:paraId="5298FE14" w14:textId="77344560"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19"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2581CA2" w14:textId="77777777" w:rsidR="00A24516" w:rsidRPr="00632249" w:rsidRDefault="00A24516" w:rsidP="0013247E">
            <w:pPr>
              <w:shd w:val="clear" w:color="auto" w:fill="FFFFFF" w:themeFill="background1"/>
              <w:spacing w:before="60" w:after="60"/>
              <w:jc w:val="center"/>
              <w:rPr>
                <w:rFonts w:asciiTheme="minorHAnsi" w:hAnsiTheme="minorHAnsi" w:cstheme="minorHAnsi"/>
                <w:sz w:val="22"/>
                <w:szCs w:val="22"/>
                <w:rPrChange w:id="920" w:author="Martin Sysel" w:date="2018-11-19T14:51:00Z">
                  <w:rPr>
                    <w:rFonts w:asciiTheme="minorHAnsi" w:hAnsiTheme="minorHAnsi" w:cstheme="minorHAnsi"/>
                  </w:rPr>
                </w:rPrChange>
              </w:rPr>
            </w:pPr>
          </w:p>
        </w:tc>
      </w:tr>
      <w:tr w:rsidR="00A24516" w:rsidRPr="00632249" w14:paraId="30D3B41B" w14:textId="77777777" w:rsidTr="00231D28">
        <w:trPr>
          <w:trHeight w:val="227"/>
        </w:trPr>
        <w:tc>
          <w:tcPr>
            <w:tcW w:w="6516" w:type="dxa"/>
            <w:vAlign w:val="bottom"/>
          </w:tcPr>
          <w:p w14:paraId="1ABFCE8B" w14:textId="0128FEC5" w:rsidR="00A24516" w:rsidRPr="00632249" w:rsidRDefault="008F5F90" w:rsidP="0013247E">
            <w:pPr>
              <w:shd w:val="clear" w:color="auto" w:fill="FFFFFF" w:themeFill="background1"/>
              <w:spacing w:before="60" w:after="60"/>
              <w:rPr>
                <w:sz w:val="22"/>
                <w:szCs w:val="22"/>
              </w:rPr>
            </w:pPr>
            <w:r w:rsidRPr="00632249">
              <w:t>Formální jazyky, gramatiky a automaty</w:t>
            </w:r>
          </w:p>
        </w:tc>
        <w:tc>
          <w:tcPr>
            <w:tcW w:w="426" w:type="dxa"/>
            <w:vAlign w:val="center"/>
          </w:tcPr>
          <w:p w14:paraId="4B6374AD" w14:textId="77777777" w:rsidR="00A24516" w:rsidRPr="00632249" w:rsidRDefault="00A24516"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417FE3F2" w14:textId="77777777" w:rsidR="00A24516" w:rsidRPr="00632249" w:rsidRDefault="00A24516"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62587F3F" w14:textId="77777777" w:rsidR="00A24516" w:rsidRPr="00632249" w:rsidRDefault="00A24516"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781686E6" w14:textId="77777777" w:rsidR="00A24516" w:rsidRPr="00632249" w:rsidRDefault="00A24516" w:rsidP="0013247E">
            <w:pPr>
              <w:shd w:val="clear" w:color="auto" w:fill="FFFFFF" w:themeFill="background1"/>
              <w:spacing w:before="60" w:after="60"/>
              <w:jc w:val="center"/>
              <w:rPr>
                <w:sz w:val="22"/>
                <w:szCs w:val="22"/>
              </w:rPr>
            </w:pPr>
          </w:p>
        </w:tc>
        <w:tc>
          <w:tcPr>
            <w:tcW w:w="426" w:type="dxa"/>
            <w:shd w:val="clear" w:color="auto" w:fill="FFFFFF" w:themeFill="background1"/>
            <w:vAlign w:val="center"/>
          </w:tcPr>
          <w:p w14:paraId="13421ECB" w14:textId="1CC26964" w:rsidR="00A24516" w:rsidRPr="00632249" w:rsidRDefault="00A24516" w:rsidP="0013247E">
            <w:pPr>
              <w:shd w:val="clear" w:color="auto" w:fill="FFFFFF" w:themeFill="background1"/>
              <w:spacing w:before="60" w:after="60"/>
              <w:jc w:val="center"/>
              <w:rPr>
                <w:sz w:val="22"/>
                <w:szCs w:val="22"/>
              </w:rPr>
            </w:pPr>
          </w:p>
        </w:tc>
        <w:tc>
          <w:tcPr>
            <w:tcW w:w="425" w:type="dxa"/>
            <w:shd w:val="clear" w:color="auto" w:fill="BFBFBF" w:themeFill="background1" w:themeFillShade="BF"/>
            <w:vAlign w:val="center"/>
          </w:tcPr>
          <w:p w14:paraId="6AA40153" w14:textId="092EF29D" w:rsidR="00A24516" w:rsidRPr="00632249" w:rsidRDefault="00F933CC" w:rsidP="0013247E">
            <w:pPr>
              <w:shd w:val="clear" w:color="auto" w:fill="FFFFFF" w:themeFill="background1"/>
              <w:spacing w:before="60" w:after="60"/>
              <w:jc w:val="center"/>
              <w:rPr>
                <w:sz w:val="22"/>
                <w:szCs w:val="22"/>
              </w:rPr>
            </w:pPr>
            <w:r w:rsidRPr="00632249">
              <w:t>X</w:t>
            </w:r>
          </w:p>
        </w:tc>
      </w:tr>
      <w:tr w:rsidR="00A24516" w:rsidRPr="00632249" w14:paraId="596F502A" w14:textId="77777777" w:rsidTr="00231D28">
        <w:trPr>
          <w:trHeight w:val="227"/>
        </w:trPr>
        <w:tc>
          <w:tcPr>
            <w:tcW w:w="6516" w:type="dxa"/>
            <w:vAlign w:val="bottom"/>
          </w:tcPr>
          <w:p w14:paraId="692633A0" w14:textId="6951E00B" w:rsidR="00A24516" w:rsidRPr="00632249" w:rsidRDefault="008F5F90" w:rsidP="0013247E">
            <w:pPr>
              <w:shd w:val="clear" w:color="auto" w:fill="FFFFFF" w:themeFill="background1"/>
              <w:spacing w:before="60" w:after="60"/>
              <w:rPr>
                <w:sz w:val="22"/>
                <w:szCs w:val="22"/>
              </w:rPr>
            </w:pPr>
            <w:r w:rsidRPr="00632249">
              <w:t>Programovací jazyky a paradigmata</w:t>
            </w:r>
          </w:p>
        </w:tc>
        <w:tc>
          <w:tcPr>
            <w:tcW w:w="426" w:type="dxa"/>
            <w:vAlign w:val="center"/>
          </w:tcPr>
          <w:p w14:paraId="799769B9" w14:textId="77777777" w:rsidR="00A24516" w:rsidRPr="00632249" w:rsidRDefault="00A24516"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40BFCDED" w14:textId="77777777" w:rsidR="00A24516" w:rsidRPr="00632249" w:rsidRDefault="00A24516"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194BD058" w14:textId="050CEC9D" w:rsidR="00A24516" w:rsidRPr="00632249" w:rsidRDefault="00A24516"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0C84923E" w14:textId="77777777" w:rsidR="00A24516" w:rsidRPr="00632249" w:rsidRDefault="00A24516" w:rsidP="0013247E">
            <w:pPr>
              <w:shd w:val="clear" w:color="auto" w:fill="FFFFFF" w:themeFill="background1"/>
              <w:spacing w:before="60" w:after="60"/>
              <w:jc w:val="center"/>
              <w:rPr>
                <w:sz w:val="22"/>
                <w:szCs w:val="22"/>
              </w:rPr>
            </w:pPr>
          </w:p>
        </w:tc>
        <w:tc>
          <w:tcPr>
            <w:tcW w:w="426" w:type="dxa"/>
            <w:shd w:val="clear" w:color="auto" w:fill="BFBFBF" w:themeFill="background1" w:themeFillShade="BF"/>
            <w:vAlign w:val="center"/>
          </w:tcPr>
          <w:p w14:paraId="54EB18EF" w14:textId="09C62B9A" w:rsidR="00A24516" w:rsidRPr="00632249" w:rsidRDefault="00F933CC" w:rsidP="0013247E">
            <w:pPr>
              <w:shd w:val="clear" w:color="auto" w:fill="FFFFFF" w:themeFill="background1"/>
              <w:spacing w:before="60" w:after="60"/>
              <w:jc w:val="center"/>
              <w:rPr>
                <w:sz w:val="22"/>
                <w:szCs w:val="22"/>
              </w:rPr>
            </w:pPr>
            <w:r w:rsidRPr="00632249">
              <w:t>X</w:t>
            </w:r>
          </w:p>
        </w:tc>
        <w:tc>
          <w:tcPr>
            <w:tcW w:w="425" w:type="dxa"/>
            <w:shd w:val="clear" w:color="auto" w:fill="FFFFFF" w:themeFill="background1"/>
            <w:vAlign w:val="center"/>
          </w:tcPr>
          <w:p w14:paraId="5A285C71" w14:textId="12836680" w:rsidR="00A24516" w:rsidRPr="00632249" w:rsidRDefault="00A24516" w:rsidP="0013247E">
            <w:pPr>
              <w:shd w:val="clear" w:color="auto" w:fill="FFFFFF" w:themeFill="background1"/>
              <w:spacing w:before="60" w:after="60"/>
              <w:jc w:val="center"/>
              <w:rPr>
                <w:sz w:val="22"/>
                <w:szCs w:val="22"/>
              </w:rPr>
            </w:pPr>
          </w:p>
        </w:tc>
      </w:tr>
      <w:tr w:rsidR="008F5F90" w:rsidRPr="00632249" w14:paraId="0E7AF6D7" w14:textId="77777777" w:rsidTr="00231D28">
        <w:trPr>
          <w:trHeight w:val="227"/>
        </w:trPr>
        <w:tc>
          <w:tcPr>
            <w:tcW w:w="6516" w:type="dxa"/>
            <w:vAlign w:val="bottom"/>
          </w:tcPr>
          <w:p w14:paraId="3920FFCB" w14:textId="62FC1CEF" w:rsidR="008F5F90" w:rsidRPr="00632249" w:rsidRDefault="008F5F90" w:rsidP="0013247E">
            <w:pPr>
              <w:shd w:val="clear" w:color="auto" w:fill="FFFFFF" w:themeFill="background1"/>
              <w:spacing w:before="60" w:after="60"/>
              <w:rPr>
                <w:sz w:val="22"/>
                <w:szCs w:val="22"/>
              </w:rPr>
            </w:pPr>
            <w:r w:rsidRPr="00632249">
              <w:t>Překladače a programovací technologie</w:t>
            </w:r>
          </w:p>
        </w:tc>
        <w:tc>
          <w:tcPr>
            <w:tcW w:w="426" w:type="dxa"/>
            <w:vAlign w:val="center"/>
          </w:tcPr>
          <w:p w14:paraId="4201F433"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6002201E"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4C9705B3"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58C285F5" w14:textId="55FFEEC7" w:rsidR="008F5F90" w:rsidRPr="00632249" w:rsidRDefault="008F5F90" w:rsidP="0013247E">
            <w:pPr>
              <w:shd w:val="clear" w:color="auto" w:fill="FFFFFF" w:themeFill="background1"/>
              <w:spacing w:before="60" w:after="60"/>
              <w:jc w:val="center"/>
              <w:rPr>
                <w:sz w:val="22"/>
                <w:szCs w:val="22"/>
              </w:rPr>
            </w:pPr>
          </w:p>
        </w:tc>
        <w:tc>
          <w:tcPr>
            <w:tcW w:w="426" w:type="dxa"/>
            <w:shd w:val="clear" w:color="auto" w:fill="BFBFBF" w:themeFill="background1" w:themeFillShade="BF"/>
            <w:vAlign w:val="center"/>
          </w:tcPr>
          <w:p w14:paraId="3999F15B" w14:textId="56781D8F" w:rsidR="008F5F90" w:rsidRPr="00632249" w:rsidRDefault="00F933CC" w:rsidP="0013247E">
            <w:pPr>
              <w:shd w:val="clear" w:color="auto" w:fill="FFFFFF" w:themeFill="background1"/>
              <w:spacing w:before="60" w:after="60"/>
              <w:jc w:val="center"/>
              <w:rPr>
                <w:sz w:val="22"/>
                <w:szCs w:val="22"/>
              </w:rPr>
            </w:pPr>
            <w:r w:rsidRPr="00632249">
              <w:t>X</w:t>
            </w:r>
          </w:p>
        </w:tc>
        <w:tc>
          <w:tcPr>
            <w:tcW w:w="425" w:type="dxa"/>
            <w:shd w:val="clear" w:color="auto" w:fill="FFFFFF" w:themeFill="background1"/>
            <w:vAlign w:val="center"/>
          </w:tcPr>
          <w:p w14:paraId="61CCF25E" w14:textId="77777777" w:rsidR="008F5F90" w:rsidRPr="00632249" w:rsidRDefault="008F5F90" w:rsidP="0013247E">
            <w:pPr>
              <w:shd w:val="clear" w:color="auto" w:fill="FFFFFF" w:themeFill="background1"/>
              <w:spacing w:before="60" w:after="60"/>
              <w:jc w:val="center"/>
              <w:rPr>
                <w:sz w:val="22"/>
                <w:szCs w:val="22"/>
              </w:rPr>
            </w:pPr>
          </w:p>
        </w:tc>
      </w:tr>
      <w:tr w:rsidR="008F5F90" w:rsidRPr="00632249" w14:paraId="0E77D61F" w14:textId="77777777" w:rsidTr="00231D28">
        <w:trPr>
          <w:trHeight w:val="227"/>
        </w:trPr>
        <w:tc>
          <w:tcPr>
            <w:tcW w:w="6516" w:type="dxa"/>
            <w:vAlign w:val="bottom"/>
          </w:tcPr>
          <w:p w14:paraId="40E5ECB4" w14:textId="38625DF2" w:rsidR="008F5F90" w:rsidRPr="00632249" w:rsidRDefault="008F5F90" w:rsidP="0013247E">
            <w:pPr>
              <w:shd w:val="clear" w:color="auto" w:fill="FFFFFF" w:themeFill="background1"/>
              <w:spacing w:before="60" w:after="60"/>
              <w:rPr>
                <w:sz w:val="22"/>
                <w:szCs w:val="22"/>
              </w:rPr>
            </w:pPr>
            <w:r w:rsidRPr="00632249">
              <w:t>Softwarové inženýrství</w:t>
            </w:r>
          </w:p>
        </w:tc>
        <w:tc>
          <w:tcPr>
            <w:tcW w:w="426" w:type="dxa"/>
            <w:vAlign w:val="center"/>
          </w:tcPr>
          <w:p w14:paraId="4FB6803E"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2762B5F9"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10EBD712"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BFBFBF" w:themeFill="background1" w:themeFillShade="BF"/>
            <w:vAlign w:val="center"/>
          </w:tcPr>
          <w:p w14:paraId="42A67733" w14:textId="078C1645" w:rsidR="008F5F90" w:rsidRPr="00632249" w:rsidRDefault="00F933CC" w:rsidP="0013247E">
            <w:pPr>
              <w:shd w:val="clear" w:color="auto" w:fill="FFFFFF" w:themeFill="background1"/>
              <w:spacing w:before="60" w:after="60"/>
              <w:jc w:val="center"/>
              <w:rPr>
                <w:sz w:val="22"/>
                <w:szCs w:val="22"/>
              </w:rPr>
            </w:pPr>
            <w:r w:rsidRPr="00632249">
              <w:t>X</w:t>
            </w:r>
          </w:p>
        </w:tc>
        <w:tc>
          <w:tcPr>
            <w:tcW w:w="426" w:type="dxa"/>
            <w:shd w:val="clear" w:color="auto" w:fill="FFFFFF" w:themeFill="background1"/>
            <w:vAlign w:val="center"/>
          </w:tcPr>
          <w:p w14:paraId="0737B912"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7FC39D56" w14:textId="77777777" w:rsidR="008F5F90" w:rsidRPr="00632249" w:rsidRDefault="008F5F90" w:rsidP="0013247E">
            <w:pPr>
              <w:shd w:val="clear" w:color="auto" w:fill="FFFFFF" w:themeFill="background1"/>
              <w:spacing w:before="60" w:after="60"/>
              <w:jc w:val="center"/>
              <w:rPr>
                <w:sz w:val="22"/>
                <w:szCs w:val="22"/>
              </w:rPr>
            </w:pPr>
          </w:p>
        </w:tc>
      </w:tr>
      <w:tr w:rsidR="008F5F90" w:rsidRPr="00632249" w14:paraId="42C999F1" w14:textId="77777777" w:rsidTr="00231D28">
        <w:trPr>
          <w:trHeight w:val="227"/>
        </w:trPr>
        <w:tc>
          <w:tcPr>
            <w:tcW w:w="6516" w:type="dxa"/>
            <w:vAlign w:val="bottom"/>
          </w:tcPr>
          <w:p w14:paraId="07308B41" w14:textId="1DA1B519" w:rsidR="008F5F90" w:rsidRPr="00632249" w:rsidRDefault="008F5F90" w:rsidP="0013247E">
            <w:pPr>
              <w:shd w:val="clear" w:color="auto" w:fill="FFFFFF" w:themeFill="background1"/>
              <w:spacing w:before="60" w:after="60"/>
              <w:rPr>
                <w:sz w:val="22"/>
                <w:szCs w:val="22"/>
              </w:rPr>
            </w:pPr>
            <w:r w:rsidRPr="00632249">
              <w:t>Informační systémy</w:t>
            </w:r>
          </w:p>
        </w:tc>
        <w:tc>
          <w:tcPr>
            <w:tcW w:w="426" w:type="dxa"/>
            <w:vAlign w:val="center"/>
          </w:tcPr>
          <w:p w14:paraId="6C5AF3E8"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BFBFBF" w:themeFill="background1" w:themeFillShade="BF"/>
            <w:vAlign w:val="center"/>
          </w:tcPr>
          <w:p w14:paraId="784C0D6E" w14:textId="243F0147" w:rsidR="008F5F90" w:rsidRPr="00632249" w:rsidRDefault="00F933CC" w:rsidP="0013247E">
            <w:pPr>
              <w:shd w:val="clear" w:color="auto" w:fill="FFFFFF" w:themeFill="background1"/>
              <w:spacing w:before="60" w:after="60"/>
              <w:jc w:val="center"/>
              <w:rPr>
                <w:sz w:val="22"/>
                <w:szCs w:val="22"/>
              </w:rPr>
            </w:pPr>
            <w:r w:rsidRPr="00632249">
              <w:t>X</w:t>
            </w:r>
          </w:p>
        </w:tc>
        <w:tc>
          <w:tcPr>
            <w:tcW w:w="425" w:type="dxa"/>
            <w:shd w:val="clear" w:color="auto" w:fill="FFFFFF" w:themeFill="background1"/>
            <w:vAlign w:val="center"/>
          </w:tcPr>
          <w:p w14:paraId="18AC226F"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1EB1BE57" w14:textId="77777777" w:rsidR="008F5F90" w:rsidRPr="00632249" w:rsidRDefault="008F5F90" w:rsidP="0013247E">
            <w:pPr>
              <w:shd w:val="clear" w:color="auto" w:fill="FFFFFF" w:themeFill="background1"/>
              <w:spacing w:before="60" w:after="60"/>
              <w:jc w:val="center"/>
              <w:rPr>
                <w:sz w:val="22"/>
                <w:szCs w:val="22"/>
              </w:rPr>
            </w:pPr>
          </w:p>
        </w:tc>
        <w:tc>
          <w:tcPr>
            <w:tcW w:w="426" w:type="dxa"/>
            <w:shd w:val="clear" w:color="auto" w:fill="FFFFFF" w:themeFill="background1"/>
            <w:vAlign w:val="center"/>
          </w:tcPr>
          <w:p w14:paraId="23DFC40F"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5A712C9E" w14:textId="77777777" w:rsidR="008F5F90" w:rsidRPr="00632249" w:rsidRDefault="008F5F90" w:rsidP="0013247E">
            <w:pPr>
              <w:shd w:val="clear" w:color="auto" w:fill="FFFFFF" w:themeFill="background1"/>
              <w:spacing w:before="60" w:after="60"/>
              <w:jc w:val="center"/>
              <w:rPr>
                <w:sz w:val="22"/>
                <w:szCs w:val="22"/>
              </w:rPr>
            </w:pPr>
          </w:p>
        </w:tc>
      </w:tr>
      <w:tr w:rsidR="008F5F90" w:rsidRPr="00632249" w14:paraId="670FBEEC" w14:textId="77777777" w:rsidTr="00231D28">
        <w:trPr>
          <w:trHeight w:val="227"/>
        </w:trPr>
        <w:tc>
          <w:tcPr>
            <w:tcW w:w="6516" w:type="dxa"/>
            <w:vAlign w:val="bottom"/>
          </w:tcPr>
          <w:p w14:paraId="36C00BCD" w14:textId="5F41BA8B" w:rsidR="008F5F90" w:rsidRPr="00632249" w:rsidRDefault="008F5F90" w:rsidP="0013247E">
            <w:pPr>
              <w:shd w:val="clear" w:color="auto" w:fill="FFFFFF" w:themeFill="background1"/>
              <w:spacing w:before="60" w:after="60"/>
              <w:rPr>
                <w:sz w:val="22"/>
                <w:szCs w:val="22"/>
              </w:rPr>
            </w:pPr>
            <w:r w:rsidRPr="00632249">
              <w:t>Počítačová grafika a animace</w:t>
            </w:r>
          </w:p>
        </w:tc>
        <w:tc>
          <w:tcPr>
            <w:tcW w:w="426" w:type="dxa"/>
            <w:vAlign w:val="center"/>
          </w:tcPr>
          <w:p w14:paraId="0091948A"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BFBFBF" w:themeFill="background1" w:themeFillShade="BF"/>
            <w:vAlign w:val="center"/>
          </w:tcPr>
          <w:p w14:paraId="6BFC162C" w14:textId="6F75D89F" w:rsidR="008F5F90" w:rsidRPr="00632249" w:rsidRDefault="00B07BD7" w:rsidP="0013247E">
            <w:pPr>
              <w:shd w:val="clear" w:color="auto" w:fill="FFFFFF" w:themeFill="background1"/>
              <w:spacing w:before="60" w:after="60"/>
              <w:jc w:val="center"/>
              <w:rPr>
                <w:sz w:val="22"/>
                <w:szCs w:val="22"/>
              </w:rPr>
            </w:pPr>
            <w:r w:rsidRPr="00632249">
              <w:t>X</w:t>
            </w:r>
          </w:p>
        </w:tc>
        <w:tc>
          <w:tcPr>
            <w:tcW w:w="425" w:type="dxa"/>
            <w:shd w:val="clear" w:color="auto" w:fill="FFFFFF" w:themeFill="background1"/>
            <w:vAlign w:val="center"/>
          </w:tcPr>
          <w:p w14:paraId="40EB7DFC"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254D166C" w14:textId="77777777" w:rsidR="008F5F90" w:rsidRPr="00632249" w:rsidRDefault="008F5F90" w:rsidP="0013247E">
            <w:pPr>
              <w:shd w:val="clear" w:color="auto" w:fill="FFFFFF" w:themeFill="background1"/>
              <w:spacing w:before="60" w:after="60"/>
              <w:jc w:val="center"/>
              <w:rPr>
                <w:sz w:val="22"/>
                <w:szCs w:val="22"/>
              </w:rPr>
            </w:pPr>
          </w:p>
        </w:tc>
        <w:tc>
          <w:tcPr>
            <w:tcW w:w="426" w:type="dxa"/>
            <w:shd w:val="clear" w:color="auto" w:fill="FFFFFF" w:themeFill="background1"/>
            <w:vAlign w:val="center"/>
          </w:tcPr>
          <w:p w14:paraId="1961F9F7"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5EBF2C34" w14:textId="77777777" w:rsidR="008F5F90" w:rsidRPr="00632249" w:rsidRDefault="008F5F90" w:rsidP="0013247E">
            <w:pPr>
              <w:shd w:val="clear" w:color="auto" w:fill="FFFFFF" w:themeFill="background1"/>
              <w:spacing w:before="60" w:after="60"/>
              <w:jc w:val="center"/>
              <w:rPr>
                <w:sz w:val="22"/>
                <w:szCs w:val="22"/>
              </w:rPr>
            </w:pPr>
          </w:p>
        </w:tc>
      </w:tr>
      <w:tr w:rsidR="008F5F90" w:rsidRPr="00632249" w14:paraId="642C02CB" w14:textId="77777777" w:rsidTr="00231D28">
        <w:trPr>
          <w:trHeight w:val="227"/>
        </w:trPr>
        <w:tc>
          <w:tcPr>
            <w:tcW w:w="6516" w:type="dxa"/>
            <w:vAlign w:val="bottom"/>
          </w:tcPr>
          <w:p w14:paraId="46F3D3E3" w14:textId="6B830E50" w:rsidR="008F5F90" w:rsidRPr="00632249" w:rsidRDefault="008F5F90" w:rsidP="0013247E">
            <w:pPr>
              <w:shd w:val="clear" w:color="auto" w:fill="FFFFFF" w:themeFill="background1"/>
              <w:spacing w:before="60" w:after="60"/>
              <w:rPr>
                <w:sz w:val="22"/>
                <w:szCs w:val="22"/>
              </w:rPr>
            </w:pPr>
            <w:r w:rsidRPr="00632249">
              <w:t>Inteligentní plánování, rozvrhování, predikce a diagnostika, spolehlivost</w:t>
            </w:r>
          </w:p>
        </w:tc>
        <w:tc>
          <w:tcPr>
            <w:tcW w:w="426" w:type="dxa"/>
            <w:vAlign w:val="center"/>
          </w:tcPr>
          <w:p w14:paraId="13148FF2" w14:textId="77777777" w:rsidR="008F5F90" w:rsidRPr="00632249" w:rsidRDefault="008F5F90" w:rsidP="0013247E">
            <w:pPr>
              <w:shd w:val="clear" w:color="auto" w:fill="FFFFFF" w:themeFill="background1"/>
              <w:spacing w:before="60" w:after="60"/>
              <w:jc w:val="center"/>
              <w:rPr>
                <w:sz w:val="22"/>
                <w:szCs w:val="22"/>
              </w:rPr>
            </w:pPr>
          </w:p>
        </w:tc>
        <w:tc>
          <w:tcPr>
            <w:tcW w:w="425" w:type="dxa"/>
            <w:vAlign w:val="center"/>
          </w:tcPr>
          <w:p w14:paraId="16E300A5" w14:textId="77777777"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FFFFFF" w:themeFill="background1"/>
            <w:vAlign w:val="center"/>
          </w:tcPr>
          <w:p w14:paraId="1D9C8998" w14:textId="22A7C19E" w:rsidR="008F5F90" w:rsidRPr="00632249" w:rsidRDefault="008F5F90" w:rsidP="0013247E">
            <w:pPr>
              <w:shd w:val="clear" w:color="auto" w:fill="FFFFFF" w:themeFill="background1"/>
              <w:spacing w:before="60" w:after="60"/>
              <w:jc w:val="center"/>
              <w:rPr>
                <w:sz w:val="22"/>
                <w:szCs w:val="22"/>
              </w:rPr>
            </w:pPr>
          </w:p>
        </w:tc>
        <w:tc>
          <w:tcPr>
            <w:tcW w:w="425" w:type="dxa"/>
            <w:shd w:val="clear" w:color="auto" w:fill="BFBFBF" w:themeFill="background1" w:themeFillShade="BF"/>
            <w:vAlign w:val="center"/>
          </w:tcPr>
          <w:p w14:paraId="195742EB" w14:textId="18BB9AA6" w:rsidR="008F5F90" w:rsidRPr="00632249" w:rsidRDefault="00F933CC" w:rsidP="0013247E">
            <w:pPr>
              <w:shd w:val="clear" w:color="auto" w:fill="FFFFFF" w:themeFill="background1"/>
              <w:spacing w:before="60" w:after="60"/>
              <w:jc w:val="center"/>
              <w:rPr>
                <w:sz w:val="22"/>
                <w:szCs w:val="22"/>
              </w:rPr>
            </w:pPr>
            <w:r w:rsidRPr="00632249">
              <w:t>X</w:t>
            </w:r>
          </w:p>
        </w:tc>
        <w:tc>
          <w:tcPr>
            <w:tcW w:w="426" w:type="dxa"/>
            <w:vAlign w:val="center"/>
          </w:tcPr>
          <w:p w14:paraId="43AEFBC6" w14:textId="77777777" w:rsidR="008F5F90" w:rsidRPr="00632249" w:rsidRDefault="008F5F90" w:rsidP="0013247E">
            <w:pPr>
              <w:shd w:val="clear" w:color="auto" w:fill="FFFFFF" w:themeFill="background1"/>
              <w:spacing w:before="60" w:after="60"/>
              <w:jc w:val="center"/>
              <w:rPr>
                <w:sz w:val="22"/>
                <w:szCs w:val="22"/>
              </w:rPr>
            </w:pPr>
          </w:p>
        </w:tc>
        <w:tc>
          <w:tcPr>
            <w:tcW w:w="425" w:type="dxa"/>
            <w:vAlign w:val="center"/>
          </w:tcPr>
          <w:p w14:paraId="2AFDC2EF" w14:textId="77777777" w:rsidR="008F5F90" w:rsidRPr="00632249" w:rsidRDefault="008F5F90" w:rsidP="0013247E">
            <w:pPr>
              <w:shd w:val="clear" w:color="auto" w:fill="FFFFFF" w:themeFill="background1"/>
              <w:spacing w:before="60" w:after="60"/>
              <w:jc w:val="center"/>
              <w:rPr>
                <w:sz w:val="22"/>
                <w:szCs w:val="22"/>
              </w:rPr>
            </w:pPr>
          </w:p>
        </w:tc>
      </w:tr>
    </w:tbl>
    <w:p w14:paraId="6030E525" w14:textId="3709F0C4" w:rsidR="00805393" w:rsidRPr="00632249" w:rsidRDefault="0013247E" w:rsidP="0013247E">
      <w:pPr>
        <w:pStyle w:val="Titulek"/>
        <w:rPr>
          <w:sz w:val="22"/>
          <w:szCs w:val="22"/>
          <w:rPrChange w:id="921" w:author="Martin Sysel" w:date="2018-11-19T14:51:00Z">
            <w:rPr/>
          </w:rPrChange>
        </w:rPr>
      </w:pPr>
      <w:r w:rsidRPr="00632249">
        <w:rPr>
          <w:sz w:val="22"/>
          <w:szCs w:val="22"/>
          <w:rPrChange w:id="922" w:author="Martin Sysel" w:date="2018-11-19T14:51:00Z">
            <w:rPr/>
          </w:rPrChange>
        </w:rPr>
        <w:t>Tab. 3b. Soulad studijního programu Informační technologie v administrativě se základním tematickými okruhy pro oblast vzdělávání Ekonomické obory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C44FA8" w:rsidRPr="00632249" w14:paraId="78376692" w14:textId="77777777" w:rsidTr="00CB4421">
        <w:trPr>
          <w:trHeight w:val="714"/>
        </w:trPr>
        <w:tc>
          <w:tcPr>
            <w:tcW w:w="6516" w:type="dxa"/>
            <w:vAlign w:val="center"/>
          </w:tcPr>
          <w:p w14:paraId="7E0D5E8D" w14:textId="722EFABF" w:rsidR="00C44FA8" w:rsidRPr="00632249" w:rsidRDefault="00C44FA8" w:rsidP="0013247E">
            <w:pPr>
              <w:pStyle w:val="Psmenkovvelk2"/>
              <w:shd w:val="clear" w:color="auto" w:fill="FFFFFF" w:themeFill="background1"/>
              <w:spacing w:before="60" w:after="60"/>
              <w:ind w:left="360"/>
              <w:jc w:val="left"/>
              <w:rPr>
                <w:rFonts w:cstheme="minorHAnsi"/>
                <w:sz w:val="22"/>
                <w:szCs w:val="22"/>
              </w:rPr>
            </w:pPr>
            <w:r w:rsidRPr="00632249">
              <w:rPr>
                <w:rFonts w:cstheme="minorHAnsi"/>
                <w:szCs w:val="22"/>
              </w:rPr>
              <w:t xml:space="preserve">Základní tematické okruhy - </w:t>
            </w:r>
            <w:r w:rsidRPr="001B059E">
              <w:rPr>
                <w:szCs w:val="22"/>
              </w:rPr>
              <w:t>Ekonomické obory</w:t>
            </w:r>
          </w:p>
        </w:tc>
        <w:tc>
          <w:tcPr>
            <w:tcW w:w="426" w:type="dxa"/>
            <w:vAlign w:val="center"/>
          </w:tcPr>
          <w:p w14:paraId="61F15330"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5</w:t>
            </w:r>
          </w:p>
        </w:tc>
        <w:tc>
          <w:tcPr>
            <w:tcW w:w="425" w:type="dxa"/>
            <w:vAlign w:val="center"/>
          </w:tcPr>
          <w:p w14:paraId="02113DF8"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4</w:t>
            </w:r>
          </w:p>
        </w:tc>
        <w:tc>
          <w:tcPr>
            <w:tcW w:w="425" w:type="dxa"/>
            <w:vAlign w:val="center"/>
          </w:tcPr>
          <w:p w14:paraId="6A830B4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3</w:t>
            </w:r>
          </w:p>
        </w:tc>
        <w:tc>
          <w:tcPr>
            <w:tcW w:w="425" w:type="dxa"/>
            <w:vAlign w:val="center"/>
          </w:tcPr>
          <w:p w14:paraId="4054F891"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2</w:t>
            </w:r>
          </w:p>
        </w:tc>
        <w:tc>
          <w:tcPr>
            <w:tcW w:w="426" w:type="dxa"/>
            <w:vAlign w:val="center"/>
          </w:tcPr>
          <w:p w14:paraId="16D0A5A0"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1</w:t>
            </w:r>
          </w:p>
        </w:tc>
        <w:tc>
          <w:tcPr>
            <w:tcW w:w="425" w:type="dxa"/>
            <w:vAlign w:val="center"/>
          </w:tcPr>
          <w:p w14:paraId="5D6EA185"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0</w:t>
            </w:r>
          </w:p>
        </w:tc>
      </w:tr>
      <w:tr w:rsidR="00C44FA8" w:rsidRPr="00632249" w14:paraId="29C47A77" w14:textId="77777777" w:rsidTr="00231D28">
        <w:trPr>
          <w:trHeight w:val="227"/>
        </w:trPr>
        <w:tc>
          <w:tcPr>
            <w:tcW w:w="6516" w:type="dxa"/>
            <w:vAlign w:val="center"/>
          </w:tcPr>
          <w:p w14:paraId="0066E787" w14:textId="28C1C323" w:rsidR="00C44FA8" w:rsidRPr="00632249" w:rsidRDefault="00C44FA8" w:rsidP="0013247E">
            <w:pPr>
              <w:shd w:val="clear" w:color="auto" w:fill="FFFFFF" w:themeFill="background1"/>
              <w:spacing w:before="60" w:after="60"/>
              <w:rPr>
                <w:sz w:val="22"/>
                <w:szCs w:val="22"/>
              </w:rPr>
            </w:pPr>
            <w:r w:rsidRPr="00632249">
              <w:t>Management</w:t>
            </w:r>
          </w:p>
        </w:tc>
        <w:tc>
          <w:tcPr>
            <w:tcW w:w="426" w:type="dxa"/>
            <w:shd w:val="clear" w:color="auto" w:fill="FFFFFF" w:themeFill="background1"/>
            <w:vAlign w:val="center"/>
          </w:tcPr>
          <w:p w14:paraId="06CCDC85"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14:paraId="7C348FD0" w14:textId="4D6FDEEC" w:rsidR="00C44FA8" w:rsidRPr="00632249" w:rsidRDefault="00B07BD7"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X</w:t>
            </w:r>
          </w:p>
        </w:tc>
        <w:tc>
          <w:tcPr>
            <w:tcW w:w="425" w:type="dxa"/>
            <w:shd w:val="clear" w:color="auto" w:fill="FFFFFF" w:themeFill="background1"/>
            <w:vAlign w:val="center"/>
          </w:tcPr>
          <w:p w14:paraId="077E214F" w14:textId="57C7F34D"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0CD0768B" w14:textId="170437BC"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6" w:type="dxa"/>
            <w:shd w:val="clear" w:color="auto" w:fill="FFFFFF" w:themeFill="background1"/>
            <w:vAlign w:val="center"/>
          </w:tcPr>
          <w:p w14:paraId="346077BB"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73DE147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r>
      <w:tr w:rsidR="00C44FA8" w:rsidRPr="00632249" w14:paraId="438C28F9" w14:textId="77777777" w:rsidTr="00231D28">
        <w:trPr>
          <w:trHeight w:val="227"/>
        </w:trPr>
        <w:tc>
          <w:tcPr>
            <w:tcW w:w="6516" w:type="dxa"/>
            <w:vAlign w:val="center"/>
          </w:tcPr>
          <w:p w14:paraId="719B01AB" w14:textId="2BD0ECC4" w:rsidR="00C44FA8" w:rsidRPr="00632249" w:rsidRDefault="00C44FA8" w:rsidP="0013247E">
            <w:pPr>
              <w:shd w:val="clear" w:color="auto" w:fill="FFFFFF" w:themeFill="background1"/>
              <w:spacing w:before="60" w:after="60"/>
              <w:rPr>
                <w:sz w:val="22"/>
                <w:szCs w:val="22"/>
              </w:rPr>
            </w:pPr>
            <w:r w:rsidRPr="00632249">
              <w:t>Účetnictví</w:t>
            </w:r>
          </w:p>
        </w:tc>
        <w:tc>
          <w:tcPr>
            <w:tcW w:w="426" w:type="dxa"/>
            <w:shd w:val="clear" w:color="auto" w:fill="FFFFFF" w:themeFill="background1"/>
            <w:vAlign w:val="center"/>
          </w:tcPr>
          <w:p w14:paraId="629BE02D"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14:paraId="10F3FD49" w14:textId="4651BE33" w:rsidR="00C44FA8" w:rsidRPr="00632249" w:rsidRDefault="00B07BD7"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X</w:t>
            </w:r>
          </w:p>
        </w:tc>
        <w:tc>
          <w:tcPr>
            <w:tcW w:w="425" w:type="dxa"/>
            <w:shd w:val="clear" w:color="auto" w:fill="FFFFFF" w:themeFill="background1"/>
            <w:vAlign w:val="center"/>
          </w:tcPr>
          <w:p w14:paraId="7B489250"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2A21FB21" w14:textId="17DAF766"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6" w:type="dxa"/>
            <w:shd w:val="clear" w:color="auto" w:fill="FFFFFF" w:themeFill="background1"/>
            <w:vAlign w:val="center"/>
          </w:tcPr>
          <w:p w14:paraId="74ABE266"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011952D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r>
      <w:tr w:rsidR="00C44FA8" w:rsidRPr="00632249" w14:paraId="24F46D3C" w14:textId="77777777" w:rsidTr="00231D28">
        <w:trPr>
          <w:trHeight w:val="227"/>
        </w:trPr>
        <w:tc>
          <w:tcPr>
            <w:tcW w:w="6516" w:type="dxa"/>
            <w:vAlign w:val="center"/>
          </w:tcPr>
          <w:p w14:paraId="730C9FA3" w14:textId="14EB0B0D" w:rsidR="00C44FA8" w:rsidRPr="00632249" w:rsidRDefault="00C44FA8" w:rsidP="0013247E">
            <w:pPr>
              <w:shd w:val="clear" w:color="auto" w:fill="FFFFFF" w:themeFill="background1"/>
              <w:spacing w:before="60" w:after="60"/>
              <w:rPr>
                <w:sz w:val="22"/>
                <w:szCs w:val="22"/>
              </w:rPr>
            </w:pPr>
            <w:r w:rsidRPr="00632249">
              <w:t>Ekonometrie, operační výzkum, statistika, datové vědy</w:t>
            </w:r>
          </w:p>
        </w:tc>
        <w:tc>
          <w:tcPr>
            <w:tcW w:w="426" w:type="dxa"/>
            <w:shd w:val="clear" w:color="auto" w:fill="FFFFFF" w:themeFill="background1"/>
            <w:vAlign w:val="center"/>
          </w:tcPr>
          <w:p w14:paraId="46552AF3"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4C5D7422"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383D1D9C"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5" w:type="dxa"/>
            <w:shd w:val="clear" w:color="auto" w:fill="FFFFFF" w:themeFill="background1"/>
            <w:vAlign w:val="center"/>
          </w:tcPr>
          <w:p w14:paraId="1BA5BAAC"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c>
          <w:tcPr>
            <w:tcW w:w="426" w:type="dxa"/>
            <w:shd w:val="clear" w:color="auto" w:fill="BFBFBF" w:themeFill="background1" w:themeFillShade="BF"/>
            <w:vAlign w:val="center"/>
          </w:tcPr>
          <w:p w14:paraId="3FF71986" w14:textId="70289A62" w:rsidR="00C44FA8" w:rsidRPr="00632249" w:rsidRDefault="00F933CC" w:rsidP="0013247E">
            <w:pPr>
              <w:shd w:val="clear" w:color="auto" w:fill="FFFFFF" w:themeFill="background1"/>
              <w:spacing w:before="60" w:after="60"/>
              <w:jc w:val="center"/>
              <w:rPr>
                <w:rFonts w:asciiTheme="minorHAnsi" w:hAnsiTheme="minorHAnsi" w:cstheme="minorHAnsi"/>
                <w:sz w:val="22"/>
                <w:szCs w:val="22"/>
              </w:rPr>
            </w:pPr>
            <w:r w:rsidRPr="00632249">
              <w:rPr>
                <w:rFonts w:asciiTheme="minorHAnsi" w:hAnsiTheme="minorHAnsi" w:cstheme="minorHAnsi"/>
              </w:rPr>
              <w:t>X</w:t>
            </w:r>
          </w:p>
        </w:tc>
        <w:tc>
          <w:tcPr>
            <w:tcW w:w="425" w:type="dxa"/>
            <w:shd w:val="clear" w:color="auto" w:fill="FFFFFF" w:themeFill="background1"/>
            <w:vAlign w:val="center"/>
          </w:tcPr>
          <w:p w14:paraId="059AF6A3"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
            </w:pPr>
          </w:p>
        </w:tc>
      </w:tr>
      <w:tr w:rsidR="00C44FA8" w:rsidRPr="00632249" w14:paraId="4B507A37" w14:textId="77777777" w:rsidTr="00231D28">
        <w:trPr>
          <w:trHeight w:val="227"/>
        </w:trPr>
        <w:tc>
          <w:tcPr>
            <w:tcW w:w="6516" w:type="dxa"/>
            <w:vAlign w:val="bottom"/>
          </w:tcPr>
          <w:p w14:paraId="500F5C1B" w14:textId="7F431271" w:rsidR="00C44FA8" w:rsidRPr="00632249" w:rsidRDefault="00C44FA8" w:rsidP="0013247E">
            <w:pPr>
              <w:shd w:val="clear" w:color="auto" w:fill="FFFFFF" w:themeFill="background1"/>
              <w:spacing w:before="60" w:after="60"/>
              <w:rPr>
                <w:sz w:val="22"/>
                <w:szCs w:val="22"/>
              </w:rPr>
            </w:pPr>
            <w:r w:rsidRPr="00632249">
              <w:t>Finance</w:t>
            </w:r>
          </w:p>
        </w:tc>
        <w:tc>
          <w:tcPr>
            <w:tcW w:w="426" w:type="dxa"/>
            <w:shd w:val="clear" w:color="auto" w:fill="FFFFFF" w:themeFill="background1"/>
            <w:vAlign w:val="center"/>
          </w:tcPr>
          <w:p w14:paraId="784D5252"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23"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495BFDD0" w14:textId="60B797C3" w:rsidR="00C44FA8" w:rsidRPr="00632249" w:rsidRDefault="00F933CC" w:rsidP="0013247E">
            <w:pPr>
              <w:shd w:val="clear" w:color="auto" w:fill="FFFFFF" w:themeFill="background1"/>
              <w:spacing w:before="60" w:after="60"/>
              <w:jc w:val="center"/>
              <w:rPr>
                <w:rFonts w:asciiTheme="minorHAnsi" w:hAnsiTheme="minorHAnsi" w:cstheme="minorHAnsi"/>
                <w:sz w:val="22"/>
                <w:szCs w:val="22"/>
                <w:rPrChange w:id="924"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6924EF4C" w14:textId="6BC80095"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2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8FD358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26" w:author="Martin Sysel" w:date="2018-11-19T14:51:00Z">
                  <w:rPr>
                    <w:rFonts w:asciiTheme="minorHAnsi" w:hAnsiTheme="minorHAnsi" w:cstheme="minorHAnsi"/>
                  </w:rPr>
                </w:rPrChange>
              </w:rPr>
            </w:pPr>
          </w:p>
        </w:tc>
        <w:tc>
          <w:tcPr>
            <w:tcW w:w="426" w:type="dxa"/>
            <w:shd w:val="clear" w:color="auto" w:fill="FFFFFF" w:themeFill="background1"/>
            <w:vAlign w:val="center"/>
          </w:tcPr>
          <w:p w14:paraId="34FBBD6F"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2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89F1E0C"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28" w:author="Martin Sysel" w:date="2018-11-19T14:51:00Z">
                  <w:rPr>
                    <w:rFonts w:asciiTheme="minorHAnsi" w:hAnsiTheme="minorHAnsi" w:cstheme="minorHAnsi"/>
                  </w:rPr>
                </w:rPrChange>
              </w:rPr>
            </w:pPr>
          </w:p>
        </w:tc>
      </w:tr>
      <w:tr w:rsidR="00C44FA8" w:rsidRPr="00632249" w14:paraId="55A18905" w14:textId="77777777" w:rsidTr="00231D28">
        <w:trPr>
          <w:trHeight w:val="227"/>
        </w:trPr>
        <w:tc>
          <w:tcPr>
            <w:tcW w:w="6516" w:type="dxa"/>
            <w:vAlign w:val="bottom"/>
          </w:tcPr>
          <w:p w14:paraId="696D713C" w14:textId="058E52A0" w:rsidR="00C44FA8" w:rsidRPr="00632249" w:rsidRDefault="00C44FA8" w:rsidP="0013247E">
            <w:pPr>
              <w:shd w:val="clear" w:color="auto" w:fill="FFFFFF" w:themeFill="background1"/>
              <w:spacing w:before="60" w:after="60"/>
              <w:rPr>
                <w:sz w:val="22"/>
                <w:szCs w:val="22"/>
              </w:rPr>
            </w:pPr>
            <w:r w:rsidRPr="00632249">
              <w:t>Mikroekonomie</w:t>
            </w:r>
          </w:p>
        </w:tc>
        <w:tc>
          <w:tcPr>
            <w:tcW w:w="426" w:type="dxa"/>
            <w:shd w:val="clear" w:color="auto" w:fill="FFFFFF" w:themeFill="background1"/>
            <w:vAlign w:val="center"/>
          </w:tcPr>
          <w:p w14:paraId="269E0229"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29"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6C59FEF"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0"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69560C7"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1"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1BAE7AAD" w14:textId="7E45FEE9" w:rsidR="00C44FA8" w:rsidRPr="00632249" w:rsidRDefault="00F933CC" w:rsidP="0013247E">
            <w:pPr>
              <w:shd w:val="clear" w:color="auto" w:fill="FFFFFF" w:themeFill="background1"/>
              <w:spacing w:before="60" w:after="60"/>
              <w:jc w:val="center"/>
              <w:rPr>
                <w:rFonts w:asciiTheme="minorHAnsi" w:hAnsiTheme="minorHAnsi" w:cstheme="minorHAnsi"/>
                <w:sz w:val="22"/>
                <w:szCs w:val="22"/>
                <w:rPrChange w:id="932"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6" w:type="dxa"/>
            <w:shd w:val="clear" w:color="auto" w:fill="FFFFFF" w:themeFill="background1"/>
            <w:vAlign w:val="center"/>
          </w:tcPr>
          <w:p w14:paraId="0FA50429" w14:textId="72CB4245"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3"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89D4D0B"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4" w:author="Martin Sysel" w:date="2018-11-19T14:51:00Z">
                  <w:rPr>
                    <w:rFonts w:asciiTheme="minorHAnsi" w:hAnsiTheme="minorHAnsi" w:cstheme="minorHAnsi"/>
                  </w:rPr>
                </w:rPrChange>
              </w:rPr>
            </w:pPr>
          </w:p>
        </w:tc>
      </w:tr>
      <w:tr w:rsidR="00C44FA8" w:rsidRPr="00632249" w14:paraId="01543758" w14:textId="77777777" w:rsidTr="00231D28">
        <w:trPr>
          <w:trHeight w:val="227"/>
        </w:trPr>
        <w:tc>
          <w:tcPr>
            <w:tcW w:w="6516" w:type="dxa"/>
            <w:vAlign w:val="bottom"/>
          </w:tcPr>
          <w:p w14:paraId="31125F7B" w14:textId="27BA8D77" w:rsidR="00C44FA8" w:rsidRPr="00632249" w:rsidRDefault="00C44FA8" w:rsidP="0013247E">
            <w:pPr>
              <w:shd w:val="clear" w:color="auto" w:fill="FFFFFF" w:themeFill="background1"/>
              <w:spacing w:before="60" w:after="60"/>
              <w:rPr>
                <w:sz w:val="22"/>
                <w:szCs w:val="22"/>
              </w:rPr>
            </w:pPr>
            <w:r w:rsidRPr="00632249">
              <w:t>Makroekonomie</w:t>
            </w:r>
          </w:p>
        </w:tc>
        <w:tc>
          <w:tcPr>
            <w:tcW w:w="426" w:type="dxa"/>
            <w:shd w:val="clear" w:color="auto" w:fill="FFFFFF" w:themeFill="background1"/>
            <w:vAlign w:val="center"/>
          </w:tcPr>
          <w:p w14:paraId="28E5C348" w14:textId="7ABA51DD"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1817395"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6" w:author="Martin Sysel" w:date="2018-11-19T14:51:00Z">
                  <w:rPr>
                    <w:rFonts w:asciiTheme="minorHAnsi" w:hAnsiTheme="minorHAnsi" w:cstheme="minorHAnsi"/>
                  </w:rPr>
                </w:rPrChange>
              </w:rPr>
            </w:pPr>
          </w:p>
        </w:tc>
        <w:tc>
          <w:tcPr>
            <w:tcW w:w="425" w:type="dxa"/>
            <w:shd w:val="clear" w:color="auto" w:fill="FFFFFF" w:themeFill="background1"/>
            <w:vAlign w:val="center"/>
          </w:tcPr>
          <w:p w14:paraId="2E3BC71D"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6526EE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38" w:author="Martin Sysel" w:date="2018-11-19T14:51:00Z">
                  <w:rPr>
                    <w:rFonts w:asciiTheme="minorHAnsi" w:hAnsiTheme="minorHAnsi" w:cstheme="minorHAnsi"/>
                  </w:rPr>
                </w:rPrChange>
              </w:rPr>
            </w:pPr>
          </w:p>
        </w:tc>
        <w:tc>
          <w:tcPr>
            <w:tcW w:w="426" w:type="dxa"/>
            <w:shd w:val="clear" w:color="auto" w:fill="BFBFBF" w:themeFill="background1" w:themeFillShade="BF"/>
            <w:vAlign w:val="center"/>
          </w:tcPr>
          <w:p w14:paraId="6375D681" w14:textId="5E512023" w:rsidR="00C44FA8" w:rsidRPr="00632249" w:rsidRDefault="00F933CC" w:rsidP="0013247E">
            <w:pPr>
              <w:shd w:val="clear" w:color="auto" w:fill="FFFFFF" w:themeFill="background1"/>
              <w:spacing w:before="60" w:after="60"/>
              <w:jc w:val="center"/>
              <w:rPr>
                <w:rFonts w:asciiTheme="minorHAnsi" w:hAnsiTheme="minorHAnsi" w:cstheme="minorHAnsi"/>
                <w:sz w:val="22"/>
                <w:szCs w:val="22"/>
                <w:rPrChange w:id="939"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3AB3085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0" w:author="Martin Sysel" w:date="2018-11-19T14:51:00Z">
                  <w:rPr>
                    <w:rFonts w:asciiTheme="minorHAnsi" w:hAnsiTheme="minorHAnsi" w:cstheme="minorHAnsi"/>
                  </w:rPr>
                </w:rPrChange>
              </w:rPr>
            </w:pPr>
          </w:p>
        </w:tc>
      </w:tr>
      <w:tr w:rsidR="00C44FA8" w:rsidRPr="00632249" w14:paraId="358BCA62" w14:textId="77777777" w:rsidTr="00231D28">
        <w:trPr>
          <w:trHeight w:val="227"/>
        </w:trPr>
        <w:tc>
          <w:tcPr>
            <w:tcW w:w="6516" w:type="dxa"/>
            <w:vAlign w:val="bottom"/>
          </w:tcPr>
          <w:p w14:paraId="16DBEBDC" w14:textId="2C34B52B" w:rsidR="00C44FA8" w:rsidRPr="00632249" w:rsidRDefault="00C44FA8" w:rsidP="0013247E">
            <w:pPr>
              <w:shd w:val="clear" w:color="auto" w:fill="FFFFFF" w:themeFill="background1"/>
              <w:spacing w:before="60" w:after="60"/>
              <w:rPr>
                <w:sz w:val="22"/>
                <w:szCs w:val="22"/>
              </w:rPr>
            </w:pPr>
            <w:r w:rsidRPr="00632249">
              <w:t>Veřejná ekonomie</w:t>
            </w:r>
          </w:p>
        </w:tc>
        <w:tc>
          <w:tcPr>
            <w:tcW w:w="426" w:type="dxa"/>
            <w:shd w:val="clear" w:color="auto" w:fill="FFFFFF" w:themeFill="background1"/>
            <w:vAlign w:val="center"/>
          </w:tcPr>
          <w:p w14:paraId="0DF415F1"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1"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7FA744F"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2" w:author="Martin Sysel" w:date="2018-11-19T14:51:00Z">
                  <w:rPr>
                    <w:rFonts w:asciiTheme="minorHAnsi" w:hAnsiTheme="minorHAnsi" w:cstheme="minorHAnsi"/>
                  </w:rPr>
                </w:rPrChange>
              </w:rPr>
            </w:pPr>
          </w:p>
        </w:tc>
        <w:tc>
          <w:tcPr>
            <w:tcW w:w="425" w:type="dxa"/>
            <w:shd w:val="clear" w:color="auto" w:fill="FFFFFF" w:themeFill="background1"/>
            <w:vAlign w:val="center"/>
          </w:tcPr>
          <w:p w14:paraId="0E4CF446" w14:textId="58E394C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3"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3943DD13" w14:textId="694AC357" w:rsidR="00C44FA8" w:rsidRPr="00632249" w:rsidRDefault="00F933CC" w:rsidP="0013247E">
            <w:pPr>
              <w:shd w:val="clear" w:color="auto" w:fill="FFFFFF" w:themeFill="background1"/>
              <w:spacing w:before="60" w:after="60"/>
              <w:jc w:val="center"/>
              <w:rPr>
                <w:rFonts w:asciiTheme="minorHAnsi" w:hAnsiTheme="minorHAnsi" w:cstheme="minorHAnsi"/>
                <w:sz w:val="22"/>
                <w:szCs w:val="22"/>
                <w:rPrChange w:id="944"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6" w:type="dxa"/>
            <w:shd w:val="clear" w:color="auto" w:fill="FFFFFF" w:themeFill="background1"/>
            <w:vAlign w:val="center"/>
          </w:tcPr>
          <w:p w14:paraId="7B84EBD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559151D"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6" w:author="Martin Sysel" w:date="2018-11-19T14:51:00Z">
                  <w:rPr>
                    <w:rFonts w:asciiTheme="minorHAnsi" w:hAnsiTheme="minorHAnsi" w:cstheme="minorHAnsi"/>
                  </w:rPr>
                </w:rPrChange>
              </w:rPr>
            </w:pPr>
          </w:p>
        </w:tc>
      </w:tr>
      <w:tr w:rsidR="00C44FA8" w:rsidRPr="00632249" w14:paraId="4627FC0F" w14:textId="77777777" w:rsidTr="00231D28">
        <w:trPr>
          <w:trHeight w:val="227"/>
        </w:trPr>
        <w:tc>
          <w:tcPr>
            <w:tcW w:w="6516" w:type="dxa"/>
            <w:vAlign w:val="bottom"/>
          </w:tcPr>
          <w:p w14:paraId="4EDFEB11" w14:textId="2123D280" w:rsidR="00C44FA8" w:rsidRPr="00632249" w:rsidRDefault="00C44FA8" w:rsidP="0013247E">
            <w:pPr>
              <w:shd w:val="clear" w:color="auto" w:fill="FFFFFF" w:themeFill="background1"/>
              <w:spacing w:before="60" w:after="60"/>
              <w:rPr>
                <w:sz w:val="22"/>
                <w:szCs w:val="22"/>
              </w:rPr>
            </w:pPr>
            <w:r w:rsidRPr="00632249">
              <w:t>Marketing a obchod</w:t>
            </w:r>
          </w:p>
        </w:tc>
        <w:tc>
          <w:tcPr>
            <w:tcW w:w="426" w:type="dxa"/>
            <w:shd w:val="clear" w:color="auto" w:fill="FFFFFF" w:themeFill="background1"/>
            <w:vAlign w:val="center"/>
          </w:tcPr>
          <w:p w14:paraId="7F49C05E"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7"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4B65C425" w14:textId="6693237E" w:rsidR="00C44FA8" w:rsidRPr="00632249" w:rsidRDefault="00B07BD7" w:rsidP="0013247E">
            <w:pPr>
              <w:shd w:val="clear" w:color="auto" w:fill="FFFFFF" w:themeFill="background1"/>
              <w:spacing w:before="60" w:after="60"/>
              <w:jc w:val="center"/>
              <w:rPr>
                <w:rFonts w:asciiTheme="minorHAnsi" w:hAnsiTheme="minorHAnsi" w:cstheme="minorHAnsi"/>
                <w:sz w:val="22"/>
                <w:szCs w:val="22"/>
                <w:rPrChange w:id="948"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1A228BCC"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49"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A59C81B" w14:textId="2DCF7C1F"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0" w:author="Martin Sysel" w:date="2018-11-19T14:51:00Z">
                  <w:rPr>
                    <w:rFonts w:asciiTheme="minorHAnsi" w:hAnsiTheme="minorHAnsi" w:cstheme="minorHAnsi"/>
                  </w:rPr>
                </w:rPrChange>
              </w:rPr>
            </w:pPr>
          </w:p>
        </w:tc>
        <w:tc>
          <w:tcPr>
            <w:tcW w:w="426" w:type="dxa"/>
            <w:shd w:val="clear" w:color="auto" w:fill="FFFFFF" w:themeFill="background1"/>
            <w:vAlign w:val="center"/>
          </w:tcPr>
          <w:p w14:paraId="215E9A17"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1"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54A1582"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2" w:author="Martin Sysel" w:date="2018-11-19T14:51:00Z">
                  <w:rPr>
                    <w:rFonts w:asciiTheme="minorHAnsi" w:hAnsiTheme="minorHAnsi" w:cstheme="minorHAnsi"/>
                  </w:rPr>
                </w:rPrChange>
              </w:rPr>
            </w:pPr>
          </w:p>
        </w:tc>
      </w:tr>
      <w:tr w:rsidR="00C44FA8" w:rsidRPr="00632249" w14:paraId="594880B9" w14:textId="77777777" w:rsidTr="00231D28">
        <w:trPr>
          <w:trHeight w:val="227"/>
        </w:trPr>
        <w:tc>
          <w:tcPr>
            <w:tcW w:w="6516" w:type="dxa"/>
            <w:vAlign w:val="bottom"/>
          </w:tcPr>
          <w:p w14:paraId="06FDB181" w14:textId="31E2B319" w:rsidR="00C44FA8" w:rsidRPr="00632249" w:rsidRDefault="00C44FA8" w:rsidP="0013247E">
            <w:pPr>
              <w:shd w:val="clear" w:color="auto" w:fill="FFFFFF" w:themeFill="background1"/>
              <w:spacing w:before="60" w:after="60"/>
              <w:rPr>
                <w:sz w:val="22"/>
                <w:szCs w:val="22"/>
              </w:rPr>
            </w:pPr>
            <w:r w:rsidRPr="00632249">
              <w:t>Odvětvové a průřezové ekonomiky</w:t>
            </w:r>
          </w:p>
        </w:tc>
        <w:tc>
          <w:tcPr>
            <w:tcW w:w="426" w:type="dxa"/>
            <w:shd w:val="clear" w:color="auto" w:fill="FFFFFF" w:themeFill="background1"/>
            <w:vAlign w:val="center"/>
          </w:tcPr>
          <w:p w14:paraId="4D8F6479"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3"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10E6228"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4" w:author="Martin Sysel" w:date="2018-11-19T14:51:00Z">
                  <w:rPr>
                    <w:rFonts w:asciiTheme="minorHAnsi" w:hAnsiTheme="minorHAnsi" w:cstheme="minorHAnsi"/>
                  </w:rPr>
                </w:rPrChange>
              </w:rPr>
            </w:pPr>
          </w:p>
        </w:tc>
        <w:tc>
          <w:tcPr>
            <w:tcW w:w="425" w:type="dxa"/>
            <w:shd w:val="clear" w:color="auto" w:fill="FFFFFF" w:themeFill="background1"/>
            <w:vAlign w:val="center"/>
          </w:tcPr>
          <w:p w14:paraId="6FD85718" w14:textId="7434DEA2"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59922742"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6" w:author="Martin Sysel" w:date="2018-11-19T14:51:00Z">
                  <w:rPr>
                    <w:rFonts w:asciiTheme="minorHAnsi" w:hAnsiTheme="minorHAnsi" w:cstheme="minorHAnsi"/>
                  </w:rPr>
                </w:rPrChange>
              </w:rPr>
            </w:pPr>
          </w:p>
        </w:tc>
        <w:tc>
          <w:tcPr>
            <w:tcW w:w="426" w:type="dxa"/>
            <w:shd w:val="clear" w:color="auto" w:fill="BFBFBF" w:themeFill="background1" w:themeFillShade="BF"/>
            <w:vAlign w:val="center"/>
          </w:tcPr>
          <w:p w14:paraId="56F8EC69" w14:textId="2B4DDAA0" w:rsidR="00C44FA8" w:rsidRPr="00632249" w:rsidRDefault="00F933CC" w:rsidP="0013247E">
            <w:pPr>
              <w:shd w:val="clear" w:color="auto" w:fill="FFFFFF" w:themeFill="background1"/>
              <w:spacing w:before="60" w:after="60"/>
              <w:jc w:val="center"/>
              <w:rPr>
                <w:rFonts w:asciiTheme="minorHAnsi" w:hAnsiTheme="minorHAnsi" w:cstheme="minorHAnsi"/>
                <w:sz w:val="22"/>
                <w:szCs w:val="22"/>
                <w:rPrChange w:id="957"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26926564"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8" w:author="Martin Sysel" w:date="2018-11-19T14:51:00Z">
                  <w:rPr>
                    <w:rFonts w:asciiTheme="minorHAnsi" w:hAnsiTheme="minorHAnsi" w:cstheme="minorHAnsi"/>
                  </w:rPr>
                </w:rPrChange>
              </w:rPr>
            </w:pPr>
          </w:p>
        </w:tc>
      </w:tr>
      <w:tr w:rsidR="00C44FA8" w:rsidRPr="00632249" w14:paraId="4A71DC01" w14:textId="77777777" w:rsidTr="00231D28">
        <w:trPr>
          <w:trHeight w:val="227"/>
        </w:trPr>
        <w:tc>
          <w:tcPr>
            <w:tcW w:w="6516" w:type="dxa"/>
            <w:vAlign w:val="bottom"/>
          </w:tcPr>
          <w:p w14:paraId="4D7F196A" w14:textId="2E5322EC" w:rsidR="00C44FA8" w:rsidRPr="00632249" w:rsidRDefault="00C44FA8" w:rsidP="0013247E">
            <w:pPr>
              <w:shd w:val="clear" w:color="auto" w:fill="FFFFFF" w:themeFill="background1"/>
              <w:spacing w:before="60" w:after="60"/>
              <w:rPr>
                <w:sz w:val="22"/>
                <w:szCs w:val="22"/>
              </w:rPr>
            </w:pPr>
            <w:r w:rsidRPr="00632249">
              <w:t>Podniková ekonomika</w:t>
            </w:r>
          </w:p>
        </w:tc>
        <w:tc>
          <w:tcPr>
            <w:tcW w:w="426" w:type="dxa"/>
            <w:shd w:val="clear" w:color="auto" w:fill="FFFFFF" w:themeFill="background1"/>
            <w:vAlign w:val="center"/>
          </w:tcPr>
          <w:p w14:paraId="1FFEDA0A"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59" w:author="Martin Sysel" w:date="2018-11-19T14:51:00Z">
                  <w:rPr>
                    <w:rFonts w:asciiTheme="minorHAnsi" w:hAnsiTheme="minorHAnsi" w:cstheme="minorHAnsi"/>
                  </w:rPr>
                </w:rPrChange>
              </w:rPr>
            </w:pPr>
          </w:p>
        </w:tc>
        <w:tc>
          <w:tcPr>
            <w:tcW w:w="425" w:type="dxa"/>
            <w:shd w:val="clear" w:color="auto" w:fill="BFBFBF" w:themeFill="background1" w:themeFillShade="BF"/>
            <w:vAlign w:val="center"/>
          </w:tcPr>
          <w:p w14:paraId="0EFF8601" w14:textId="0BD98556" w:rsidR="00C44FA8" w:rsidRPr="00632249" w:rsidRDefault="00B07BD7" w:rsidP="0013247E">
            <w:pPr>
              <w:shd w:val="clear" w:color="auto" w:fill="FFFFFF" w:themeFill="background1"/>
              <w:spacing w:before="60" w:after="60"/>
              <w:jc w:val="center"/>
              <w:rPr>
                <w:rFonts w:asciiTheme="minorHAnsi" w:hAnsiTheme="minorHAnsi" w:cstheme="minorHAnsi"/>
                <w:sz w:val="22"/>
                <w:szCs w:val="22"/>
                <w:rPrChange w:id="960"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7BC49C11"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1"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0A431DC" w14:textId="32DCE014"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2" w:author="Martin Sysel" w:date="2018-11-19T14:51:00Z">
                  <w:rPr>
                    <w:rFonts w:asciiTheme="minorHAnsi" w:hAnsiTheme="minorHAnsi" w:cstheme="minorHAnsi"/>
                  </w:rPr>
                </w:rPrChange>
              </w:rPr>
            </w:pPr>
          </w:p>
        </w:tc>
        <w:tc>
          <w:tcPr>
            <w:tcW w:w="426" w:type="dxa"/>
            <w:shd w:val="clear" w:color="auto" w:fill="FFFFFF" w:themeFill="background1"/>
            <w:vAlign w:val="center"/>
          </w:tcPr>
          <w:p w14:paraId="76199E29"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3"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FD5718C"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4" w:author="Martin Sysel" w:date="2018-11-19T14:51:00Z">
                  <w:rPr>
                    <w:rFonts w:asciiTheme="minorHAnsi" w:hAnsiTheme="minorHAnsi" w:cstheme="minorHAnsi"/>
                  </w:rPr>
                </w:rPrChange>
              </w:rPr>
            </w:pPr>
          </w:p>
        </w:tc>
      </w:tr>
      <w:tr w:rsidR="00C44FA8" w:rsidRPr="00632249" w14:paraId="3EBF855D" w14:textId="77777777" w:rsidTr="00231D28">
        <w:trPr>
          <w:trHeight w:val="227"/>
        </w:trPr>
        <w:tc>
          <w:tcPr>
            <w:tcW w:w="6516" w:type="dxa"/>
            <w:vAlign w:val="bottom"/>
          </w:tcPr>
          <w:p w14:paraId="0D11EB88" w14:textId="3C52635C" w:rsidR="00C44FA8" w:rsidRPr="00632249" w:rsidRDefault="00C44FA8" w:rsidP="0013247E">
            <w:pPr>
              <w:shd w:val="clear" w:color="auto" w:fill="FFFFFF" w:themeFill="background1"/>
              <w:spacing w:before="60" w:after="60"/>
              <w:rPr>
                <w:sz w:val="22"/>
                <w:szCs w:val="22"/>
              </w:rPr>
            </w:pPr>
            <w:r w:rsidRPr="00632249">
              <w:t>Regionální rozvoj</w:t>
            </w:r>
          </w:p>
        </w:tc>
        <w:tc>
          <w:tcPr>
            <w:tcW w:w="426" w:type="dxa"/>
            <w:shd w:val="clear" w:color="auto" w:fill="FFFFFF" w:themeFill="background1"/>
            <w:vAlign w:val="center"/>
          </w:tcPr>
          <w:p w14:paraId="038579BB"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5" w:author="Martin Sysel" w:date="2018-11-19T14:51:00Z">
                  <w:rPr>
                    <w:rFonts w:asciiTheme="minorHAnsi" w:hAnsiTheme="minorHAnsi" w:cstheme="minorHAnsi"/>
                  </w:rPr>
                </w:rPrChange>
              </w:rPr>
            </w:pPr>
          </w:p>
        </w:tc>
        <w:tc>
          <w:tcPr>
            <w:tcW w:w="425" w:type="dxa"/>
            <w:shd w:val="clear" w:color="auto" w:fill="FFFFFF" w:themeFill="background1"/>
            <w:vAlign w:val="center"/>
          </w:tcPr>
          <w:p w14:paraId="329BACB0" w14:textId="5E8D1CB5"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6" w:author="Martin Sysel" w:date="2018-11-19T14:51:00Z">
                  <w:rPr>
                    <w:rFonts w:asciiTheme="minorHAnsi" w:hAnsiTheme="minorHAnsi" w:cstheme="minorHAnsi"/>
                  </w:rPr>
                </w:rPrChange>
              </w:rPr>
            </w:pPr>
          </w:p>
        </w:tc>
        <w:tc>
          <w:tcPr>
            <w:tcW w:w="425" w:type="dxa"/>
            <w:shd w:val="clear" w:color="auto" w:fill="FFFFFF" w:themeFill="background1"/>
            <w:vAlign w:val="center"/>
          </w:tcPr>
          <w:p w14:paraId="193CA6CB"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7" w:author="Martin Sysel" w:date="2018-11-19T14:51:00Z">
                  <w:rPr>
                    <w:rFonts w:asciiTheme="minorHAnsi" w:hAnsiTheme="minorHAnsi" w:cstheme="minorHAnsi"/>
                  </w:rPr>
                </w:rPrChange>
              </w:rPr>
            </w:pPr>
          </w:p>
        </w:tc>
        <w:tc>
          <w:tcPr>
            <w:tcW w:w="425" w:type="dxa"/>
            <w:shd w:val="clear" w:color="auto" w:fill="FFFFFF" w:themeFill="background1"/>
            <w:vAlign w:val="center"/>
          </w:tcPr>
          <w:p w14:paraId="46D77ED4"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68" w:author="Martin Sysel" w:date="2018-11-19T14:51:00Z">
                  <w:rPr>
                    <w:rFonts w:asciiTheme="minorHAnsi" w:hAnsiTheme="minorHAnsi" w:cstheme="minorHAnsi"/>
                  </w:rPr>
                </w:rPrChange>
              </w:rPr>
            </w:pPr>
          </w:p>
        </w:tc>
        <w:tc>
          <w:tcPr>
            <w:tcW w:w="426" w:type="dxa"/>
            <w:shd w:val="clear" w:color="auto" w:fill="BFBFBF" w:themeFill="background1" w:themeFillShade="BF"/>
            <w:vAlign w:val="center"/>
          </w:tcPr>
          <w:p w14:paraId="542976FD" w14:textId="64C8E3A5" w:rsidR="00C44FA8" w:rsidRPr="00632249" w:rsidRDefault="00F933CC" w:rsidP="0013247E">
            <w:pPr>
              <w:shd w:val="clear" w:color="auto" w:fill="FFFFFF" w:themeFill="background1"/>
              <w:spacing w:before="60" w:after="60"/>
              <w:jc w:val="center"/>
              <w:rPr>
                <w:rFonts w:asciiTheme="minorHAnsi" w:hAnsiTheme="minorHAnsi" w:cstheme="minorHAnsi"/>
                <w:sz w:val="22"/>
                <w:szCs w:val="22"/>
                <w:rPrChange w:id="969" w:author="Martin Sysel" w:date="2018-11-19T14:51:00Z">
                  <w:rPr>
                    <w:rFonts w:asciiTheme="minorHAnsi" w:hAnsiTheme="minorHAnsi" w:cstheme="minorHAnsi"/>
                  </w:rPr>
                </w:rPrChange>
              </w:rPr>
            </w:pPr>
            <w:r w:rsidRPr="00632249">
              <w:rPr>
                <w:rFonts w:asciiTheme="minorHAnsi" w:hAnsiTheme="minorHAnsi" w:cstheme="minorHAnsi"/>
              </w:rPr>
              <w:t>X</w:t>
            </w:r>
          </w:p>
        </w:tc>
        <w:tc>
          <w:tcPr>
            <w:tcW w:w="425" w:type="dxa"/>
            <w:shd w:val="clear" w:color="auto" w:fill="FFFFFF" w:themeFill="background1"/>
            <w:vAlign w:val="center"/>
          </w:tcPr>
          <w:p w14:paraId="55C697EF" w14:textId="77777777" w:rsidR="00C44FA8" w:rsidRPr="00632249" w:rsidRDefault="00C44FA8" w:rsidP="0013247E">
            <w:pPr>
              <w:shd w:val="clear" w:color="auto" w:fill="FFFFFF" w:themeFill="background1"/>
              <w:spacing w:before="60" w:after="60"/>
              <w:jc w:val="center"/>
              <w:rPr>
                <w:rFonts w:asciiTheme="minorHAnsi" w:hAnsiTheme="minorHAnsi" w:cstheme="minorHAnsi"/>
                <w:sz w:val="22"/>
                <w:szCs w:val="22"/>
                <w:rPrChange w:id="970" w:author="Martin Sysel" w:date="2018-11-19T14:51:00Z">
                  <w:rPr>
                    <w:rFonts w:asciiTheme="minorHAnsi" w:hAnsiTheme="minorHAnsi" w:cstheme="minorHAnsi"/>
                  </w:rPr>
                </w:rPrChange>
              </w:rPr>
            </w:pPr>
          </w:p>
        </w:tc>
      </w:tr>
    </w:tbl>
    <w:p w14:paraId="6F2E86C2" w14:textId="6F9F0A8F" w:rsidR="003477B8" w:rsidRPr="00632249" w:rsidRDefault="003477B8" w:rsidP="00300D9C">
      <w:pPr>
        <w:rPr>
          <w:ins w:id="971" w:author="Martin Sysel" w:date="2018-11-16T14:35:00Z"/>
        </w:rPr>
      </w:pPr>
    </w:p>
    <w:p w14:paraId="43650D61" w14:textId="5FD078D5" w:rsidR="003A50A9" w:rsidRPr="00FE18CE" w:rsidDel="00F86B13" w:rsidRDefault="003A50A9" w:rsidP="00300D9C">
      <w:pPr>
        <w:rPr>
          <w:del w:id="972" w:author="Martin Sysel" w:date="2018-11-16T15:37:00Z"/>
        </w:rPr>
      </w:pPr>
    </w:p>
    <w:p w14:paraId="12F2A309" w14:textId="676F1CB0" w:rsidR="003477B8" w:rsidRDefault="003477B8" w:rsidP="00CC42D1">
      <w:pPr>
        <w:pStyle w:val="Nadpis3"/>
      </w:pPr>
      <w:bookmarkStart w:id="973" w:name="_Toc530557819"/>
      <w:r>
        <w:t xml:space="preserve">Standard </w:t>
      </w:r>
      <w:r w:rsidR="00AA7CBC" w:rsidRPr="00AA7CBC">
        <w:t>2.5 Jazykové kompetence</w:t>
      </w:r>
      <w:bookmarkEnd w:id="973"/>
      <w:r w:rsidR="00AA7CBC" w:rsidRPr="00AA7CBC">
        <w:t xml:space="preserve"> </w:t>
      </w:r>
    </w:p>
    <w:p w14:paraId="3FE178FF" w14:textId="6E6A4619" w:rsidR="00D1193C" w:rsidRPr="00632249" w:rsidRDefault="00D1193C" w:rsidP="00D1193C">
      <w:r w:rsidRPr="00632249">
        <w:t xml:space="preserve">Výuka cizích jazyků na Univerzitě Tomáše Bati ve Zlíně je jedním z prioritních cílů </w:t>
      </w:r>
      <w:r w:rsidRPr="00632249">
        <w:rPr>
          <w:rFonts w:cs="Calibri"/>
          <w:lang w:eastAsia="cs-CZ"/>
          <w:rPrChange w:id="974" w:author="Martin Sysel" w:date="2018-11-19T14:51:00Z">
            <w:rPr>
              <w:rFonts w:cs="Calibri"/>
              <w:sz w:val="21"/>
              <w:szCs w:val="21"/>
              <w:lang w:eastAsia="cs-CZ"/>
            </w:rPr>
          </w:rPrChange>
        </w:rPr>
        <w:t>Dlouhodobého záměru univerzity na období 2016–2020</w:t>
      </w:r>
      <w:r w:rsidRPr="00632249">
        <w:t xml:space="preserve">.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w:t>
      </w:r>
      <w:r w:rsidR="00CE6EC0" w:rsidRPr="00632249">
        <w:t xml:space="preserve">bakalářského stupně studia </w:t>
      </w:r>
      <w:r w:rsidRPr="00632249">
        <w:t xml:space="preserve">se předpokládá počáteční jazyková znalost alespoň na úrovni </w:t>
      </w:r>
      <w:r w:rsidR="00ED4ABC" w:rsidRPr="00632249">
        <w:t>A1</w:t>
      </w:r>
      <w:r w:rsidRPr="00632249">
        <w:t>, během studia postupně dosáhnou jazykové úrovně B1, B1+ a B2. Podle zvolené</w:t>
      </w:r>
      <w:r w:rsidR="00CB4421" w:rsidRPr="00632249">
        <w:t>ho</w:t>
      </w:r>
      <w:r w:rsidRPr="00632249">
        <w:t xml:space="preserve"> konce výuky jazyků je výuka v prezenční i kombinované formě studia realizována formou povinných předmětů zakončených klasifikovaným zápočtem a zkouškou. </w:t>
      </w:r>
    </w:p>
    <w:p w14:paraId="47EB979E" w14:textId="79656B1D" w:rsidR="00D1193C" w:rsidRPr="00632249" w:rsidRDefault="00D1193C" w:rsidP="00D1193C">
      <w:r w:rsidRPr="00632249">
        <w:t xml:space="preserve">V rámci </w:t>
      </w:r>
      <w:r w:rsidR="00533ED6" w:rsidRPr="00632249">
        <w:t xml:space="preserve">bakalářského </w:t>
      </w:r>
      <w:r w:rsidRPr="00632249">
        <w:t xml:space="preserve">stupně studenti v prezenční formě absolvují formou povinného předmětu </w:t>
      </w:r>
      <w:r w:rsidR="00533ED6" w:rsidRPr="00632249">
        <w:t xml:space="preserve">čtyři </w:t>
      </w:r>
      <w:r w:rsidRPr="00632249">
        <w:t>semestry odborné angličtiny, kter</w:t>
      </w:r>
      <w:r w:rsidR="00177778" w:rsidRPr="00632249">
        <w:t>á</w:t>
      </w:r>
      <w:r w:rsidRPr="00632249">
        <w:t xml:space="preserve"> je orientována do problematiky studijního programu. Předměty jsou </w:t>
      </w:r>
      <w:r w:rsidR="00533ED6" w:rsidRPr="00632249">
        <w:t xml:space="preserve">postupně </w:t>
      </w:r>
      <w:r w:rsidRPr="00632249">
        <w:t>zakončeny klasifikovaným zápočtem</w:t>
      </w:r>
      <w:r w:rsidR="00533ED6" w:rsidRPr="00632249">
        <w:t xml:space="preserve">, </w:t>
      </w:r>
      <w:r w:rsidRPr="00632249">
        <w:t>zkouškou</w:t>
      </w:r>
      <w:r w:rsidR="00533ED6" w:rsidRPr="00632249">
        <w:t>, klasifikovaným zápočtem a zkouškou</w:t>
      </w:r>
      <w:r w:rsidRPr="00632249">
        <w:t xml:space="preserve">. </w:t>
      </w:r>
      <w:r w:rsidR="00FB4F4A" w:rsidRPr="00632249">
        <w:t xml:space="preserve">U studijního programu Informační technologie v administrativě je angličtina zaměřena </w:t>
      </w:r>
      <w:r w:rsidR="00A26824" w:rsidRPr="00632249">
        <w:t xml:space="preserve">na zvládnutí gramatiky a </w:t>
      </w:r>
      <w:r w:rsidR="00FB4F4A" w:rsidRPr="00632249">
        <w:t xml:space="preserve">do oblastí Informačních technologií, </w:t>
      </w:r>
      <w:r w:rsidR="00FB4F4A" w:rsidRPr="00632249">
        <w:rPr>
          <w:rFonts w:asciiTheme="minorHAnsi" w:hAnsiTheme="minorHAnsi"/>
        </w:rPr>
        <w:t>softwarového inženýrství a kybernetické bezpečnosti</w:t>
      </w:r>
      <w:r w:rsidR="00FB4F4A" w:rsidRPr="00632249">
        <w:t xml:space="preserve">. </w:t>
      </w:r>
      <w:r w:rsidR="00533ED6" w:rsidRPr="00632249">
        <w:t>Dále studenti absolvují dva semestry Obchodní angličtiny zakončené zápočtem a klasifikovaným zápočtem. Součástí jsou také dva semestry povinně volitelného předmětu Druhý cizí jazyk zakončené zápočtem a klasifikovaným zápočtem</w:t>
      </w:r>
      <w:r w:rsidR="00FB4F4A" w:rsidRPr="00632249">
        <w:t>. Studenti mají na výběr němčinu, španělštinu a ruštinu.</w:t>
      </w:r>
      <w:r w:rsidR="00533ED6" w:rsidRPr="00632249">
        <w:t xml:space="preserve"> </w:t>
      </w:r>
    </w:p>
    <w:p w14:paraId="34245F17" w14:textId="253D40A3" w:rsidR="00D1193C" w:rsidRPr="00632249" w:rsidRDefault="00D1193C" w:rsidP="00D1193C">
      <w:r w:rsidRPr="00632249">
        <w:t>Během bakalářského stupně studia studenti prohlubují své jazykové znalosti i v odborných předměte</w:t>
      </w:r>
      <w:del w:id="975" w:author="Martin Sysel" w:date="2018-11-19T15:11:00Z">
        <w:r w:rsidRPr="00632249" w:rsidDel="00733AEA">
          <w:delText>m</w:delText>
        </w:r>
      </w:del>
      <w:ins w:id="976" w:author="Martin Sysel" w:date="2018-11-19T15:11:00Z">
        <w:r w:rsidR="00733AEA">
          <w:t>ch</w:t>
        </w:r>
      </w:ins>
      <w:r w:rsidRPr="00632249">
        <w:t>. Řada odborných předmětů vychází ze zahraniční literatury, převážně anglické</w:t>
      </w:r>
      <w:r w:rsidR="00177778" w:rsidRPr="00632249">
        <w:t>;</w:t>
      </w:r>
      <w:r w:rsidRPr="00632249">
        <w:t xml:space="preserve"> ta je studentům doporučována k přípravě na zkoušku z odborného předmětu. Své jazykové dovednosti mohou prohlubovat i při vypracovávání semestrálních a kvalifikačních prací v cizím jazyce. </w:t>
      </w:r>
    </w:p>
    <w:p w14:paraId="0CCA5ED3" w14:textId="507140F5" w:rsidR="005255DB" w:rsidRDefault="00D1193C" w:rsidP="00D1193C">
      <w:r w:rsidRPr="00632249">
        <w:t>K výraznému zvýšení jazykových kompetencí studentů přispívá i studium v zahraničí. V rámci programu Erasmus</w:t>
      </w:r>
      <w:r w:rsidR="00C94A38" w:rsidRPr="00632249">
        <w:t>+</w:t>
      </w:r>
      <w:r w:rsidRPr="00632249">
        <w:t xml:space="preserve"> a Freemover mohou studenti absolvovat jeden semestr výuky v zahraničí na partnerské vysoké škole, se kterou </w:t>
      </w:r>
      <w:r w:rsidR="00177778" w:rsidRPr="00632249">
        <w:t xml:space="preserve">má </w:t>
      </w:r>
      <w:r w:rsidRPr="00632249">
        <w:t>Fakulta aplikované informatiky uzavřenu bilaterální smlouv</w:t>
      </w:r>
      <w:r w:rsidR="00177778" w:rsidRPr="00632249">
        <w:t>u</w:t>
      </w:r>
      <w:r w:rsidRPr="00632249">
        <w:t xml:space="preserve">. V době přípravy akreditační žádosti tohoto studijního programu měla Fakulta aplikované informatiky uzavřeno více jak </w:t>
      </w:r>
      <w:r w:rsidR="00C94A38" w:rsidRPr="00632249">
        <w:t xml:space="preserve">75 </w:t>
      </w:r>
      <w:r w:rsidRPr="00632249">
        <w:t>bilaterálních smluv, což skýtá dostatečnou nabídku pro studium v zahraničí.</w:t>
      </w:r>
      <w:r w:rsidR="005255DB">
        <w:t xml:space="preserve"> </w:t>
      </w:r>
    </w:p>
    <w:p w14:paraId="2D87FF17" w14:textId="77777777" w:rsidR="009F0AC6" w:rsidRDefault="009F0AC6" w:rsidP="00AA7CBC"/>
    <w:p w14:paraId="225EA5CC" w14:textId="0E9276E2" w:rsidR="000D5585" w:rsidRDefault="000D5585" w:rsidP="00CC42D1">
      <w:pPr>
        <w:pStyle w:val="Nadpis3"/>
      </w:pPr>
      <w:bookmarkStart w:id="977" w:name="_Toc530557820"/>
      <w:r>
        <w:t xml:space="preserve">Standard </w:t>
      </w:r>
      <w:r w:rsidR="00AA7CBC" w:rsidRPr="00AA7CBC">
        <w:t>2.6 Pravidla a podmínky utváření studijních plánů</w:t>
      </w:r>
      <w:bookmarkEnd w:id="977"/>
      <w:r w:rsidR="00AA7CBC" w:rsidRPr="00AA7CBC">
        <w:t xml:space="preserve"> </w:t>
      </w:r>
    </w:p>
    <w:p w14:paraId="69E56698" w14:textId="4238E5BF" w:rsidR="00DA2852" w:rsidRDefault="00DA2852" w:rsidP="00DA2852">
      <w:r>
        <w:t>Fakulta aplikované informatiky má v souladu se Studijním a zkušebním řádem Univerzity Tomáše Bati ve Zlíně</w:t>
      </w:r>
      <w:r w:rsidR="00566652">
        <w:rPr>
          <w:rStyle w:val="Znakapoznpodarou"/>
        </w:rPr>
        <w:footnoteReference w:id="30"/>
      </w:r>
      <w:r>
        <w:t xml:space="preserve"> ustanoveny Rady studijních programů</w:t>
      </w:r>
      <w:r w:rsidR="00566652">
        <w:t xml:space="preserve"> Fakulty aplikované informatiky</w:t>
      </w:r>
      <w:r w:rsidR="00566652">
        <w:rPr>
          <w:rStyle w:val="Znakapoznpodarou"/>
        </w:rPr>
        <w:footnoteReference w:id="31"/>
      </w:r>
      <w:r>
        <w:t xml:space="preserve">. Jedním z úkolů Rad studijních programů je navrhovat, projednávat a schvalovat studijní plány studijních programů a dále projednávat a schvalovat změny ve studijních plánech. </w:t>
      </w:r>
    </w:p>
    <w:p w14:paraId="209DD220" w14:textId="09C78B0B" w:rsidR="00DA2852" w:rsidRDefault="00DA2852" w:rsidP="00DA2852">
      <w:r>
        <w:t xml:space="preserve">Do studijních plánů akademicky zaměřeného studijního programu </w:t>
      </w:r>
      <w:r w:rsidR="00FB4F4A">
        <w:t>Informační technologie v administrativě</w:t>
      </w:r>
      <w:r>
        <w:t xml:space="preserve">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w:t>
      </w:r>
      <w:r w:rsidR="0003375C">
        <w:t xml:space="preserve"> </w:t>
      </w:r>
      <w:r w:rsidR="00DB1A7E">
        <w:t xml:space="preserve">Každý předmět může mít </w:t>
      </w:r>
      <w:r w:rsidR="00177778">
        <w:t>v kart</w:t>
      </w:r>
      <w:r w:rsidR="00822F93">
        <w:t>ě</w:t>
      </w:r>
      <w:r w:rsidR="00177778">
        <w:t xml:space="preserve"> předmět</w:t>
      </w:r>
      <w:r w:rsidR="00822F93">
        <w:t>u</w:t>
      </w:r>
      <w:r w:rsidR="00177778">
        <w:t xml:space="preserve"> </w:t>
      </w:r>
      <w:r w:rsidR="00DB1A7E">
        <w:t xml:space="preserve">definovány prerekvizity, korekvizity a ekvivalence nutné ke splnění povinností daného předmětu.  </w:t>
      </w:r>
      <w:r>
        <w:t xml:space="preserve">Studijní plán uvedeného studijního programu je koncipován tak, aby studenta provedl všemi potřebnými základními teoretickými předměty a předměty profilového základu s cílem úspěšného zvládnutí všech tematických okruhů státní závěrečné zkoušky. </w:t>
      </w:r>
    </w:p>
    <w:p w14:paraId="6192E798" w14:textId="48724C13" w:rsidR="00DA2852" w:rsidRDefault="00DA2852" w:rsidP="00DA2852">
      <w:r>
        <w:t xml:space="preserve">Studijní program </w:t>
      </w:r>
      <w:r w:rsidR="00FB4F4A">
        <w:t xml:space="preserve">Informační technologie v administrativě </w:t>
      </w:r>
      <w:r>
        <w:t>je koncipován jako akademicky zaměřený studijní program</w:t>
      </w:r>
      <w:r w:rsidR="00FB4F4A">
        <w:t>,</w:t>
      </w:r>
      <w:r>
        <w:t xml:space="preserve"> </w:t>
      </w:r>
      <w:r w:rsidR="00FB4F4A">
        <w:t>na kterém se podílí více fakult Univerzity Tomáše Bati ve Zlíně</w:t>
      </w:r>
      <w:r w:rsidR="00136E2C">
        <w:t xml:space="preserve"> podle svého zaměření</w:t>
      </w:r>
      <w:r w:rsidR="00FB4F4A">
        <w:t>.</w:t>
      </w:r>
      <w:r>
        <w:t xml:space="preserve"> </w:t>
      </w:r>
      <w:r w:rsidR="00CE786A">
        <w:t xml:space="preserve">Stěžejní část zajišťuje Fakulta informačních technologií, </w:t>
      </w:r>
      <w:r w:rsidR="00DF40B5">
        <w:t>částečně</w:t>
      </w:r>
      <w:r w:rsidR="00CE786A">
        <w:t xml:space="preserve"> se na výuce podílí Fakulta managementu a ekonomiky, Fakulta humanitních studií zajišťuje výuku cizích jazyků a Fakulta multimediálních komuni</w:t>
      </w:r>
      <w:r w:rsidR="00805393">
        <w:t>kací se stará zejména o soft-sk</w:t>
      </w:r>
      <w:r w:rsidR="00CE786A">
        <w:t>i</w:t>
      </w:r>
      <w:r w:rsidR="00805393">
        <w:t>l</w:t>
      </w:r>
      <w:r w:rsidR="00CE786A">
        <w:t xml:space="preserve">l </w:t>
      </w:r>
      <w:r w:rsidR="00805393">
        <w:t>dovednosti.</w:t>
      </w:r>
      <w:r w:rsidR="00CE786A">
        <w:t xml:space="preserve"> </w:t>
      </w:r>
      <w:r w:rsidRPr="00982777">
        <w:t>Studijní program</w:t>
      </w:r>
      <w:r>
        <w:t xml:space="preserve"> klade důraz na získání praktických dovedností zařazením cvičení, ve kterých mohou studenti využívat pokročilé metody práce. </w:t>
      </w:r>
    </w:p>
    <w:p w14:paraId="5BCBA77B" w14:textId="54B43B06" w:rsidR="00DA2852" w:rsidRDefault="00DA2852" w:rsidP="00DA2852">
      <w:r>
        <w:t xml:space="preserve">Při tvorbě studijních plánů </w:t>
      </w:r>
      <w:r w:rsidR="00CE786A">
        <w:t xml:space="preserve">bakalářského </w:t>
      </w:r>
      <w:r>
        <w:t xml:space="preserve">studijního programu se vychází </w:t>
      </w:r>
      <w:r w:rsidR="001922BD">
        <w:t>z evropského</w:t>
      </w:r>
      <w:r>
        <w:t xml:space="preserve"> kreditního systému </w:t>
      </w:r>
      <w:r w:rsidRPr="000B7E36">
        <w:rPr>
          <w:i/>
        </w:rPr>
        <w:t xml:space="preserve">European Credit </w:t>
      </w:r>
      <w:r>
        <w:rPr>
          <w:i/>
        </w:rPr>
        <w:t xml:space="preserve">Transfer </w:t>
      </w:r>
      <w:r w:rsidRPr="000B7E36">
        <w:rPr>
          <w:i/>
        </w:rPr>
        <w:t>System (</w:t>
      </w:r>
      <w:r>
        <w:t>dále jen „</w:t>
      </w:r>
      <w:r w:rsidRPr="00BE1633">
        <w:t>ECTS</w:t>
      </w:r>
      <w:r>
        <w:t>“</w:t>
      </w:r>
      <w:r w:rsidRPr="00BE1633">
        <w:t>)</w:t>
      </w:r>
      <w:r w:rsidR="001922BD">
        <w:t>, UTB</w:t>
      </w:r>
      <w:r w:rsidR="00433CA9">
        <w:t xml:space="preserve"> ve Zlíně</w:t>
      </w:r>
      <w:r w:rsidR="001922BD">
        <w:t xml:space="preserve"> je držitelem „ECTS label“ opravňující tento systém využívat. Jeden ECTS kredit představuje</w:t>
      </w:r>
      <w:r>
        <w:t xml:space="preserve"> studijní zátěž </w:t>
      </w:r>
      <w:r w:rsidR="00E4280F">
        <w:t>27</w:t>
      </w:r>
      <w:r w:rsidR="00136E2C">
        <w:t xml:space="preserve"> </w:t>
      </w:r>
      <w:r w:rsidR="001922BD">
        <w:t>hodin, přičemž je zde</w:t>
      </w:r>
      <w:r>
        <w:t xml:space="preserve"> kromě přímé výuky započítána i doba odpovídající sa</w:t>
      </w:r>
      <w:r w:rsidR="001922BD">
        <w:t>mostudiu, tvorbě seminárních pra</w:t>
      </w:r>
      <w:r>
        <w:t xml:space="preserve">cí, vypracování protokolů do laboratorních cvičení apod. Studijní plán je koncipován tak, aby součet ECTS kreditů povinných a povinně volitelných předmětů v jednom akademickém roce byl 60 ECTS kreditů, což u </w:t>
      </w:r>
      <w:r w:rsidR="00136E2C">
        <w:t xml:space="preserve">tříleté </w:t>
      </w:r>
      <w:r>
        <w:t>standardní délky studia v </w:t>
      </w:r>
      <w:r w:rsidR="00136E2C">
        <w:t xml:space="preserve">bakalářském </w:t>
      </w:r>
      <w:r>
        <w:t xml:space="preserve">studijním programu představuje </w:t>
      </w:r>
      <w:r w:rsidR="00136E2C">
        <w:t xml:space="preserve">180 </w:t>
      </w:r>
      <w:r>
        <w:t xml:space="preserve">ECTS kreditů. </w:t>
      </w:r>
    </w:p>
    <w:p w14:paraId="2EE4FDCA" w14:textId="72F21471" w:rsidR="00DA2852" w:rsidRDefault="00DA2852" w:rsidP="00DA2852">
      <w:r>
        <w:t>Časová týdenní zátěž v </w:t>
      </w:r>
      <w:r w:rsidRPr="00E66675">
        <w:t xml:space="preserve">jednotlivých semestrech </w:t>
      </w:r>
      <w:r w:rsidRPr="002869E0">
        <w:t>prezenční</w:t>
      </w:r>
      <w:r w:rsidRPr="00E66675">
        <w:t xml:space="preserve"> formy studia je v rozmezí </w:t>
      </w:r>
      <w:r w:rsidRPr="002869E0">
        <w:t>2</w:t>
      </w:r>
      <w:r w:rsidR="00136E2C" w:rsidRPr="002869E0">
        <w:t>3</w:t>
      </w:r>
      <w:r w:rsidRPr="002869E0">
        <w:t>-</w:t>
      </w:r>
      <w:r w:rsidR="00136E2C" w:rsidRPr="00E66675">
        <w:t>26</w:t>
      </w:r>
      <w:r w:rsidRPr="00E66675">
        <w:t xml:space="preserve"> hodin v součtu všech přednášek, cvičení a seminářů povinných a povinně</w:t>
      </w:r>
      <w:r>
        <w:t xml:space="preserve"> volitelných předmětů. </w:t>
      </w:r>
    </w:p>
    <w:p w14:paraId="25C7FD4F" w14:textId="056780E3" w:rsidR="00805645" w:rsidRDefault="00E52E9F" w:rsidP="00AA7CBC">
      <w:r>
        <w:t xml:space="preserve">Studijní plán </w:t>
      </w:r>
      <w:r w:rsidR="00872B61">
        <w:t xml:space="preserve">studijního programu </w:t>
      </w:r>
      <w:r>
        <w:t xml:space="preserve">obsahuje také předměty, </w:t>
      </w:r>
      <w:r w:rsidR="00DB1A7E">
        <w:t xml:space="preserve">ve kterých </w:t>
      </w:r>
      <w:r>
        <w:t xml:space="preserve">studenti zpracovávají seminární práce či </w:t>
      </w:r>
      <w:r w:rsidR="00872B61">
        <w:t xml:space="preserve">malé </w:t>
      </w:r>
      <w:r>
        <w:t>výzkumné zprávy, čímž si osvojují výzkumné činnosti a dovednosti během studia.</w:t>
      </w:r>
      <w:r w:rsidR="00EE18C7">
        <w:t xml:space="preserve"> Praktické </w:t>
      </w:r>
      <w:r w:rsidR="00EE18C7" w:rsidRPr="00E66675">
        <w:t xml:space="preserve">dovednosti studenti </w:t>
      </w:r>
      <w:r w:rsidR="00830B5B" w:rsidRPr="00E66675">
        <w:t>získávají</w:t>
      </w:r>
      <w:r w:rsidR="00EE18C7" w:rsidRPr="00E66675">
        <w:t xml:space="preserve"> </w:t>
      </w:r>
      <w:r w:rsidR="00872B61" w:rsidRPr="00E66675">
        <w:t xml:space="preserve">také </w:t>
      </w:r>
      <w:r w:rsidR="00EE18C7" w:rsidRPr="00E66675">
        <w:t xml:space="preserve">v laboratorních cvičeních prakticky orientovaných předmětů, v </w:t>
      </w:r>
      <w:r w:rsidR="00EE18C7" w:rsidRPr="002869E0">
        <w:t>nichž se studenti učí vyhodnocovat data a využívat různé softwarové nástroje</w:t>
      </w:r>
      <w:r w:rsidR="00DB1A7E" w:rsidRPr="002869E0">
        <w:t>.</w:t>
      </w:r>
      <w:r w:rsidR="00EE18C7" w:rsidRPr="00E66675">
        <w:t xml:space="preserve"> </w:t>
      </w:r>
      <w:r w:rsidR="00872B61" w:rsidRPr="00E66675">
        <w:t>U některých předmětů uskutečňují vyučující projektovou výuku s cílem rozvíjet u studentů tvůrčí myšlení a současně vzájemnou spolupráci při řešení zadaného úkolu</w:t>
      </w:r>
      <w:r w:rsidR="00872B61">
        <w:t>.</w:t>
      </w:r>
      <w:r w:rsidR="00830B5B">
        <w:t xml:space="preserve"> Řada studentů během akademického roku pracuje na pozici pomocné vědecké síly, v rámci této pozice řeší samostatně odborné téma zadané svým vedoucím. </w:t>
      </w:r>
      <w:r w:rsidR="00C003A1">
        <w:t>Dosažené</w:t>
      </w:r>
      <w:r w:rsidR="00830B5B">
        <w:t xml:space="preserve"> výsledky zpravidla obhajuje v rámci soutěže</w:t>
      </w:r>
      <w:r w:rsidR="00C003A1">
        <w:t xml:space="preserve"> </w:t>
      </w:r>
      <w:r w:rsidR="00C003A1">
        <w:rPr>
          <w:i/>
        </w:rPr>
        <w:t>Studentská tvůrčí a odborná</w:t>
      </w:r>
      <w:r w:rsidR="00C003A1" w:rsidRPr="0041611E">
        <w:rPr>
          <w:i/>
        </w:rPr>
        <w:t xml:space="preserve"> činnost (STOČ)</w:t>
      </w:r>
      <w:r w:rsidR="00C003A1">
        <w:t xml:space="preserve">, jejíž je FAI spolupořadatel. </w:t>
      </w:r>
    </w:p>
    <w:p w14:paraId="1FB5B539" w14:textId="77777777" w:rsidR="00EC784D" w:rsidRDefault="00EC784D" w:rsidP="00AA7CBC"/>
    <w:p w14:paraId="0B7309D4" w14:textId="3CB81FA6" w:rsidR="000D5585" w:rsidRDefault="000D5585" w:rsidP="00CC42D1">
      <w:pPr>
        <w:pStyle w:val="Nadpis3"/>
      </w:pPr>
      <w:bookmarkStart w:id="978" w:name="_Toc530557821"/>
      <w:r>
        <w:t xml:space="preserve">Standard </w:t>
      </w:r>
      <w:r w:rsidR="00AA7CBC" w:rsidRPr="00AA7CBC">
        <w:t>2.7 Vymezení uplatnění absolventů</w:t>
      </w:r>
      <w:bookmarkEnd w:id="978"/>
      <w:r w:rsidR="00AA7CBC" w:rsidRPr="00AA7CBC">
        <w:t xml:space="preserve"> </w:t>
      </w:r>
    </w:p>
    <w:p w14:paraId="5B6DDAA7" w14:textId="5BEF4AF2" w:rsidR="00465D32" w:rsidRDefault="00465D32" w:rsidP="003E575F">
      <w:r>
        <w:t xml:space="preserve">Uplatnění absolventů </w:t>
      </w:r>
      <w:r w:rsidRPr="00E66675">
        <w:t xml:space="preserve">studijního programu </w:t>
      </w:r>
      <w:r w:rsidR="00EA3335" w:rsidRPr="002869E0">
        <w:t>Informační technologie v administrativě</w:t>
      </w:r>
      <w:r w:rsidRPr="002869E0">
        <w:t xml:space="preserve"> je</w:t>
      </w:r>
      <w:r w:rsidRPr="00E66675">
        <w:t xml:space="preserve"> uvedeno v části B-I akreditační žádosti. Profil absolventa studijního programu, typické pracovní pozice jsou pak specifikovány v části D-I téhož materiálu. </w:t>
      </w:r>
      <w:r w:rsidRPr="002869E0">
        <w:t xml:space="preserve">V rámci tohoto studijního programu jsou vychováváni odborníci </w:t>
      </w:r>
      <w:r w:rsidR="00EA3335" w:rsidRPr="002869E0">
        <w:t xml:space="preserve">v oboru informačních technologií s přehledem </w:t>
      </w:r>
      <w:r w:rsidR="00044E6E" w:rsidRPr="002869E0">
        <w:t xml:space="preserve">o </w:t>
      </w:r>
      <w:r w:rsidR="00EA3335" w:rsidRPr="002869E0">
        <w:t xml:space="preserve">ekonomice a účetnictví s možností uplatnění v </w:t>
      </w:r>
      <w:r w:rsidRPr="002869E0">
        <w:t>technické, manažerské, projekční</w:t>
      </w:r>
      <w:r w:rsidR="00EA3335" w:rsidRPr="002869E0">
        <w:t>, administrativní</w:t>
      </w:r>
      <w:r w:rsidRPr="002869E0">
        <w:t xml:space="preserve"> a jiné </w:t>
      </w:r>
      <w:r w:rsidR="00EA3335" w:rsidRPr="002869E0">
        <w:t xml:space="preserve">funkci </w:t>
      </w:r>
      <w:r w:rsidRPr="002869E0">
        <w:t>v</w:t>
      </w:r>
      <w:r w:rsidR="00DB4A71" w:rsidRPr="002869E0">
        <w:t> komerční sféře</w:t>
      </w:r>
      <w:r w:rsidR="00EA3335" w:rsidRPr="002869E0">
        <w:t xml:space="preserve"> a státní správě.</w:t>
      </w:r>
      <w:r w:rsidRPr="002869E0">
        <w:t xml:space="preserve"> Mezioborové studium s převahou technických předmětů dává absolventům možnost uplatnit se v oblastech </w:t>
      </w:r>
      <w:r w:rsidR="00245032" w:rsidRPr="002869E0">
        <w:t>informatiky</w:t>
      </w:r>
      <w:r w:rsidR="00044E6E" w:rsidRPr="002869E0">
        <w:t>,</w:t>
      </w:r>
      <w:r w:rsidR="00245032" w:rsidRPr="002869E0">
        <w:t xml:space="preserve"> informačních systémů, výpočetní techniky, webových technologií a databází,</w:t>
      </w:r>
      <w:r w:rsidR="00044E6E" w:rsidRPr="002869E0">
        <w:t xml:space="preserve"> ale také v oblastech</w:t>
      </w:r>
      <w:r w:rsidRPr="002869E0">
        <w:t xml:space="preserve"> </w:t>
      </w:r>
      <w:r w:rsidR="00044E6E" w:rsidRPr="002869E0">
        <w:t>managementu a ekonomiky</w:t>
      </w:r>
      <w:r w:rsidR="00245032" w:rsidRPr="002869E0">
        <w:t>, financí a účetnictví</w:t>
      </w:r>
      <w:r w:rsidRPr="002869E0">
        <w:t xml:space="preserve">. </w:t>
      </w:r>
      <w:r w:rsidR="00262C6B" w:rsidRPr="001608CE">
        <w:t>Možnosti uplatnění jsou navíc širší, díky posílené výuce cizích jazyků.</w:t>
      </w:r>
    </w:p>
    <w:p w14:paraId="2534D4D4" w14:textId="77777777" w:rsidR="00EF3A58" w:rsidRDefault="00EF3A58" w:rsidP="00AA7CBC"/>
    <w:p w14:paraId="13C72732" w14:textId="20E9EE90" w:rsidR="000D5585" w:rsidRDefault="000D5585" w:rsidP="00CC42D1">
      <w:pPr>
        <w:pStyle w:val="Nadpis3"/>
      </w:pPr>
      <w:bookmarkStart w:id="979" w:name="_Toc530557822"/>
      <w:r>
        <w:t xml:space="preserve">Standard </w:t>
      </w:r>
      <w:r w:rsidR="00AA7CBC" w:rsidRPr="00AA7CBC">
        <w:t>2.8 Standardní doba studia</w:t>
      </w:r>
      <w:bookmarkEnd w:id="979"/>
      <w:r w:rsidR="00AA7CBC" w:rsidRPr="00AA7CBC">
        <w:t xml:space="preserve"> </w:t>
      </w:r>
    </w:p>
    <w:p w14:paraId="5876F40F" w14:textId="12D86250" w:rsidR="00404117" w:rsidRDefault="007632AF" w:rsidP="00AA7CBC">
      <w:r w:rsidRPr="00A81D6B">
        <w:t xml:space="preserve">Standardní doba studia pro </w:t>
      </w:r>
      <w:r w:rsidR="00BC04AE" w:rsidRPr="00A81D6B">
        <w:t>daný</w:t>
      </w:r>
      <w:r w:rsidR="00A41F1F" w:rsidRPr="002869E0">
        <w:t xml:space="preserve"> </w:t>
      </w:r>
      <w:r w:rsidR="000631E5" w:rsidRPr="002869E0">
        <w:t xml:space="preserve">bakalářský </w:t>
      </w:r>
      <w:r w:rsidRPr="002869E0">
        <w:t xml:space="preserve">studijní program </w:t>
      </w:r>
      <w:r w:rsidR="00EF3A58" w:rsidRPr="002869E0">
        <w:t xml:space="preserve">je </w:t>
      </w:r>
      <w:r w:rsidR="000631E5" w:rsidRPr="002869E0">
        <w:t xml:space="preserve">tři </w:t>
      </w:r>
      <w:r w:rsidRPr="002869E0">
        <w:t>roky</w:t>
      </w:r>
      <w:r w:rsidRPr="00A81D6B">
        <w:t xml:space="preserve">, </w:t>
      </w:r>
      <w:r w:rsidR="00BC04AE" w:rsidRPr="00A81D6B">
        <w:t xml:space="preserve">této délce studia odpovídá celkem </w:t>
      </w:r>
      <w:r w:rsidR="000631E5" w:rsidRPr="002869E0">
        <w:t>180</w:t>
      </w:r>
      <w:r w:rsidR="000631E5" w:rsidRPr="00A81D6B">
        <w:t xml:space="preserve"> </w:t>
      </w:r>
      <w:r w:rsidRPr="00A81D6B">
        <w:t>ECTS kreditů</w:t>
      </w:r>
      <w:r>
        <w:t>. Jak již bylo uvedeno</w:t>
      </w:r>
      <w:r w:rsidR="00164E4A">
        <w:t xml:space="preserve"> v části 2.6</w:t>
      </w:r>
      <w:r w:rsidR="00BC04AE">
        <w:t xml:space="preserve"> Sebehodnotící zprávy</w:t>
      </w:r>
      <w:r>
        <w:t>,</w:t>
      </w:r>
      <w:r w:rsidR="00BC04AE">
        <w:t xml:space="preserve"> jeden ECTS kredit představuje studijní zátěž </w:t>
      </w:r>
      <w:r w:rsidR="00E4280F">
        <w:t>27</w:t>
      </w:r>
      <w:r w:rsidR="00A248D7" w:rsidRPr="00DA2852">
        <w:t xml:space="preserve"> </w:t>
      </w:r>
      <w:r w:rsidR="00BC04AE">
        <w:t xml:space="preserve">hodin, přičemž </w:t>
      </w:r>
      <w:r w:rsidR="005C7349">
        <w:t>ve studijní zátěži je</w:t>
      </w:r>
      <w:r w:rsidR="00BC04AE">
        <w:t xml:space="preserve"> kromě přímé výuky započítána i doba odpovídající samostudiu, tvorbě seminárních prací, vypracování protokolů do laboratorních cvičení apod. </w:t>
      </w:r>
      <w:r w:rsidR="00164E4A">
        <w:t xml:space="preserve"> </w:t>
      </w:r>
      <w:r w:rsidR="005C7349">
        <w:t>Této studijní zátěži</w:t>
      </w:r>
      <w:r w:rsidR="00164E4A">
        <w:t xml:space="preserve"> odpovídá  kreditové ohodnocení </w:t>
      </w:r>
      <w:r w:rsidR="005C7349">
        <w:t xml:space="preserve">povinných a povinně volitelných </w:t>
      </w:r>
      <w:r w:rsidR="00164E4A">
        <w:t>předmětů studijního plánu</w:t>
      </w:r>
      <w:r w:rsidR="005C7349">
        <w:t>,</w:t>
      </w:r>
      <w:r w:rsidR="00164E4A">
        <w:t xml:space="preserve"> přičemž bylo </w:t>
      </w:r>
      <w:r w:rsidR="005C7349">
        <w:t>dodrženo</w:t>
      </w:r>
      <w:r w:rsidR="00A41F1F">
        <w:t xml:space="preserve"> </w:t>
      </w:r>
      <w:r w:rsidR="00164E4A">
        <w:t xml:space="preserve">pravidlo maximálně 60 kreditů </w:t>
      </w:r>
      <w:r w:rsidR="00A248D7">
        <w:t xml:space="preserve">z </w:t>
      </w:r>
      <w:r w:rsidR="00164E4A">
        <w:t>P a PV předmětů v akademickém roce</w:t>
      </w:r>
      <w:r w:rsidR="005C7349">
        <w:t>.</w:t>
      </w:r>
      <w:r w:rsidR="00164E4A">
        <w:t xml:space="preserve"> </w:t>
      </w:r>
      <w:r w:rsidR="00A41F1F">
        <w:t>Zpravidla je počet kreditů rovnoměrně rozdělen mezi zimní a letní semestr, tedy 30 ECTS kreditů na semestr.</w:t>
      </w:r>
      <w:r>
        <w:t xml:space="preserve"> </w:t>
      </w:r>
      <w:r w:rsidR="00164E4A">
        <w:t xml:space="preserve">Kreditové ohodnocení jednotlivých předmětů také splňuje doporučené </w:t>
      </w:r>
      <w:r w:rsidR="001500FC">
        <w:t>postupy</w:t>
      </w:r>
      <w:r w:rsidR="00164E4A">
        <w:t xml:space="preserve"> </w:t>
      </w:r>
      <w:r w:rsidR="001500FC">
        <w:t>N</w:t>
      </w:r>
      <w:r w:rsidR="00A41F1F">
        <w:t>árodního akreditačního úřadu</w:t>
      </w:r>
      <w:r w:rsidR="001500FC">
        <w:t xml:space="preserve"> </w:t>
      </w:r>
      <w:r w:rsidR="00164E4A">
        <w:t>pro přípravu studijních programů. Obdobně je také volen způsob zakončení předmětů tak, aby student měl reálnou</w:t>
      </w:r>
      <w:r w:rsidR="00404117">
        <w:t xml:space="preserve"> šanci absolvovat daný obor ve standardní době studia.</w:t>
      </w:r>
    </w:p>
    <w:p w14:paraId="40B014EE" w14:textId="77777777" w:rsidR="00404117" w:rsidRDefault="00404117" w:rsidP="00AA7CBC"/>
    <w:p w14:paraId="4A939E7A" w14:textId="0B993E12" w:rsidR="00AA7CBC" w:rsidRPr="00AA7CBC" w:rsidRDefault="000D5585" w:rsidP="00CC42D1">
      <w:pPr>
        <w:pStyle w:val="Nadpis3"/>
      </w:pPr>
      <w:bookmarkStart w:id="980" w:name="_Toc530557823"/>
      <w:r>
        <w:t xml:space="preserve">Standard </w:t>
      </w:r>
      <w:r w:rsidR="00AA7CBC" w:rsidRPr="00AA7CBC">
        <w:t>2.9 Soulad obsahu studia s cíli studia a profilem absolventa</w:t>
      </w:r>
      <w:bookmarkEnd w:id="980"/>
      <w:r w:rsidR="00AA7CBC" w:rsidRPr="00AA7CBC">
        <w:t xml:space="preserve"> </w:t>
      </w:r>
    </w:p>
    <w:p w14:paraId="083F94B5" w14:textId="367CCBF1" w:rsidR="00A41F1F" w:rsidRPr="004700AE" w:rsidRDefault="00A41F1F" w:rsidP="004700AE">
      <w:r w:rsidRPr="004700AE">
        <w:t>Soulad mezi cíli studia a obsahem studia je zřejmý z obsahu předložených akreditačních dokumentů.</w:t>
      </w:r>
      <w:r w:rsidR="00E94FBA" w:rsidRPr="004700AE">
        <w:t xml:space="preserve"> </w:t>
      </w:r>
      <w:r w:rsidRPr="004700AE">
        <w:t xml:space="preserve">Cíle studia a profil absolventa jsou popsány v části </w:t>
      </w:r>
      <w:r w:rsidRPr="0020313F">
        <w:rPr>
          <w:i/>
        </w:rPr>
        <w:t>B-I – Charakteristika studijního programu</w:t>
      </w:r>
      <w:r w:rsidRPr="004700AE">
        <w:t>. Těmto</w:t>
      </w:r>
      <w:r w:rsidR="00E94FBA" w:rsidRPr="004700AE">
        <w:t xml:space="preserve"> </w:t>
      </w:r>
      <w:r w:rsidRPr="004700AE">
        <w:t>cílům odpovídá skladba i obsah studovaných předmětů, které umožní dosažení uvedeného profilu</w:t>
      </w:r>
      <w:r w:rsidR="00E94FBA" w:rsidRPr="004700AE">
        <w:t xml:space="preserve"> </w:t>
      </w:r>
      <w:r w:rsidRPr="00A81D6B">
        <w:t xml:space="preserve">absolventa (část </w:t>
      </w:r>
      <w:r w:rsidRPr="00A81D6B">
        <w:rPr>
          <w:i/>
        </w:rPr>
        <w:t>B-IIa – Studijní plány a návrh témat prací</w:t>
      </w:r>
      <w:r w:rsidRPr="00A81D6B">
        <w:t xml:space="preserve">). </w:t>
      </w:r>
      <w:r w:rsidR="00A248D7" w:rsidRPr="00A81D6B">
        <w:t xml:space="preserve">V </w:t>
      </w:r>
      <w:r w:rsidR="00E22AC2" w:rsidRPr="00A81D6B">
        <w:t>bakalářské</w:t>
      </w:r>
      <w:r w:rsidR="00A248D7" w:rsidRPr="00A81D6B">
        <w:t>m</w:t>
      </w:r>
      <w:r w:rsidR="00E22AC2" w:rsidRPr="00A81D6B">
        <w:t xml:space="preserve"> studiu studenti </w:t>
      </w:r>
      <w:r w:rsidR="009571A2" w:rsidRPr="00A81D6B">
        <w:t xml:space="preserve">nejprve </w:t>
      </w:r>
      <w:r w:rsidR="00E22AC2" w:rsidRPr="00A81D6B">
        <w:t xml:space="preserve">získávají </w:t>
      </w:r>
      <w:r w:rsidR="00E22AC2" w:rsidRPr="002869E0">
        <w:t xml:space="preserve">matematický </w:t>
      </w:r>
      <w:r w:rsidR="009571A2" w:rsidRPr="002869E0">
        <w:t xml:space="preserve">základ </w:t>
      </w:r>
      <w:r w:rsidR="00432FC1" w:rsidRPr="002869E0">
        <w:t>, základy algoritmizace a programování,</w:t>
      </w:r>
      <w:r w:rsidR="0050689E" w:rsidRPr="002869E0">
        <w:t xml:space="preserve"> </w:t>
      </w:r>
      <w:r w:rsidR="00432FC1" w:rsidRPr="002869E0">
        <w:t xml:space="preserve">a základy práce s výpočetní technikou a </w:t>
      </w:r>
      <w:r w:rsidR="0050689E" w:rsidRPr="002869E0">
        <w:t>počítačovými sítěmi</w:t>
      </w:r>
      <w:r w:rsidR="00432FC1" w:rsidRPr="002869E0">
        <w:t>.</w:t>
      </w:r>
      <w:r w:rsidR="0050689E" w:rsidRPr="002869E0">
        <w:t xml:space="preserve"> Tento základ je následně rozšiřován</w:t>
      </w:r>
      <w:r w:rsidR="00E22AC2" w:rsidRPr="002869E0">
        <w:t xml:space="preserve"> </w:t>
      </w:r>
      <w:r w:rsidR="0050689E" w:rsidRPr="00A81D6B">
        <w:t>prostřednictvím povinných předmětů ZT a PZ</w:t>
      </w:r>
      <w:r w:rsidR="0050689E" w:rsidRPr="002869E0">
        <w:t xml:space="preserve">. Pozornost je v informatice věnována </w:t>
      </w:r>
      <w:r w:rsidR="00432FC1" w:rsidRPr="002869E0">
        <w:t>zejména grafice</w:t>
      </w:r>
      <w:r w:rsidR="0050689E" w:rsidRPr="002869E0">
        <w:t>, webovým technologiím</w:t>
      </w:r>
      <w:r w:rsidR="00432FC1" w:rsidRPr="002869E0">
        <w:t xml:space="preserve">, databázím, informačním systémům a bezpečnosti. V rámci mezioborového studia se studenti věnují zejména </w:t>
      </w:r>
      <w:r w:rsidR="00DC0FB7" w:rsidRPr="00A81D6B">
        <w:t>p</w:t>
      </w:r>
      <w:r w:rsidR="00432FC1" w:rsidRPr="00A81D6B">
        <w:t xml:space="preserve">odnikové ekonomice, </w:t>
      </w:r>
      <w:r w:rsidR="00DC0FB7" w:rsidRPr="00A81D6B">
        <w:t xml:space="preserve">finančnictví a </w:t>
      </w:r>
      <w:r w:rsidR="00432FC1" w:rsidRPr="00A81D6B">
        <w:t xml:space="preserve">účetnictví, </w:t>
      </w:r>
      <w:r w:rsidR="00DC0FB7" w:rsidRPr="00A81D6B">
        <w:t>m</w:t>
      </w:r>
      <w:r w:rsidR="00432FC1" w:rsidRPr="00A81D6B">
        <w:t xml:space="preserve">arketingu, </w:t>
      </w:r>
      <w:r w:rsidR="00DC0FB7" w:rsidRPr="00A81D6B">
        <w:t>l</w:t>
      </w:r>
      <w:r w:rsidR="00432FC1" w:rsidRPr="00A81D6B">
        <w:t>ogistice a plánování, právu a základům legislativy</w:t>
      </w:r>
      <w:r w:rsidR="00432FC1" w:rsidRPr="002869E0">
        <w:t>.</w:t>
      </w:r>
    </w:p>
    <w:p w14:paraId="214DE34E" w14:textId="298661E4" w:rsidR="003A2AA7" w:rsidRPr="004700AE" w:rsidRDefault="003A2AA7" w:rsidP="004700AE">
      <w:r w:rsidRPr="004700AE">
        <w:t xml:space="preserve">Cílem </w:t>
      </w:r>
      <w:r w:rsidR="00432FC1">
        <w:t>bakalářského</w:t>
      </w:r>
      <w:r w:rsidR="00432FC1" w:rsidRPr="004700AE">
        <w:t xml:space="preserve"> </w:t>
      </w:r>
      <w:r w:rsidRPr="004700AE">
        <w:t xml:space="preserve">studia ve studijním programu </w:t>
      </w:r>
      <w:r w:rsidR="00432FC1">
        <w:rPr>
          <w:i/>
        </w:rPr>
        <w:t>Informační technologie v administrativě</w:t>
      </w:r>
      <w:r w:rsidRPr="004700AE">
        <w:t xml:space="preserve"> je poskytnout teoretické vzdělání a profesní dovednosti </w:t>
      </w:r>
      <w:r w:rsidRPr="00A81D6B">
        <w:t xml:space="preserve">zejména v oblasti </w:t>
      </w:r>
      <w:r w:rsidR="00432FC1" w:rsidRPr="00A81D6B">
        <w:t>Informačních technologií</w:t>
      </w:r>
      <w:r w:rsidR="00DC0FB7" w:rsidRPr="00A81D6B">
        <w:t xml:space="preserve"> podpořené znalostmi z ekonomických oborů tak, aby absolvent našel uplatnění v podnikatelské</w:t>
      </w:r>
      <w:r w:rsidR="00DC0FB7">
        <w:t xml:space="preserve"> sféře, případně v administrativě státní správy, kde bude vynikat ve znalostech informačních technologií a možnostech jejich využití.</w:t>
      </w:r>
    </w:p>
    <w:p w14:paraId="4C1559B0" w14:textId="1071C503" w:rsidR="003A2AA7" w:rsidRPr="004700AE" w:rsidRDefault="00A41F1F" w:rsidP="004700AE">
      <w:r w:rsidRPr="004700AE">
        <w:t>Cíle studia se promítají do profilu absolventa</w:t>
      </w:r>
      <w:r w:rsidR="003A2AA7" w:rsidRPr="004700AE">
        <w:t>.</w:t>
      </w:r>
      <w:r w:rsidRPr="004700AE">
        <w:t xml:space="preserve"> </w:t>
      </w:r>
      <w:r w:rsidR="003A2AA7" w:rsidRPr="004700AE">
        <w:t xml:space="preserve">V rámci studijního programu </w:t>
      </w:r>
      <w:r w:rsidR="00A81D6B">
        <w:rPr>
          <w:i/>
        </w:rPr>
        <w:t>Informační technologie v</w:t>
      </w:r>
      <w:r w:rsidR="00F933CC">
        <w:rPr>
          <w:i/>
        </w:rPr>
        <w:t> </w:t>
      </w:r>
      <w:r w:rsidR="00A81D6B" w:rsidRPr="00F933CC">
        <w:rPr>
          <w:i/>
        </w:rPr>
        <w:t>administrativě</w:t>
      </w:r>
      <w:r w:rsidR="00F933CC">
        <w:rPr>
          <w:i/>
        </w:rPr>
        <w:t xml:space="preserve"> </w:t>
      </w:r>
      <w:r w:rsidR="00F933CC" w:rsidRPr="009C15CE">
        <w:t xml:space="preserve">jsou vychováváni odborníci v oboru informačních technologií s přehledem o ekonomice a účetnictví s možností uplatnění v technické, manažerské, projekční, administrativní a jiné funkci v komerční sféře a státní správě. Mezioborové studium s převahou technických předmětů dává absolventům možnost uplatnit se v oblastech informatiky, informačních systémů, výpočetní techniky, webových technologií a databází, ale také v oblastech managementu a ekonomiky, financí a účetnictví. </w:t>
      </w:r>
    </w:p>
    <w:p w14:paraId="61EE7294" w14:textId="7B84A604" w:rsidR="00767ADE" w:rsidRDefault="00767ADE">
      <w:pPr>
        <w:spacing w:after="0" w:line="240" w:lineRule="auto"/>
      </w:pPr>
    </w:p>
    <w:p w14:paraId="14D226B9" w14:textId="3717019F" w:rsidR="000D5585" w:rsidRDefault="000D5585" w:rsidP="00CC42D1">
      <w:pPr>
        <w:pStyle w:val="Nadpis3"/>
      </w:pPr>
      <w:bookmarkStart w:id="981" w:name="_Toc530557824"/>
      <w:r>
        <w:t xml:space="preserve">Standard </w:t>
      </w:r>
      <w:r w:rsidR="00AA7CBC" w:rsidRPr="00AA7CBC">
        <w:t>2.12 Struktura a rozsah studijních předmětů</w:t>
      </w:r>
      <w:bookmarkEnd w:id="981"/>
      <w:r w:rsidR="00AA7CBC" w:rsidRPr="00AA7CBC">
        <w:t xml:space="preserve"> </w:t>
      </w:r>
    </w:p>
    <w:p w14:paraId="3A9E12E7" w14:textId="18F02FEF" w:rsidR="00AA7CBC" w:rsidRDefault="000A02DE" w:rsidP="0020313F">
      <w:pPr>
        <w:autoSpaceDE w:val="0"/>
        <w:autoSpaceDN w:val="0"/>
        <w:adjustRightInd w:val="0"/>
        <w:spacing w:after="0" w:line="240" w:lineRule="auto"/>
      </w:pPr>
      <w:r w:rsidRPr="000A02DE">
        <w:rPr>
          <w:rFonts w:cs="Calibri"/>
          <w:color w:val="000000"/>
          <w:lang w:eastAsia="cs-CZ"/>
        </w:rPr>
        <w:t xml:space="preserve">V souladu s požadavky Národního akreditačního úřadu jsou </w:t>
      </w:r>
      <w:r w:rsidRPr="000A02DE">
        <w:rPr>
          <w:lang w:eastAsia="cs-CZ"/>
        </w:rPr>
        <w:t>předměty členěny na základní teoretické předměty profilujícího základu</w:t>
      </w:r>
      <w:r>
        <w:rPr>
          <w:lang w:eastAsia="cs-CZ"/>
        </w:rPr>
        <w:t xml:space="preserve"> (ZT)</w:t>
      </w:r>
      <w:r w:rsidRPr="000A02DE">
        <w:rPr>
          <w:lang w:eastAsia="cs-CZ"/>
        </w:rPr>
        <w:t xml:space="preserve"> a předměty profilujícího </w:t>
      </w:r>
      <w:r w:rsidRPr="00805393">
        <w:rPr>
          <w:lang w:eastAsia="cs-CZ"/>
        </w:rPr>
        <w:t xml:space="preserve">základu (PZ). </w:t>
      </w:r>
      <w:r w:rsidR="001500FC" w:rsidRPr="00805393">
        <w:t xml:space="preserve">Studijní plán </w:t>
      </w:r>
      <w:r w:rsidR="00F933CC" w:rsidRPr="00805393">
        <w:t xml:space="preserve">bakalářského </w:t>
      </w:r>
      <w:r w:rsidRPr="00805393">
        <w:t xml:space="preserve">studijního programu </w:t>
      </w:r>
      <w:r w:rsidR="001500FC" w:rsidRPr="00805393">
        <w:t xml:space="preserve">obsahuje </w:t>
      </w:r>
      <w:r w:rsidR="002B0F85" w:rsidRPr="002869E0">
        <w:t>1</w:t>
      </w:r>
      <w:r w:rsidR="004E4870">
        <w:t>3</w:t>
      </w:r>
      <w:r w:rsidR="002B0F85" w:rsidRPr="002869E0">
        <w:t xml:space="preserve"> </w:t>
      </w:r>
      <w:r w:rsidR="001500FC" w:rsidRPr="00805393">
        <w:t xml:space="preserve">předmětů PZ s celkovým kreditovým ohodnocením </w:t>
      </w:r>
      <w:r w:rsidR="004E4870">
        <w:t>56</w:t>
      </w:r>
      <w:r w:rsidR="002B0F85" w:rsidRPr="002869E0">
        <w:t xml:space="preserve"> </w:t>
      </w:r>
      <w:r w:rsidR="001500FC" w:rsidRPr="00805393">
        <w:t xml:space="preserve">ECTS kreditů a </w:t>
      </w:r>
      <w:r w:rsidR="002B0F85" w:rsidRPr="00805393">
        <w:t xml:space="preserve">12 </w:t>
      </w:r>
      <w:r w:rsidR="001500FC" w:rsidRPr="00805393">
        <w:t xml:space="preserve">předmětů ZT s celkovým počtem kreditů </w:t>
      </w:r>
      <w:r w:rsidR="002B0F85" w:rsidRPr="00805393">
        <w:t xml:space="preserve">56. </w:t>
      </w:r>
      <w:r w:rsidR="001500FC" w:rsidRPr="00805393">
        <w:t>Zbylý počet kreditů tvoří předměty ostatní (</w:t>
      </w:r>
      <w:r w:rsidR="002B0F85" w:rsidRPr="00805393">
        <w:t xml:space="preserve">matematika, jazyky, soft-skills, </w:t>
      </w:r>
      <w:r w:rsidR="001500FC" w:rsidRPr="00805393">
        <w:t>sportovní aktivity, apod.)</w:t>
      </w:r>
      <w:r w:rsidR="00D42A46" w:rsidRPr="00805393">
        <w:t>. Skladba těchto předmětů je uvedena</w:t>
      </w:r>
      <w:r w:rsidR="00D42A46">
        <w:t xml:space="preserve"> ve formuláři </w:t>
      </w:r>
      <w:r w:rsidR="00D42A46" w:rsidRPr="00DF24D0">
        <w:rPr>
          <w:i/>
        </w:rPr>
        <w:t>B-IIa - Studijní plány a návrh témat prací</w:t>
      </w:r>
      <w:r w:rsidR="00D42A46">
        <w:t>,</w:t>
      </w:r>
      <w:r w:rsidR="00DF24D0">
        <w:t xml:space="preserve"> přičemž byly dodrženy návaznosti jednotlivých předmětů s cílem osvojit si základní teoretické znalosti a praktické dovednosti tak, aby byl naplněn deklarovaný profil absolventa studijního programu. Při </w:t>
      </w:r>
      <w:r w:rsidR="004A13A6">
        <w:t xml:space="preserve">návrhu </w:t>
      </w:r>
      <w:r w:rsidR="00DF24D0">
        <w:t xml:space="preserve">tematických okruhů </w:t>
      </w:r>
      <w:r w:rsidR="004A13A6">
        <w:t>státníc</w:t>
      </w:r>
      <w:r w:rsidR="006937D4">
        <w:t>h</w:t>
      </w:r>
      <w:r w:rsidR="004A13A6">
        <w:t xml:space="preserve"> závěrečných zkoušek je vždy uvedeno</w:t>
      </w:r>
      <w:r w:rsidR="00DF24D0">
        <w:t xml:space="preserve"> ze kterých předmětů studijního plánu tyto okruhy vycházejí.</w:t>
      </w:r>
    </w:p>
    <w:p w14:paraId="6AB1FF5D" w14:textId="25A674E2" w:rsidR="00DF24D0" w:rsidRDefault="00DF24D0" w:rsidP="000A02DE">
      <w:r>
        <w:t xml:space="preserve">Podrobnější obsahy a struktury předmětů jsou uvedeny ve formuláři </w:t>
      </w:r>
      <w:r w:rsidRPr="00DF24D0">
        <w:rPr>
          <w:i/>
        </w:rPr>
        <w:t>B-III – Charakteristika studijního předmětu</w:t>
      </w:r>
      <w:r>
        <w:t xml:space="preserve"> pro jednotlivé předměty studijního plánu.</w:t>
      </w:r>
    </w:p>
    <w:p w14:paraId="5D48055A" w14:textId="380CEED0" w:rsidR="00AA7CBC" w:rsidRDefault="00496B72" w:rsidP="00AA7CBC">
      <w:r>
        <w:t xml:space="preserve">Většina předmětů studijního plánu prezenčního studia </w:t>
      </w:r>
      <w:r w:rsidR="004300DF">
        <w:t xml:space="preserve">je </w:t>
      </w:r>
      <w:r w:rsidR="004A13A6">
        <w:t xml:space="preserve">uskutečňována </w:t>
      </w:r>
      <w:r w:rsidR="004300DF">
        <w:t xml:space="preserve">ve formě přednášek, kde jsou uvedeny </w:t>
      </w:r>
      <w:r w:rsidR="004300DF" w:rsidRPr="0062006E">
        <w:t>teoretické základy předmětu</w:t>
      </w:r>
      <w:r w:rsidR="004A13A6" w:rsidRPr="0062006E">
        <w:t>,</w:t>
      </w:r>
      <w:r w:rsidR="004300DF" w:rsidRPr="0062006E">
        <w:t xml:space="preserve"> a cvičení, popř. semináře, </w:t>
      </w:r>
      <w:r w:rsidR="004A13A6" w:rsidRPr="0062006E">
        <w:t xml:space="preserve">ve kterých </w:t>
      </w:r>
      <w:r w:rsidR="004300DF" w:rsidRPr="0062006E">
        <w:t xml:space="preserve">jsou tyto poznatky procvičeny a prohloubeny. Rozsah přednášek je zpravidla </w:t>
      </w:r>
      <w:r w:rsidR="00780C2C" w:rsidRPr="002869E0">
        <w:t>2 hodiny týdně</w:t>
      </w:r>
      <w:r w:rsidR="004300DF" w:rsidRPr="0062006E">
        <w:t xml:space="preserve"> a rozsah cvičení popř. seminářů je </w:t>
      </w:r>
      <w:r w:rsidR="004300DF" w:rsidRPr="002869E0">
        <w:t xml:space="preserve">1-3 </w:t>
      </w:r>
      <w:r w:rsidR="004300DF" w:rsidRPr="0062006E">
        <w:t>hod</w:t>
      </w:r>
      <w:r w:rsidR="00780C2C" w:rsidRPr="0062006E">
        <w:t>iny týdně</w:t>
      </w:r>
      <w:r w:rsidRPr="0062006E">
        <w:t>.</w:t>
      </w:r>
      <w:r w:rsidR="004300DF" w:rsidRPr="0062006E">
        <w:t xml:space="preserve"> </w:t>
      </w:r>
      <w:r w:rsidR="00824F64" w:rsidRPr="0062006E">
        <w:t xml:space="preserve">Výjimkou je předmět </w:t>
      </w:r>
      <w:r w:rsidR="002B0F85" w:rsidRPr="0062006E">
        <w:t xml:space="preserve">Bakalářská </w:t>
      </w:r>
      <w:r w:rsidR="00824F64" w:rsidRPr="0062006E">
        <w:t xml:space="preserve">práce v posledním semestru, který má vyšší hodinovou i kreditovou dotaci z důvodů podstatně vyšší studijní zátěže na studenta spojenou s vypracováním této závěrečné </w:t>
      </w:r>
      <w:r w:rsidR="004A13A6" w:rsidRPr="0062006E">
        <w:t xml:space="preserve">kvalifikační </w:t>
      </w:r>
      <w:r w:rsidR="00824F64" w:rsidRPr="0062006E">
        <w:t>práce.</w:t>
      </w:r>
    </w:p>
    <w:p w14:paraId="63327AA7" w14:textId="77777777" w:rsidR="00FE19D5" w:rsidRPr="0062006E" w:rsidRDefault="00FE19D5" w:rsidP="00AA7CBC"/>
    <w:p w14:paraId="2F023AF1" w14:textId="7F467CEA" w:rsidR="00AA7CBC" w:rsidRPr="0062006E" w:rsidRDefault="000D5585" w:rsidP="00CC42D1">
      <w:pPr>
        <w:pStyle w:val="Nadpis3"/>
      </w:pPr>
      <w:bookmarkStart w:id="982" w:name="_Toc530557825"/>
      <w:r w:rsidRPr="0062006E">
        <w:t xml:space="preserve">Standard </w:t>
      </w:r>
      <w:r w:rsidR="00AA7CBC" w:rsidRPr="0062006E">
        <w:t>2.14 Soulad obsahu studijních předmětů, státních zkoušek a kvalifikačních prací s výsledky učení a profilem absolventa</w:t>
      </w:r>
      <w:bookmarkEnd w:id="982"/>
      <w:r w:rsidR="00AA7CBC" w:rsidRPr="0062006E">
        <w:t xml:space="preserve">  </w:t>
      </w:r>
    </w:p>
    <w:p w14:paraId="14B3A267" w14:textId="12D5F1D8" w:rsidR="00081CB1" w:rsidRPr="0062006E" w:rsidRDefault="001F6954" w:rsidP="00AA7CBC">
      <w:r w:rsidRPr="0062006E">
        <w:t xml:space="preserve">Obsah jednotlivých předmětů je uveden v kartách předmětů </w:t>
      </w:r>
      <w:r w:rsidR="00204E9A" w:rsidRPr="0062006E">
        <w:t xml:space="preserve">ve </w:t>
      </w:r>
      <w:r w:rsidRPr="0062006E">
        <w:t xml:space="preserve">formulářích </w:t>
      </w:r>
      <w:r w:rsidRPr="0062006E">
        <w:rPr>
          <w:i/>
        </w:rPr>
        <w:t>B-III – Charakteristika studijního předmětu</w:t>
      </w:r>
      <w:r w:rsidR="008C707F" w:rsidRPr="0062006E">
        <w:t>.</w:t>
      </w:r>
      <w:r w:rsidRPr="0062006E">
        <w:t xml:space="preserve"> </w:t>
      </w:r>
      <w:r w:rsidR="008C707F" w:rsidRPr="0062006E">
        <w:t>K</w:t>
      </w:r>
      <w:r w:rsidRPr="0062006E">
        <w:t xml:space="preserve">aždý předmět </w:t>
      </w:r>
      <w:r w:rsidR="004A13A6" w:rsidRPr="0062006E">
        <w:t xml:space="preserve">má </w:t>
      </w:r>
      <w:r w:rsidRPr="0062006E">
        <w:t xml:space="preserve">přesně definovánu náplň výuky </w:t>
      </w:r>
      <w:r w:rsidR="008C707F" w:rsidRPr="0062006E">
        <w:t>pro čtrnáct týdnů</w:t>
      </w:r>
      <w:r w:rsidRPr="0062006E">
        <w:t xml:space="preserve"> semestru spolu s prerekvizitami, korekvizitami a ekvivalencemi, jsou-li pro </w:t>
      </w:r>
      <w:r w:rsidR="00204E9A" w:rsidRPr="0062006E">
        <w:t xml:space="preserve">daný </w:t>
      </w:r>
      <w:r w:rsidRPr="0062006E">
        <w:t xml:space="preserve">předmět definovány. </w:t>
      </w:r>
    </w:p>
    <w:p w14:paraId="5B5249EC" w14:textId="2B27790D" w:rsidR="00767ADE" w:rsidRPr="0062006E" w:rsidRDefault="009E014C" w:rsidP="00AA7CBC">
      <w:r w:rsidRPr="0062006E">
        <w:t>V kartách předmětů</w:t>
      </w:r>
      <w:r w:rsidR="001F6954" w:rsidRPr="0062006E">
        <w:t xml:space="preserve"> </w:t>
      </w:r>
      <w:r w:rsidRPr="0062006E">
        <w:t>je</w:t>
      </w:r>
      <w:r w:rsidR="001F6954" w:rsidRPr="0062006E">
        <w:t xml:space="preserve"> přesně definována forma ověření studijních výsledků a podmínky pro úspěšné absolvování předmětu. Většina předmětů je </w:t>
      </w:r>
      <w:r w:rsidR="00204E9A" w:rsidRPr="0062006E">
        <w:t xml:space="preserve">zakončena konkrétní </w:t>
      </w:r>
      <w:r w:rsidR="00E11D7B" w:rsidRPr="0062006E">
        <w:t xml:space="preserve">formou klasifikovaného zakončení (klasifikovaný zápočet, zkouška), přičemž je </w:t>
      </w:r>
      <w:r w:rsidR="00780C2C" w:rsidRPr="0062006E">
        <w:t xml:space="preserve">respektována </w:t>
      </w:r>
      <w:r w:rsidR="00E11D7B" w:rsidRPr="0062006E">
        <w:t xml:space="preserve">maximální studijní zátěž </w:t>
      </w:r>
      <w:r w:rsidR="00E11D7B" w:rsidRPr="002869E0">
        <w:t>7 klasifikačních zakončení</w:t>
      </w:r>
      <w:r w:rsidR="00E11D7B" w:rsidRPr="0062006E">
        <w:t xml:space="preserve"> za semestr.</w:t>
      </w:r>
    </w:p>
    <w:p w14:paraId="22FBCD64" w14:textId="5EB8D528" w:rsidR="00E11D7B" w:rsidRDefault="00E11D7B" w:rsidP="00AA7CBC">
      <w:r w:rsidRPr="0062006E">
        <w:t xml:space="preserve">K ohodnocení </w:t>
      </w:r>
      <w:r w:rsidR="00204E9A" w:rsidRPr="0062006E">
        <w:t>znalostí</w:t>
      </w:r>
      <w:r w:rsidR="00204E9A">
        <w:t xml:space="preserve"> </w:t>
      </w:r>
      <w:r>
        <w:t>studenta v</w:t>
      </w:r>
      <w:r w:rsidR="00204E9A">
        <w:t xml:space="preserve"> jednotlivých </w:t>
      </w:r>
      <w:r>
        <w:t>předmětech zakončených klasifikací (klasifikovaný zápočet, zkouška) je využito ECTS hodnocení dle Studijního a zkušebního řádu UTB</w:t>
      </w:r>
      <w:r w:rsidR="00433CA9">
        <w:t xml:space="preserve"> ve Zlíně</w:t>
      </w:r>
      <w:r w:rsidR="00D8247A">
        <w:t xml:space="preserve"> (</w:t>
      </w:r>
      <w:r w:rsidR="00204E9A">
        <w:t xml:space="preserve">dále jen </w:t>
      </w:r>
      <w:r w:rsidR="00D8247A">
        <w:t>SZŘ UTB)</w:t>
      </w:r>
      <w:r>
        <w:t>, článek 14, odst. (1)</w:t>
      </w:r>
      <w:r w:rsidR="00FC6D8D">
        <w:rPr>
          <w:rStyle w:val="Znakapoznpodarou"/>
        </w:rPr>
        <w:footnoteReference w:id="32"/>
      </w:r>
      <w:r>
        <w:t>, viz následující tabulka:</w:t>
      </w:r>
    </w:p>
    <w:p w14:paraId="6F9457AA" w14:textId="761B66BD" w:rsidR="009B43AA" w:rsidRDefault="009B43AA" w:rsidP="009B43AA">
      <w:pPr>
        <w:pStyle w:val="Titulek"/>
        <w:keepNext/>
      </w:pPr>
      <w:r>
        <w:t>Tabulka 4 Klasifikační stupnice ECTS</w:t>
      </w:r>
    </w:p>
    <w:tbl>
      <w:tblPr>
        <w:tblStyle w:val="Mkatabulky"/>
        <w:tblW w:w="0" w:type="auto"/>
        <w:tblLook w:val="04A0" w:firstRow="1" w:lastRow="0" w:firstColumn="1" w:lastColumn="0" w:noHBand="0" w:noVBand="1"/>
      </w:tblPr>
      <w:tblGrid>
        <w:gridCol w:w="3020"/>
        <w:gridCol w:w="3021"/>
        <w:gridCol w:w="3021"/>
      </w:tblGrid>
      <w:tr w:rsidR="00E11D7B" w14:paraId="23F45094" w14:textId="77777777" w:rsidTr="000C3BE7">
        <w:trPr>
          <w:trHeight w:val="450"/>
        </w:trPr>
        <w:tc>
          <w:tcPr>
            <w:tcW w:w="3020" w:type="dxa"/>
            <w:vAlign w:val="center"/>
          </w:tcPr>
          <w:p w14:paraId="1AFF5F0B" w14:textId="5D9141BC" w:rsidR="00E11D7B" w:rsidRPr="000C3BE7" w:rsidRDefault="00E11D7B" w:rsidP="000C3BE7">
            <w:pPr>
              <w:spacing w:before="60" w:after="60"/>
              <w:jc w:val="center"/>
              <w:rPr>
                <w:b/>
                <w:sz w:val="22"/>
                <w:szCs w:val="22"/>
              </w:rPr>
            </w:pPr>
            <w:r w:rsidRPr="000C3BE7">
              <w:rPr>
                <w:b/>
                <w:sz w:val="22"/>
                <w:szCs w:val="22"/>
              </w:rPr>
              <w:t>Stupeň ECTS</w:t>
            </w:r>
          </w:p>
        </w:tc>
        <w:tc>
          <w:tcPr>
            <w:tcW w:w="3021" w:type="dxa"/>
            <w:vAlign w:val="center"/>
          </w:tcPr>
          <w:p w14:paraId="51EDF559" w14:textId="7FD39079" w:rsidR="00E11D7B" w:rsidRPr="000C3BE7" w:rsidRDefault="00E11D7B" w:rsidP="000C3BE7">
            <w:pPr>
              <w:spacing w:before="60" w:after="60"/>
              <w:jc w:val="center"/>
              <w:rPr>
                <w:b/>
                <w:sz w:val="22"/>
                <w:szCs w:val="22"/>
              </w:rPr>
            </w:pPr>
            <w:r w:rsidRPr="000C3BE7">
              <w:rPr>
                <w:b/>
                <w:sz w:val="22"/>
                <w:szCs w:val="22"/>
              </w:rPr>
              <w:t>Slovní vyjádření</w:t>
            </w:r>
          </w:p>
        </w:tc>
        <w:tc>
          <w:tcPr>
            <w:tcW w:w="3021" w:type="dxa"/>
            <w:vAlign w:val="center"/>
          </w:tcPr>
          <w:p w14:paraId="30EA34B2" w14:textId="57EF3413" w:rsidR="00E11D7B" w:rsidRPr="000C3BE7" w:rsidRDefault="00E11D7B" w:rsidP="000C3BE7">
            <w:pPr>
              <w:spacing w:before="60" w:after="60"/>
              <w:jc w:val="center"/>
              <w:rPr>
                <w:b/>
                <w:sz w:val="22"/>
                <w:szCs w:val="22"/>
              </w:rPr>
            </w:pPr>
            <w:r w:rsidRPr="000C3BE7">
              <w:rPr>
                <w:b/>
                <w:sz w:val="22"/>
                <w:szCs w:val="22"/>
              </w:rPr>
              <w:t>Číselné vyjádření</w:t>
            </w:r>
          </w:p>
        </w:tc>
      </w:tr>
      <w:tr w:rsidR="00E11D7B" w14:paraId="04F8F34B" w14:textId="77777777" w:rsidTr="000C3BE7">
        <w:trPr>
          <w:trHeight w:val="450"/>
        </w:trPr>
        <w:tc>
          <w:tcPr>
            <w:tcW w:w="3020" w:type="dxa"/>
            <w:vAlign w:val="center"/>
          </w:tcPr>
          <w:p w14:paraId="6EC41548" w14:textId="4798DC2A" w:rsidR="00E11D7B" w:rsidRPr="000C3BE7" w:rsidRDefault="00E11D7B" w:rsidP="000C3BE7">
            <w:pPr>
              <w:spacing w:before="60" w:after="60"/>
              <w:jc w:val="center"/>
              <w:rPr>
                <w:sz w:val="22"/>
                <w:szCs w:val="22"/>
              </w:rPr>
            </w:pPr>
            <w:r w:rsidRPr="000C3BE7">
              <w:rPr>
                <w:sz w:val="22"/>
                <w:szCs w:val="22"/>
              </w:rPr>
              <w:t>A</w:t>
            </w:r>
          </w:p>
        </w:tc>
        <w:tc>
          <w:tcPr>
            <w:tcW w:w="3021" w:type="dxa"/>
            <w:vAlign w:val="center"/>
          </w:tcPr>
          <w:p w14:paraId="73714AFD" w14:textId="2D3CE102" w:rsidR="00E11D7B" w:rsidRPr="000C3BE7" w:rsidRDefault="00E11D7B" w:rsidP="000C3BE7">
            <w:pPr>
              <w:spacing w:before="60" w:after="60"/>
              <w:jc w:val="center"/>
              <w:rPr>
                <w:sz w:val="22"/>
                <w:szCs w:val="22"/>
              </w:rPr>
            </w:pPr>
            <w:r w:rsidRPr="000C3BE7">
              <w:rPr>
                <w:sz w:val="22"/>
                <w:szCs w:val="22"/>
              </w:rPr>
              <w:t>Výborně / Excelent</w:t>
            </w:r>
          </w:p>
        </w:tc>
        <w:tc>
          <w:tcPr>
            <w:tcW w:w="3021" w:type="dxa"/>
            <w:vAlign w:val="center"/>
          </w:tcPr>
          <w:p w14:paraId="5C56B209" w14:textId="3C7A17BB" w:rsidR="00E11D7B" w:rsidRPr="000C3BE7" w:rsidRDefault="00E11D7B" w:rsidP="000C3BE7">
            <w:pPr>
              <w:spacing w:before="60" w:after="60"/>
              <w:jc w:val="center"/>
              <w:rPr>
                <w:sz w:val="22"/>
                <w:szCs w:val="22"/>
              </w:rPr>
            </w:pPr>
            <w:r w:rsidRPr="000C3BE7">
              <w:rPr>
                <w:sz w:val="22"/>
                <w:szCs w:val="22"/>
              </w:rPr>
              <w:t>1</w:t>
            </w:r>
          </w:p>
        </w:tc>
      </w:tr>
      <w:tr w:rsidR="00E11D7B" w14:paraId="4BF01BC8" w14:textId="77777777" w:rsidTr="000C3BE7">
        <w:trPr>
          <w:trHeight w:val="450"/>
        </w:trPr>
        <w:tc>
          <w:tcPr>
            <w:tcW w:w="3020" w:type="dxa"/>
            <w:vAlign w:val="center"/>
          </w:tcPr>
          <w:p w14:paraId="5D9A2690" w14:textId="2878FBD9" w:rsidR="00E11D7B" w:rsidRPr="000C3BE7" w:rsidRDefault="00E11D7B" w:rsidP="000C3BE7">
            <w:pPr>
              <w:spacing w:before="60" w:after="60"/>
              <w:jc w:val="center"/>
              <w:rPr>
                <w:sz w:val="22"/>
                <w:szCs w:val="22"/>
              </w:rPr>
            </w:pPr>
            <w:r w:rsidRPr="000C3BE7">
              <w:rPr>
                <w:sz w:val="22"/>
                <w:szCs w:val="22"/>
              </w:rPr>
              <w:t>B</w:t>
            </w:r>
          </w:p>
        </w:tc>
        <w:tc>
          <w:tcPr>
            <w:tcW w:w="3021" w:type="dxa"/>
            <w:vAlign w:val="center"/>
          </w:tcPr>
          <w:p w14:paraId="7DC6437E" w14:textId="29BF5B5A" w:rsidR="00E11D7B" w:rsidRPr="000C3BE7" w:rsidRDefault="00E11D7B" w:rsidP="000C3BE7">
            <w:pPr>
              <w:spacing w:before="60" w:after="60"/>
              <w:jc w:val="center"/>
              <w:rPr>
                <w:sz w:val="22"/>
                <w:szCs w:val="22"/>
              </w:rPr>
            </w:pPr>
            <w:r w:rsidRPr="000C3BE7">
              <w:rPr>
                <w:sz w:val="22"/>
                <w:szCs w:val="22"/>
              </w:rPr>
              <w:t>Velmi dobře / Very good</w:t>
            </w:r>
          </w:p>
        </w:tc>
        <w:tc>
          <w:tcPr>
            <w:tcW w:w="3021" w:type="dxa"/>
            <w:vAlign w:val="center"/>
          </w:tcPr>
          <w:p w14:paraId="3A18292B" w14:textId="46ADB7D0" w:rsidR="00E11D7B" w:rsidRPr="000C3BE7" w:rsidRDefault="00E11D7B" w:rsidP="000C3BE7">
            <w:pPr>
              <w:spacing w:before="60" w:after="60"/>
              <w:jc w:val="center"/>
              <w:rPr>
                <w:sz w:val="22"/>
                <w:szCs w:val="22"/>
              </w:rPr>
            </w:pPr>
            <w:r w:rsidRPr="000C3BE7">
              <w:rPr>
                <w:sz w:val="22"/>
                <w:szCs w:val="22"/>
              </w:rPr>
              <w:t>1,5</w:t>
            </w:r>
          </w:p>
        </w:tc>
      </w:tr>
      <w:tr w:rsidR="00E11D7B" w14:paraId="0704895D" w14:textId="77777777" w:rsidTr="000C3BE7">
        <w:trPr>
          <w:trHeight w:val="450"/>
        </w:trPr>
        <w:tc>
          <w:tcPr>
            <w:tcW w:w="3020" w:type="dxa"/>
            <w:vAlign w:val="center"/>
          </w:tcPr>
          <w:p w14:paraId="41AEF73D" w14:textId="259969B4" w:rsidR="00E11D7B" w:rsidRPr="000C3BE7" w:rsidRDefault="00E11D7B" w:rsidP="000C3BE7">
            <w:pPr>
              <w:spacing w:before="60" w:after="60"/>
              <w:jc w:val="center"/>
              <w:rPr>
                <w:sz w:val="22"/>
                <w:szCs w:val="22"/>
              </w:rPr>
            </w:pPr>
            <w:r w:rsidRPr="000C3BE7">
              <w:rPr>
                <w:sz w:val="22"/>
                <w:szCs w:val="22"/>
              </w:rPr>
              <w:t>C</w:t>
            </w:r>
          </w:p>
        </w:tc>
        <w:tc>
          <w:tcPr>
            <w:tcW w:w="3021" w:type="dxa"/>
            <w:vAlign w:val="center"/>
          </w:tcPr>
          <w:p w14:paraId="704FA4D7" w14:textId="0047C049" w:rsidR="00E11D7B" w:rsidRPr="000C3BE7" w:rsidRDefault="00E11D7B" w:rsidP="000C3BE7">
            <w:pPr>
              <w:spacing w:before="60" w:after="60"/>
              <w:jc w:val="center"/>
              <w:rPr>
                <w:sz w:val="22"/>
                <w:szCs w:val="22"/>
              </w:rPr>
            </w:pPr>
            <w:r w:rsidRPr="000C3BE7">
              <w:rPr>
                <w:sz w:val="22"/>
                <w:szCs w:val="22"/>
              </w:rPr>
              <w:t>Dobře / Good</w:t>
            </w:r>
          </w:p>
        </w:tc>
        <w:tc>
          <w:tcPr>
            <w:tcW w:w="3021" w:type="dxa"/>
            <w:vAlign w:val="center"/>
          </w:tcPr>
          <w:p w14:paraId="3A73C976" w14:textId="0DE0E28F" w:rsidR="00E11D7B" w:rsidRPr="000C3BE7" w:rsidRDefault="00E11D7B" w:rsidP="000C3BE7">
            <w:pPr>
              <w:spacing w:before="60" w:after="60"/>
              <w:jc w:val="center"/>
              <w:rPr>
                <w:sz w:val="22"/>
                <w:szCs w:val="22"/>
              </w:rPr>
            </w:pPr>
            <w:r w:rsidRPr="000C3BE7">
              <w:rPr>
                <w:sz w:val="22"/>
                <w:szCs w:val="22"/>
              </w:rPr>
              <w:t>2</w:t>
            </w:r>
          </w:p>
        </w:tc>
      </w:tr>
      <w:tr w:rsidR="00E11D7B" w14:paraId="7778F95F" w14:textId="77777777" w:rsidTr="000C3BE7">
        <w:trPr>
          <w:trHeight w:val="450"/>
        </w:trPr>
        <w:tc>
          <w:tcPr>
            <w:tcW w:w="3020" w:type="dxa"/>
            <w:vAlign w:val="center"/>
          </w:tcPr>
          <w:p w14:paraId="2E530339" w14:textId="75720402" w:rsidR="00E11D7B" w:rsidRPr="000C3BE7" w:rsidRDefault="00E11D7B" w:rsidP="000C3BE7">
            <w:pPr>
              <w:spacing w:before="60" w:after="60"/>
              <w:jc w:val="center"/>
              <w:rPr>
                <w:sz w:val="22"/>
                <w:szCs w:val="22"/>
              </w:rPr>
            </w:pPr>
            <w:r w:rsidRPr="000C3BE7">
              <w:rPr>
                <w:sz w:val="22"/>
                <w:szCs w:val="22"/>
              </w:rPr>
              <w:t>D</w:t>
            </w:r>
          </w:p>
        </w:tc>
        <w:tc>
          <w:tcPr>
            <w:tcW w:w="3021" w:type="dxa"/>
            <w:vAlign w:val="center"/>
          </w:tcPr>
          <w:p w14:paraId="41AF794D" w14:textId="6DB8E249" w:rsidR="00E11D7B" w:rsidRPr="000C3BE7" w:rsidRDefault="00E11D7B" w:rsidP="000C3BE7">
            <w:pPr>
              <w:spacing w:before="60" w:after="60"/>
              <w:jc w:val="center"/>
              <w:rPr>
                <w:sz w:val="22"/>
                <w:szCs w:val="22"/>
              </w:rPr>
            </w:pPr>
            <w:r w:rsidRPr="000C3BE7">
              <w:rPr>
                <w:sz w:val="22"/>
                <w:szCs w:val="22"/>
              </w:rPr>
              <w:t>Uspokojivě / Satisfactory</w:t>
            </w:r>
          </w:p>
        </w:tc>
        <w:tc>
          <w:tcPr>
            <w:tcW w:w="3021" w:type="dxa"/>
            <w:vAlign w:val="center"/>
          </w:tcPr>
          <w:p w14:paraId="03CD566B" w14:textId="6303168E" w:rsidR="00E11D7B" w:rsidRPr="000C3BE7" w:rsidRDefault="00E11D7B" w:rsidP="000C3BE7">
            <w:pPr>
              <w:spacing w:before="60" w:after="60"/>
              <w:jc w:val="center"/>
              <w:rPr>
                <w:sz w:val="22"/>
                <w:szCs w:val="22"/>
              </w:rPr>
            </w:pPr>
            <w:r w:rsidRPr="000C3BE7">
              <w:rPr>
                <w:sz w:val="22"/>
                <w:szCs w:val="22"/>
              </w:rPr>
              <w:t>2,5</w:t>
            </w:r>
          </w:p>
        </w:tc>
      </w:tr>
      <w:tr w:rsidR="00E11D7B" w14:paraId="26672A79" w14:textId="77777777" w:rsidTr="000C3BE7">
        <w:trPr>
          <w:trHeight w:val="450"/>
        </w:trPr>
        <w:tc>
          <w:tcPr>
            <w:tcW w:w="3020" w:type="dxa"/>
            <w:vAlign w:val="center"/>
          </w:tcPr>
          <w:p w14:paraId="4B0F8F30" w14:textId="6C92A940" w:rsidR="00E11D7B" w:rsidRPr="000C3BE7" w:rsidRDefault="00E11D7B" w:rsidP="000C3BE7">
            <w:pPr>
              <w:spacing w:before="60" w:after="60"/>
              <w:jc w:val="center"/>
              <w:rPr>
                <w:sz w:val="22"/>
                <w:szCs w:val="22"/>
              </w:rPr>
            </w:pPr>
            <w:r w:rsidRPr="000C3BE7">
              <w:rPr>
                <w:sz w:val="22"/>
                <w:szCs w:val="22"/>
              </w:rPr>
              <w:t>E</w:t>
            </w:r>
          </w:p>
        </w:tc>
        <w:tc>
          <w:tcPr>
            <w:tcW w:w="3021" w:type="dxa"/>
            <w:vAlign w:val="center"/>
          </w:tcPr>
          <w:p w14:paraId="2EF4EE9E" w14:textId="3DC714B2" w:rsidR="00E11D7B" w:rsidRPr="000C3BE7" w:rsidRDefault="00E11D7B" w:rsidP="000C3BE7">
            <w:pPr>
              <w:spacing w:before="60" w:after="60"/>
              <w:jc w:val="center"/>
              <w:rPr>
                <w:sz w:val="22"/>
                <w:szCs w:val="22"/>
              </w:rPr>
            </w:pPr>
            <w:r w:rsidRPr="000C3BE7">
              <w:rPr>
                <w:sz w:val="22"/>
                <w:szCs w:val="22"/>
              </w:rPr>
              <w:t>Dostatečně / Sufficient</w:t>
            </w:r>
          </w:p>
        </w:tc>
        <w:tc>
          <w:tcPr>
            <w:tcW w:w="3021" w:type="dxa"/>
            <w:vAlign w:val="center"/>
          </w:tcPr>
          <w:p w14:paraId="0572F67F" w14:textId="48CAB132" w:rsidR="00E11D7B" w:rsidRPr="000C3BE7" w:rsidRDefault="00E11D7B" w:rsidP="000C3BE7">
            <w:pPr>
              <w:spacing w:before="60" w:after="60"/>
              <w:jc w:val="center"/>
              <w:rPr>
                <w:sz w:val="22"/>
                <w:szCs w:val="22"/>
              </w:rPr>
            </w:pPr>
            <w:r w:rsidRPr="000C3BE7">
              <w:rPr>
                <w:sz w:val="22"/>
                <w:szCs w:val="22"/>
              </w:rPr>
              <w:t>3</w:t>
            </w:r>
          </w:p>
        </w:tc>
      </w:tr>
      <w:tr w:rsidR="00E11D7B" w14:paraId="552D9005" w14:textId="77777777" w:rsidTr="000C3BE7">
        <w:trPr>
          <w:trHeight w:val="450"/>
        </w:trPr>
        <w:tc>
          <w:tcPr>
            <w:tcW w:w="3020" w:type="dxa"/>
            <w:vAlign w:val="center"/>
          </w:tcPr>
          <w:p w14:paraId="3B801ED8" w14:textId="2929763D" w:rsidR="00E11D7B" w:rsidRPr="000C3BE7" w:rsidRDefault="00E11D7B" w:rsidP="000C3BE7">
            <w:pPr>
              <w:spacing w:before="60" w:after="60"/>
              <w:jc w:val="center"/>
              <w:rPr>
                <w:sz w:val="22"/>
                <w:szCs w:val="22"/>
              </w:rPr>
            </w:pPr>
            <w:r w:rsidRPr="000C3BE7">
              <w:rPr>
                <w:sz w:val="22"/>
                <w:szCs w:val="22"/>
              </w:rPr>
              <w:t>F</w:t>
            </w:r>
          </w:p>
        </w:tc>
        <w:tc>
          <w:tcPr>
            <w:tcW w:w="3021" w:type="dxa"/>
            <w:vAlign w:val="center"/>
          </w:tcPr>
          <w:p w14:paraId="3D2C1085" w14:textId="457A6C93" w:rsidR="00E11D7B" w:rsidRPr="000C3BE7" w:rsidRDefault="00E11D7B" w:rsidP="000C3BE7">
            <w:pPr>
              <w:spacing w:before="60" w:after="60"/>
              <w:jc w:val="center"/>
              <w:rPr>
                <w:sz w:val="22"/>
                <w:szCs w:val="22"/>
              </w:rPr>
            </w:pPr>
            <w:r w:rsidRPr="000C3BE7">
              <w:rPr>
                <w:sz w:val="22"/>
                <w:szCs w:val="22"/>
              </w:rPr>
              <w:t>Nedostatečně / Unsatisfactory</w:t>
            </w:r>
          </w:p>
        </w:tc>
        <w:tc>
          <w:tcPr>
            <w:tcW w:w="3021" w:type="dxa"/>
            <w:vAlign w:val="center"/>
          </w:tcPr>
          <w:p w14:paraId="5E82A62A" w14:textId="625BF5B6" w:rsidR="00E11D7B" w:rsidRPr="000C3BE7" w:rsidRDefault="00E11D7B" w:rsidP="000C3BE7">
            <w:pPr>
              <w:spacing w:before="60" w:after="60"/>
              <w:jc w:val="center"/>
              <w:rPr>
                <w:sz w:val="22"/>
                <w:szCs w:val="22"/>
              </w:rPr>
            </w:pPr>
            <w:r w:rsidRPr="000C3BE7">
              <w:rPr>
                <w:sz w:val="22"/>
                <w:szCs w:val="22"/>
              </w:rPr>
              <w:t>-</w:t>
            </w:r>
          </w:p>
        </w:tc>
      </w:tr>
      <w:tr w:rsidR="00E11D7B" w14:paraId="42172A37" w14:textId="77777777" w:rsidTr="000C3BE7">
        <w:trPr>
          <w:trHeight w:val="450"/>
        </w:trPr>
        <w:tc>
          <w:tcPr>
            <w:tcW w:w="3020" w:type="dxa"/>
            <w:vAlign w:val="center"/>
          </w:tcPr>
          <w:p w14:paraId="1A97E360" w14:textId="7EC23C47" w:rsidR="00E11D7B" w:rsidRPr="000C3BE7" w:rsidRDefault="00E11D7B" w:rsidP="000C3BE7">
            <w:pPr>
              <w:spacing w:before="60" w:after="60"/>
              <w:jc w:val="center"/>
              <w:rPr>
                <w:sz w:val="22"/>
                <w:szCs w:val="22"/>
              </w:rPr>
            </w:pPr>
            <w:r w:rsidRPr="000C3BE7">
              <w:rPr>
                <w:sz w:val="22"/>
                <w:szCs w:val="22"/>
              </w:rPr>
              <w:t>FX *</w:t>
            </w:r>
          </w:p>
        </w:tc>
        <w:tc>
          <w:tcPr>
            <w:tcW w:w="3021" w:type="dxa"/>
            <w:vAlign w:val="center"/>
          </w:tcPr>
          <w:p w14:paraId="4FFA972A" w14:textId="4AF6F2B3" w:rsidR="00E11D7B" w:rsidRPr="000C3BE7" w:rsidRDefault="00E11D7B" w:rsidP="000C3BE7">
            <w:pPr>
              <w:spacing w:before="60" w:after="60"/>
              <w:jc w:val="center"/>
              <w:rPr>
                <w:sz w:val="22"/>
                <w:szCs w:val="22"/>
              </w:rPr>
            </w:pPr>
            <w:r w:rsidRPr="000C3BE7">
              <w:rPr>
                <w:sz w:val="22"/>
                <w:szCs w:val="22"/>
              </w:rPr>
              <w:t>Nedostatečně / Unsatisfactory</w:t>
            </w:r>
          </w:p>
        </w:tc>
        <w:tc>
          <w:tcPr>
            <w:tcW w:w="3021" w:type="dxa"/>
            <w:vAlign w:val="center"/>
          </w:tcPr>
          <w:p w14:paraId="5B86166D" w14:textId="3F153760" w:rsidR="00E11D7B" w:rsidRPr="000C3BE7" w:rsidRDefault="00E11D7B" w:rsidP="000C3BE7">
            <w:pPr>
              <w:spacing w:before="60" w:after="60"/>
              <w:jc w:val="center"/>
              <w:rPr>
                <w:sz w:val="22"/>
                <w:szCs w:val="22"/>
              </w:rPr>
            </w:pPr>
            <w:r w:rsidRPr="000C3BE7">
              <w:rPr>
                <w:sz w:val="22"/>
                <w:szCs w:val="22"/>
              </w:rPr>
              <w:t>-</w:t>
            </w:r>
          </w:p>
        </w:tc>
      </w:tr>
    </w:tbl>
    <w:p w14:paraId="70D791C5" w14:textId="760C6DC5" w:rsidR="00E11D7B" w:rsidRDefault="00E11D7B" w:rsidP="00AA7CBC">
      <w:r>
        <w:t xml:space="preserve">*) </w:t>
      </w:r>
      <w:r w:rsidR="00F60EFB" w:rsidRPr="00F60EFB">
        <w:t>Pokud je student hodnocen stupněm FX, je mu při opětovném zápisu předmětu uznán zápočet.</w:t>
      </w:r>
    </w:p>
    <w:p w14:paraId="2E4231B6" w14:textId="0EFBD942" w:rsidR="00731763" w:rsidRPr="002F2B9F" w:rsidRDefault="00731763" w:rsidP="002F2B9F">
      <w:pPr>
        <w:rPr>
          <w:b/>
        </w:rPr>
      </w:pPr>
      <w:r>
        <w:t>Státní závěrečná zkouška (</w:t>
      </w:r>
      <w:r w:rsidRPr="0062006E">
        <w:t>dále jen „SZZ“)</w:t>
      </w:r>
      <w:r>
        <w:t xml:space="preserve"> se skládá z obhajoby bakalářské práce a státní závěrečné zkoušky složené ze dvou oblastí vzdělávání. Obě dvě skupiny otázek jsou povinné a student si z každé skupiny losuje jednu otázku.</w:t>
      </w:r>
    </w:p>
    <w:p w14:paraId="3C79E1DE" w14:textId="05B27C3F" w:rsidR="00731763" w:rsidRDefault="00731763" w:rsidP="009B43AA">
      <w:pPr>
        <w:pStyle w:val="Odstavecseseznamem"/>
        <w:numPr>
          <w:ilvl w:val="0"/>
          <w:numId w:val="24"/>
        </w:numPr>
        <w:ind w:left="567"/>
      </w:pPr>
      <w:r w:rsidRPr="00731763">
        <w:rPr>
          <w:b/>
          <w:bCs/>
        </w:rPr>
        <w:t>Informatika</w:t>
      </w:r>
      <w:r>
        <w:t xml:space="preserve"> – soubor otázek bude pokrývat znalosti z tematických okruhů oblasti </w:t>
      </w:r>
      <w:r w:rsidRPr="001F747C">
        <w:t>informatika</w:t>
      </w:r>
      <w:r>
        <w:t xml:space="preserve"> – Databázové systémy (předměty Principy databázových systémů, Databázové systémy, Business Inteligence), Počítačová grafika a Multimédia, Počítačové sítě (předmět Internet a jeho služby) a Webové technologie (předměty Webové technologie,  Tvorba dynamických WWW stránek).</w:t>
      </w:r>
    </w:p>
    <w:p w14:paraId="54AE13A3" w14:textId="66826650" w:rsidR="00731763" w:rsidRPr="002869E0" w:rsidRDefault="00731763" w:rsidP="009B43AA">
      <w:pPr>
        <w:pStyle w:val="Odstavecseseznamem"/>
        <w:numPr>
          <w:ilvl w:val="0"/>
          <w:numId w:val="24"/>
        </w:numPr>
        <w:ind w:left="567"/>
      </w:pPr>
      <w:r w:rsidRPr="00731763">
        <w:rPr>
          <w:b/>
          <w:bCs/>
        </w:rPr>
        <w:t>Ekonomická informatika</w:t>
      </w:r>
      <w:r>
        <w:t xml:space="preserve"> – otázky budou zaměřené na prokázání znalostí náplně informatických a ekonomických tematických okruhů – Informační a počítačová bezpečnost (předměty Technologie datové bezpečnosti, Administrativní bezpečnost), Informační systémy (předmět Podnikové a informační systémy), Management, Podniková ekonomika, Účetnictví,</w:t>
      </w:r>
      <w:r w:rsidDel="00B53859">
        <w:t xml:space="preserve"> </w:t>
      </w:r>
      <w:r>
        <w:t>Marketing, Finanční trhy a bankovnictví.</w:t>
      </w:r>
    </w:p>
    <w:p w14:paraId="039C02F3" w14:textId="018A2D45" w:rsidR="00AA7CBC" w:rsidRDefault="00902C97" w:rsidP="0020313F">
      <w:r>
        <w:t xml:space="preserve">Témata </w:t>
      </w:r>
      <w:r w:rsidR="00E86A51">
        <w:t xml:space="preserve">bakalářských </w:t>
      </w:r>
      <w:r w:rsidR="00475A28">
        <w:t xml:space="preserve">prací </w:t>
      </w:r>
      <w:r w:rsidR="00C30C14">
        <w:t>jsou každoročně schvalován</w:t>
      </w:r>
      <w:r w:rsidR="00E55727">
        <w:t>a</w:t>
      </w:r>
      <w:r w:rsidR="00C30C14">
        <w:t xml:space="preserve"> </w:t>
      </w:r>
      <w:r w:rsidR="00CD119D">
        <w:t xml:space="preserve">garantem </w:t>
      </w:r>
      <w:r w:rsidR="00C30C14">
        <w:t>studijního programu na začát</w:t>
      </w:r>
      <w:r>
        <w:t>ku zimního semestru posledního roku studia</w:t>
      </w:r>
      <w:r w:rsidR="00295B7B">
        <w:t xml:space="preserve"> dle </w:t>
      </w:r>
      <w:r w:rsidR="00976F86" w:rsidRPr="005C533F">
        <w:rPr>
          <w:i/>
        </w:rPr>
        <w:t>Pravidel průběhu studia ve studijních programech na Fakultě aplikované informatiky</w:t>
      </w:r>
      <w:r w:rsidR="00976F86">
        <w:t xml:space="preserve"> (dále jen „Pravidel“)</w:t>
      </w:r>
      <w:r w:rsidR="00475A28">
        <w:t>,</w:t>
      </w:r>
      <w:r w:rsidR="00976F86">
        <w:t xml:space="preserve"> článku 4, odst. (2)</w:t>
      </w:r>
      <w:r w:rsidR="00976F86">
        <w:rPr>
          <w:rStyle w:val="Znakapoznpodarou"/>
        </w:rPr>
        <w:footnoteReference w:id="33"/>
      </w:r>
      <w:r w:rsidR="00976F86">
        <w:t xml:space="preserve">. </w:t>
      </w:r>
      <w:r w:rsidR="00A01AFD">
        <w:t xml:space="preserve"> Počet </w:t>
      </w:r>
      <w:r w:rsidR="00475A28">
        <w:t xml:space="preserve">uveřejněných </w:t>
      </w:r>
      <w:r w:rsidR="00A01AFD">
        <w:t xml:space="preserve">témat </w:t>
      </w:r>
      <w:r w:rsidR="00475A28">
        <w:t xml:space="preserve">převyšuje </w:t>
      </w:r>
      <w:r w:rsidR="00A01AFD">
        <w:t xml:space="preserve">počet studentů </w:t>
      </w:r>
      <w:r w:rsidR="00475A28">
        <w:t>závěrečného</w:t>
      </w:r>
      <w:r w:rsidR="00A01AFD">
        <w:t xml:space="preserve"> ročníku</w:t>
      </w:r>
      <w:r w:rsidR="00475A28">
        <w:t>, tímto navýšením počtu témat mají studenti zajištěnu možnost výběru.</w:t>
      </w:r>
      <w:r w:rsidR="00C30C14">
        <w:t xml:space="preserve"> Návrhy témat jsou před předložení</w:t>
      </w:r>
      <w:r w:rsidR="00CD119D">
        <w:t>m</w:t>
      </w:r>
      <w:r w:rsidR="00C30C14">
        <w:t xml:space="preserve"> </w:t>
      </w:r>
      <w:r w:rsidR="00CD119D">
        <w:t xml:space="preserve">garantovi studijního programu </w:t>
      </w:r>
      <w:r w:rsidR="00475A28">
        <w:t xml:space="preserve">nejdříve </w:t>
      </w:r>
      <w:r w:rsidR="00C30C14">
        <w:t xml:space="preserve">posuzovány </w:t>
      </w:r>
      <w:r w:rsidR="00CD119D">
        <w:t xml:space="preserve">interní </w:t>
      </w:r>
      <w:r w:rsidR="00C30C14">
        <w:t>komisí, kterou jmenuje garant studijního programu. Tímto krokem je zajištěna relevantnost daného tématu</w:t>
      </w:r>
      <w:r w:rsidR="00900285">
        <w:t xml:space="preserve"> s profilem absolventa</w:t>
      </w:r>
      <w:r w:rsidR="00C30C14">
        <w:t xml:space="preserve"> již před předložením </w:t>
      </w:r>
      <w:r w:rsidR="00CD119D">
        <w:t>ke schválení</w:t>
      </w:r>
      <w:r w:rsidR="00C30C14">
        <w:t xml:space="preserve">. </w:t>
      </w:r>
      <w:r w:rsidR="00976F86">
        <w:t xml:space="preserve">Vnitřním normou Směrnice děkana </w:t>
      </w:r>
      <w:r w:rsidR="00976F86" w:rsidRPr="00E00EEE">
        <w:rPr>
          <w:i/>
        </w:rPr>
        <w:t>SD/08/15 –</w:t>
      </w:r>
      <w:r w:rsidR="00976F86">
        <w:rPr>
          <w:i/>
        </w:rPr>
        <w:t xml:space="preserve"> </w:t>
      </w:r>
      <w:r w:rsidR="00976F86" w:rsidRPr="00E00EEE">
        <w:rPr>
          <w:i/>
        </w:rPr>
        <w:t>Pravidla pro vypisování bakalářských a diplomových prací</w:t>
      </w:r>
      <w:r w:rsidR="00976F86">
        <w:rPr>
          <w:rStyle w:val="Znakapoznpodarou"/>
        </w:rPr>
        <w:footnoteReference w:id="34"/>
      </w:r>
      <w:r w:rsidR="00976F86">
        <w:t xml:space="preserve"> je stanoven maximální počet prací vedených pedagogem</w:t>
      </w:r>
      <w:r w:rsidR="006F4B17">
        <w:t>,</w:t>
      </w:r>
      <w:r w:rsidR="00C30C14">
        <w:t xml:space="preserve"> což zaručuje dostatečný prostor na to, aby</w:t>
      </w:r>
      <w:r w:rsidR="00900285">
        <w:t xml:space="preserve"> se vedoucí práce mohl studentovi věnovat na pravidelných konzultacích během posledního ročníku. Mimo těchto konzultací jsou </w:t>
      </w:r>
      <w:r w:rsidR="006F4B17">
        <w:t>v průběhu letního semestru organizovány garantem studijního programu t</w:t>
      </w:r>
      <w:r w:rsidR="00900285">
        <w:t>zv. kontrolní dny, na kterých student prezentuje</w:t>
      </w:r>
      <w:r w:rsidR="006F4B17">
        <w:t xml:space="preserve"> aktuální stav řešení </w:t>
      </w:r>
      <w:r w:rsidR="00E86A51">
        <w:t xml:space="preserve">bakalářské </w:t>
      </w:r>
      <w:r w:rsidR="006F4B17">
        <w:t>práce.</w:t>
      </w:r>
      <w:r w:rsidR="00900285">
        <w:t xml:space="preserve"> Studenti absolvují během roku minimálně dva kontrolní dny</w:t>
      </w:r>
      <w:r w:rsidR="006F4B17">
        <w:t>.</w:t>
      </w:r>
      <w:r w:rsidR="00900285">
        <w:t xml:space="preserve"> </w:t>
      </w:r>
      <w:r w:rsidR="006F4B17">
        <w:t xml:space="preserve">Aktivní účast </w:t>
      </w:r>
      <w:r w:rsidR="00900285">
        <w:t xml:space="preserve">na těchto dnech je </w:t>
      </w:r>
      <w:r w:rsidR="006F4B17">
        <w:t>nutnou podmínkou pro udělení zápočtu</w:t>
      </w:r>
      <w:r w:rsidR="00900285">
        <w:t xml:space="preserve"> za předmět </w:t>
      </w:r>
      <w:r w:rsidR="00E86A51">
        <w:t xml:space="preserve">Bakalářská </w:t>
      </w:r>
      <w:r w:rsidR="00976F86">
        <w:t>práce.</w:t>
      </w:r>
      <w:r w:rsidR="00AA7CBC">
        <w:tab/>
      </w:r>
    </w:p>
    <w:p w14:paraId="109462DA" w14:textId="13783574" w:rsidR="00204E9A" w:rsidRDefault="00204E9A" w:rsidP="00204E9A">
      <w:r>
        <w:t>FAI používá pro metody výuky v prezenční formě klasické způsoby přímé výuky, jako jsou přednášky, laboratorní cvičení, výpočetní semináře</w:t>
      </w:r>
      <w:r w:rsidR="006F4B17">
        <w:t>, exkurze</w:t>
      </w:r>
      <w:r>
        <w:t xml:space="preserve"> apod. Tyto formy jsou zpravidla doplněny o e-learningový systém Learning Management Systém (LMS) Moodle</w:t>
      </w:r>
      <w:r>
        <w:rPr>
          <w:rStyle w:val="Znakapoznpodarou"/>
        </w:rPr>
        <w:footnoteReference w:id="35"/>
      </w:r>
      <w:r>
        <w:t>, který je na FAI dlouhodobě využívám k distribuci studijních materiálů, ale také k ověření studijních výsledků formou on-line testů, odevzdávání protokolů z laboratorních úloh apod</w:t>
      </w:r>
      <w:r w:rsidRPr="003F5552">
        <w:t xml:space="preserve">. </w:t>
      </w:r>
      <w:r w:rsidRPr="002869E0">
        <w:t xml:space="preserve">V době přípravy akreditační žádosti </w:t>
      </w:r>
      <w:r w:rsidR="00E86A51" w:rsidRPr="002869E0">
        <w:t xml:space="preserve">buduje </w:t>
      </w:r>
      <w:r w:rsidRPr="002869E0">
        <w:t>UTB</w:t>
      </w:r>
      <w:r w:rsidR="00433CA9">
        <w:t xml:space="preserve"> ve Zlíně</w:t>
      </w:r>
      <w:r w:rsidRPr="002869E0">
        <w:t xml:space="preserve"> centralizované řešení LMS Moodle, v rámci něhož dojde k propojení výukových materiálů napříč fakultami.</w:t>
      </w:r>
      <w:r w:rsidR="00E86A51" w:rsidRPr="003F5552">
        <w:t xml:space="preserve"> Vyučující mají trvale vypsány a zveřejněny konzultace</w:t>
      </w:r>
      <w:r w:rsidR="00E86A51">
        <w:t xml:space="preserve"> minimálně 2h/týden v rámci kterých mají možnosti konzultovat podrobněji probíranou látku. Dále mohou studenti komunikovat s vyučujícím pomocí e-mailu a LMS Moodle.</w:t>
      </w:r>
    </w:p>
    <w:p w14:paraId="2158991E" w14:textId="6C23EC8B" w:rsidR="009E517D" w:rsidRDefault="00204E9A" w:rsidP="005F20EB">
      <w:r>
        <w:t xml:space="preserve">Pro výuku praktických cvičení a laboratoří disponuje FAI dostatečným počtem počítačových učeben a odborných laboratoří. V současnosti je k </w:t>
      </w:r>
      <w:r w:rsidRPr="0020313F">
        <w:t>dispozici 13 počítačových učeben a 9 odborných</w:t>
      </w:r>
      <w:r>
        <w:t xml:space="preserve"> laboratoří, ve kterých probíhá praktická výuka, v případě potřeby jsou tyto učebny zpřístupněny studentům i mimo rozvrhovanou výuku. Studenti mají také možnost využívat </w:t>
      </w:r>
      <w:r w:rsidRPr="00D92000">
        <w:t xml:space="preserve">služeb areálové studovny přímo v budově FAI, v níž je k dispozici 45 počítačů pro studijní účely s možností </w:t>
      </w:r>
      <w:r w:rsidR="005E1E1C" w:rsidRPr="00D92000">
        <w:t xml:space="preserve">skenování </w:t>
      </w:r>
      <w:r w:rsidRPr="00D92000">
        <w:t>a tisku dokumentů.</w:t>
      </w:r>
      <w:r w:rsidR="005E1E1C" w:rsidRPr="00D92000">
        <w:t xml:space="preserve"> Kromě vlastních zařízení s využitím kvalitní a rozsáhlé bezdrátové infrastruktury vybudované ve všech univerzitních objektech, mohou studenti využívat k přístupu studovnu v knihovně, která nabízí 250 klientských stanic s dostupností od 8 do 20 hodin v pracovních dnech, od 8 d</w:t>
      </w:r>
      <w:r w:rsidR="005E1E1C">
        <w:t>o 14 hodin v sobotu.</w:t>
      </w:r>
    </w:p>
    <w:p w14:paraId="5EF6DB9A" w14:textId="6C69D1A7" w:rsidR="00AA7CBC" w:rsidRDefault="00AA7CBC">
      <w:pPr>
        <w:spacing w:after="0" w:line="240" w:lineRule="auto"/>
      </w:pPr>
    </w:p>
    <w:p w14:paraId="3F539CA1" w14:textId="77777777" w:rsidR="009E517D" w:rsidRDefault="009E517D" w:rsidP="00035992">
      <w:pPr>
        <w:pStyle w:val="Nadpis2"/>
      </w:pPr>
      <w:bookmarkStart w:id="983" w:name="_Toc530557826"/>
      <w:r w:rsidRPr="00035992">
        <w:t xml:space="preserve">Vzdělávací </w:t>
      </w:r>
      <w:r>
        <w:t xml:space="preserve">a tvůrčí </w:t>
      </w:r>
      <w:r w:rsidRPr="00035992">
        <w:t>činnost</w:t>
      </w:r>
      <w:r>
        <w:t xml:space="preserve"> ve studijním programu</w:t>
      </w:r>
      <w:bookmarkEnd w:id="983"/>
    </w:p>
    <w:p w14:paraId="52EFA61F" w14:textId="69C3E36C" w:rsidR="00704719" w:rsidRPr="00704719" w:rsidRDefault="00976F86" w:rsidP="00C66240">
      <w:pPr>
        <w:pStyle w:val="Nadpis3"/>
      </w:pPr>
      <w:bookmarkStart w:id="984" w:name="_Toc530557827"/>
      <w:r>
        <w:t xml:space="preserve">Standard </w:t>
      </w:r>
      <w:r w:rsidR="00704719" w:rsidRPr="00704719">
        <w:t>3.1 Metody výuky</w:t>
      </w:r>
      <w:bookmarkEnd w:id="984"/>
    </w:p>
    <w:p w14:paraId="7BFCA6B4" w14:textId="03E04BEB" w:rsidR="00281294" w:rsidRDefault="00476795" w:rsidP="00704719">
      <w:r>
        <w:t xml:space="preserve">Podle charakteru studijních předmětů </w:t>
      </w:r>
      <w:r w:rsidR="00FF7908">
        <w:t xml:space="preserve">v prezenční formě studia </w:t>
      </w:r>
      <w:r>
        <w:t>mají studenti možnost t</w:t>
      </w:r>
      <w:r w:rsidR="00E93060">
        <w:t>eoretické poznatky získané na přednáškách</w:t>
      </w:r>
      <w:r>
        <w:t xml:space="preserve"> </w:t>
      </w:r>
      <w:r w:rsidR="004D2134">
        <w:t>osvojit</w:t>
      </w:r>
      <w:r w:rsidR="00E93060">
        <w:t xml:space="preserve"> a prohloubit ve výpočetních seminářích </w:t>
      </w:r>
      <w:r w:rsidR="004D2134">
        <w:t>a</w:t>
      </w:r>
      <w:r w:rsidR="00E93060">
        <w:t xml:space="preserve"> laboratorních cvičeních. </w:t>
      </w:r>
      <w:r w:rsidR="00B05106">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t>dva</w:t>
      </w:r>
      <w:r w:rsidR="00B05106">
        <w:t xml:space="preserve"> až čtyři studenti s cílem podpor</w:t>
      </w:r>
      <w:r w:rsidR="00281294">
        <w:t>ovat</w:t>
      </w:r>
      <w:r w:rsidR="00B05106">
        <w:t xml:space="preserve"> spoluprác</w:t>
      </w:r>
      <w:r w:rsidR="00281294">
        <w:t>i</w:t>
      </w:r>
      <w:r w:rsidR="00B05106">
        <w:t xml:space="preserve"> při řešení zadaného úkolu. </w:t>
      </w:r>
    </w:p>
    <w:p w14:paraId="033956E1" w14:textId="4ECD232D" w:rsidR="005E1E1C" w:rsidRDefault="00641826" w:rsidP="00704719">
      <w:r>
        <w:t>Další možností získání informací k dané problematice je využití e-learningového systému LMS Moodle, který využívá většina vyučujících pro distribuci výukových materiálů, testování</w:t>
      </w:r>
      <w:r w:rsidR="008937BF">
        <w:t xml:space="preserve"> znalostí</w:t>
      </w:r>
      <w:r>
        <w:t>, ale také kontaktu se studenty.</w:t>
      </w:r>
      <w:r w:rsidR="00FF7908">
        <w:t xml:space="preserve"> </w:t>
      </w:r>
    </w:p>
    <w:p w14:paraId="7EFFDEB0" w14:textId="5EC73BA8" w:rsidR="00976F86" w:rsidRDefault="00976F86" w:rsidP="00704719"/>
    <w:p w14:paraId="1C651007" w14:textId="29F2C9CE" w:rsidR="00976F86" w:rsidRDefault="00976F86" w:rsidP="00C66240">
      <w:pPr>
        <w:pStyle w:val="Nadpis3"/>
      </w:pPr>
      <w:bookmarkStart w:id="985" w:name="_Toc530557828"/>
      <w:r>
        <w:t xml:space="preserve">Standard </w:t>
      </w:r>
      <w:r w:rsidR="00704719" w:rsidRPr="00704719">
        <w:t>3.2 Forma studia</w:t>
      </w:r>
      <w:bookmarkEnd w:id="985"/>
    </w:p>
    <w:p w14:paraId="00D8A6AF" w14:textId="6B1E983E" w:rsidR="00704719" w:rsidRDefault="00476795" w:rsidP="00476795">
      <w:r>
        <w:t>Na FAI probíhá výuka v prezenční formě studia nejčastěji formou přednášek, laboratorních popř. počítačových cvičení, výpočetních seminářů.</w:t>
      </w:r>
      <w:r w:rsidR="00BA0136">
        <w:t xml:space="preserve"> Časov</w:t>
      </w:r>
      <w:r w:rsidR="00281294">
        <w:t>á</w:t>
      </w:r>
      <w:r w:rsidR="00BA0136">
        <w:t xml:space="preserve"> náročnost předmětů je vyjádřena počtem ECTS kreditů, přičemž 1 ECTS kredit značí </w:t>
      </w:r>
      <w:r w:rsidR="00731763">
        <w:t xml:space="preserve">přibližně </w:t>
      </w:r>
      <w:r w:rsidR="00E4280F">
        <w:t>27</w:t>
      </w:r>
      <w:r w:rsidR="005E1E1C">
        <w:t xml:space="preserve"> </w:t>
      </w:r>
      <w:r w:rsidR="00BA0136">
        <w:t xml:space="preserve">hodin, které student během semestru </w:t>
      </w:r>
      <w:r w:rsidR="00281294">
        <w:t>věnuje</w:t>
      </w:r>
      <w:r w:rsidR="00BA0136">
        <w:t xml:space="preserve"> danému předm</w:t>
      </w:r>
      <w:r w:rsidR="001D0EB4">
        <w:t>ětu. Jedná se jak o přímou výuk</w:t>
      </w:r>
      <w:r w:rsidR="00BA0136">
        <w:t>u (přednášky, cvičení, semináře), tak samostudium</w:t>
      </w:r>
      <w:r w:rsidR="005E1E1C">
        <w:t>,</w:t>
      </w:r>
      <w:r w:rsidR="00BA0136">
        <w:t xml:space="preserve"> p</w:t>
      </w:r>
      <w:r w:rsidR="001D0EB4">
        <w:t>říprava na hodiny</w:t>
      </w:r>
      <w:r w:rsidR="005E1E1C">
        <w:t xml:space="preserve"> a příprava na klasifikované zakončení předmětu</w:t>
      </w:r>
      <w:r w:rsidR="001D0EB4">
        <w:t xml:space="preserve">. Předměty teoretického základu a profilujícího základu mají kredity v rozsahu </w:t>
      </w:r>
      <w:r w:rsidR="005E1E1C">
        <w:t xml:space="preserve">4-6 </w:t>
      </w:r>
      <w:r w:rsidR="001D0EB4">
        <w:t xml:space="preserve">kreditů, což značí časovou náročnost </w:t>
      </w:r>
      <w:r w:rsidR="00790BBD" w:rsidRPr="002869E0">
        <w:t xml:space="preserve">100 </w:t>
      </w:r>
      <w:r w:rsidR="001D0EB4" w:rsidRPr="002869E0">
        <w:t xml:space="preserve">– </w:t>
      </w:r>
      <w:r w:rsidR="00790BBD" w:rsidRPr="002869E0">
        <w:t xml:space="preserve">180 </w:t>
      </w:r>
      <w:r w:rsidR="001D0EB4" w:rsidRPr="0062006E">
        <w:t>hodin</w:t>
      </w:r>
      <w:r w:rsidR="00790BBD">
        <w:t>.</w:t>
      </w:r>
      <w:r w:rsidR="00281294">
        <w:t> </w:t>
      </w:r>
      <w:r w:rsidR="00790BBD">
        <w:t xml:space="preserve">Při tomto </w:t>
      </w:r>
      <w:r w:rsidR="00281294">
        <w:t xml:space="preserve">časovém zatížení </w:t>
      </w:r>
      <w:r w:rsidR="00790BBD">
        <w:t>připadá přibližně jedna polovina na</w:t>
      </w:r>
      <w:r w:rsidR="001D0EB4">
        <w:t xml:space="preserve"> </w:t>
      </w:r>
      <w:r w:rsidR="00790BBD">
        <w:t xml:space="preserve">přímou </w:t>
      </w:r>
      <w:r w:rsidR="001D0EB4">
        <w:t>výuk</w:t>
      </w:r>
      <w:r w:rsidR="00790BBD">
        <w:t>u</w:t>
      </w:r>
      <w:r w:rsidR="001D0EB4">
        <w:t xml:space="preserve"> a </w:t>
      </w:r>
      <w:r w:rsidR="00790BBD">
        <w:t>druhá polovina na</w:t>
      </w:r>
      <w:r w:rsidR="001D0EB4">
        <w:t xml:space="preserve"> </w:t>
      </w:r>
      <w:r w:rsidR="00281294">
        <w:t>samostudi</w:t>
      </w:r>
      <w:r w:rsidR="00790BBD">
        <w:t>um</w:t>
      </w:r>
      <w:r w:rsidR="001D0EB4">
        <w:t xml:space="preserve">. </w:t>
      </w:r>
    </w:p>
    <w:p w14:paraId="5650FA0A" w14:textId="77777777" w:rsidR="00281294" w:rsidRDefault="00281294" w:rsidP="00281294">
      <w:r>
        <w:t xml:space="preserve">Konkrétní formy výuky jsou specifikovány u každého předmětu ve formuláři </w:t>
      </w:r>
      <w:r w:rsidRPr="00E93060">
        <w:rPr>
          <w:i/>
        </w:rPr>
        <w:t>B-III – Charakteristika studijního předmětu</w:t>
      </w:r>
      <w:r>
        <w:t>. Všechny předměty mají v těchto kartách taktéž specifikovány podmínky pro získání zápočtu a absolvování předmětu a formu zakončení. Většinou se jedná o písemnou, ústní nebo kombinovanou formu zkoušení.</w:t>
      </w:r>
    </w:p>
    <w:p w14:paraId="7A604CAD" w14:textId="77777777" w:rsidR="00976F86" w:rsidRDefault="00976F86" w:rsidP="00704719"/>
    <w:p w14:paraId="5B913385" w14:textId="5A7D51D2" w:rsidR="00704719" w:rsidRPr="00704719" w:rsidRDefault="00976F86" w:rsidP="00C66240">
      <w:pPr>
        <w:pStyle w:val="Nadpis3"/>
      </w:pPr>
      <w:bookmarkStart w:id="986" w:name="_Toc530557829"/>
      <w:r>
        <w:t xml:space="preserve">Standard </w:t>
      </w:r>
      <w:r w:rsidR="00704719" w:rsidRPr="00704719">
        <w:t>3.3 Studijní literatura, studijní opory</w:t>
      </w:r>
      <w:bookmarkEnd w:id="986"/>
    </w:p>
    <w:p w14:paraId="0D79421D" w14:textId="52AC7B13" w:rsidR="00704719" w:rsidRDefault="006D11F4" w:rsidP="00704719">
      <w:r>
        <w:t xml:space="preserve">Každý předmět má uveden v kartě </w:t>
      </w:r>
      <w:r w:rsidRPr="006D11F4">
        <w:rPr>
          <w:i/>
        </w:rPr>
        <w:t>B-III – Charakteristika studijního předmětu</w:t>
      </w:r>
      <w:r>
        <w:t xml:space="preserve">, seznam nejdůležitější literatury rozdělené na </w:t>
      </w:r>
      <w:r w:rsidRPr="006D11F4">
        <w:rPr>
          <w:i/>
        </w:rPr>
        <w:t>Povinnou</w:t>
      </w:r>
      <w:r>
        <w:t xml:space="preserve"> a </w:t>
      </w:r>
      <w:r w:rsidRPr="006D11F4">
        <w:rPr>
          <w:i/>
        </w:rPr>
        <w:t>Doporučenou literaturu</w:t>
      </w:r>
      <w:r>
        <w:t xml:space="preserve">. </w:t>
      </w:r>
      <w:r w:rsidR="00790BBD">
        <w:t xml:space="preserve">Přestože </w:t>
      </w:r>
      <w:r w:rsidR="00201C54">
        <w:t xml:space="preserve">předkládaná akreditační žádost je připravována pro studium v českém jazyce, obsahuje každá karta předmětu </w:t>
      </w:r>
      <w:r w:rsidR="00790BBD">
        <w:t xml:space="preserve">také </w:t>
      </w:r>
      <w:r w:rsidR="00201C54">
        <w:t xml:space="preserve">zdroje studijní literatury v angličtině. </w:t>
      </w:r>
      <w:r w:rsidR="00790BBD">
        <w:t xml:space="preserve">Tuto </w:t>
      </w:r>
      <w:r w:rsidR="00201C54">
        <w:t xml:space="preserve">studijní </w:t>
      </w:r>
      <w:r w:rsidR="00790BBD">
        <w:t xml:space="preserve">literaturu </w:t>
      </w:r>
      <w:r w:rsidR="00201C54">
        <w:t xml:space="preserve">mohou využívat studenti s cílem zvýšení jazykových </w:t>
      </w:r>
      <w:r w:rsidR="00790BBD">
        <w:t xml:space="preserve">a odborných </w:t>
      </w:r>
      <w:r w:rsidR="00201C54">
        <w:t>kompetencí.</w:t>
      </w:r>
      <w:r>
        <w:t xml:space="preserve"> Tyto </w:t>
      </w:r>
      <w:r w:rsidR="00201C54">
        <w:t xml:space="preserve">studijní </w:t>
      </w:r>
      <w:r>
        <w:t>zdroje jsou studentům představeny v úvodních přednáškách, kde jsou případně doplněny o další, aktuální zdroje potřebné ke studiu.</w:t>
      </w:r>
    </w:p>
    <w:p w14:paraId="07372E0F" w14:textId="3E3E3530" w:rsidR="006D11F4" w:rsidRDefault="008377BB" w:rsidP="00704719">
      <w:r>
        <w:t>Elektronické verze s</w:t>
      </w:r>
      <w:r w:rsidR="00A26935">
        <w:t>tudijní</w:t>
      </w:r>
      <w:r>
        <w:t>ch</w:t>
      </w:r>
      <w:r w:rsidR="00A26935">
        <w:t xml:space="preserve"> opor jsou dostupné z Databáze studijních opor, která byla zřízena v  </w:t>
      </w:r>
      <w:r w:rsidR="006D11F4">
        <w:t>LMS Moodle</w:t>
      </w:r>
      <w:r w:rsidR="0073060A">
        <w:rPr>
          <w:rStyle w:val="Znakapoznpodarou"/>
        </w:rPr>
        <w:footnoteReference w:id="36"/>
      </w:r>
      <w:r w:rsidR="00A26935">
        <w:t>. S tímto systémem</w:t>
      </w:r>
      <w:r w:rsidR="006D11F4">
        <w:t xml:space="preserve"> jsou všichni studenti na začátku studia seznámeni, získají </w:t>
      </w:r>
      <w:r w:rsidR="00790BBD">
        <w:t xml:space="preserve">přístupové údaje </w:t>
      </w:r>
      <w:r w:rsidR="006D11F4">
        <w:t>a poté jsou informováni také o jeho možnostech pro konkrétní studijní předměty.</w:t>
      </w:r>
      <w:r w:rsidR="009F5DE0">
        <w:t xml:space="preserve"> V tomto systému také odevzdávají své úkoly, seminární testy a také mohou psát zápočtové nebo zkouškové testy.</w:t>
      </w:r>
      <w:r w:rsidR="00A26935">
        <w:t xml:space="preserve"> Studijní opory jsou pravidelně doplňovány a aktualizovány vyučujícími.</w:t>
      </w:r>
    </w:p>
    <w:p w14:paraId="667A5645" w14:textId="77777777" w:rsidR="00976F86" w:rsidRDefault="00976F86" w:rsidP="00704719"/>
    <w:p w14:paraId="795988BB" w14:textId="683DC0F8" w:rsidR="00976F86" w:rsidRDefault="00976F86" w:rsidP="00C66240">
      <w:pPr>
        <w:pStyle w:val="Nadpis3"/>
      </w:pPr>
      <w:bookmarkStart w:id="987" w:name="_Toc530557830"/>
      <w:r>
        <w:t xml:space="preserve">Standard </w:t>
      </w:r>
      <w:r w:rsidR="00704719" w:rsidRPr="00704719">
        <w:t>3.4 Hodnocení výsledků studia</w:t>
      </w:r>
      <w:bookmarkEnd w:id="987"/>
    </w:p>
    <w:p w14:paraId="6D559BD0" w14:textId="501320F7" w:rsidR="00704719" w:rsidRPr="00173DE9" w:rsidRDefault="00ED5FAD" w:rsidP="00173DE9">
      <w:pPr>
        <w:tabs>
          <w:tab w:val="left" w:pos="1418"/>
        </w:tabs>
      </w:pPr>
      <w:r w:rsidRPr="00173DE9">
        <w:t>Sylab</w:t>
      </w:r>
      <w:r w:rsidR="008377BB" w:rsidRPr="00173DE9">
        <w:t>y</w:t>
      </w:r>
      <w:r w:rsidRPr="00173DE9">
        <w:t xml:space="preserve"> předmět</w:t>
      </w:r>
      <w:r w:rsidR="008377BB" w:rsidRPr="00173DE9">
        <w:t xml:space="preserve">ů studijního programu </w:t>
      </w:r>
      <w:r w:rsidR="00B457A3" w:rsidRPr="00173DE9">
        <w:t>obsahující</w:t>
      </w:r>
      <w:r w:rsidR="008377BB" w:rsidRPr="00173DE9">
        <w:t xml:space="preserve"> cíle, </w:t>
      </w:r>
      <w:r w:rsidR="00B457A3" w:rsidRPr="00173DE9">
        <w:t>náplň</w:t>
      </w:r>
      <w:r w:rsidR="008377BB" w:rsidRPr="00173DE9">
        <w:t xml:space="preserve">, povinnou a doporučenou literaturu včetně </w:t>
      </w:r>
      <w:r w:rsidR="008377BB" w:rsidRPr="00411DA0">
        <w:t>podmínek pro absolvování předmět</w:t>
      </w:r>
      <w:r w:rsidR="007452E0" w:rsidRPr="00411DA0">
        <w:t>ů</w:t>
      </w:r>
      <w:r w:rsidRPr="00411DA0">
        <w:t xml:space="preserve"> jsou uveřejněny na IS/STAG</w:t>
      </w:r>
      <w:r w:rsidR="0001084D" w:rsidRPr="00173DE9">
        <w:rPr>
          <w:rStyle w:val="Znakapoznpodarou"/>
        </w:rPr>
        <w:footnoteReference w:id="37"/>
      </w:r>
      <w:r w:rsidR="007452E0" w:rsidRPr="00173DE9">
        <w:t>. Podmínky pro absolvování předmět</w:t>
      </w:r>
      <w:r w:rsidR="00B457A3" w:rsidRPr="00173DE9">
        <w:t>ů</w:t>
      </w:r>
      <w:r w:rsidR="007452E0" w:rsidRPr="00173DE9">
        <w:t xml:space="preserve"> jsou </w:t>
      </w:r>
      <w:r w:rsidR="00173DE9">
        <w:t>z</w:t>
      </w:r>
      <w:r w:rsidR="00173DE9" w:rsidRPr="00173DE9">
        <w:t xml:space="preserve">veřejněny </w:t>
      </w:r>
      <w:r w:rsidR="007452E0" w:rsidRPr="00173DE9">
        <w:t xml:space="preserve">před zahájením semestru a během výuky se nesmí měnit. Sylaby </w:t>
      </w:r>
      <w:r w:rsidR="00173DE9">
        <w:t>j</w:t>
      </w:r>
      <w:r w:rsidR="007452E0" w:rsidRPr="00173DE9">
        <w:t>sou každoročně</w:t>
      </w:r>
      <w:r w:rsidR="00F3211D" w:rsidRPr="00173DE9">
        <w:t xml:space="preserve"> aktualizován</w:t>
      </w:r>
      <w:r w:rsidR="007452E0" w:rsidRPr="00173DE9">
        <w:t>y</w:t>
      </w:r>
      <w:r w:rsidR="00F3211D" w:rsidRPr="00173DE9">
        <w:t xml:space="preserve"> </w:t>
      </w:r>
      <w:r w:rsidR="007452E0" w:rsidRPr="00173DE9">
        <w:t xml:space="preserve">garanty předmětů </w:t>
      </w:r>
      <w:r w:rsidR="00F3211D" w:rsidRPr="00173DE9">
        <w:t>a dle</w:t>
      </w:r>
      <w:r w:rsidR="00B3122C" w:rsidRPr="00173DE9">
        <w:t xml:space="preserve"> </w:t>
      </w:r>
      <w:r w:rsidR="00B3122C" w:rsidRPr="00173DE9">
        <w:rPr>
          <w:i/>
        </w:rPr>
        <w:t>Pravidel průběhu studia ve studijních programech uskutečňovaných</w:t>
      </w:r>
      <w:r w:rsidR="00B3122C" w:rsidRPr="00411DA0">
        <w:rPr>
          <w:i/>
        </w:rPr>
        <w:t xml:space="preserve"> na Fakultě aplikované informatiky</w:t>
      </w:r>
      <w:r w:rsidR="00B3122C" w:rsidRPr="00173DE9">
        <w:rPr>
          <w:rStyle w:val="Znakapoznpodarou"/>
        </w:rPr>
        <w:footnoteReference w:id="38"/>
      </w:r>
      <w:r w:rsidR="00F3211D" w:rsidRPr="00173DE9">
        <w:t xml:space="preserve">, článku 8 </w:t>
      </w:r>
      <w:r w:rsidR="00173DE9">
        <w:t xml:space="preserve">jsou </w:t>
      </w:r>
      <w:r w:rsidR="00F3211D" w:rsidRPr="00173DE9">
        <w:t>zveřejněn</w:t>
      </w:r>
      <w:r w:rsidR="007452E0" w:rsidRPr="00173DE9">
        <w:t>y</w:t>
      </w:r>
      <w:r w:rsidR="00F3211D" w:rsidRPr="00173DE9">
        <w:t xml:space="preserve"> nejpozději týden před začátkem předzápisu studentů</w:t>
      </w:r>
      <w:r w:rsidR="007452E0" w:rsidRPr="00173DE9">
        <w:t>.</w:t>
      </w:r>
      <w:r w:rsidR="00F3211D" w:rsidRPr="00173DE9">
        <w:t xml:space="preserve"> </w:t>
      </w:r>
      <w:r w:rsidR="007452E0" w:rsidRPr="00173DE9">
        <w:t>Tímto včasným zveřejněním se studenti mohou ještě před zápisem předmětu obeznámit s</w:t>
      </w:r>
      <w:r w:rsidR="00173DE9">
        <w:t xml:space="preserve"> </w:t>
      </w:r>
      <w:r w:rsidR="007452E0" w:rsidRPr="00173DE9">
        <w:t>náplní předmětů</w:t>
      </w:r>
      <w:r w:rsidR="00B457A3" w:rsidRPr="00173DE9">
        <w:t xml:space="preserve">. </w:t>
      </w:r>
      <w:r w:rsidR="00F3211D" w:rsidRPr="00173DE9">
        <w:t>Každý předmět má stanoven</w:t>
      </w:r>
      <w:r w:rsidR="00173DE9" w:rsidRPr="00173DE9">
        <w:t>y</w:t>
      </w:r>
      <w:r w:rsidR="00F3211D" w:rsidRPr="00173DE9">
        <w:t xml:space="preserve"> také minimální </w:t>
      </w:r>
      <w:r w:rsidR="00173DE9" w:rsidRPr="00173DE9">
        <w:t>požadavky</w:t>
      </w:r>
      <w:r w:rsidR="00F3211D" w:rsidRPr="00173DE9">
        <w:t>, kter</w:t>
      </w:r>
      <w:r w:rsidR="00173DE9" w:rsidRPr="00173DE9">
        <w:t>é</w:t>
      </w:r>
      <w:r w:rsidR="00F3211D" w:rsidRPr="00173DE9">
        <w:t xml:space="preserve"> student </w:t>
      </w:r>
      <w:r w:rsidR="00173DE9" w:rsidRPr="00173DE9">
        <w:t>musí</w:t>
      </w:r>
      <w:r w:rsidR="00173DE9">
        <w:t xml:space="preserve"> s</w:t>
      </w:r>
      <w:r w:rsidR="00173DE9" w:rsidRPr="00173DE9">
        <w:t>plnit pro absolvování</w:t>
      </w:r>
      <w:r w:rsidR="00F3211D" w:rsidRPr="00173DE9">
        <w:t xml:space="preserve"> předmětu.</w:t>
      </w:r>
      <w:r w:rsidR="00A86714" w:rsidRPr="00173DE9">
        <w:t xml:space="preserve"> </w:t>
      </w:r>
      <w:r w:rsidR="00173DE9">
        <w:t xml:space="preserve">Základní požadavky pro úspěšné absolvování předmětů jsou uvedeny </w:t>
      </w:r>
      <w:r w:rsidR="00F3211D" w:rsidRPr="00173DE9">
        <w:t xml:space="preserve">v kartách předmětů </w:t>
      </w:r>
      <w:r w:rsidR="00F3211D" w:rsidRPr="00173DE9">
        <w:rPr>
          <w:i/>
        </w:rPr>
        <w:t>B-III – Charakteristika studijního předmětu</w:t>
      </w:r>
      <w:r w:rsidR="00F3211D" w:rsidRPr="00173DE9">
        <w:t>.</w:t>
      </w:r>
      <w:r w:rsidR="00411DA0">
        <w:t xml:space="preserve"> Aktualizaci těchto požadavků zajišťuje garant předmětu.</w:t>
      </w:r>
    </w:p>
    <w:p w14:paraId="0536046C" w14:textId="2C9C1DFB" w:rsidR="00E13A05" w:rsidRDefault="00E13A05" w:rsidP="00D62BA4">
      <w:r w:rsidRPr="006937D4">
        <w:t xml:space="preserve">Organizací, průběhem a hodnocením </w:t>
      </w:r>
      <w:r w:rsidR="006937D4">
        <w:t>státní závěrečné zkoušky</w:t>
      </w:r>
      <w:r w:rsidR="006937D4" w:rsidRPr="006937D4">
        <w:t xml:space="preserve"> </w:t>
      </w:r>
      <w:r w:rsidR="0065604D">
        <w:t xml:space="preserve"> (dále jen „SZZ“) </w:t>
      </w:r>
      <w:r w:rsidRPr="006937D4">
        <w:t xml:space="preserve">se na FAI zabývá </w:t>
      </w:r>
      <w:r w:rsidRPr="009A2326">
        <w:rPr>
          <w:i/>
        </w:rPr>
        <w:t>Směrnice děkana SD/01/18</w:t>
      </w:r>
      <w:r w:rsidR="003C6EA7" w:rsidRPr="009A2326">
        <w:rPr>
          <w:i/>
        </w:rPr>
        <w:t xml:space="preserve"> - Pokyny pro organizaci, průběh a hodnocení státních závěrečných zkoušek na Fakultě aplikované informatiky UTB ve Zlíně</w:t>
      </w:r>
      <w:r w:rsidR="003C6EA7" w:rsidRPr="00173DE9">
        <w:rPr>
          <w:rStyle w:val="Znakapoznpodarou"/>
          <w:i/>
        </w:rPr>
        <w:footnoteReference w:id="39"/>
      </w:r>
      <w:r w:rsidRPr="00173DE9">
        <w:t xml:space="preserve">. </w:t>
      </w:r>
      <w:r w:rsidR="00411DA0">
        <w:t xml:space="preserve"> </w:t>
      </w:r>
      <w:r w:rsidR="00DB75D0">
        <w:t>V této směrnici j</w:t>
      </w:r>
      <w:r w:rsidR="000E384E">
        <w:t>sou uvedena</w:t>
      </w:r>
      <w:r w:rsidR="00DB75D0">
        <w:t xml:space="preserve"> </w:t>
      </w:r>
      <w:r w:rsidR="000E384E" w:rsidRPr="00173DE9">
        <w:t>prav</w:t>
      </w:r>
      <w:r w:rsidR="000E384E">
        <w:t xml:space="preserve">idla pro sestavování komisí pro </w:t>
      </w:r>
      <w:r w:rsidR="000E384E" w:rsidRPr="00173DE9">
        <w:t>SZZ</w:t>
      </w:r>
      <w:r w:rsidR="000E384E">
        <w:t xml:space="preserve">, </w:t>
      </w:r>
      <w:r w:rsidR="000E384E" w:rsidRPr="00173DE9">
        <w:t>průběh a hodnocení SZZ a hodnocení celého studia</w:t>
      </w:r>
      <w:r w:rsidRPr="00173DE9">
        <w:t>.</w:t>
      </w:r>
      <w:r w:rsidR="006937D4" w:rsidRPr="006937D4">
        <w:t xml:space="preserve"> </w:t>
      </w:r>
      <w:r w:rsidR="006937D4">
        <w:t>Státní závěrečná zkouška se dle SZŘ UTB</w:t>
      </w:r>
      <w:r w:rsidR="00433CA9">
        <w:t xml:space="preserve"> ve Zlíně</w:t>
      </w:r>
      <w:r w:rsidR="006937D4">
        <w:t>, článku 2</w:t>
      </w:r>
      <w:r w:rsidR="006937D4" w:rsidRPr="0020313F">
        <w:t>6</w:t>
      </w:r>
      <w:r w:rsidR="00731763">
        <w:t>,</w:t>
      </w:r>
      <w:r w:rsidR="006937D4" w:rsidRPr="0020313F">
        <w:t xml:space="preserve"> skládá z obhajoby </w:t>
      </w:r>
      <w:r w:rsidR="00790BBD">
        <w:t>bakalářské</w:t>
      </w:r>
      <w:r w:rsidR="00790BBD" w:rsidRPr="0020313F">
        <w:t xml:space="preserve"> </w:t>
      </w:r>
      <w:r w:rsidR="006937D4" w:rsidRPr="0020313F">
        <w:t xml:space="preserve">práce a ze státní zkoušky, skládající se </w:t>
      </w:r>
      <w:r w:rsidR="006937D4" w:rsidRPr="00790BBD">
        <w:t xml:space="preserve">ze </w:t>
      </w:r>
      <w:r w:rsidR="006937D4" w:rsidRPr="002869E0">
        <w:t xml:space="preserve">dvou povinných </w:t>
      </w:r>
      <w:r w:rsidR="00731763">
        <w:t xml:space="preserve">skupin </w:t>
      </w:r>
      <w:r w:rsidR="006937D4" w:rsidRPr="002869E0">
        <w:t>předmětů</w:t>
      </w:r>
      <w:r w:rsidR="006937D4" w:rsidRPr="00790BBD">
        <w:t xml:space="preserve">. </w:t>
      </w:r>
      <w:r w:rsidR="001F1CD6" w:rsidRPr="00790BBD">
        <w:t>Obě</w:t>
      </w:r>
      <w:r w:rsidR="001F1CD6" w:rsidRPr="00DB75D0">
        <w:t xml:space="preserve"> části se konají v jeden </w:t>
      </w:r>
      <w:r w:rsidR="006937D4">
        <w:t>den</w:t>
      </w:r>
      <w:r w:rsidR="001F1CD6" w:rsidRPr="00DB75D0">
        <w:t xml:space="preserve"> a jsou klasifikovány zvlášť. V případě neúspěchu student opakuje jen tu část</w:t>
      </w:r>
      <w:r w:rsidR="006937D4">
        <w:t xml:space="preserve"> SZZ</w:t>
      </w:r>
      <w:r w:rsidR="001F1CD6" w:rsidRPr="00DB75D0">
        <w:t xml:space="preserve">, u které </w:t>
      </w:r>
      <w:r w:rsidR="0065604D">
        <w:t>neprospěl.</w:t>
      </w:r>
      <w:r w:rsidR="001F1CD6" w:rsidRPr="00DB75D0">
        <w:t xml:space="preserve"> Pokud v předmětové části neuspěje v jednom předmětu, bere se </w:t>
      </w:r>
      <w:r w:rsidR="00731763">
        <w:t xml:space="preserve">celá </w:t>
      </w:r>
      <w:r w:rsidR="001F1CD6" w:rsidRPr="00DB75D0">
        <w:t>tato část jako neúspěšná a studen</w:t>
      </w:r>
      <w:r w:rsidR="006937D4">
        <w:t>t</w:t>
      </w:r>
      <w:r w:rsidR="001F1CD6" w:rsidRPr="00DB75D0">
        <w:t xml:space="preserve"> opaku</w:t>
      </w:r>
      <w:r w:rsidR="001F1CD6" w:rsidRPr="000E384E">
        <w:t>je v opravném termínu všechny odborné předměty.</w:t>
      </w:r>
    </w:p>
    <w:p w14:paraId="70054751" w14:textId="77777777" w:rsidR="009B43AA" w:rsidRDefault="009B43AA" w:rsidP="00D62BA4"/>
    <w:p w14:paraId="0BA7D9B5" w14:textId="2FE15FE5" w:rsidR="009E517D" w:rsidRPr="00650764" w:rsidRDefault="00C66240" w:rsidP="00C66240">
      <w:pPr>
        <w:pStyle w:val="Nadpis3"/>
      </w:pPr>
      <w:bookmarkStart w:id="988" w:name="_Toc530557831"/>
      <w:r w:rsidRPr="00C66240">
        <w:t>Standardy 3.5-3.7</w:t>
      </w:r>
      <w:r>
        <w:t xml:space="preserve">: </w:t>
      </w:r>
      <w:r w:rsidR="009E517D" w:rsidRPr="00650764">
        <w:t xml:space="preserve">Tvůrčí činnost vztahující se ke </w:t>
      </w:r>
      <w:r w:rsidR="009E517D" w:rsidRPr="00C66240">
        <w:t>studijnímu</w:t>
      </w:r>
      <w:r w:rsidR="009E517D" w:rsidRPr="00650764">
        <w:t xml:space="preserve"> programu</w:t>
      </w:r>
      <w:bookmarkEnd w:id="988"/>
      <w:r w:rsidR="009E517D" w:rsidRPr="00650764">
        <w:t xml:space="preserve"> </w:t>
      </w:r>
    </w:p>
    <w:p w14:paraId="21C39342" w14:textId="271BB3A4" w:rsidR="0065604D" w:rsidRDefault="0065604D" w:rsidP="002869E0">
      <w:r>
        <w:t xml:space="preserve">Tvůrčí a publikační činnost je na Fakultě aplikované informatiky Univerzity Tomáše Bati ve Zlíně systematicky dlouhodobě rozvíjena. Kvantifikovaný přehled publikační činnosti akademických pracovníků fakulty </w:t>
      </w:r>
      <w:r w:rsidR="00224C68">
        <w:t xml:space="preserve">za posledních pět let </w:t>
      </w:r>
      <w:r>
        <w:t>je uveden v části 2.2a</w:t>
      </w:r>
      <w:r w:rsidR="00224C68">
        <w:t xml:space="preserve"> Sebehodnotící zprávy</w:t>
      </w:r>
      <w:r>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t>7</w:t>
      </w:r>
      <w:r>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 </w:t>
      </w:r>
    </w:p>
    <w:p w14:paraId="63F2998A" w14:textId="537BEAB0" w:rsidR="00224C68" w:rsidRPr="00AB670F" w:rsidRDefault="0065604D" w:rsidP="00224C68">
      <w:r>
        <w:t>K</w:t>
      </w:r>
      <w:r w:rsidR="00224C68">
        <w:t> </w:t>
      </w:r>
      <w:r>
        <w:t>významné</w:t>
      </w:r>
      <w:r w:rsidR="00224C68">
        <w:t>mu rozvoji</w:t>
      </w:r>
      <w:r>
        <w:t xml:space="preserve"> tvůrčí činnosti </w:t>
      </w:r>
      <w:r w:rsidRPr="00AB670F">
        <w:t xml:space="preserve">Fakulty aplikované informatiky </w:t>
      </w:r>
      <w:r>
        <w:t xml:space="preserve">přispívá také </w:t>
      </w:r>
      <w:r w:rsidRPr="00AB670F">
        <w:t>Regionální výzkumné centrum CEBIA-Tech, které bylo vybudováno v rámci evrop</w:t>
      </w:r>
      <w:r>
        <w:t xml:space="preserve">ského Operačního programu VaVpI a které je součástí fakulty. </w:t>
      </w:r>
      <w:r w:rsidR="00224C68" w:rsidRPr="00AB670F">
        <w:t xml:space="preserve">Toto Centrum disponuje novými laboratořemi vybavenými nejmodernějšími stroji, přístroji a zařízeními a velmi úzce spolupracuje se studenty navazujících magisterských studijních oborů a doktorských studií. </w:t>
      </w:r>
    </w:p>
    <w:p w14:paraId="4B1849E9" w14:textId="77777777" w:rsidR="00F82663" w:rsidRDefault="0065604D" w:rsidP="002869E0">
      <w:r>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kolaborativního výzkumu s přímou účastí akademických pracovníků a studentů Fakulty aplikované informatiky.</w:t>
      </w:r>
      <w:r w:rsidR="009E517D" w:rsidRPr="00650764">
        <w:tab/>
      </w:r>
    </w:p>
    <w:p w14:paraId="4157999E" w14:textId="5D672282" w:rsidR="009E517D" w:rsidRDefault="00F82663" w:rsidP="002869E0">
      <w:r>
        <w:t xml:space="preserve">Na Fakultě managementu a ekonomiky Univerzity Tomáše Bati ve Zlíně, která se </w:t>
      </w:r>
      <w:r w:rsidR="00DF40B5">
        <w:t>částečně</w:t>
      </w:r>
      <w:r>
        <w:t xml:space="preserve"> podílí na výuce ve studijním programu Informační technologie v administrativě, je tvůrčí a publikační činnost taktéž systematicky dlouhodobě rozvíjena. Z přehledu </w:t>
      </w:r>
      <w:r w:rsidR="007D044F">
        <w:t xml:space="preserve">řešených projektů </w:t>
      </w:r>
      <w:r>
        <w:t>je zřejmé, že orientace činnosti akademických pracovníků Fakulty managementu a ekonomiky je plně v souladu s oblastmi vzdělávání, v rámci nichž se zapojují do realizace studijního programu.</w:t>
      </w:r>
      <w:r w:rsidR="009E517D" w:rsidRPr="00650764">
        <w:tab/>
      </w:r>
    </w:p>
    <w:p w14:paraId="58AD2A53" w14:textId="77777777" w:rsidR="009E517D" w:rsidRDefault="009E517D" w:rsidP="00650764">
      <w:pPr>
        <w:spacing w:before="120" w:after="120"/>
        <w:rPr>
          <w:rFonts w:ascii="Times New Roman" w:hAnsi="Times New Roman" w:cs="Times New Roman"/>
          <w:bCs/>
          <w:sz w:val="24"/>
          <w:szCs w:val="24"/>
        </w:rPr>
      </w:pPr>
    </w:p>
    <w:p w14:paraId="7F87E150" w14:textId="77777777" w:rsidR="009B43AA" w:rsidRDefault="009B43AA">
      <w:pPr>
        <w:spacing w:after="0" w:line="240" w:lineRule="auto"/>
        <w:jc w:val="left"/>
        <w:rPr>
          <w:rFonts w:ascii="Calibri Light" w:eastAsia="Times New Roman" w:hAnsi="Calibri Light" w:cs="Times New Roman"/>
          <w:b/>
          <w:color w:val="4F81BD" w:themeColor="accent1"/>
          <w:sz w:val="28"/>
          <w:szCs w:val="26"/>
        </w:rPr>
      </w:pPr>
      <w:r>
        <w:br w:type="page"/>
      </w:r>
    </w:p>
    <w:p w14:paraId="063D8986" w14:textId="4B5B1029" w:rsidR="009E517D" w:rsidRDefault="009E517D" w:rsidP="00035992">
      <w:pPr>
        <w:pStyle w:val="Nadpis2"/>
      </w:pPr>
      <w:bookmarkStart w:id="989" w:name="_Toc530557832"/>
      <w:r w:rsidRPr="00035992">
        <w:t>Finanční, materiální a další zabezpečení studijního programu</w:t>
      </w:r>
      <w:bookmarkEnd w:id="989"/>
    </w:p>
    <w:p w14:paraId="01D18538" w14:textId="0346EA4E" w:rsidR="009E517D" w:rsidRPr="00650764" w:rsidRDefault="00C66240" w:rsidP="00155275">
      <w:pPr>
        <w:pStyle w:val="Nadpis3"/>
      </w:pPr>
      <w:bookmarkStart w:id="990" w:name="_Toc530557833"/>
      <w:r w:rsidRPr="00C66240">
        <w:t>Standard 4.1</w:t>
      </w:r>
      <w:r>
        <w:t xml:space="preserve">: </w:t>
      </w:r>
      <w:r w:rsidR="009E517D" w:rsidRPr="00035992">
        <w:t xml:space="preserve">Finanční zabezpečení studijního </w:t>
      </w:r>
      <w:r w:rsidR="009E517D" w:rsidRPr="00650764">
        <w:t>programu</w:t>
      </w:r>
      <w:bookmarkEnd w:id="990"/>
      <w:r w:rsidR="009E517D" w:rsidRPr="00650764">
        <w:t xml:space="preserve"> </w:t>
      </w:r>
    </w:p>
    <w:p w14:paraId="74DDFAE1" w14:textId="198E7EDD" w:rsidR="00035512" w:rsidRDefault="00C741FA" w:rsidP="00D62BA4">
      <w:r>
        <w:t xml:space="preserve">Pro finanční zabezpečení studijního programu </w:t>
      </w:r>
      <w:r w:rsidR="0045701F">
        <w:t>Fakulta aplikované informatiky využívá příspěv</w:t>
      </w:r>
      <w:r w:rsidR="00985F92">
        <w:t>ky</w:t>
      </w:r>
      <w:r w:rsidR="0045701F">
        <w:t xml:space="preserve"> a dotac</w:t>
      </w:r>
      <w:r>
        <w:t>e</w:t>
      </w:r>
      <w:r w:rsidR="0045701F">
        <w:t>, kter</w:t>
      </w:r>
      <w:r w:rsidR="00073373">
        <w:t>é</w:t>
      </w:r>
      <w:r w:rsidR="0045701F">
        <w:t xml:space="preserve"> Ministerstvo školství</w:t>
      </w:r>
      <w:r w:rsidR="00073373">
        <w:t>, mládeže a tělovýchovy</w:t>
      </w:r>
      <w:r w:rsidR="0045701F">
        <w:t xml:space="preserve"> poskytuje veřejným vysokým školám </w:t>
      </w:r>
      <w:r w:rsidR="00073373">
        <w:t>pro uskutečňování studijních programů. Tyto finanční prostředky jsou v souladu s Pravidly rozpočtu UTB</w:t>
      </w:r>
      <w:r w:rsidR="00433CA9">
        <w:t xml:space="preserve"> ve Zlíně</w:t>
      </w:r>
      <w:r w:rsidR="00073373">
        <w:t xml:space="preserve"> pro daný kalendářní rok a na základě Rozpisu rozpočtu UTB</w:t>
      </w:r>
      <w:r w:rsidR="00433CA9">
        <w:t xml:space="preserve"> ve Zlíně</w:t>
      </w:r>
      <w:r w:rsidR="00073373">
        <w:t xml:space="preserve"> na daný kalendářní rok rozděleny jednotlivým součástem univerzity dle fixní a výkonové části dané součásti.</w:t>
      </w:r>
      <w:r w:rsidR="00BE50FA">
        <w:t xml:space="preserve"> </w:t>
      </w:r>
      <w:r w:rsidR="00073373">
        <w:t xml:space="preserve"> V souladu s</w:t>
      </w:r>
      <w:r w:rsidR="00BE50FA">
        <w:t> </w:t>
      </w:r>
      <w:r w:rsidR="00073373">
        <w:t>Pravidly</w:t>
      </w:r>
      <w:r w:rsidR="00BE50FA">
        <w:t xml:space="preserve"> pro poskytování příspěvku a dotací veřejným vysokým školám </w:t>
      </w:r>
      <w:r w:rsidR="00AA469C">
        <w:t xml:space="preserve">Ministerstva </w:t>
      </w:r>
      <w:r w:rsidR="00BE50FA">
        <w:t>školství, mládeže a tělovýchovy Univerzita Tomáše Bati ve Zlíně, také její součást Fakulta aplikované informatiky,</w:t>
      </w:r>
      <w:r w:rsidR="00073373">
        <w:t xml:space="preserve"> </w:t>
      </w:r>
      <w:r w:rsidR="00BE50FA">
        <w:t xml:space="preserve">využívá </w:t>
      </w:r>
      <w:r w:rsidR="00BE50FA" w:rsidRPr="00A14448">
        <w:rPr>
          <w:i/>
        </w:rPr>
        <w:t>příspěvek</w:t>
      </w:r>
      <w:r w:rsidR="00BE50FA">
        <w:t xml:space="preserve"> pro uskutečňování akreditovaných studijních programů, programů celoživotního vzdělávání a s nimi spojenou vědeckou a tvůrčí činnost.  </w:t>
      </w:r>
      <w:r w:rsidR="00BE50FA" w:rsidRPr="00A14448">
        <w:rPr>
          <w:i/>
        </w:rPr>
        <w:t xml:space="preserve">Dotace </w:t>
      </w:r>
      <w:r w:rsidR="00BE50FA">
        <w:t>je využívána na rozvoj vysoké školy</w:t>
      </w:r>
      <w:r w:rsidR="00985F92">
        <w:t xml:space="preserve">, </w:t>
      </w:r>
      <w:r w:rsidR="00035512">
        <w:t>rozvoj</w:t>
      </w:r>
      <w:r w:rsidR="00985F92">
        <w:t xml:space="preserve"> součástí</w:t>
      </w:r>
      <w:r w:rsidR="00BE50FA">
        <w:t xml:space="preserve"> a na ubytování a stravování studentů.</w:t>
      </w:r>
      <w:r w:rsidR="00517223" w:rsidRPr="00517223">
        <w:t xml:space="preserve"> </w:t>
      </w:r>
    </w:p>
    <w:p w14:paraId="286EB52F" w14:textId="136379BF" w:rsidR="00FC4424" w:rsidRDefault="00517223" w:rsidP="00D62BA4">
      <w:r w:rsidRPr="00517223">
        <w:t>Fakulta</w:t>
      </w:r>
      <w:r w:rsidR="00DF20E0">
        <w:t xml:space="preserve"> </w:t>
      </w:r>
      <w:r w:rsidR="00BE50FA">
        <w:t xml:space="preserve">aplikované informatiky </w:t>
      </w:r>
      <w:r w:rsidR="00DF20E0">
        <w:t>průběž</w:t>
      </w:r>
      <w:r w:rsidR="00BE50FA">
        <w:t xml:space="preserve">ně sleduje </w:t>
      </w:r>
      <w:r w:rsidRPr="00517223">
        <w:t xml:space="preserve">finanční prostředky </w:t>
      </w:r>
      <w:r w:rsidR="00BE50FA">
        <w:t xml:space="preserve">potřebné na </w:t>
      </w:r>
      <w:r w:rsidRPr="00517223">
        <w:t xml:space="preserve">zajištění výuky a </w:t>
      </w:r>
      <w:r w:rsidR="00BE50FA">
        <w:t>vyhodnocuje</w:t>
      </w:r>
      <w:r w:rsidRPr="00517223">
        <w:t xml:space="preserve"> náklady spojené s uskutečňováním studijního programu, zejména náklady na přístrojové vybavení a </w:t>
      </w:r>
      <w:r w:rsidR="00AA469C" w:rsidRPr="00517223">
        <w:t>j</w:t>
      </w:r>
      <w:r w:rsidR="00AA469C">
        <w:t>ejich</w:t>
      </w:r>
      <w:r w:rsidR="00AA469C" w:rsidRPr="00517223">
        <w:t xml:space="preserve"> </w:t>
      </w:r>
      <w:r w:rsidRPr="00517223">
        <w:t>provoz,</w:t>
      </w:r>
      <w:r w:rsidR="00BE50FA">
        <w:t xml:space="preserve"> náklady na provoz budov, ve kterých je výuka realizována,</w:t>
      </w:r>
      <w:r w:rsidRPr="00517223">
        <w:t xml:space="preserve"> náklady na materiální a technické vybavení a jeho modernizaci, v neposlední řadě osobní náklady</w:t>
      </w:r>
      <w:r w:rsidR="00BE50FA">
        <w:t xml:space="preserve"> akademických pracovníků</w:t>
      </w:r>
      <w:r w:rsidR="00FC4424">
        <w:t xml:space="preserve"> a </w:t>
      </w:r>
      <w:r w:rsidR="009D137B">
        <w:t>technickohospodářských</w:t>
      </w:r>
      <w:r w:rsidR="00FC4424">
        <w:t xml:space="preserve"> pracovníků</w:t>
      </w:r>
      <w:r w:rsidRPr="00517223">
        <w:t>, náklady dalšího vzdělávání akademických pracovníků a výdaje na inovace</w:t>
      </w:r>
      <w:r w:rsidR="00FC4424">
        <w:t xml:space="preserve"> výukového prostředí</w:t>
      </w:r>
      <w:r w:rsidRPr="00517223">
        <w:t>.</w:t>
      </w:r>
    </w:p>
    <w:p w14:paraId="5DF056E9" w14:textId="695DD9A2" w:rsidR="009E517D" w:rsidRDefault="00FC4424" w:rsidP="009B43AA">
      <w:r>
        <w:t>Fakulta aplikované informatiky má zajištěny prostředky na finanční zabezpečení studijního programu</w:t>
      </w:r>
      <w:r w:rsidR="00517223" w:rsidRPr="00517223">
        <w:t xml:space="preserve"> </w:t>
      </w:r>
      <w:r>
        <w:t>nejen na daný kalendářní rok, ale i na střednědobý výhled.</w:t>
      </w:r>
      <w:r w:rsidR="00517223" w:rsidRPr="00517223">
        <w:t xml:space="preserve"> Výroční zpráva o hospodaření fakulty je veřejný dokument</w:t>
      </w:r>
      <w:r w:rsidR="00E504F1">
        <w:rPr>
          <w:rStyle w:val="Znakapoznpodarou"/>
        </w:rPr>
        <w:footnoteReference w:id="40"/>
      </w:r>
      <w:r w:rsidR="00035512">
        <w:t xml:space="preserve"> </w:t>
      </w:r>
      <w:r w:rsidRPr="00A14448">
        <w:t>a</w:t>
      </w:r>
      <w:r>
        <w:t xml:space="preserve"> je pravidelně projednávána a schvalována Akademickým senátem </w:t>
      </w:r>
      <w:r w:rsidR="00985F92">
        <w:t>fakulty</w:t>
      </w:r>
      <w:r>
        <w:t>.</w:t>
      </w:r>
    </w:p>
    <w:p w14:paraId="5072FCBC" w14:textId="77777777" w:rsidR="009B43AA" w:rsidRPr="009B43AA" w:rsidRDefault="009B43AA" w:rsidP="009B43AA"/>
    <w:p w14:paraId="684310DF" w14:textId="38C68853" w:rsidR="009E517D" w:rsidRPr="00650764" w:rsidRDefault="00C66240" w:rsidP="00650764">
      <w:pPr>
        <w:pStyle w:val="Nadpis3"/>
      </w:pPr>
      <w:bookmarkStart w:id="991" w:name="_Toc530557834"/>
      <w:r w:rsidRPr="00650764">
        <w:t>Standard 4.2</w:t>
      </w:r>
      <w:r>
        <w:t xml:space="preserve">: </w:t>
      </w:r>
      <w:r w:rsidR="009E517D" w:rsidRPr="00650764">
        <w:t>Materiální a technické zabezpečení studijního programu</w:t>
      </w:r>
      <w:bookmarkEnd w:id="991"/>
      <w:r w:rsidR="009E517D" w:rsidRPr="00650764">
        <w:t xml:space="preserve"> </w:t>
      </w:r>
    </w:p>
    <w:p w14:paraId="427B5279" w14:textId="4AB6816F" w:rsidR="007F54E5" w:rsidRDefault="00830B1E" w:rsidP="002869E0">
      <w:r>
        <w:t>Fakulta aplikované informatiky, která garantuje studijní program</w:t>
      </w:r>
      <w:r w:rsidR="00817DFB">
        <w:t xml:space="preserve"> </w:t>
      </w:r>
      <w:r w:rsidR="001D6EC2">
        <w:t>Informační technologie v administrativě</w:t>
      </w:r>
      <w:r>
        <w:t xml:space="preserve">, </w:t>
      </w:r>
      <w:r w:rsidR="00DE496A">
        <w:t>zajišťuje trvalý rozvoj všech</w:t>
      </w:r>
      <w:r w:rsidR="007F54E5">
        <w:t xml:space="preserve"> </w:t>
      </w:r>
      <w:r w:rsidR="00DE496A">
        <w:t>výukových laboratoří, modernizaci semi</w:t>
      </w:r>
      <w:r w:rsidR="00817DFB">
        <w:t xml:space="preserve">nárních místností a poslucháren, v nichž je výuka uskutečňována. </w:t>
      </w:r>
      <w:r w:rsidR="005535B0">
        <w:t xml:space="preserve">Pravidelně probíhá upgrade výpočetní techniky, akademičtí pracovníci modernizují přístrojové vybavení a rozvíjí laboratorní úlohy pro laboratorní cvičení. </w:t>
      </w:r>
      <w:r w:rsidR="005C44DE" w:rsidRPr="00AA469C">
        <w:t xml:space="preserve">Přehled místností pro zajištění výuky je uveden v části C-IV akreditačních materiálů. </w:t>
      </w:r>
    </w:p>
    <w:p w14:paraId="6FEB1EE3" w14:textId="44AABD02" w:rsidR="009E517D" w:rsidRPr="00A407FA" w:rsidRDefault="007F54E5" w:rsidP="00A407FA">
      <w:pPr>
        <w:rPr>
          <w:sz w:val="14"/>
          <w:szCs w:val="14"/>
        </w:rPr>
      </w:pPr>
      <w:r>
        <w:t xml:space="preserve">Pro modernizaci výukových prostor </w:t>
      </w:r>
      <w:r w:rsidR="00C741FA">
        <w:t>FAI</w:t>
      </w:r>
      <w:r>
        <w:t xml:space="preserve"> využíván finanční prostředky, které </w:t>
      </w:r>
      <w:r w:rsidR="00C741FA">
        <w:t>jsou na základě Rozpisu rozpočtu UTB</w:t>
      </w:r>
      <w:r w:rsidR="00433CA9">
        <w:t xml:space="preserve"> ve Zlíně</w:t>
      </w:r>
      <w:r w:rsidR="00C741FA">
        <w:t xml:space="preserve"> na daný kalendářní rok rozděleny jednotlivým součástem univerzity pro uskutečňování studijních programů. Kromě těchto prostředků FAI využívá možnost ucházet se o interní Rozvojové projekty, které každoročně Univerzita Tomáše Bati ve Zlíně </w:t>
      </w:r>
      <w:r w:rsidR="00E9146A">
        <w:t xml:space="preserve">vypisuje za účelem modernizace výukových prostor a laboratoří. V době přípravy akreditační žádosti FAI řeší v rámci operačního programu VVV projekt s názvem Modernizace výukové infrastruktury Fakulty aplikované informatiky (dále jen „MoVI – FAI). Díky tomuto projektu postupně probíhá modernizace a rozšíření laboratoří pro výuku bezpečnostních technologií, elektroniky, měření, informačních technologií a budou vybudovány dvě robotické laboratoře. FAI se také zapojila do řešení projektu </w:t>
      </w:r>
      <w:r w:rsidR="005D70FE">
        <w:t>„UTB rozvoj studijního prostředí“, který univerzita řeší v rámci OP VVV výzvy Podpora rozvoje studijního prostředí na VŠ. V rámci tohoto projektu jsou v budově FAI modernizovány čtyři posluchárny, v seminárních místnostech jsou instalovány jednotná prezentační místa a je modernizována výpočetní a audiovizuální technika.</w:t>
      </w:r>
    </w:p>
    <w:p w14:paraId="2A0CEF8A" w14:textId="078C5F45" w:rsidR="009E517D" w:rsidRPr="00650764" w:rsidRDefault="00C66240" w:rsidP="00650764">
      <w:pPr>
        <w:pStyle w:val="Nadpis3"/>
      </w:pPr>
      <w:bookmarkStart w:id="992" w:name="_Toc530557835"/>
      <w:r w:rsidRPr="00650764">
        <w:t>Standard 4.3</w:t>
      </w:r>
      <w:r>
        <w:t xml:space="preserve">: </w:t>
      </w:r>
      <w:r w:rsidR="009E517D" w:rsidRPr="00650764">
        <w:t>Odborná literatura a elektronické databáze odpovídající studijnímu programu</w:t>
      </w:r>
      <w:bookmarkEnd w:id="992"/>
      <w:r w:rsidR="009E517D" w:rsidRPr="00650764">
        <w:t xml:space="preserve"> </w:t>
      </w:r>
    </w:p>
    <w:p w14:paraId="70B3335C" w14:textId="01C3A340" w:rsidR="00D62BA4" w:rsidRDefault="00035512" w:rsidP="00D62BA4">
      <w:r w:rsidRPr="00035512">
        <w:rPr>
          <w:rFonts w:cs="Calibri"/>
          <w:color w:val="000000"/>
          <w:lang w:eastAsia="cs-CZ"/>
        </w:rPr>
        <w:t xml:space="preserve">Studenti mají dostatečný přístup k domácí i zahraniční odborné literatuře a dalším informačním zdrojům </w:t>
      </w:r>
      <w:r w:rsidRPr="00035512">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D62BA4">
        <w:rPr>
          <w:i/>
          <w:lang w:eastAsia="cs-CZ"/>
        </w:rPr>
        <w:t>C-III akreditačního spisu</w:t>
      </w:r>
      <w:r w:rsidRPr="00035512">
        <w:rPr>
          <w:lang w:eastAsia="cs-CZ"/>
        </w:rPr>
        <w:t>, a také zde, v komentáři standardu 1.13.</w:t>
      </w:r>
      <w:r w:rsidR="009E517D" w:rsidRPr="00650764">
        <w:tab/>
      </w:r>
      <w:r w:rsidR="009E517D" w:rsidRPr="00650764">
        <w:tab/>
      </w:r>
    </w:p>
    <w:p w14:paraId="0514C620" w14:textId="31990E2A" w:rsidR="009E517D" w:rsidDel="00702388" w:rsidRDefault="009E517D" w:rsidP="00BD69F1">
      <w:pPr>
        <w:spacing w:before="120" w:after="120"/>
        <w:rPr>
          <w:del w:id="993" w:author="Martin Sysel" w:date="2018-11-21T10:02:00Z"/>
        </w:rPr>
      </w:pPr>
      <w:del w:id="994" w:author="Martin Sysel" w:date="2018-11-21T10:02:00Z">
        <w:r w:rsidDel="00702388">
          <w:tab/>
        </w:r>
        <w:r w:rsidDel="00702388">
          <w:tab/>
        </w:r>
        <w:r w:rsidDel="00702388">
          <w:tab/>
        </w:r>
      </w:del>
    </w:p>
    <w:p w14:paraId="0901604B" w14:textId="77777777" w:rsidR="009E517D" w:rsidRDefault="009E517D">
      <w:pPr>
        <w:spacing w:before="120" w:after="120"/>
        <w:rPr>
          <w:rFonts w:ascii="Times New Roman" w:hAnsi="Times New Roman" w:cs="Times New Roman"/>
          <w:bCs/>
          <w:sz w:val="24"/>
          <w:szCs w:val="24"/>
        </w:rPr>
        <w:pPrChange w:id="995" w:author="Martin Sysel" w:date="2018-11-21T10:02:00Z">
          <w:pPr>
            <w:spacing w:after="0"/>
            <w:ind w:left="1134" w:hanging="425"/>
          </w:pPr>
        </w:pPrChange>
      </w:pPr>
    </w:p>
    <w:p w14:paraId="14D7C63C" w14:textId="77777777" w:rsidR="009E517D" w:rsidRDefault="009E517D" w:rsidP="00035992">
      <w:pPr>
        <w:pStyle w:val="Nadpis2"/>
      </w:pPr>
      <w:bookmarkStart w:id="996" w:name="_Toc530557836"/>
      <w:r w:rsidRPr="00035992">
        <w:t>Garant studijního programu</w:t>
      </w:r>
      <w:bookmarkEnd w:id="996"/>
      <w:r w:rsidRPr="00035992">
        <w:t xml:space="preserve"> </w:t>
      </w:r>
    </w:p>
    <w:p w14:paraId="34DCACFC" w14:textId="72A2B4C4" w:rsidR="009E517D" w:rsidRDefault="00C66240" w:rsidP="00155275">
      <w:pPr>
        <w:pStyle w:val="Nadpis3"/>
      </w:pPr>
      <w:bookmarkStart w:id="997" w:name="_Toc530557837"/>
      <w:r w:rsidRPr="00C66240">
        <w:t>Standard 5.1</w:t>
      </w:r>
      <w:r>
        <w:t xml:space="preserve">: </w:t>
      </w:r>
      <w:r w:rsidR="009E517D" w:rsidRPr="00035992">
        <w:t>Pravomoci a odpovědnost garanta</w:t>
      </w:r>
      <w:bookmarkEnd w:id="997"/>
      <w:r w:rsidR="009E517D" w:rsidRPr="00035992">
        <w:t xml:space="preserve"> </w:t>
      </w:r>
    </w:p>
    <w:p w14:paraId="0EFFA73A" w14:textId="63B96098" w:rsidR="00A407FA" w:rsidRDefault="00A407FA" w:rsidP="00A407FA">
      <w:pPr>
        <w:pStyle w:val="Default"/>
        <w:rPr>
          <w:color w:val="auto"/>
          <w:szCs w:val="22"/>
        </w:rPr>
      </w:pPr>
      <w:r w:rsidRPr="002133B4">
        <w:rPr>
          <w:szCs w:val="22"/>
        </w:rPr>
        <w:t>Pozice garanta studijního progra</w:t>
      </w:r>
      <w:r w:rsidRPr="002133B4">
        <w:rPr>
          <w:color w:val="auto"/>
          <w:szCs w:val="22"/>
        </w:rPr>
        <w:t>mu je dána zákonem č. 111/1998 Sb., o vysokých školách, v platném znění</w:t>
      </w:r>
      <w:r w:rsidRPr="002133B4">
        <w:rPr>
          <w:rStyle w:val="Znakapoznpodarou"/>
          <w:color w:val="auto"/>
          <w:szCs w:val="22"/>
        </w:rPr>
        <w:footnoteReference w:id="41"/>
      </w:r>
      <w:r w:rsidRPr="002133B4">
        <w:rPr>
          <w:color w:val="auto"/>
          <w:szCs w:val="22"/>
        </w:rPr>
        <w:t xml:space="preserve"> a na univerzitní úrovni jsou pravomoci a odpovědnost garanta stanovena především vnitřním předpisem Řád pro tvorbu, schvalování, uskutečňování a změny studijních programů UTB ve Zlíně</w:t>
      </w:r>
      <w:r w:rsidRPr="002133B4">
        <w:rPr>
          <w:rStyle w:val="Znakapoznpodarou"/>
          <w:color w:val="auto"/>
          <w:szCs w:val="22"/>
        </w:rPr>
        <w:footnoteReference w:id="42"/>
      </w:r>
      <w:r w:rsidRPr="002133B4">
        <w:rPr>
          <w:color w:val="auto"/>
          <w:szCs w:val="22"/>
        </w:rPr>
        <w:t xml:space="preserve"> v čl. 8, kde činnost garanta popisuje odstavec (5), viz:</w:t>
      </w:r>
    </w:p>
    <w:p w14:paraId="59BB8AF2" w14:textId="77777777" w:rsidR="009B43AA" w:rsidRPr="002133B4" w:rsidRDefault="009B43AA" w:rsidP="00A407FA">
      <w:pPr>
        <w:pStyle w:val="Default"/>
        <w:rPr>
          <w:color w:val="auto"/>
          <w:szCs w:val="22"/>
        </w:rPr>
      </w:pPr>
    </w:p>
    <w:p w14:paraId="00BF1ADD" w14:textId="77777777" w:rsidR="00A407FA" w:rsidRPr="00150232" w:rsidRDefault="00A407FA" w:rsidP="009B43AA">
      <w:pPr>
        <w:autoSpaceDE w:val="0"/>
        <w:autoSpaceDN w:val="0"/>
        <w:adjustRightInd w:val="0"/>
        <w:rPr>
          <w:rFonts w:asciiTheme="minorHAnsi" w:hAnsiTheme="minorHAnsi" w:cstheme="minorHAnsi"/>
          <w:i/>
          <w:color w:val="000000"/>
        </w:rPr>
      </w:pPr>
      <w:r w:rsidRPr="00150232">
        <w:rPr>
          <w:rFonts w:asciiTheme="minorHAnsi" w:hAnsiTheme="minorHAnsi" w:cstheme="minorHAnsi"/>
          <w:i/>
          <w:color w:val="000000"/>
        </w:rPr>
        <w:t xml:space="preserve">(5) Garant bakalářského a magisterského studijního programu zejména: </w:t>
      </w:r>
    </w:p>
    <w:p w14:paraId="3E764C01"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koordinuje obsahovou přípravu studijního programu, </w:t>
      </w:r>
    </w:p>
    <w:p w14:paraId="5B4E9349"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dbá na to, aby studijní program byl uskutečňován v souladu s akreditačním spisem, </w:t>
      </w:r>
    </w:p>
    <w:p w14:paraId="7075436A"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dohlíží na kvalitu uskutečňování studijního programu, </w:t>
      </w:r>
    </w:p>
    <w:p w14:paraId="5DA828ED"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studentům ve studijním programu poskytuje odborné studijní poradenství, </w:t>
      </w:r>
    </w:p>
    <w:p w14:paraId="1736E9D6"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výběr studijních předmětů studia v zahraničí a jejich uznání, </w:t>
      </w:r>
    </w:p>
    <w:p w14:paraId="30B57323"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doporučuje uznání části studia podle čl. 24 Studijního a zkušebního řádu UTB, </w:t>
      </w:r>
    </w:p>
    <w:p w14:paraId="3C0EC8A0"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témata bakalářských nebo diplomových prací, </w:t>
      </w:r>
    </w:p>
    <w:p w14:paraId="1E3383D5"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obsahově a metodicky rozvíjí studijní program v souladu s aktuální úrovní poznání a potřebami praxe, </w:t>
      </w:r>
    </w:p>
    <w:p w14:paraId="395556D3"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předkládá radě studijního programu návrhy na změny studijního programu, </w:t>
      </w:r>
    </w:p>
    <w:p w14:paraId="19F0AB54"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účastní se jednání rady studijního programu, </w:t>
      </w:r>
    </w:p>
    <w:p w14:paraId="40E984B7" w14:textId="77777777" w:rsidR="00A407FA" w:rsidRPr="00150232"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spolupracuje s proděkany, řediteli ústavů a garanty dalších studijních programů uskutečňovaných na dané součásti, </w:t>
      </w:r>
    </w:p>
    <w:p w14:paraId="59953A18" w14:textId="77777777" w:rsidR="00A407FA" w:rsidRPr="00133B85"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vyhodnocuje obsah a </w:t>
      </w:r>
      <w:r w:rsidRPr="00133B85">
        <w:rPr>
          <w:rFonts w:asciiTheme="minorHAnsi" w:hAnsiTheme="minorHAnsi" w:cstheme="minorHAnsi"/>
          <w:i/>
          <w:color w:val="000000"/>
          <w:lang w:eastAsia="cs-CZ"/>
        </w:rPr>
        <w:t xml:space="preserve">uskutečňování studijního programu, přičemž se opírá o procesy zpětné vazby, zejména ankety a kvantitativní a kvalitativní průzkumy u studentů, zaměstnavatelů, profesních komor a oborových sdružení, </w:t>
      </w:r>
    </w:p>
    <w:p w14:paraId="4CE28DD9" w14:textId="77777777" w:rsidR="00A407FA" w:rsidRPr="00133B85" w:rsidRDefault="00A407FA" w:rsidP="009B43AA">
      <w:pPr>
        <w:pStyle w:val="Odstavecseseznamem"/>
        <w:numPr>
          <w:ilvl w:val="1"/>
          <w:numId w:val="22"/>
        </w:numPr>
        <w:autoSpaceDE w:val="0"/>
        <w:autoSpaceDN w:val="0"/>
        <w:adjustRightInd w:val="0"/>
        <w:spacing w:after="27" w:line="240" w:lineRule="auto"/>
        <w:ind w:left="709"/>
        <w:rPr>
          <w:rFonts w:asciiTheme="minorHAnsi" w:hAnsiTheme="minorHAnsi" w:cstheme="minorHAnsi"/>
          <w:i/>
          <w:color w:val="000000"/>
          <w:lang w:eastAsia="cs-CZ"/>
        </w:rPr>
      </w:pPr>
      <w:r w:rsidRPr="00133B85">
        <w:rPr>
          <w:rFonts w:asciiTheme="minorHAnsi" w:hAnsiTheme="minorHAnsi" w:cstheme="minorHAnsi"/>
          <w:i/>
          <w:color w:val="000000"/>
          <w:lang w:eastAsia="cs-CZ"/>
        </w:rPr>
        <w:t xml:space="preserve">zpracovává hodnotící zprávu o studijním programu jako podklad pro hodnocení kvality uskutečňovaného studijního programu, </w:t>
      </w:r>
    </w:p>
    <w:p w14:paraId="2A68A396" w14:textId="77777777" w:rsidR="00A407FA" w:rsidRPr="00133B85" w:rsidRDefault="00A407FA" w:rsidP="009B43AA">
      <w:pPr>
        <w:pStyle w:val="Odstavecseseznamem"/>
        <w:numPr>
          <w:ilvl w:val="1"/>
          <w:numId w:val="22"/>
        </w:numPr>
        <w:autoSpaceDE w:val="0"/>
        <w:autoSpaceDN w:val="0"/>
        <w:adjustRightInd w:val="0"/>
        <w:spacing w:after="0" w:line="240" w:lineRule="auto"/>
        <w:ind w:left="709"/>
        <w:rPr>
          <w:rFonts w:asciiTheme="minorHAnsi" w:hAnsiTheme="minorHAnsi" w:cstheme="minorHAnsi"/>
          <w:i/>
          <w:color w:val="000000"/>
          <w:sz w:val="23"/>
          <w:szCs w:val="23"/>
          <w:lang w:eastAsia="cs-CZ"/>
        </w:rPr>
      </w:pPr>
      <w:r w:rsidRPr="00133B85">
        <w:rPr>
          <w:rFonts w:asciiTheme="minorHAnsi" w:hAnsiTheme="minorHAnsi" w:cstheme="minorHAnsi"/>
          <w:i/>
          <w:color w:val="000000"/>
          <w:lang w:eastAsia="cs-CZ"/>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133B85">
        <w:rPr>
          <w:rFonts w:asciiTheme="minorHAnsi" w:hAnsiTheme="minorHAnsi" w:cstheme="minorHAnsi"/>
          <w:i/>
          <w:color w:val="000000"/>
          <w:sz w:val="23"/>
          <w:szCs w:val="23"/>
          <w:lang w:eastAsia="cs-CZ"/>
        </w:rPr>
        <w:t xml:space="preserve"> </w:t>
      </w:r>
      <w:r w:rsidRPr="00203144">
        <w:rPr>
          <w:rStyle w:val="Znakapoznpodarou"/>
          <w:rFonts w:asciiTheme="minorHAnsi" w:hAnsiTheme="minorHAnsi" w:cstheme="minorHAnsi"/>
          <w:i/>
          <w:color w:val="000000"/>
          <w:lang w:eastAsia="cs-CZ"/>
        </w:rPr>
        <w:footnoteReference w:id="43"/>
      </w:r>
    </w:p>
    <w:p w14:paraId="4033FAD4" w14:textId="40C314F6" w:rsidR="009E517D" w:rsidRDefault="00C66240" w:rsidP="00155275">
      <w:pPr>
        <w:pStyle w:val="Nadpis3"/>
      </w:pPr>
      <w:bookmarkStart w:id="998" w:name="_Toc530557838"/>
      <w:r w:rsidRPr="00C66240">
        <w:t>Standardy 5.2-5.4</w:t>
      </w:r>
      <w:r>
        <w:t xml:space="preserve">: </w:t>
      </w:r>
      <w:r w:rsidR="009E517D" w:rsidRPr="00035992">
        <w:t>Zhodnocení osoby garanta z hlediska naplnění standardů</w:t>
      </w:r>
      <w:bookmarkEnd w:id="998"/>
      <w:r w:rsidR="009E517D" w:rsidRPr="00035992">
        <w:t xml:space="preserve"> </w:t>
      </w:r>
    </w:p>
    <w:p w14:paraId="04AE711A" w14:textId="77777777" w:rsidR="00984188" w:rsidRDefault="006F4FA3" w:rsidP="00984188">
      <w:pPr>
        <w:spacing w:before="120" w:after="120"/>
        <w:rPr>
          <w:ins w:id="999" w:author="Martin Sysel" w:date="2018-11-07T13:52:00Z"/>
        </w:rPr>
      </w:pPr>
      <w:r w:rsidRPr="006A6673">
        <w:t xml:space="preserve">Garantem studijního </w:t>
      </w:r>
      <w:r w:rsidRPr="000B1861">
        <w:t xml:space="preserve">programu </w:t>
      </w:r>
      <w:r w:rsidRPr="00160922">
        <w:t xml:space="preserve">Informační technologie v administrativě </w:t>
      </w:r>
      <w:r w:rsidRPr="000B1861">
        <w:t xml:space="preserve">byl po projednání ve Vědecké radě Fakulty aplikované informatiky jmenován </w:t>
      </w:r>
      <w:r w:rsidRPr="00A407FA">
        <w:rPr>
          <w:b/>
        </w:rPr>
        <w:t>doc. Ing. Martin Sysel, Ph.D.</w:t>
      </w:r>
      <w:r w:rsidRPr="000B1861">
        <w:t xml:space="preserve"> Garant má požadovanou kvalifikaci a jeho tvůrčí a vědecká činnost je stručně uvedena</w:t>
      </w:r>
      <w:r w:rsidRPr="006A6673">
        <w:t xml:space="preserve"> v akreditačních materiálech, v části </w:t>
      </w:r>
      <w:r w:rsidRPr="00E504F1">
        <w:rPr>
          <w:i/>
        </w:rPr>
        <w:t>C-I – Personální zabezpečení</w:t>
      </w:r>
      <w:r w:rsidRPr="006A6673">
        <w:t xml:space="preserve">. </w:t>
      </w:r>
      <w:r w:rsidRPr="00160922">
        <w:t>Garant je autorem více než 112 zahraničních a tuzemských příspěvků</w:t>
      </w:r>
      <w:r>
        <w:t>,</w:t>
      </w:r>
      <w:r w:rsidRPr="006A6673">
        <w:t xml:space="preserve"> celkový počet citací </w:t>
      </w:r>
      <w:r>
        <w:t>(</w:t>
      </w:r>
      <w:r w:rsidRPr="006A6673">
        <w:t>bez autocitací</w:t>
      </w:r>
      <w:r>
        <w:t xml:space="preserve">) </w:t>
      </w:r>
      <w:r w:rsidRPr="006A6673">
        <w:t xml:space="preserve">na jeho odborné práce je </w:t>
      </w:r>
      <w:r>
        <w:t>27 na Web of Science</w:t>
      </w:r>
      <w:r w:rsidRPr="006A6673">
        <w:t>,</w:t>
      </w:r>
      <w:r>
        <w:t xml:space="preserve"> 38 na Scopus a 60 ostatních citací</w:t>
      </w:r>
      <w:r w:rsidRPr="006A6673">
        <w:t xml:space="preserve">. Garant je akademickým pracovníkem UTB ve Zlíně a působí na vysoké škole jako akademický pracovník na základě pracovní smlouvy s celkovou týdenní pracovní dobou odpovídající stanovené týdenní pracovní době podle § 79 zákoníku práce. </w:t>
      </w:r>
      <w:r>
        <w:t xml:space="preserve">Docent </w:t>
      </w:r>
      <w:r w:rsidRPr="000B1861">
        <w:t xml:space="preserve">Sysel </w:t>
      </w:r>
      <w:r w:rsidRPr="00160922">
        <w:t xml:space="preserve">je garantem stávajícího bakalářského studijního oboru Informační technologie v administrativě </w:t>
      </w:r>
      <w:r w:rsidRPr="00223070">
        <w:t xml:space="preserve">od roku </w:t>
      </w:r>
      <w:r w:rsidR="00DD6222" w:rsidRPr="002869E0">
        <w:t>201</w:t>
      </w:r>
      <w:r w:rsidR="00DD6222">
        <w:t>2</w:t>
      </w:r>
      <w:r w:rsidRPr="002869E0">
        <w:t>,</w:t>
      </w:r>
      <w:r w:rsidRPr="00223070">
        <w:t xml:space="preserve"> svým </w:t>
      </w:r>
      <w:r>
        <w:t>přístupem dlouhodobě rozvíjí daný studijní obor.</w:t>
      </w:r>
      <w:ins w:id="1000" w:author="Martin Sysel" w:date="2018-11-07T13:52:00Z">
        <w:r w:rsidR="00984188">
          <w:t xml:space="preserve"> Studijní program Informační technologie v administrativě je jediný SP, který doc. Ing. Martin Sysel, Ph.D. garantuje.</w:t>
        </w:r>
      </w:ins>
    </w:p>
    <w:p w14:paraId="27B03478" w14:textId="205ADD58" w:rsidR="00D07337" w:rsidDel="00984188" w:rsidRDefault="00D07337" w:rsidP="00ED4ABC">
      <w:pPr>
        <w:spacing w:before="120" w:after="120"/>
        <w:rPr>
          <w:del w:id="1001" w:author="Martin Sysel" w:date="2018-11-07T13:52:00Z"/>
        </w:rPr>
      </w:pPr>
    </w:p>
    <w:p w14:paraId="1E092ADF" w14:textId="1E57F408" w:rsidR="006F4FA3" w:rsidRDefault="00ED4ABC" w:rsidP="00ED4ABC">
      <w:pPr>
        <w:spacing w:before="120" w:after="120"/>
      </w:pPr>
      <w:del w:id="1002" w:author="Martin Sysel" w:date="2018-11-07T13:52:00Z">
        <w:r w:rsidDel="00984188">
          <w:tab/>
        </w:r>
      </w:del>
    </w:p>
    <w:p w14:paraId="2A2570A9" w14:textId="56693AFF" w:rsidR="00ED4ABC" w:rsidRPr="00381182" w:rsidRDefault="00ED4ABC" w:rsidP="00ED4ABC">
      <w:pPr>
        <w:spacing w:before="120" w:after="120"/>
      </w:pPr>
      <w:r w:rsidRPr="00381182">
        <w:rPr>
          <w:b/>
        </w:rPr>
        <w:t xml:space="preserve">doc. Ing. Martin </w:t>
      </w:r>
      <w:r w:rsidRPr="00160922">
        <w:rPr>
          <w:b/>
        </w:rPr>
        <w:t>Sysel</w:t>
      </w:r>
      <w:r w:rsidRPr="00381182">
        <w:rPr>
          <w:b/>
        </w:rPr>
        <w:t>, Ph.D.</w:t>
      </w:r>
    </w:p>
    <w:p w14:paraId="27F74706" w14:textId="62299404" w:rsidR="00E42242" w:rsidRPr="009B43AA" w:rsidRDefault="00ED4ABC" w:rsidP="00ED4ABC">
      <w:pPr>
        <w:spacing w:before="120" w:after="120"/>
      </w:pPr>
      <w:r w:rsidRPr="00381182">
        <w:t xml:space="preserve">V roce </w:t>
      </w:r>
      <w:r w:rsidRPr="00160922">
        <w:t>1998</w:t>
      </w:r>
      <w:r w:rsidRPr="00381182">
        <w:t xml:space="preserve"> absolvoval vysokoškolské vzdělání na </w:t>
      </w:r>
      <w:r w:rsidRPr="00160922">
        <w:t xml:space="preserve">VUT v Brně, </w:t>
      </w:r>
      <w:r w:rsidRPr="00381182">
        <w:t xml:space="preserve">obor Automatizace a řídicí technika ve spotřebním průmyslu. Dizertační práci "Využití delta modelů pro řízení procesů" obhájil v roce </w:t>
      </w:r>
      <w:r w:rsidRPr="00160922">
        <w:t xml:space="preserve">2001 na UTB ve Zlíně v oboru </w:t>
      </w:r>
      <w:r w:rsidRPr="00381182">
        <w:t xml:space="preserve">Technická kybernetika. </w:t>
      </w:r>
      <w:r w:rsidRPr="00160922">
        <w:t xml:space="preserve">V roce 2008 obhájil svou habilitační práci na Fakultě aplikované informatiky, UTB ve Zlíně a </w:t>
      </w:r>
      <w:r w:rsidRPr="003F5552">
        <w:t xml:space="preserve">získal akademický titul docent v oboru Řízení strojů a procesů. V současnosti pracuje jako docent na Ústavu počítačových a komunikačních systémů, Fakulty aplikované informatiky, Univerzity Tomáše Bati ve Zlíně. </w:t>
      </w:r>
      <w:r w:rsidRPr="002869E0">
        <w:t xml:space="preserve">V rámci pedagogických aktivit se věnuje problematice </w:t>
      </w:r>
      <w:r w:rsidR="00EF292F" w:rsidRPr="003F5552">
        <w:t>hardwaru osobních počítačů</w:t>
      </w:r>
      <w:r w:rsidRPr="002869E0">
        <w:t xml:space="preserve"> a operačních systémů. </w:t>
      </w:r>
      <w:r w:rsidR="00EF292F" w:rsidRPr="003F5552">
        <w:t>Jeho odborné publikace jsou zaměřené na inerciální navigaci pomocí MEMS a komunikaci s programem Matlab/Simulink po síti. Spolu se studenty doktorského studia řeší problematiku využití paralelních výpočtů a technologie gridu pro rozsáhlé vědeckotechnické výpočty. Jako vedlejší činnost se zabývá</w:t>
      </w:r>
      <w:r w:rsidR="00EF292F">
        <w:t xml:space="preserve"> také tvorbou dynamických webových stránek.</w:t>
      </w:r>
    </w:p>
    <w:p w14:paraId="0354D7F1" w14:textId="1AE46D60" w:rsidR="00ED4ABC" w:rsidRPr="002869E0" w:rsidRDefault="00ED4ABC" w:rsidP="00ED4ABC">
      <w:pPr>
        <w:spacing w:before="120" w:after="120"/>
      </w:pPr>
      <w:r w:rsidRPr="002869E0">
        <w:t>Publikační aktivit</w:t>
      </w:r>
      <w:r w:rsidR="003167E1" w:rsidRPr="002869E0">
        <w:t>a</w:t>
      </w:r>
      <w:r w:rsidRPr="002869E0">
        <w:t xml:space="preserve"> garanta odpovíd</w:t>
      </w:r>
      <w:r w:rsidR="003167E1" w:rsidRPr="002869E0">
        <w:t>á</w:t>
      </w:r>
      <w:r w:rsidRPr="002869E0">
        <w:t xml:space="preserve"> zaměření v</w:t>
      </w:r>
      <w:r w:rsidR="009C28F2" w:rsidRPr="002869E0">
        <w:t> oblasti informatika</w:t>
      </w:r>
      <w:r w:rsidRPr="002869E0">
        <w:t xml:space="preserve">.  </w:t>
      </w:r>
      <w:r w:rsidR="003167E1" w:rsidRPr="002869E0">
        <w:t>Výpis publikací za posledních 5 let</w:t>
      </w:r>
      <w:r w:rsidR="007D044F">
        <w:t xml:space="preserve"> (2013-2017)</w:t>
      </w:r>
      <w:r w:rsidRPr="002869E0">
        <w:t>:</w:t>
      </w:r>
    </w:p>
    <w:p w14:paraId="1415C4A7" w14:textId="77777777" w:rsidR="003167E1" w:rsidRDefault="003167E1" w:rsidP="003167E1">
      <w:r>
        <w:rPr>
          <w:b/>
          <w:bCs/>
        </w:rPr>
        <w:t>Sysel</w:t>
      </w:r>
      <w:r>
        <w:t xml:space="preserve">, </w:t>
      </w:r>
      <w:r>
        <w:rPr>
          <w:b/>
          <w:bCs/>
        </w:rPr>
        <w:t>Martin</w:t>
      </w:r>
      <w:r>
        <w:t xml:space="preserve">(100). A Static Calibration of MEMS Accelerometers. In </w:t>
      </w:r>
      <w:r>
        <w:rPr>
          <w:i/>
          <w:iCs/>
        </w:rPr>
        <w:t>CYBERNETICS AND MATHEMATICS APPLICATIONS IN INTELLIGENT SYSTEMS, CSOC2017, VOL 2 Book Series: Advances in Intelligent Systems and Computing</w:t>
      </w:r>
      <w:r>
        <w:t xml:space="preserve">. Cham : Springer International Publishing AG, 2017, s. 362-368. ISSN 2194-5357. ISBN 978-3-319-57264-2.JB - Senzory, čidla, měření a regulace </w:t>
      </w:r>
    </w:p>
    <w:p w14:paraId="42CBC4CB" w14:textId="1329A23B" w:rsidR="003167E1" w:rsidRDefault="003167E1" w:rsidP="003167E1">
      <w:r w:rsidRPr="002F2B9F">
        <w:rPr>
          <w:bCs/>
        </w:rPr>
        <w:t>Kunčar</w:t>
      </w:r>
      <w:r w:rsidRPr="00DD6222">
        <w:t xml:space="preserve">, </w:t>
      </w:r>
      <w:r w:rsidRPr="002F2B9F">
        <w:rPr>
          <w:bCs/>
        </w:rPr>
        <w:t>Aleš</w:t>
      </w:r>
      <w:r w:rsidRPr="00DD6222">
        <w:t>(85</w:t>
      </w:r>
      <w:r>
        <w:t xml:space="preserve">); </w:t>
      </w:r>
      <w:r>
        <w:rPr>
          <w:b/>
          <w:bCs/>
        </w:rPr>
        <w:t>Sysel</w:t>
      </w:r>
      <w:r>
        <w:t xml:space="preserve">, </w:t>
      </w:r>
      <w:r>
        <w:rPr>
          <w:b/>
          <w:bCs/>
        </w:rPr>
        <w:t>Martin</w:t>
      </w:r>
      <w:r>
        <w:t xml:space="preserve">(5); </w:t>
      </w:r>
      <w:r w:rsidRPr="002F2B9F">
        <w:rPr>
          <w:bCs/>
        </w:rPr>
        <w:t>Urbánek</w:t>
      </w:r>
      <w:r w:rsidRPr="00DD6222">
        <w:t xml:space="preserve">, </w:t>
      </w:r>
      <w:r w:rsidRPr="002F2B9F">
        <w:rPr>
          <w:bCs/>
        </w:rPr>
        <w:t>Tomáš</w:t>
      </w:r>
      <w:r w:rsidRPr="00DD6222">
        <w:t>(10</w:t>
      </w:r>
      <w:r>
        <w:t xml:space="preserve">). Calibration of Low-Cost Accelerometer and Magnetometer with Differential Evolution. In </w:t>
      </w:r>
      <w:r>
        <w:rPr>
          <w:i/>
          <w:iCs/>
        </w:rPr>
        <w:t>ICMT 2017 - 6th International Conference on Military Technologies</w:t>
      </w:r>
      <w:r>
        <w:t xml:space="preserve">. Brno : University of Defence, 2017, s. 414-418. ISBN 978-1-5386-1988-9.IN - Informatika </w:t>
      </w:r>
    </w:p>
    <w:p w14:paraId="1E4974B8" w14:textId="7FCE60EF" w:rsidR="003167E1" w:rsidRDefault="003167E1" w:rsidP="003167E1">
      <w:r w:rsidRPr="002F2B9F">
        <w:rPr>
          <w:bCs/>
        </w:rPr>
        <w:t>Kunčar</w:t>
      </w:r>
      <w:r w:rsidRPr="00DD6222">
        <w:t xml:space="preserve">, </w:t>
      </w:r>
      <w:r w:rsidRPr="002F2B9F">
        <w:rPr>
          <w:bCs/>
        </w:rPr>
        <w:t>Aleš</w:t>
      </w:r>
      <w:r w:rsidRPr="00DD6222">
        <w:t>(8</w:t>
      </w:r>
      <w:r>
        <w:t xml:space="preserve">5); </w:t>
      </w:r>
      <w:r>
        <w:rPr>
          <w:b/>
          <w:bCs/>
        </w:rPr>
        <w:t>Sysel</w:t>
      </w:r>
      <w:r>
        <w:t xml:space="preserve">, </w:t>
      </w:r>
      <w:r>
        <w:rPr>
          <w:b/>
          <w:bCs/>
        </w:rPr>
        <w:t>Martin</w:t>
      </w:r>
      <w:r>
        <w:t>(5</w:t>
      </w:r>
      <w:r w:rsidRPr="002F2B9F">
        <w:rPr>
          <w:b/>
        </w:rPr>
        <w:t xml:space="preserve">); </w:t>
      </w:r>
      <w:r w:rsidRPr="00DD6222">
        <w:rPr>
          <w:b/>
          <w:bCs/>
        </w:rPr>
        <w:t>Urbánek</w:t>
      </w:r>
      <w:r w:rsidRPr="002F2B9F">
        <w:rPr>
          <w:b/>
        </w:rPr>
        <w:t xml:space="preserve">, </w:t>
      </w:r>
      <w:r w:rsidRPr="00DD6222">
        <w:rPr>
          <w:b/>
          <w:bCs/>
        </w:rPr>
        <w:t>Tomáš</w:t>
      </w:r>
      <w:r w:rsidRPr="002F2B9F">
        <w:rPr>
          <w:b/>
        </w:rPr>
        <w:t>(</w:t>
      </w:r>
      <w:r>
        <w:t xml:space="preserve">10). Differential Evolution as Calibration Technique for Three Axis Gyroscope. In </w:t>
      </w:r>
      <w:r>
        <w:rPr>
          <w:i/>
          <w:iCs/>
        </w:rPr>
        <w:t>Annals of DAAAM International 2017, Volume 28</w:t>
      </w:r>
      <w:r>
        <w:t xml:space="preserve">. Vienna : DAAAM International Vienna, 2017, s. 592-596. ISSN 2304-1382. ISBN 978-3-902734-14-3.IN - Informatika </w:t>
      </w:r>
    </w:p>
    <w:p w14:paraId="030F8094" w14:textId="08BE5EFA" w:rsidR="003167E1" w:rsidRDefault="003167E1" w:rsidP="003167E1">
      <w:r w:rsidRPr="002F2B9F">
        <w:rPr>
          <w:bCs/>
        </w:rPr>
        <w:t>Kunčar</w:t>
      </w:r>
      <w:r w:rsidRPr="00DD6222">
        <w:t xml:space="preserve">, </w:t>
      </w:r>
      <w:r w:rsidRPr="002F2B9F">
        <w:rPr>
          <w:bCs/>
        </w:rPr>
        <w:t>Aleš</w:t>
      </w:r>
      <w:r w:rsidRPr="00DD6222">
        <w:t>(85);</w:t>
      </w:r>
      <w:r>
        <w:t xml:space="preserve"> </w:t>
      </w:r>
      <w:r>
        <w:rPr>
          <w:b/>
          <w:bCs/>
        </w:rPr>
        <w:t>Sysel</w:t>
      </w:r>
      <w:r>
        <w:t xml:space="preserve">, </w:t>
      </w:r>
      <w:r>
        <w:rPr>
          <w:b/>
          <w:bCs/>
        </w:rPr>
        <w:t>Martin</w:t>
      </w:r>
      <w:r>
        <w:t xml:space="preserve">(5); </w:t>
      </w:r>
      <w:r w:rsidRPr="002F2B9F">
        <w:rPr>
          <w:bCs/>
        </w:rPr>
        <w:t>Urbánek</w:t>
      </w:r>
      <w:r w:rsidRPr="00DD6222">
        <w:t xml:space="preserve">, </w:t>
      </w:r>
      <w:r w:rsidRPr="002F2B9F">
        <w:rPr>
          <w:bCs/>
        </w:rPr>
        <w:t>Tomáš</w:t>
      </w:r>
      <w:r>
        <w:t xml:space="preserve">(10). Calibration of Low-Cost Three Axis Accelerometer with Differential Evolution. In </w:t>
      </w:r>
      <w:r>
        <w:rPr>
          <w:i/>
          <w:iCs/>
        </w:rPr>
        <w:t>Artificial Intelligence Trends in Intelligent Systems, CSOC2017, VOL 1 Book Series: Advances in Intelligent Systems and Computing</w:t>
      </w:r>
      <w:r>
        <w:t xml:space="preserve">. Cham : Springer International Publishing AG, 2017, s. 178-187. ISSN 2194-5357. ISBN 978-3-319-57260-4.IN - Informatika </w:t>
      </w:r>
    </w:p>
    <w:p w14:paraId="04C4570E" w14:textId="4BA7C6AF" w:rsidR="003167E1" w:rsidRDefault="003167E1" w:rsidP="003167E1">
      <w:r w:rsidRPr="002869E0">
        <w:rPr>
          <w:bCs/>
        </w:rPr>
        <w:t>Kunčar</w:t>
      </w:r>
      <w:r w:rsidRPr="003F5552">
        <w:t xml:space="preserve">, </w:t>
      </w:r>
      <w:r w:rsidRPr="002869E0">
        <w:rPr>
          <w:bCs/>
        </w:rPr>
        <w:t>Aleš</w:t>
      </w:r>
      <w:r>
        <w:t xml:space="preserve">; </w:t>
      </w:r>
      <w:r>
        <w:rPr>
          <w:b/>
          <w:bCs/>
        </w:rPr>
        <w:t>Sysel</w:t>
      </w:r>
      <w:r>
        <w:t xml:space="preserve">, </w:t>
      </w:r>
      <w:r>
        <w:rPr>
          <w:b/>
          <w:bCs/>
        </w:rPr>
        <w:t>Martin</w:t>
      </w:r>
      <w:r>
        <w:t xml:space="preserve">(5); </w:t>
      </w:r>
      <w:r w:rsidRPr="002869E0">
        <w:rPr>
          <w:bCs/>
        </w:rPr>
        <w:t>Urbánek</w:t>
      </w:r>
      <w:r w:rsidRPr="003F5552">
        <w:t xml:space="preserve">, </w:t>
      </w:r>
      <w:r w:rsidRPr="002869E0">
        <w:rPr>
          <w:bCs/>
        </w:rPr>
        <w:t>Tomáš</w:t>
      </w:r>
      <w:r>
        <w:t xml:space="preserve">. Calibration of Low-Cost Three Axis Magnetometer with Differential Evolution. In </w:t>
      </w:r>
      <w:r>
        <w:rPr>
          <w:i/>
          <w:iCs/>
        </w:rPr>
        <w:t>CYBERNETICS AND MATHEMATICS APPLICATIONS IN INTELLIGENT SYSTEMS, CSOC2017, VOL 2 Book Series: Advances in Intelligent Systems and Computing</w:t>
      </w:r>
      <w:r>
        <w:t xml:space="preserve">. Cham : Springer International Publishing AG, 2017, s. 120-130. ISSN 2194-5357. ISBN 978-3-319-57264-2.IN - Informatika </w:t>
      </w:r>
    </w:p>
    <w:p w14:paraId="28F10492" w14:textId="1338B91E" w:rsidR="003167E1" w:rsidRDefault="003167E1" w:rsidP="003167E1">
      <w:r w:rsidRPr="002869E0">
        <w:rPr>
          <w:bCs/>
        </w:rPr>
        <w:t>Kunčar</w:t>
      </w:r>
      <w:r w:rsidRPr="003F5552">
        <w:t xml:space="preserve">, </w:t>
      </w:r>
      <w:r w:rsidRPr="002869E0">
        <w:rPr>
          <w:bCs/>
        </w:rPr>
        <w:t>Aleš</w:t>
      </w:r>
      <w:r>
        <w:t xml:space="preserve">; </w:t>
      </w:r>
      <w:r>
        <w:rPr>
          <w:b/>
          <w:bCs/>
        </w:rPr>
        <w:t>Sysel</w:t>
      </w:r>
      <w:r>
        <w:t xml:space="preserve">, </w:t>
      </w:r>
      <w:r>
        <w:rPr>
          <w:b/>
          <w:bCs/>
        </w:rPr>
        <w:t>Martin</w:t>
      </w:r>
      <w:r>
        <w:t xml:space="preserve">(5); </w:t>
      </w:r>
      <w:r w:rsidRPr="002869E0">
        <w:rPr>
          <w:bCs/>
        </w:rPr>
        <w:t>Urbánek</w:t>
      </w:r>
      <w:r w:rsidRPr="003F5552">
        <w:t xml:space="preserve">, </w:t>
      </w:r>
      <w:r w:rsidRPr="002869E0">
        <w:rPr>
          <w:bCs/>
        </w:rPr>
        <w:t>Tomáš</w:t>
      </w:r>
      <w:r>
        <w:t xml:space="preserve">. Calibration of Triaxial Accelerometer and Triaxial Magnetometer for Tilt Compensated Electronic Compass. In </w:t>
      </w:r>
      <w:r>
        <w:rPr>
          <w:i/>
          <w:iCs/>
        </w:rPr>
        <w:t>Automation Control Theory Perspectives in Intelligent Systems: Proceedings of the 5th computer science on-line conference 2016. Vol. 3</w:t>
      </w:r>
      <w:r>
        <w:t xml:space="preserve">. Heidelberg : Springer-Verlag Berlin, 2016, s. 45-52. ISSN 2194-5357. ISBN 978-3-319-33387-8.IN - Informatika </w:t>
      </w:r>
    </w:p>
    <w:p w14:paraId="414914CE" w14:textId="7EFE679A" w:rsidR="003167E1" w:rsidRDefault="003167E1" w:rsidP="003167E1">
      <w:r w:rsidRPr="002869E0">
        <w:rPr>
          <w:bCs/>
        </w:rPr>
        <w:t>Kunčar</w:t>
      </w:r>
      <w:r w:rsidRPr="003F5552">
        <w:t xml:space="preserve">, </w:t>
      </w:r>
      <w:r w:rsidRPr="002869E0">
        <w:rPr>
          <w:bCs/>
        </w:rPr>
        <w:t>Aleš</w:t>
      </w:r>
      <w:r w:rsidRPr="003F5552">
        <w:t>;</w:t>
      </w:r>
      <w:r>
        <w:t xml:space="preserve"> </w:t>
      </w:r>
      <w:r>
        <w:rPr>
          <w:b/>
          <w:bCs/>
        </w:rPr>
        <w:t>Sysel</w:t>
      </w:r>
      <w:r>
        <w:t xml:space="preserve">, </w:t>
      </w:r>
      <w:r>
        <w:rPr>
          <w:b/>
          <w:bCs/>
        </w:rPr>
        <w:t>Martin</w:t>
      </w:r>
      <w:r>
        <w:t xml:space="preserve">(5); </w:t>
      </w:r>
      <w:r w:rsidRPr="002869E0">
        <w:rPr>
          <w:bCs/>
        </w:rPr>
        <w:t>Urbánek</w:t>
      </w:r>
      <w:r w:rsidRPr="003F5552">
        <w:t xml:space="preserve">, </w:t>
      </w:r>
      <w:r w:rsidRPr="002869E0">
        <w:rPr>
          <w:bCs/>
        </w:rPr>
        <w:t>Tomáš</w:t>
      </w:r>
      <w:r>
        <w:t xml:space="preserve">. Calibration of low-cost triaxial magnetometer. In </w:t>
      </w:r>
      <w:r>
        <w:rPr>
          <w:i/>
          <w:iCs/>
        </w:rPr>
        <w:t>MATEC Web of Conferences</w:t>
      </w:r>
      <w:r>
        <w:t xml:space="preserve">. Les Ulis : EDP Sciences, 2016, s. "nestrankovano". ISSN 2261-236X. IN - Informatika </w:t>
      </w:r>
    </w:p>
    <w:p w14:paraId="53309BCD" w14:textId="77777777" w:rsidR="00DD6222" w:rsidRDefault="00DD6222" w:rsidP="00DD6222">
      <w:r>
        <w:rPr>
          <w:b/>
          <w:bCs/>
        </w:rPr>
        <w:t>Sysel</w:t>
      </w:r>
      <w:r>
        <w:t xml:space="preserve">, </w:t>
      </w:r>
      <w:r>
        <w:rPr>
          <w:b/>
          <w:bCs/>
        </w:rPr>
        <w:t>Martin</w:t>
      </w:r>
      <w:r>
        <w:t xml:space="preserve">(100). An Implementation of a Tilt-Compensated eCompass. In </w:t>
      </w:r>
      <w:r>
        <w:rPr>
          <w:i/>
          <w:iCs/>
        </w:rPr>
        <w:t>Automation Control Theory Perspectives in Intelligent Systems: Proceedings of the 5th computer science on-line conference 2016. Vol. 3</w:t>
      </w:r>
      <w:r>
        <w:t xml:space="preserve">. Heidelberg : Springer-Verlag Berlin, 2016, s. 35-44. ISSN 2194-5357. ISBN 978-3-319-33387-8.BC - Teorie a systémy řízení </w:t>
      </w:r>
    </w:p>
    <w:p w14:paraId="2BAFEC6B" w14:textId="202B0744" w:rsidR="003167E1" w:rsidRDefault="003167E1" w:rsidP="003167E1">
      <w:r w:rsidRPr="002869E0">
        <w:rPr>
          <w:bCs/>
        </w:rPr>
        <w:t>Hanáček</w:t>
      </w:r>
      <w:r w:rsidRPr="003F5552">
        <w:t xml:space="preserve">, </w:t>
      </w:r>
      <w:r w:rsidRPr="002869E0">
        <w:rPr>
          <w:bCs/>
        </w:rPr>
        <w:t>Adam</w:t>
      </w:r>
      <w:r>
        <w:t xml:space="preserve">; </w:t>
      </w:r>
      <w:r>
        <w:rPr>
          <w:b/>
          <w:bCs/>
        </w:rPr>
        <w:t>Sysel</w:t>
      </w:r>
      <w:r>
        <w:t xml:space="preserve">, </w:t>
      </w:r>
      <w:r>
        <w:rPr>
          <w:b/>
          <w:bCs/>
        </w:rPr>
        <w:t>Martin</w:t>
      </w:r>
      <w:r>
        <w:t xml:space="preserve">(10). Design and Implementation of an Integrated System with Secure Encrypted Data Transmission. In </w:t>
      </w:r>
      <w:r>
        <w:rPr>
          <w:i/>
          <w:iCs/>
        </w:rPr>
        <w:t>Automation Control Theory Perspectives in Intelligent Systems: Proceedings of the 5th computer science on-line conference 2016. Vol. 3</w:t>
      </w:r>
      <w:r>
        <w:t xml:space="preserve">. Heidelberg : Springer-Verlag Berlin, 2016, s. 217-224. ISSN 2194-5357. ISBN 978-3-319-33387-8.JC - Počítačový hardware a software </w:t>
      </w:r>
    </w:p>
    <w:p w14:paraId="170D8696" w14:textId="58AF769A" w:rsidR="003167E1" w:rsidRDefault="003167E1" w:rsidP="003167E1">
      <w:r w:rsidRPr="002869E0">
        <w:rPr>
          <w:bCs/>
        </w:rPr>
        <w:t>Lukašík</w:t>
      </w:r>
      <w:r w:rsidRPr="003F5552">
        <w:t xml:space="preserve">, </w:t>
      </w:r>
      <w:r w:rsidRPr="002869E0">
        <w:rPr>
          <w:bCs/>
        </w:rPr>
        <w:t>Petr</w:t>
      </w:r>
      <w:r>
        <w:t xml:space="preserve">; </w:t>
      </w:r>
      <w:r>
        <w:rPr>
          <w:b/>
          <w:bCs/>
        </w:rPr>
        <w:t>Sysel</w:t>
      </w:r>
      <w:r>
        <w:t xml:space="preserve">, </w:t>
      </w:r>
      <w:r>
        <w:rPr>
          <w:b/>
          <w:bCs/>
        </w:rPr>
        <w:t>Martin</w:t>
      </w:r>
      <w:r>
        <w:t xml:space="preserve">(50). An optimization scheduler in the intranet grid. In </w:t>
      </w:r>
      <w:r>
        <w:rPr>
          <w:i/>
          <w:iCs/>
        </w:rPr>
        <w:t>Software Engineering Perspectives and Application in Intelligent Systems: Proceedings of the 5th computer science on-line conference 2016, Vol. 2</w:t>
      </w:r>
      <w:r>
        <w:t xml:space="preserve">. Heidelberg : Springer-Verlag Berlin, 2016, s. 171-180. ISSN 2194-5357. ISBN 978-3-319-33620-6.IN - Informatika </w:t>
      </w:r>
    </w:p>
    <w:p w14:paraId="1165D18F" w14:textId="2FDFCD9B" w:rsidR="003167E1" w:rsidRDefault="003167E1" w:rsidP="003167E1">
      <w:r w:rsidRPr="002869E0">
        <w:rPr>
          <w:bCs/>
        </w:rPr>
        <w:t>Hanáček</w:t>
      </w:r>
      <w:r w:rsidRPr="003F5552">
        <w:t xml:space="preserve">, </w:t>
      </w:r>
      <w:r w:rsidRPr="002869E0">
        <w:rPr>
          <w:bCs/>
        </w:rPr>
        <w:t>Adam</w:t>
      </w:r>
      <w:r>
        <w:t xml:space="preserve">; </w:t>
      </w:r>
      <w:r>
        <w:rPr>
          <w:b/>
          <w:bCs/>
        </w:rPr>
        <w:t>Sysel</w:t>
      </w:r>
      <w:r>
        <w:t xml:space="preserve">, </w:t>
      </w:r>
      <w:r>
        <w:rPr>
          <w:b/>
          <w:bCs/>
        </w:rPr>
        <w:t>Martin</w:t>
      </w:r>
      <w:r>
        <w:t xml:space="preserve">. The Methods of Testing and Possibility to overcome the Protection against Sabotage of Analog Intrusion Alarm Systems. In </w:t>
      </w:r>
      <w:r>
        <w:rPr>
          <w:i/>
          <w:iCs/>
        </w:rPr>
        <w:t>Intelligent Systems in Cybernetics and Automation Theory</w:t>
      </w:r>
      <w:r>
        <w:t xml:space="preserve">. Heidelberg : Springer-Verlag Berlin, 2015, s. 119-129. ISSN 2194-5357. ISBN 978-3-319-18502-6.IN - Informatika </w:t>
      </w:r>
    </w:p>
    <w:p w14:paraId="0A251EC3" w14:textId="57C487B4" w:rsidR="003167E1" w:rsidRDefault="003167E1" w:rsidP="003167E1">
      <w:r w:rsidRPr="002869E0">
        <w:rPr>
          <w:bCs/>
        </w:rPr>
        <w:t>Hanáček</w:t>
      </w:r>
      <w:r w:rsidRPr="003F5552">
        <w:t xml:space="preserve">, </w:t>
      </w:r>
      <w:r w:rsidRPr="002869E0">
        <w:rPr>
          <w:bCs/>
        </w:rPr>
        <w:t>Adam</w:t>
      </w:r>
      <w:r w:rsidRPr="003F5552">
        <w:t xml:space="preserve">; </w:t>
      </w:r>
      <w:r>
        <w:rPr>
          <w:b/>
          <w:bCs/>
        </w:rPr>
        <w:t>Sysel</w:t>
      </w:r>
      <w:r>
        <w:t xml:space="preserve">, </w:t>
      </w:r>
      <w:r>
        <w:rPr>
          <w:b/>
          <w:bCs/>
        </w:rPr>
        <w:t>Martin</w:t>
      </w:r>
      <w:r>
        <w:t xml:space="preserve">. Universal System Developed for Usage in Analog Intrusion Alarm Systems. In </w:t>
      </w:r>
      <w:r>
        <w:rPr>
          <w:i/>
          <w:iCs/>
        </w:rPr>
        <w:t>Intelligent Systems in Cybernetics and Automation Theory</w:t>
      </w:r>
      <w:r>
        <w:t xml:space="preserve">. Heidelberg : Springer-Verlag Berlin, 2015, s. 129-139. ISSN 2194-5357. ISBN 978-3-319-18502-6.IN - Informatika </w:t>
      </w:r>
    </w:p>
    <w:p w14:paraId="4D19E113" w14:textId="7CA317DA" w:rsidR="003167E1" w:rsidRDefault="003167E1" w:rsidP="003167E1">
      <w:r>
        <w:rPr>
          <w:b/>
          <w:bCs/>
        </w:rPr>
        <w:t>Sysel</w:t>
      </w:r>
      <w:r>
        <w:t xml:space="preserve">, </w:t>
      </w:r>
      <w:r>
        <w:rPr>
          <w:b/>
          <w:bCs/>
        </w:rPr>
        <w:t>Martin</w:t>
      </w:r>
      <w:r>
        <w:t xml:space="preserve">(100). Tilt Compensated eCompass. In </w:t>
      </w:r>
      <w:r>
        <w:rPr>
          <w:i/>
          <w:iCs/>
        </w:rPr>
        <w:t>Annals of DAAAM International for 2015, Volume 26</w:t>
      </w:r>
      <w:r>
        <w:t xml:space="preserve">. Vienna : DAAAM International Vienna, 2015, s. 1-6. ISSN 2304-1382. ISBN 978-3-902734-06-8.JB - Senzory, čidla, měření a regulace </w:t>
      </w:r>
    </w:p>
    <w:p w14:paraId="74DC859E" w14:textId="1271D915" w:rsidR="003167E1" w:rsidRDefault="003167E1" w:rsidP="003167E1">
      <w:r w:rsidRPr="002869E0">
        <w:rPr>
          <w:bCs/>
        </w:rPr>
        <w:t>Lukašík</w:t>
      </w:r>
      <w:r w:rsidRPr="003F5552">
        <w:t xml:space="preserve">, </w:t>
      </w:r>
      <w:r w:rsidRPr="002869E0">
        <w:rPr>
          <w:bCs/>
        </w:rPr>
        <w:t>Petr</w:t>
      </w:r>
      <w:r>
        <w:t xml:space="preserve">; </w:t>
      </w:r>
      <w:r>
        <w:rPr>
          <w:b/>
          <w:bCs/>
        </w:rPr>
        <w:t>Sysel</w:t>
      </w:r>
      <w:r>
        <w:t xml:space="preserve">, </w:t>
      </w:r>
      <w:r>
        <w:rPr>
          <w:b/>
          <w:bCs/>
        </w:rPr>
        <w:t>Martin</w:t>
      </w:r>
      <w:r>
        <w:t xml:space="preserve">(50). A Task Management in the Intranet Grid. In </w:t>
      </w:r>
      <w:r>
        <w:rPr>
          <w:i/>
          <w:iCs/>
        </w:rPr>
        <w:t>Software Engineering in Intelligent Systems</w:t>
      </w:r>
      <w:r>
        <w:t xml:space="preserve">. Heidelberg : Springer-Verlag Berlin, 2015, s. 77-85. ISSN 2194-5357. ISBN 978-3-319-18472-2.JC - Počítačový hardware a software </w:t>
      </w:r>
    </w:p>
    <w:p w14:paraId="4AFEF7EF" w14:textId="7828BE68" w:rsidR="003167E1" w:rsidRDefault="003167E1" w:rsidP="003167E1">
      <w:r w:rsidRPr="002869E0">
        <w:rPr>
          <w:bCs/>
        </w:rPr>
        <w:t>Lukašík</w:t>
      </w:r>
      <w:r w:rsidRPr="003F5552">
        <w:t xml:space="preserve">, </w:t>
      </w:r>
      <w:r w:rsidRPr="002869E0">
        <w:rPr>
          <w:bCs/>
        </w:rPr>
        <w:t>Petr</w:t>
      </w:r>
      <w:r>
        <w:t xml:space="preserve">; </w:t>
      </w:r>
      <w:r>
        <w:rPr>
          <w:b/>
          <w:bCs/>
        </w:rPr>
        <w:t>Sysel</w:t>
      </w:r>
      <w:r>
        <w:t xml:space="preserve">, </w:t>
      </w:r>
      <w:r>
        <w:rPr>
          <w:b/>
          <w:bCs/>
        </w:rPr>
        <w:t>Martin</w:t>
      </w:r>
      <w:r>
        <w:t xml:space="preserve">(10). Fault tolerance systému v prostředí výpočetního Gridu. </w:t>
      </w:r>
      <w:r>
        <w:rPr>
          <w:i/>
          <w:iCs/>
        </w:rPr>
        <w:t>Trilobit</w:t>
      </w:r>
      <w:r>
        <w:t xml:space="preserve">, 2015, roč. 2015, č. 2, s. 1-10. ISSN 1804-1795.JC - Počítačový hardware a software </w:t>
      </w:r>
    </w:p>
    <w:p w14:paraId="327A5747" w14:textId="28C5A53D" w:rsidR="003167E1" w:rsidRDefault="003167E1" w:rsidP="003167E1">
      <w:r>
        <w:rPr>
          <w:b/>
          <w:bCs/>
        </w:rPr>
        <w:t>Sysel</w:t>
      </w:r>
      <w:r>
        <w:t xml:space="preserve">, </w:t>
      </w:r>
      <w:r>
        <w:rPr>
          <w:b/>
          <w:bCs/>
        </w:rPr>
        <w:t>Martin</w:t>
      </w:r>
      <w:r>
        <w:t xml:space="preserve">(100). Prototyp pluginu pro přímou editaci obsahu CMS. </w:t>
      </w:r>
      <w:r w:rsidR="008D7B6E">
        <w:t xml:space="preserve">Aplikovaný výzkum, </w:t>
      </w:r>
      <w:r>
        <w:t xml:space="preserve">2015, IN - Informatika </w:t>
      </w:r>
    </w:p>
    <w:p w14:paraId="2F4AD211" w14:textId="5DB6E0A8" w:rsidR="00055B3D" w:rsidRDefault="00055B3D" w:rsidP="00055B3D">
      <w:r>
        <w:rPr>
          <w:b/>
          <w:bCs/>
        </w:rPr>
        <w:t>Sysel</w:t>
      </w:r>
      <w:r>
        <w:t xml:space="preserve">, </w:t>
      </w:r>
      <w:r>
        <w:rPr>
          <w:b/>
          <w:bCs/>
        </w:rPr>
        <w:t>Martin</w:t>
      </w:r>
      <w:r>
        <w:t xml:space="preserve">(95); </w:t>
      </w:r>
      <w:r w:rsidRPr="002869E0">
        <w:rPr>
          <w:bCs/>
        </w:rPr>
        <w:t>Doležal</w:t>
      </w:r>
      <w:r w:rsidRPr="003F5552">
        <w:t xml:space="preserve">, </w:t>
      </w:r>
      <w:r w:rsidRPr="002869E0">
        <w:rPr>
          <w:bCs/>
        </w:rPr>
        <w:t>Ondřej</w:t>
      </w:r>
      <w:r>
        <w:t xml:space="preserve">. An Educational HTTP Proxy Server. In </w:t>
      </w:r>
      <w:r>
        <w:rPr>
          <w:i/>
          <w:iCs/>
        </w:rPr>
        <w:t>Procedia Engineering</w:t>
      </w:r>
      <w:r>
        <w:t xml:space="preserve">. Amsterdam : Elsevier BV, 2014, s. 128-132. ISSN 1877-7058. IN - Informatika </w:t>
      </w:r>
    </w:p>
    <w:p w14:paraId="6469A958" w14:textId="42D16C63" w:rsidR="00055B3D" w:rsidRDefault="00055B3D" w:rsidP="00055B3D">
      <w:r>
        <w:rPr>
          <w:b/>
          <w:bCs/>
        </w:rPr>
        <w:t>Sysel</w:t>
      </w:r>
      <w:r>
        <w:t xml:space="preserve">, </w:t>
      </w:r>
      <w:r>
        <w:rPr>
          <w:b/>
          <w:bCs/>
        </w:rPr>
        <w:t>Martin</w:t>
      </w:r>
      <w:r>
        <w:t xml:space="preserve">(95); </w:t>
      </w:r>
      <w:r w:rsidRPr="002869E0">
        <w:rPr>
          <w:bCs/>
        </w:rPr>
        <w:t>Doležal</w:t>
      </w:r>
      <w:r w:rsidRPr="003F5552">
        <w:t xml:space="preserve">, </w:t>
      </w:r>
      <w:r w:rsidRPr="002869E0">
        <w:rPr>
          <w:bCs/>
        </w:rPr>
        <w:t>Ondřej</w:t>
      </w:r>
      <w:r w:rsidR="003167E1">
        <w:rPr>
          <w:bCs/>
        </w:rPr>
        <w:t>.</w:t>
      </w:r>
      <w:r>
        <w:t xml:space="preserve"> An Educational HTTP Proxy Server. In </w:t>
      </w:r>
      <w:r>
        <w:rPr>
          <w:i/>
          <w:iCs/>
        </w:rPr>
        <w:t>Advances in Intelligent Systems and Computing. 285</w:t>
      </w:r>
      <w:r>
        <w:t xml:space="preserve">. Heidelberg : Springer-Verlag Berlin, 2014, s. 541-547. ISSN 2194-5357. ISBN 978-3-319-06739-1.IN - Informatika </w:t>
      </w:r>
    </w:p>
    <w:p w14:paraId="449286A3" w14:textId="340BC0CD" w:rsidR="00055B3D" w:rsidRDefault="00055B3D" w:rsidP="00055B3D">
      <w:r w:rsidRPr="002869E0">
        <w:rPr>
          <w:bCs/>
        </w:rPr>
        <w:t>Lukašík</w:t>
      </w:r>
      <w:r w:rsidRPr="003F5552">
        <w:t xml:space="preserve">, </w:t>
      </w:r>
      <w:r w:rsidRPr="002869E0">
        <w:rPr>
          <w:bCs/>
        </w:rPr>
        <w:t>Petr</w:t>
      </w:r>
      <w:r>
        <w:t xml:space="preserve">; </w:t>
      </w:r>
      <w:r>
        <w:rPr>
          <w:b/>
          <w:bCs/>
        </w:rPr>
        <w:t>Sysel</w:t>
      </w:r>
      <w:r>
        <w:t xml:space="preserve">, </w:t>
      </w:r>
      <w:r>
        <w:rPr>
          <w:b/>
          <w:bCs/>
        </w:rPr>
        <w:t>Martin</w:t>
      </w:r>
      <w:r>
        <w:t xml:space="preserve">(50). An Intranet Grid Computing Tool for Optimizing Server Loads. In </w:t>
      </w:r>
      <w:r>
        <w:rPr>
          <w:i/>
          <w:iCs/>
        </w:rPr>
        <w:t>Advances in Intelligent Systems and Computing. 285</w:t>
      </w:r>
      <w:r>
        <w:t xml:space="preserve">. Heidelberg : Springer-Verlag Berlin, 2014, s. 467-474. ISSN 2194-5357. ISBN 978-3-319-06739-1.IN - Informatika </w:t>
      </w:r>
    </w:p>
    <w:p w14:paraId="4443E3BF" w14:textId="769E9EB1" w:rsidR="00055B3D" w:rsidRDefault="00055B3D" w:rsidP="00055B3D">
      <w:r w:rsidRPr="002869E0">
        <w:rPr>
          <w:bCs/>
        </w:rPr>
        <w:t>Lukašík</w:t>
      </w:r>
      <w:r w:rsidRPr="003F5552">
        <w:t xml:space="preserve">, </w:t>
      </w:r>
      <w:r w:rsidRPr="002869E0">
        <w:rPr>
          <w:bCs/>
        </w:rPr>
        <w:t>Petr</w:t>
      </w:r>
      <w:r>
        <w:t xml:space="preserve">; </w:t>
      </w:r>
      <w:r>
        <w:rPr>
          <w:b/>
          <w:bCs/>
        </w:rPr>
        <w:t>Sysel</w:t>
      </w:r>
      <w:r>
        <w:t xml:space="preserve">, </w:t>
      </w:r>
      <w:r>
        <w:rPr>
          <w:b/>
          <w:bCs/>
        </w:rPr>
        <w:t>Martin</w:t>
      </w:r>
      <w:r>
        <w:t xml:space="preserve">(35). Distribution of Tasks in The Grid, Tool to Optimize Load. In </w:t>
      </w:r>
      <w:r>
        <w:rPr>
          <w:i/>
          <w:iCs/>
        </w:rPr>
        <w:t>DAAAM International Scientific Book 2014</w:t>
      </w:r>
      <w:r>
        <w:t xml:space="preserve">. Vienna : DAAAM International Vienna, 2014, s. 401-408. ISBN 978-3-901509-98-8. </w:t>
      </w:r>
    </w:p>
    <w:p w14:paraId="7E48352E" w14:textId="20FF43D1" w:rsidR="00055B3D" w:rsidRDefault="00055B3D" w:rsidP="00055B3D">
      <w:pPr>
        <w:spacing w:after="0" w:line="240" w:lineRule="auto"/>
        <w:jc w:val="left"/>
        <w:rPr>
          <w:lang w:eastAsia="cs-CZ"/>
        </w:rPr>
      </w:pPr>
      <w:r>
        <w:rPr>
          <w:b/>
          <w:bCs/>
        </w:rPr>
        <w:t>Sysel</w:t>
      </w:r>
      <w:r>
        <w:t xml:space="preserve">, </w:t>
      </w:r>
      <w:r>
        <w:rPr>
          <w:b/>
          <w:bCs/>
        </w:rPr>
        <w:t>Martin</w:t>
      </w:r>
      <w:r>
        <w:t xml:space="preserve">(95); </w:t>
      </w:r>
      <w:r w:rsidRPr="002869E0">
        <w:rPr>
          <w:bCs/>
        </w:rPr>
        <w:t>Václavský</w:t>
      </w:r>
      <w:r w:rsidRPr="003F5552">
        <w:t xml:space="preserve">, </w:t>
      </w:r>
      <w:r w:rsidRPr="002869E0">
        <w:rPr>
          <w:bCs/>
        </w:rPr>
        <w:t>Michal</w:t>
      </w:r>
      <w:r w:rsidR="003167E1">
        <w:rPr>
          <w:bCs/>
        </w:rPr>
        <w:t>.</w:t>
      </w:r>
      <w:r>
        <w:t xml:space="preserve"> Remote control and monitoring in the Simulink. </w:t>
      </w:r>
      <w:r>
        <w:rPr>
          <w:i/>
          <w:iCs/>
        </w:rPr>
        <w:t>International Journal of Circuits, Systems and Signal Processing</w:t>
      </w:r>
      <w:r>
        <w:t xml:space="preserve">, 2013, roč. 7, č. 2, s. 83-90. ISSN 1998-4464.BC - Teorie a systémy řízení </w:t>
      </w:r>
    </w:p>
    <w:p w14:paraId="332D1AD3" w14:textId="3897CE4A" w:rsidR="00055B3D" w:rsidRDefault="00055B3D" w:rsidP="00055B3D">
      <w:r>
        <w:rPr>
          <w:b/>
          <w:bCs/>
        </w:rPr>
        <w:t>Sysel</w:t>
      </w:r>
      <w:r>
        <w:t xml:space="preserve">, </w:t>
      </w:r>
      <w:r>
        <w:rPr>
          <w:b/>
          <w:bCs/>
        </w:rPr>
        <w:t>Martin</w:t>
      </w:r>
      <w:r>
        <w:t xml:space="preserve">(95); </w:t>
      </w:r>
      <w:r w:rsidRPr="002869E0">
        <w:rPr>
          <w:bCs/>
        </w:rPr>
        <w:t>Václavský</w:t>
      </w:r>
      <w:r w:rsidRPr="003F5552">
        <w:t xml:space="preserve">, </w:t>
      </w:r>
      <w:r w:rsidRPr="002869E0">
        <w:rPr>
          <w:bCs/>
        </w:rPr>
        <w:t>Michal</w:t>
      </w:r>
      <w:r>
        <w:t xml:space="preserve">. Remote control and monitoring in the Simulink. In </w:t>
      </w:r>
      <w:r>
        <w:rPr>
          <w:i/>
          <w:iCs/>
        </w:rPr>
        <w:t>Proceedings of the 2013 International Conference on Process Control, PC 2013</w:t>
      </w:r>
      <w:r>
        <w:t xml:space="preserve">. New York : IEEE, 2013, s. 314-319. ISBN 978-1-4799-0927-8.BC - Teorie a systémy řízení </w:t>
      </w:r>
    </w:p>
    <w:p w14:paraId="646AE6E5" w14:textId="63AB917C" w:rsidR="00055B3D" w:rsidRDefault="00055B3D" w:rsidP="00055B3D">
      <w:r>
        <w:rPr>
          <w:b/>
          <w:bCs/>
        </w:rPr>
        <w:t>Sysel</w:t>
      </w:r>
      <w:r>
        <w:t xml:space="preserve">, </w:t>
      </w:r>
      <w:r>
        <w:rPr>
          <w:b/>
          <w:bCs/>
        </w:rPr>
        <w:t>Martin</w:t>
      </w:r>
      <w:r>
        <w:t xml:space="preserve">(100). BEZPEČNOST WEBOVÝCH APLIKACÍ. In </w:t>
      </w:r>
      <w:r>
        <w:rPr>
          <w:i/>
          <w:iCs/>
        </w:rPr>
        <w:t>Vybrané aspekty návrhu webových informačních systémů</w:t>
      </w:r>
      <w:r>
        <w:t xml:space="preserve">. Vsetín : Šilhavý s. r. o., 2013, s. 45-67. ISBN 978-80-904741-3-0. </w:t>
      </w:r>
    </w:p>
    <w:p w14:paraId="19D06262" w14:textId="77777777" w:rsidR="00ED4ABC" w:rsidRPr="00160922" w:rsidRDefault="00ED4ABC" w:rsidP="00ED4ABC">
      <w:pPr>
        <w:spacing w:before="120" w:after="120"/>
        <w:rPr>
          <w:highlight w:val="yellow"/>
        </w:rPr>
      </w:pPr>
    </w:p>
    <w:p w14:paraId="7BA76259" w14:textId="5C3BB643" w:rsidR="00ED4ABC" w:rsidRPr="002869E0" w:rsidRDefault="00ED4ABC" w:rsidP="00ED4ABC">
      <w:pPr>
        <w:spacing w:before="120" w:after="120"/>
      </w:pPr>
      <w:r w:rsidRPr="002869E0">
        <w:t>V rámci své výzkumné a pedagogické činnosti se garant prezentoval prostřednictvím odborných přednášek</w:t>
      </w:r>
      <w:r w:rsidR="006F4FA3" w:rsidRPr="002869E0">
        <w:t xml:space="preserve"> </w:t>
      </w:r>
      <w:del w:id="1003" w:author="Martin Sysel" w:date="2018-11-21T10:03:00Z">
        <w:r w:rsidR="006F4FA3" w:rsidRPr="002869E0" w:rsidDel="00702388">
          <w:delText xml:space="preserve">v </w:delText>
        </w:r>
      </w:del>
      <w:ins w:id="1004" w:author="Martin Sysel" w:date="2018-11-21T10:03:00Z">
        <w:r w:rsidR="00702388">
          <w:t>na</w:t>
        </w:r>
        <w:r w:rsidR="00702388" w:rsidRPr="002869E0">
          <w:t xml:space="preserve"> </w:t>
        </w:r>
      </w:ins>
      <w:r w:rsidR="006F4FA3" w:rsidRPr="002869E0">
        <w:t>zahranič</w:t>
      </w:r>
      <w:del w:id="1005" w:author="Martin Sysel" w:date="2018-11-21T10:03:00Z">
        <w:r w:rsidR="006F4FA3" w:rsidRPr="002869E0" w:rsidDel="00702388">
          <w:delText>í</w:delText>
        </w:r>
      </w:del>
      <w:ins w:id="1006" w:author="Martin Sysel" w:date="2018-11-21T10:03:00Z">
        <w:r w:rsidR="00702388">
          <w:t>ních pobytech</w:t>
        </w:r>
      </w:ins>
      <w:r w:rsidRPr="002869E0">
        <w:t>:</w:t>
      </w:r>
    </w:p>
    <w:p w14:paraId="7B7087A6" w14:textId="77BE511B" w:rsidR="006F4FA3" w:rsidRDefault="006F4FA3" w:rsidP="002869E0">
      <w:pPr>
        <w:pStyle w:val="Odstavecseseznamem"/>
        <w:numPr>
          <w:ilvl w:val="0"/>
          <w:numId w:val="13"/>
        </w:numPr>
      </w:pPr>
      <w:r>
        <w:t>Politecnico di Milano, Department of Electronics and Informatics, Milano, Italy (2002).</w:t>
      </w:r>
    </w:p>
    <w:p w14:paraId="2710D6FA" w14:textId="35C23277" w:rsidR="006F4FA3" w:rsidRPr="003F5552" w:rsidRDefault="006F4FA3" w:rsidP="002869E0">
      <w:pPr>
        <w:pStyle w:val="Odstavecseseznamem"/>
        <w:numPr>
          <w:ilvl w:val="0"/>
          <w:numId w:val="13"/>
        </w:numPr>
      </w:pPr>
      <w:r w:rsidRPr="003F5552">
        <w:t>Industrial Control Centre University of Strathclyde, Glasgow, Great Britain (2004).</w:t>
      </w:r>
    </w:p>
    <w:p w14:paraId="6C874ED9" w14:textId="77777777" w:rsidR="006F4FA3" w:rsidRPr="002869E0" w:rsidRDefault="006F4FA3" w:rsidP="002869E0">
      <w:pPr>
        <w:pStyle w:val="Odstavecseseznamem"/>
        <w:numPr>
          <w:ilvl w:val="0"/>
          <w:numId w:val="13"/>
        </w:numPr>
        <w:spacing w:before="120" w:after="120"/>
      </w:pPr>
      <w:r w:rsidRPr="003F5552">
        <w:t>Lappeenranta University of Technology, Department of Information Technologies, Finlan</w:t>
      </w:r>
      <w:r w:rsidRPr="00D07337">
        <w:t>d (2006</w:t>
      </w:r>
      <w:r w:rsidRPr="002869E0">
        <w:t>)</w:t>
      </w:r>
    </w:p>
    <w:p w14:paraId="45BE36D9" w14:textId="6D55269C" w:rsidR="006F4FA3" w:rsidDel="002375D1" w:rsidRDefault="006F4FA3" w:rsidP="006F4FA3">
      <w:pPr>
        <w:spacing w:before="120" w:after="120"/>
        <w:rPr>
          <w:del w:id="1007" w:author="Martin Sysel" w:date="2018-11-19T15:12:00Z"/>
          <w:highlight w:val="yellow"/>
        </w:rPr>
      </w:pPr>
    </w:p>
    <w:p w14:paraId="31DA93E3" w14:textId="226632F9" w:rsidR="006F4FA3" w:rsidRPr="002869E0" w:rsidRDefault="006F4FA3" w:rsidP="006F4FA3">
      <w:pPr>
        <w:spacing w:before="120" w:after="120"/>
      </w:pPr>
      <w:r w:rsidRPr="002869E0">
        <w:t xml:space="preserve">Účast v projektech a grantech: </w:t>
      </w:r>
    </w:p>
    <w:p w14:paraId="29683F76" w14:textId="77777777" w:rsidR="006F4FA3" w:rsidRPr="00160922" w:rsidRDefault="006F4FA3" w:rsidP="006F4FA3">
      <w:pPr>
        <w:pStyle w:val="Odstavecseseznamem"/>
        <w:numPr>
          <w:ilvl w:val="0"/>
          <w:numId w:val="12"/>
        </w:numPr>
        <w:rPr>
          <w:lang w:eastAsia="cs-CZ"/>
        </w:rPr>
      </w:pPr>
      <w:r w:rsidRPr="00160922">
        <w:rPr>
          <w:lang w:eastAsia="cs-CZ"/>
        </w:rPr>
        <w:t>CEZ J22/98: 260000013</w:t>
      </w:r>
      <w:r>
        <w:rPr>
          <w:lang w:eastAsia="cs-CZ"/>
        </w:rPr>
        <w:t xml:space="preserve"> - </w:t>
      </w:r>
      <w:r>
        <w:t>Automatizace technologií a výrobních procesů.</w:t>
      </w:r>
    </w:p>
    <w:p w14:paraId="1F575D19" w14:textId="77777777" w:rsidR="006F4FA3" w:rsidRPr="00160922" w:rsidRDefault="006F4FA3" w:rsidP="006F4FA3">
      <w:pPr>
        <w:pStyle w:val="Odstavecseseznamem"/>
        <w:numPr>
          <w:ilvl w:val="0"/>
          <w:numId w:val="12"/>
        </w:numPr>
        <w:rPr>
          <w:lang w:eastAsia="cs-CZ"/>
        </w:rPr>
      </w:pPr>
      <w:r w:rsidRPr="00160922">
        <w:rPr>
          <w:lang w:eastAsia="cs-CZ"/>
        </w:rPr>
        <w:t>MSM 281100001</w:t>
      </w:r>
      <w:r>
        <w:rPr>
          <w:lang w:eastAsia="cs-CZ"/>
        </w:rPr>
        <w:t xml:space="preserve"> - </w:t>
      </w:r>
      <w:r>
        <w:t>Automatizace výrobních procesů a technologií.</w:t>
      </w:r>
    </w:p>
    <w:p w14:paraId="759B49A4" w14:textId="77777777" w:rsidR="006F4FA3" w:rsidRDefault="006F4FA3" w:rsidP="006F4FA3">
      <w:pPr>
        <w:pStyle w:val="Odstavecseseznamem"/>
        <w:numPr>
          <w:ilvl w:val="0"/>
          <w:numId w:val="12"/>
        </w:numPr>
        <w:rPr>
          <w:lang w:eastAsia="cs-CZ"/>
        </w:rPr>
      </w:pPr>
      <w:r w:rsidRPr="00160922">
        <w:rPr>
          <w:lang w:eastAsia="cs-CZ"/>
        </w:rPr>
        <w:t xml:space="preserve">MSM 7088352101 - </w:t>
      </w:r>
      <w:r>
        <w:t>Multifunkční kompozitní soustavy na bázi přírodních a syntetických polymerů, výzkumná skupina Systémy řízení pro zpracování makromolekulárních kompozitů.</w:t>
      </w:r>
    </w:p>
    <w:p w14:paraId="6165164E" w14:textId="77777777" w:rsidR="006F4FA3" w:rsidRPr="00160922" w:rsidRDefault="006F4FA3" w:rsidP="006F4FA3">
      <w:pPr>
        <w:pStyle w:val="Odstavecseseznamem"/>
        <w:numPr>
          <w:ilvl w:val="0"/>
          <w:numId w:val="12"/>
        </w:numPr>
        <w:rPr>
          <w:lang w:eastAsia="cs-CZ"/>
        </w:rPr>
      </w:pPr>
      <w:r w:rsidRPr="00160922">
        <w:rPr>
          <w:lang w:eastAsia="cs-CZ"/>
        </w:rPr>
        <w:t>GAČR 102/99/1292</w:t>
      </w:r>
      <w:r>
        <w:rPr>
          <w:lang w:eastAsia="cs-CZ"/>
        </w:rPr>
        <w:t xml:space="preserve"> - </w:t>
      </w:r>
      <w:r w:rsidRPr="00160922">
        <w:rPr>
          <w:lang w:eastAsia="cs-CZ"/>
        </w:rPr>
        <w:t>Algoritmy a implementace samočinně se nastavujících vícerozměrových regulátorů</w:t>
      </w:r>
      <w:r>
        <w:rPr>
          <w:lang w:eastAsia="cs-CZ"/>
        </w:rPr>
        <w:t>.</w:t>
      </w:r>
    </w:p>
    <w:p w14:paraId="7E15A6BE" w14:textId="77777777" w:rsidR="006F4FA3" w:rsidRPr="00160922" w:rsidRDefault="006F4FA3" w:rsidP="006F4FA3">
      <w:pPr>
        <w:pStyle w:val="Odstavecseseznamem"/>
        <w:numPr>
          <w:ilvl w:val="0"/>
          <w:numId w:val="12"/>
        </w:numPr>
        <w:rPr>
          <w:lang w:eastAsia="cs-CZ"/>
        </w:rPr>
      </w:pPr>
      <w:r w:rsidRPr="00160922">
        <w:rPr>
          <w:lang w:eastAsia="cs-CZ"/>
        </w:rPr>
        <w:t>GAČR 102/02/P042</w:t>
      </w:r>
      <w:r>
        <w:rPr>
          <w:lang w:eastAsia="cs-CZ"/>
        </w:rPr>
        <w:t xml:space="preserve"> – Využití delta modelů pro řízení procesů.</w:t>
      </w:r>
    </w:p>
    <w:p w14:paraId="1FAAC342" w14:textId="77777777" w:rsidR="006F4FA3" w:rsidRDefault="006F4FA3" w:rsidP="006F4FA3">
      <w:pPr>
        <w:pStyle w:val="Odstavecseseznamem"/>
        <w:numPr>
          <w:ilvl w:val="0"/>
          <w:numId w:val="12"/>
        </w:numPr>
        <w:rPr>
          <w:lang w:eastAsia="cs-CZ"/>
        </w:rPr>
      </w:pPr>
      <w:r w:rsidRPr="00160922">
        <w:rPr>
          <w:lang w:eastAsia="cs-CZ"/>
        </w:rPr>
        <w:t>GAČR 102/02/0204</w:t>
      </w:r>
      <w:r>
        <w:rPr>
          <w:lang w:eastAsia="cs-CZ"/>
        </w:rPr>
        <w:t xml:space="preserve"> - </w:t>
      </w:r>
      <w:r>
        <w:t>Návrh  inteligentních  adaptivních řídicích  systémů.</w:t>
      </w:r>
    </w:p>
    <w:p w14:paraId="751174BE" w14:textId="77777777" w:rsidR="006F4FA3" w:rsidRPr="00160922" w:rsidRDefault="006F4FA3" w:rsidP="006F4FA3">
      <w:pPr>
        <w:pStyle w:val="Odstavecseseznamem"/>
        <w:numPr>
          <w:ilvl w:val="0"/>
          <w:numId w:val="12"/>
        </w:numPr>
        <w:rPr>
          <w:lang w:eastAsia="cs-CZ"/>
        </w:rPr>
      </w:pPr>
      <w:r>
        <w:rPr>
          <w:lang w:eastAsia="cs-CZ"/>
        </w:rPr>
        <w:t xml:space="preserve">GAČR </w:t>
      </w:r>
      <w:r w:rsidRPr="00160922">
        <w:rPr>
          <w:lang w:eastAsia="cs-CZ"/>
        </w:rPr>
        <w:t>102/05/0271</w:t>
      </w:r>
      <w:r>
        <w:rPr>
          <w:lang w:eastAsia="cs-CZ"/>
        </w:rPr>
        <w:t xml:space="preserve"> - Metody prediktivního řízení: algoritmy a implementace</w:t>
      </w:r>
    </w:p>
    <w:p w14:paraId="66550296" w14:textId="77777777" w:rsidR="006F4FA3" w:rsidRPr="002869E0" w:rsidRDefault="006F4FA3" w:rsidP="00ED4ABC">
      <w:pPr>
        <w:spacing w:before="120" w:after="120"/>
      </w:pPr>
    </w:p>
    <w:p w14:paraId="13389C99" w14:textId="4959ED1D" w:rsidR="00ED4ABC" w:rsidRDefault="00ED4ABC" w:rsidP="009B43AA">
      <w:pPr>
        <w:pStyle w:val="Default"/>
      </w:pPr>
      <w:r w:rsidRPr="002869E0">
        <w:t xml:space="preserve">Z prezentovaného je zřejmé, že garant bakalářského studia ve studijním programu </w:t>
      </w:r>
      <w:r w:rsidR="006F4FA3" w:rsidRPr="002869E0">
        <w:t>Informační technologie v administrativě</w:t>
      </w:r>
      <w:r w:rsidRPr="002869E0">
        <w:t xml:space="preserve"> doc. Ing. Martin </w:t>
      </w:r>
      <w:r w:rsidR="006F4FA3" w:rsidRPr="002869E0">
        <w:t>Sysel</w:t>
      </w:r>
      <w:r w:rsidRPr="002869E0">
        <w:t>, Ph.D. disponuje relevantními odbornými předpoklady, které jsou vyjádřeny rozsáhlou publikační, výzkumnou a expertní činností v tuzemsku i zahraničí.</w:t>
      </w:r>
    </w:p>
    <w:p w14:paraId="26723391" w14:textId="1A3E40AD" w:rsidR="00ED4ABC" w:rsidDel="00EB5FF9" w:rsidRDefault="009E517D" w:rsidP="00E504F1">
      <w:pPr>
        <w:rPr>
          <w:del w:id="1008" w:author="Martin Sysel" w:date="2018-11-21T09:00:00Z"/>
        </w:rPr>
      </w:pPr>
      <w:r>
        <w:tab/>
      </w:r>
    </w:p>
    <w:p w14:paraId="6541755F" w14:textId="6FF402DC" w:rsidR="009E517D" w:rsidRDefault="009E517D" w:rsidP="00E504F1">
      <w:pPr>
        <w:rPr>
          <w:rFonts w:ascii="Times New Roman" w:hAnsi="Times New Roman" w:cs="Times New Roman"/>
          <w:bCs/>
          <w:sz w:val="24"/>
          <w:szCs w:val="24"/>
        </w:rPr>
      </w:pPr>
      <w:r>
        <w:tab/>
      </w:r>
      <w:r>
        <w:tab/>
      </w:r>
      <w:r>
        <w:tab/>
      </w:r>
    </w:p>
    <w:p w14:paraId="1B40A4B1" w14:textId="77777777" w:rsidR="009E517D" w:rsidRDefault="009E517D" w:rsidP="00035992">
      <w:pPr>
        <w:pStyle w:val="Nadpis2"/>
      </w:pPr>
      <w:bookmarkStart w:id="1009" w:name="_Toc530557839"/>
      <w:r w:rsidRPr="00035992">
        <w:t>Personální zabezpečení studijního programu</w:t>
      </w:r>
      <w:bookmarkEnd w:id="1009"/>
    </w:p>
    <w:p w14:paraId="19FAD25A" w14:textId="7D484386" w:rsidR="009E517D" w:rsidRDefault="00C66240" w:rsidP="00155275">
      <w:pPr>
        <w:pStyle w:val="Nadpis3"/>
      </w:pPr>
      <w:bookmarkStart w:id="1010" w:name="_Toc530557840"/>
      <w:r w:rsidRPr="00C66240">
        <w:t>Standardy 6.1-6.2, 6.7-6.8</w:t>
      </w:r>
      <w:r>
        <w:t xml:space="preserve">: </w:t>
      </w:r>
      <w:r w:rsidR="009E517D" w:rsidRPr="00035992">
        <w:t>Zhodnocení celkového personálního zabezpečení studijního programu z hlediska naplnění standardů</w:t>
      </w:r>
      <w:bookmarkEnd w:id="1010"/>
      <w:r w:rsidR="009E517D" w:rsidRPr="00035992">
        <w:t xml:space="preserve"> </w:t>
      </w:r>
    </w:p>
    <w:p w14:paraId="493FB535" w14:textId="7E90BE09" w:rsidR="00CC7113" w:rsidRDefault="001B6F57">
      <w:pPr>
        <w:pStyle w:val="Default"/>
        <w:rPr>
          <w:ins w:id="1011" w:author="Martin Sysel" w:date="2018-11-20T10:25:00Z"/>
        </w:rPr>
        <w:pPrChange w:id="1012" w:author="Martin Sysel" w:date="2018-11-20T10:26:00Z">
          <w:pPr/>
        </w:pPrChange>
      </w:pPr>
      <w:r w:rsidRPr="001B6F57">
        <w:t xml:space="preserve">Personální zabezpečení studijního programu </w:t>
      </w:r>
      <w:r w:rsidR="000B1861" w:rsidRPr="009C15CE">
        <w:t xml:space="preserve">Informační technologie v administrativě </w:t>
      </w:r>
      <w:r w:rsidRPr="001B6F57">
        <w:t>splňuje standard</w:t>
      </w:r>
      <w:r w:rsidR="00693C18">
        <w:t>y</w:t>
      </w:r>
      <w:r w:rsidRPr="001B6F57">
        <w:t xml:space="preserve"> pro akreditaci daného typu studijního programu</w:t>
      </w:r>
      <w:r>
        <w:t xml:space="preserve">. </w:t>
      </w:r>
      <w:r w:rsidRPr="001B6F57">
        <w:t xml:space="preserve">Všichni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w:t>
      </w:r>
      <w:r>
        <w:t>s</w:t>
      </w:r>
      <w:r w:rsidRPr="001B6F57">
        <w:t>mlouvou nebo pracujících v režimu DPP</w:t>
      </w:r>
      <w:r w:rsidR="005029DD">
        <w:t xml:space="preserve"> a DPČ</w:t>
      </w:r>
      <w:ins w:id="1013" w:author="Martin Sysel" w:date="2018-11-19T15:15:00Z">
        <w:r w:rsidR="000C0F04">
          <w:t>, prohlašuje Fakulta aplikované informatiky,</w:t>
        </w:r>
      </w:ins>
      <w:ins w:id="1014" w:author="Martin Sysel" w:date="2018-11-19T15:16:00Z">
        <w:r w:rsidR="000C0F04">
          <w:t xml:space="preserve"> zastoupená doc. Mgr. Milanem Adámkem, Ph.D.,</w:t>
        </w:r>
      </w:ins>
      <w:ins w:id="1015" w:author="Martin Sysel" w:date="2018-11-19T15:15:00Z">
        <w:r w:rsidR="000C0F04">
          <w:t xml:space="preserve"> že bude usilovat o</w:t>
        </w:r>
      </w:ins>
      <w:del w:id="1016" w:author="Martin Sysel" w:date="2018-11-19T15:15:00Z">
        <w:r w:rsidRPr="001B6F57" w:rsidDel="000C0F04">
          <w:delText xml:space="preserve"> se předpokládá</w:delText>
        </w:r>
      </w:del>
      <w:r w:rsidRPr="001B6F57">
        <w:t xml:space="preserve"> prodloužení smlouvy, respektive uzavření nové dohody tak, aby byla zajištěna kvalita a kontinuita výuky po celou předpokládanou dobu platnosti akreditace. </w:t>
      </w:r>
      <w:ins w:id="1017" w:author="Martin Sysel" w:date="2018-11-20T10:14:00Z">
        <w:r w:rsidR="00FF6A03">
          <w:t xml:space="preserve">Vyučující, kteří </w:t>
        </w:r>
      </w:ins>
      <w:ins w:id="1018" w:author="Martin Sysel" w:date="2018-11-20T10:15:00Z">
        <w:r w:rsidR="00FF6A03">
          <w:t>ne</w:t>
        </w:r>
      </w:ins>
      <w:ins w:id="1019" w:author="Martin Sysel" w:date="2018-11-20T10:14:00Z">
        <w:r w:rsidR="00FF6A03">
          <w:t>mají v</w:t>
        </w:r>
      </w:ins>
      <w:ins w:id="1020" w:author="Martin Sysel" w:date="2018-11-20T10:15:00Z">
        <w:r w:rsidR="00FF6A03">
          <w:t> </w:t>
        </w:r>
      </w:ins>
      <w:ins w:id="1021" w:author="Martin Sysel" w:date="2018-11-20T10:14:00Z">
        <w:r w:rsidR="00FF6A03">
          <w:t xml:space="preserve">osobní </w:t>
        </w:r>
      </w:ins>
      <w:ins w:id="1022" w:author="Martin Sysel" w:date="2018-11-20T10:15:00Z">
        <w:r w:rsidR="00FF6A03">
          <w:t>Kartě C-I uveden vztah k</w:t>
        </w:r>
      </w:ins>
      <w:ins w:id="1023" w:author="Martin Sysel" w:date="2018-11-20T10:16:00Z">
        <w:r w:rsidR="00FF6A03">
          <w:t> </w:t>
        </w:r>
      </w:ins>
      <w:ins w:id="1024" w:author="Martin Sysel" w:date="2018-11-20T10:15:00Z">
        <w:r w:rsidR="00FF6A03">
          <w:t xml:space="preserve">Fakultě </w:t>
        </w:r>
      </w:ins>
      <w:ins w:id="1025" w:author="Martin Sysel" w:date="2018-11-20T10:16:00Z">
        <w:r w:rsidR="00FF6A03">
          <w:t>aplikované informatiky, ale pouze k UTB ve Zlíně</w:t>
        </w:r>
      </w:ins>
      <w:ins w:id="1026" w:author="Martin Sysel" w:date="2018-11-20T10:17:00Z">
        <w:r w:rsidR="00FF6A03">
          <w:t xml:space="preserve">, jsou kmenovými pracovníky jiné fakulty a výuka je realizována </w:t>
        </w:r>
      </w:ins>
      <w:ins w:id="1027" w:author="Martin Sysel" w:date="2018-11-20T10:29:00Z">
        <w:r w:rsidR="00CC7113">
          <w:t xml:space="preserve">jako mezifakultní výuka </w:t>
        </w:r>
      </w:ins>
      <w:ins w:id="1028" w:author="Martin Sysel" w:date="2018-11-20T10:20:00Z">
        <w:r w:rsidR="00FF6A03">
          <w:t>dle čl. 36</w:t>
        </w:r>
      </w:ins>
      <w:ins w:id="1029" w:author="Martin Sysel" w:date="2018-11-20T10:22:00Z">
        <w:r w:rsidR="00CC7113">
          <w:t>,</w:t>
        </w:r>
      </w:ins>
      <w:ins w:id="1030" w:author="Martin Sysel" w:date="2018-11-20T10:20:00Z">
        <w:r w:rsidR="00FF6A03">
          <w:t xml:space="preserve"> odst.</w:t>
        </w:r>
      </w:ins>
      <w:ins w:id="1031" w:author="Martin Sysel" w:date="2018-11-20T10:22:00Z">
        <w:r w:rsidR="00FF6A03">
          <w:t xml:space="preserve"> </w:t>
        </w:r>
      </w:ins>
      <w:ins w:id="1032" w:author="Martin Sysel" w:date="2018-11-20T10:20:00Z">
        <w:r w:rsidR="00FF6A03">
          <w:t>2</w:t>
        </w:r>
      </w:ins>
      <w:ins w:id="1033" w:author="Martin Sysel" w:date="2018-11-20T10:22:00Z">
        <w:r w:rsidR="00CC7113">
          <w:t>,</w:t>
        </w:r>
      </w:ins>
      <w:ins w:id="1034" w:author="Martin Sysel" w:date="2018-11-20T10:20:00Z">
        <w:r w:rsidR="00FF6A03">
          <w:t xml:space="preserve"> </w:t>
        </w:r>
      </w:ins>
      <w:ins w:id="1035" w:author="Martin Sysel" w:date="2018-11-20T10:22:00Z">
        <w:r w:rsidR="00FF6A03" w:rsidRPr="00FF6A03">
          <w:t>Řád</w:t>
        </w:r>
        <w:r w:rsidR="00FF6A03">
          <w:t>u</w:t>
        </w:r>
        <w:r w:rsidR="00FF6A03" w:rsidRPr="00FF6A03">
          <w:t xml:space="preserve"> pro tvorbu, schvalování, uskutečňování a změny </w:t>
        </w:r>
        <w:r w:rsidR="00FF6A03" w:rsidRPr="00CC7113">
          <w:rPr>
            <w:rFonts w:cs="Arial"/>
            <w:color w:val="auto"/>
            <w:szCs w:val="22"/>
            <w:rPrChange w:id="1036" w:author="Martin Sysel" w:date="2018-11-20T10:26:00Z">
              <w:rPr/>
            </w:rPrChange>
          </w:rPr>
          <w:t>studijních</w:t>
        </w:r>
        <w:r w:rsidR="00FF6A03" w:rsidRPr="00FF6A03">
          <w:t xml:space="preserve"> programů</w:t>
        </w:r>
        <w:r w:rsidR="00CC7113">
          <w:t xml:space="preserve"> </w:t>
        </w:r>
        <w:r w:rsidR="00CC7113" w:rsidRPr="00CC7113">
          <w:t>Univerzity Tomáše Bati ve Zlíně</w:t>
        </w:r>
      </w:ins>
      <w:ins w:id="1037" w:author="Martin Sysel" w:date="2018-11-20T10:19:00Z">
        <w:r w:rsidR="00FF6A03">
          <w:t>.</w:t>
        </w:r>
      </w:ins>
      <w:ins w:id="1038" w:author="Martin Sysel" w:date="2018-11-20T10:25:00Z">
        <w:r w:rsidR="00CC7113">
          <w:t xml:space="preserve"> </w:t>
        </w:r>
      </w:ins>
    </w:p>
    <w:p w14:paraId="6BF432C3" w14:textId="4AD0D9C8" w:rsidR="00693C18" w:rsidRDefault="001B6F57">
      <w:pPr>
        <w:pStyle w:val="Default"/>
        <w:pPrChange w:id="1039" w:author="Martin Sysel" w:date="2018-11-20T10:26:00Z">
          <w:pPr/>
        </w:pPrChange>
      </w:pPr>
      <w:r w:rsidRPr="001B6F57">
        <w:t xml:space="preserve">Počet akademických pracovníků zabezpečujících studijní program </w:t>
      </w:r>
      <w:r w:rsidR="000B1861" w:rsidRPr="009C15CE">
        <w:t xml:space="preserve">Informační technologie v administrativě </w:t>
      </w:r>
      <w:r w:rsidRPr="001B6F57">
        <w:t xml:space="preserve">odpovídá typu studijního programu, oblasti vzdělávání </w:t>
      </w:r>
      <w:r w:rsidR="00DF40B5">
        <w:t>14</w:t>
      </w:r>
      <w:r w:rsidRPr="001B6F57">
        <w:t xml:space="preserve"> „</w:t>
      </w:r>
      <w:r w:rsidR="00DF40B5">
        <w:t>Informatika</w:t>
      </w:r>
      <w:r w:rsidRPr="001B6F57">
        <w:t>“</w:t>
      </w:r>
      <w:r w:rsidR="00693C18">
        <w:t xml:space="preserve"> dle Nařízení vlády č. 275 z </w:t>
      </w:r>
      <w:r w:rsidR="00693C18" w:rsidRPr="00CC7113">
        <w:rPr>
          <w:rFonts w:cs="Arial"/>
          <w:color w:val="auto"/>
          <w:szCs w:val="22"/>
          <w:rPrChange w:id="1040" w:author="Martin Sysel" w:date="2018-11-20T10:26:00Z">
            <w:rPr/>
          </w:rPrChange>
        </w:rPr>
        <w:t>roku</w:t>
      </w:r>
      <w:r w:rsidR="00693C18">
        <w:t xml:space="preserve"> 2016</w:t>
      </w:r>
      <w:r w:rsidRPr="001B6F57">
        <w:t>, formě studia, metodám výuky</w:t>
      </w:r>
      <w:r w:rsidR="00AC1D27">
        <w:t xml:space="preserve"> </w:t>
      </w:r>
      <w:r>
        <w:t xml:space="preserve">a předpokládanému počtu studentů. </w:t>
      </w:r>
    </w:p>
    <w:p w14:paraId="7F4C3004" w14:textId="2DF1DD26" w:rsidR="001B6F57" w:rsidRPr="00E504F1" w:rsidRDefault="001B6F57" w:rsidP="00E504F1">
      <w:pPr>
        <w:pStyle w:val="Default"/>
        <w:rPr>
          <w:rFonts w:cs="Arial"/>
          <w:color w:val="auto"/>
          <w:sz w:val="14"/>
          <w:szCs w:val="14"/>
        </w:rPr>
      </w:pPr>
      <w:r>
        <w:rPr>
          <w:rFonts w:cs="Arial"/>
          <w:color w:val="auto"/>
          <w:szCs w:val="22"/>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w:t>
      </w:r>
      <w:r w:rsidR="00693C18">
        <w:rPr>
          <w:rFonts w:cs="Arial"/>
          <w:color w:val="auto"/>
          <w:szCs w:val="22"/>
        </w:rPr>
        <w:t>nování docentem nebo profesorem</w:t>
      </w:r>
      <w:r>
        <w:rPr>
          <w:rFonts w:cs="Arial"/>
          <w:color w:val="auto"/>
          <w:szCs w:val="22"/>
        </w:rPr>
        <w:t xml:space="preserve">.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w:t>
      </w:r>
      <w:r w:rsidRPr="00AC1D27">
        <w:rPr>
          <w:rFonts w:cs="Arial"/>
          <w:color w:val="auto"/>
          <w:szCs w:val="22"/>
        </w:rPr>
        <w:t>UTB ve Zlíně)</w:t>
      </w:r>
      <w:r w:rsidR="00AC1D27" w:rsidRPr="00AC1D27">
        <w:rPr>
          <w:rStyle w:val="Znakapoznpodarou"/>
          <w:color w:val="auto"/>
          <w:szCs w:val="22"/>
        </w:rPr>
        <w:footnoteReference w:id="44"/>
      </w:r>
      <w:r w:rsidRPr="00AC1D27">
        <w:rPr>
          <w:rFonts w:cs="Arial"/>
          <w:color w:val="auto"/>
          <w:szCs w:val="22"/>
        </w:rPr>
        <w:t>.</w:t>
      </w:r>
    </w:p>
    <w:p w14:paraId="1D560EBF" w14:textId="5517DC76" w:rsidR="001B6F57" w:rsidRDefault="001B6F57" w:rsidP="00E504F1">
      <w:pPr>
        <w:pStyle w:val="Default"/>
        <w:rPr>
          <w:ins w:id="1041" w:author="Martin Sysel" w:date="2018-11-21T09:00:00Z"/>
        </w:rPr>
      </w:pPr>
      <w:r>
        <w:rPr>
          <w:rFonts w:cs="Arial"/>
          <w:color w:val="auto"/>
          <w:szCs w:val="22"/>
        </w:rPr>
        <w:t xml:space="preserve">Ve studijním programu vyučují akademičtí pracovníci s titulem </w:t>
      </w:r>
      <w:r w:rsidR="00693C18">
        <w:rPr>
          <w:rFonts w:cs="Arial"/>
          <w:color w:val="auto"/>
          <w:szCs w:val="22"/>
        </w:rPr>
        <w:t>profesor,</w:t>
      </w:r>
      <w:r w:rsidR="00AC1D27">
        <w:rPr>
          <w:rFonts w:cs="Arial"/>
          <w:color w:val="auto"/>
          <w:szCs w:val="22"/>
        </w:rPr>
        <w:t xml:space="preserve"> </w:t>
      </w:r>
      <w:r>
        <w:rPr>
          <w:rFonts w:cs="Arial"/>
          <w:color w:val="auto"/>
          <w:szCs w:val="22"/>
        </w:rPr>
        <w:t xml:space="preserve">docent a pracovníci s vědeckou hodností. </w:t>
      </w:r>
      <w:r w:rsidR="0000143B">
        <w:rPr>
          <w:rFonts w:cs="Arial"/>
          <w:color w:val="auto"/>
          <w:szCs w:val="22"/>
        </w:rPr>
        <w:t>Některé praktické předměty vyučují odborníci z praxe, kteří dlo</w:t>
      </w:r>
      <w:r w:rsidR="003F5552">
        <w:rPr>
          <w:rFonts w:cs="Arial"/>
          <w:color w:val="auto"/>
          <w:szCs w:val="22"/>
        </w:rPr>
        <w:t>u</w:t>
      </w:r>
      <w:r w:rsidR="0000143B">
        <w:rPr>
          <w:rFonts w:cs="Arial"/>
          <w:color w:val="auto"/>
          <w:szCs w:val="22"/>
        </w:rPr>
        <w:t xml:space="preserve">hodobě spolupracují s fakultou a podílí se na jejím rozvoji. </w:t>
      </w:r>
      <w:r>
        <w:rPr>
          <w:rFonts w:cs="Arial"/>
          <w:color w:val="auto"/>
          <w:szCs w:val="22"/>
        </w:rPr>
        <w:t xml:space="preserve">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AC1D27">
        <w:rPr>
          <w:rFonts w:cs="Arial"/>
          <w:i/>
          <w:color w:val="auto"/>
          <w:szCs w:val="22"/>
        </w:rPr>
        <w:t>C-I – Personální zabezpečení</w:t>
      </w:r>
      <w:r>
        <w:rPr>
          <w:rFonts w:cs="Arial"/>
          <w:color w:val="auto"/>
          <w:szCs w:val="22"/>
        </w:rPr>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ins w:id="1042" w:author="Martin Sysel" w:date="2018-11-21T08:59:00Z">
        <w:r w:rsidR="00EB5FF9">
          <w:rPr>
            <w:rFonts w:cs="Arial"/>
            <w:color w:val="auto"/>
            <w:szCs w:val="22"/>
          </w:rPr>
          <w:t xml:space="preserve"> </w:t>
        </w:r>
        <w:r w:rsidR="00EB5FF9">
          <w:t>Ve dvou případech (P. Navrátil, K. Perůtka), u předmětů, které mají doplňující či úvodní charakter, nejsou vědecké publikace v úplném souladu s oblastí vzdělávání. V obou případech však vyučovaný předmět spadá do oblasti jejich profesního zájmu a jsou schopni předávat studentům kvalitní odborné informace. Návazné předměty jsou zajišťovány odborníky s odpovídajícím odborným zaměřením s vědeckými publikacemi v oboru.</w:t>
        </w:r>
      </w:ins>
    </w:p>
    <w:p w14:paraId="0F717F46" w14:textId="3A7DF53F" w:rsidR="00EB5FF9" w:rsidDel="00EB5FF9" w:rsidRDefault="00EB5FF9" w:rsidP="00E504F1">
      <w:pPr>
        <w:pStyle w:val="Default"/>
        <w:rPr>
          <w:del w:id="1043" w:author="Martin Sysel" w:date="2018-11-21T09:00:00Z"/>
          <w:rFonts w:cs="Arial"/>
          <w:szCs w:val="22"/>
        </w:rPr>
      </w:pPr>
    </w:p>
    <w:p w14:paraId="010AD4DC" w14:textId="27D309C3" w:rsidR="009E517D" w:rsidDel="00CC7113" w:rsidRDefault="009E517D" w:rsidP="00C80B17">
      <w:pPr>
        <w:spacing w:before="120" w:after="120"/>
        <w:rPr>
          <w:del w:id="1044" w:author="Martin Sysel" w:date="2018-11-20T10:25:00Z"/>
        </w:rPr>
      </w:pPr>
      <w:del w:id="1045" w:author="Martin Sysel" w:date="2018-11-20T10:25:00Z">
        <w:r w:rsidDel="00CC7113">
          <w:tab/>
        </w:r>
      </w:del>
    </w:p>
    <w:p w14:paraId="11FE2A0D" w14:textId="06F5775E" w:rsidR="009B43AA" w:rsidDel="00CC7113" w:rsidRDefault="009B43AA">
      <w:pPr>
        <w:spacing w:before="120" w:after="120"/>
        <w:rPr>
          <w:del w:id="1046" w:author="Martin Sysel" w:date="2018-11-20T10:25:00Z"/>
          <w:rFonts w:ascii="Calibri Light" w:eastAsia="Times New Roman" w:hAnsi="Calibri Light" w:cs="Times New Roman"/>
          <w:b/>
          <w:sz w:val="24"/>
          <w:szCs w:val="24"/>
        </w:rPr>
        <w:pPrChange w:id="1047" w:author="Martin Sysel" w:date="2018-11-20T10:25:00Z">
          <w:pPr>
            <w:spacing w:after="0" w:line="240" w:lineRule="auto"/>
            <w:jc w:val="left"/>
          </w:pPr>
        </w:pPrChange>
      </w:pPr>
      <w:del w:id="1048" w:author="Martin Sysel" w:date="2018-11-20T10:25:00Z">
        <w:r w:rsidDel="00CC7113">
          <w:br w:type="page"/>
        </w:r>
      </w:del>
    </w:p>
    <w:p w14:paraId="1794B0AD" w14:textId="2055ADED" w:rsidR="009E517D" w:rsidRDefault="00C66240">
      <w:pPr>
        <w:pStyle w:val="Nadpis3"/>
      </w:pPr>
      <w:bookmarkStart w:id="1049" w:name="_Toc530557841"/>
      <w:r w:rsidRPr="00C66240">
        <w:t>Standardy 6.4, 6.9-6.10</w:t>
      </w:r>
      <w:r>
        <w:t xml:space="preserve">: </w:t>
      </w:r>
      <w:r w:rsidR="009E517D" w:rsidRPr="00035992">
        <w:t>Personální zabezpečení předmětů profilujícího základu</w:t>
      </w:r>
      <w:bookmarkEnd w:id="1049"/>
      <w:r w:rsidR="009E517D" w:rsidRPr="00035992">
        <w:t xml:space="preserve"> </w:t>
      </w:r>
    </w:p>
    <w:p w14:paraId="2E955A65" w14:textId="246EAA65" w:rsidR="003F5552" w:rsidRPr="009D137B" w:rsidRDefault="003F5552" w:rsidP="002869E0">
      <w:pPr>
        <w:spacing w:after="0" w:line="240" w:lineRule="auto"/>
      </w:pPr>
      <w:r w:rsidRPr="00F4295F">
        <w:t xml:space="preserve">Předměty profilujícího základu jsou zabezpečeny akademickými pracovníky, popřípadě i dalšími odborníky s příslušnou kvalifikací pro zajištění jednotlivých studijních předmětů. </w:t>
      </w:r>
      <w:r w:rsidR="009E771D">
        <w:t>G</w:t>
      </w:r>
      <w:r w:rsidR="009E771D" w:rsidRPr="002869E0">
        <w:t>arant</w:t>
      </w:r>
      <w:r w:rsidR="009E771D">
        <w:t>i</w:t>
      </w:r>
      <w:r w:rsidR="009E771D" w:rsidRPr="002869E0">
        <w:t xml:space="preserve"> se významně podílejí na výuce, například vedením přednášek.</w:t>
      </w:r>
      <w:r w:rsidR="009E771D">
        <w:t xml:space="preserve"> </w:t>
      </w:r>
      <w:r w:rsidR="009E771D" w:rsidRPr="002869E0">
        <w:t>Studijní program je dostatečně personálně</w:t>
      </w:r>
      <w:r w:rsidR="009E771D">
        <w:t xml:space="preserve"> </w:t>
      </w:r>
      <w:r w:rsidR="009E771D" w:rsidRPr="002869E0">
        <w:t>zabezpečen i z hlediska doby platnosti jeho</w:t>
      </w:r>
      <w:r w:rsidR="009E771D">
        <w:t xml:space="preserve"> </w:t>
      </w:r>
      <w:r w:rsidR="009E771D" w:rsidRPr="002869E0">
        <w:t>akreditace a perspektivy jeho rozvoje, a to zejména se zřetelem na délku týdenní pracovní</w:t>
      </w:r>
      <w:r w:rsidR="009E771D">
        <w:t xml:space="preserve"> </w:t>
      </w:r>
      <w:r w:rsidR="009E771D" w:rsidRPr="002869E0">
        <w:t>doby garantů studijních předmětů profilujícího základu</w:t>
      </w:r>
      <w:r w:rsidR="009E771D">
        <w:t xml:space="preserve"> </w:t>
      </w:r>
      <w:r w:rsidR="009E771D" w:rsidRPr="002869E0">
        <w:t>a na dobu, na kterou je pracovní poměr těchto zaměstnanců k dané vysoké škole sjednán nebo na kterou je jeho sjednání zajištěno.</w:t>
      </w:r>
      <w:r w:rsidR="009E771D">
        <w:t xml:space="preserve"> </w:t>
      </w:r>
      <w:r w:rsidR="00E42284">
        <w:t>Z následujícího přehledu</w:t>
      </w:r>
      <w:r w:rsidR="009E771D">
        <w:t xml:space="preserve"> garantů předmětů profilujícího základu</w:t>
      </w:r>
      <w:r w:rsidR="00E42284">
        <w:t xml:space="preserve"> je jasné, že v případě, kdy bezprostředně hrozí ukončení pracovního vztahu, je již v současnosti uvažováno nad </w:t>
      </w:r>
      <w:r w:rsidR="009E771D">
        <w:t xml:space="preserve">budoucí </w:t>
      </w:r>
      <w:r w:rsidR="00E42284">
        <w:t>náhradou garanta pro předměty profilujícího základu.</w:t>
      </w:r>
    </w:p>
    <w:p w14:paraId="5853C818" w14:textId="77777777" w:rsidR="003F5552" w:rsidRPr="003F5552" w:rsidRDefault="003F5552" w:rsidP="002869E0"/>
    <w:p w14:paraId="5EEEABDF" w14:textId="02914A73" w:rsidR="009D137B" w:rsidRPr="00FE3A9C" w:rsidRDefault="009D137B" w:rsidP="009D137B">
      <w:pPr>
        <w:tabs>
          <w:tab w:val="left" w:pos="2835"/>
        </w:tabs>
        <w:spacing w:before="120" w:after="120"/>
        <w:rPr>
          <w:rStyle w:val="st"/>
          <w:bCs/>
        </w:rPr>
      </w:pPr>
      <w:r w:rsidRPr="00C8590B">
        <w:rPr>
          <w:rStyle w:val="st"/>
          <w:bCs/>
          <w:i/>
        </w:rPr>
        <w:t xml:space="preserve">doc. Ing. Jiří </w:t>
      </w:r>
      <w:r w:rsidRPr="00C8590B">
        <w:rPr>
          <w:rStyle w:val="Zdraznn"/>
          <w:bCs/>
          <w:i w:val="0"/>
        </w:rPr>
        <w:t>Gajdošík</w:t>
      </w:r>
      <w:r w:rsidRPr="00C8590B">
        <w:rPr>
          <w:rStyle w:val="st"/>
          <w:bCs/>
          <w:i/>
        </w:rPr>
        <w:t>, CSc</w:t>
      </w:r>
      <w:r w:rsidRPr="00C8590B">
        <w:rPr>
          <w:rStyle w:val="st"/>
          <w:bCs/>
        </w:rPr>
        <w:t>.</w:t>
      </w:r>
      <w:r w:rsidR="008D7B6E" w:rsidRPr="00C8590B">
        <w:rPr>
          <w:rStyle w:val="st"/>
          <w:bCs/>
        </w:rPr>
        <w:t xml:space="preserve"> – externí vyučující, odborník</w:t>
      </w:r>
      <w:r w:rsidR="00CE60BD" w:rsidRPr="00C8590B">
        <w:rPr>
          <w:rStyle w:val="st"/>
          <w:bCs/>
        </w:rPr>
        <w:t xml:space="preserve"> z praxe</w:t>
      </w:r>
      <w:r w:rsidR="008D7B6E" w:rsidRPr="00C8590B">
        <w:rPr>
          <w:rStyle w:val="st"/>
          <w:bCs/>
        </w:rPr>
        <w:t xml:space="preserve">. Typ vztahu k VŠ: </w:t>
      </w:r>
      <w:r w:rsidR="008D7B6E" w:rsidRPr="00C8590B">
        <w:t>DPP/DPČ. Je přislíbena</w:t>
      </w:r>
      <w:r w:rsidR="008D7B6E">
        <w:t xml:space="preserve"> spolupráce i v dalších letech. V případě výpadku je možno nahradit </w:t>
      </w:r>
      <w:r w:rsidR="00E42284">
        <w:t xml:space="preserve">předmět </w:t>
      </w:r>
      <w:r w:rsidR="00CE60BD">
        <w:t xml:space="preserve">Řízení projektů </w:t>
      </w:r>
      <w:r w:rsidR="00223070">
        <w:t xml:space="preserve">vyučujícím </w:t>
      </w:r>
      <w:r w:rsidR="008D7B6E">
        <w:t>z Fakulty managementu a ekonomiky.</w:t>
      </w:r>
    </w:p>
    <w:p w14:paraId="256F4A0B" w14:textId="761EC7B3" w:rsidR="009D137B" w:rsidRDefault="00A407FA" w:rsidP="009D137B">
      <w:pPr>
        <w:tabs>
          <w:tab w:val="left" w:pos="2835"/>
        </w:tabs>
        <w:spacing w:before="120" w:after="120"/>
      </w:pPr>
      <w:r w:rsidRPr="00C8590B">
        <w:rPr>
          <w:bCs/>
          <w:i/>
        </w:rPr>
        <w:t>d</w:t>
      </w:r>
      <w:r w:rsidR="009D137B" w:rsidRPr="00C8590B">
        <w:rPr>
          <w:bCs/>
          <w:i/>
        </w:rPr>
        <w:t>oc. Ing. Miroslava Chovancová, CSc</w:t>
      </w:r>
      <w:r w:rsidR="009D137B" w:rsidRPr="00C8590B">
        <w:rPr>
          <w:i/>
        </w:rPr>
        <w:t>.</w:t>
      </w:r>
      <w:r w:rsidR="000844CF">
        <w:t xml:space="preserve"> – Fakulta managementu a ekonomiky, plný pracovní úvazek, smlouva na dobu neurčitou.</w:t>
      </w:r>
    </w:p>
    <w:p w14:paraId="40CF65B1" w14:textId="4C0B9F01" w:rsidR="009D137B" w:rsidRPr="00F4295F" w:rsidRDefault="009D137B" w:rsidP="002869E0">
      <w:pPr>
        <w:tabs>
          <w:tab w:val="left" w:pos="2835"/>
        </w:tabs>
        <w:spacing w:before="120" w:after="120"/>
      </w:pPr>
      <w:r w:rsidRPr="00C8590B">
        <w:rPr>
          <w:bCs/>
          <w:i/>
        </w:rPr>
        <w:t>doc. Ing. Bronislav Chramcov, Ph.D.</w:t>
      </w:r>
      <w:r w:rsidR="000844CF" w:rsidRPr="00C8590B">
        <w:rPr>
          <w:bCs/>
          <w:i/>
        </w:rPr>
        <w:t xml:space="preserve"> –</w:t>
      </w:r>
      <w:r w:rsidR="000844CF">
        <w:rPr>
          <w:bCs/>
        </w:rPr>
        <w:t xml:space="preserve"> Fakulta aplikované informatiky, </w:t>
      </w:r>
      <w:r w:rsidR="000844CF">
        <w:t>plný pracovní úvazek, smlouva na dobu neurčitou.</w:t>
      </w:r>
    </w:p>
    <w:p w14:paraId="14B03969" w14:textId="1F07EA48" w:rsidR="009D137B" w:rsidRPr="00F4295F" w:rsidRDefault="009D137B" w:rsidP="009D137B">
      <w:pPr>
        <w:tabs>
          <w:tab w:val="left" w:pos="2835"/>
        </w:tabs>
        <w:spacing w:before="120" w:after="120"/>
      </w:pPr>
      <w:r w:rsidRPr="00C8590B">
        <w:rPr>
          <w:bCs/>
          <w:i/>
        </w:rPr>
        <w:t>prof. Mgr. Roman Jašek, Ph.D.</w:t>
      </w:r>
      <w:r w:rsidR="000844CF" w:rsidRPr="000844CF">
        <w:rPr>
          <w:bCs/>
        </w:rPr>
        <w:t xml:space="preserve"> </w:t>
      </w:r>
      <w:r w:rsidR="000844CF">
        <w:rPr>
          <w:bCs/>
        </w:rPr>
        <w:t xml:space="preserve">– Fakulta aplikované informatiky, </w:t>
      </w:r>
      <w:r w:rsidR="000844CF">
        <w:t>plný pracovní úvazek, smlouva na dobu neurčitou.</w:t>
      </w:r>
    </w:p>
    <w:p w14:paraId="1B664DC9" w14:textId="3A20F9E9" w:rsidR="009D137B" w:rsidRPr="00F4295F" w:rsidRDefault="009D137B" w:rsidP="009D137B">
      <w:pPr>
        <w:tabs>
          <w:tab w:val="left" w:pos="2835"/>
        </w:tabs>
        <w:spacing w:before="120" w:after="120"/>
      </w:pPr>
      <w:r w:rsidRPr="00C8590B">
        <w:rPr>
          <w:bCs/>
          <w:i/>
        </w:rPr>
        <w:t>Ing. Blanka Kameníková, Ph.D</w:t>
      </w:r>
      <w:r w:rsidRPr="00FE3A9C">
        <w:rPr>
          <w:bCs/>
        </w:rPr>
        <w:t>.</w:t>
      </w:r>
      <w:r w:rsidR="00A407FA" w:rsidRPr="000844CF">
        <w:rPr>
          <w:bCs/>
        </w:rPr>
        <w:t xml:space="preserve"> </w:t>
      </w:r>
      <w:r w:rsidR="00A407FA">
        <w:rPr>
          <w:bCs/>
        </w:rPr>
        <w:t xml:space="preserve">– </w:t>
      </w:r>
      <w:r w:rsidR="00E42284">
        <w:t>Fakulta managementu a ekonomiky, plný pracovní úvazek, smlouva na dobu neurčitou.</w:t>
      </w:r>
    </w:p>
    <w:p w14:paraId="4189B24C" w14:textId="246F823E" w:rsidR="009D137B" w:rsidRPr="00F4295F" w:rsidRDefault="009D137B" w:rsidP="002869E0">
      <w:pPr>
        <w:tabs>
          <w:tab w:val="left" w:pos="2835"/>
        </w:tabs>
        <w:spacing w:before="120" w:after="120"/>
      </w:pPr>
      <w:r w:rsidRPr="00C8590B">
        <w:rPr>
          <w:bCs/>
          <w:i/>
        </w:rPr>
        <w:t>Mgr. Eva Kolářová, Ph.D.</w:t>
      </w:r>
      <w:r w:rsidR="00A407FA" w:rsidRPr="000844CF">
        <w:rPr>
          <w:bCs/>
        </w:rPr>
        <w:t xml:space="preserve"> </w:t>
      </w:r>
      <w:r w:rsidR="00A407FA">
        <w:rPr>
          <w:bCs/>
        </w:rPr>
        <w:t xml:space="preserve">– </w:t>
      </w:r>
      <w:r w:rsidR="00E42284">
        <w:t>Fakulta managementu a ekonomiky, plný pracovní úvazek, smlouva na dobu neurčitou.</w:t>
      </w:r>
    </w:p>
    <w:p w14:paraId="5641B2BB" w14:textId="454B03DB" w:rsidR="009D137B" w:rsidRPr="00F4295F" w:rsidRDefault="009D137B" w:rsidP="009D137B">
      <w:pPr>
        <w:tabs>
          <w:tab w:val="left" w:pos="2835"/>
        </w:tabs>
        <w:spacing w:before="120" w:after="120"/>
      </w:pPr>
      <w:r w:rsidRPr="00C8590B">
        <w:rPr>
          <w:bCs/>
          <w:i/>
        </w:rPr>
        <w:t>Ing. et Ing. Erik Král, Ph.D</w:t>
      </w:r>
      <w:r w:rsidRPr="00FE3A9C">
        <w:rPr>
          <w:bCs/>
        </w:rPr>
        <w:t>.</w:t>
      </w:r>
      <w:r w:rsidR="000844CF" w:rsidRPr="000844CF">
        <w:rPr>
          <w:bCs/>
        </w:rPr>
        <w:t xml:space="preserve"> </w:t>
      </w:r>
      <w:r w:rsidR="000844CF">
        <w:rPr>
          <w:bCs/>
        </w:rPr>
        <w:t xml:space="preserve">– Fakulta aplikované informatiky, </w:t>
      </w:r>
      <w:r w:rsidR="000844CF">
        <w:t>plný pracovní úvazek, smlouva na dobu neurčitou.</w:t>
      </w:r>
    </w:p>
    <w:p w14:paraId="0D89316D" w14:textId="6DDDB80D" w:rsidR="009D137B" w:rsidRPr="00F4295F" w:rsidRDefault="009D137B" w:rsidP="009D137B">
      <w:pPr>
        <w:tabs>
          <w:tab w:val="left" w:pos="2835"/>
        </w:tabs>
        <w:spacing w:before="120" w:after="120"/>
      </w:pPr>
      <w:r w:rsidRPr="00C8590B">
        <w:rPr>
          <w:bCs/>
          <w:i/>
        </w:rPr>
        <w:t>doc. Ing. Luděk Lukáš, CSc.</w:t>
      </w:r>
      <w:r w:rsidR="00A407FA" w:rsidRPr="000844CF">
        <w:rPr>
          <w:bCs/>
        </w:rPr>
        <w:t xml:space="preserve"> </w:t>
      </w:r>
      <w:r w:rsidR="00A407FA">
        <w:rPr>
          <w:bCs/>
        </w:rPr>
        <w:t xml:space="preserve">– </w:t>
      </w:r>
      <w:r w:rsidR="00E42284">
        <w:rPr>
          <w:bCs/>
        </w:rPr>
        <w:t xml:space="preserve">Fakulta aplikované informatiky, </w:t>
      </w:r>
      <w:r w:rsidR="00E42284">
        <w:t>zkrácený pracovní úvazek v rozsahu 28h/týdně, smlouva na dobu neurčitou.</w:t>
      </w:r>
    </w:p>
    <w:p w14:paraId="209E2329" w14:textId="73D2ABCC" w:rsidR="009D137B" w:rsidRPr="00F4295F" w:rsidRDefault="009D137B" w:rsidP="009D137B">
      <w:pPr>
        <w:tabs>
          <w:tab w:val="left" w:pos="2835"/>
        </w:tabs>
        <w:spacing w:before="120" w:after="120"/>
      </w:pPr>
      <w:r w:rsidRPr="00C8590B">
        <w:rPr>
          <w:bCs/>
          <w:i/>
        </w:rPr>
        <w:t>Ing. Petr Navrátil, Ph.D.</w:t>
      </w:r>
      <w:r w:rsidR="000844CF" w:rsidRPr="000844CF">
        <w:rPr>
          <w:bCs/>
        </w:rPr>
        <w:t xml:space="preserve"> </w:t>
      </w:r>
      <w:r w:rsidR="000844CF">
        <w:rPr>
          <w:bCs/>
        </w:rPr>
        <w:t xml:space="preserve">– Fakulta aplikované informatiky, </w:t>
      </w:r>
      <w:r w:rsidR="000844CF">
        <w:t>plný pracovní úvazek, smlouva na dobu neurčitou.</w:t>
      </w:r>
    </w:p>
    <w:p w14:paraId="11D44C18" w14:textId="778DD016" w:rsidR="009D137B" w:rsidRPr="002869E0" w:rsidRDefault="009D137B" w:rsidP="002869E0">
      <w:pPr>
        <w:tabs>
          <w:tab w:val="left" w:pos="2835"/>
        </w:tabs>
        <w:spacing w:before="120" w:after="120"/>
      </w:pPr>
      <w:r w:rsidRPr="00C8590B">
        <w:rPr>
          <w:bCs/>
          <w:i/>
        </w:rPr>
        <w:t>Ing. Petr Novák, Ph.D.</w:t>
      </w:r>
      <w:r w:rsidR="00A407FA" w:rsidRPr="000844CF">
        <w:rPr>
          <w:bCs/>
        </w:rPr>
        <w:t xml:space="preserve"> </w:t>
      </w:r>
      <w:r w:rsidR="00A407FA">
        <w:rPr>
          <w:bCs/>
        </w:rPr>
        <w:t xml:space="preserve">– </w:t>
      </w:r>
      <w:r w:rsidR="00E42284">
        <w:t>Fakulta managementu a ekonomiky, plný pracovní úvazek, smlouva na dobu neurčitou.</w:t>
      </w:r>
    </w:p>
    <w:p w14:paraId="48F5F471" w14:textId="1D8C06E5" w:rsidR="009D137B" w:rsidRPr="00F4295F" w:rsidRDefault="00C8590B" w:rsidP="009D137B">
      <w:pPr>
        <w:tabs>
          <w:tab w:val="left" w:pos="2835"/>
        </w:tabs>
        <w:spacing w:before="120" w:after="120"/>
      </w:pPr>
      <w:r>
        <w:rPr>
          <w:bCs/>
          <w:i/>
        </w:rPr>
        <w:t>d</w:t>
      </w:r>
      <w:r w:rsidR="009D137B" w:rsidRPr="00C8590B">
        <w:rPr>
          <w:bCs/>
          <w:i/>
        </w:rPr>
        <w:t>oc. Ing. Marie Paseková, Ph.D</w:t>
      </w:r>
      <w:r w:rsidR="009D137B" w:rsidRPr="00FE3A9C">
        <w:rPr>
          <w:bCs/>
        </w:rPr>
        <w:t>.</w:t>
      </w:r>
      <w:r w:rsidR="00A407FA" w:rsidRPr="000844CF">
        <w:rPr>
          <w:bCs/>
        </w:rPr>
        <w:t xml:space="preserve"> </w:t>
      </w:r>
      <w:r w:rsidR="00A407FA">
        <w:rPr>
          <w:bCs/>
        </w:rPr>
        <w:t xml:space="preserve">– </w:t>
      </w:r>
      <w:r w:rsidR="00E42284">
        <w:t>Fakulta managementu a ekonomiky, plný pracovní úvazek, smlouva na dobu neurčitou.</w:t>
      </w:r>
    </w:p>
    <w:p w14:paraId="1CDA864B" w14:textId="4ED5EA2E" w:rsidR="009D137B" w:rsidRPr="002869E0" w:rsidRDefault="009D137B" w:rsidP="002869E0">
      <w:pPr>
        <w:tabs>
          <w:tab w:val="left" w:pos="2835"/>
        </w:tabs>
        <w:spacing w:before="120" w:after="120"/>
      </w:pPr>
      <w:r w:rsidRPr="00C8590B">
        <w:rPr>
          <w:bCs/>
          <w:i/>
        </w:rPr>
        <w:t>Ing. Pavel Pokorný, Ph.D.</w:t>
      </w:r>
      <w:r w:rsidR="000844CF" w:rsidRPr="000844CF">
        <w:rPr>
          <w:bCs/>
        </w:rPr>
        <w:t xml:space="preserve"> </w:t>
      </w:r>
      <w:r w:rsidR="000844CF">
        <w:rPr>
          <w:bCs/>
        </w:rPr>
        <w:t xml:space="preserve">– Fakulta aplikované informatiky, </w:t>
      </w:r>
      <w:r w:rsidR="000844CF">
        <w:t>plný pracovní úvazek, smlouva na dobu neurčitou.</w:t>
      </w:r>
    </w:p>
    <w:p w14:paraId="671629BD" w14:textId="2ABC5D89" w:rsidR="009D137B" w:rsidRPr="00FE3A9C" w:rsidRDefault="009D137B" w:rsidP="002869E0">
      <w:pPr>
        <w:tabs>
          <w:tab w:val="left" w:pos="2835"/>
        </w:tabs>
        <w:spacing w:before="120" w:after="120"/>
      </w:pPr>
      <w:r w:rsidRPr="00C8590B">
        <w:rPr>
          <w:bCs/>
          <w:i/>
        </w:rPr>
        <w:t>doc. Ing. Zdenka Prokopová,</w:t>
      </w:r>
      <w:r w:rsidRPr="00C8590B">
        <w:rPr>
          <w:i/>
        </w:rPr>
        <w:t xml:space="preserve"> CSc.</w:t>
      </w:r>
      <w:r w:rsidR="000844CF" w:rsidRPr="000844CF">
        <w:rPr>
          <w:bCs/>
        </w:rPr>
        <w:t xml:space="preserve"> </w:t>
      </w:r>
      <w:r w:rsidR="000844CF">
        <w:rPr>
          <w:bCs/>
        </w:rPr>
        <w:t xml:space="preserve">– Fakulta aplikované informatiky, </w:t>
      </w:r>
      <w:r w:rsidR="000844CF">
        <w:t>plný pracovní úvazek, smlouva na dobu neurčitou.</w:t>
      </w:r>
    </w:p>
    <w:p w14:paraId="6FC525AF" w14:textId="6F837426" w:rsidR="009D137B" w:rsidRPr="00F4295F" w:rsidRDefault="009D137B" w:rsidP="009D137B">
      <w:pPr>
        <w:tabs>
          <w:tab w:val="left" w:pos="2835"/>
        </w:tabs>
        <w:spacing w:before="120" w:after="120"/>
      </w:pPr>
      <w:r w:rsidRPr="00C8590B">
        <w:rPr>
          <w:bCs/>
          <w:i/>
        </w:rPr>
        <w:t>Ing. Tomáš Sysala, Ph.D.</w:t>
      </w:r>
      <w:r w:rsidR="000844CF" w:rsidRPr="000844CF">
        <w:rPr>
          <w:bCs/>
        </w:rPr>
        <w:t xml:space="preserve"> </w:t>
      </w:r>
      <w:r w:rsidR="000844CF">
        <w:rPr>
          <w:bCs/>
        </w:rPr>
        <w:t xml:space="preserve">– Fakulta aplikované informatiky, </w:t>
      </w:r>
      <w:r w:rsidR="000844CF">
        <w:t>plný pracovní úvazek, smlouva na dobu neurčitou.</w:t>
      </w:r>
    </w:p>
    <w:p w14:paraId="21869800" w14:textId="51353F6B" w:rsidR="0000143B" w:rsidRPr="002869E0" w:rsidRDefault="0000143B" w:rsidP="002869E0">
      <w:pPr>
        <w:tabs>
          <w:tab w:val="left" w:pos="2835"/>
        </w:tabs>
        <w:spacing w:before="120" w:after="120"/>
        <w:rPr>
          <w:b/>
        </w:rPr>
      </w:pPr>
      <w:r w:rsidRPr="00C8590B">
        <w:rPr>
          <w:bCs/>
          <w:i/>
        </w:rPr>
        <w:t>doc. Ing. Martin Sysel, Ph.D.</w:t>
      </w:r>
      <w:r w:rsidR="000844CF" w:rsidRPr="000844CF">
        <w:rPr>
          <w:bCs/>
        </w:rPr>
        <w:t xml:space="preserve"> </w:t>
      </w:r>
      <w:r w:rsidR="000844CF">
        <w:rPr>
          <w:bCs/>
        </w:rPr>
        <w:t xml:space="preserve">– Fakulta aplikované informatiky, </w:t>
      </w:r>
      <w:r w:rsidR="000844CF">
        <w:t>plný pracovní úvazek, smlouva na dobu neurčitou.</w:t>
      </w:r>
    </w:p>
    <w:p w14:paraId="6B6438F8" w14:textId="35845209" w:rsidR="0000143B" w:rsidRPr="002869E0" w:rsidRDefault="0000143B" w:rsidP="002869E0">
      <w:pPr>
        <w:tabs>
          <w:tab w:val="left" w:pos="2835"/>
        </w:tabs>
        <w:spacing w:before="120" w:after="120"/>
        <w:rPr>
          <w:b/>
        </w:rPr>
      </w:pPr>
      <w:r w:rsidRPr="00C8590B">
        <w:rPr>
          <w:bCs/>
          <w:i/>
        </w:rPr>
        <w:t>Ing. Radek Šilhavý, Ph.D.</w:t>
      </w:r>
      <w:r w:rsidR="000844CF" w:rsidRPr="000844CF">
        <w:rPr>
          <w:bCs/>
        </w:rPr>
        <w:t xml:space="preserve"> </w:t>
      </w:r>
      <w:r w:rsidR="000844CF">
        <w:rPr>
          <w:bCs/>
        </w:rPr>
        <w:t xml:space="preserve">– Fakulta aplikované informatiky, </w:t>
      </w:r>
      <w:r w:rsidR="000844CF">
        <w:t>plný pracovní úvazek, smlouva na dobu neurčitou.</w:t>
      </w:r>
    </w:p>
    <w:p w14:paraId="531C636E" w14:textId="0E2B82DF" w:rsidR="009D137B" w:rsidRPr="00F4295F" w:rsidRDefault="009D137B" w:rsidP="009D137B">
      <w:pPr>
        <w:tabs>
          <w:tab w:val="left" w:pos="2835"/>
        </w:tabs>
        <w:spacing w:before="120" w:after="120"/>
      </w:pPr>
      <w:r w:rsidRPr="00C8590B">
        <w:rPr>
          <w:bCs/>
          <w:i/>
        </w:rPr>
        <w:t>JUDr. Vladislav Štefka</w:t>
      </w:r>
      <w:r w:rsidR="00A407FA">
        <w:rPr>
          <w:bCs/>
        </w:rPr>
        <w:t xml:space="preserve"> </w:t>
      </w:r>
      <w:r w:rsidR="000844CF">
        <w:rPr>
          <w:bCs/>
        </w:rPr>
        <w:t xml:space="preserve">– Fakulta aplikované informatiky, </w:t>
      </w:r>
      <w:r w:rsidR="000844CF">
        <w:t xml:space="preserve">plný pracovní úvazek, smlouva na dobu neurčitou. V případě </w:t>
      </w:r>
      <w:r w:rsidR="00FE23CB">
        <w:t>odchodu do důchodu</w:t>
      </w:r>
      <w:r w:rsidR="000844CF">
        <w:t xml:space="preserve"> může být nahrazen JUDr. Nedbálkem, který již v současnosti aktivně spolupracuje na realizaci jiného studijního programu</w:t>
      </w:r>
      <w:r w:rsidR="001E4BF9">
        <w:t xml:space="preserve"> na FAI</w:t>
      </w:r>
      <w:r w:rsidR="000844CF">
        <w:t>.</w:t>
      </w:r>
    </w:p>
    <w:p w14:paraId="560DAF3B" w14:textId="6EF227BA" w:rsidR="004E4870" w:rsidRPr="00F4295F" w:rsidRDefault="004E4870" w:rsidP="004E4870">
      <w:pPr>
        <w:tabs>
          <w:tab w:val="left" w:pos="2835"/>
        </w:tabs>
        <w:spacing w:before="120" w:after="120"/>
      </w:pPr>
      <w:r w:rsidRPr="00C8590B">
        <w:rPr>
          <w:bCs/>
          <w:i/>
        </w:rPr>
        <w:t>doc. RNDr. Ing. Zdeněk Úředníček, CSc</w:t>
      </w:r>
      <w:r w:rsidRPr="002869E0">
        <w:rPr>
          <w:bCs/>
        </w:rPr>
        <w:t>.</w:t>
      </w:r>
      <w:r w:rsidR="000844CF" w:rsidRPr="000844CF">
        <w:rPr>
          <w:bCs/>
        </w:rPr>
        <w:t xml:space="preserve"> </w:t>
      </w:r>
      <w:r w:rsidR="000844CF">
        <w:rPr>
          <w:bCs/>
        </w:rPr>
        <w:t xml:space="preserve">– Fakulta aplikované informatiky, </w:t>
      </w:r>
      <w:r w:rsidR="000844CF">
        <w:t xml:space="preserve">plný pracovní úvazek, smlouva </w:t>
      </w:r>
      <w:r w:rsidR="00E42284">
        <w:t xml:space="preserve">na dobu určitou </w:t>
      </w:r>
      <w:r w:rsidR="000844CF">
        <w:t>do 30. 6. 2020. V případě neprodloužení pracovní smlouvy může být zastoupen docentem Chramcovem, který garantuje předmět Logistika v jiném studijním programu</w:t>
      </w:r>
      <w:r w:rsidR="001E4BF9">
        <w:t xml:space="preserve"> na FAI</w:t>
      </w:r>
      <w:r w:rsidR="000844CF">
        <w:t>.</w:t>
      </w:r>
    </w:p>
    <w:p w14:paraId="4CEA2445" w14:textId="62BBCDD0" w:rsidR="000844CF" w:rsidRPr="00FE3A9C" w:rsidRDefault="009D137B" w:rsidP="000844CF">
      <w:pPr>
        <w:tabs>
          <w:tab w:val="left" w:pos="2835"/>
        </w:tabs>
        <w:spacing w:before="120" w:after="120"/>
      </w:pPr>
      <w:r w:rsidRPr="00C8590B">
        <w:rPr>
          <w:bCs/>
          <w:i/>
        </w:rPr>
        <w:t>Ing. Radek Vala, Ph.D.</w:t>
      </w:r>
      <w:r w:rsidR="000844CF" w:rsidRPr="000844CF">
        <w:rPr>
          <w:bCs/>
        </w:rPr>
        <w:t xml:space="preserve"> </w:t>
      </w:r>
      <w:r w:rsidR="000844CF">
        <w:rPr>
          <w:bCs/>
        </w:rPr>
        <w:t xml:space="preserve">– Fakulta aplikované informatiky, </w:t>
      </w:r>
      <w:r w:rsidR="000844CF">
        <w:t xml:space="preserve">plný pracovní úvazek, smlouva na dobu </w:t>
      </w:r>
      <w:del w:id="1050" w:author="Martin Sysel" w:date="2018-11-16T15:53:00Z">
        <w:r w:rsidR="000844CF" w:rsidDel="003F33F3">
          <w:delText>určitou</w:delText>
        </w:r>
      </w:del>
      <w:del w:id="1051" w:author="Martin Sysel" w:date="2018-11-16T15:52:00Z">
        <w:r w:rsidR="000844CF" w:rsidDel="003F33F3">
          <w:delText>.</w:delText>
        </w:r>
      </w:del>
      <w:del w:id="1052" w:author="Martin Sysel" w:date="2018-11-16T15:53:00Z">
        <w:r w:rsidR="00E42284" w:rsidDel="003F33F3">
          <w:delText xml:space="preserve"> do roku </w:delText>
        </w:r>
      </w:del>
      <w:del w:id="1053" w:author="Martin Sysel" w:date="2018-11-16T15:52:00Z">
        <w:r w:rsidR="00E42284" w:rsidDel="003F33F3">
          <w:delText>2019</w:delText>
        </w:r>
      </w:del>
      <w:del w:id="1054" w:author="Martin Sysel" w:date="2018-11-16T15:53:00Z">
        <w:r w:rsidR="00E42284" w:rsidDel="003F33F3">
          <w:delText xml:space="preserve">. </w:delText>
        </w:r>
      </w:del>
      <w:del w:id="1055" w:author="Martin Sysel" w:date="2018-11-16T15:52:00Z">
        <w:r w:rsidR="00E42284" w:rsidDel="003F33F3">
          <w:delText>V případě neprodloužení pracovní smlouvy může být zastoupen doktorem Navrátilem, který garantuje předmět Webové technologie v tomto studijním programu.</w:delText>
        </w:r>
      </w:del>
      <w:ins w:id="1056" w:author="Martin Sysel" w:date="2018-11-16T15:53:00Z">
        <w:r w:rsidR="003F33F3">
          <w:t>neurčitou.</w:t>
        </w:r>
      </w:ins>
    </w:p>
    <w:p w14:paraId="6E3F517D" w14:textId="332B0D5E" w:rsidR="009D137B" w:rsidRPr="00FB3A6D" w:rsidRDefault="009D137B" w:rsidP="004E4870">
      <w:pPr>
        <w:tabs>
          <w:tab w:val="left" w:pos="2835"/>
        </w:tabs>
        <w:spacing w:before="120" w:after="120"/>
      </w:pPr>
      <w:r w:rsidRPr="00C8590B">
        <w:rPr>
          <w:bCs/>
          <w:i/>
        </w:rPr>
        <w:t>doc. Ing. Jiří Vojtěšek, Ph.D.</w:t>
      </w:r>
      <w:r w:rsidR="00A407FA" w:rsidRPr="000844CF">
        <w:rPr>
          <w:bCs/>
        </w:rPr>
        <w:t xml:space="preserve"> </w:t>
      </w:r>
      <w:r w:rsidR="00A407FA">
        <w:rPr>
          <w:bCs/>
        </w:rPr>
        <w:t xml:space="preserve">– </w:t>
      </w:r>
      <w:r w:rsidR="00E42284">
        <w:rPr>
          <w:bCs/>
        </w:rPr>
        <w:t xml:space="preserve">Fakulta aplikované informatiky, </w:t>
      </w:r>
      <w:r w:rsidR="00E42284">
        <w:t>plný pracovní úvazek, smlouva na dobu neurčitou.</w:t>
      </w:r>
    </w:p>
    <w:p w14:paraId="3DCC43A2" w14:textId="77777777" w:rsidR="004E4870" w:rsidRDefault="004E4870" w:rsidP="00155275">
      <w:pPr>
        <w:pStyle w:val="Nadpis3"/>
      </w:pPr>
    </w:p>
    <w:p w14:paraId="4CD7A59A" w14:textId="312D9C27" w:rsidR="009E517D" w:rsidRDefault="00C66240" w:rsidP="00155275">
      <w:pPr>
        <w:pStyle w:val="Nadpis3"/>
      </w:pPr>
      <w:bookmarkStart w:id="1057" w:name="_Toc530557842"/>
      <w:r w:rsidRPr="00C66240">
        <w:t>Standardy 6.5-6.6</w:t>
      </w:r>
      <w:r>
        <w:t xml:space="preserve">: </w:t>
      </w:r>
      <w:r w:rsidR="009E517D" w:rsidRPr="00035992">
        <w:t>Kvalifikace odborníků z praxe zapojených do výuky ve studijním programu</w:t>
      </w:r>
      <w:bookmarkEnd w:id="1057"/>
      <w:r w:rsidR="009E517D" w:rsidRPr="00035992">
        <w:t xml:space="preserve"> </w:t>
      </w:r>
    </w:p>
    <w:p w14:paraId="07F8E827" w14:textId="7B2FC3F6" w:rsidR="009E517D" w:rsidRDefault="00BE4DF3" w:rsidP="00493DAD">
      <w:pPr>
        <w:tabs>
          <w:tab w:val="left" w:pos="2835"/>
        </w:tabs>
        <w:spacing w:before="120" w:after="120"/>
      </w:pPr>
      <w:r>
        <w:t>Na realizaci bakalářského studijního programu Informační technologie v administrativě se podílí celkem 3 externí vyučující.</w:t>
      </w:r>
    </w:p>
    <w:p w14:paraId="49619930" w14:textId="29C646B4" w:rsidR="00BE4DF3" w:rsidRDefault="00BE4DF3" w:rsidP="00BE4DF3">
      <w:pPr>
        <w:tabs>
          <w:tab w:val="left" w:pos="2835"/>
        </w:tabs>
        <w:spacing w:before="120" w:after="120"/>
      </w:pPr>
      <w:r w:rsidRPr="00086129">
        <w:rPr>
          <w:i/>
        </w:rPr>
        <w:t>Boušková Martina, Mgr.</w:t>
      </w:r>
      <w:r>
        <w:t xml:space="preserve"> – odborník z praxe doporučený Fakultou multimediálních komunikací. Vystudovala Univerzitu</w:t>
      </w:r>
      <w:r w:rsidRPr="00161DBD">
        <w:t xml:space="preserve"> Palackého Olomouc, Pedagogick</w:t>
      </w:r>
      <w:r>
        <w:t>ou</w:t>
      </w:r>
      <w:r w:rsidRPr="00161DBD">
        <w:t xml:space="preserve"> fakult</w:t>
      </w:r>
      <w:r>
        <w:t>u</w:t>
      </w:r>
      <w:r w:rsidRPr="00161DBD">
        <w:t>, obor český jazyk – občanská nauka</w:t>
      </w:r>
      <w:r>
        <w:t xml:space="preserve">. Podílí se na redakci a korekci textů pro nakladatelství Kniha Zlín, CUPRO a další. Aktivně se podílí na moderování kulturních a společenských akcí. Výše uvedené považujeme za dostatečné pro garantování předmětu Profesionální komunikace, který odborně zařazujeme </w:t>
      </w:r>
      <w:r w:rsidR="00CE60BD">
        <w:t xml:space="preserve">spíše </w:t>
      </w:r>
      <w:r>
        <w:t>do kategorie soft-skills.</w:t>
      </w:r>
      <w:r w:rsidR="00CE60BD">
        <w:t xml:space="preserve"> Je domluvena vzájemná budoucí spolupráce, v případě nenadálého výpadku vyučujícího může být nahrazena jiným vyučujícím z Fakulty multimediálních komunikací.</w:t>
      </w:r>
    </w:p>
    <w:p w14:paraId="3E74EB82" w14:textId="62EBCB4B" w:rsidR="00BE4DF3" w:rsidRDefault="00BE4DF3" w:rsidP="00BE4DF3">
      <w:pPr>
        <w:tabs>
          <w:tab w:val="left" w:pos="2835"/>
        </w:tabs>
        <w:spacing w:before="120" w:after="120"/>
      </w:pPr>
      <w:r w:rsidRPr="00086129">
        <w:rPr>
          <w:i/>
        </w:rPr>
        <w:t>Gajdošík Jiří, doc. Ing., CSc.</w:t>
      </w:r>
      <w:r w:rsidR="00CE60BD">
        <w:t xml:space="preserve"> – odborník z praxe, docent. Je přislíbena spolupráce i v dalších letech. V případě výpadku je možno nahradit předmět Řízení projektů </w:t>
      </w:r>
      <w:r w:rsidR="00223070">
        <w:t xml:space="preserve">vyučujícím </w:t>
      </w:r>
      <w:r w:rsidR="00CE60BD">
        <w:t>z Fakulty managementu a ekonomiky.</w:t>
      </w:r>
    </w:p>
    <w:p w14:paraId="5CF1A389" w14:textId="1976F7F8" w:rsidR="00BE4DF3" w:rsidRPr="00223070" w:rsidRDefault="00BE4DF3" w:rsidP="00223070">
      <w:pPr>
        <w:tabs>
          <w:tab w:val="left" w:pos="2835"/>
        </w:tabs>
        <w:spacing w:before="120" w:after="120"/>
      </w:pPr>
      <w:r w:rsidRPr="00086129">
        <w:rPr>
          <w:i/>
        </w:rPr>
        <w:t>Kunovský Jan ml., JUDr</w:t>
      </w:r>
      <w:r>
        <w:t>.</w:t>
      </w:r>
      <w:r w:rsidR="00CE60BD">
        <w:t xml:space="preserve"> – Dlouholetý spolupracovník fakulty</w:t>
      </w:r>
      <w:r w:rsidR="00223070">
        <w:t xml:space="preserve"> (od 2008)</w:t>
      </w:r>
      <w:r w:rsidR="00CE60BD">
        <w:t>. Vystudoval</w:t>
      </w:r>
      <w:r w:rsidR="00CE60BD" w:rsidRPr="00CE60BD">
        <w:t xml:space="preserve"> UJEP v Brně </w:t>
      </w:r>
      <w:r w:rsidR="00CE60BD">
        <w:t>(</w:t>
      </w:r>
      <w:r w:rsidR="00CE60BD" w:rsidRPr="00CE60BD">
        <w:t>nyní Masarykova universita</w:t>
      </w:r>
      <w:r w:rsidR="00CE60BD">
        <w:t>)</w:t>
      </w:r>
      <w:r w:rsidR="00CE60BD" w:rsidRPr="00CE60BD">
        <w:t xml:space="preserve"> </w:t>
      </w:r>
      <w:r w:rsidR="00CE60BD">
        <w:t xml:space="preserve">- </w:t>
      </w:r>
      <w:r w:rsidR="00CE60BD" w:rsidRPr="00CE60BD">
        <w:t xml:space="preserve">státní rigorózní zkouška </w:t>
      </w:r>
      <w:r w:rsidR="00CE60BD">
        <w:t>na</w:t>
      </w:r>
      <w:r w:rsidR="00CE60BD" w:rsidRPr="00CE60BD">
        <w:t xml:space="preserve"> Právnick</w:t>
      </w:r>
      <w:r w:rsidR="00CE60BD">
        <w:t>é fakultě. S</w:t>
      </w:r>
      <w:r w:rsidR="00CE60BD" w:rsidRPr="00CE60BD">
        <w:t>oukromý podnikatel – poraden</w:t>
      </w:r>
      <w:r w:rsidR="00CE60BD">
        <w:t>ská činnost v oblasti podnikání a</w:t>
      </w:r>
      <w:r w:rsidR="00CE60BD" w:rsidRPr="00CE60BD">
        <w:t xml:space="preserve"> vymáhání pohledávek</w:t>
      </w:r>
      <w:r w:rsidR="00CE60BD">
        <w:t>. M</w:t>
      </w:r>
      <w:r w:rsidR="00CE60BD" w:rsidRPr="00CE60BD">
        <w:t>anager Pohřebnictví Zlín, spol. s r. o., vedení právní a personální agendy společnosti</w:t>
      </w:r>
      <w:r w:rsidR="00CE60BD">
        <w:t>.</w:t>
      </w:r>
      <w:r w:rsidR="00223070">
        <w:t xml:space="preserve"> Uvedené vzdělání a praxi považujeme za velmi vhodnou pro garantování předmětu </w:t>
      </w:r>
      <w:r w:rsidR="00223070" w:rsidRPr="00223070">
        <w:t>Pracovní a služební právo</w:t>
      </w:r>
      <w:r w:rsidR="00223070">
        <w:t>. Je domluvena vzájemná budoucí spolupráce, v případě nenadálého výpadku vyučujícího může být nahrazen externistou JUDr. Nedbálkem, který aktivně spolupracuje s fakultou, popřípadě zaměstnancem Fakulty managementu a ekonomiky, JUDr. Liborem Šnédarem, Ph.D.</w:t>
      </w:r>
    </w:p>
    <w:sectPr w:rsidR="00BE4DF3" w:rsidRPr="00223070" w:rsidSect="00C5234B">
      <w:headerReference w:type="default" r:id="rId8"/>
      <w:footerReference w:type="even" r:id="rId9"/>
      <w:footerReference w:type="default" r:id="rId10"/>
      <w:headerReference w:type="first" r:id="rId11"/>
      <w:pgSz w:w="11906" w:h="16838"/>
      <w:pgMar w:top="1417" w:right="1417" w:bottom="1417" w:left="1417" w:header="708" w:footer="708" w:gutter="0"/>
      <w:pgNumType w:start="98"/>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2F724" w14:textId="77777777" w:rsidR="003D6CE9" w:rsidRDefault="003D6CE9" w:rsidP="00561085">
      <w:pPr>
        <w:spacing w:after="0" w:line="240" w:lineRule="auto"/>
      </w:pPr>
      <w:r>
        <w:separator/>
      </w:r>
    </w:p>
  </w:endnote>
  <w:endnote w:type="continuationSeparator" w:id="0">
    <w:p w14:paraId="2CE720C3" w14:textId="77777777" w:rsidR="003D6CE9" w:rsidRDefault="003D6CE9"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00"/>
    <w:family w:val="auto"/>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39C8" w14:textId="77777777" w:rsidR="00EB5FF9" w:rsidRDefault="00EB5FF9"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0A3D6A6D" w14:textId="77777777" w:rsidR="00EB5FF9" w:rsidRDefault="00EB5FF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3503" w14:textId="28AA6797" w:rsidR="00EB5FF9" w:rsidRPr="00D7047F" w:rsidRDefault="00EB5FF9" w:rsidP="00175912">
    <w:pPr>
      <w:pStyle w:val="Zpat"/>
      <w:framePr w:wrap="around" w:vAnchor="text" w:hAnchor="margin" w:xAlign="center" w:y="1"/>
      <w:rPr>
        <w:rStyle w:val="slostrnky"/>
        <w:rFonts w:ascii="Times New Roman" w:hAnsi="Times New Roman"/>
      </w:rPr>
    </w:pPr>
    <w:r w:rsidRPr="00D7047F">
      <w:rPr>
        <w:rStyle w:val="slostrnky"/>
        <w:rFonts w:ascii="Times New Roman" w:hAnsi="Times New Roman"/>
      </w:rPr>
      <w:fldChar w:fldCharType="begin"/>
    </w:r>
    <w:r w:rsidRPr="00D7047F">
      <w:rPr>
        <w:rStyle w:val="slostrnky"/>
        <w:rFonts w:ascii="Times New Roman" w:hAnsi="Times New Roman"/>
      </w:rPr>
      <w:instrText xml:space="preserve">PAGE  </w:instrText>
    </w:r>
    <w:r w:rsidRPr="00D7047F">
      <w:rPr>
        <w:rStyle w:val="slostrnky"/>
        <w:rFonts w:ascii="Times New Roman" w:hAnsi="Times New Roman"/>
      </w:rPr>
      <w:fldChar w:fldCharType="separate"/>
    </w:r>
    <w:r w:rsidR="00C5234B">
      <w:rPr>
        <w:rStyle w:val="slostrnky"/>
        <w:rFonts w:ascii="Times New Roman" w:hAnsi="Times New Roman"/>
        <w:noProof/>
      </w:rPr>
      <w:t>100</w:t>
    </w:r>
    <w:r w:rsidRPr="00D7047F">
      <w:rPr>
        <w:rStyle w:val="slostrnky"/>
        <w:rFonts w:ascii="Times New Roman" w:hAnsi="Times New Roman"/>
      </w:rPr>
      <w:fldChar w:fldCharType="end"/>
    </w:r>
  </w:p>
  <w:p w14:paraId="3D3F8A7C" w14:textId="77777777" w:rsidR="00EB5FF9" w:rsidRDefault="00EB5FF9">
    <w:pPr>
      <w:pStyle w:val="Zpat"/>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9DBEE" w14:textId="77777777" w:rsidR="003D6CE9" w:rsidRDefault="003D6CE9" w:rsidP="00561085">
      <w:pPr>
        <w:spacing w:after="0" w:line="240" w:lineRule="auto"/>
      </w:pPr>
      <w:r>
        <w:separator/>
      </w:r>
    </w:p>
  </w:footnote>
  <w:footnote w:type="continuationSeparator" w:id="0">
    <w:p w14:paraId="7F071429" w14:textId="77777777" w:rsidR="003D6CE9" w:rsidRDefault="003D6CE9" w:rsidP="00561085">
      <w:pPr>
        <w:spacing w:after="0" w:line="240" w:lineRule="auto"/>
      </w:pPr>
      <w:r>
        <w:continuationSeparator/>
      </w:r>
    </w:p>
  </w:footnote>
  <w:footnote w:id="1">
    <w:p w14:paraId="695BF450" w14:textId="77777777"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lang w:val="pl-PL"/>
          </w:rPr>
          <w:t>https://www.utb.cz/univerzita/uredni-deska/vnitrni-normy-a-predpisy/</w:t>
        </w:r>
      </w:hyperlink>
    </w:p>
  </w:footnote>
  <w:footnote w:id="2">
    <w:p w14:paraId="07B87F8D" w14:textId="77777777"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2" w:history="1">
        <w:r w:rsidRPr="00E12A3D">
          <w:rPr>
            <w:rStyle w:val="Hypertextovodkaz"/>
            <w:rFonts w:asciiTheme="minorHAnsi" w:hAnsiTheme="minorHAnsi"/>
            <w:sz w:val="17"/>
            <w:szCs w:val="17"/>
            <w:lang w:val="pl-PL"/>
          </w:rPr>
          <w:t>https://www.utb.cz/univerzita/uredni-deska/vnitrni-normy-a-predpisy/</w:t>
        </w:r>
      </w:hyperlink>
    </w:p>
  </w:footnote>
  <w:footnote w:id="3">
    <w:p w14:paraId="4C01F992" w14:textId="00EE4863"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w:t>
      </w:r>
      <w:r>
        <w:rPr>
          <w:rFonts w:asciiTheme="minorHAnsi" w:hAnsiTheme="minorHAnsi"/>
          <w:sz w:val="17"/>
          <w:szCs w:val="17"/>
        </w:rPr>
        <w:t xml:space="preserve">  </w:t>
      </w:r>
      <w:hyperlink r:id="rId3" w:history="1">
        <w:r w:rsidRPr="00E12A3D">
          <w:rPr>
            <w:rStyle w:val="Hypertextovodkaz"/>
            <w:rFonts w:asciiTheme="minorHAnsi" w:hAnsiTheme="minorHAnsi"/>
            <w:sz w:val="17"/>
            <w:szCs w:val="17"/>
          </w:rPr>
          <w:t>https://www.utb.cz/univerzita/o-univerzite/struktura/organy/rada-pro-vnitrni-hodnoceni/</w:t>
        </w:r>
      </w:hyperlink>
    </w:p>
  </w:footnote>
  <w:footnote w:id="4">
    <w:p w14:paraId="02D03C78" w14:textId="77777777"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4" w:history="1">
        <w:r w:rsidRPr="00E12A3D">
          <w:rPr>
            <w:rStyle w:val="Hypertextovodkaz"/>
            <w:rFonts w:asciiTheme="minorHAnsi" w:hAnsiTheme="minorHAnsi"/>
            <w:sz w:val="17"/>
            <w:szCs w:val="17"/>
          </w:rPr>
          <w:t>https://www.utb.cz/univerzita/uredni-deska/vnitrni-normy-a-predpisy/</w:t>
        </w:r>
      </w:hyperlink>
    </w:p>
  </w:footnote>
  <w:footnote w:id="5">
    <w:p w14:paraId="09AC86B0" w14:textId="6471DDCF"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181AEC">
        <w:rPr>
          <w:rStyle w:val="Poznmkapodarou0"/>
          <w:rFonts w:asciiTheme="minorHAnsi" w:hAnsiTheme="minorHAnsi" w:cstheme="minorHAnsi"/>
        </w:rPr>
        <w:t xml:space="preserve"> </w:t>
      </w:r>
      <w:hyperlink r:id="rId5" w:history="1">
        <w:r w:rsidRPr="00181AEC">
          <w:rPr>
            <w:rStyle w:val="Hypertextovodkaz"/>
            <w:rFonts w:asciiTheme="minorHAnsi" w:hAnsiTheme="minorHAnsi" w:cstheme="minorHAnsi"/>
            <w:sz w:val="17"/>
            <w:szCs w:val="17"/>
          </w:rPr>
          <w:t>https://www.utb.cz/univerzita/uredni-deska/vnitrni-normy-a-predpisy/</w:t>
        </w:r>
      </w:hyperlink>
      <w:r>
        <w:t xml:space="preserve"> </w:t>
      </w:r>
    </w:p>
  </w:footnote>
  <w:footnote w:id="6">
    <w:p w14:paraId="3AB7BF2B" w14:textId="77777777"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Pr="00E12A3D">
        <w:rPr>
          <w:rStyle w:val="Hypertextovodkaz"/>
          <w:rFonts w:asciiTheme="minorHAnsi" w:hAnsiTheme="minorHAnsi"/>
          <w:sz w:val="17"/>
          <w:szCs w:val="17"/>
        </w:rPr>
        <w:t>https://www.utb.cz/univerzita/uredni-deska/vnitrni-normy-a-predpisy/vnitrni-predpisy/</w:t>
      </w:r>
    </w:p>
  </w:footnote>
  <w:footnote w:id="7">
    <w:p w14:paraId="362DAC0E" w14:textId="02BCEEF6"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1936AA">
        <w:rPr>
          <w:rFonts w:asciiTheme="minorHAnsi" w:hAnsiTheme="minorHAnsi"/>
          <w:sz w:val="17"/>
          <w:szCs w:val="17"/>
        </w:rPr>
        <w:t xml:space="preserve"> </w:t>
      </w:r>
      <w:hyperlink r:id="rId6" w:history="1">
        <w:r w:rsidRPr="004B4E97">
          <w:rPr>
            <w:rStyle w:val="Hypertextovodkaz"/>
            <w:rFonts w:asciiTheme="minorHAnsi" w:hAnsiTheme="minorHAnsi"/>
            <w:sz w:val="17"/>
            <w:szCs w:val="17"/>
          </w:rPr>
          <w:t>https://fai.utb.cz/o-fakulte/uredni-deska/vnitrni-normy-fai/vnitrni-predpisy-fai/</w:t>
        </w:r>
      </w:hyperlink>
    </w:p>
  </w:footnote>
  <w:footnote w:id="8">
    <w:p w14:paraId="112E5EAB" w14:textId="65C95280" w:rsidR="00EB5FF9" w:rsidRPr="00E12A3D"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7"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3AF287D5" w14:textId="1A9FBA72" w:rsidR="00EB5FF9" w:rsidRPr="00B041BA" w:rsidRDefault="00EB5FF9" w:rsidP="002869E0">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8"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0551DBB0" w14:textId="77777777" w:rsidR="00EB5FF9" w:rsidRPr="00B041BA" w:rsidRDefault="00EB5FF9" w:rsidP="002869E0">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9" w:history="1">
        <w:r w:rsidRPr="00B041BA">
          <w:rPr>
            <w:rStyle w:val="Hypertextovodkaz"/>
            <w:rFonts w:asciiTheme="minorHAnsi" w:hAnsiTheme="minorHAnsi"/>
            <w:sz w:val="17"/>
            <w:szCs w:val="17"/>
          </w:rPr>
          <w:t>https://stag.utb.cz/portal/</w:t>
        </w:r>
      </w:hyperlink>
    </w:p>
  </w:footnote>
  <w:footnote w:id="11">
    <w:p w14:paraId="3065923B" w14:textId="2DBE61CC" w:rsidR="00EB5FF9" w:rsidRDefault="00EB5FF9" w:rsidP="002869E0">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10" w:history="1">
        <w:r w:rsidRPr="001C46F5">
          <w:rPr>
            <w:rStyle w:val="Hypertextovodkaz"/>
            <w:rFonts w:asciiTheme="minorHAnsi" w:hAnsiTheme="minorHAnsi" w:cstheme="minorHAnsi"/>
            <w:sz w:val="17"/>
            <w:szCs w:val="17"/>
          </w:rPr>
          <w:t>https://www.utb.cz/univerzita/uredni-deska/vnitrni-normy-a-predpisy/</w:t>
        </w:r>
      </w:hyperlink>
      <w:r>
        <w:t xml:space="preserve"> </w:t>
      </w:r>
    </w:p>
  </w:footnote>
  <w:footnote w:id="12">
    <w:p w14:paraId="43A7AA1D" w14:textId="77777777" w:rsidR="00EB5FF9" w:rsidRDefault="00EB5FF9" w:rsidP="002869E0">
      <w:pPr>
        <w:pStyle w:val="Poznmkapodarou1"/>
        <w:shd w:val="clear" w:color="auto" w:fill="auto"/>
        <w:tabs>
          <w:tab w:val="left" w:pos="173"/>
        </w:tabs>
      </w:pPr>
      <w:r>
        <w:rPr>
          <w:vertAlign w:val="superscript"/>
          <w:lang w:val="cs-CZ"/>
        </w:rPr>
        <w:footnoteRef/>
      </w:r>
      <w:r>
        <w:rPr>
          <w:lang w:val="cs-CZ"/>
        </w:rPr>
        <w:tab/>
        <w:t xml:space="preserve">Dostupné z: </w:t>
      </w:r>
      <w:hyperlink r:id="rId11" w:history="1">
        <w:r w:rsidRPr="00DD7163">
          <w:rPr>
            <w:rStyle w:val="Hypertextovodkaz"/>
            <w:lang w:val="cs-CZ"/>
          </w:rPr>
          <w:t>https://stag.utb.cz/portal/</w:t>
        </w:r>
      </w:hyperlink>
      <w:r>
        <w:rPr>
          <w:lang w:val="cs-CZ"/>
        </w:rPr>
        <w:t xml:space="preserve"> </w:t>
      </w:r>
    </w:p>
  </w:footnote>
  <w:footnote w:id="13">
    <w:p w14:paraId="1235FBB8" w14:textId="77777777" w:rsidR="00EB5FF9" w:rsidRDefault="00EB5FF9" w:rsidP="002869E0">
      <w:pPr>
        <w:pStyle w:val="Poznmkapodarou1"/>
        <w:shd w:val="clear" w:color="auto" w:fill="auto"/>
        <w:jc w:val="left"/>
      </w:pPr>
      <w:r>
        <w:rPr>
          <w:vertAlign w:val="superscript"/>
          <w:lang w:val="cs-CZ"/>
        </w:rPr>
        <w:footnoteRef/>
      </w:r>
      <w:r>
        <w:rPr>
          <w:lang w:val="cs-CZ"/>
        </w:rPr>
        <w:t xml:space="preserve"> Dostupné z: </w:t>
      </w:r>
      <w:hyperlink r:id="rId12" w:history="1">
        <w:r w:rsidRPr="00DD7163">
          <w:rPr>
            <w:rStyle w:val="Hypertextovodkaz"/>
            <w:lang w:val="cs-CZ"/>
          </w:rPr>
          <w:t>https://www.utb.cz/univerzita/uredni-deska/vnitrni-normy-a-predpisy/vnitrni-predpisy/</w:t>
        </w:r>
      </w:hyperlink>
      <w:r>
        <w:rPr>
          <w:lang w:val="cs-CZ"/>
        </w:rPr>
        <w:t xml:space="preserve"> </w:t>
      </w:r>
    </w:p>
  </w:footnote>
  <w:footnote w:id="14">
    <w:p w14:paraId="3C068BE0" w14:textId="77777777" w:rsidR="00EB5FF9" w:rsidRDefault="00EB5FF9" w:rsidP="002869E0">
      <w:pPr>
        <w:pStyle w:val="Poznmkapodarou1"/>
        <w:shd w:val="clear" w:color="auto" w:fill="auto"/>
        <w:tabs>
          <w:tab w:val="left" w:pos="173"/>
        </w:tabs>
      </w:pPr>
      <w:r>
        <w:rPr>
          <w:vertAlign w:val="superscript"/>
          <w:lang w:val="cs-CZ"/>
        </w:rPr>
        <w:footnoteRef/>
      </w:r>
      <w:r>
        <w:rPr>
          <w:lang w:val="cs-CZ"/>
        </w:rPr>
        <w:tab/>
        <w:t xml:space="preserve">Dostupné z: </w:t>
      </w:r>
      <w:hyperlink r:id="rId13" w:history="1">
        <w:r w:rsidRPr="00DD7163">
          <w:rPr>
            <w:rStyle w:val="Hypertextovodkaz"/>
            <w:lang w:val="cs-CZ"/>
          </w:rPr>
          <w:t>https://fai.utb.cz/o-fakulte/uredni-deska/vnitrni-normy-fai/vnitrni-predpisy-fai/</w:t>
        </w:r>
      </w:hyperlink>
      <w:r>
        <w:rPr>
          <w:lang w:val="cs-CZ"/>
        </w:rPr>
        <w:t xml:space="preserve">  </w:t>
      </w:r>
    </w:p>
  </w:footnote>
  <w:footnote w:id="15">
    <w:p w14:paraId="6230D588" w14:textId="77777777" w:rsidR="00EB5FF9" w:rsidRDefault="00EB5FF9" w:rsidP="002869E0">
      <w:pPr>
        <w:pStyle w:val="Poznmkapodarou1"/>
        <w:shd w:val="clear" w:color="auto" w:fill="auto"/>
        <w:tabs>
          <w:tab w:val="left" w:pos="173"/>
        </w:tabs>
      </w:pPr>
      <w:r>
        <w:rPr>
          <w:vertAlign w:val="superscript"/>
          <w:lang w:val="cs-CZ"/>
        </w:rPr>
        <w:footnoteRef/>
      </w:r>
      <w:r>
        <w:rPr>
          <w:lang w:val="cs-CZ"/>
        </w:rPr>
        <w:tab/>
        <w:t xml:space="preserve">Dostupné z: </w:t>
      </w:r>
      <w:hyperlink r:id="rId14" w:history="1">
        <w:r w:rsidRPr="00DD7163">
          <w:rPr>
            <w:rStyle w:val="Hypertextovodkaz"/>
            <w:lang w:val="pl-PL"/>
          </w:rPr>
          <w:t>https://jobcentrum.utb.cz/index.php?lang=cz</w:t>
        </w:r>
      </w:hyperlink>
      <w:r>
        <w:rPr>
          <w:lang w:val="pl-PL"/>
        </w:rPr>
        <w:t xml:space="preserve"> </w:t>
      </w:r>
    </w:p>
  </w:footnote>
  <w:footnote w:id="16">
    <w:p w14:paraId="067CB55A" w14:textId="77777777" w:rsidR="00EB5FF9" w:rsidRDefault="00EB5FF9" w:rsidP="002869E0">
      <w:pPr>
        <w:pStyle w:val="Poznmkapodarou1"/>
        <w:shd w:val="clear" w:color="auto" w:fill="auto"/>
        <w:tabs>
          <w:tab w:val="left" w:pos="173"/>
        </w:tabs>
      </w:pPr>
      <w:r>
        <w:rPr>
          <w:vertAlign w:val="superscript"/>
          <w:lang w:val="cs-CZ"/>
        </w:rPr>
        <w:footnoteRef/>
      </w:r>
      <w:r>
        <w:rPr>
          <w:lang w:val="cs-CZ"/>
        </w:rPr>
        <w:tab/>
        <w:t xml:space="preserve">Dostupné z: </w:t>
      </w:r>
      <w:hyperlink r:id="rId15" w:history="1">
        <w:r w:rsidRPr="00DD7163">
          <w:rPr>
            <w:rStyle w:val="Hypertextovodkaz"/>
            <w:lang w:val="cs-CZ"/>
          </w:rPr>
          <w:t>https://jobcentrum.utb.cz/index.php?option=com_career&amp;view=offers&amp;Itemid=105&amp;lang=cz</w:t>
        </w:r>
      </w:hyperlink>
      <w:r>
        <w:rPr>
          <w:lang w:val="cs-CZ"/>
        </w:rPr>
        <w:t xml:space="preserve"> </w:t>
      </w:r>
    </w:p>
  </w:footnote>
  <w:footnote w:id="17">
    <w:p w14:paraId="7945E33B" w14:textId="77777777" w:rsidR="00EB5FF9" w:rsidRDefault="00EB5FF9" w:rsidP="002869E0">
      <w:pPr>
        <w:pStyle w:val="Poznmkapodarou1"/>
        <w:shd w:val="clear" w:color="auto" w:fill="auto"/>
        <w:tabs>
          <w:tab w:val="left" w:pos="173"/>
        </w:tabs>
      </w:pPr>
      <w:r>
        <w:rPr>
          <w:vertAlign w:val="superscript"/>
          <w:lang w:val="cs-CZ"/>
        </w:rPr>
        <w:footnoteRef/>
      </w:r>
      <w:r>
        <w:rPr>
          <w:lang w:val="cs-CZ"/>
        </w:rPr>
        <w:tab/>
        <w:t xml:space="preserve">Dostupné z: </w:t>
      </w:r>
      <w:hyperlink r:id="rId16" w:history="1">
        <w:r w:rsidRPr="00DD7163">
          <w:rPr>
            <w:rStyle w:val="Hypertextovodkaz"/>
            <w:lang w:val="cs-CZ"/>
          </w:rPr>
          <w:t>https://jobcentrum.utb.cz/index.php?option=com_content&amp;view=article&amp;id=21&amp;Itemid=156&amp;lang=cz</w:t>
        </w:r>
      </w:hyperlink>
      <w:r>
        <w:rPr>
          <w:lang w:val="cs-CZ"/>
        </w:rPr>
        <w:t xml:space="preserve"> </w:t>
      </w:r>
    </w:p>
  </w:footnote>
  <w:footnote w:id="18">
    <w:p w14:paraId="092B4EB7" w14:textId="77777777" w:rsidR="00EB5FF9" w:rsidRDefault="00EB5FF9" w:rsidP="002869E0">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7" w:history="1">
        <w:r>
          <w:rPr>
            <w:rStyle w:val="Hypertextovodkaz"/>
            <w:lang w:val="cs-CZ"/>
          </w:rPr>
          <w:t>http://digilib.k.utb.cz</w:t>
        </w:r>
      </w:hyperlink>
    </w:p>
  </w:footnote>
  <w:footnote w:id="19">
    <w:p w14:paraId="5D7774C2" w14:textId="77777777" w:rsidR="00EB5FF9" w:rsidRDefault="00EB5FF9" w:rsidP="002869E0">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8" w:history="1">
        <w:r w:rsidRPr="00DD7163">
          <w:rPr>
            <w:rStyle w:val="Hypertextovodkaz"/>
            <w:lang w:val="cs-CZ"/>
          </w:rPr>
          <w:t>https://knihovna.utb.cz/veda-a-vyzkum/podpora-vedy-a-vyzkumu/repozitar-publikacni-cinnosti-utb/</w:t>
        </w:r>
      </w:hyperlink>
      <w:r>
        <w:rPr>
          <w:lang w:val="cs-CZ"/>
        </w:rPr>
        <w:t xml:space="preserve"> </w:t>
      </w:r>
    </w:p>
  </w:footnote>
  <w:footnote w:id="20">
    <w:p w14:paraId="4AC70BBF" w14:textId="77777777" w:rsidR="00EB5FF9" w:rsidRDefault="00EB5FF9" w:rsidP="002869E0">
      <w:pPr>
        <w:pStyle w:val="Poznmkapodarou1"/>
        <w:shd w:val="clear" w:color="auto" w:fill="auto"/>
        <w:tabs>
          <w:tab w:val="left" w:pos="158"/>
        </w:tabs>
        <w:spacing w:line="170" w:lineRule="exact"/>
      </w:pPr>
      <w:r>
        <w:rPr>
          <w:vertAlign w:val="superscript"/>
          <w:lang w:val="cs-CZ"/>
        </w:rPr>
        <w:footnoteRef/>
      </w:r>
      <w:r>
        <w:rPr>
          <w:lang w:val="cs-CZ"/>
        </w:rPr>
        <w:tab/>
        <w:t xml:space="preserve">Seznam všech databází, které má UTB ve Zlíně je dostupný z: </w:t>
      </w:r>
      <w:hyperlink r:id="rId19" w:history="1">
        <w:r w:rsidRPr="00DD7163">
          <w:rPr>
            <w:rStyle w:val="Hypertextovodkaz"/>
            <w:lang w:val="cs-CZ"/>
          </w:rPr>
          <w:t>http://portal.k.utb.cz/databases/alphabetical/?lang=cze</w:t>
        </w:r>
      </w:hyperlink>
      <w:r>
        <w:rPr>
          <w:lang w:val="cs-CZ"/>
        </w:rPr>
        <w:t xml:space="preserve"> </w:t>
      </w:r>
    </w:p>
  </w:footnote>
  <w:footnote w:id="21">
    <w:p w14:paraId="511A6CFC" w14:textId="061D0CBC" w:rsidR="00EB5FF9" w:rsidRDefault="00EB5FF9" w:rsidP="002869E0">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20" w:history="1">
        <w:r w:rsidRPr="004721F0">
          <w:rPr>
            <w:rStyle w:val="Hypertextovodkaz"/>
          </w:rPr>
          <w:t>https://www.utb.cz/univerzita/uredni-deska/vnitrni-normy-a-predpisy/</w:t>
        </w:r>
      </w:hyperlink>
      <w:r>
        <w:t xml:space="preserve"> </w:t>
      </w:r>
    </w:p>
  </w:footnote>
  <w:footnote w:id="22">
    <w:p w14:paraId="7DD3EE23" w14:textId="77777777" w:rsidR="00EB5FF9" w:rsidRPr="00DD2688" w:rsidRDefault="00EB5FF9" w:rsidP="002869E0">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hyperlink r:id="rId21" w:history="1">
        <w:r w:rsidRPr="00DD2688">
          <w:rPr>
            <w:rStyle w:val="Hypertextovodkaz"/>
            <w:rFonts w:asciiTheme="minorHAnsi" w:hAnsiTheme="minorHAnsi"/>
            <w:sz w:val="17"/>
            <w:szCs w:val="17"/>
          </w:rPr>
          <w:t xml:space="preserve">https://www.utb.cz/univerzita/uredni-deska/vnitrni-normy-a-predpisy/vnitrni-predpisy/ </w:t>
        </w:r>
      </w:hyperlink>
    </w:p>
  </w:footnote>
  <w:footnote w:id="23">
    <w:p w14:paraId="004725AA" w14:textId="640BE3F8" w:rsidR="00EB5FF9" w:rsidRPr="00A555A5" w:rsidRDefault="00EB5FF9">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2" w:history="1">
        <w:r w:rsidRPr="00A555A5">
          <w:rPr>
            <w:rStyle w:val="Hypertextovodkaz"/>
            <w:rFonts w:asciiTheme="minorHAnsi" w:hAnsiTheme="minorHAnsi"/>
            <w:sz w:val="17"/>
            <w:szCs w:val="17"/>
          </w:rPr>
          <w:t xml:space="preserve">https://www.utb.cz/univerzita/uredni-deska/ruzne/strategicky-zamer/ </w:t>
        </w:r>
      </w:hyperlink>
      <w:r w:rsidRPr="00A555A5">
        <w:rPr>
          <w:rFonts w:asciiTheme="minorHAnsi" w:hAnsiTheme="minorHAnsi"/>
          <w:sz w:val="17"/>
          <w:szCs w:val="17"/>
        </w:rPr>
        <w:t xml:space="preserve"> </w:t>
      </w:r>
    </w:p>
  </w:footnote>
  <w:footnote w:id="24">
    <w:p w14:paraId="6CDF0105" w14:textId="7B865036" w:rsidR="00EB5FF9" w:rsidRPr="00A555A5" w:rsidRDefault="00EB5FF9">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3" w:history="1">
        <w:r w:rsidRPr="004721F0">
          <w:rPr>
            <w:rStyle w:val="Hypertextovodkaz"/>
            <w:rFonts w:asciiTheme="minorHAnsi" w:hAnsiTheme="minorHAnsi"/>
            <w:sz w:val="17"/>
            <w:szCs w:val="17"/>
          </w:rPr>
          <w:t>https://fai.utb.cz/o-fakulte/uredni-deska/dlouhodoby-zamer-fakulty/</w:t>
        </w:r>
      </w:hyperlink>
      <w:r>
        <w:rPr>
          <w:rFonts w:asciiTheme="minorHAnsi" w:hAnsiTheme="minorHAnsi"/>
          <w:sz w:val="17"/>
          <w:szCs w:val="17"/>
        </w:rPr>
        <w:t xml:space="preserve"> </w:t>
      </w:r>
    </w:p>
  </w:footnote>
  <w:footnote w:id="25">
    <w:p w14:paraId="7977C4A9" w14:textId="689AD009" w:rsidR="00EB5FF9" w:rsidRPr="00A555A5" w:rsidRDefault="00EB5FF9">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4" w:history="1">
        <w:r w:rsidRPr="004721F0">
          <w:rPr>
            <w:rStyle w:val="Hypertextovodkaz"/>
            <w:rFonts w:asciiTheme="minorHAnsi" w:hAnsiTheme="minorHAnsi"/>
            <w:sz w:val="17"/>
            <w:szCs w:val="17"/>
          </w:rPr>
          <w:t>https://fai.utb.cz/o-fakulte/uredni-deska/vnitrni-normy-fai/vnitrni-predpisy-fai/</w:t>
        </w:r>
      </w:hyperlink>
      <w:r>
        <w:rPr>
          <w:rFonts w:asciiTheme="minorHAnsi" w:hAnsiTheme="minorHAnsi"/>
          <w:sz w:val="17"/>
          <w:szCs w:val="17"/>
        </w:rPr>
        <w:t xml:space="preserve"> </w:t>
      </w:r>
    </w:p>
  </w:footnote>
  <w:footnote w:id="26">
    <w:p w14:paraId="45CB16B3" w14:textId="77777777" w:rsidR="00EB5FF9" w:rsidRPr="00A555A5" w:rsidRDefault="00EB5FF9"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5"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1B32A4BA" w14:textId="77777777" w:rsidR="00EB5FF9" w:rsidRPr="00A555A5" w:rsidRDefault="00EB5FF9"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6" w:history="1">
        <w:r w:rsidRPr="00A555A5">
          <w:rPr>
            <w:rStyle w:val="Hypertextovodkaz"/>
            <w:rFonts w:asciiTheme="minorHAnsi" w:hAnsiTheme="minorHAnsi"/>
            <w:sz w:val="17"/>
            <w:szCs w:val="17"/>
          </w:rPr>
          <w:t>https://fai.utb.cz/o-fakulte/uredni-deska/vyrocni-zpravy-fai/</w:t>
        </w:r>
      </w:hyperlink>
    </w:p>
  </w:footnote>
  <w:footnote w:id="28">
    <w:p w14:paraId="00E622EE" w14:textId="77777777" w:rsidR="00EB5FF9" w:rsidRDefault="00EB5FF9"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29">
    <w:p w14:paraId="1A535429" w14:textId="20CB718B" w:rsidR="00B11DFF" w:rsidRDefault="00B11DFF">
      <w:pPr>
        <w:pStyle w:val="Textpoznpodarou"/>
        <w:rPr>
          <w:ins w:id="720" w:author="Martin Sysel" w:date="2018-11-21T09:11:00Z"/>
          <w:rFonts w:asciiTheme="minorHAnsi" w:hAnsiTheme="minorHAnsi"/>
          <w:sz w:val="17"/>
          <w:szCs w:val="17"/>
        </w:rPr>
        <w:pPrChange w:id="721" w:author="Martin Sysel" w:date="2018-11-21T09:10:00Z">
          <w:pPr>
            <w:pStyle w:val="FormtovanvHTML"/>
          </w:pPr>
        </w:pPrChange>
      </w:pPr>
      <w:ins w:id="722" w:author="Martin Sysel" w:date="2018-11-21T09:08:00Z">
        <w:r w:rsidRPr="00B11DFF">
          <w:rPr>
            <w:rStyle w:val="Znakapoznpodarou"/>
            <w:rFonts w:asciiTheme="minorHAnsi" w:hAnsiTheme="minorHAnsi"/>
            <w:sz w:val="17"/>
            <w:szCs w:val="17"/>
            <w:rPrChange w:id="723" w:author="Martin Sysel" w:date="2018-11-21T09:08:00Z">
              <w:rPr>
                <w:rStyle w:val="Znakapoznpodarou"/>
              </w:rPr>
            </w:rPrChange>
          </w:rPr>
          <w:footnoteRef/>
        </w:r>
        <w:r w:rsidRPr="00B11DFF">
          <w:rPr>
            <w:rStyle w:val="Znakapoznpodarou"/>
            <w:rFonts w:asciiTheme="minorHAnsi" w:hAnsiTheme="minorHAnsi"/>
            <w:sz w:val="17"/>
            <w:szCs w:val="17"/>
            <w:rPrChange w:id="724" w:author="Martin Sysel" w:date="2018-11-21T09:08:00Z">
              <w:rPr/>
            </w:rPrChange>
          </w:rPr>
          <w:t xml:space="preserve"> </w:t>
        </w:r>
        <w:r w:rsidRPr="00B11DFF">
          <w:rPr>
            <w:rFonts w:asciiTheme="minorHAnsi" w:hAnsiTheme="minorHAnsi"/>
            <w:sz w:val="17"/>
            <w:szCs w:val="17"/>
            <w:rPrChange w:id="725" w:author="Martin Sysel" w:date="2018-11-21T09:10:00Z">
              <w:rPr/>
            </w:rPrChange>
          </w:rPr>
          <w:t xml:space="preserve">Dostupné z </w:t>
        </w:r>
        <w:r w:rsidRPr="00B11DFF">
          <w:rPr>
            <w:rFonts w:asciiTheme="minorHAnsi" w:hAnsiTheme="minorHAnsi"/>
            <w:color w:val="0000FF"/>
            <w:sz w:val="17"/>
            <w:szCs w:val="17"/>
            <w:u w:val="single"/>
            <w:rPrChange w:id="726" w:author="Martin Sysel" w:date="2018-11-21T09:12:00Z">
              <w:rPr/>
            </w:rPrChange>
          </w:rPr>
          <w:fldChar w:fldCharType="begin"/>
        </w:r>
        <w:r w:rsidRPr="00B11DFF">
          <w:rPr>
            <w:rFonts w:asciiTheme="minorHAnsi" w:hAnsiTheme="minorHAnsi"/>
            <w:color w:val="0000FF"/>
            <w:sz w:val="17"/>
            <w:szCs w:val="17"/>
            <w:u w:val="single"/>
            <w:rPrChange w:id="727" w:author="Martin Sysel" w:date="2018-11-21T09:12:00Z">
              <w:rPr/>
            </w:rPrChange>
          </w:rPr>
          <w:instrText xml:space="preserve"> HYPERLINK "https://fai.utb.cz/veda-a-vyzkum/vedecko-vyzkumna-cinnost/projekty/" </w:instrText>
        </w:r>
        <w:r w:rsidRPr="00B11DFF">
          <w:rPr>
            <w:rFonts w:asciiTheme="minorHAnsi" w:hAnsiTheme="minorHAnsi"/>
            <w:color w:val="0000FF"/>
            <w:sz w:val="17"/>
            <w:szCs w:val="17"/>
            <w:u w:val="single"/>
            <w:rPrChange w:id="728" w:author="Martin Sysel" w:date="2018-11-21T09:12:00Z">
              <w:rPr/>
            </w:rPrChange>
          </w:rPr>
          <w:fldChar w:fldCharType="separate"/>
        </w:r>
        <w:r w:rsidRPr="00B11DFF">
          <w:rPr>
            <w:rFonts w:asciiTheme="minorHAnsi" w:hAnsiTheme="minorHAnsi"/>
            <w:color w:val="0000FF"/>
            <w:sz w:val="17"/>
            <w:szCs w:val="17"/>
            <w:rPrChange w:id="729" w:author="Martin Sysel" w:date="2018-11-21T09:12:00Z">
              <w:rPr>
                <w:rStyle w:val="Hypertextovodkaz"/>
              </w:rPr>
            </w:rPrChange>
          </w:rPr>
          <w:t>https://fai.utb.cz/veda-a-vyzkum/vedecko-vyzkumna-cinnost/projekty/</w:t>
        </w:r>
        <w:r w:rsidRPr="00B11DFF">
          <w:rPr>
            <w:rFonts w:asciiTheme="minorHAnsi" w:hAnsiTheme="minorHAnsi"/>
            <w:color w:val="0000FF"/>
            <w:sz w:val="17"/>
            <w:szCs w:val="17"/>
            <w:u w:val="single"/>
            <w:rPrChange w:id="730" w:author="Martin Sysel" w:date="2018-11-21T09:12:00Z">
              <w:rPr/>
            </w:rPrChange>
          </w:rPr>
          <w:fldChar w:fldCharType="end"/>
        </w:r>
      </w:ins>
    </w:p>
    <w:p w14:paraId="149A4960" w14:textId="77777777" w:rsidR="00B11DFF" w:rsidRPr="00B11DFF" w:rsidRDefault="00B11DFF">
      <w:pPr>
        <w:pStyle w:val="Textpoznpodarou"/>
        <w:rPr>
          <w:ins w:id="731" w:author="Martin Sysel" w:date="2018-11-21T09:08:00Z"/>
          <w:rStyle w:val="Hypertextovodkaz"/>
          <w:sz w:val="17"/>
          <w:szCs w:val="17"/>
          <w:rPrChange w:id="732" w:author="Martin Sysel" w:date="2018-11-21T09:10:00Z">
            <w:rPr>
              <w:ins w:id="733" w:author="Martin Sysel" w:date="2018-11-21T09:08:00Z"/>
            </w:rPr>
          </w:rPrChange>
        </w:rPr>
        <w:pPrChange w:id="734" w:author="Martin Sysel" w:date="2018-11-21T09:10:00Z">
          <w:pPr>
            <w:pStyle w:val="FormtovanvHTML"/>
          </w:pPr>
        </w:pPrChange>
      </w:pPr>
    </w:p>
    <w:p w14:paraId="4ABC8B5B" w14:textId="317395BB" w:rsidR="00B11DFF" w:rsidRPr="00B11DFF" w:rsidRDefault="00B11DFF">
      <w:pPr>
        <w:pStyle w:val="Textpoznpodarou"/>
        <w:rPr>
          <w:rStyle w:val="Hypertextovodkaz"/>
          <w:rFonts w:asciiTheme="minorHAnsi" w:hAnsiTheme="minorHAnsi"/>
          <w:sz w:val="17"/>
          <w:szCs w:val="17"/>
          <w:rPrChange w:id="735" w:author="Martin Sysel" w:date="2018-11-21T09:10:00Z">
            <w:rPr/>
          </w:rPrChange>
        </w:rPr>
      </w:pPr>
    </w:p>
  </w:footnote>
  <w:footnote w:id="30">
    <w:p w14:paraId="48D0E6C7" w14:textId="58E46A6B" w:rsidR="00EB5FF9" w:rsidRPr="00566652" w:rsidRDefault="00EB5FF9">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8"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1">
    <w:p w14:paraId="1BD2B565" w14:textId="45DE1AD0" w:rsidR="00EB5FF9" w:rsidRDefault="00EB5FF9">
      <w:pPr>
        <w:pStyle w:val="Textpoznpodarou"/>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9" w:history="1">
        <w:r w:rsidRPr="006000EB">
          <w:rPr>
            <w:rStyle w:val="Hypertextovodkaz"/>
            <w:rFonts w:asciiTheme="minorHAnsi" w:hAnsiTheme="minorHAnsi" w:cstheme="minorHAnsi"/>
            <w:sz w:val="17"/>
            <w:szCs w:val="17"/>
          </w:rPr>
          <w:t>https://fai.utb.cz/slozeni-rady-studijnich-programu/</w:t>
        </w:r>
      </w:hyperlink>
      <w:r>
        <w:rPr>
          <w:rFonts w:asciiTheme="minorHAnsi" w:hAnsiTheme="minorHAnsi" w:cstheme="minorHAnsi"/>
          <w:sz w:val="17"/>
          <w:szCs w:val="17"/>
        </w:rPr>
        <w:t xml:space="preserve"> </w:t>
      </w:r>
    </w:p>
  </w:footnote>
  <w:footnote w:id="32">
    <w:p w14:paraId="6FDB112F" w14:textId="791E2C5C" w:rsidR="00EB5FF9" w:rsidRPr="00FC6D8D" w:rsidRDefault="00EB5FF9">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hyperlink r:id="rId30" w:history="1">
        <w:r w:rsidRPr="00DD7163">
          <w:rPr>
            <w:rStyle w:val="Hypertextovodkaz"/>
            <w:rFonts w:asciiTheme="minorHAnsi" w:hAnsiTheme="minorHAnsi"/>
            <w:sz w:val="17"/>
            <w:szCs w:val="17"/>
          </w:rPr>
          <w:t>https://www.utb.cz/univerzita/uredni-deska/vnitrni-normy-a-predpisy/vnitrni-predpisy/</w:t>
        </w:r>
      </w:hyperlink>
      <w:r>
        <w:rPr>
          <w:rFonts w:asciiTheme="minorHAnsi" w:hAnsiTheme="minorHAnsi"/>
          <w:sz w:val="17"/>
          <w:szCs w:val="17"/>
        </w:rPr>
        <w:t xml:space="preserve"> </w:t>
      </w:r>
    </w:p>
  </w:footnote>
  <w:footnote w:id="33">
    <w:p w14:paraId="3742DD47" w14:textId="77777777" w:rsidR="00EB5FF9" w:rsidRPr="00255CDA" w:rsidRDefault="00EB5FF9"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1" w:history="1">
        <w:r w:rsidRPr="00255CDA">
          <w:rPr>
            <w:rStyle w:val="Hypertextovodkaz"/>
            <w:rFonts w:asciiTheme="minorHAnsi" w:hAnsiTheme="minorHAnsi" w:cs="Calibri"/>
            <w:sz w:val="17"/>
            <w:szCs w:val="17"/>
            <w:shd w:val="clear" w:color="auto" w:fill="FFFFFF"/>
          </w:rPr>
          <w:t>https://fai.utb.cz/o-fakulte/uredni-deska/vnitrni-normy-fai/vnitrni-predpisy-fai/</w:t>
        </w:r>
      </w:hyperlink>
      <w:r w:rsidRPr="00255CDA">
        <w:rPr>
          <w:rStyle w:val="Poznmkapodarou0"/>
          <w:rFonts w:asciiTheme="minorHAnsi" w:hAnsiTheme="minorHAnsi"/>
        </w:rPr>
        <w:t xml:space="preserve"> </w:t>
      </w:r>
    </w:p>
  </w:footnote>
  <w:footnote w:id="34">
    <w:p w14:paraId="309057FC" w14:textId="77777777" w:rsidR="00EB5FF9" w:rsidRDefault="00EB5FF9"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2"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4C26994E" w14:textId="77777777" w:rsidR="00EB5FF9" w:rsidRPr="00555E78" w:rsidRDefault="00EB5FF9"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33"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60AB7FE8" w14:textId="07EC8422" w:rsidR="00EB5FF9" w:rsidRPr="0073060A" w:rsidRDefault="00EB5FF9"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4" w:history="1">
        <w:r w:rsidRPr="0073060A">
          <w:rPr>
            <w:rStyle w:val="Hypertextovodkaz"/>
            <w:rFonts w:asciiTheme="minorHAnsi" w:hAnsiTheme="minorHAnsi"/>
            <w:sz w:val="17"/>
            <w:szCs w:val="17"/>
          </w:rPr>
          <w:t>https://vyuka.fai.utb.cz</w:t>
        </w:r>
      </w:hyperlink>
    </w:p>
  </w:footnote>
  <w:footnote w:id="37">
    <w:p w14:paraId="1628DE0D" w14:textId="3FD7EDA7" w:rsidR="00EB5FF9" w:rsidRPr="003C6EA7" w:rsidRDefault="00EB5FF9">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35"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8">
    <w:p w14:paraId="00280B37" w14:textId="37CAE226" w:rsidR="00EB5FF9" w:rsidRPr="003C6EA7" w:rsidRDefault="00EB5FF9">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6" w:history="1">
        <w:r w:rsidRPr="003C6EA7">
          <w:rPr>
            <w:rStyle w:val="Hypertextovodkaz"/>
            <w:rFonts w:asciiTheme="minorHAnsi" w:hAnsiTheme="minorHAnsi"/>
            <w:sz w:val="17"/>
            <w:szCs w:val="17"/>
          </w:rPr>
          <w:t>https://fai.utb.cz/o-fakulte/uredni-deska/vnitrni-normy-fai/vnitrni-predpisy-fai/</w:t>
        </w:r>
      </w:hyperlink>
      <w:r w:rsidRPr="003C6EA7">
        <w:rPr>
          <w:rFonts w:asciiTheme="minorHAnsi" w:hAnsiTheme="minorHAnsi"/>
          <w:sz w:val="17"/>
          <w:szCs w:val="17"/>
        </w:rPr>
        <w:t xml:space="preserve"> </w:t>
      </w:r>
    </w:p>
  </w:footnote>
  <w:footnote w:id="39">
    <w:p w14:paraId="304D4F20" w14:textId="239307D7" w:rsidR="00EB5FF9" w:rsidRDefault="00EB5FF9">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7" w:history="1">
        <w:r w:rsidRPr="00DD7163">
          <w:rPr>
            <w:rStyle w:val="Hypertextovodkaz"/>
            <w:rFonts w:asciiTheme="minorHAnsi" w:hAnsiTheme="minorHAnsi"/>
            <w:sz w:val="17"/>
            <w:szCs w:val="17"/>
          </w:rPr>
          <w:t>https://fai.utb.cz/o-fakulte/uredni-deska/vnitrni-normy-fai/smernice-dekana/</w:t>
        </w:r>
      </w:hyperlink>
      <w:r>
        <w:rPr>
          <w:rFonts w:asciiTheme="minorHAnsi" w:hAnsiTheme="minorHAnsi"/>
          <w:sz w:val="17"/>
          <w:szCs w:val="17"/>
        </w:rPr>
        <w:t xml:space="preserve"> </w:t>
      </w:r>
    </w:p>
  </w:footnote>
  <w:footnote w:id="40">
    <w:p w14:paraId="6F0B64FA" w14:textId="7F34CC6B" w:rsidR="00EB5FF9" w:rsidRPr="001C46F5" w:rsidRDefault="00EB5FF9" w:rsidP="00E504F1">
      <w:pPr>
        <w:pStyle w:val="Textpoznpodarou"/>
        <w:rPr>
          <w:rFonts w:asciiTheme="minorHAnsi" w:hAnsiTheme="minorHAnsi" w:cstheme="minorHAnsi"/>
          <w:sz w:val="17"/>
          <w:szCs w:val="17"/>
        </w:rPr>
      </w:pPr>
      <w:r w:rsidRPr="001C46F5">
        <w:rPr>
          <w:rStyle w:val="Znakapoznpodarou"/>
          <w:rFonts w:asciiTheme="minorHAnsi" w:hAnsiTheme="minorHAnsi" w:cstheme="minorHAnsi"/>
          <w:sz w:val="17"/>
          <w:szCs w:val="17"/>
        </w:rPr>
        <w:footnoteRef/>
      </w:r>
      <w:r w:rsidRPr="001C46F5">
        <w:rPr>
          <w:rFonts w:asciiTheme="minorHAnsi" w:hAnsiTheme="minorHAnsi" w:cstheme="minorHAnsi"/>
          <w:sz w:val="17"/>
          <w:szCs w:val="17"/>
        </w:rPr>
        <w:t xml:space="preserve"> Dostupné z: </w:t>
      </w:r>
      <w:hyperlink r:id="rId38" w:history="1">
        <w:r w:rsidRPr="001C46F5">
          <w:rPr>
            <w:rStyle w:val="Hypertextovodkaz"/>
            <w:rFonts w:asciiTheme="minorHAnsi" w:hAnsiTheme="minorHAnsi" w:cstheme="minorHAnsi"/>
            <w:sz w:val="17"/>
            <w:szCs w:val="17"/>
          </w:rPr>
          <w:t>https://fai.utb.cz/o-fakulte/uredni-deska/vyrocni-zpravy-fai/</w:t>
        </w:r>
      </w:hyperlink>
    </w:p>
  </w:footnote>
  <w:footnote w:id="41">
    <w:p w14:paraId="5CFD6389" w14:textId="77777777" w:rsidR="00EB5FF9" w:rsidRPr="00F312A2" w:rsidRDefault="00EB5FF9" w:rsidP="00A407FA">
      <w:pPr>
        <w:pStyle w:val="Textpoznpodarou"/>
        <w:rPr>
          <w:rFonts w:asciiTheme="minorHAnsi" w:hAnsiTheme="minorHAnsi" w:cstheme="minorHAnsi"/>
          <w:sz w:val="17"/>
          <w:szCs w:val="17"/>
        </w:rPr>
      </w:pPr>
      <w:r w:rsidRPr="00F312A2">
        <w:rPr>
          <w:rStyle w:val="Znakapoznpodarou"/>
          <w:rFonts w:asciiTheme="minorHAnsi" w:hAnsiTheme="minorHAnsi" w:cstheme="minorHAnsi"/>
          <w:sz w:val="17"/>
          <w:szCs w:val="17"/>
        </w:rPr>
        <w:footnoteRef/>
      </w:r>
      <w:r w:rsidRPr="00F312A2">
        <w:rPr>
          <w:rFonts w:asciiTheme="minorHAnsi" w:hAnsiTheme="minorHAnsi" w:cstheme="minorHAnsi"/>
          <w:sz w:val="17"/>
          <w:szCs w:val="17"/>
        </w:rPr>
        <w:t xml:space="preserve"> Dostupné z: </w:t>
      </w:r>
      <w:hyperlink r:id="rId39" w:history="1">
        <w:r w:rsidRPr="00F312A2">
          <w:rPr>
            <w:rStyle w:val="Hypertextovodkaz"/>
            <w:rFonts w:asciiTheme="minorHAnsi" w:hAnsiTheme="minorHAnsi" w:cstheme="minorHAnsi"/>
            <w:sz w:val="17"/>
            <w:szCs w:val="17"/>
          </w:rPr>
          <w:t>http://www.msmt.cz/vyzkum-a-vyvoj-2/zakon-c-111-1998-sb-o-vysokych-skolach</w:t>
        </w:r>
      </w:hyperlink>
      <w:r w:rsidRPr="00F312A2">
        <w:rPr>
          <w:rFonts w:asciiTheme="minorHAnsi" w:hAnsiTheme="minorHAnsi" w:cstheme="minorHAnsi"/>
          <w:sz w:val="17"/>
          <w:szCs w:val="17"/>
        </w:rPr>
        <w:t xml:space="preserve"> </w:t>
      </w:r>
    </w:p>
  </w:footnote>
  <w:footnote w:id="42">
    <w:p w14:paraId="7FE06232" w14:textId="77777777" w:rsidR="00EB5FF9" w:rsidRPr="00F312A2" w:rsidRDefault="00EB5FF9" w:rsidP="00A407FA">
      <w:pPr>
        <w:pStyle w:val="Textpoznpodarou"/>
        <w:rPr>
          <w:rFonts w:asciiTheme="minorHAnsi" w:hAnsiTheme="minorHAnsi" w:cstheme="minorHAnsi"/>
          <w:sz w:val="17"/>
          <w:szCs w:val="17"/>
        </w:rPr>
      </w:pPr>
      <w:r w:rsidRPr="00F312A2">
        <w:rPr>
          <w:rStyle w:val="Znakapoznpodarou"/>
          <w:rFonts w:asciiTheme="minorHAnsi" w:hAnsiTheme="minorHAnsi" w:cstheme="minorHAnsi"/>
          <w:sz w:val="17"/>
          <w:szCs w:val="17"/>
        </w:rPr>
        <w:footnoteRef/>
      </w:r>
      <w:r w:rsidRPr="00F312A2">
        <w:rPr>
          <w:rFonts w:asciiTheme="minorHAnsi" w:hAnsiTheme="minorHAnsi" w:cstheme="minorHAnsi"/>
          <w:sz w:val="17"/>
          <w:szCs w:val="17"/>
        </w:rPr>
        <w:t xml:space="preserve"> Dostupné z: </w:t>
      </w:r>
      <w:hyperlink r:id="rId40" w:history="1">
        <w:r w:rsidRPr="00F312A2">
          <w:rPr>
            <w:rStyle w:val="Hypertextovodkaz"/>
            <w:rFonts w:asciiTheme="minorHAnsi" w:hAnsiTheme="minorHAnsi" w:cstheme="minorHAnsi"/>
            <w:sz w:val="17"/>
            <w:szCs w:val="17"/>
          </w:rPr>
          <w:t>https://www.utb.cz/univerzita/uredni-deska/vnitrni-normy-a-predpisy/vnitrni-predpisy/</w:t>
        </w:r>
      </w:hyperlink>
      <w:r w:rsidRPr="00F312A2">
        <w:rPr>
          <w:rFonts w:asciiTheme="minorHAnsi" w:hAnsiTheme="minorHAnsi" w:cstheme="minorHAnsi"/>
          <w:sz w:val="17"/>
          <w:szCs w:val="17"/>
        </w:rPr>
        <w:t xml:space="preserve"> </w:t>
      </w:r>
    </w:p>
  </w:footnote>
  <w:footnote w:id="43">
    <w:p w14:paraId="5E2419CA" w14:textId="77777777" w:rsidR="00EB5FF9" w:rsidRPr="000F4911" w:rsidRDefault="00EB5FF9" w:rsidP="00A407FA">
      <w:pPr>
        <w:pStyle w:val="Textpoznpodarou"/>
      </w:pPr>
      <w:r w:rsidRPr="00F312A2">
        <w:rPr>
          <w:rStyle w:val="Znakapoznpodarou"/>
          <w:rFonts w:asciiTheme="minorHAnsi" w:hAnsiTheme="minorHAnsi" w:cstheme="minorHAnsi"/>
          <w:sz w:val="17"/>
          <w:szCs w:val="17"/>
        </w:rPr>
        <w:footnoteRef/>
      </w:r>
      <w:r w:rsidRPr="00F312A2">
        <w:rPr>
          <w:rFonts w:asciiTheme="minorHAnsi" w:hAnsiTheme="minorHAnsi" w:cstheme="minorHAnsi"/>
          <w:sz w:val="17"/>
          <w:szCs w:val="17"/>
        </w:rPr>
        <w:t xml:space="preserve"> Citace z vnitřního předpisu „</w:t>
      </w:r>
      <w:r w:rsidRPr="00F312A2">
        <w:rPr>
          <w:rFonts w:asciiTheme="minorHAnsi" w:hAnsiTheme="minorHAnsi" w:cstheme="minorHAnsi"/>
          <w:color w:val="auto"/>
          <w:sz w:val="17"/>
          <w:szCs w:val="17"/>
        </w:rPr>
        <w:t>Řád pro tvorbu, schvalování, uskutečňování a změny studijních programů UTB ve Zlíně</w:t>
      </w:r>
      <w:r w:rsidRPr="00DC12E9">
        <w:rPr>
          <w:rFonts w:asciiTheme="minorHAnsi" w:hAnsiTheme="minorHAnsi" w:cstheme="minorHAnsi"/>
          <w:color w:val="auto"/>
        </w:rPr>
        <w:t>“</w:t>
      </w:r>
    </w:p>
  </w:footnote>
  <w:footnote w:id="44">
    <w:p w14:paraId="32BDD518" w14:textId="55519975" w:rsidR="00EB5FF9" w:rsidRPr="00F312A2" w:rsidRDefault="00EB5FF9">
      <w:pPr>
        <w:pStyle w:val="Textpoznpodarou"/>
        <w:rPr>
          <w:rFonts w:asciiTheme="minorHAnsi" w:hAnsiTheme="minorHAnsi" w:cstheme="minorHAnsi"/>
          <w:sz w:val="17"/>
          <w:szCs w:val="17"/>
        </w:rPr>
      </w:pPr>
      <w:r w:rsidRPr="00F312A2">
        <w:rPr>
          <w:rStyle w:val="Znakapoznpodarou"/>
          <w:rFonts w:asciiTheme="minorHAnsi" w:hAnsiTheme="minorHAnsi" w:cstheme="minorHAnsi"/>
          <w:sz w:val="17"/>
          <w:szCs w:val="17"/>
        </w:rPr>
        <w:footnoteRef/>
      </w:r>
      <w:r w:rsidRPr="00F312A2">
        <w:rPr>
          <w:rFonts w:asciiTheme="minorHAnsi" w:hAnsiTheme="minorHAnsi" w:cstheme="minorHAnsi"/>
          <w:sz w:val="17"/>
          <w:szCs w:val="17"/>
        </w:rPr>
        <w:t xml:space="preserve"> Dostupné z: </w:t>
      </w:r>
      <w:hyperlink r:id="rId41" w:history="1">
        <w:r w:rsidRPr="00F312A2">
          <w:rPr>
            <w:rStyle w:val="Hypertextovodkaz"/>
            <w:rFonts w:asciiTheme="minorHAnsi" w:hAnsiTheme="minorHAnsi" w:cstheme="minorHAnsi"/>
            <w:sz w:val="17"/>
            <w:szCs w:val="17"/>
          </w:rPr>
          <w:t>https://www.utb.cz/univerzita/uredni-deska/vnitrni-normy-a-predpisy/vnitrni-predpisy/</w:t>
        </w:r>
      </w:hyperlink>
      <w:r w:rsidRPr="00F312A2">
        <w:rPr>
          <w:rFonts w:asciiTheme="minorHAnsi" w:hAnsiTheme="minorHAnsi" w:cs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DD10" w14:textId="748DD931" w:rsidR="00EB5FF9" w:rsidRDefault="00EB5FF9" w:rsidP="00323CFF">
    <w:pPr>
      <w:pStyle w:val="Zhlav"/>
      <w:jc w:val="center"/>
    </w:pPr>
    <w:r>
      <w:t>Univerzita Tomáše Bati ve Zlíně, Fakulta aplikované informatiky</w:t>
    </w:r>
  </w:p>
  <w:p w14:paraId="2625006B" w14:textId="5BE0F83F" w:rsidR="00EB5FF9" w:rsidRDefault="00EB5FF9" w:rsidP="00323CFF">
    <w:pPr>
      <w:pStyle w:val="Zhlav"/>
      <w:jc w:val="center"/>
    </w:pPr>
    <w:r>
      <w:t>SP: Informační technologie v administrativě</w:t>
    </w:r>
  </w:p>
  <w:p w14:paraId="3A1B09B7" w14:textId="77777777" w:rsidR="00EB5FF9" w:rsidRDefault="00EB5FF9" w:rsidP="00323CFF">
    <w:pPr>
      <w:pStyle w:val="Zhlav"/>
      <w:jc w:val="center"/>
    </w:pPr>
  </w:p>
  <w:p w14:paraId="3A509416" w14:textId="77777777" w:rsidR="00EB5FF9" w:rsidRDefault="00EB5FF9"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BBFA" w14:textId="77777777" w:rsidR="00EB5FF9" w:rsidRDefault="00EB5FF9" w:rsidP="00323CFF">
    <w:pPr>
      <w:pStyle w:val="Zhlav"/>
      <w:jc w:val="center"/>
    </w:pPr>
    <w:r>
      <w:t>Univerzita Tomáše Bati ve Zlíně, Fakulta aplikované informatiky</w:t>
    </w:r>
  </w:p>
  <w:p w14:paraId="48F91566" w14:textId="60A07FB9" w:rsidR="00EB5FF9" w:rsidRDefault="00EB5FF9" w:rsidP="00323CFF">
    <w:pPr>
      <w:pStyle w:val="Zhlav"/>
      <w:jc w:val="center"/>
    </w:pPr>
    <w:r>
      <w:t>SP: Informační technologie v administrativě</w:t>
    </w:r>
  </w:p>
  <w:p w14:paraId="6EE678D0" w14:textId="77777777" w:rsidR="00EB5FF9" w:rsidRDefault="00EB5FF9">
    <w:pPr>
      <w:pStyle w:val="Zhlav"/>
    </w:pPr>
  </w:p>
  <w:p w14:paraId="16B6D102" w14:textId="77777777" w:rsidR="00EB5FF9" w:rsidRDefault="00EB5FF9">
    <w:pPr>
      <w:pStyle w:val="Zhlav"/>
    </w:pPr>
  </w:p>
  <w:p w14:paraId="7E7D033A" w14:textId="77777777" w:rsidR="00EB5FF9" w:rsidRDefault="00EB5FF9">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02175A9"/>
    <w:multiLevelType w:val="hybridMultilevel"/>
    <w:tmpl w:val="4822B3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F87AE2"/>
    <w:multiLevelType w:val="hybridMultilevel"/>
    <w:tmpl w:val="F23A5A2C"/>
    <w:lvl w:ilvl="0" w:tplc="C41C19CE">
      <w:start w:val="1"/>
      <w:numFmt w:val="lowerLetter"/>
      <w:pStyle w:val="Psmenkov1"/>
      <w:lvlText w:val="%1)"/>
      <w:lvlJc w:val="left"/>
      <w:pPr>
        <w:ind w:left="53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 w15:restartNumberingAfterBreak="0">
    <w:nsid w:val="23E12D54"/>
    <w:multiLevelType w:val="hybridMultilevel"/>
    <w:tmpl w:val="34BEB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C85AB1"/>
    <w:multiLevelType w:val="hybridMultilevel"/>
    <w:tmpl w:val="EAE625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AC61E1"/>
    <w:multiLevelType w:val="hybridMultilevel"/>
    <w:tmpl w:val="94C48B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F5A2747"/>
    <w:multiLevelType w:val="hybridMultilevel"/>
    <w:tmpl w:val="3448FEA2"/>
    <w:lvl w:ilvl="0" w:tplc="9564C042">
      <w:start w:val="1"/>
      <w:numFmt w:val="decimal"/>
      <w:pStyle w:val="Psmenkov6"/>
      <w:lvlText w:val="%1."/>
      <w:lvlJc w:val="left"/>
      <w:pPr>
        <w:ind w:left="5382" w:hanging="360"/>
      </w:pPr>
      <w:rPr>
        <w:rFonts w:ascii="Times New Roman" w:eastAsia="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DA266FEA">
      <w:start w:val="1"/>
      <w:numFmt w:val="upperRoman"/>
      <w:lvlText w:val="%2."/>
      <w:lvlJc w:val="left"/>
      <w:pPr>
        <w:ind w:left="-623" w:hanging="360"/>
      </w:pPr>
      <w:rPr>
        <w:sz w:val="24"/>
      </w:rPr>
    </w:lvl>
    <w:lvl w:ilvl="2" w:tplc="DA266FEA">
      <w:start w:val="1"/>
      <w:numFmt w:val="upperRoman"/>
      <w:lvlText w:val="%3."/>
      <w:lvlJc w:val="left"/>
      <w:pPr>
        <w:ind w:left="784" w:hanging="867"/>
      </w:pPr>
    </w:lvl>
    <w:lvl w:ilvl="3" w:tplc="0405000F">
      <w:start w:val="1"/>
      <w:numFmt w:val="decimal"/>
      <w:lvlText w:val="%4."/>
      <w:lvlJc w:val="left"/>
      <w:pPr>
        <w:ind w:left="817" w:hanging="360"/>
      </w:pPr>
      <w:rPr>
        <w:rFonts w:cs="Times New Roman"/>
      </w:rPr>
    </w:lvl>
    <w:lvl w:ilvl="4" w:tplc="04050019">
      <w:start w:val="1"/>
      <w:numFmt w:val="lowerLetter"/>
      <w:lvlText w:val="%5."/>
      <w:lvlJc w:val="left"/>
      <w:pPr>
        <w:ind w:left="1537" w:hanging="360"/>
      </w:pPr>
      <w:rPr>
        <w:rFonts w:cs="Times New Roman"/>
      </w:rPr>
    </w:lvl>
    <w:lvl w:ilvl="5" w:tplc="0405001B">
      <w:start w:val="1"/>
      <w:numFmt w:val="lowerRoman"/>
      <w:lvlText w:val="%6."/>
      <w:lvlJc w:val="right"/>
      <w:pPr>
        <w:ind w:left="2257" w:hanging="180"/>
      </w:pPr>
      <w:rPr>
        <w:rFonts w:cs="Times New Roman"/>
      </w:rPr>
    </w:lvl>
    <w:lvl w:ilvl="6" w:tplc="0405000F">
      <w:start w:val="1"/>
      <w:numFmt w:val="decimal"/>
      <w:lvlText w:val="%7."/>
      <w:lvlJc w:val="left"/>
      <w:pPr>
        <w:ind w:left="2977" w:hanging="360"/>
      </w:pPr>
      <w:rPr>
        <w:rFonts w:cs="Times New Roman"/>
      </w:rPr>
    </w:lvl>
    <w:lvl w:ilvl="7" w:tplc="04050019">
      <w:start w:val="1"/>
      <w:numFmt w:val="lowerLetter"/>
      <w:lvlText w:val="%8."/>
      <w:lvlJc w:val="left"/>
      <w:pPr>
        <w:ind w:left="3697" w:hanging="360"/>
      </w:pPr>
      <w:rPr>
        <w:rFonts w:cs="Times New Roman"/>
      </w:rPr>
    </w:lvl>
    <w:lvl w:ilvl="8" w:tplc="0405001B">
      <w:start w:val="1"/>
      <w:numFmt w:val="lowerRoman"/>
      <w:lvlText w:val="%9."/>
      <w:lvlJc w:val="right"/>
      <w:pPr>
        <w:ind w:left="4417" w:hanging="180"/>
      </w:pPr>
      <w:rPr>
        <w:rFonts w:cs="Times New Roman"/>
      </w:rPr>
    </w:lvl>
  </w:abstractNum>
  <w:abstractNum w:abstractNumId="11"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50285A43"/>
    <w:multiLevelType w:val="hybridMultilevel"/>
    <w:tmpl w:val="1118429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1237F5C"/>
    <w:multiLevelType w:val="hybridMultilevel"/>
    <w:tmpl w:val="A412CC44"/>
    <w:lvl w:ilvl="0" w:tplc="0405000F">
      <w:start w:val="1"/>
      <w:numFmt w:val="decimal"/>
      <w:lvlText w:val="%1."/>
      <w:lvlJc w:val="left"/>
      <w:pPr>
        <w:ind w:left="360" w:hanging="360"/>
      </w:pPr>
    </w:lvl>
    <w:lvl w:ilvl="1" w:tplc="04050017">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15:restartNumberingAfterBreak="0">
    <w:nsid w:val="52165D1C"/>
    <w:multiLevelType w:val="hybridMultilevel"/>
    <w:tmpl w:val="E684E24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17"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6950348"/>
    <w:multiLevelType w:val="hybridMultilevel"/>
    <w:tmpl w:val="0CE4C5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0" w15:restartNumberingAfterBreak="0">
    <w:nsid w:val="786F0A62"/>
    <w:multiLevelType w:val="hybridMultilevel"/>
    <w:tmpl w:val="2814E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E66529A"/>
    <w:multiLevelType w:val="hybridMultilevel"/>
    <w:tmpl w:val="5F48BD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12"/>
  </w:num>
  <w:num w:numId="4">
    <w:abstractNumId w:val="17"/>
  </w:num>
  <w:num w:numId="5">
    <w:abstractNumId w:val="5"/>
  </w:num>
  <w:num w:numId="6">
    <w:abstractNumId w:val="11"/>
  </w:num>
  <w:num w:numId="7">
    <w:abstractNumId w:val="1"/>
  </w:num>
  <w:num w:numId="8">
    <w:abstractNumId w:val="9"/>
  </w:num>
  <w:num w:numId="9">
    <w:abstractNumId w:val="3"/>
    <w:lvlOverride w:ilvl="0">
      <w:startOverride w:val="1"/>
    </w:lvlOverride>
  </w:num>
  <w:num w:numId="10">
    <w:abstractNumId w:val="3"/>
    <w:lvlOverride w:ilvl="0">
      <w:startOverride w:val="1"/>
    </w:lvlOverride>
  </w:num>
  <w:num w:numId="11">
    <w:abstractNumId w:val="3"/>
  </w:num>
  <w:num w:numId="12">
    <w:abstractNumId w:val="7"/>
  </w:num>
  <w:num w:numId="13">
    <w:abstractNumId w:val="2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0"/>
  </w:num>
  <w:num w:numId="18">
    <w:abstractNumId w:val="6"/>
  </w:num>
  <w:num w:numId="19">
    <w:abstractNumId w:val="2"/>
  </w:num>
  <w:num w:numId="20">
    <w:abstractNumId w:val="4"/>
  </w:num>
  <w:num w:numId="21">
    <w:abstractNumId w:val="18"/>
  </w:num>
  <w:num w:numId="22">
    <w:abstractNumId w:val="8"/>
  </w:num>
  <w:num w:numId="23">
    <w:abstractNumId w:val="13"/>
  </w:num>
  <w:num w:numId="24">
    <w:abstractNumId w:val="15"/>
  </w:num>
  <w:num w:numId="25">
    <w:abstractNumId w:val="16"/>
    <w:lvlOverride w:ilvl="0">
      <w:startOverride w:val="1"/>
    </w:lvlOverride>
  </w:num>
  <w:num w:numId="26">
    <w:abstractNumId w:val="16"/>
    <w:lvlOverride w:ilvl="0">
      <w:startOverride w:val="1"/>
    </w:lvlOverride>
  </w:num>
  <w:num w:numId="27">
    <w:abstractNumId w:val="3"/>
    <w:lvlOverride w:ilvl="0">
      <w:startOverride w:val="1"/>
    </w:lvlOverride>
  </w:num>
  <w:num w:numId="28">
    <w:abstractNumId w:val="16"/>
    <w:lvlOverride w:ilvl="0">
      <w:startOverride w:val="1"/>
    </w:lvlOverride>
  </w:num>
  <w:num w:numId="29">
    <w:abstractNumId w:val="16"/>
    <w:lvlOverride w:ilvl="0">
      <w:startOverride w:val="1"/>
    </w:lvlOverride>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Sysel">
    <w15:presenceInfo w15:providerId="Windows Live" w15:userId="0a4c8b88fb4ccdd6"/>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wFAHtUMlwtAAAA"/>
  </w:docVars>
  <w:rsids>
    <w:rsidRoot w:val="00F319E6"/>
    <w:rsid w:val="0000143B"/>
    <w:rsid w:val="00002C6E"/>
    <w:rsid w:val="00004C74"/>
    <w:rsid w:val="00004C7B"/>
    <w:rsid w:val="000056D8"/>
    <w:rsid w:val="0001084D"/>
    <w:rsid w:val="0001577C"/>
    <w:rsid w:val="0003370D"/>
    <w:rsid w:val="0003375C"/>
    <w:rsid w:val="00035512"/>
    <w:rsid w:val="00035992"/>
    <w:rsid w:val="00041841"/>
    <w:rsid w:val="00043893"/>
    <w:rsid w:val="00044E6E"/>
    <w:rsid w:val="000500A6"/>
    <w:rsid w:val="00052141"/>
    <w:rsid w:val="00055B3D"/>
    <w:rsid w:val="00062667"/>
    <w:rsid w:val="000631E5"/>
    <w:rsid w:val="00073373"/>
    <w:rsid w:val="0007448D"/>
    <w:rsid w:val="000753D5"/>
    <w:rsid w:val="00081CB1"/>
    <w:rsid w:val="000844CF"/>
    <w:rsid w:val="000855AE"/>
    <w:rsid w:val="00086129"/>
    <w:rsid w:val="000A02DE"/>
    <w:rsid w:val="000A61CE"/>
    <w:rsid w:val="000B0420"/>
    <w:rsid w:val="000B1861"/>
    <w:rsid w:val="000B3D78"/>
    <w:rsid w:val="000B767B"/>
    <w:rsid w:val="000B7E36"/>
    <w:rsid w:val="000C0F04"/>
    <w:rsid w:val="000C3BE7"/>
    <w:rsid w:val="000C649E"/>
    <w:rsid w:val="000D12E9"/>
    <w:rsid w:val="000D5585"/>
    <w:rsid w:val="000E384E"/>
    <w:rsid w:val="000E539D"/>
    <w:rsid w:val="001114D9"/>
    <w:rsid w:val="00120DF4"/>
    <w:rsid w:val="00121EBF"/>
    <w:rsid w:val="0013247E"/>
    <w:rsid w:val="00134885"/>
    <w:rsid w:val="00136E2C"/>
    <w:rsid w:val="001451D7"/>
    <w:rsid w:val="001500FC"/>
    <w:rsid w:val="00155275"/>
    <w:rsid w:val="0016346C"/>
    <w:rsid w:val="00164E4A"/>
    <w:rsid w:val="00173CA8"/>
    <w:rsid w:val="00173DE9"/>
    <w:rsid w:val="00175912"/>
    <w:rsid w:val="00177778"/>
    <w:rsid w:val="00181A36"/>
    <w:rsid w:val="00181AEC"/>
    <w:rsid w:val="00186710"/>
    <w:rsid w:val="001922BD"/>
    <w:rsid w:val="001936AA"/>
    <w:rsid w:val="0019620C"/>
    <w:rsid w:val="001A34E6"/>
    <w:rsid w:val="001A3632"/>
    <w:rsid w:val="001A4018"/>
    <w:rsid w:val="001B059E"/>
    <w:rsid w:val="001B6F57"/>
    <w:rsid w:val="001B7576"/>
    <w:rsid w:val="001C01E2"/>
    <w:rsid w:val="001C0573"/>
    <w:rsid w:val="001C46F5"/>
    <w:rsid w:val="001C4753"/>
    <w:rsid w:val="001D00DD"/>
    <w:rsid w:val="001D0EB4"/>
    <w:rsid w:val="001D6EC2"/>
    <w:rsid w:val="001E4BF9"/>
    <w:rsid w:val="001E7A6B"/>
    <w:rsid w:val="001F1CD6"/>
    <w:rsid w:val="001F6954"/>
    <w:rsid w:val="00200AAF"/>
    <w:rsid w:val="00201155"/>
    <w:rsid w:val="00201874"/>
    <w:rsid w:val="00201C54"/>
    <w:rsid w:val="0020313F"/>
    <w:rsid w:val="00204E9A"/>
    <w:rsid w:val="00214957"/>
    <w:rsid w:val="00223070"/>
    <w:rsid w:val="00223FDF"/>
    <w:rsid w:val="00224C68"/>
    <w:rsid w:val="00231D28"/>
    <w:rsid w:val="00233FF6"/>
    <w:rsid w:val="002375D1"/>
    <w:rsid w:val="00245032"/>
    <w:rsid w:val="002471C4"/>
    <w:rsid w:val="002514E0"/>
    <w:rsid w:val="00255CDA"/>
    <w:rsid w:val="00262C6B"/>
    <w:rsid w:val="002633BF"/>
    <w:rsid w:val="00263DD3"/>
    <w:rsid w:val="002668B5"/>
    <w:rsid w:val="0027246D"/>
    <w:rsid w:val="00281294"/>
    <w:rsid w:val="0028638D"/>
    <w:rsid w:val="002869E0"/>
    <w:rsid w:val="0029472C"/>
    <w:rsid w:val="00295B7B"/>
    <w:rsid w:val="002A7CAB"/>
    <w:rsid w:val="002B0F85"/>
    <w:rsid w:val="002B45CD"/>
    <w:rsid w:val="002D236A"/>
    <w:rsid w:val="002F1D94"/>
    <w:rsid w:val="002F2B9F"/>
    <w:rsid w:val="00300D9C"/>
    <w:rsid w:val="003077E4"/>
    <w:rsid w:val="003167E1"/>
    <w:rsid w:val="00317D1C"/>
    <w:rsid w:val="00320019"/>
    <w:rsid w:val="00320E00"/>
    <w:rsid w:val="00323CFF"/>
    <w:rsid w:val="0032589C"/>
    <w:rsid w:val="00331143"/>
    <w:rsid w:val="00333256"/>
    <w:rsid w:val="00333306"/>
    <w:rsid w:val="00337A14"/>
    <w:rsid w:val="003411FE"/>
    <w:rsid w:val="00341363"/>
    <w:rsid w:val="00344DD5"/>
    <w:rsid w:val="0034551E"/>
    <w:rsid w:val="003477B8"/>
    <w:rsid w:val="00351B31"/>
    <w:rsid w:val="003607AA"/>
    <w:rsid w:val="003628C7"/>
    <w:rsid w:val="003666A4"/>
    <w:rsid w:val="00370D77"/>
    <w:rsid w:val="00373341"/>
    <w:rsid w:val="00381182"/>
    <w:rsid w:val="00385A19"/>
    <w:rsid w:val="003937C8"/>
    <w:rsid w:val="003946FD"/>
    <w:rsid w:val="003A2AA7"/>
    <w:rsid w:val="003A4E63"/>
    <w:rsid w:val="003A50A9"/>
    <w:rsid w:val="003A72D0"/>
    <w:rsid w:val="003B6392"/>
    <w:rsid w:val="003C6EA7"/>
    <w:rsid w:val="003D3986"/>
    <w:rsid w:val="003D6CE9"/>
    <w:rsid w:val="003E1F40"/>
    <w:rsid w:val="003E575F"/>
    <w:rsid w:val="003E7794"/>
    <w:rsid w:val="003F21E3"/>
    <w:rsid w:val="003F33F3"/>
    <w:rsid w:val="003F488C"/>
    <w:rsid w:val="003F5552"/>
    <w:rsid w:val="00404117"/>
    <w:rsid w:val="00405989"/>
    <w:rsid w:val="00406630"/>
    <w:rsid w:val="00411DA0"/>
    <w:rsid w:val="0041224F"/>
    <w:rsid w:val="0041611E"/>
    <w:rsid w:val="004171E5"/>
    <w:rsid w:val="004300DF"/>
    <w:rsid w:val="0043086B"/>
    <w:rsid w:val="00432FC1"/>
    <w:rsid w:val="00433CA9"/>
    <w:rsid w:val="00434076"/>
    <w:rsid w:val="00436608"/>
    <w:rsid w:val="004400D6"/>
    <w:rsid w:val="00446AF1"/>
    <w:rsid w:val="004531BA"/>
    <w:rsid w:val="0045701F"/>
    <w:rsid w:val="00465D32"/>
    <w:rsid w:val="004700AE"/>
    <w:rsid w:val="00475A28"/>
    <w:rsid w:val="00476795"/>
    <w:rsid w:val="00483B26"/>
    <w:rsid w:val="004866D3"/>
    <w:rsid w:val="00493DAD"/>
    <w:rsid w:val="00496B72"/>
    <w:rsid w:val="004A05CB"/>
    <w:rsid w:val="004A13A6"/>
    <w:rsid w:val="004A4774"/>
    <w:rsid w:val="004A74F8"/>
    <w:rsid w:val="004B61D7"/>
    <w:rsid w:val="004D2134"/>
    <w:rsid w:val="004D3F0F"/>
    <w:rsid w:val="004D6321"/>
    <w:rsid w:val="004D6D6D"/>
    <w:rsid w:val="004E0A0A"/>
    <w:rsid w:val="004E17F8"/>
    <w:rsid w:val="004E4870"/>
    <w:rsid w:val="004E7DB7"/>
    <w:rsid w:val="004F1106"/>
    <w:rsid w:val="004F3AD7"/>
    <w:rsid w:val="004F596E"/>
    <w:rsid w:val="005029DD"/>
    <w:rsid w:val="0050689E"/>
    <w:rsid w:val="0051447F"/>
    <w:rsid w:val="00517223"/>
    <w:rsid w:val="005226E9"/>
    <w:rsid w:val="005255DB"/>
    <w:rsid w:val="00531B45"/>
    <w:rsid w:val="00533ED6"/>
    <w:rsid w:val="0053446A"/>
    <w:rsid w:val="00535182"/>
    <w:rsid w:val="005360DC"/>
    <w:rsid w:val="0053658B"/>
    <w:rsid w:val="0054199D"/>
    <w:rsid w:val="0054435B"/>
    <w:rsid w:val="00544CBB"/>
    <w:rsid w:val="005535B0"/>
    <w:rsid w:val="00554AC9"/>
    <w:rsid w:val="00555E78"/>
    <w:rsid w:val="00557A73"/>
    <w:rsid w:val="00561085"/>
    <w:rsid w:val="00562170"/>
    <w:rsid w:val="0056271C"/>
    <w:rsid w:val="00562D65"/>
    <w:rsid w:val="005646E2"/>
    <w:rsid w:val="00566652"/>
    <w:rsid w:val="00580488"/>
    <w:rsid w:val="0058119C"/>
    <w:rsid w:val="005822AA"/>
    <w:rsid w:val="005956F3"/>
    <w:rsid w:val="005A15AD"/>
    <w:rsid w:val="005B3EFA"/>
    <w:rsid w:val="005C1A8B"/>
    <w:rsid w:val="005C3B1D"/>
    <w:rsid w:val="005C44DE"/>
    <w:rsid w:val="005C5886"/>
    <w:rsid w:val="005C7349"/>
    <w:rsid w:val="005D2493"/>
    <w:rsid w:val="005D70FE"/>
    <w:rsid w:val="005E1E1C"/>
    <w:rsid w:val="005E7EB9"/>
    <w:rsid w:val="005F20EB"/>
    <w:rsid w:val="005F590A"/>
    <w:rsid w:val="00606C42"/>
    <w:rsid w:val="0062006E"/>
    <w:rsid w:val="00623E2A"/>
    <w:rsid w:val="0062447E"/>
    <w:rsid w:val="00627B02"/>
    <w:rsid w:val="00632249"/>
    <w:rsid w:val="00641826"/>
    <w:rsid w:val="00647634"/>
    <w:rsid w:val="00650764"/>
    <w:rsid w:val="006510A4"/>
    <w:rsid w:val="00651712"/>
    <w:rsid w:val="0065604D"/>
    <w:rsid w:val="00657246"/>
    <w:rsid w:val="00660D87"/>
    <w:rsid w:val="006675DD"/>
    <w:rsid w:val="0067303B"/>
    <w:rsid w:val="00675830"/>
    <w:rsid w:val="00681AFA"/>
    <w:rsid w:val="006937D4"/>
    <w:rsid w:val="00693C18"/>
    <w:rsid w:val="00696591"/>
    <w:rsid w:val="006A3ECB"/>
    <w:rsid w:val="006A6673"/>
    <w:rsid w:val="006D11F4"/>
    <w:rsid w:val="006E0E49"/>
    <w:rsid w:val="006E11C0"/>
    <w:rsid w:val="006F4B17"/>
    <w:rsid w:val="006F4FA3"/>
    <w:rsid w:val="006F7B4D"/>
    <w:rsid w:val="00702388"/>
    <w:rsid w:val="007041D6"/>
    <w:rsid w:val="00704719"/>
    <w:rsid w:val="007120AE"/>
    <w:rsid w:val="00717675"/>
    <w:rsid w:val="0073060A"/>
    <w:rsid w:val="007311EE"/>
    <w:rsid w:val="00731763"/>
    <w:rsid w:val="00733AEA"/>
    <w:rsid w:val="00740AEE"/>
    <w:rsid w:val="007452E0"/>
    <w:rsid w:val="00745E75"/>
    <w:rsid w:val="007508E5"/>
    <w:rsid w:val="0075274A"/>
    <w:rsid w:val="00754ED1"/>
    <w:rsid w:val="007632AF"/>
    <w:rsid w:val="00764C26"/>
    <w:rsid w:val="007673BA"/>
    <w:rsid w:val="00767ADE"/>
    <w:rsid w:val="00780C2C"/>
    <w:rsid w:val="007817E6"/>
    <w:rsid w:val="0078505C"/>
    <w:rsid w:val="00790BBD"/>
    <w:rsid w:val="007A7E43"/>
    <w:rsid w:val="007C423B"/>
    <w:rsid w:val="007D0281"/>
    <w:rsid w:val="007D044F"/>
    <w:rsid w:val="007F3B05"/>
    <w:rsid w:val="007F54E5"/>
    <w:rsid w:val="007F56F8"/>
    <w:rsid w:val="00801E4E"/>
    <w:rsid w:val="00805393"/>
    <w:rsid w:val="00805645"/>
    <w:rsid w:val="00810FCE"/>
    <w:rsid w:val="00811526"/>
    <w:rsid w:val="008157BE"/>
    <w:rsid w:val="00817697"/>
    <w:rsid w:val="00817DFB"/>
    <w:rsid w:val="00822F93"/>
    <w:rsid w:val="00824F64"/>
    <w:rsid w:val="008276E2"/>
    <w:rsid w:val="00830B1E"/>
    <w:rsid w:val="00830B5B"/>
    <w:rsid w:val="00832E7E"/>
    <w:rsid w:val="008377BB"/>
    <w:rsid w:val="00845913"/>
    <w:rsid w:val="008544D4"/>
    <w:rsid w:val="00856989"/>
    <w:rsid w:val="008624B2"/>
    <w:rsid w:val="00872B61"/>
    <w:rsid w:val="00873700"/>
    <w:rsid w:val="00880575"/>
    <w:rsid w:val="00880D45"/>
    <w:rsid w:val="008848E6"/>
    <w:rsid w:val="008937BF"/>
    <w:rsid w:val="008A7A7D"/>
    <w:rsid w:val="008B6EAA"/>
    <w:rsid w:val="008C707F"/>
    <w:rsid w:val="008D33F8"/>
    <w:rsid w:val="008D3F2C"/>
    <w:rsid w:val="008D79CF"/>
    <w:rsid w:val="008D7B6E"/>
    <w:rsid w:val="008E71CC"/>
    <w:rsid w:val="008E7C9F"/>
    <w:rsid w:val="008F5F90"/>
    <w:rsid w:val="00900285"/>
    <w:rsid w:val="00902C97"/>
    <w:rsid w:val="00902D93"/>
    <w:rsid w:val="00921A77"/>
    <w:rsid w:val="00930C62"/>
    <w:rsid w:val="009357AC"/>
    <w:rsid w:val="009367A7"/>
    <w:rsid w:val="00937CE1"/>
    <w:rsid w:val="009410DD"/>
    <w:rsid w:val="009447B0"/>
    <w:rsid w:val="00951316"/>
    <w:rsid w:val="00951E0B"/>
    <w:rsid w:val="009571A2"/>
    <w:rsid w:val="00975828"/>
    <w:rsid w:val="00975E88"/>
    <w:rsid w:val="00976F86"/>
    <w:rsid w:val="00982777"/>
    <w:rsid w:val="00984188"/>
    <w:rsid w:val="009848FA"/>
    <w:rsid w:val="00985F92"/>
    <w:rsid w:val="0099724E"/>
    <w:rsid w:val="009A0E69"/>
    <w:rsid w:val="009A2326"/>
    <w:rsid w:val="009A5F50"/>
    <w:rsid w:val="009A6570"/>
    <w:rsid w:val="009B43AA"/>
    <w:rsid w:val="009B4FCF"/>
    <w:rsid w:val="009C28F2"/>
    <w:rsid w:val="009C4B32"/>
    <w:rsid w:val="009C728F"/>
    <w:rsid w:val="009D137B"/>
    <w:rsid w:val="009D430E"/>
    <w:rsid w:val="009D7F29"/>
    <w:rsid w:val="009E014C"/>
    <w:rsid w:val="009E517D"/>
    <w:rsid w:val="009E771D"/>
    <w:rsid w:val="009F0465"/>
    <w:rsid w:val="009F0AC6"/>
    <w:rsid w:val="009F5DE0"/>
    <w:rsid w:val="00A01AFD"/>
    <w:rsid w:val="00A12CA5"/>
    <w:rsid w:val="00A14448"/>
    <w:rsid w:val="00A24516"/>
    <w:rsid w:val="00A248D7"/>
    <w:rsid w:val="00A26824"/>
    <w:rsid w:val="00A26935"/>
    <w:rsid w:val="00A31457"/>
    <w:rsid w:val="00A3196A"/>
    <w:rsid w:val="00A34F17"/>
    <w:rsid w:val="00A407FA"/>
    <w:rsid w:val="00A41C2B"/>
    <w:rsid w:val="00A41F1F"/>
    <w:rsid w:val="00A4523A"/>
    <w:rsid w:val="00A475B7"/>
    <w:rsid w:val="00A5415F"/>
    <w:rsid w:val="00A555A5"/>
    <w:rsid w:val="00A570E5"/>
    <w:rsid w:val="00A57C1A"/>
    <w:rsid w:val="00A60C26"/>
    <w:rsid w:val="00A72767"/>
    <w:rsid w:val="00A81D6B"/>
    <w:rsid w:val="00A86714"/>
    <w:rsid w:val="00A96CE8"/>
    <w:rsid w:val="00AA1127"/>
    <w:rsid w:val="00AA1399"/>
    <w:rsid w:val="00AA469C"/>
    <w:rsid w:val="00AA7CBC"/>
    <w:rsid w:val="00AB6195"/>
    <w:rsid w:val="00AB7B8F"/>
    <w:rsid w:val="00AC0DD4"/>
    <w:rsid w:val="00AC15BC"/>
    <w:rsid w:val="00AC1D27"/>
    <w:rsid w:val="00AD1F46"/>
    <w:rsid w:val="00AD6C35"/>
    <w:rsid w:val="00AE4B8C"/>
    <w:rsid w:val="00AE4C7D"/>
    <w:rsid w:val="00AE6AFB"/>
    <w:rsid w:val="00AE72A3"/>
    <w:rsid w:val="00AF3F62"/>
    <w:rsid w:val="00B05106"/>
    <w:rsid w:val="00B07BD7"/>
    <w:rsid w:val="00B11DFF"/>
    <w:rsid w:val="00B156AF"/>
    <w:rsid w:val="00B178B3"/>
    <w:rsid w:val="00B25E8D"/>
    <w:rsid w:val="00B3122C"/>
    <w:rsid w:val="00B322E4"/>
    <w:rsid w:val="00B33299"/>
    <w:rsid w:val="00B35E48"/>
    <w:rsid w:val="00B379C9"/>
    <w:rsid w:val="00B41573"/>
    <w:rsid w:val="00B457A3"/>
    <w:rsid w:val="00B53ECD"/>
    <w:rsid w:val="00B56D15"/>
    <w:rsid w:val="00B61906"/>
    <w:rsid w:val="00B66373"/>
    <w:rsid w:val="00B66AC4"/>
    <w:rsid w:val="00B67D57"/>
    <w:rsid w:val="00B77690"/>
    <w:rsid w:val="00B86BA9"/>
    <w:rsid w:val="00B94972"/>
    <w:rsid w:val="00B957D6"/>
    <w:rsid w:val="00BA0136"/>
    <w:rsid w:val="00BA2EAF"/>
    <w:rsid w:val="00BA4FF0"/>
    <w:rsid w:val="00BC04AE"/>
    <w:rsid w:val="00BD0CE9"/>
    <w:rsid w:val="00BD69F1"/>
    <w:rsid w:val="00BE0A9B"/>
    <w:rsid w:val="00BE4DF3"/>
    <w:rsid w:val="00BE50FA"/>
    <w:rsid w:val="00BF0265"/>
    <w:rsid w:val="00BF1E52"/>
    <w:rsid w:val="00BF39C3"/>
    <w:rsid w:val="00BF67DE"/>
    <w:rsid w:val="00C003A1"/>
    <w:rsid w:val="00C13A4A"/>
    <w:rsid w:val="00C1546C"/>
    <w:rsid w:val="00C20F71"/>
    <w:rsid w:val="00C24C51"/>
    <w:rsid w:val="00C3063D"/>
    <w:rsid w:val="00C30C14"/>
    <w:rsid w:val="00C355A6"/>
    <w:rsid w:val="00C3736B"/>
    <w:rsid w:val="00C44FA8"/>
    <w:rsid w:val="00C5234B"/>
    <w:rsid w:val="00C52713"/>
    <w:rsid w:val="00C56377"/>
    <w:rsid w:val="00C66240"/>
    <w:rsid w:val="00C741FA"/>
    <w:rsid w:val="00C80B17"/>
    <w:rsid w:val="00C8590B"/>
    <w:rsid w:val="00C905C1"/>
    <w:rsid w:val="00C93CC0"/>
    <w:rsid w:val="00C94A38"/>
    <w:rsid w:val="00CA0119"/>
    <w:rsid w:val="00CB0384"/>
    <w:rsid w:val="00CB2963"/>
    <w:rsid w:val="00CB4421"/>
    <w:rsid w:val="00CC42D1"/>
    <w:rsid w:val="00CC5769"/>
    <w:rsid w:val="00CC6B1E"/>
    <w:rsid w:val="00CC7113"/>
    <w:rsid w:val="00CD119D"/>
    <w:rsid w:val="00CD1A08"/>
    <w:rsid w:val="00CE60BD"/>
    <w:rsid w:val="00CE6EC0"/>
    <w:rsid w:val="00CE786A"/>
    <w:rsid w:val="00D02772"/>
    <w:rsid w:val="00D04C5F"/>
    <w:rsid w:val="00D06267"/>
    <w:rsid w:val="00D06E57"/>
    <w:rsid w:val="00D07337"/>
    <w:rsid w:val="00D1193C"/>
    <w:rsid w:val="00D17579"/>
    <w:rsid w:val="00D21922"/>
    <w:rsid w:val="00D22445"/>
    <w:rsid w:val="00D228FD"/>
    <w:rsid w:val="00D26315"/>
    <w:rsid w:val="00D307FF"/>
    <w:rsid w:val="00D42A46"/>
    <w:rsid w:val="00D46F55"/>
    <w:rsid w:val="00D511A2"/>
    <w:rsid w:val="00D53E3F"/>
    <w:rsid w:val="00D62BA4"/>
    <w:rsid w:val="00D6405C"/>
    <w:rsid w:val="00D669D5"/>
    <w:rsid w:val="00D67F59"/>
    <w:rsid w:val="00D7047F"/>
    <w:rsid w:val="00D8247A"/>
    <w:rsid w:val="00D92000"/>
    <w:rsid w:val="00DA2852"/>
    <w:rsid w:val="00DA4DC4"/>
    <w:rsid w:val="00DA6089"/>
    <w:rsid w:val="00DA6245"/>
    <w:rsid w:val="00DB16E4"/>
    <w:rsid w:val="00DB1A7E"/>
    <w:rsid w:val="00DB4A71"/>
    <w:rsid w:val="00DB75D0"/>
    <w:rsid w:val="00DC0FB7"/>
    <w:rsid w:val="00DC12E9"/>
    <w:rsid w:val="00DC354E"/>
    <w:rsid w:val="00DD23BB"/>
    <w:rsid w:val="00DD2688"/>
    <w:rsid w:val="00DD38B8"/>
    <w:rsid w:val="00DD47C5"/>
    <w:rsid w:val="00DD6222"/>
    <w:rsid w:val="00DE2383"/>
    <w:rsid w:val="00DE496A"/>
    <w:rsid w:val="00DF1339"/>
    <w:rsid w:val="00DF20E0"/>
    <w:rsid w:val="00DF24D0"/>
    <w:rsid w:val="00DF40B5"/>
    <w:rsid w:val="00DF6AA6"/>
    <w:rsid w:val="00E02CB4"/>
    <w:rsid w:val="00E07921"/>
    <w:rsid w:val="00E11D7B"/>
    <w:rsid w:val="00E13A05"/>
    <w:rsid w:val="00E13F7B"/>
    <w:rsid w:val="00E14147"/>
    <w:rsid w:val="00E15EBC"/>
    <w:rsid w:val="00E17A8F"/>
    <w:rsid w:val="00E22AC2"/>
    <w:rsid w:val="00E25A7C"/>
    <w:rsid w:val="00E27B24"/>
    <w:rsid w:val="00E42242"/>
    <w:rsid w:val="00E42284"/>
    <w:rsid w:val="00E4280F"/>
    <w:rsid w:val="00E444E9"/>
    <w:rsid w:val="00E504F1"/>
    <w:rsid w:val="00E52E9F"/>
    <w:rsid w:val="00E550E5"/>
    <w:rsid w:val="00E55420"/>
    <w:rsid w:val="00E55544"/>
    <w:rsid w:val="00E55727"/>
    <w:rsid w:val="00E643D1"/>
    <w:rsid w:val="00E65C16"/>
    <w:rsid w:val="00E66675"/>
    <w:rsid w:val="00E7215E"/>
    <w:rsid w:val="00E80971"/>
    <w:rsid w:val="00E86A51"/>
    <w:rsid w:val="00E9146A"/>
    <w:rsid w:val="00E93060"/>
    <w:rsid w:val="00E94FBA"/>
    <w:rsid w:val="00E952BE"/>
    <w:rsid w:val="00E9656E"/>
    <w:rsid w:val="00E970E7"/>
    <w:rsid w:val="00EA3335"/>
    <w:rsid w:val="00EB3F8B"/>
    <w:rsid w:val="00EB5FF9"/>
    <w:rsid w:val="00EC1093"/>
    <w:rsid w:val="00EC784D"/>
    <w:rsid w:val="00EC7BC8"/>
    <w:rsid w:val="00ED2A7F"/>
    <w:rsid w:val="00ED4ABC"/>
    <w:rsid w:val="00ED5867"/>
    <w:rsid w:val="00ED5FAD"/>
    <w:rsid w:val="00ED7062"/>
    <w:rsid w:val="00EE18C7"/>
    <w:rsid w:val="00EE5EE2"/>
    <w:rsid w:val="00EE7143"/>
    <w:rsid w:val="00EF292F"/>
    <w:rsid w:val="00EF2B22"/>
    <w:rsid w:val="00EF36FF"/>
    <w:rsid w:val="00EF3A58"/>
    <w:rsid w:val="00EF5A41"/>
    <w:rsid w:val="00F00EF1"/>
    <w:rsid w:val="00F01371"/>
    <w:rsid w:val="00F120B2"/>
    <w:rsid w:val="00F2027E"/>
    <w:rsid w:val="00F312A2"/>
    <w:rsid w:val="00F319E6"/>
    <w:rsid w:val="00F3211D"/>
    <w:rsid w:val="00F33EAF"/>
    <w:rsid w:val="00F356C7"/>
    <w:rsid w:val="00F40369"/>
    <w:rsid w:val="00F416FC"/>
    <w:rsid w:val="00F4295F"/>
    <w:rsid w:val="00F44C18"/>
    <w:rsid w:val="00F45E9D"/>
    <w:rsid w:val="00F60EFB"/>
    <w:rsid w:val="00F6488F"/>
    <w:rsid w:val="00F81BB8"/>
    <w:rsid w:val="00F82663"/>
    <w:rsid w:val="00F840CF"/>
    <w:rsid w:val="00F86B13"/>
    <w:rsid w:val="00F90F86"/>
    <w:rsid w:val="00F91FF3"/>
    <w:rsid w:val="00F933CC"/>
    <w:rsid w:val="00FA379D"/>
    <w:rsid w:val="00FB2313"/>
    <w:rsid w:val="00FB3A6D"/>
    <w:rsid w:val="00FB4F4A"/>
    <w:rsid w:val="00FC4424"/>
    <w:rsid w:val="00FC6D8D"/>
    <w:rsid w:val="00FC7676"/>
    <w:rsid w:val="00FD0189"/>
    <w:rsid w:val="00FD55FA"/>
    <w:rsid w:val="00FD5D98"/>
    <w:rsid w:val="00FE0156"/>
    <w:rsid w:val="00FE18CE"/>
    <w:rsid w:val="00FE19D5"/>
    <w:rsid w:val="00FE23CB"/>
    <w:rsid w:val="00FE2950"/>
    <w:rsid w:val="00FF2E74"/>
    <w:rsid w:val="00FF6A03"/>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144BD63"/>
  <w15:docId w15:val="{E5B55899-8E97-4A20-A904-EF3AB9703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41224F"/>
    <w:pPr>
      <w:keepNext/>
      <w:keepLines/>
      <w:spacing w:before="40" w:after="100"/>
      <w:ind w:left="454"/>
      <w:outlineLvl w:val="2"/>
    </w:pPr>
    <w:rPr>
      <w:rFonts w:ascii="Calibri Light" w:eastAsia="Times New Roman" w:hAnsi="Calibri Light" w:cs="Times New Roman"/>
      <w:b/>
      <w:sz w:val="24"/>
      <w:szCs w:val="24"/>
    </w:rPr>
  </w:style>
  <w:style w:type="paragraph" w:styleId="Nadpis4">
    <w:name w:val="heading 4"/>
    <w:basedOn w:val="Normln"/>
    <w:next w:val="Normln"/>
    <w:link w:val="Nadpis4Char"/>
    <w:semiHidden/>
    <w:unhideWhenUsed/>
    <w:qFormat/>
    <w:locked/>
    <w:rsid w:val="00055B3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9B43AA"/>
    <w:pPr>
      <w:autoSpaceDE w:val="0"/>
      <w:autoSpaceDN w:val="0"/>
      <w:adjustRightInd w:val="0"/>
      <w:jc w:val="both"/>
    </w:pPr>
    <w:rPr>
      <w:rFonts w:cs="Calibri"/>
      <w:color w:val="000000"/>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customStyle="1" w:styleId="Psmenkov1">
    <w:name w:val="Písmenkový 1"/>
    <w:rsid w:val="008F5F90"/>
    <w:pPr>
      <w:widowControl w:val="0"/>
      <w:numPr>
        <w:numId w:val="9"/>
      </w:numPr>
      <w:spacing w:after="120"/>
      <w:jc w:val="both"/>
    </w:pPr>
    <w:rPr>
      <w:rFonts w:asciiTheme="minorHAnsi" w:eastAsia="Times New Roman" w:hAnsiTheme="minorHAnsi" w:cs="Times New Roman"/>
      <w:color w:val="000000"/>
      <w:szCs w:val="20"/>
    </w:rPr>
  </w:style>
  <w:style w:type="character" w:customStyle="1" w:styleId="Nadpis4Char">
    <w:name w:val="Nadpis 4 Char"/>
    <w:basedOn w:val="Standardnpsmoodstavce"/>
    <w:link w:val="Nadpis4"/>
    <w:semiHidden/>
    <w:rsid w:val="00055B3D"/>
    <w:rPr>
      <w:rFonts w:asciiTheme="majorHAnsi" w:eastAsiaTheme="majorEastAsia" w:hAnsiTheme="majorHAnsi" w:cstheme="majorBidi"/>
      <w:i/>
      <w:iCs/>
      <w:color w:val="365F91" w:themeColor="accent1" w:themeShade="BF"/>
      <w:lang w:eastAsia="en-US"/>
    </w:rPr>
  </w:style>
  <w:style w:type="character" w:customStyle="1" w:styleId="st">
    <w:name w:val="st"/>
    <w:rsid w:val="0000143B"/>
  </w:style>
  <w:style w:type="character" w:styleId="Zdraznn">
    <w:name w:val="Emphasis"/>
    <w:uiPriority w:val="20"/>
    <w:qFormat/>
    <w:locked/>
    <w:rsid w:val="0000143B"/>
    <w:rPr>
      <w:i/>
      <w:iCs/>
    </w:rPr>
  </w:style>
  <w:style w:type="paragraph" w:customStyle="1" w:styleId="Psmenkov6">
    <w:name w:val="Písmenkový 6"/>
    <w:basedOn w:val="Normln"/>
    <w:uiPriority w:val="99"/>
    <w:rsid w:val="003F5552"/>
    <w:pPr>
      <w:widowControl w:val="0"/>
      <w:numPr>
        <w:numId w:val="14"/>
      </w:numPr>
      <w:spacing w:after="120" w:line="240" w:lineRule="auto"/>
    </w:pPr>
    <w:rPr>
      <w:rFonts w:eastAsiaTheme="majorEastAsia" w:cstheme="majorBidi"/>
      <w:color w:val="000000"/>
      <w:sz w:val="24"/>
      <w:lang w:eastAsia="cs-CZ"/>
    </w:rPr>
  </w:style>
  <w:style w:type="paragraph" w:customStyle="1" w:styleId="Textlnku">
    <w:name w:val="Text článku"/>
    <w:basedOn w:val="Normln"/>
    <w:uiPriority w:val="99"/>
    <w:rsid w:val="003F5552"/>
    <w:pPr>
      <w:spacing w:before="240" w:after="0" w:line="240" w:lineRule="auto"/>
      <w:ind w:left="357" w:firstLine="425"/>
      <w:outlineLvl w:val="5"/>
    </w:pPr>
    <w:rPr>
      <w:rFonts w:ascii="Times New Roman" w:eastAsia="Times New Roman" w:hAnsi="Times New Roman" w:cs="Times New Roman"/>
      <w:sz w:val="24"/>
      <w:szCs w:val="20"/>
      <w:lang w:eastAsia="cs-CZ"/>
    </w:rPr>
  </w:style>
  <w:style w:type="paragraph" w:styleId="Nadpisobsahu">
    <w:name w:val="TOC Heading"/>
    <w:basedOn w:val="Nadpis1"/>
    <w:next w:val="Normln"/>
    <w:uiPriority w:val="39"/>
    <w:unhideWhenUsed/>
    <w:qFormat/>
    <w:rsid w:val="002869E0"/>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2F2B9F"/>
    <w:pPr>
      <w:tabs>
        <w:tab w:val="right" w:leader="dot" w:pos="9062"/>
      </w:tabs>
      <w:spacing w:after="100"/>
      <w:ind w:left="220"/>
    </w:pPr>
    <w:rPr>
      <w:b/>
      <w:noProof/>
    </w:rPr>
  </w:style>
  <w:style w:type="paragraph" w:styleId="Obsah3">
    <w:name w:val="toc 3"/>
    <w:basedOn w:val="Normln"/>
    <w:next w:val="Normln"/>
    <w:autoRedefine/>
    <w:uiPriority w:val="39"/>
    <w:locked/>
    <w:rsid w:val="002869E0"/>
    <w:pPr>
      <w:spacing w:after="100"/>
      <w:ind w:left="440"/>
    </w:pPr>
  </w:style>
  <w:style w:type="paragraph" w:styleId="Titulek">
    <w:name w:val="caption"/>
    <w:basedOn w:val="Normln"/>
    <w:next w:val="Normln"/>
    <w:autoRedefine/>
    <w:unhideWhenUsed/>
    <w:qFormat/>
    <w:locked/>
    <w:rsid w:val="002869E0"/>
    <w:pPr>
      <w:spacing w:after="120" w:line="240" w:lineRule="auto"/>
      <w:ind w:left="142"/>
    </w:pPr>
    <w:rPr>
      <w:rFonts w:asciiTheme="minorHAnsi" w:eastAsia="Times New Roman" w:hAnsiTheme="minorHAnsi" w:cs="Times New Roman"/>
      <w:i/>
      <w:iCs/>
      <w:color w:val="1F497D" w:themeColor="text2"/>
      <w:sz w:val="20"/>
      <w:szCs w:val="18"/>
      <w:lang w:eastAsia="cs-CZ"/>
    </w:rPr>
  </w:style>
  <w:style w:type="paragraph" w:customStyle="1" w:styleId="Psmenkov2">
    <w:name w:val="Písmenkový 2"/>
    <w:basedOn w:val="Normln"/>
    <w:qFormat/>
    <w:rsid w:val="00B86BA9"/>
    <w:pPr>
      <w:numPr>
        <w:numId w:val="25"/>
      </w:numPr>
      <w:spacing w:after="0" w:line="240" w:lineRule="auto"/>
    </w:pPr>
    <w:rPr>
      <w:rFonts w:asciiTheme="minorHAnsi" w:hAnsiTheme="minorHAnsi" w:cstheme="minorHAnsi"/>
      <w:szCs w:val="24"/>
    </w:rPr>
  </w:style>
  <w:style w:type="paragraph" w:styleId="FormtovanvHTML">
    <w:name w:val="HTML Preformatted"/>
    <w:basedOn w:val="Normln"/>
    <w:link w:val="FormtovanvHTMLChar"/>
    <w:uiPriority w:val="99"/>
    <w:semiHidden/>
    <w:unhideWhenUsed/>
    <w:rsid w:val="00B11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B11DF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1229">
      <w:bodyDiv w:val="1"/>
      <w:marLeft w:val="0"/>
      <w:marRight w:val="0"/>
      <w:marTop w:val="0"/>
      <w:marBottom w:val="0"/>
      <w:divBdr>
        <w:top w:val="none" w:sz="0" w:space="0" w:color="auto"/>
        <w:left w:val="none" w:sz="0" w:space="0" w:color="auto"/>
        <w:bottom w:val="none" w:sz="0" w:space="0" w:color="auto"/>
        <w:right w:val="none" w:sz="0" w:space="0" w:color="auto"/>
      </w:divBdr>
    </w:div>
    <w:div w:id="716901238">
      <w:bodyDiv w:val="1"/>
      <w:marLeft w:val="0"/>
      <w:marRight w:val="0"/>
      <w:marTop w:val="0"/>
      <w:marBottom w:val="0"/>
      <w:divBdr>
        <w:top w:val="none" w:sz="0" w:space="0" w:color="auto"/>
        <w:left w:val="none" w:sz="0" w:space="0" w:color="auto"/>
        <w:bottom w:val="none" w:sz="0" w:space="0" w:color="auto"/>
        <w:right w:val="none" w:sz="0" w:space="0" w:color="auto"/>
      </w:divBdr>
      <w:divsChild>
        <w:div w:id="7022306">
          <w:marLeft w:val="0"/>
          <w:marRight w:val="0"/>
          <w:marTop w:val="0"/>
          <w:marBottom w:val="0"/>
          <w:divBdr>
            <w:top w:val="none" w:sz="0" w:space="0" w:color="auto"/>
            <w:left w:val="none" w:sz="0" w:space="0" w:color="auto"/>
            <w:bottom w:val="none" w:sz="0" w:space="0" w:color="auto"/>
            <w:right w:val="none" w:sz="0" w:space="0" w:color="auto"/>
          </w:divBdr>
        </w:div>
        <w:div w:id="159926007">
          <w:marLeft w:val="0"/>
          <w:marRight w:val="0"/>
          <w:marTop w:val="0"/>
          <w:marBottom w:val="0"/>
          <w:divBdr>
            <w:top w:val="none" w:sz="0" w:space="0" w:color="auto"/>
            <w:left w:val="none" w:sz="0" w:space="0" w:color="auto"/>
            <w:bottom w:val="none" w:sz="0" w:space="0" w:color="auto"/>
            <w:right w:val="none" w:sz="0" w:space="0" w:color="auto"/>
          </w:divBdr>
        </w:div>
        <w:div w:id="161553085">
          <w:marLeft w:val="0"/>
          <w:marRight w:val="0"/>
          <w:marTop w:val="0"/>
          <w:marBottom w:val="0"/>
          <w:divBdr>
            <w:top w:val="none" w:sz="0" w:space="0" w:color="auto"/>
            <w:left w:val="none" w:sz="0" w:space="0" w:color="auto"/>
            <w:bottom w:val="none" w:sz="0" w:space="0" w:color="auto"/>
            <w:right w:val="none" w:sz="0" w:space="0" w:color="auto"/>
          </w:divBdr>
        </w:div>
        <w:div w:id="179397164">
          <w:marLeft w:val="0"/>
          <w:marRight w:val="0"/>
          <w:marTop w:val="0"/>
          <w:marBottom w:val="0"/>
          <w:divBdr>
            <w:top w:val="none" w:sz="0" w:space="0" w:color="auto"/>
            <w:left w:val="none" w:sz="0" w:space="0" w:color="auto"/>
            <w:bottom w:val="none" w:sz="0" w:space="0" w:color="auto"/>
            <w:right w:val="none" w:sz="0" w:space="0" w:color="auto"/>
          </w:divBdr>
        </w:div>
        <w:div w:id="752513479">
          <w:marLeft w:val="0"/>
          <w:marRight w:val="0"/>
          <w:marTop w:val="0"/>
          <w:marBottom w:val="0"/>
          <w:divBdr>
            <w:top w:val="none" w:sz="0" w:space="0" w:color="auto"/>
            <w:left w:val="none" w:sz="0" w:space="0" w:color="auto"/>
            <w:bottom w:val="none" w:sz="0" w:space="0" w:color="auto"/>
            <w:right w:val="none" w:sz="0" w:space="0" w:color="auto"/>
          </w:divBdr>
        </w:div>
        <w:div w:id="1298026588">
          <w:marLeft w:val="0"/>
          <w:marRight w:val="0"/>
          <w:marTop w:val="0"/>
          <w:marBottom w:val="0"/>
          <w:divBdr>
            <w:top w:val="none" w:sz="0" w:space="0" w:color="auto"/>
            <w:left w:val="none" w:sz="0" w:space="0" w:color="auto"/>
            <w:bottom w:val="none" w:sz="0" w:space="0" w:color="auto"/>
            <w:right w:val="none" w:sz="0" w:space="0" w:color="auto"/>
          </w:divBdr>
        </w:div>
        <w:div w:id="1361661405">
          <w:marLeft w:val="0"/>
          <w:marRight w:val="0"/>
          <w:marTop w:val="0"/>
          <w:marBottom w:val="0"/>
          <w:divBdr>
            <w:top w:val="none" w:sz="0" w:space="0" w:color="auto"/>
            <w:left w:val="none" w:sz="0" w:space="0" w:color="auto"/>
            <w:bottom w:val="none" w:sz="0" w:space="0" w:color="auto"/>
            <w:right w:val="none" w:sz="0" w:space="0" w:color="auto"/>
          </w:divBdr>
        </w:div>
        <w:div w:id="1736050791">
          <w:marLeft w:val="0"/>
          <w:marRight w:val="0"/>
          <w:marTop w:val="0"/>
          <w:marBottom w:val="0"/>
          <w:divBdr>
            <w:top w:val="none" w:sz="0" w:space="0" w:color="auto"/>
            <w:left w:val="none" w:sz="0" w:space="0" w:color="auto"/>
            <w:bottom w:val="none" w:sz="0" w:space="0" w:color="auto"/>
            <w:right w:val="none" w:sz="0" w:space="0" w:color="auto"/>
          </w:divBdr>
        </w:div>
        <w:div w:id="1822774189">
          <w:marLeft w:val="0"/>
          <w:marRight w:val="0"/>
          <w:marTop w:val="0"/>
          <w:marBottom w:val="0"/>
          <w:divBdr>
            <w:top w:val="none" w:sz="0" w:space="0" w:color="auto"/>
            <w:left w:val="none" w:sz="0" w:space="0" w:color="auto"/>
            <w:bottom w:val="none" w:sz="0" w:space="0" w:color="auto"/>
            <w:right w:val="none" w:sz="0" w:space="0" w:color="auto"/>
          </w:divBdr>
        </w:div>
      </w:divsChild>
    </w:div>
    <w:div w:id="792410067">
      <w:bodyDiv w:val="1"/>
      <w:marLeft w:val="0"/>
      <w:marRight w:val="0"/>
      <w:marTop w:val="0"/>
      <w:marBottom w:val="0"/>
      <w:divBdr>
        <w:top w:val="none" w:sz="0" w:space="0" w:color="auto"/>
        <w:left w:val="none" w:sz="0" w:space="0" w:color="auto"/>
        <w:bottom w:val="none" w:sz="0" w:space="0" w:color="auto"/>
        <w:right w:val="none" w:sz="0" w:space="0" w:color="auto"/>
      </w:divBdr>
    </w:div>
    <w:div w:id="1070618987">
      <w:bodyDiv w:val="1"/>
      <w:marLeft w:val="0"/>
      <w:marRight w:val="0"/>
      <w:marTop w:val="0"/>
      <w:marBottom w:val="0"/>
      <w:divBdr>
        <w:top w:val="none" w:sz="0" w:space="0" w:color="auto"/>
        <w:left w:val="none" w:sz="0" w:space="0" w:color="auto"/>
        <w:bottom w:val="none" w:sz="0" w:space="0" w:color="auto"/>
        <w:right w:val="none" w:sz="0" w:space="0" w:color="auto"/>
      </w:divBdr>
      <w:divsChild>
        <w:div w:id="101805018">
          <w:marLeft w:val="0"/>
          <w:marRight w:val="0"/>
          <w:marTop w:val="0"/>
          <w:marBottom w:val="0"/>
          <w:divBdr>
            <w:top w:val="none" w:sz="0" w:space="0" w:color="auto"/>
            <w:left w:val="none" w:sz="0" w:space="0" w:color="auto"/>
            <w:bottom w:val="none" w:sz="0" w:space="0" w:color="auto"/>
            <w:right w:val="none" w:sz="0" w:space="0" w:color="auto"/>
          </w:divBdr>
        </w:div>
        <w:div w:id="130489424">
          <w:marLeft w:val="0"/>
          <w:marRight w:val="0"/>
          <w:marTop w:val="0"/>
          <w:marBottom w:val="0"/>
          <w:divBdr>
            <w:top w:val="none" w:sz="0" w:space="0" w:color="auto"/>
            <w:left w:val="none" w:sz="0" w:space="0" w:color="auto"/>
            <w:bottom w:val="none" w:sz="0" w:space="0" w:color="auto"/>
            <w:right w:val="none" w:sz="0" w:space="0" w:color="auto"/>
          </w:divBdr>
        </w:div>
        <w:div w:id="140539193">
          <w:marLeft w:val="0"/>
          <w:marRight w:val="0"/>
          <w:marTop w:val="0"/>
          <w:marBottom w:val="0"/>
          <w:divBdr>
            <w:top w:val="none" w:sz="0" w:space="0" w:color="auto"/>
            <w:left w:val="none" w:sz="0" w:space="0" w:color="auto"/>
            <w:bottom w:val="none" w:sz="0" w:space="0" w:color="auto"/>
            <w:right w:val="none" w:sz="0" w:space="0" w:color="auto"/>
          </w:divBdr>
        </w:div>
        <w:div w:id="220605985">
          <w:marLeft w:val="0"/>
          <w:marRight w:val="0"/>
          <w:marTop w:val="0"/>
          <w:marBottom w:val="0"/>
          <w:divBdr>
            <w:top w:val="none" w:sz="0" w:space="0" w:color="auto"/>
            <w:left w:val="none" w:sz="0" w:space="0" w:color="auto"/>
            <w:bottom w:val="none" w:sz="0" w:space="0" w:color="auto"/>
            <w:right w:val="none" w:sz="0" w:space="0" w:color="auto"/>
          </w:divBdr>
        </w:div>
        <w:div w:id="269049758">
          <w:marLeft w:val="0"/>
          <w:marRight w:val="0"/>
          <w:marTop w:val="0"/>
          <w:marBottom w:val="0"/>
          <w:divBdr>
            <w:top w:val="none" w:sz="0" w:space="0" w:color="auto"/>
            <w:left w:val="none" w:sz="0" w:space="0" w:color="auto"/>
            <w:bottom w:val="none" w:sz="0" w:space="0" w:color="auto"/>
            <w:right w:val="none" w:sz="0" w:space="0" w:color="auto"/>
          </w:divBdr>
        </w:div>
        <w:div w:id="427846660">
          <w:marLeft w:val="0"/>
          <w:marRight w:val="0"/>
          <w:marTop w:val="0"/>
          <w:marBottom w:val="0"/>
          <w:divBdr>
            <w:top w:val="none" w:sz="0" w:space="0" w:color="auto"/>
            <w:left w:val="none" w:sz="0" w:space="0" w:color="auto"/>
            <w:bottom w:val="none" w:sz="0" w:space="0" w:color="auto"/>
            <w:right w:val="none" w:sz="0" w:space="0" w:color="auto"/>
          </w:divBdr>
        </w:div>
        <w:div w:id="522549460">
          <w:marLeft w:val="0"/>
          <w:marRight w:val="0"/>
          <w:marTop w:val="0"/>
          <w:marBottom w:val="0"/>
          <w:divBdr>
            <w:top w:val="none" w:sz="0" w:space="0" w:color="auto"/>
            <w:left w:val="none" w:sz="0" w:space="0" w:color="auto"/>
            <w:bottom w:val="none" w:sz="0" w:space="0" w:color="auto"/>
            <w:right w:val="none" w:sz="0" w:space="0" w:color="auto"/>
          </w:divBdr>
        </w:div>
        <w:div w:id="530413273">
          <w:marLeft w:val="0"/>
          <w:marRight w:val="0"/>
          <w:marTop w:val="0"/>
          <w:marBottom w:val="0"/>
          <w:divBdr>
            <w:top w:val="none" w:sz="0" w:space="0" w:color="auto"/>
            <w:left w:val="none" w:sz="0" w:space="0" w:color="auto"/>
            <w:bottom w:val="none" w:sz="0" w:space="0" w:color="auto"/>
            <w:right w:val="none" w:sz="0" w:space="0" w:color="auto"/>
          </w:divBdr>
        </w:div>
        <w:div w:id="545529923">
          <w:marLeft w:val="0"/>
          <w:marRight w:val="0"/>
          <w:marTop w:val="0"/>
          <w:marBottom w:val="0"/>
          <w:divBdr>
            <w:top w:val="none" w:sz="0" w:space="0" w:color="auto"/>
            <w:left w:val="none" w:sz="0" w:space="0" w:color="auto"/>
            <w:bottom w:val="none" w:sz="0" w:space="0" w:color="auto"/>
            <w:right w:val="none" w:sz="0" w:space="0" w:color="auto"/>
          </w:divBdr>
        </w:div>
        <w:div w:id="709767502">
          <w:marLeft w:val="0"/>
          <w:marRight w:val="0"/>
          <w:marTop w:val="0"/>
          <w:marBottom w:val="0"/>
          <w:divBdr>
            <w:top w:val="none" w:sz="0" w:space="0" w:color="auto"/>
            <w:left w:val="none" w:sz="0" w:space="0" w:color="auto"/>
            <w:bottom w:val="none" w:sz="0" w:space="0" w:color="auto"/>
            <w:right w:val="none" w:sz="0" w:space="0" w:color="auto"/>
          </w:divBdr>
        </w:div>
        <w:div w:id="830412497">
          <w:marLeft w:val="0"/>
          <w:marRight w:val="0"/>
          <w:marTop w:val="0"/>
          <w:marBottom w:val="0"/>
          <w:divBdr>
            <w:top w:val="none" w:sz="0" w:space="0" w:color="auto"/>
            <w:left w:val="none" w:sz="0" w:space="0" w:color="auto"/>
            <w:bottom w:val="none" w:sz="0" w:space="0" w:color="auto"/>
            <w:right w:val="none" w:sz="0" w:space="0" w:color="auto"/>
          </w:divBdr>
        </w:div>
        <w:div w:id="837619657">
          <w:marLeft w:val="0"/>
          <w:marRight w:val="0"/>
          <w:marTop w:val="0"/>
          <w:marBottom w:val="0"/>
          <w:divBdr>
            <w:top w:val="none" w:sz="0" w:space="0" w:color="auto"/>
            <w:left w:val="none" w:sz="0" w:space="0" w:color="auto"/>
            <w:bottom w:val="none" w:sz="0" w:space="0" w:color="auto"/>
            <w:right w:val="none" w:sz="0" w:space="0" w:color="auto"/>
          </w:divBdr>
        </w:div>
        <w:div w:id="968516470">
          <w:marLeft w:val="0"/>
          <w:marRight w:val="0"/>
          <w:marTop w:val="0"/>
          <w:marBottom w:val="0"/>
          <w:divBdr>
            <w:top w:val="none" w:sz="0" w:space="0" w:color="auto"/>
            <w:left w:val="none" w:sz="0" w:space="0" w:color="auto"/>
            <w:bottom w:val="none" w:sz="0" w:space="0" w:color="auto"/>
            <w:right w:val="none" w:sz="0" w:space="0" w:color="auto"/>
          </w:divBdr>
        </w:div>
        <w:div w:id="1016153554">
          <w:marLeft w:val="0"/>
          <w:marRight w:val="0"/>
          <w:marTop w:val="0"/>
          <w:marBottom w:val="0"/>
          <w:divBdr>
            <w:top w:val="none" w:sz="0" w:space="0" w:color="auto"/>
            <w:left w:val="none" w:sz="0" w:space="0" w:color="auto"/>
            <w:bottom w:val="none" w:sz="0" w:space="0" w:color="auto"/>
            <w:right w:val="none" w:sz="0" w:space="0" w:color="auto"/>
          </w:divBdr>
        </w:div>
        <w:div w:id="1126050529">
          <w:marLeft w:val="0"/>
          <w:marRight w:val="0"/>
          <w:marTop w:val="0"/>
          <w:marBottom w:val="0"/>
          <w:divBdr>
            <w:top w:val="none" w:sz="0" w:space="0" w:color="auto"/>
            <w:left w:val="none" w:sz="0" w:space="0" w:color="auto"/>
            <w:bottom w:val="none" w:sz="0" w:space="0" w:color="auto"/>
            <w:right w:val="none" w:sz="0" w:space="0" w:color="auto"/>
          </w:divBdr>
        </w:div>
        <w:div w:id="1154025140">
          <w:marLeft w:val="0"/>
          <w:marRight w:val="0"/>
          <w:marTop w:val="0"/>
          <w:marBottom w:val="0"/>
          <w:divBdr>
            <w:top w:val="none" w:sz="0" w:space="0" w:color="auto"/>
            <w:left w:val="none" w:sz="0" w:space="0" w:color="auto"/>
            <w:bottom w:val="none" w:sz="0" w:space="0" w:color="auto"/>
            <w:right w:val="none" w:sz="0" w:space="0" w:color="auto"/>
          </w:divBdr>
        </w:div>
        <w:div w:id="1245651601">
          <w:marLeft w:val="0"/>
          <w:marRight w:val="0"/>
          <w:marTop w:val="0"/>
          <w:marBottom w:val="0"/>
          <w:divBdr>
            <w:top w:val="none" w:sz="0" w:space="0" w:color="auto"/>
            <w:left w:val="none" w:sz="0" w:space="0" w:color="auto"/>
            <w:bottom w:val="none" w:sz="0" w:space="0" w:color="auto"/>
            <w:right w:val="none" w:sz="0" w:space="0" w:color="auto"/>
          </w:divBdr>
        </w:div>
        <w:div w:id="1499269436">
          <w:marLeft w:val="0"/>
          <w:marRight w:val="0"/>
          <w:marTop w:val="0"/>
          <w:marBottom w:val="0"/>
          <w:divBdr>
            <w:top w:val="none" w:sz="0" w:space="0" w:color="auto"/>
            <w:left w:val="none" w:sz="0" w:space="0" w:color="auto"/>
            <w:bottom w:val="none" w:sz="0" w:space="0" w:color="auto"/>
            <w:right w:val="none" w:sz="0" w:space="0" w:color="auto"/>
          </w:divBdr>
        </w:div>
        <w:div w:id="1547453008">
          <w:marLeft w:val="0"/>
          <w:marRight w:val="0"/>
          <w:marTop w:val="0"/>
          <w:marBottom w:val="0"/>
          <w:divBdr>
            <w:top w:val="none" w:sz="0" w:space="0" w:color="auto"/>
            <w:left w:val="none" w:sz="0" w:space="0" w:color="auto"/>
            <w:bottom w:val="none" w:sz="0" w:space="0" w:color="auto"/>
            <w:right w:val="none" w:sz="0" w:space="0" w:color="auto"/>
          </w:divBdr>
        </w:div>
        <w:div w:id="1562792108">
          <w:marLeft w:val="0"/>
          <w:marRight w:val="0"/>
          <w:marTop w:val="0"/>
          <w:marBottom w:val="0"/>
          <w:divBdr>
            <w:top w:val="none" w:sz="0" w:space="0" w:color="auto"/>
            <w:left w:val="none" w:sz="0" w:space="0" w:color="auto"/>
            <w:bottom w:val="none" w:sz="0" w:space="0" w:color="auto"/>
            <w:right w:val="none" w:sz="0" w:space="0" w:color="auto"/>
          </w:divBdr>
        </w:div>
        <w:div w:id="1868136391">
          <w:marLeft w:val="0"/>
          <w:marRight w:val="0"/>
          <w:marTop w:val="0"/>
          <w:marBottom w:val="0"/>
          <w:divBdr>
            <w:top w:val="none" w:sz="0" w:space="0" w:color="auto"/>
            <w:left w:val="none" w:sz="0" w:space="0" w:color="auto"/>
            <w:bottom w:val="none" w:sz="0" w:space="0" w:color="auto"/>
            <w:right w:val="none" w:sz="0" w:space="0" w:color="auto"/>
          </w:divBdr>
        </w:div>
        <w:div w:id="2105417787">
          <w:marLeft w:val="0"/>
          <w:marRight w:val="0"/>
          <w:marTop w:val="0"/>
          <w:marBottom w:val="0"/>
          <w:divBdr>
            <w:top w:val="none" w:sz="0" w:space="0" w:color="auto"/>
            <w:left w:val="none" w:sz="0" w:space="0" w:color="auto"/>
            <w:bottom w:val="none" w:sz="0" w:space="0" w:color="auto"/>
            <w:right w:val="none" w:sz="0" w:space="0" w:color="auto"/>
          </w:divBdr>
        </w:div>
        <w:div w:id="2107117405">
          <w:marLeft w:val="0"/>
          <w:marRight w:val="0"/>
          <w:marTop w:val="0"/>
          <w:marBottom w:val="0"/>
          <w:divBdr>
            <w:top w:val="none" w:sz="0" w:space="0" w:color="auto"/>
            <w:left w:val="none" w:sz="0" w:space="0" w:color="auto"/>
            <w:bottom w:val="none" w:sz="0" w:space="0" w:color="auto"/>
            <w:right w:val="none" w:sz="0" w:space="0" w:color="auto"/>
          </w:divBdr>
        </w:div>
      </w:divsChild>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525165566">
      <w:bodyDiv w:val="1"/>
      <w:marLeft w:val="0"/>
      <w:marRight w:val="0"/>
      <w:marTop w:val="0"/>
      <w:marBottom w:val="0"/>
      <w:divBdr>
        <w:top w:val="none" w:sz="0" w:space="0" w:color="auto"/>
        <w:left w:val="none" w:sz="0" w:space="0" w:color="auto"/>
        <w:bottom w:val="none" w:sz="0" w:space="0" w:color="auto"/>
        <w:right w:val="none" w:sz="0" w:space="0" w:color="auto"/>
      </w:divBdr>
      <w:divsChild>
        <w:div w:id="373232787">
          <w:marLeft w:val="0"/>
          <w:marRight w:val="0"/>
          <w:marTop w:val="0"/>
          <w:marBottom w:val="0"/>
          <w:divBdr>
            <w:top w:val="none" w:sz="0" w:space="0" w:color="auto"/>
            <w:left w:val="none" w:sz="0" w:space="0" w:color="auto"/>
            <w:bottom w:val="none" w:sz="0" w:space="0" w:color="auto"/>
            <w:right w:val="none" w:sz="0" w:space="0" w:color="auto"/>
          </w:divBdr>
        </w:div>
        <w:div w:id="435448574">
          <w:marLeft w:val="0"/>
          <w:marRight w:val="0"/>
          <w:marTop w:val="0"/>
          <w:marBottom w:val="0"/>
          <w:divBdr>
            <w:top w:val="none" w:sz="0" w:space="0" w:color="auto"/>
            <w:left w:val="none" w:sz="0" w:space="0" w:color="auto"/>
            <w:bottom w:val="none" w:sz="0" w:space="0" w:color="auto"/>
            <w:right w:val="none" w:sz="0" w:space="0" w:color="auto"/>
          </w:divBdr>
        </w:div>
        <w:div w:id="613757597">
          <w:marLeft w:val="0"/>
          <w:marRight w:val="0"/>
          <w:marTop w:val="0"/>
          <w:marBottom w:val="0"/>
          <w:divBdr>
            <w:top w:val="none" w:sz="0" w:space="0" w:color="auto"/>
            <w:left w:val="none" w:sz="0" w:space="0" w:color="auto"/>
            <w:bottom w:val="none" w:sz="0" w:space="0" w:color="auto"/>
            <w:right w:val="none" w:sz="0" w:space="0" w:color="auto"/>
          </w:divBdr>
        </w:div>
        <w:div w:id="640963587">
          <w:marLeft w:val="0"/>
          <w:marRight w:val="0"/>
          <w:marTop w:val="0"/>
          <w:marBottom w:val="0"/>
          <w:divBdr>
            <w:top w:val="none" w:sz="0" w:space="0" w:color="auto"/>
            <w:left w:val="none" w:sz="0" w:space="0" w:color="auto"/>
            <w:bottom w:val="none" w:sz="0" w:space="0" w:color="auto"/>
            <w:right w:val="none" w:sz="0" w:space="0" w:color="auto"/>
          </w:divBdr>
        </w:div>
        <w:div w:id="695892277">
          <w:marLeft w:val="0"/>
          <w:marRight w:val="0"/>
          <w:marTop w:val="0"/>
          <w:marBottom w:val="0"/>
          <w:divBdr>
            <w:top w:val="none" w:sz="0" w:space="0" w:color="auto"/>
            <w:left w:val="none" w:sz="0" w:space="0" w:color="auto"/>
            <w:bottom w:val="none" w:sz="0" w:space="0" w:color="auto"/>
            <w:right w:val="none" w:sz="0" w:space="0" w:color="auto"/>
          </w:divBdr>
        </w:div>
        <w:div w:id="842623783">
          <w:marLeft w:val="0"/>
          <w:marRight w:val="0"/>
          <w:marTop w:val="0"/>
          <w:marBottom w:val="0"/>
          <w:divBdr>
            <w:top w:val="none" w:sz="0" w:space="0" w:color="auto"/>
            <w:left w:val="none" w:sz="0" w:space="0" w:color="auto"/>
            <w:bottom w:val="none" w:sz="0" w:space="0" w:color="auto"/>
            <w:right w:val="none" w:sz="0" w:space="0" w:color="auto"/>
          </w:divBdr>
        </w:div>
        <w:div w:id="1311790977">
          <w:marLeft w:val="0"/>
          <w:marRight w:val="0"/>
          <w:marTop w:val="0"/>
          <w:marBottom w:val="0"/>
          <w:divBdr>
            <w:top w:val="none" w:sz="0" w:space="0" w:color="auto"/>
            <w:left w:val="none" w:sz="0" w:space="0" w:color="auto"/>
            <w:bottom w:val="none" w:sz="0" w:space="0" w:color="auto"/>
            <w:right w:val="none" w:sz="0" w:space="0" w:color="auto"/>
          </w:divBdr>
        </w:div>
        <w:div w:id="1528987164">
          <w:marLeft w:val="0"/>
          <w:marRight w:val="0"/>
          <w:marTop w:val="0"/>
          <w:marBottom w:val="0"/>
          <w:divBdr>
            <w:top w:val="none" w:sz="0" w:space="0" w:color="auto"/>
            <w:left w:val="none" w:sz="0" w:space="0" w:color="auto"/>
            <w:bottom w:val="none" w:sz="0" w:space="0" w:color="auto"/>
            <w:right w:val="none" w:sz="0" w:space="0" w:color="auto"/>
          </w:divBdr>
        </w:div>
      </w:divsChild>
    </w:div>
    <w:div w:id="188837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fai.utb.cz/o-fakulte/uredni-deska/vnitrni-normy-fai/vnitrni-predpisy-fai/" TargetMode="External"/><Relationship Id="rId18" Type="http://schemas.openxmlformats.org/officeDocument/2006/relationships/hyperlink" Target="https://knihovna.utb.cz/veda-a-vyzkum/podpora-vedy-a-vyzkumu/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www.msmt.cz/vyzkum-a-vyvoj-2/zakon-c-111-1998-sb-o-vysokych-skolach"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vnitrni-normy-a-predpisy/vnitrni-predpisy/%20%20" TargetMode="External"/><Relationship Id="rId34" Type="http://schemas.openxmlformats.org/officeDocument/2006/relationships/hyperlink" Target="https://vyuka.fai.utb.cz"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s://vyuka.fai.utb.cz" TargetMode="External"/><Relationship Id="rId38" Type="http://schemas.openxmlformats.org/officeDocument/2006/relationships/hyperlink" Target="https://fai.utb.cz/o-fakulte/uredni-deska/vyrocni-zpravy-fai/"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ontent&amp;view=article&amp;id=21&amp;Itemid=156&amp;lang=cz" TargetMode="External"/><Relationship Id="rId20" Type="http://schemas.openxmlformats.org/officeDocument/2006/relationships/hyperlink" Target="https://www.utb.cz/univerzita/uredni-deska/vnitrni-normy-a-predpisy/" TargetMode="External"/><Relationship Id="rId29" Type="http://schemas.openxmlformats.org/officeDocument/2006/relationships/hyperlink" Target="https://fai.utb.cz/slozeni-rady-studijnich-programu/"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stag.utb.cz/portal/" TargetMode="External"/><Relationship Id="rId24" Type="http://schemas.openxmlformats.org/officeDocument/2006/relationships/hyperlink" Target="https://fai.utb.cz/o-fakulte/uredni-deska/vnitrni-normy-fai/vnitrni-predpisy-fai/" TargetMode="External"/><Relationship Id="rId32" Type="http://schemas.openxmlformats.org/officeDocument/2006/relationships/hyperlink" Target="https://fai.utb.cz/o-fakulte/uredni-deska/vnitrni-normy-fai/smernice-dekana/" TargetMode="External"/><Relationship Id="rId37" Type="http://schemas.openxmlformats.org/officeDocument/2006/relationships/hyperlink" Target="https://fai.utb.cz/o-fakulte/uredni-deska/vnitrni-normy-fai/smernice-dekana/" TargetMode="External"/><Relationship Id="rId40"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s://fai.utb.cz/o-fakulte/uredni-deska/dlouhodoby-zamer-fakulty/" TargetMode="External"/><Relationship Id="rId28" Type="http://schemas.openxmlformats.org/officeDocument/2006/relationships/hyperlink" Target="https://www.utb.cz/univerzita/uredni-deska/vnitrni-normy-a-predpisy/vnitrni-predpisy/%20%20" TargetMode="External"/><Relationship Id="rId36" Type="http://schemas.openxmlformats.org/officeDocument/2006/relationships/hyperlink" Target="https://fai.utb.cz/o-fakulte/uredni-deska/vnitrni-normy-fai/vnitrni-predpisy-fai/" TargetMode="External"/><Relationship Id="rId10" Type="http://schemas.openxmlformats.org/officeDocument/2006/relationships/hyperlink" Target="https://www.utb.cz/univerzita/uredni-deska/vnitrni-normy-a-predpisy/" TargetMode="External"/><Relationship Id="rId19" Type="http://schemas.openxmlformats.org/officeDocument/2006/relationships/hyperlink" Target="http://portal.k.utb.cz/databases/alphabetical/?lang=cze" TargetMode="External"/><Relationship Id="rId31" Type="http://schemas.openxmlformats.org/officeDocument/2006/relationships/hyperlink" Target="https://fai.utb.cz/o-fakulte/uredni-deska/vnitrni-normy-fai/vnitrni-predpisy-fai/"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lang=cz" TargetMode="External"/><Relationship Id="rId22" Type="http://schemas.openxmlformats.org/officeDocument/2006/relationships/hyperlink" Target="https://www.utb.cz/univerzita/uredni-deska/ruzne/strategicky-zamer/%20%20"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www.utb.cz/univerzita/uredni-deska/vnitrni-normy-a-predpisy/vnitrni-predpisy/" TargetMode="External"/><Relationship Id="rId35" Type="http://schemas.openxmlformats.org/officeDocument/2006/relationships/hyperlink" Target="https://stag.utb.cz/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4DF18-6A37-4F0E-BD5D-BC4EA6ED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15603</Words>
  <Characters>92064</Characters>
  <Application>Microsoft Office Word</Application>
  <DocSecurity>0</DocSecurity>
  <Lines>767</Lines>
  <Paragraphs>214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6</cp:revision>
  <cp:lastPrinted>2018-09-11T19:35:00Z</cp:lastPrinted>
  <dcterms:created xsi:type="dcterms:W3CDTF">2018-11-21T07:37:00Z</dcterms:created>
  <dcterms:modified xsi:type="dcterms:W3CDTF">2018-11-25T12:09:00Z</dcterms:modified>
</cp:coreProperties>
</file>