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39DA4" w14:textId="77777777" w:rsidR="00377D58" w:rsidRDefault="00377D58" w:rsidP="00377D58">
      <w:pPr>
        <w:pStyle w:val="Nadpis11"/>
        <w:keepNext/>
        <w:keepLines/>
        <w:shd w:val="clear" w:color="auto" w:fill="auto"/>
        <w:spacing w:after="125" w:line="300" w:lineRule="exact"/>
        <w:ind w:right="120"/>
      </w:pPr>
      <w:bookmarkStart w:id="0" w:name="bookmark0"/>
    </w:p>
    <w:p w14:paraId="6983682E" w14:textId="77777777" w:rsidR="00377D58" w:rsidRPr="008342B9" w:rsidRDefault="00377D58" w:rsidP="00377D58">
      <w:pPr>
        <w:jc w:val="center"/>
        <w:rPr>
          <w:sz w:val="28"/>
          <w:szCs w:val="28"/>
        </w:rPr>
      </w:pPr>
      <w:r w:rsidRPr="008342B9">
        <w:rPr>
          <w:sz w:val="28"/>
          <w:szCs w:val="28"/>
        </w:rPr>
        <w:t>Sebehodnotící zpráva pro akreditaci studijních programů</w:t>
      </w:r>
      <w:bookmarkEnd w:id="0"/>
    </w:p>
    <w:p w14:paraId="7140911D" w14:textId="77777777" w:rsidR="00377D58" w:rsidRDefault="00377D58" w:rsidP="00377D58">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550BEEA9" w14:textId="77777777" w:rsidR="00377D58" w:rsidRDefault="00377D58" w:rsidP="00377D58">
          <w:pPr>
            <w:pStyle w:val="Nadpisobsahu"/>
          </w:pPr>
          <w:r>
            <w:t>Obsah</w:t>
          </w:r>
        </w:p>
        <w:p w14:paraId="03D1787E" w14:textId="7E6E9692" w:rsidR="005A657D" w:rsidRDefault="003A5D60">
          <w:pPr>
            <w:pStyle w:val="Obsah2"/>
            <w:rPr>
              <w:ins w:id="1" w:author="Uzivatel" w:date="2018-11-01T16:30:00Z"/>
              <w:rFonts w:asciiTheme="minorHAnsi" w:eastAsiaTheme="minorEastAsia" w:hAnsiTheme="minorHAnsi" w:cstheme="minorBidi"/>
              <w:b w:val="0"/>
              <w:shd w:val="clear" w:color="auto" w:fill="auto"/>
              <w:lang w:val="sk-SK" w:eastAsia="sk-SK"/>
            </w:rPr>
          </w:pPr>
          <w:r>
            <w:fldChar w:fldCharType="begin"/>
          </w:r>
          <w:r w:rsidR="00377D58">
            <w:instrText xml:space="preserve"> TOC \o "1-3" \h \z \u </w:instrText>
          </w:r>
          <w:r>
            <w:fldChar w:fldCharType="separate"/>
          </w:r>
          <w:ins w:id="2" w:author="Uzivatel" w:date="2018-11-01T16:30:00Z">
            <w:r w:rsidR="00E94BF7">
              <w:fldChar w:fldCharType="begin"/>
            </w:r>
            <w:r w:rsidR="00E94BF7">
              <w:instrText xml:space="preserve"> HYPERLINK \l "_Toc528762401" </w:instrText>
            </w:r>
            <w:r w:rsidR="00E94BF7">
              <w:fldChar w:fldCharType="separate"/>
            </w:r>
            <w:r w:rsidR="005A657D" w:rsidRPr="00275A9B">
              <w:rPr>
                <w:rStyle w:val="Hypertextovodkaz"/>
              </w:rPr>
              <w:t>I. Instituce</w:t>
            </w:r>
            <w:r w:rsidR="005A657D">
              <w:rPr>
                <w:webHidden/>
              </w:rPr>
              <w:tab/>
            </w:r>
            <w:r w:rsidR="005A657D">
              <w:rPr>
                <w:webHidden/>
              </w:rPr>
              <w:fldChar w:fldCharType="begin"/>
            </w:r>
            <w:r w:rsidR="005A657D">
              <w:rPr>
                <w:webHidden/>
              </w:rPr>
              <w:instrText xml:space="preserve"> PAGEREF _Toc528762401 \h </w:instrText>
            </w:r>
          </w:ins>
          <w:r w:rsidR="005A657D">
            <w:rPr>
              <w:webHidden/>
            </w:rPr>
          </w:r>
          <w:ins w:id="3" w:author="Uzivatel" w:date="2018-11-01T16:30:00Z">
            <w:r w:rsidR="005A657D">
              <w:rPr>
                <w:webHidden/>
              </w:rPr>
              <w:fldChar w:fldCharType="separate"/>
            </w:r>
            <w:r w:rsidR="005A657D">
              <w:rPr>
                <w:webHidden/>
              </w:rPr>
              <w:t>110</w:t>
            </w:r>
            <w:r w:rsidR="005A657D">
              <w:rPr>
                <w:webHidden/>
              </w:rPr>
              <w:fldChar w:fldCharType="end"/>
            </w:r>
            <w:r w:rsidR="00E94BF7">
              <w:fldChar w:fldCharType="end"/>
            </w:r>
          </w:ins>
        </w:p>
        <w:p w14:paraId="16082682" w14:textId="61B5E1E4" w:rsidR="005A657D" w:rsidRDefault="00E94BF7">
          <w:pPr>
            <w:pStyle w:val="Obsah2"/>
            <w:rPr>
              <w:ins w:id="4" w:author="Uzivatel" w:date="2018-11-01T16:30:00Z"/>
              <w:rFonts w:asciiTheme="minorHAnsi" w:eastAsiaTheme="minorEastAsia" w:hAnsiTheme="minorHAnsi" w:cstheme="minorBidi"/>
              <w:b w:val="0"/>
              <w:shd w:val="clear" w:color="auto" w:fill="auto"/>
              <w:lang w:val="sk-SK" w:eastAsia="sk-SK"/>
            </w:rPr>
          </w:pPr>
          <w:ins w:id="5" w:author="Uzivatel" w:date="2018-11-01T16:30:00Z">
            <w:r>
              <w:fldChar w:fldCharType="begin"/>
            </w:r>
            <w:r>
              <w:instrText xml:space="preserve"> HYPERLINK \l "_Toc528762402" </w:instrText>
            </w:r>
            <w:r>
              <w:fldChar w:fldCharType="separate"/>
            </w:r>
            <w:r w:rsidR="005A657D" w:rsidRPr="00275A9B">
              <w:rPr>
                <w:rStyle w:val="Hypertextovodkaz"/>
              </w:rPr>
              <w:t>Působnost orgánů vysoké školy</w:t>
            </w:r>
            <w:r w:rsidR="005A657D">
              <w:rPr>
                <w:webHidden/>
              </w:rPr>
              <w:tab/>
            </w:r>
            <w:r w:rsidR="005A657D">
              <w:rPr>
                <w:webHidden/>
              </w:rPr>
              <w:fldChar w:fldCharType="begin"/>
            </w:r>
            <w:r w:rsidR="005A657D">
              <w:rPr>
                <w:webHidden/>
              </w:rPr>
              <w:instrText xml:space="preserve"> PAGEREF _Toc528762402 \h </w:instrText>
            </w:r>
          </w:ins>
          <w:r w:rsidR="005A657D">
            <w:rPr>
              <w:webHidden/>
            </w:rPr>
          </w:r>
          <w:ins w:id="6" w:author="Uzivatel" w:date="2018-11-01T16:30:00Z">
            <w:r w:rsidR="005A657D">
              <w:rPr>
                <w:webHidden/>
              </w:rPr>
              <w:fldChar w:fldCharType="separate"/>
            </w:r>
            <w:r w:rsidR="005A657D">
              <w:rPr>
                <w:webHidden/>
              </w:rPr>
              <w:t>110</w:t>
            </w:r>
            <w:r w:rsidR="005A657D">
              <w:rPr>
                <w:webHidden/>
              </w:rPr>
              <w:fldChar w:fldCharType="end"/>
            </w:r>
            <w:r>
              <w:fldChar w:fldCharType="end"/>
            </w:r>
          </w:ins>
        </w:p>
        <w:p w14:paraId="51BA0D8F" w14:textId="529F10E8" w:rsidR="005A657D" w:rsidRDefault="00E94BF7">
          <w:pPr>
            <w:pStyle w:val="Obsah3"/>
            <w:tabs>
              <w:tab w:val="right" w:leader="dot" w:pos="9062"/>
            </w:tabs>
            <w:rPr>
              <w:ins w:id="7" w:author="Uzivatel" w:date="2018-11-01T16:30:00Z"/>
              <w:rFonts w:asciiTheme="minorHAnsi" w:eastAsiaTheme="minorEastAsia" w:hAnsiTheme="minorHAnsi" w:cstheme="minorBidi"/>
              <w:noProof/>
              <w:lang w:val="sk-SK" w:eastAsia="sk-SK"/>
            </w:rPr>
          </w:pPr>
          <w:ins w:id="8" w:author="Uzivatel" w:date="2018-11-01T16:30:00Z">
            <w:r>
              <w:fldChar w:fldCharType="begin"/>
            </w:r>
            <w:r>
              <w:instrText xml:space="preserve"> HYPERLINK \l "_Toc528762403" </w:instrText>
            </w:r>
            <w:r>
              <w:fldChar w:fldCharType="separate"/>
            </w:r>
            <w:r w:rsidR="005A657D" w:rsidRPr="00275A9B">
              <w:rPr>
                <w:rStyle w:val="Hypertextovodkaz"/>
                <w:noProof/>
              </w:rPr>
              <w:t>Standardy 1.1-1.2</w:t>
            </w:r>
            <w:r w:rsidR="005A657D">
              <w:rPr>
                <w:noProof/>
                <w:webHidden/>
              </w:rPr>
              <w:tab/>
            </w:r>
            <w:r w:rsidR="005A657D">
              <w:rPr>
                <w:noProof/>
                <w:webHidden/>
              </w:rPr>
              <w:fldChar w:fldCharType="begin"/>
            </w:r>
            <w:r w:rsidR="005A657D">
              <w:rPr>
                <w:noProof/>
                <w:webHidden/>
              </w:rPr>
              <w:instrText xml:space="preserve"> PAGEREF _Toc528762403 \h </w:instrText>
            </w:r>
          </w:ins>
          <w:r w:rsidR="005A657D">
            <w:rPr>
              <w:noProof/>
              <w:webHidden/>
            </w:rPr>
          </w:r>
          <w:ins w:id="9" w:author="Uzivatel" w:date="2018-11-01T16:30:00Z">
            <w:r w:rsidR="005A657D">
              <w:rPr>
                <w:noProof/>
                <w:webHidden/>
              </w:rPr>
              <w:fldChar w:fldCharType="separate"/>
            </w:r>
            <w:r w:rsidR="005A657D">
              <w:rPr>
                <w:noProof/>
                <w:webHidden/>
              </w:rPr>
              <w:t>110</w:t>
            </w:r>
            <w:r w:rsidR="005A657D">
              <w:rPr>
                <w:noProof/>
                <w:webHidden/>
              </w:rPr>
              <w:fldChar w:fldCharType="end"/>
            </w:r>
            <w:r>
              <w:rPr>
                <w:noProof/>
              </w:rPr>
              <w:fldChar w:fldCharType="end"/>
            </w:r>
          </w:ins>
        </w:p>
        <w:p w14:paraId="69A719F6" w14:textId="38EED367" w:rsidR="005A657D" w:rsidRDefault="00E94BF7">
          <w:pPr>
            <w:pStyle w:val="Obsah2"/>
            <w:rPr>
              <w:ins w:id="10" w:author="Uzivatel" w:date="2018-11-01T16:30:00Z"/>
              <w:rFonts w:asciiTheme="minorHAnsi" w:eastAsiaTheme="minorEastAsia" w:hAnsiTheme="minorHAnsi" w:cstheme="minorBidi"/>
              <w:b w:val="0"/>
              <w:shd w:val="clear" w:color="auto" w:fill="auto"/>
              <w:lang w:val="sk-SK" w:eastAsia="sk-SK"/>
            </w:rPr>
          </w:pPr>
          <w:ins w:id="11" w:author="Uzivatel" w:date="2018-11-01T16:30:00Z">
            <w:r>
              <w:fldChar w:fldCharType="begin"/>
            </w:r>
            <w:r>
              <w:instrText xml:space="preserve"> HYPERLINK \l "_Toc528762404" </w:instrText>
            </w:r>
            <w:r>
              <w:fldChar w:fldCharType="separate"/>
            </w:r>
            <w:r w:rsidR="005A657D" w:rsidRPr="00275A9B">
              <w:rPr>
                <w:rStyle w:val="Hypertextovodkaz"/>
              </w:rPr>
              <w:t>Vnitřní systém zajišťování kvality</w:t>
            </w:r>
            <w:r w:rsidR="005A657D">
              <w:rPr>
                <w:webHidden/>
              </w:rPr>
              <w:tab/>
            </w:r>
            <w:r w:rsidR="005A657D">
              <w:rPr>
                <w:webHidden/>
              </w:rPr>
              <w:fldChar w:fldCharType="begin"/>
            </w:r>
            <w:r w:rsidR="005A657D">
              <w:rPr>
                <w:webHidden/>
              </w:rPr>
              <w:instrText xml:space="preserve"> PAGEREF _Toc528762404 \h </w:instrText>
            </w:r>
          </w:ins>
          <w:r w:rsidR="005A657D">
            <w:rPr>
              <w:webHidden/>
            </w:rPr>
          </w:r>
          <w:ins w:id="12" w:author="Uzivatel" w:date="2018-11-01T16:30:00Z">
            <w:r w:rsidR="005A657D">
              <w:rPr>
                <w:webHidden/>
              </w:rPr>
              <w:fldChar w:fldCharType="separate"/>
            </w:r>
            <w:r w:rsidR="005A657D">
              <w:rPr>
                <w:webHidden/>
              </w:rPr>
              <w:t>110</w:t>
            </w:r>
            <w:r w:rsidR="005A657D">
              <w:rPr>
                <w:webHidden/>
              </w:rPr>
              <w:fldChar w:fldCharType="end"/>
            </w:r>
            <w:r>
              <w:fldChar w:fldCharType="end"/>
            </w:r>
          </w:ins>
        </w:p>
        <w:p w14:paraId="4A9BEB9A" w14:textId="15A0906C" w:rsidR="005A657D" w:rsidRDefault="00E94BF7">
          <w:pPr>
            <w:pStyle w:val="Obsah3"/>
            <w:tabs>
              <w:tab w:val="right" w:leader="dot" w:pos="9062"/>
            </w:tabs>
            <w:rPr>
              <w:ins w:id="13" w:author="Uzivatel" w:date="2018-11-01T16:30:00Z"/>
              <w:rFonts w:asciiTheme="minorHAnsi" w:eastAsiaTheme="minorEastAsia" w:hAnsiTheme="minorHAnsi" w:cstheme="minorBidi"/>
              <w:noProof/>
              <w:lang w:val="sk-SK" w:eastAsia="sk-SK"/>
            </w:rPr>
          </w:pPr>
          <w:ins w:id="14" w:author="Uzivatel" w:date="2018-11-01T16:30:00Z">
            <w:r>
              <w:fldChar w:fldCharType="begin"/>
            </w:r>
            <w:r>
              <w:instrText xml:space="preserve"> HYPERLINK \l "_Toc528762405" </w:instrText>
            </w:r>
            <w:r>
              <w:fldChar w:fldCharType="separate"/>
            </w:r>
            <w:r w:rsidR="005A657D" w:rsidRPr="00275A9B">
              <w:rPr>
                <w:rStyle w:val="Hypertextovodkaz"/>
                <w:noProof/>
              </w:rPr>
              <w:t>Standard 1.3: Vymezení pravomoci a odpovědnost za kvalitu</w:t>
            </w:r>
            <w:r w:rsidR="005A657D">
              <w:rPr>
                <w:noProof/>
                <w:webHidden/>
              </w:rPr>
              <w:tab/>
            </w:r>
            <w:r w:rsidR="005A657D">
              <w:rPr>
                <w:noProof/>
                <w:webHidden/>
              </w:rPr>
              <w:fldChar w:fldCharType="begin"/>
            </w:r>
            <w:r w:rsidR="005A657D">
              <w:rPr>
                <w:noProof/>
                <w:webHidden/>
              </w:rPr>
              <w:instrText xml:space="preserve"> PAGEREF _Toc528762405 \h </w:instrText>
            </w:r>
          </w:ins>
          <w:r w:rsidR="005A657D">
            <w:rPr>
              <w:noProof/>
              <w:webHidden/>
            </w:rPr>
          </w:r>
          <w:ins w:id="15" w:author="Uzivatel" w:date="2018-11-01T16:30:00Z">
            <w:r w:rsidR="005A657D">
              <w:rPr>
                <w:noProof/>
                <w:webHidden/>
              </w:rPr>
              <w:fldChar w:fldCharType="separate"/>
            </w:r>
            <w:r w:rsidR="005A657D">
              <w:rPr>
                <w:noProof/>
                <w:webHidden/>
              </w:rPr>
              <w:t>110</w:t>
            </w:r>
            <w:r w:rsidR="005A657D">
              <w:rPr>
                <w:noProof/>
                <w:webHidden/>
              </w:rPr>
              <w:fldChar w:fldCharType="end"/>
            </w:r>
            <w:r>
              <w:rPr>
                <w:noProof/>
              </w:rPr>
              <w:fldChar w:fldCharType="end"/>
            </w:r>
          </w:ins>
        </w:p>
        <w:p w14:paraId="5AAA48BD" w14:textId="19DC8E64" w:rsidR="005A657D" w:rsidRDefault="00E94BF7">
          <w:pPr>
            <w:pStyle w:val="Obsah3"/>
            <w:tabs>
              <w:tab w:val="right" w:leader="dot" w:pos="9062"/>
            </w:tabs>
            <w:rPr>
              <w:ins w:id="16" w:author="Uzivatel" w:date="2018-11-01T16:30:00Z"/>
              <w:rFonts w:asciiTheme="minorHAnsi" w:eastAsiaTheme="minorEastAsia" w:hAnsiTheme="minorHAnsi" w:cstheme="minorBidi"/>
              <w:noProof/>
              <w:lang w:val="sk-SK" w:eastAsia="sk-SK"/>
            </w:rPr>
          </w:pPr>
          <w:ins w:id="17" w:author="Uzivatel" w:date="2018-11-01T16:30:00Z">
            <w:r>
              <w:fldChar w:fldCharType="begin"/>
            </w:r>
            <w:r>
              <w:instrText xml:space="preserve"> HYPERLINK \l "_Toc528762406" </w:instrText>
            </w:r>
            <w:r>
              <w:fldChar w:fldCharType="separate"/>
            </w:r>
            <w:r w:rsidR="005A657D" w:rsidRPr="00275A9B">
              <w:rPr>
                <w:rStyle w:val="Hypertextovodkaz"/>
                <w:noProof/>
              </w:rPr>
              <w:t>Standard 1.4: Procesy vzniku a úprav studijních programů</w:t>
            </w:r>
            <w:r w:rsidR="005A657D">
              <w:rPr>
                <w:noProof/>
                <w:webHidden/>
              </w:rPr>
              <w:tab/>
            </w:r>
            <w:r w:rsidR="005A657D">
              <w:rPr>
                <w:noProof/>
                <w:webHidden/>
              </w:rPr>
              <w:fldChar w:fldCharType="begin"/>
            </w:r>
            <w:r w:rsidR="005A657D">
              <w:rPr>
                <w:noProof/>
                <w:webHidden/>
              </w:rPr>
              <w:instrText xml:space="preserve"> PAGEREF _Toc528762406 \h </w:instrText>
            </w:r>
          </w:ins>
          <w:r w:rsidR="005A657D">
            <w:rPr>
              <w:noProof/>
              <w:webHidden/>
            </w:rPr>
          </w:r>
          <w:ins w:id="18" w:author="Uzivatel" w:date="2018-11-01T16:30:00Z">
            <w:r w:rsidR="005A657D">
              <w:rPr>
                <w:noProof/>
                <w:webHidden/>
              </w:rPr>
              <w:fldChar w:fldCharType="separate"/>
            </w:r>
            <w:r w:rsidR="005A657D">
              <w:rPr>
                <w:noProof/>
                <w:webHidden/>
              </w:rPr>
              <w:t>110</w:t>
            </w:r>
            <w:r w:rsidR="005A657D">
              <w:rPr>
                <w:noProof/>
                <w:webHidden/>
              </w:rPr>
              <w:fldChar w:fldCharType="end"/>
            </w:r>
            <w:r>
              <w:rPr>
                <w:noProof/>
              </w:rPr>
              <w:fldChar w:fldCharType="end"/>
            </w:r>
          </w:ins>
        </w:p>
        <w:p w14:paraId="51B553AD" w14:textId="2E28098F" w:rsidR="005A657D" w:rsidRDefault="00E94BF7">
          <w:pPr>
            <w:pStyle w:val="Obsah3"/>
            <w:tabs>
              <w:tab w:val="right" w:leader="dot" w:pos="9062"/>
            </w:tabs>
            <w:rPr>
              <w:ins w:id="19" w:author="Uzivatel" w:date="2018-11-01T16:30:00Z"/>
              <w:rFonts w:asciiTheme="minorHAnsi" w:eastAsiaTheme="minorEastAsia" w:hAnsiTheme="minorHAnsi" w:cstheme="minorBidi"/>
              <w:noProof/>
              <w:lang w:val="sk-SK" w:eastAsia="sk-SK"/>
            </w:rPr>
          </w:pPr>
          <w:ins w:id="20" w:author="Uzivatel" w:date="2018-11-01T16:30:00Z">
            <w:r>
              <w:fldChar w:fldCharType="begin"/>
            </w:r>
            <w:r>
              <w:instrText xml:space="preserve"> HYPERLINK \l "_Toc528762407" </w:instrText>
            </w:r>
            <w:r>
              <w:fldChar w:fldCharType="separate"/>
            </w:r>
            <w:r w:rsidR="005A657D" w:rsidRPr="00275A9B">
              <w:rPr>
                <w:rStyle w:val="Hypertextovodkaz"/>
                <w:noProof/>
              </w:rPr>
              <w:t>Standard 1.5: Principy a systém uznávání zahraničního vzdělávání pro přijetí ke studiu</w:t>
            </w:r>
            <w:r w:rsidR="005A657D">
              <w:rPr>
                <w:noProof/>
                <w:webHidden/>
              </w:rPr>
              <w:tab/>
            </w:r>
            <w:r w:rsidR="005A657D">
              <w:rPr>
                <w:noProof/>
                <w:webHidden/>
              </w:rPr>
              <w:fldChar w:fldCharType="begin"/>
            </w:r>
            <w:r w:rsidR="005A657D">
              <w:rPr>
                <w:noProof/>
                <w:webHidden/>
              </w:rPr>
              <w:instrText xml:space="preserve"> PAGEREF _Toc528762407 \h </w:instrText>
            </w:r>
          </w:ins>
          <w:r w:rsidR="005A657D">
            <w:rPr>
              <w:noProof/>
              <w:webHidden/>
            </w:rPr>
          </w:r>
          <w:ins w:id="21" w:author="Uzivatel" w:date="2018-11-01T16:30:00Z">
            <w:r w:rsidR="005A657D">
              <w:rPr>
                <w:noProof/>
                <w:webHidden/>
              </w:rPr>
              <w:fldChar w:fldCharType="separate"/>
            </w:r>
            <w:r w:rsidR="005A657D">
              <w:rPr>
                <w:noProof/>
                <w:webHidden/>
              </w:rPr>
              <w:t>110</w:t>
            </w:r>
            <w:r w:rsidR="005A657D">
              <w:rPr>
                <w:noProof/>
                <w:webHidden/>
              </w:rPr>
              <w:fldChar w:fldCharType="end"/>
            </w:r>
            <w:r>
              <w:rPr>
                <w:noProof/>
              </w:rPr>
              <w:fldChar w:fldCharType="end"/>
            </w:r>
          </w:ins>
        </w:p>
        <w:p w14:paraId="3457E598" w14:textId="7DA8EEA2" w:rsidR="005A657D" w:rsidRDefault="00E94BF7">
          <w:pPr>
            <w:pStyle w:val="Obsah3"/>
            <w:tabs>
              <w:tab w:val="right" w:leader="dot" w:pos="9062"/>
            </w:tabs>
            <w:rPr>
              <w:ins w:id="22" w:author="Uzivatel" w:date="2018-11-01T16:30:00Z"/>
              <w:rFonts w:asciiTheme="minorHAnsi" w:eastAsiaTheme="minorEastAsia" w:hAnsiTheme="minorHAnsi" w:cstheme="minorBidi"/>
              <w:noProof/>
              <w:lang w:val="sk-SK" w:eastAsia="sk-SK"/>
            </w:rPr>
          </w:pPr>
          <w:ins w:id="23" w:author="Uzivatel" w:date="2018-11-01T16:30:00Z">
            <w:r>
              <w:fldChar w:fldCharType="begin"/>
            </w:r>
            <w:r>
              <w:instrText xml:space="preserve"> HYPERLINK \l "_Toc528762408" </w:instrText>
            </w:r>
            <w:r>
              <w:fldChar w:fldCharType="separate"/>
            </w:r>
            <w:r w:rsidR="005A657D" w:rsidRPr="00275A9B">
              <w:rPr>
                <w:rStyle w:val="Hypertextovodkaz"/>
                <w:noProof/>
              </w:rPr>
              <w:t>Standard 1.6: Vedení kvalifikačních a rigorózních prací</w:t>
            </w:r>
            <w:r w:rsidR="005A657D">
              <w:rPr>
                <w:noProof/>
                <w:webHidden/>
              </w:rPr>
              <w:tab/>
            </w:r>
            <w:r w:rsidR="005A657D">
              <w:rPr>
                <w:noProof/>
                <w:webHidden/>
              </w:rPr>
              <w:fldChar w:fldCharType="begin"/>
            </w:r>
            <w:r w:rsidR="005A657D">
              <w:rPr>
                <w:noProof/>
                <w:webHidden/>
              </w:rPr>
              <w:instrText xml:space="preserve"> PAGEREF _Toc528762408 \h </w:instrText>
            </w:r>
          </w:ins>
          <w:r w:rsidR="005A657D">
            <w:rPr>
              <w:noProof/>
              <w:webHidden/>
            </w:rPr>
          </w:r>
          <w:ins w:id="24" w:author="Uzivatel" w:date="2018-11-01T16:30:00Z">
            <w:r w:rsidR="005A657D">
              <w:rPr>
                <w:noProof/>
                <w:webHidden/>
              </w:rPr>
              <w:fldChar w:fldCharType="separate"/>
            </w:r>
            <w:r w:rsidR="005A657D">
              <w:rPr>
                <w:noProof/>
                <w:webHidden/>
              </w:rPr>
              <w:t>111</w:t>
            </w:r>
            <w:r w:rsidR="005A657D">
              <w:rPr>
                <w:noProof/>
                <w:webHidden/>
              </w:rPr>
              <w:fldChar w:fldCharType="end"/>
            </w:r>
            <w:r>
              <w:rPr>
                <w:noProof/>
              </w:rPr>
              <w:fldChar w:fldCharType="end"/>
            </w:r>
          </w:ins>
        </w:p>
        <w:p w14:paraId="2B0FD894" w14:textId="2C5C0CDC" w:rsidR="005A657D" w:rsidRDefault="00E94BF7">
          <w:pPr>
            <w:pStyle w:val="Obsah3"/>
            <w:tabs>
              <w:tab w:val="right" w:leader="dot" w:pos="9062"/>
            </w:tabs>
            <w:rPr>
              <w:ins w:id="25" w:author="Uzivatel" w:date="2018-11-01T16:30:00Z"/>
              <w:rFonts w:asciiTheme="minorHAnsi" w:eastAsiaTheme="minorEastAsia" w:hAnsiTheme="minorHAnsi" w:cstheme="minorBidi"/>
              <w:noProof/>
              <w:lang w:val="sk-SK" w:eastAsia="sk-SK"/>
            </w:rPr>
          </w:pPr>
          <w:ins w:id="26" w:author="Uzivatel" w:date="2018-11-01T16:30:00Z">
            <w:r>
              <w:fldChar w:fldCharType="begin"/>
            </w:r>
            <w:r>
              <w:instrText xml:space="preserve"> HYPERLINK \l "_Toc528762409" </w:instrText>
            </w:r>
            <w:r>
              <w:fldChar w:fldCharType="separate"/>
            </w:r>
            <w:r w:rsidR="005A657D" w:rsidRPr="00275A9B">
              <w:rPr>
                <w:rStyle w:val="Hypertextovodkaz"/>
                <w:noProof/>
              </w:rPr>
              <w:t>Standard 1.7: Procesy zpětné vazby při hodnocení kvality</w:t>
            </w:r>
            <w:r w:rsidR="005A657D">
              <w:rPr>
                <w:noProof/>
                <w:webHidden/>
              </w:rPr>
              <w:tab/>
            </w:r>
            <w:r w:rsidR="005A657D">
              <w:rPr>
                <w:noProof/>
                <w:webHidden/>
              </w:rPr>
              <w:fldChar w:fldCharType="begin"/>
            </w:r>
            <w:r w:rsidR="005A657D">
              <w:rPr>
                <w:noProof/>
                <w:webHidden/>
              </w:rPr>
              <w:instrText xml:space="preserve"> PAGEREF _Toc528762409 \h </w:instrText>
            </w:r>
          </w:ins>
          <w:r w:rsidR="005A657D">
            <w:rPr>
              <w:noProof/>
              <w:webHidden/>
            </w:rPr>
          </w:r>
          <w:ins w:id="27" w:author="Uzivatel" w:date="2018-11-01T16:30:00Z">
            <w:r w:rsidR="005A657D">
              <w:rPr>
                <w:noProof/>
                <w:webHidden/>
              </w:rPr>
              <w:fldChar w:fldCharType="separate"/>
            </w:r>
            <w:r w:rsidR="005A657D">
              <w:rPr>
                <w:noProof/>
                <w:webHidden/>
              </w:rPr>
              <w:t>111</w:t>
            </w:r>
            <w:r w:rsidR="005A657D">
              <w:rPr>
                <w:noProof/>
                <w:webHidden/>
              </w:rPr>
              <w:fldChar w:fldCharType="end"/>
            </w:r>
            <w:r>
              <w:rPr>
                <w:noProof/>
              </w:rPr>
              <w:fldChar w:fldCharType="end"/>
            </w:r>
          </w:ins>
        </w:p>
        <w:p w14:paraId="19F46FDF" w14:textId="08A95ECB" w:rsidR="005A657D" w:rsidRDefault="00E94BF7">
          <w:pPr>
            <w:pStyle w:val="Obsah3"/>
            <w:tabs>
              <w:tab w:val="right" w:leader="dot" w:pos="9062"/>
            </w:tabs>
            <w:rPr>
              <w:ins w:id="28" w:author="Uzivatel" w:date="2018-11-01T16:30:00Z"/>
              <w:rFonts w:asciiTheme="minorHAnsi" w:eastAsiaTheme="minorEastAsia" w:hAnsiTheme="minorHAnsi" w:cstheme="minorBidi"/>
              <w:noProof/>
              <w:lang w:val="sk-SK" w:eastAsia="sk-SK"/>
            </w:rPr>
          </w:pPr>
          <w:ins w:id="29" w:author="Uzivatel" w:date="2018-11-01T16:30:00Z">
            <w:r>
              <w:fldChar w:fldCharType="begin"/>
            </w:r>
            <w:r>
              <w:instrText xml:space="preserve"> HYPERLINK \l "_Toc528762410" </w:instrText>
            </w:r>
            <w:r>
              <w:fldChar w:fldCharType="separate"/>
            </w:r>
            <w:r w:rsidR="005A657D" w:rsidRPr="00275A9B">
              <w:rPr>
                <w:rStyle w:val="Hypertextovodkaz"/>
                <w:noProof/>
              </w:rPr>
              <w:t>Standard 1.8: Sledování úspěšnosti uchazečů o studium, studentů a uplatnitelnosti absolventů</w:t>
            </w:r>
            <w:r w:rsidR="005A657D">
              <w:rPr>
                <w:noProof/>
                <w:webHidden/>
              </w:rPr>
              <w:tab/>
            </w:r>
            <w:r w:rsidR="005A657D">
              <w:rPr>
                <w:noProof/>
                <w:webHidden/>
              </w:rPr>
              <w:fldChar w:fldCharType="begin"/>
            </w:r>
            <w:r w:rsidR="005A657D">
              <w:rPr>
                <w:noProof/>
                <w:webHidden/>
              </w:rPr>
              <w:instrText xml:space="preserve"> PAGEREF _Toc528762410 \h </w:instrText>
            </w:r>
          </w:ins>
          <w:r w:rsidR="005A657D">
            <w:rPr>
              <w:noProof/>
              <w:webHidden/>
            </w:rPr>
          </w:r>
          <w:ins w:id="30" w:author="Uzivatel" w:date="2018-11-01T16:30:00Z">
            <w:r w:rsidR="005A657D">
              <w:rPr>
                <w:noProof/>
                <w:webHidden/>
              </w:rPr>
              <w:fldChar w:fldCharType="separate"/>
            </w:r>
            <w:r w:rsidR="005A657D">
              <w:rPr>
                <w:noProof/>
                <w:webHidden/>
              </w:rPr>
              <w:t>111</w:t>
            </w:r>
            <w:r w:rsidR="005A657D">
              <w:rPr>
                <w:noProof/>
                <w:webHidden/>
              </w:rPr>
              <w:fldChar w:fldCharType="end"/>
            </w:r>
            <w:r>
              <w:rPr>
                <w:noProof/>
              </w:rPr>
              <w:fldChar w:fldCharType="end"/>
            </w:r>
          </w:ins>
        </w:p>
        <w:p w14:paraId="51748A23" w14:textId="4F4FEED7" w:rsidR="005A657D" w:rsidRDefault="00E94BF7">
          <w:pPr>
            <w:pStyle w:val="Obsah2"/>
            <w:rPr>
              <w:ins w:id="31" w:author="Uzivatel" w:date="2018-11-01T16:30:00Z"/>
              <w:rFonts w:asciiTheme="minorHAnsi" w:eastAsiaTheme="minorEastAsia" w:hAnsiTheme="minorHAnsi" w:cstheme="minorBidi"/>
              <w:b w:val="0"/>
              <w:shd w:val="clear" w:color="auto" w:fill="auto"/>
              <w:lang w:val="sk-SK" w:eastAsia="sk-SK"/>
            </w:rPr>
          </w:pPr>
          <w:ins w:id="32" w:author="Uzivatel" w:date="2018-11-01T16:30:00Z">
            <w:r>
              <w:fldChar w:fldCharType="begin"/>
            </w:r>
            <w:r>
              <w:instrText xml:space="preserve"> HYPERLINK \l "_Toc528762411" </w:instrText>
            </w:r>
            <w:r>
              <w:fldChar w:fldCharType="separate"/>
            </w:r>
            <w:r w:rsidR="005A657D" w:rsidRPr="00275A9B">
              <w:rPr>
                <w:rStyle w:val="Hypertextovodkaz"/>
              </w:rPr>
              <w:t>Vzdělávací a tvůrčí činnost</w:t>
            </w:r>
            <w:r w:rsidR="005A657D">
              <w:rPr>
                <w:webHidden/>
              </w:rPr>
              <w:tab/>
            </w:r>
            <w:r w:rsidR="005A657D">
              <w:rPr>
                <w:webHidden/>
              </w:rPr>
              <w:fldChar w:fldCharType="begin"/>
            </w:r>
            <w:r w:rsidR="005A657D">
              <w:rPr>
                <w:webHidden/>
              </w:rPr>
              <w:instrText xml:space="preserve"> PAGEREF _Toc528762411 \h </w:instrText>
            </w:r>
          </w:ins>
          <w:r w:rsidR="005A657D">
            <w:rPr>
              <w:webHidden/>
            </w:rPr>
          </w:r>
          <w:ins w:id="33" w:author="Uzivatel" w:date="2018-11-01T16:30:00Z">
            <w:r w:rsidR="005A657D">
              <w:rPr>
                <w:webHidden/>
              </w:rPr>
              <w:fldChar w:fldCharType="separate"/>
            </w:r>
            <w:r w:rsidR="005A657D">
              <w:rPr>
                <w:webHidden/>
              </w:rPr>
              <w:t>112</w:t>
            </w:r>
            <w:r w:rsidR="005A657D">
              <w:rPr>
                <w:webHidden/>
              </w:rPr>
              <w:fldChar w:fldCharType="end"/>
            </w:r>
            <w:r>
              <w:fldChar w:fldCharType="end"/>
            </w:r>
          </w:ins>
        </w:p>
        <w:p w14:paraId="7EE44F88" w14:textId="20CC47CE" w:rsidR="005A657D" w:rsidRDefault="00E94BF7">
          <w:pPr>
            <w:pStyle w:val="Obsah3"/>
            <w:tabs>
              <w:tab w:val="right" w:leader="dot" w:pos="9062"/>
            </w:tabs>
            <w:rPr>
              <w:ins w:id="34" w:author="Uzivatel" w:date="2018-11-01T16:30:00Z"/>
              <w:rFonts w:asciiTheme="minorHAnsi" w:eastAsiaTheme="minorEastAsia" w:hAnsiTheme="minorHAnsi" w:cstheme="minorBidi"/>
              <w:noProof/>
              <w:lang w:val="sk-SK" w:eastAsia="sk-SK"/>
            </w:rPr>
          </w:pPr>
          <w:ins w:id="35" w:author="Uzivatel" w:date="2018-11-01T16:30:00Z">
            <w:r>
              <w:fldChar w:fldCharType="begin"/>
            </w:r>
            <w:r>
              <w:instrText xml:space="preserve"> HYPERLINK \l "_Toc528762412" </w:instrText>
            </w:r>
            <w:r>
              <w:fldChar w:fldCharType="separate"/>
            </w:r>
            <w:r w:rsidR="005A657D" w:rsidRPr="00275A9B">
              <w:rPr>
                <w:rStyle w:val="Hypertextovodkaz"/>
                <w:noProof/>
              </w:rPr>
              <w:t>Standard 1.9: Mezinárodní rozměr a aplikace soudobého stavu poznání</w:t>
            </w:r>
            <w:r w:rsidR="005A657D">
              <w:rPr>
                <w:noProof/>
                <w:webHidden/>
              </w:rPr>
              <w:tab/>
            </w:r>
            <w:r w:rsidR="005A657D">
              <w:rPr>
                <w:noProof/>
                <w:webHidden/>
              </w:rPr>
              <w:fldChar w:fldCharType="begin"/>
            </w:r>
            <w:r w:rsidR="005A657D">
              <w:rPr>
                <w:noProof/>
                <w:webHidden/>
              </w:rPr>
              <w:instrText xml:space="preserve"> PAGEREF _Toc528762412 \h </w:instrText>
            </w:r>
          </w:ins>
          <w:r w:rsidR="005A657D">
            <w:rPr>
              <w:noProof/>
              <w:webHidden/>
            </w:rPr>
          </w:r>
          <w:ins w:id="36" w:author="Uzivatel" w:date="2018-11-01T16:30:00Z">
            <w:r w:rsidR="005A657D">
              <w:rPr>
                <w:noProof/>
                <w:webHidden/>
              </w:rPr>
              <w:fldChar w:fldCharType="separate"/>
            </w:r>
            <w:r w:rsidR="005A657D">
              <w:rPr>
                <w:noProof/>
                <w:webHidden/>
              </w:rPr>
              <w:t>112</w:t>
            </w:r>
            <w:r w:rsidR="005A657D">
              <w:rPr>
                <w:noProof/>
                <w:webHidden/>
              </w:rPr>
              <w:fldChar w:fldCharType="end"/>
            </w:r>
            <w:r>
              <w:rPr>
                <w:noProof/>
              </w:rPr>
              <w:fldChar w:fldCharType="end"/>
            </w:r>
          </w:ins>
        </w:p>
        <w:p w14:paraId="17CC070D" w14:textId="234440D8" w:rsidR="005A657D" w:rsidRDefault="00E94BF7">
          <w:pPr>
            <w:pStyle w:val="Obsah3"/>
            <w:tabs>
              <w:tab w:val="right" w:leader="dot" w:pos="9062"/>
            </w:tabs>
            <w:rPr>
              <w:ins w:id="37" w:author="Uzivatel" w:date="2018-11-01T16:30:00Z"/>
              <w:rFonts w:asciiTheme="minorHAnsi" w:eastAsiaTheme="minorEastAsia" w:hAnsiTheme="minorHAnsi" w:cstheme="minorBidi"/>
              <w:noProof/>
              <w:lang w:val="sk-SK" w:eastAsia="sk-SK"/>
            </w:rPr>
          </w:pPr>
          <w:ins w:id="38" w:author="Uzivatel" w:date="2018-11-01T16:30:00Z">
            <w:r>
              <w:fldChar w:fldCharType="begin"/>
            </w:r>
            <w:r>
              <w:instrText xml:space="preserve"> HYPERLINK \l "_Toc528762413" </w:instrText>
            </w:r>
            <w:r>
              <w:fldChar w:fldCharType="separate"/>
            </w:r>
            <w:r w:rsidR="005A657D" w:rsidRPr="00275A9B">
              <w:rPr>
                <w:rStyle w:val="Hypertextovodkaz"/>
                <w:noProof/>
              </w:rPr>
              <w:t>Standard 1.10: Spolupráce s praxí při uskutečňování studijních programů</w:t>
            </w:r>
            <w:r w:rsidR="005A657D">
              <w:rPr>
                <w:noProof/>
                <w:webHidden/>
              </w:rPr>
              <w:tab/>
            </w:r>
            <w:r w:rsidR="005A657D">
              <w:rPr>
                <w:noProof/>
                <w:webHidden/>
              </w:rPr>
              <w:fldChar w:fldCharType="begin"/>
            </w:r>
            <w:r w:rsidR="005A657D">
              <w:rPr>
                <w:noProof/>
                <w:webHidden/>
              </w:rPr>
              <w:instrText xml:space="preserve"> PAGEREF _Toc528762413 \h </w:instrText>
            </w:r>
          </w:ins>
          <w:r w:rsidR="005A657D">
            <w:rPr>
              <w:noProof/>
              <w:webHidden/>
            </w:rPr>
          </w:r>
          <w:ins w:id="39" w:author="Uzivatel" w:date="2018-11-01T16:30:00Z">
            <w:r w:rsidR="005A657D">
              <w:rPr>
                <w:noProof/>
                <w:webHidden/>
              </w:rPr>
              <w:fldChar w:fldCharType="separate"/>
            </w:r>
            <w:r w:rsidR="005A657D">
              <w:rPr>
                <w:noProof/>
                <w:webHidden/>
              </w:rPr>
              <w:t>112</w:t>
            </w:r>
            <w:r w:rsidR="005A657D">
              <w:rPr>
                <w:noProof/>
                <w:webHidden/>
              </w:rPr>
              <w:fldChar w:fldCharType="end"/>
            </w:r>
            <w:r>
              <w:rPr>
                <w:noProof/>
              </w:rPr>
              <w:fldChar w:fldCharType="end"/>
            </w:r>
          </w:ins>
        </w:p>
        <w:p w14:paraId="09372DE8" w14:textId="7014E4D7" w:rsidR="005A657D" w:rsidRDefault="00E94BF7">
          <w:pPr>
            <w:pStyle w:val="Obsah3"/>
            <w:tabs>
              <w:tab w:val="right" w:leader="dot" w:pos="9062"/>
            </w:tabs>
            <w:rPr>
              <w:ins w:id="40" w:author="Uzivatel" w:date="2018-11-01T16:30:00Z"/>
              <w:rFonts w:asciiTheme="minorHAnsi" w:eastAsiaTheme="minorEastAsia" w:hAnsiTheme="minorHAnsi" w:cstheme="minorBidi"/>
              <w:noProof/>
              <w:lang w:val="sk-SK" w:eastAsia="sk-SK"/>
            </w:rPr>
          </w:pPr>
          <w:ins w:id="41" w:author="Uzivatel" w:date="2018-11-01T16:30:00Z">
            <w:r>
              <w:fldChar w:fldCharType="begin"/>
            </w:r>
            <w:r>
              <w:instrText xml:space="preserve"> HYPERLINK \l "_Toc528762414" </w:instrText>
            </w:r>
            <w:r>
              <w:fldChar w:fldCharType="separate"/>
            </w:r>
            <w:r w:rsidR="005A657D" w:rsidRPr="00275A9B">
              <w:rPr>
                <w:rStyle w:val="Hypertextovodkaz"/>
                <w:noProof/>
              </w:rPr>
              <w:t>Standard 1.11: Spolupráce s praxí při tvorbě studijních programů</w:t>
            </w:r>
            <w:r w:rsidR="005A657D">
              <w:rPr>
                <w:noProof/>
                <w:webHidden/>
              </w:rPr>
              <w:tab/>
            </w:r>
            <w:r w:rsidR="005A657D">
              <w:rPr>
                <w:noProof/>
                <w:webHidden/>
              </w:rPr>
              <w:fldChar w:fldCharType="begin"/>
            </w:r>
            <w:r w:rsidR="005A657D">
              <w:rPr>
                <w:noProof/>
                <w:webHidden/>
              </w:rPr>
              <w:instrText xml:space="preserve"> PAGEREF _Toc528762414 \h </w:instrText>
            </w:r>
          </w:ins>
          <w:r w:rsidR="005A657D">
            <w:rPr>
              <w:noProof/>
              <w:webHidden/>
            </w:rPr>
          </w:r>
          <w:ins w:id="42" w:author="Uzivatel" w:date="2018-11-01T16:30:00Z">
            <w:r w:rsidR="005A657D">
              <w:rPr>
                <w:noProof/>
                <w:webHidden/>
              </w:rPr>
              <w:fldChar w:fldCharType="separate"/>
            </w:r>
            <w:r w:rsidR="005A657D">
              <w:rPr>
                <w:noProof/>
                <w:webHidden/>
              </w:rPr>
              <w:t>112</w:t>
            </w:r>
            <w:r w:rsidR="005A657D">
              <w:rPr>
                <w:noProof/>
                <w:webHidden/>
              </w:rPr>
              <w:fldChar w:fldCharType="end"/>
            </w:r>
            <w:r>
              <w:rPr>
                <w:noProof/>
              </w:rPr>
              <w:fldChar w:fldCharType="end"/>
            </w:r>
          </w:ins>
        </w:p>
        <w:p w14:paraId="24E8C8E4" w14:textId="3BB59553" w:rsidR="005A657D" w:rsidRDefault="00E94BF7">
          <w:pPr>
            <w:pStyle w:val="Obsah2"/>
            <w:rPr>
              <w:ins w:id="43" w:author="Uzivatel" w:date="2018-11-01T16:30:00Z"/>
              <w:rFonts w:asciiTheme="minorHAnsi" w:eastAsiaTheme="minorEastAsia" w:hAnsiTheme="minorHAnsi" w:cstheme="minorBidi"/>
              <w:b w:val="0"/>
              <w:shd w:val="clear" w:color="auto" w:fill="auto"/>
              <w:lang w:val="sk-SK" w:eastAsia="sk-SK"/>
            </w:rPr>
          </w:pPr>
          <w:ins w:id="44" w:author="Uzivatel" w:date="2018-11-01T16:30:00Z">
            <w:r>
              <w:fldChar w:fldCharType="begin"/>
            </w:r>
            <w:r>
              <w:instrText xml:space="preserve"> HYPERLINK \l "_Toc528762415" </w:instrText>
            </w:r>
            <w:r>
              <w:fldChar w:fldCharType="separate"/>
            </w:r>
            <w:r w:rsidR="005A657D" w:rsidRPr="00275A9B">
              <w:rPr>
                <w:rStyle w:val="Hypertextovodkaz"/>
              </w:rPr>
              <w:t>Podpůrné zdroje a administrativa</w:t>
            </w:r>
            <w:r w:rsidR="005A657D">
              <w:rPr>
                <w:webHidden/>
              </w:rPr>
              <w:tab/>
            </w:r>
            <w:r w:rsidR="005A657D">
              <w:rPr>
                <w:webHidden/>
              </w:rPr>
              <w:fldChar w:fldCharType="begin"/>
            </w:r>
            <w:r w:rsidR="005A657D">
              <w:rPr>
                <w:webHidden/>
              </w:rPr>
              <w:instrText xml:space="preserve"> PAGEREF _Toc528762415 \h </w:instrText>
            </w:r>
          </w:ins>
          <w:r w:rsidR="005A657D">
            <w:rPr>
              <w:webHidden/>
            </w:rPr>
          </w:r>
          <w:ins w:id="45" w:author="Uzivatel" w:date="2018-11-01T16:30:00Z">
            <w:r w:rsidR="005A657D">
              <w:rPr>
                <w:webHidden/>
              </w:rPr>
              <w:fldChar w:fldCharType="separate"/>
            </w:r>
            <w:r w:rsidR="005A657D">
              <w:rPr>
                <w:webHidden/>
              </w:rPr>
              <w:t>113</w:t>
            </w:r>
            <w:r w:rsidR="005A657D">
              <w:rPr>
                <w:webHidden/>
              </w:rPr>
              <w:fldChar w:fldCharType="end"/>
            </w:r>
            <w:r>
              <w:fldChar w:fldCharType="end"/>
            </w:r>
          </w:ins>
        </w:p>
        <w:p w14:paraId="116FA1BB" w14:textId="366D9C55" w:rsidR="005A657D" w:rsidRDefault="00E94BF7">
          <w:pPr>
            <w:pStyle w:val="Obsah3"/>
            <w:tabs>
              <w:tab w:val="right" w:leader="dot" w:pos="9062"/>
            </w:tabs>
            <w:rPr>
              <w:ins w:id="46" w:author="Uzivatel" w:date="2018-11-01T16:30:00Z"/>
              <w:rFonts w:asciiTheme="minorHAnsi" w:eastAsiaTheme="minorEastAsia" w:hAnsiTheme="minorHAnsi" w:cstheme="minorBidi"/>
              <w:noProof/>
              <w:lang w:val="sk-SK" w:eastAsia="sk-SK"/>
            </w:rPr>
          </w:pPr>
          <w:ins w:id="47" w:author="Uzivatel" w:date="2018-11-01T16:30:00Z">
            <w:r>
              <w:fldChar w:fldCharType="begin"/>
            </w:r>
            <w:r>
              <w:instrText xml:space="preserve"> HYPERLINK \l "_Toc528762416" </w:instrText>
            </w:r>
            <w:r>
              <w:fldChar w:fldCharType="separate"/>
            </w:r>
            <w:r w:rsidR="005A657D" w:rsidRPr="00275A9B">
              <w:rPr>
                <w:rStyle w:val="Hypertextovodkaz"/>
                <w:noProof/>
              </w:rPr>
              <w:t>Standard 1.12: Informační systém</w:t>
            </w:r>
            <w:r w:rsidR="005A657D">
              <w:rPr>
                <w:noProof/>
                <w:webHidden/>
              </w:rPr>
              <w:tab/>
            </w:r>
            <w:r w:rsidR="005A657D">
              <w:rPr>
                <w:noProof/>
                <w:webHidden/>
              </w:rPr>
              <w:fldChar w:fldCharType="begin"/>
            </w:r>
            <w:r w:rsidR="005A657D">
              <w:rPr>
                <w:noProof/>
                <w:webHidden/>
              </w:rPr>
              <w:instrText xml:space="preserve"> PAGEREF _Toc528762416 \h </w:instrText>
            </w:r>
          </w:ins>
          <w:r w:rsidR="005A657D">
            <w:rPr>
              <w:noProof/>
              <w:webHidden/>
            </w:rPr>
          </w:r>
          <w:ins w:id="48" w:author="Uzivatel" w:date="2018-11-01T16:30:00Z">
            <w:r w:rsidR="005A657D">
              <w:rPr>
                <w:noProof/>
                <w:webHidden/>
              </w:rPr>
              <w:fldChar w:fldCharType="separate"/>
            </w:r>
            <w:r w:rsidR="005A657D">
              <w:rPr>
                <w:noProof/>
                <w:webHidden/>
              </w:rPr>
              <w:t>113</w:t>
            </w:r>
            <w:r w:rsidR="005A657D">
              <w:rPr>
                <w:noProof/>
                <w:webHidden/>
              </w:rPr>
              <w:fldChar w:fldCharType="end"/>
            </w:r>
            <w:r>
              <w:rPr>
                <w:noProof/>
              </w:rPr>
              <w:fldChar w:fldCharType="end"/>
            </w:r>
          </w:ins>
        </w:p>
        <w:p w14:paraId="029C40AE" w14:textId="1517B97E" w:rsidR="005A657D" w:rsidRDefault="00E94BF7">
          <w:pPr>
            <w:pStyle w:val="Obsah3"/>
            <w:tabs>
              <w:tab w:val="right" w:leader="dot" w:pos="9062"/>
            </w:tabs>
            <w:rPr>
              <w:ins w:id="49" w:author="Uzivatel" w:date="2018-11-01T16:30:00Z"/>
              <w:rFonts w:asciiTheme="minorHAnsi" w:eastAsiaTheme="minorEastAsia" w:hAnsiTheme="minorHAnsi" w:cstheme="minorBidi"/>
              <w:noProof/>
              <w:lang w:val="sk-SK" w:eastAsia="sk-SK"/>
            </w:rPr>
          </w:pPr>
          <w:ins w:id="50" w:author="Uzivatel" w:date="2018-11-01T16:30:00Z">
            <w:r>
              <w:fldChar w:fldCharType="begin"/>
            </w:r>
            <w:r>
              <w:instrText xml:space="preserve"> HYPERLINK \l "_Toc528762417" </w:instrText>
            </w:r>
            <w:r>
              <w:fldChar w:fldCharType="separate"/>
            </w:r>
            <w:r w:rsidR="005A657D" w:rsidRPr="00275A9B">
              <w:rPr>
                <w:rStyle w:val="Hypertextovodkaz"/>
                <w:noProof/>
              </w:rPr>
              <w:t>Standard 1.13: Knihovny a elektronické zdroje</w:t>
            </w:r>
            <w:r w:rsidR="005A657D">
              <w:rPr>
                <w:noProof/>
                <w:webHidden/>
              </w:rPr>
              <w:tab/>
            </w:r>
            <w:r w:rsidR="005A657D">
              <w:rPr>
                <w:noProof/>
                <w:webHidden/>
              </w:rPr>
              <w:fldChar w:fldCharType="begin"/>
            </w:r>
            <w:r w:rsidR="005A657D">
              <w:rPr>
                <w:noProof/>
                <w:webHidden/>
              </w:rPr>
              <w:instrText xml:space="preserve"> PAGEREF _Toc528762417 \h </w:instrText>
            </w:r>
          </w:ins>
          <w:r w:rsidR="005A657D">
            <w:rPr>
              <w:noProof/>
              <w:webHidden/>
            </w:rPr>
          </w:r>
          <w:ins w:id="51" w:author="Uzivatel" w:date="2018-11-01T16:30:00Z">
            <w:r w:rsidR="005A657D">
              <w:rPr>
                <w:noProof/>
                <w:webHidden/>
              </w:rPr>
              <w:fldChar w:fldCharType="separate"/>
            </w:r>
            <w:r w:rsidR="005A657D">
              <w:rPr>
                <w:noProof/>
                <w:webHidden/>
              </w:rPr>
              <w:t>114</w:t>
            </w:r>
            <w:r w:rsidR="005A657D">
              <w:rPr>
                <w:noProof/>
                <w:webHidden/>
              </w:rPr>
              <w:fldChar w:fldCharType="end"/>
            </w:r>
            <w:r>
              <w:rPr>
                <w:noProof/>
              </w:rPr>
              <w:fldChar w:fldCharType="end"/>
            </w:r>
          </w:ins>
        </w:p>
        <w:p w14:paraId="3F69FA19" w14:textId="71101DFA" w:rsidR="005A657D" w:rsidRDefault="00E94BF7">
          <w:pPr>
            <w:pStyle w:val="Obsah3"/>
            <w:tabs>
              <w:tab w:val="right" w:leader="dot" w:pos="9062"/>
            </w:tabs>
            <w:rPr>
              <w:ins w:id="52" w:author="Uzivatel" w:date="2018-11-01T16:30:00Z"/>
              <w:rFonts w:asciiTheme="minorHAnsi" w:eastAsiaTheme="minorEastAsia" w:hAnsiTheme="minorHAnsi" w:cstheme="minorBidi"/>
              <w:noProof/>
              <w:lang w:val="sk-SK" w:eastAsia="sk-SK"/>
            </w:rPr>
          </w:pPr>
          <w:ins w:id="53" w:author="Uzivatel" w:date="2018-11-01T16:30:00Z">
            <w:r>
              <w:fldChar w:fldCharType="begin"/>
            </w:r>
            <w:r>
              <w:instrText xml:space="preserve"> HYPERLINK \l "_Toc528762418" </w:instrText>
            </w:r>
            <w:r>
              <w:fldChar w:fldCharType="separate"/>
            </w:r>
            <w:r w:rsidR="005A657D" w:rsidRPr="00275A9B">
              <w:rPr>
                <w:rStyle w:val="Hypertextovodkaz"/>
                <w:noProof/>
              </w:rPr>
              <w:t>Standard 1.14: Studium studentů se specifickými potřebami</w:t>
            </w:r>
            <w:r w:rsidR="005A657D">
              <w:rPr>
                <w:noProof/>
                <w:webHidden/>
              </w:rPr>
              <w:tab/>
            </w:r>
            <w:r w:rsidR="005A657D">
              <w:rPr>
                <w:noProof/>
                <w:webHidden/>
              </w:rPr>
              <w:fldChar w:fldCharType="begin"/>
            </w:r>
            <w:r w:rsidR="005A657D">
              <w:rPr>
                <w:noProof/>
                <w:webHidden/>
              </w:rPr>
              <w:instrText xml:space="preserve"> PAGEREF _Toc528762418 \h </w:instrText>
            </w:r>
          </w:ins>
          <w:r w:rsidR="005A657D">
            <w:rPr>
              <w:noProof/>
              <w:webHidden/>
            </w:rPr>
          </w:r>
          <w:ins w:id="54" w:author="Uzivatel" w:date="2018-11-01T16:30:00Z">
            <w:r w:rsidR="005A657D">
              <w:rPr>
                <w:noProof/>
                <w:webHidden/>
              </w:rPr>
              <w:fldChar w:fldCharType="separate"/>
            </w:r>
            <w:r w:rsidR="005A657D">
              <w:rPr>
                <w:noProof/>
                <w:webHidden/>
              </w:rPr>
              <w:t>115</w:t>
            </w:r>
            <w:r w:rsidR="005A657D">
              <w:rPr>
                <w:noProof/>
                <w:webHidden/>
              </w:rPr>
              <w:fldChar w:fldCharType="end"/>
            </w:r>
            <w:r>
              <w:rPr>
                <w:noProof/>
              </w:rPr>
              <w:fldChar w:fldCharType="end"/>
            </w:r>
          </w:ins>
        </w:p>
        <w:p w14:paraId="5FAC7556" w14:textId="4274B257" w:rsidR="005A657D" w:rsidRDefault="00E94BF7">
          <w:pPr>
            <w:pStyle w:val="Obsah3"/>
            <w:tabs>
              <w:tab w:val="right" w:leader="dot" w:pos="9062"/>
            </w:tabs>
            <w:rPr>
              <w:ins w:id="55" w:author="Uzivatel" w:date="2018-11-01T16:30:00Z"/>
              <w:rFonts w:asciiTheme="minorHAnsi" w:eastAsiaTheme="minorEastAsia" w:hAnsiTheme="minorHAnsi" w:cstheme="minorBidi"/>
              <w:noProof/>
              <w:lang w:val="sk-SK" w:eastAsia="sk-SK"/>
            </w:rPr>
          </w:pPr>
          <w:ins w:id="56" w:author="Uzivatel" w:date="2018-11-01T16:30:00Z">
            <w:r>
              <w:fldChar w:fldCharType="begin"/>
            </w:r>
            <w:r>
              <w:instrText xml:space="preserve"> HYPERLINK \l "_Toc528762419" </w:instrText>
            </w:r>
            <w:r>
              <w:fldChar w:fldCharType="separate"/>
            </w:r>
            <w:r w:rsidR="005A657D" w:rsidRPr="00275A9B">
              <w:rPr>
                <w:rStyle w:val="Hypertextovodkaz"/>
                <w:noProof/>
              </w:rPr>
              <w:t>Standard 1.15: Opatření proti neetickému jednání a k ochraně duševního vlastnictví</w:t>
            </w:r>
            <w:r w:rsidR="005A657D">
              <w:rPr>
                <w:noProof/>
                <w:webHidden/>
              </w:rPr>
              <w:tab/>
            </w:r>
            <w:r w:rsidR="005A657D">
              <w:rPr>
                <w:noProof/>
                <w:webHidden/>
              </w:rPr>
              <w:fldChar w:fldCharType="begin"/>
            </w:r>
            <w:r w:rsidR="005A657D">
              <w:rPr>
                <w:noProof/>
                <w:webHidden/>
              </w:rPr>
              <w:instrText xml:space="preserve"> PAGEREF _Toc528762419 \h </w:instrText>
            </w:r>
          </w:ins>
          <w:r w:rsidR="005A657D">
            <w:rPr>
              <w:noProof/>
              <w:webHidden/>
            </w:rPr>
          </w:r>
          <w:ins w:id="57" w:author="Uzivatel" w:date="2018-11-01T16:30:00Z">
            <w:r w:rsidR="005A657D">
              <w:rPr>
                <w:noProof/>
                <w:webHidden/>
              </w:rPr>
              <w:fldChar w:fldCharType="separate"/>
            </w:r>
            <w:r w:rsidR="005A657D">
              <w:rPr>
                <w:noProof/>
                <w:webHidden/>
              </w:rPr>
              <w:t>116</w:t>
            </w:r>
            <w:r w:rsidR="005A657D">
              <w:rPr>
                <w:noProof/>
                <w:webHidden/>
              </w:rPr>
              <w:fldChar w:fldCharType="end"/>
            </w:r>
            <w:r>
              <w:rPr>
                <w:noProof/>
              </w:rPr>
              <w:fldChar w:fldCharType="end"/>
            </w:r>
          </w:ins>
        </w:p>
        <w:p w14:paraId="761E566E" w14:textId="49B19F8F" w:rsidR="005A657D" w:rsidRDefault="00E94BF7">
          <w:pPr>
            <w:pStyle w:val="Obsah2"/>
            <w:rPr>
              <w:ins w:id="58" w:author="Uzivatel" w:date="2018-11-01T16:30:00Z"/>
              <w:rFonts w:asciiTheme="minorHAnsi" w:eastAsiaTheme="minorEastAsia" w:hAnsiTheme="minorHAnsi" w:cstheme="minorBidi"/>
              <w:b w:val="0"/>
              <w:shd w:val="clear" w:color="auto" w:fill="auto"/>
              <w:lang w:val="sk-SK" w:eastAsia="sk-SK"/>
            </w:rPr>
          </w:pPr>
          <w:ins w:id="59" w:author="Uzivatel" w:date="2018-11-01T16:30:00Z">
            <w:r>
              <w:fldChar w:fldCharType="begin"/>
            </w:r>
            <w:r>
              <w:instrText xml:space="preserve"> HYPERLINK \l "_Toc528762420" </w:instrText>
            </w:r>
            <w:r>
              <w:fldChar w:fldCharType="separate"/>
            </w:r>
            <w:r w:rsidR="005A657D" w:rsidRPr="00275A9B">
              <w:rPr>
                <w:rStyle w:val="Hypertextovodkaz"/>
              </w:rPr>
              <w:t>II Studijní program</w:t>
            </w:r>
            <w:r w:rsidR="005A657D">
              <w:rPr>
                <w:webHidden/>
              </w:rPr>
              <w:tab/>
            </w:r>
            <w:r w:rsidR="005A657D">
              <w:rPr>
                <w:webHidden/>
              </w:rPr>
              <w:fldChar w:fldCharType="begin"/>
            </w:r>
            <w:r w:rsidR="005A657D">
              <w:rPr>
                <w:webHidden/>
              </w:rPr>
              <w:instrText xml:space="preserve"> PAGEREF _Toc528762420 \h </w:instrText>
            </w:r>
          </w:ins>
          <w:r w:rsidR="005A657D">
            <w:rPr>
              <w:webHidden/>
            </w:rPr>
          </w:r>
          <w:ins w:id="60" w:author="Uzivatel" w:date="2018-11-01T16:30:00Z">
            <w:r w:rsidR="005A657D">
              <w:rPr>
                <w:webHidden/>
              </w:rPr>
              <w:fldChar w:fldCharType="separate"/>
            </w:r>
            <w:r w:rsidR="005A657D">
              <w:rPr>
                <w:webHidden/>
              </w:rPr>
              <w:t>116</w:t>
            </w:r>
            <w:r w:rsidR="005A657D">
              <w:rPr>
                <w:webHidden/>
              </w:rPr>
              <w:fldChar w:fldCharType="end"/>
            </w:r>
            <w:r>
              <w:fldChar w:fldCharType="end"/>
            </w:r>
          </w:ins>
        </w:p>
        <w:p w14:paraId="04E6B346" w14:textId="0C980F1B" w:rsidR="005A657D" w:rsidRDefault="00E94BF7">
          <w:pPr>
            <w:pStyle w:val="Obsah2"/>
            <w:rPr>
              <w:ins w:id="61" w:author="Uzivatel" w:date="2018-11-01T16:30:00Z"/>
              <w:rFonts w:asciiTheme="minorHAnsi" w:eastAsiaTheme="minorEastAsia" w:hAnsiTheme="minorHAnsi" w:cstheme="minorBidi"/>
              <w:b w:val="0"/>
              <w:shd w:val="clear" w:color="auto" w:fill="auto"/>
              <w:lang w:val="sk-SK" w:eastAsia="sk-SK"/>
            </w:rPr>
          </w:pPr>
          <w:ins w:id="62" w:author="Uzivatel" w:date="2018-11-01T16:30:00Z">
            <w:r>
              <w:fldChar w:fldCharType="begin"/>
            </w:r>
            <w:r>
              <w:instrText xml:space="preserve"> HYPERLINK \l "_Toc528762421" </w:instrText>
            </w:r>
            <w:r>
              <w:fldChar w:fldCharType="separate"/>
            </w:r>
            <w:r w:rsidR="005A657D" w:rsidRPr="00275A9B">
              <w:rPr>
                <w:rStyle w:val="Hypertextovodkaz"/>
              </w:rPr>
              <w:t>Soulad studijního programu s posláním vysoké školy a mezinárodní rozměr studijního programu</w:t>
            </w:r>
            <w:r w:rsidR="005A657D">
              <w:rPr>
                <w:webHidden/>
              </w:rPr>
              <w:tab/>
            </w:r>
            <w:r w:rsidR="005A657D">
              <w:rPr>
                <w:webHidden/>
              </w:rPr>
              <w:fldChar w:fldCharType="begin"/>
            </w:r>
            <w:r w:rsidR="005A657D">
              <w:rPr>
                <w:webHidden/>
              </w:rPr>
              <w:instrText xml:space="preserve"> PAGEREF _Toc528762421 \h </w:instrText>
            </w:r>
          </w:ins>
          <w:r w:rsidR="005A657D">
            <w:rPr>
              <w:webHidden/>
            </w:rPr>
          </w:r>
          <w:ins w:id="63" w:author="Uzivatel" w:date="2018-11-01T16:30:00Z">
            <w:r w:rsidR="005A657D">
              <w:rPr>
                <w:webHidden/>
              </w:rPr>
              <w:fldChar w:fldCharType="separate"/>
            </w:r>
            <w:r w:rsidR="005A657D">
              <w:rPr>
                <w:webHidden/>
              </w:rPr>
              <w:t>116</w:t>
            </w:r>
            <w:r w:rsidR="005A657D">
              <w:rPr>
                <w:webHidden/>
              </w:rPr>
              <w:fldChar w:fldCharType="end"/>
            </w:r>
            <w:r>
              <w:fldChar w:fldCharType="end"/>
            </w:r>
          </w:ins>
        </w:p>
        <w:p w14:paraId="21783AE8" w14:textId="5C5F1C83" w:rsidR="005A657D" w:rsidRDefault="00E94BF7">
          <w:pPr>
            <w:pStyle w:val="Obsah3"/>
            <w:tabs>
              <w:tab w:val="right" w:leader="dot" w:pos="9062"/>
            </w:tabs>
            <w:rPr>
              <w:ins w:id="64" w:author="Uzivatel" w:date="2018-11-01T16:30:00Z"/>
              <w:rFonts w:asciiTheme="minorHAnsi" w:eastAsiaTheme="minorEastAsia" w:hAnsiTheme="minorHAnsi" w:cstheme="minorBidi"/>
              <w:noProof/>
              <w:lang w:val="sk-SK" w:eastAsia="sk-SK"/>
            </w:rPr>
          </w:pPr>
          <w:ins w:id="65" w:author="Uzivatel" w:date="2018-11-01T16:30:00Z">
            <w:r>
              <w:fldChar w:fldCharType="begin"/>
            </w:r>
            <w:r>
              <w:instrText xml:space="preserve"> HYPERLINK \l "_Toc528762422" </w:instrText>
            </w:r>
            <w:r>
              <w:fldChar w:fldCharType="separate"/>
            </w:r>
            <w:r w:rsidR="005A657D" w:rsidRPr="00275A9B">
              <w:rPr>
                <w:rStyle w:val="Hypertextovodkaz"/>
                <w:noProof/>
              </w:rPr>
              <w:t>Standard 2.1: Soulad studijního programu s posláním a strategickými dokumenty vysoké školy</w:t>
            </w:r>
            <w:r w:rsidR="005A657D">
              <w:rPr>
                <w:noProof/>
                <w:webHidden/>
              </w:rPr>
              <w:tab/>
            </w:r>
            <w:r w:rsidR="005A657D">
              <w:rPr>
                <w:noProof/>
                <w:webHidden/>
              </w:rPr>
              <w:fldChar w:fldCharType="begin"/>
            </w:r>
            <w:r w:rsidR="005A657D">
              <w:rPr>
                <w:noProof/>
                <w:webHidden/>
              </w:rPr>
              <w:instrText xml:space="preserve"> PAGEREF _Toc528762422 \h </w:instrText>
            </w:r>
          </w:ins>
          <w:r w:rsidR="005A657D">
            <w:rPr>
              <w:noProof/>
              <w:webHidden/>
            </w:rPr>
          </w:r>
          <w:ins w:id="66" w:author="Uzivatel" w:date="2018-11-01T16:30:00Z">
            <w:r w:rsidR="005A657D">
              <w:rPr>
                <w:noProof/>
                <w:webHidden/>
              </w:rPr>
              <w:fldChar w:fldCharType="separate"/>
            </w:r>
            <w:r w:rsidR="005A657D">
              <w:rPr>
                <w:noProof/>
                <w:webHidden/>
              </w:rPr>
              <w:t>116</w:t>
            </w:r>
            <w:r w:rsidR="005A657D">
              <w:rPr>
                <w:noProof/>
                <w:webHidden/>
              </w:rPr>
              <w:fldChar w:fldCharType="end"/>
            </w:r>
            <w:r>
              <w:rPr>
                <w:noProof/>
              </w:rPr>
              <w:fldChar w:fldCharType="end"/>
            </w:r>
          </w:ins>
        </w:p>
        <w:p w14:paraId="1C788BC8" w14:textId="426AACFB" w:rsidR="005A657D" w:rsidRDefault="00E94BF7">
          <w:pPr>
            <w:pStyle w:val="Obsah3"/>
            <w:tabs>
              <w:tab w:val="right" w:leader="dot" w:pos="9062"/>
            </w:tabs>
            <w:rPr>
              <w:ins w:id="67" w:author="Uzivatel" w:date="2018-11-01T16:30:00Z"/>
              <w:rFonts w:asciiTheme="minorHAnsi" w:eastAsiaTheme="minorEastAsia" w:hAnsiTheme="minorHAnsi" w:cstheme="minorBidi"/>
              <w:noProof/>
              <w:lang w:val="sk-SK" w:eastAsia="sk-SK"/>
            </w:rPr>
          </w:pPr>
          <w:ins w:id="68" w:author="Uzivatel" w:date="2018-11-01T16:30:00Z">
            <w:r>
              <w:fldChar w:fldCharType="begin"/>
            </w:r>
            <w:r>
              <w:instrText xml:space="preserve"> HYPERLINK \l "_Toc528762423" </w:instrText>
            </w:r>
            <w:r>
              <w:fldChar w:fldCharType="separate"/>
            </w:r>
            <w:r w:rsidR="005A657D" w:rsidRPr="00275A9B">
              <w:rPr>
                <w:rStyle w:val="Hypertextovodkaz"/>
                <w:noProof/>
              </w:rPr>
              <w:t>Standard 2.2a: Souvislost s tvůrčí činností vysoké školy</w:t>
            </w:r>
            <w:r w:rsidR="005A657D">
              <w:rPr>
                <w:noProof/>
                <w:webHidden/>
              </w:rPr>
              <w:tab/>
            </w:r>
            <w:r w:rsidR="005A657D">
              <w:rPr>
                <w:noProof/>
                <w:webHidden/>
              </w:rPr>
              <w:fldChar w:fldCharType="begin"/>
            </w:r>
            <w:r w:rsidR="005A657D">
              <w:rPr>
                <w:noProof/>
                <w:webHidden/>
              </w:rPr>
              <w:instrText xml:space="preserve"> PAGEREF _Toc528762423 \h </w:instrText>
            </w:r>
          </w:ins>
          <w:r w:rsidR="005A657D">
            <w:rPr>
              <w:noProof/>
              <w:webHidden/>
            </w:rPr>
          </w:r>
          <w:ins w:id="69" w:author="Uzivatel" w:date="2018-11-01T16:30:00Z">
            <w:r w:rsidR="005A657D">
              <w:rPr>
                <w:noProof/>
                <w:webHidden/>
              </w:rPr>
              <w:fldChar w:fldCharType="separate"/>
            </w:r>
            <w:r w:rsidR="005A657D">
              <w:rPr>
                <w:noProof/>
                <w:webHidden/>
              </w:rPr>
              <w:t>117</w:t>
            </w:r>
            <w:r w:rsidR="005A657D">
              <w:rPr>
                <w:noProof/>
                <w:webHidden/>
              </w:rPr>
              <w:fldChar w:fldCharType="end"/>
            </w:r>
            <w:r>
              <w:rPr>
                <w:noProof/>
              </w:rPr>
              <w:fldChar w:fldCharType="end"/>
            </w:r>
          </w:ins>
        </w:p>
        <w:p w14:paraId="579745A8" w14:textId="12A2F37C" w:rsidR="005A657D" w:rsidRDefault="00E94BF7">
          <w:pPr>
            <w:pStyle w:val="Obsah3"/>
            <w:tabs>
              <w:tab w:val="right" w:leader="dot" w:pos="9062"/>
            </w:tabs>
            <w:rPr>
              <w:ins w:id="70" w:author="Uzivatel" w:date="2018-11-01T16:30:00Z"/>
              <w:rFonts w:asciiTheme="minorHAnsi" w:eastAsiaTheme="minorEastAsia" w:hAnsiTheme="minorHAnsi" w:cstheme="minorBidi"/>
              <w:noProof/>
              <w:lang w:val="sk-SK" w:eastAsia="sk-SK"/>
            </w:rPr>
          </w:pPr>
          <w:ins w:id="71" w:author="Uzivatel" w:date="2018-11-01T16:30:00Z">
            <w:r>
              <w:fldChar w:fldCharType="begin"/>
            </w:r>
            <w:r>
              <w:instrText xml:space="preserve"> HYPERLINK \l "_Toc528762424" </w:instrText>
            </w:r>
            <w:r>
              <w:fldChar w:fldCharType="separate"/>
            </w:r>
            <w:r w:rsidR="005A657D" w:rsidRPr="00275A9B">
              <w:rPr>
                <w:rStyle w:val="Hypertextovodkaz"/>
                <w:noProof/>
              </w:rPr>
              <w:t>Standard 2.3: Mezinárodní rozměr studijního programu</w:t>
            </w:r>
            <w:r w:rsidR="005A657D">
              <w:rPr>
                <w:noProof/>
                <w:webHidden/>
              </w:rPr>
              <w:tab/>
            </w:r>
            <w:r w:rsidR="005A657D">
              <w:rPr>
                <w:noProof/>
                <w:webHidden/>
              </w:rPr>
              <w:fldChar w:fldCharType="begin"/>
            </w:r>
            <w:r w:rsidR="005A657D">
              <w:rPr>
                <w:noProof/>
                <w:webHidden/>
              </w:rPr>
              <w:instrText xml:space="preserve"> PAGEREF _Toc528762424 \h </w:instrText>
            </w:r>
          </w:ins>
          <w:r w:rsidR="005A657D">
            <w:rPr>
              <w:noProof/>
              <w:webHidden/>
            </w:rPr>
          </w:r>
          <w:ins w:id="72" w:author="Uzivatel" w:date="2018-11-01T16:30:00Z">
            <w:r w:rsidR="005A657D">
              <w:rPr>
                <w:noProof/>
                <w:webHidden/>
              </w:rPr>
              <w:fldChar w:fldCharType="separate"/>
            </w:r>
            <w:r w:rsidR="005A657D">
              <w:rPr>
                <w:noProof/>
                <w:webHidden/>
              </w:rPr>
              <w:t>119</w:t>
            </w:r>
            <w:r w:rsidR="005A657D">
              <w:rPr>
                <w:noProof/>
                <w:webHidden/>
              </w:rPr>
              <w:fldChar w:fldCharType="end"/>
            </w:r>
            <w:r>
              <w:rPr>
                <w:noProof/>
              </w:rPr>
              <w:fldChar w:fldCharType="end"/>
            </w:r>
          </w:ins>
        </w:p>
        <w:p w14:paraId="61581B3E" w14:textId="70D2BB94" w:rsidR="005A657D" w:rsidRDefault="00E94BF7">
          <w:pPr>
            <w:pStyle w:val="Obsah2"/>
            <w:rPr>
              <w:ins w:id="73" w:author="Uzivatel" w:date="2018-11-01T16:30:00Z"/>
              <w:rFonts w:asciiTheme="minorHAnsi" w:eastAsiaTheme="minorEastAsia" w:hAnsiTheme="minorHAnsi" w:cstheme="minorBidi"/>
              <w:b w:val="0"/>
              <w:shd w:val="clear" w:color="auto" w:fill="auto"/>
              <w:lang w:val="sk-SK" w:eastAsia="sk-SK"/>
            </w:rPr>
          </w:pPr>
          <w:ins w:id="74" w:author="Uzivatel" w:date="2018-11-01T16:30:00Z">
            <w:r>
              <w:fldChar w:fldCharType="begin"/>
            </w:r>
            <w:r>
              <w:instrText xml:space="preserve"> HYPERLINK \l "_Toc528762425" </w:instrText>
            </w:r>
            <w:r>
              <w:fldChar w:fldCharType="separate"/>
            </w:r>
            <w:r w:rsidR="005A657D" w:rsidRPr="00275A9B">
              <w:rPr>
                <w:rStyle w:val="Hypertextovodkaz"/>
              </w:rPr>
              <w:t>Profil absolventa a obsah studia</w:t>
            </w:r>
            <w:r w:rsidR="005A657D">
              <w:rPr>
                <w:webHidden/>
              </w:rPr>
              <w:tab/>
            </w:r>
            <w:r w:rsidR="005A657D">
              <w:rPr>
                <w:webHidden/>
              </w:rPr>
              <w:fldChar w:fldCharType="begin"/>
            </w:r>
            <w:r w:rsidR="005A657D">
              <w:rPr>
                <w:webHidden/>
              </w:rPr>
              <w:instrText xml:space="preserve"> PAGEREF _Toc528762425 \h </w:instrText>
            </w:r>
          </w:ins>
          <w:r w:rsidR="005A657D">
            <w:rPr>
              <w:webHidden/>
            </w:rPr>
          </w:r>
          <w:ins w:id="75" w:author="Uzivatel" w:date="2018-11-01T16:30:00Z">
            <w:r w:rsidR="005A657D">
              <w:rPr>
                <w:webHidden/>
              </w:rPr>
              <w:fldChar w:fldCharType="separate"/>
            </w:r>
            <w:r w:rsidR="005A657D">
              <w:rPr>
                <w:webHidden/>
              </w:rPr>
              <w:t>121</w:t>
            </w:r>
            <w:r w:rsidR="005A657D">
              <w:rPr>
                <w:webHidden/>
              </w:rPr>
              <w:fldChar w:fldCharType="end"/>
            </w:r>
            <w:r>
              <w:fldChar w:fldCharType="end"/>
            </w:r>
          </w:ins>
        </w:p>
        <w:p w14:paraId="0C19F1DE" w14:textId="1FA1CCE1" w:rsidR="005A657D" w:rsidRDefault="00E94BF7">
          <w:pPr>
            <w:pStyle w:val="Obsah3"/>
            <w:tabs>
              <w:tab w:val="right" w:leader="dot" w:pos="9062"/>
            </w:tabs>
            <w:rPr>
              <w:ins w:id="76" w:author="Uzivatel" w:date="2018-11-01T16:30:00Z"/>
              <w:rFonts w:asciiTheme="minorHAnsi" w:eastAsiaTheme="minorEastAsia" w:hAnsiTheme="minorHAnsi" w:cstheme="minorBidi"/>
              <w:noProof/>
              <w:lang w:val="sk-SK" w:eastAsia="sk-SK"/>
            </w:rPr>
          </w:pPr>
          <w:ins w:id="77" w:author="Uzivatel" w:date="2018-11-01T16:30:00Z">
            <w:r>
              <w:lastRenderedPageBreak/>
              <w:fldChar w:fldCharType="begin"/>
            </w:r>
            <w:r>
              <w:instrText xml:space="preserve"> HYPERLINK \l "_Toc528762426" </w:instrText>
            </w:r>
            <w:r>
              <w:fldChar w:fldCharType="separate"/>
            </w:r>
            <w:r w:rsidR="005A657D" w:rsidRPr="00275A9B">
              <w:rPr>
                <w:rStyle w:val="Hypertextovodkaz"/>
                <w:noProof/>
              </w:rPr>
              <w:t>Standard 2.4: Soulad získaných odborných znalostí, dovedností a způsobilostí s typem a profilem studijního programu</w:t>
            </w:r>
            <w:r w:rsidR="005A657D">
              <w:rPr>
                <w:noProof/>
                <w:webHidden/>
              </w:rPr>
              <w:tab/>
            </w:r>
            <w:r w:rsidR="005A657D">
              <w:rPr>
                <w:noProof/>
                <w:webHidden/>
              </w:rPr>
              <w:fldChar w:fldCharType="begin"/>
            </w:r>
            <w:r w:rsidR="005A657D">
              <w:rPr>
                <w:noProof/>
                <w:webHidden/>
              </w:rPr>
              <w:instrText xml:space="preserve"> PAGEREF _Toc528762426 \h </w:instrText>
            </w:r>
          </w:ins>
          <w:r w:rsidR="005A657D">
            <w:rPr>
              <w:noProof/>
              <w:webHidden/>
            </w:rPr>
          </w:r>
          <w:ins w:id="78" w:author="Uzivatel" w:date="2018-11-01T16:30:00Z">
            <w:r w:rsidR="005A657D">
              <w:rPr>
                <w:noProof/>
                <w:webHidden/>
              </w:rPr>
              <w:fldChar w:fldCharType="separate"/>
            </w:r>
            <w:r w:rsidR="005A657D">
              <w:rPr>
                <w:noProof/>
                <w:webHidden/>
              </w:rPr>
              <w:t>121</w:t>
            </w:r>
            <w:r w:rsidR="005A657D">
              <w:rPr>
                <w:noProof/>
                <w:webHidden/>
              </w:rPr>
              <w:fldChar w:fldCharType="end"/>
            </w:r>
            <w:r>
              <w:rPr>
                <w:noProof/>
              </w:rPr>
              <w:fldChar w:fldCharType="end"/>
            </w:r>
          </w:ins>
        </w:p>
        <w:p w14:paraId="5A608B0B" w14:textId="5AD6B3B0" w:rsidR="005A657D" w:rsidRDefault="00E94BF7">
          <w:pPr>
            <w:pStyle w:val="Obsah3"/>
            <w:tabs>
              <w:tab w:val="right" w:leader="dot" w:pos="9062"/>
            </w:tabs>
            <w:rPr>
              <w:ins w:id="79" w:author="Uzivatel" w:date="2018-11-01T16:30:00Z"/>
              <w:rFonts w:asciiTheme="minorHAnsi" w:eastAsiaTheme="minorEastAsia" w:hAnsiTheme="minorHAnsi" w:cstheme="minorBidi"/>
              <w:noProof/>
              <w:lang w:val="sk-SK" w:eastAsia="sk-SK"/>
            </w:rPr>
          </w:pPr>
          <w:ins w:id="80" w:author="Uzivatel" w:date="2018-11-01T16:30:00Z">
            <w:r>
              <w:fldChar w:fldCharType="begin"/>
            </w:r>
            <w:r>
              <w:instrText xml:space="preserve"> HYPERLINK \l "_Toc528762427" </w:instrText>
            </w:r>
            <w:r>
              <w:fldChar w:fldCharType="separate"/>
            </w:r>
            <w:r w:rsidR="005A657D" w:rsidRPr="00275A9B">
              <w:rPr>
                <w:rStyle w:val="Hypertextovodkaz"/>
                <w:noProof/>
              </w:rPr>
              <w:t>Standard 2.5 Jazykové kompetence</w:t>
            </w:r>
            <w:r w:rsidR="005A657D">
              <w:rPr>
                <w:noProof/>
                <w:webHidden/>
              </w:rPr>
              <w:tab/>
            </w:r>
            <w:r w:rsidR="005A657D">
              <w:rPr>
                <w:noProof/>
                <w:webHidden/>
              </w:rPr>
              <w:fldChar w:fldCharType="begin"/>
            </w:r>
            <w:r w:rsidR="005A657D">
              <w:rPr>
                <w:noProof/>
                <w:webHidden/>
              </w:rPr>
              <w:instrText xml:space="preserve"> PAGEREF _Toc528762427 \h </w:instrText>
            </w:r>
          </w:ins>
          <w:r w:rsidR="005A657D">
            <w:rPr>
              <w:noProof/>
              <w:webHidden/>
            </w:rPr>
          </w:r>
          <w:ins w:id="81" w:author="Uzivatel" w:date="2018-11-01T16:30:00Z">
            <w:r w:rsidR="005A657D">
              <w:rPr>
                <w:noProof/>
                <w:webHidden/>
              </w:rPr>
              <w:fldChar w:fldCharType="separate"/>
            </w:r>
            <w:r w:rsidR="005A657D">
              <w:rPr>
                <w:noProof/>
                <w:webHidden/>
              </w:rPr>
              <w:t>122</w:t>
            </w:r>
            <w:r w:rsidR="005A657D">
              <w:rPr>
                <w:noProof/>
                <w:webHidden/>
              </w:rPr>
              <w:fldChar w:fldCharType="end"/>
            </w:r>
            <w:r>
              <w:rPr>
                <w:noProof/>
              </w:rPr>
              <w:fldChar w:fldCharType="end"/>
            </w:r>
          </w:ins>
        </w:p>
        <w:p w14:paraId="44C30415" w14:textId="22BE15F2" w:rsidR="005A657D" w:rsidRDefault="00E94BF7">
          <w:pPr>
            <w:pStyle w:val="Obsah3"/>
            <w:tabs>
              <w:tab w:val="right" w:leader="dot" w:pos="9062"/>
            </w:tabs>
            <w:rPr>
              <w:ins w:id="82" w:author="Uzivatel" w:date="2018-11-01T16:30:00Z"/>
              <w:rFonts w:asciiTheme="minorHAnsi" w:eastAsiaTheme="minorEastAsia" w:hAnsiTheme="minorHAnsi" w:cstheme="minorBidi"/>
              <w:noProof/>
              <w:lang w:val="sk-SK" w:eastAsia="sk-SK"/>
            </w:rPr>
          </w:pPr>
          <w:ins w:id="83" w:author="Uzivatel" w:date="2018-11-01T16:30:00Z">
            <w:r>
              <w:fldChar w:fldCharType="begin"/>
            </w:r>
            <w:r>
              <w:instrText xml:space="preserve"> HYPERLINK \l "_Toc528762428" </w:instrText>
            </w:r>
            <w:r>
              <w:fldChar w:fldCharType="separate"/>
            </w:r>
            <w:r w:rsidR="005A657D" w:rsidRPr="00275A9B">
              <w:rPr>
                <w:rStyle w:val="Hypertextovodkaz"/>
                <w:noProof/>
              </w:rPr>
              <w:t>Standard 2.6 Pravidla a podmínky utváření studijních plánů</w:t>
            </w:r>
            <w:r w:rsidR="005A657D">
              <w:rPr>
                <w:noProof/>
                <w:webHidden/>
              </w:rPr>
              <w:tab/>
            </w:r>
            <w:r w:rsidR="005A657D">
              <w:rPr>
                <w:noProof/>
                <w:webHidden/>
              </w:rPr>
              <w:fldChar w:fldCharType="begin"/>
            </w:r>
            <w:r w:rsidR="005A657D">
              <w:rPr>
                <w:noProof/>
                <w:webHidden/>
              </w:rPr>
              <w:instrText xml:space="preserve"> PAGEREF _Toc528762428 \h </w:instrText>
            </w:r>
          </w:ins>
          <w:r w:rsidR="005A657D">
            <w:rPr>
              <w:noProof/>
              <w:webHidden/>
            </w:rPr>
          </w:r>
          <w:ins w:id="84" w:author="Uzivatel" w:date="2018-11-01T16:30:00Z">
            <w:r w:rsidR="005A657D">
              <w:rPr>
                <w:noProof/>
                <w:webHidden/>
              </w:rPr>
              <w:fldChar w:fldCharType="separate"/>
            </w:r>
            <w:r w:rsidR="005A657D">
              <w:rPr>
                <w:noProof/>
                <w:webHidden/>
              </w:rPr>
              <w:t>122</w:t>
            </w:r>
            <w:r w:rsidR="005A657D">
              <w:rPr>
                <w:noProof/>
                <w:webHidden/>
              </w:rPr>
              <w:fldChar w:fldCharType="end"/>
            </w:r>
            <w:r>
              <w:rPr>
                <w:noProof/>
              </w:rPr>
              <w:fldChar w:fldCharType="end"/>
            </w:r>
          </w:ins>
        </w:p>
        <w:p w14:paraId="0880605D" w14:textId="34BEE195" w:rsidR="005A657D" w:rsidRDefault="00E94BF7">
          <w:pPr>
            <w:pStyle w:val="Obsah3"/>
            <w:tabs>
              <w:tab w:val="right" w:leader="dot" w:pos="9062"/>
            </w:tabs>
            <w:rPr>
              <w:ins w:id="85" w:author="Uzivatel" w:date="2018-11-01T16:30:00Z"/>
              <w:rFonts w:asciiTheme="minorHAnsi" w:eastAsiaTheme="minorEastAsia" w:hAnsiTheme="minorHAnsi" w:cstheme="minorBidi"/>
              <w:noProof/>
              <w:lang w:val="sk-SK" w:eastAsia="sk-SK"/>
            </w:rPr>
          </w:pPr>
          <w:ins w:id="86" w:author="Uzivatel" w:date="2018-11-01T16:30:00Z">
            <w:r>
              <w:fldChar w:fldCharType="begin"/>
            </w:r>
            <w:r>
              <w:instrText xml:space="preserve"> HYPERLINK \l "_Toc528762429" </w:instrText>
            </w:r>
            <w:r>
              <w:fldChar w:fldCharType="separate"/>
            </w:r>
            <w:r w:rsidR="005A657D" w:rsidRPr="00275A9B">
              <w:rPr>
                <w:rStyle w:val="Hypertextovodkaz"/>
                <w:noProof/>
              </w:rPr>
              <w:t>Standard 2.7 Vymezení uplatnění absolventů</w:t>
            </w:r>
            <w:r w:rsidR="005A657D">
              <w:rPr>
                <w:noProof/>
                <w:webHidden/>
              </w:rPr>
              <w:tab/>
            </w:r>
            <w:r w:rsidR="005A657D">
              <w:rPr>
                <w:noProof/>
                <w:webHidden/>
              </w:rPr>
              <w:fldChar w:fldCharType="begin"/>
            </w:r>
            <w:r w:rsidR="005A657D">
              <w:rPr>
                <w:noProof/>
                <w:webHidden/>
              </w:rPr>
              <w:instrText xml:space="preserve"> PAGEREF _Toc528762429 \h </w:instrText>
            </w:r>
          </w:ins>
          <w:r w:rsidR="005A657D">
            <w:rPr>
              <w:noProof/>
              <w:webHidden/>
            </w:rPr>
          </w:r>
          <w:ins w:id="87" w:author="Uzivatel" w:date="2018-11-01T16:30:00Z">
            <w:r w:rsidR="005A657D">
              <w:rPr>
                <w:noProof/>
                <w:webHidden/>
              </w:rPr>
              <w:fldChar w:fldCharType="separate"/>
            </w:r>
            <w:r w:rsidR="005A657D">
              <w:rPr>
                <w:noProof/>
                <w:webHidden/>
              </w:rPr>
              <w:t>123</w:t>
            </w:r>
            <w:r w:rsidR="005A657D">
              <w:rPr>
                <w:noProof/>
                <w:webHidden/>
              </w:rPr>
              <w:fldChar w:fldCharType="end"/>
            </w:r>
            <w:r>
              <w:rPr>
                <w:noProof/>
              </w:rPr>
              <w:fldChar w:fldCharType="end"/>
            </w:r>
          </w:ins>
        </w:p>
        <w:p w14:paraId="3FFD953E" w14:textId="1D83F6A5" w:rsidR="005A657D" w:rsidRDefault="00E94BF7">
          <w:pPr>
            <w:pStyle w:val="Obsah3"/>
            <w:tabs>
              <w:tab w:val="right" w:leader="dot" w:pos="9062"/>
            </w:tabs>
            <w:rPr>
              <w:ins w:id="88" w:author="Uzivatel" w:date="2018-11-01T16:30:00Z"/>
              <w:rFonts w:asciiTheme="minorHAnsi" w:eastAsiaTheme="minorEastAsia" w:hAnsiTheme="minorHAnsi" w:cstheme="minorBidi"/>
              <w:noProof/>
              <w:lang w:val="sk-SK" w:eastAsia="sk-SK"/>
            </w:rPr>
          </w:pPr>
          <w:ins w:id="89" w:author="Uzivatel" w:date="2018-11-01T16:30:00Z">
            <w:r>
              <w:fldChar w:fldCharType="begin"/>
            </w:r>
            <w:r>
              <w:instrText xml:space="preserve"> HYPERLINK \l "_Toc528762430" </w:instrText>
            </w:r>
            <w:r>
              <w:fldChar w:fldCharType="separate"/>
            </w:r>
            <w:r w:rsidR="005A657D" w:rsidRPr="00275A9B">
              <w:rPr>
                <w:rStyle w:val="Hypertextovodkaz"/>
                <w:noProof/>
              </w:rPr>
              <w:t>Standard 2.8 Standardní doba studia</w:t>
            </w:r>
            <w:r w:rsidR="005A657D">
              <w:rPr>
                <w:noProof/>
                <w:webHidden/>
              </w:rPr>
              <w:tab/>
            </w:r>
            <w:r w:rsidR="005A657D">
              <w:rPr>
                <w:noProof/>
                <w:webHidden/>
              </w:rPr>
              <w:fldChar w:fldCharType="begin"/>
            </w:r>
            <w:r w:rsidR="005A657D">
              <w:rPr>
                <w:noProof/>
                <w:webHidden/>
              </w:rPr>
              <w:instrText xml:space="preserve"> PAGEREF _Toc528762430 \h </w:instrText>
            </w:r>
          </w:ins>
          <w:r w:rsidR="005A657D">
            <w:rPr>
              <w:noProof/>
              <w:webHidden/>
            </w:rPr>
          </w:r>
          <w:ins w:id="90" w:author="Uzivatel" w:date="2018-11-01T16:30:00Z">
            <w:r w:rsidR="005A657D">
              <w:rPr>
                <w:noProof/>
                <w:webHidden/>
              </w:rPr>
              <w:fldChar w:fldCharType="separate"/>
            </w:r>
            <w:r w:rsidR="005A657D">
              <w:rPr>
                <w:noProof/>
                <w:webHidden/>
              </w:rPr>
              <w:t>125</w:t>
            </w:r>
            <w:r w:rsidR="005A657D">
              <w:rPr>
                <w:noProof/>
                <w:webHidden/>
              </w:rPr>
              <w:fldChar w:fldCharType="end"/>
            </w:r>
            <w:r>
              <w:rPr>
                <w:noProof/>
              </w:rPr>
              <w:fldChar w:fldCharType="end"/>
            </w:r>
          </w:ins>
        </w:p>
        <w:p w14:paraId="7E5353F8" w14:textId="44FD24C5" w:rsidR="005A657D" w:rsidRDefault="00E94BF7">
          <w:pPr>
            <w:pStyle w:val="Obsah3"/>
            <w:tabs>
              <w:tab w:val="right" w:leader="dot" w:pos="9062"/>
            </w:tabs>
            <w:rPr>
              <w:ins w:id="91" w:author="Uzivatel" w:date="2018-11-01T16:30:00Z"/>
              <w:rFonts w:asciiTheme="minorHAnsi" w:eastAsiaTheme="minorEastAsia" w:hAnsiTheme="minorHAnsi" w:cstheme="minorBidi"/>
              <w:noProof/>
              <w:lang w:val="sk-SK" w:eastAsia="sk-SK"/>
            </w:rPr>
          </w:pPr>
          <w:ins w:id="92" w:author="Uzivatel" w:date="2018-11-01T16:30:00Z">
            <w:r>
              <w:fldChar w:fldCharType="begin"/>
            </w:r>
            <w:r>
              <w:instrText xml:space="preserve"> HYPERLINK \l "_Toc528762431" </w:instrText>
            </w:r>
            <w:r>
              <w:fldChar w:fldCharType="separate"/>
            </w:r>
            <w:r w:rsidR="005A657D" w:rsidRPr="00275A9B">
              <w:rPr>
                <w:rStyle w:val="Hypertextovodkaz"/>
                <w:noProof/>
              </w:rPr>
              <w:t>Standard 2.9 Soulad obsahu studia s cíli studia a profilem absolventa</w:t>
            </w:r>
            <w:r w:rsidR="005A657D">
              <w:rPr>
                <w:noProof/>
                <w:webHidden/>
              </w:rPr>
              <w:tab/>
            </w:r>
            <w:r w:rsidR="005A657D">
              <w:rPr>
                <w:noProof/>
                <w:webHidden/>
              </w:rPr>
              <w:fldChar w:fldCharType="begin"/>
            </w:r>
            <w:r w:rsidR="005A657D">
              <w:rPr>
                <w:noProof/>
                <w:webHidden/>
              </w:rPr>
              <w:instrText xml:space="preserve"> PAGEREF _Toc528762431 \h </w:instrText>
            </w:r>
          </w:ins>
          <w:r w:rsidR="005A657D">
            <w:rPr>
              <w:noProof/>
              <w:webHidden/>
            </w:rPr>
          </w:r>
          <w:ins w:id="93" w:author="Uzivatel" w:date="2018-11-01T16:30:00Z">
            <w:r w:rsidR="005A657D">
              <w:rPr>
                <w:noProof/>
                <w:webHidden/>
              </w:rPr>
              <w:fldChar w:fldCharType="separate"/>
            </w:r>
            <w:r w:rsidR="005A657D">
              <w:rPr>
                <w:noProof/>
                <w:webHidden/>
              </w:rPr>
              <w:t>126</w:t>
            </w:r>
            <w:r w:rsidR="005A657D">
              <w:rPr>
                <w:noProof/>
                <w:webHidden/>
              </w:rPr>
              <w:fldChar w:fldCharType="end"/>
            </w:r>
            <w:r>
              <w:rPr>
                <w:noProof/>
              </w:rPr>
              <w:fldChar w:fldCharType="end"/>
            </w:r>
          </w:ins>
        </w:p>
        <w:p w14:paraId="5DC9593D" w14:textId="21EE6ECF" w:rsidR="005A657D" w:rsidRDefault="00E94BF7">
          <w:pPr>
            <w:pStyle w:val="Obsah3"/>
            <w:tabs>
              <w:tab w:val="right" w:leader="dot" w:pos="9062"/>
            </w:tabs>
            <w:rPr>
              <w:ins w:id="94" w:author="Uzivatel" w:date="2018-11-01T16:30:00Z"/>
              <w:rFonts w:asciiTheme="minorHAnsi" w:eastAsiaTheme="minorEastAsia" w:hAnsiTheme="minorHAnsi" w:cstheme="minorBidi"/>
              <w:noProof/>
              <w:lang w:val="sk-SK" w:eastAsia="sk-SK"/>
            </w:rPr>
          </w:pPr>
          <w:ins w:id="95" w:author="Uzivatel" w:date="2018-11-01T16:30:00Z">
            <w:r>
              <w:fldChar w:fldCharType="begin"/>
            </w:r>
            <w:r>
              <w:instrText xml:space="preserve"> HYPERLINK \l "_Toc528762432" </w:instrText>
            </w:r>
            <w:r>
              <w:fldChar w:fldCharType="separate"/>
            </w:r>
            <w:r w:rsidR="005A657D" w:rsidRPr="00275A9B">
              <w:rPr>
                <w:rStyle w:val="Hypertextovodkaz"/>
                <w:noProof/>
              </w:rPr>
              <w:t>Standard 2.12 Struktura a rozsah studijních předmětů</w:t>
            </w:r>
            <w:r w:rsidR="005A657D">
              <w:rPr>
                <w:noProof/>
                <w:webHidden/>
              </w:rPr>
              <w:tab/>
            </w:r>
            <w:r w:rsidR="005A657D">
              <w:rPr>
                <w:noProof/>
                <w:webHidden/>
              </w:rPr>
              <w:fldChar w:fldCharType="begin"/>
            </w:r>
            <w:r w:rsidR="005A657D">
              <w:rPr>
                <w:noProof/>
                <w:webHidden/>
              </w:rPr>
              <w:instrText xml:space="preserve"> PAGEREF _Toc528762432 \h </w:instrText>
            </w:r>
          </w:ins>
          <w:r w:rsidR="005A657D">
            <w:rPr>
              <w:noProof/>
              <w:webHidden/>
            </w:rPr>
          </w:r>
          <w:ins w:id="96" w:author="Uzivatel" w:date="2018-11-01T16:30:00Z">
            <w:r w:rsidR="005A657D">
              <w:rPr>
                <w:noProof/>
                <w:webHidden/>
              </w:rPr>
              <w:fldChar w:fldCharType="separate"/>
            </w:r>
            <w:r w:rsidR="005A657D">
              <w:rPr>
                <w:noProof/>
                <w:webHidden/>
              </w:rPr>
              <w:t>126</w:t>
            </w:r>
            <w:r w:rsidR="005A657D">
              <w:rPr>
                <w:noProof/>
                <w:webHidden/>
              </w:rPr>
              <w:fldChar w:fldCharType="end"/>
            </w:r>
            <w:r>
              <w:rPr>
                <w:noProof/>
              </w:rPr>
              <w:fldChar w:fldCharType="end"/>
            </w:r>
          </w:ins>
        </w:p>
        <w:p w14:paraId="107154A7" w14:textId="1A04BB04" w:rsidR="005A657D" w:rsidRDefault="00E94BF7">
          <w:pPr>
            <w:pStyle w:val="Obsah3"/>
            <w:tabs>
              <w:tab w:val="right" w:leader="dot" w:pos="9062"/>
            </w:tabs>
            <w:rPr>
              <w:ins w:id="97" w:author="Uzivatel" w:date="2018-11-01T16:30:00Z"/>
              <w:rFonts w:asciiTheme="minorHAnsi" w:eastAsiaTheme="minorEastAsia" w:hAnsiTheme="minorHAnsi" w:cstheme="minorBidi"/>
              <w:noProof/>
              <w:lang w:val="sk-SK" w:eastAsia="sk-SK"/>
            </w:rPr>
          </w:pPr>
          <w:ins w:id="98" w:author="Uzivatel" w:date="2018-11-01T16:30:00Z">
            <w:r>
              <w:fldChar w:fldCharType="begin"/>
            </w:r>
            <w:r>
              <w:instrText xml:space="preserve"> HYPERLINK \l "_Toc528762433" </w:instrText>
            </w:r>
            <w:r>
              <w:fldChar w:fldCharType="separate"/>
            </w:r>
            <w:r w:rsidR="005A657D" w:rsidRPr="00275A9B">
              <w:rPr>
                <w:rStyle w:val="Hypertextovodkaz"/>
                <w:noProof/>
              </w:rPr>
              <w:t>Standard 2.14 Soulad obsahu studijních předmětů, státních zkoušek a kvalifikačních prací s výsledky učení a profilem absolventa</w:t>
            </w:r>
            <w:r w:rsidR="005A657D">
              <w:rPr>
                <w:noProof/>
                <w:webHidden/>
              </w:rPr>
              <w:tab/>
            </w:r>
            <w:r w:rsidR="005A657D">
              <w:rPr>
                <w:noProof/>
                <w:webHidden/>
              </w:rPr>
              <w:fldChar w:fldCharType="begin"/>
            </w:r>
            <w:r w:rsidR="005A657D">
              <w:rPr>
                <w:noProof/>
                <w:webHidden/>
              </w:rPr>
              <w:instrText xml:space="preserve"> PAGEREF _Toc528762433 \h </w:instrText>
            </w:r>
          </w:ins>
          <w:r w:rsidR="005A657D">
            <w:rPr>
              <w:noProof/>
              <w:webHidden/>
            </w:rPr>
          </w:r>
          <w:ins w:id="99" w:author="Uzivatel" w:date="2018-11-01T16:30:00Z">
            <w:r w:rsidR="005A657D">
              <w:rPr>
                <w:noProof/>
                <w:webHidden/>
              </w:rPr>
              <w:fldChar w:fldCharType="separate"/>
            </w:r>
            <w:r w:rsidR="005A657D">
              <w:rPr>
                <w:noProof/>
                <w:webHidden/>
              </w:rPr>
              <w:t>127</w:t>
            </w:r>
            <w:r w:rsidR="005A657D">
              <w:rPr>
                <w:noProof/>
                <w:webHidden/>
              </w:rPr>
              <w:fldChar w:fldCharType="end"/>
            </w:r>
            <w:r>
              <w:rPr>
                <w:noProof/>
              </w:rPr>
              <w:fldChar w:fldCharType="end"/>
            </w:r>
          </w:ins>
        </w:p>
        <w:p w14:paraId="66C935D3" w14:textId="3E41EF48" w:rsidR="005A657D" w:rsidRDefault="00E94BF7">
          <w:pPr>
            <w:pStyle w:val="Obsah2"/>
            <w:rPr>
              <w:ins w:id="100" w:author="Uzivatel" w:date="2018-11-01T16:30:00Z"/>
              <w:rFonts w:asciiTheme="minorHAnsi" w:eastAsiaTheme="minorEastAsia" w:hAnsiTheme="minorHAnsi" w:cstheme="minorBidi"/>
              <w:b w:val="0"/>
              <w:shd w:val="clear" w:color="auto" w:fill="auto"/>
              <w:lang w:val="sk-SK" w:eastAsia="sk-SK"/>
            </w:rPr>
          </w:pPr>
          <w:ins w:id="101" w:author="Uzivatel" w:date="2018-11-01T16:30:00Z">
            <w:r>
              <w:fldChar w:fldCharType="begin"/>
            </w:r>
            <w:r>
              <w:instrText xml:space="preserve"> HYPERLINK \l "_Toc528762434" </w:instrText>
            </w:r>
            <w:r>
              <w:fldChar w:fldCharType="separate"/>
            </w:r>
            <w:r w:rsidR="005A657D" w:rsidRPr="00275A9B">
              <w:rPr>
                <w:rStyle w:val="Hypertextovodkaz"/>
              </w:rPr>
              <w:t>Vzdělávací a tvůrčí činnost ve studijním programu</w:t>
            </w:r>
            <w:r w:rsidR="005A657D">
              <w:rPr>
                <w:webHidden/>
              </w:rPr>
              <w:tab/>
            </w:r>
            <w:r w:rsidR="005A657D">
              <w:rPr>
                <w:webHidden/>
              </w:rPr>
              <w:fldChar w:fldCharType="begin"/>
            </w:r>
            <w:r w:rsidR="005A657D">
              <w:rPr>
                <w:webHidden/>
              </w:rPr>
              <w:instrText xml:space="preserve"> PAGEREF _Toc528762434 \h </w:instrText>
            </w:r>
          </w:ins>
          <w:r w:rsidR="005A657D">
            <w:rPr>
              <w:webHidden/>
            </w:rPr>
          </w:r>
          <w:ins w:id="102" w:author="Uzivatel" w:date="2018-11-01T16:30:00Z">
            <w:r w:rsidR="005A657D">
              <w:rPr>
                <w:webHidden/>
              </w:rPr>
              <w:fldChar w:fldCharType="separate"/>
            </w:r>
            <w:r w:rsidR="005A657D">
              <w:rPr>
                <w:webHidden/>
              </w:rPr>
              <w:t>129</w:t>
            </w:r>
            <w:r w:rsidR="005A657D">
              <w:rPr>
                <w:webHidden/>
              </w:rPr>
              <w:fldChar w:fldCharType="end"/>
            </w:r>
            <w:r>
              <w:fldChar w:fldCharType="end"/>
            </w:r>
          </w:ins>
        </w:p>
        <w:p w14:paraId="5022D178" w14:textId="419DAE12" w:rsidR="005A657D" w:rsidRDefault="00E94BF7">
          <w:pPr>
            <w:pStyle w:val="Obsah3"/>
            <w:tabs>
              <w:tab w:val="right" w:leader="dot" w:pos="9062"/>
            </w:tabs>
            <w:rPr>
              <w:ins w:id="103" w:author="Uzivatel" w:date="2018-11-01T16:30:00Z"/>
              <w:rFonts w:asciiTheme="minorHAnsi" w:eastAsiaTheme="minorEastAsia" w:hAnsiTheme="minorHAnsi" w:cstheme="minorBidi"/>
              <w:noProof/>
              <w:lang w:val="sk-SK" w:eastAsia="sk-SK"/>
            </w:rPr>
          </w:pPr>
          <w:ins w:id="104" w:author="Uzivatel" w:date="2018-11-01T16:30:00Z">
            <w:r>
              <w:fldChar w:fldCharType="begin"/>
            </w:r>
            <w:r>
              <w:instrText xml:space="preserve"> HYPERLINK \l "_Toc528762435" </w:instrText>
            </w:r>
            <w:r>
              <w:fldChar w:fldCharType="separate"/>
            </w:r>
            <w:r w:rsidR="005A657D" w:rsidRPr="00275A9B">
              <w:rPr>
                <w:rStyle w:val="Hypertextovodkaz"/>
                <w:noProof/>
              </w:rPr>
              <w:t>Standard 3.1 Metody výuky</w:t>
            </w:r>
            <w:r w:rsidR="005A657D">
              <w:rPr>
                <w:noProof/>
                <w:webHidden/>
              </w:rPr>
              <w:tab/>
            </w:r>
            <w:r w:rsidR="005A657D">
              <w:rPr>
                <w:noProof/>
                <w:webHidden/>
              </w:rPr>
              <w:fldChar w:fldCharType="begin"/>
            </w:r>
            <w:r w:rsidR="005A657D">
              <w:rPr>
                <w:noProof/>
                <w:webHidden/>
              </w:rPr>
              <w:instrText xml:space="preserve"> PAGEREF _Toc528762435 \h </w:instrText>
            </w:r>
          </w:ins>
          <w:r w:rsidR="005A657D">
            <w:rPr>
              <w:noProof/>
              <w:webHidden/>
            </w:rPr>
          </w:r>
          <w:ins w:id="105" w:author="Uzivatel" w:date="2018-11-01T16:30:00Z">
            <w:r w:rsidR="005A657D">
              <w:rPr>
                <w:noProof/>
                <w:webHidden/>
              </w:rPr>
              <w:fldChar w:fldCharType="separate"/>
            </w:r>
            <w:r w:rsidR="005A657D">
              <w:rPr>
                <w:noProof/>
                <w:webHidden/>
              </w:rPr>
              <w:t>129</w:t>
            </w:r>
            <w:r w:rsidR="005A657D">
              <w:rPr>
                <w:noProof/>
                <w:webHidden/>
              </w:rPr>
              <w:fldChar w:fldCharType="end"/>
            </w:r>
            <w:r>
              <w:rPr>
                <w:noProof/>
              </w:rPr>
              <w:fldChar w:fldCharType="end"/>
            </w:r>
          </w:ins>
        </w:p>
        <w:p w14:paraId="62CABF0F" w14:textId="47E96426" w:rsidR="005A657D" w:rsidRDefault="00E94BF7">
          <w:pPr>
            <w:pStyle w:val="Obsah3"/>
            <w:tabs>
              <w:tab w:val="right" w:leader="dot" w:pos="9062"/>
            </w:tabs>
            <w:rPr>
              <w:ins w:id="106" w:author="Uzivatel" w:date="2018-11-01T16:30:00Z"/>
              <w:rFonts w:asciiTheme="minorHAnsi" w:eastAsiaTheme="minorEastAsia" w:hAnsiTheme="minorHAnsi" w:cstheme="minorBidi"/>
              <w:noProof/>
              <w:lang w:val="sk-SK" w:eastAsia="sk-SK"/>
            </w:rPr>
          </w:pPr>
          <w:ins w:id="107" w:author="Uzivatel" w:date="2018-11-01T16:30:00Z">
            <w:r>
              <w:fldChar w:fldCharType="begin"/>
            </w:r>
            <w:r>
              <w:instrText xml:space="preserve"> HYPERLINK \l "_Toc528762436" </w:instrText>
            </w:r>
            <w:r>
              <w:fldChar w:fldCharType="separate"/>
            </w:r>
            <w:r w:rsidR="005A657D" w:rsidRPr="00275A9B">
              <w:rPr>
                <w:rStyle w:val="Hypertextovodkaz"/>
                <w:noProof/>
              </w:rPr>
              <w:t>Standard 3.2 Forma studia</w:t>
            </w:r>
            <w:r w:rsidR="005A657D">
              <w:rPr>
                <w:noProof/>
                <w:webHidden/>
              </w:rPr>
              <w:tab/>
            </w:r>
            <w:r w:rsidR="005A657D">
              <w:rPr>
                <w:noProof/>
                <w:webHidden/>
              </w:rPr>
              <w:fldChar w:fldCharType="begin"/>
            </w:r>
            <w:r w:rsidR="005A657D">
              <w:rPr>
                <w:noProof/>
                <w:webHidden/>
              </w:rPr>
              <w:instrText xml:space="preserve"> PAGEREF _Toc528762436 \h </w:instrText>
            </w:r>
          </w:ins>
          <w:r w:rsidR="005A657D">
            <w:rPr>
              <w:noProof/>
              <w:webHidden/>
            </w:rPr>
          </w:r>
          <w:ins w:id="108" w:author="Uzivatel" w:date="2018-11-01T16:30:00Z">
            <w:r w:rsidR="005A657D">
              <w:rPr>
                <w:noProof/>
                <w:webHidden/>
              </w:rPr>
              <w:fldChar w:fldCharType="separate"/>
            </w:r>
            <w:r w:rsidR="005A657D">
              <w:rPr>
                <w:noProof/>
                <w:webHidden/>
              </w:rPr>
              <w:t>129</w:t>
            </w:r>
            <w:r w:rsidR="005A657D">
              <w:rPr>
                <w:noProof/>
                <w:webHidden/>
              </w:rPr>
              <w:fldChar w:fldCharType="end"/>
            </w:r>
            <w:r>
              <w:rPr>
                <w:noProof/>
              </w:rPr>
              <w:fldChar w:fldCharType="end"/>
            </w:r>
          </w:ins>
        </w:p>
        <w:p w14:paraId="171093D2" w14:textId="2FD35FD6" w:rsidR="005A657D" w:rsidRDefault="00E94BF7">
          <w:pPr>
            <w:pStyle w:val="Obsah3"/>
            <w:tabs>
              <w:tab w:val="right" w:leader="dot" w:pos="9062"/>
            </w:tabs>
            <w:rPr>
              <w:ins w:id="109" w:author="Uzivatel" w:date="2018-11-01T16:30:00Z"/>
              <w:rFonts w:asciiTheme="minorHAnsi" w:eastAsiaTheme="minorEastAsia" w:hAnsiTheme="minorHAnsi" w:cstheme="minorBidi"/>
              <w:noProof/>
              <w:lang w:val="sk-SK" w:eastAsia="sk-SK"/>
            </w:rPr>
          </w:pPr>
          <w:ins w:id="110" w:author="Uzivatel" w:date="2018-11-01T16:30:00Z">
            <w:r>
              <w:fldChar w:fldCharType="begin"/>
            </w:r>
            <w:r>
              <w:instrText xml:space="preserve"> HYPERLINK \l "_Toc528762437" </w:instrText>
            </w:r>
            <w:r>
              <w:fldChar w:fldCharType="separate"/>
            </w:r>
            <w:r w:rsidR="005A657D" w:rsidRPr="00275A9B">
              <w:rPr>
                <w:rStyle w:val="Hypertextovodkaz"/>
                <w:noProof/>
              </w:rPr>
              <w:t>Standard 3.3 Studijní literatura, studijní opory</w:t>
            </w:r>
            <w:r w:rsidR="005A657D">
              <w:rPr>
                <w:noProof/>
                <w:webHidden/>
              </w:rPr>
              <w:tab/>
            </w:r>
            <w:r w:rsidR="005A657D">
              <w:rPr>
                <w:noProof/>
                <w:webHidden/>
              </w:rPr>
              <w:fldChar w:fldCharType="begin"/>
            </w:r>
            <w:r w:rsidR="005A657D">
              <w:rPr>
                <w:noProof/>
                <w:webHidden/>
              </w:rPr>
              <w:instrText xml:space="preserve"> PAGEREF _Toc528762437 \h </w:instrText>
            </w:r>
          </w:ins>
          <w:r w:rsidR="005A657D">
            <w:rPr>
              <w:noProof/>
              <w:webHidden/>
            </w:rPr>
          </w:r>
          <w:ins w:id="111" w:author="Uzivatel" w:date="2018-11-01T16:30:00Z">
            <w:r w:rsidR="005A657D">
              <w:rPr>
                <w:noProof/>
                <w:webHidden/>
              </w:rPr>
              <w:fldChar w:fldCharType="separate"/>
            </w:r>
            <w:r w:rsidR="005A657D">
              <w:rPr>
                <w:noProof/>
                <w:webHidden/>
              </w:rPr>
              <w:t>130</w:t>
            </w:r>
            <w:r w:rsidR="005A657D">
              <w:rPr>
                <w:noProof/>
                <w:webHidden/>
              </w:rPr>
              <w:fldChar w:fldCharType="end"/>
            </w:r>
            <w:r>
              <w:rPr>
                <w:noProof/>
              </w:rPr>
              <w:fldChar w:fldCharType="end"/>
            </w:r>
          </w:ins>
        </w:p>
        <w:p w14:paraId="72038BF2" w14:textId="7F81ED50" w:rsidR="005A657D" w:rsidRDefault="00E94BF7">
          <w:pPr>
            <w:pStyle w:val="Obsah3"/>
            <w:tabs>
              <w:tab w:val="right" w:leader="dot" w:pos="9062"/>
            </w:tabs>
            <w:rPr>
              <w:ins w:id="112" w:author="Uzivatel" w:date="2018-11-01T16:30:00Z"/>
              <w:rFonts w:asciiTheme="minorHAnsi" w:eastAsiaTheme="minorEastAsia" w:hAnsiTheme="minorHAnsi" w:cstheme="minorBidi"/>
              <w:noProof/>
              <w:lang w:val="sk-SK" w:eastAsia="sk-SK"/>
            </w:rPr>
          </w:pPr>
          <w:ins w:id="113" w:author="Uzivatel" w:date="2018-11-01T16:30:00Z">
            <w:r>
              <w:fldChar w:fldCharType="begin"/>
            </w:r>
            <w:r>
              <w:instrText xml:space="preserve"> HYPERLINK \l "_Toc528762438" </w:instrText>
            </w:r>
            <w:r>
              <w:fldChar w:fldCharType="separate"/>
            </w:r>
            <w:r w:rsidR="005A657D" w:rsidRPr="00275A9B">
              <w:rPr>
                <w:rStyle w:val="Hypertextovodkaz"/>
                <w:noProof/>
              </w:rPr>
              <w:t>Standard 3.4 Hodnocení výsledků studia</w:t>
            </w:r>
            <w:r w:rsidR="005A657D">
              <w:rPr>
                <w:noProof/>
                <w:webHidden/>
              </w:rPr>
              <w:tab/>
            </w:r>
            <w:r w:rsidR="005A657D">
              <w:rPr>
                <w:noProof/>
                <w:webHidden/>
              </w:rPr>
              <w:fldChar w:fldCharType="begin"/>
            </w:r>
            <w:r w:rsidR="005A657D">
              <w:rPr>
                <w:noProof/>
                <w:webHidden/>
              </w:rPr>
              <w:instrText xml:space="preserve"> PAGEREF _Toc528762438 \h </w:instrText>
            </w:r>
          </w:ins>
          <w:r w:rsidR="005A657D">
            <w:rPr>
              <w:noProof/>
              <w:webHidden/>
            </w:rPr>
          </w:r>
          <w:ins w:id="114" w:author="Uzivatel" w:date="2018-11-01T16:30:00Z">
            <w:r w:rsidR="005A657D">
              <w:rPr>
                <w:noProof/>
                <w:webHidden/>
              </w:rPr>
              <w:fldChar w:fldCharType="separate"/>
            </w:r>
            <w:r w:rsidR="005A657D">
              <w:rPr>
                <w:noProof/>
                <w:webHidden/>
              </w:rPr>
              <w:t>130</w:t>
            </w:r>
            <w:r w:rsidR="005A657D">
              <w:rPr>
                <w:noProof/>
                <w:webHidden/>
              </w:rPr>
              <w:fldChar w:fldCharType="end"/>
            </w:r>
            <w:r>
              <w:rPr>
                <w:noProof/>
              </w:rPr>
              <w:fldChar w:fldCharType="end"/>
            </w:r>
          </w:ins>
        </w:p>
        <w:p w14:paraId="0D1CA6A6" w14:textId="14CF57F8" w:rsidR="005A657D" w:rsidRDefault="00E94BF7">
          <w:pPr>
            <w:pStyle w:val="Obsah3"/>
            <w:tabs>
              <w:tab w:val="right" w:leader="dot" w:pos="9062"/>
            </w:tabs>
            <w:rPr>
              <w:ins w:id="115" w:author="Uzivatel" w:date="2018-11-01T16:30:00Z"/>
              <w:rFonts w:asciiTheme="minorHAnsi" w:eastAsiaTheme="minorEastAsia" w:hAnsiTheme="minorHAnsi" w:cstheme="minorBidi"/>
              <w:noProof/>
              <w:lang w:val="sk-SK" w:eastAsia="sk-SK"/>
            </w:rPr>
          </w:pPr>
          <w:ins w:id="116" w:author="Uzivatel" w:date="2018-11-01T16:30:00Z">
            <w:r>
              <w:fldChar w:fldCharType="begin"/>
            </w:r>
            <w:r>
              <w:instrText xml:space="preserve"> HYPERLINK \l "_Toc528762439" </w:instrText>
            </w:r>
            <w:r>
              <w:fldChar w:fldCharType="separate"/>
            </w:r>
            <w:r w:rsidR="005A657D" w:rsidRPr="00275A9B">
              <w:rPr>
                <w:rStyle w:val="Hypertextovodkaz"/>
                <w:noProof/>
              </w:rPr>
              <w:t>Standardy 3.5-3.7: Tvůrčí činnost vztahující se ke studijnímu programu</w:t>
            </w:r>
            <w:r w:rsidR="005A657D">
              <w:rPr>
                <w:noProof/>
                <w:webHidden/>
              </w:rPr>
              <w:tab/>
            </w:r>
            <w:r w:rsidR="005A657D">
              <w:rPr>
                <w:noProof/>
                <w:webHidden/>
              </w:rPr>
              <w:fldChar w:fldCharType="begin"/>
            </w:r>
            <w:r w:rsidR="005A657D">
              <w:rPr>
                <w:noProof/>
                <w:webHidden/>
              </w:rPr>
              <w:instrText xml:space="preserve"> PAGEREF _Toc528762439 \h </w:instrText>
            </w:r>
          </w:ins>
          <w:r w:rsidR="005A657D">
            <w:rPr>
              <w:noProof/>
              <w:webHidden/>
            </w:rPr>
          </w:r>
          <w:ins w:id="117" w:author="Uzivatel" w:date="2018-11-01T16:30:00Z">
            <w:r w:rsidR="005A657D">
              <w:rPr>
                <w:noProof/>
                <w:webHidden/>
              </w:rPr>
              <w:fldChar w:fldCharType="separate"/>
            </w:r>
            <w:r w:rsidR="005A657D">
              <w:rPr>
                <w:noProof/>
                <w:webHidden/>
              </w:rPr>
              <w:t>130</w:t>
            </w:r>
            <w:r w:rsidR="005A657D">
              <w:rPr>
                <w:noProof/>
                <w:webHidden/>
              </w:rPr>
              <w:fldChar w:fldCharType="end"/>
            </w:r>
            <w:r>
              <w:rPr>
                <w:noProof/>
              </w:rPr>
              <w:fldChar w:fldCharType="end"/>
            </w:r>
          </w:ins>
        </w:p>
        <w:p w14:paraId="1F31D8CB" w14:textId="6F61A5AA" w:rsidR="005A657D" w:rsidRDefault="00E94BF7">
          <w:pPr>
            <w:pStyle w:val="Obsah2"/>
            <w:rPr>
              <w:ins w:id="118" w:author="Uzivatel" w:date="2018-11-01T16:30:00Z"/>
              <w:rFonts w:asciiTheme="minorHAnsi" w:eastAsiaTheme="minorEastAsia" w:hAnsiTheme="minorHAnsi" w:cstheme="minorBidi"/>
              <w:b w:val="0"/>
              <w:shd w:val="clear" w:color="auto" w:fill="auto"/>
              <w:lang w:val="sk-SK" w:eastAsia="sk-SK"/>
            </w:rPr>
          </w:pPr>
          <w:ins w:id="119" w:author="Uzivatel" w:date="2018-11-01T16:30:00Z">
            <w:r>
              <w:fldChar w:fldCharType="begin"/>
            </w:r>
            <w:r>
              <w:instrText xml:space="preserve"> HYPERLINK \l "_Toc528762440" </w:instrText>
            </w:r>
            <w:r>
              <w:fldChar w:fldCharType="separate"/>
            </w:r>
            <w:r w:rsidR="005A657D" w:rsidRPr="00275A9B">
              <w:rPr>
                <w:rStyle w:val="Hypertextovodkaz"/>
              </w:rPr>
              <w:t>Finanční, materiální a další zabezpečení studijního programu</w:t>
            </w:r>
            <w:r w:rsidR="005A657D">
              <w:rPr>
                <w:webHidden/>
              </w:rPr>
              <w:tab/>
            </w:r>
            <w:r w:rsidR="005A657D">
              <w:rPr>
                <w:webHidden/>
              </w:rPr>
              <w:fldChar w:fldCharType="begin"/>
            </w:r>
            <w:r w:rsidR="005A657D">
              <w:rPr>
                <w:webHidden/>
              </w:rPr>
              <w:instrText xml:space="preserve"> PAGEREF _Toc528762440 \h </w:instrText>
            </w:r>
          </w:ins>
          <w:r w:rsidR="005A657D">
            <w:rPr>
              <w:webHidden/>
            </w:rPr>
          </w:r>
          <w:ins w:id="120" w:author="Uzivatel" w:date="2018-11-01T16:30:00Z">
            <w:r w:rsidR="005A657D">
              <w:rPr>
                <w:webHidden/>
              </w:rPr>
              <w:fldChar w:fldCharType="separate"/>
            </w:r>
            <w:r w:rsidR="005A657D">
              <w:rPr>
                <w:webHidden/>
              </w:rPr>
              <w:t>131</w:t>
            </w:r>
            <w:r w:rsidR="005A657D">
              <w:rPr>
                <w:webHidden/>
              </w:rPr>
              <w:fldChar w:fldCharType="end"/>
            </w:r>
            <w:r>
              <w:fldChar w:fldCharType="end"/>
            </w:r>
          </w:ins>
        </w:p>
        <w:p w14:paraId="565696D9" w14:textId="64C96DAE" w:rsidR="005A657D" w:rsidRDefault="00E94BF7">
          <w:pPr>
            <w:pStyle w:val="Obsah3"/>
            <w:tabs>
              <w:tab w:val="right" w:leader="dot" w:pos="9062"/>
            </w:tabs>
            <w:rPr>
              <w:ins w:id="121" w:author="Uzivatel" w:date="2018-11-01T16:30:00Z"/>
              <w:rFonts w:asciiTheme="minorHAnsi" w:eastAsiaTheme="minorEastAsia" w:hAnsiTheme="minorHAnsi" w:cstheme="minorBidi"/>
              <w:noProof/>
              <w:lang w:val="sk-SK" w:eastAsia="sk-SK"/>
            </w:rPr>
          </w:pPr>
          <w:ins w:id="122" w:author="Uzivatel" w:date="2018-11-01T16:30:00Z">
            <w:r>
              <w:fldChar w:fldCharType="begin"/>
            </w:r>
            <w:r>
              <w:instrText xml:space="preserve"> HYPERLINK \l "_Toc528762441" </w:instrText>
            </w:r>
            <w:r>
              <w:fldChar w:fldCharType="separate"/>
            </w:r>
            <w:r w:rsidR="005A657D" w:rsidRPr="00275A9B">
              <w:rPr>
                <w:rStyle w:val="Hypertextovodkaz"/>
                <w:noProof/>
              </w:rPr>
              <w:t>Standard 4.1: Finanční zabezpečení studijního programu</w:t>
            </w:r>
            <w:r w:rsidR="005A657D">
              <w:rPr>
                <w:noProof/>
                <w:webHidden/>
              </w:rPr>
              <w:tab/>
            </w:r>
            <w:r w:rsidR="005A657D">
              <w:rPr>
                <w:noProof/>
                <w:webHidden/>
              </w:rPr>
              <w:fldChar w:fldCharType="begin"/>
            </w:r>
            <w:r w:rsidR="005A657D">
              <w:rPr>
                <w:noProof/>
                <w:webHidden/>
              </w:rPr>
              <w:instrText xml:space="preserve"> PAGEREF _Toc528762441 \h </w:instrText>
            </w:r>
          </w:ins>
          <w:r w:rsidR="005A657D">
            <w:rPr>
              <w:noProof/>
              <w:webHidden/>
            </w:rPr>
          </w:r>
          <w:ins w:id="123" w:author="Uzivatel" w:date="2018-11-01T16:30:00Z">
            <w:r w:rsidR="005A657D">
              <w:rPr>
                <w:noProof/>
                <w:webHidden/>
              </w:rPr>
              <w:fldChar w:fldCharType="separate"/>
            </w:r>
            <w:r w:rsidR="005A657D">
              <w:rPr>
                <w:noProof/>
                <w:webHidden/>
              </w:rPr>
              <w:t>131</w:t>
            </w:r>
            <w:r w:rsidR="005A657D">
              <w:rPr>
                <w:noProof/>
                <w:webHidden/>
              </w:rPr>
              <w:fldChar w:fldCharType="end"/>
            </w:r>
            <w:r>
              <w:rPr>
                <w:noProof/>
              </w:rPr>
              <w:fldChar w:fldCharType="end"/>
            </w:r>
          </w:ins>
        </w:p>
        <w:p w14:paraId="52E5D806" w14:textId="48C6FE8C" w:rsidR="005A657D" w:rsidRDefault="00E94BF7">
          <w:pPr>
            <w:pStyle w:val="Obsah3"/>
            <w:tabs>
              <w:tab w:val="right" w:leader="dot" w:pos="9062"/>
            </w:tabs>
            <w:rPr>
              <w:ins w:id="124" w:author="Uzivatel" w:date="2018-11-01T16:30:00Z"/>
              <w:rFonts w:asciiTheme="minorHAnsi" w:eastAsiaTheme="minorEastAsia" w:hAnsiTheme="minorHAnsi" w:cstheme="minorBidi"/>
              <w:noProof/>
              <w:lang w:val="sk-SK" w:eastAsia="sk-SK"/>
            </w:rPr>
          </w:pPr>
          <w:ins w:id="125" w:author="Uzivatel" w:date="2018-11-01T16:30:00Z">
            <w:r>
              <w:fldChar w:fldCharType="begin"/>
            </w:r>
            <w:r>
              <w:instrText xml:space="preserve"> HYPERLINK \l "_Toc528762442" </w:instrText>
            </w:r>
            <w:r>
              <w:fldChar w:fldCharType="separate"/>
            </w:r>
            <w:r w:rsidR="005A657D" w:rsidRPr="00275A9B">
              <w:rPr>
                <w:rStyle w:val="Hypertextovodkaz"/>
                <w:noProof/>
              </w:rPr>
              <w:t>Standard 4.2: Materiální a technické zabezpečení studijního programu</w:t>
            </w:r>
            <w:r w:rsidR="005A657D">
              <w:rPr>
                <w:noProof/>
                <w:webHidden/>
              </w:rPr>
              <w:tab/>
            </w:r>
            <w:r w:rsidR="005A657D">
              <w:rPr>
                <w:noProof/>
                <w:webHidden/>
              </w:rPr>
              <w:fldChar w:fldCharType="begin"/>
            </w:r>
            <w:r w:rsidR="005A657D">
              <w:rPr>
                <w:noProof/>
                <w:webHidden/>
              </w:rPr>
              <w:instrText xml:space="preserve"> PAGEREF _Toc528762442 \h </w:instrText>
            </w:r>
          </w:ins>
          <w:r w:rsidR="005A657D">
            <w:rPr>
              <w:noProof/>
              <w:webHidden/>
            </w:rPr>
          </w:r>
          <w:ins w:id="126" w:author="Uzivatel" w:date="2018-11-01T16:30:00Z">
            <w:r w:rsidR="005A657D">
              <w:rPr>
                <w:noProof/>
                <w:webHidden/>
              </w:rPr>
              <w:fldChar w:fldCharType="separate"/>
            </w:r>
            <w:r w:rsidR="005A657D">
              <w:rPr>
                <w:noProof/>
                <w:webHidden/>
              </w:rPr>
              <w:t>132</w:t>
            </w:r>
            <w:r w:rsidR="005A657D">
              <w:rPr>
                <w:noProof/>
                <w:webHidden/>
              </w:rPr>
              <w:fldChar w:fldCharType="end"/>
            </w:r>
            <w:r>
              <w:rPr>
                <w:noProof/>
              </w:rPr>
              <w:fldChar w:fldCharType="end"/>
            </w:r>
          </w:ins>
        </w:p>
        <w:p w14:paraId="569D4C2C" w14:textId="560AA5F1" w:rsidR="005A657D" w:rsidRDefault="00E94BF7">
          <w:pPr>
            <w:pStyle w:val="Obsah3"/>
            <w:tabs>
              <w:tab w:val="right" w:leader="dot" w:pos="9062"/>
            </w:tabs>
            <w:rPr>
              <w:ins w:id="127" w:author="Uzivatel" w:date="2018-11-01T16:30:00Z"/>
              <w:rFonts w:asciiTheme="minorHAnsi" w:eastAsiaTheme="minorEastAsia" w:hAnsiTheme="minorHAnsi" w:cstheme="minorBidi"/>
              <w:noProof/>
              <w:lang w:val="sk-SK" w:eastAsia="sk-SK"/>
            </w:rPr>
          </w:pPr>
          <w:ins w:id="128" w:author="Uzivatel" w:date="2018-11-01T16:30:00Z">
            <w:r>
              <w:fldChar w:fldCharType="begin"/>
            </w:r>
            <w:r>
              <w:instrText xml:space="preserve"> HYPERLINK \l "_Toc528762443" </w:instrText>
            </w:r>
            <w:r>
              <w:fldChar w:fldCharType="separate"/>
            </w:r>
            <w:r w:rsidR="005A657D" w:rsidRPr="00275A9B">
              <w:rPr>
                <w:rStyle w:val="Hypertextovodkaz"/>
                <w:noProof/>
              </w:rPr>
              <w:t>Standard 4.3: Odborná literatura a elektronické databáze odpovídající studijnímu programu</w:t>
            </w:r>
            <w:r w:rsidR="005A657D">
              <w:rPr>
                <w:noProof/>
                <w:webHidden/>
              </w:rPr>
              <w:tab/>
            </w:r>
            <w:r w:rsidR="005A657D">
              <w:rPr>
                <w:noProof/>
                <w:webHidden/>
              </w:rPr>
              <w:fldChar w:fldCharType="begin"/>
            </w:r>
            <w:r w:rsidR="005A657D">
              <w:rPr>
                <w:noProof/>
                <w:webHidden/>
              </w:rPr>
              <w:instrText xml:space="preserve"> PAGEREF _Toc528762443 \h </w:instrText>
            </w:r>
          </w:ins>
          <w:r w:rsidR="005A657D">
            <w:rPr>
              <w:noProof/>
              <w:webHidden/>
            </w:rPr>
          </w:r>
          <w:ins w:id="129" w:author="Uzivatel" w:date="2018-11-01T16:30:00Z">
            <w:r w:rsidR="005A657D">
              <w:rPr>
                <w:noProof/>
                <w:webHidden/>
              </w:rPr>
              <w:fldChar w:fldCharType="separate"/>
            </w:r>
            <w:r w:rsidR="005A657D">
              <w:rPr>
                <w:noProof/>
                <w:webHidden/>
              </w:rPr>
              <w:t>132</w:t>
            </w:r>
            <w:r w:rsidR="005A657D">
              <w:rPr>
                <w:noProof/>
                <w:webHidden/>
              </w:rPr>
              <w:fldChar w:fldCharType="end"/>
            </w:r>
            <w:r>
              <w:rPr>
                <w:noProof/>
              </w:rPr>
              <w:fldChar w:fldCharType="end"/>
            </w:r>
          </w:ins>
        </w:p>
        <w:p w14:paraId="6B8026B2" w14:textId="012A0B82" w:rsidR="005A657D" w:rsidRDefault="00E94BF7">
          <w:pPr>
            <w:pStyle w:val="Obsah3"/>
            <w:tabs>
              <w:tab w:val="right" w:leader="dot" w:pos="9062"/>
            </w:tabs>
            <w:rPr>
              <w:ins w:id="130" w:author="Uzivatel" w:date="2018-11-01T16:30:00Z"/>
              <w:rFonts w:asciiTheme="minorHAnsi" w:eastAsiaTheme="minorEastAsia" w:hAnsiTheme="minorHAnsi" w:cstheme="minorBidi"/>
              <w:noProof/>
              <w:lang w:val="sk-SK" w:eastAsia="sk-SK"/>
            </w:rPr>
          </w:pPr>
          <w:ins w:id="131" w:author="Uzivatel" w:date="2018-11-01T16:30:00Z">
            <w:r>
              <w:fldChar w:fldCharType="begin"/>
            </w:r>
            <w:r>
              <w:instrText xml:space="preserve"> HYPERLINK \l "_Toc528762444" </w:instrText>
            </w:r>
            <w:r>
              <w:fldChar w:fldCharType="separate"/>
            </w:r>
            <w:r w:rsidR="005A657D" w:rsidRPr="00275A9B">
              <w:rPr>
                <w:rStyle w:val="Hypertextovodkaz"/>
                <w:noProof/>
              </w:rPr>
              <w:t>Standard 4.4: Materiální a technické zabezpečení studijního programu uskutečňovaného mimo sídlo vysoké školy</w:t>
            </w:r>
            <w:r w:rsidR="005A657D">
              <w:rPr>
                <w:noProof/>
                <w:webHidden/>
              </w:rPr>
              <w:tab/>
            </w:r>
            <w:r w:rsidR="005A657D">
              <w:rPr>
                <w:noProof/>
                <w:webHidden/>
              </w:rPr>
              <w:fldChar w:fldCharType="begin"/>
            </w:r>
            <w:r w:rsidR="005A657D">
              <w:rPr>
                <w:noProof/>
                <w:webHidden/>
              </w:rPr>
              <w:instrText xml:space="preserve"> PAGEREF _Toc528762444 \h </w:instrText>
            </w:r>
          </w:ins>
          <w:r w:rsidR="005A657D">
            <w:rPr>
              <w:noProof/>
              <w:webHidden/>
            </w:rPr>
          </w:r>
          <w:ins w:id="132" w:author="Uzivatel" w:date="2018-11-01T16:30:00Z">
            <w:r w:rsidR="005A657D">
              <w:rPr>
                <w:noProof/>
                <w:webHidden/>
              </w:rPr>
              <w:fldChar w:fldCharType="separate"/>
            </w:r>
            <w:r w:rsidR="005A657D">
              <w:rPr>
                <w:noProof/>
                <w:webHidden/>
              </w:rPr>
              <w:t>132</w:t>
            </w:r>
            <w:r w:rsidR="005A657D">
              <w:rPr>
                <w:noProof/>
                <w:webHidden/>
              </w:rPr>
              <w:fldChar w:fldCharType="end"/>
            </w:r>
            <w:r>
              <w:rPr>
                <w:noProof/>
              </w:rPr>
              <w:fldChar w:fldCharType="end"/>
            </w:r>
          </w:ins>
        </w:p>
        <w:p w14:paraId="2E597E64" w14:textId="334DA595" w:rsidR="005A657D" w:rsidRDefault="00E94BF7">
          <w:pPr>
            <w:pStyle w:val="Obsah2"/>
            <w:rPr>
              <w:ins w:id="133" w:author="Uzivatel" w:date="2018-11-01T16:30:00Z"/>
              <w:rFonts w:asciiTheme="minorHAnsi" w:eastAsiaTheme="minorEastAsia" w:hAnsiTheme="minorHAnsi" w:cstheme="minorBidi"/>
              <w:b w:val="0"/>
              <w:shd w:val="clear" w:color="auto" w:fill="auto"/>
              <w:lang w:val="sk-SK" w:eastAsia="sk-SK"/>
            </w:rPr>
          </w:pPr>
          <w:ins w:id="134" w:author="Uzivatel" w:date="2018-11-01T16:30:00Z">
            <w:r>
              <w:fldChar w:fldCharType="begin"/>
            </w:r>
            <w:r>
              <w:instrText xml:space="preserve"> HYPERLINK \l "_Toc528762445" </w:instrText>
            </w:r>
            <w:r>
              <w:fldChar w:fldCharType="separate"/>
            </w:r>
            <w:r w:rsidR="005A657D" w:rsidRPr="00275A9B">
              <w:rPr>
                <w:rStyle w:val="Hypertextovodkaz"/>
              </w:rPr>
              <w:t>Garant studijního programu</w:t>
            </w:r>
            <w:r w:rsidR="005A657D">
              <w:rPr>
                <w:webHidden/>
              </w:rPr>
              <w:tab/>
            </w:r>
            <w:r w:rsidR="005A657D">
              <w:rPr>
                <w:webHidden/>
              </w:rPr>
              <w:fldChar w:fldCharType="begin"/>
            </w:r>
            <w:r w:rsidR="005A657D">
              <w:rPr>
                <w:webHidden/>
              </w:rPr>
              <w:instrText xml:space="preserve"> PAGEREF _Toc528762445 \h </w:instrText>
            </w:r>
          </w:ins>
          <w:r w:rsidR="005A657D">
            <w:rPr>
              <w:webHidden/>
            </w:rPr>
          </w:r>
          <w:ins w:id="135" w:author="Uzivatel" w:date="2018-11-01T16:30:00Z">
            <w:r w:rsidR="005A657D">
              <w:rPr>
                <w:webHidden/>
              </w:rPr>
              <w:fldChar w:fldCharType="separate"/>
            </w:r>
            <w:r w:rsidR="005A657D">
              <w:rPr>
                <w:webHidden/>
              </w:rPr>
              <w:t>133</w:t>
            </w:r>
            <w:r w:rsidR="005A657D">
              <w:rPr>
                <w:webHidden/>
              </w:rPr>
              <w:fldChar w:fldCharType="end"/>
            </w:r>
            <w:r>
              <w:fldChar w:fldCharType="end"/>
            </w:r>
          </w:ins>
        </w:p>
        <w:p w14:paraId="3A528264" w14:textId="0F26F4FD" w:rsidR="005A657D" w:rsidRDefault="00E94BF7">
          <w:pPr>
            <w:pStyle w:val="Obsah3"/>
            <w:tabs>
              <w:tab w:val="right" w:leader="dot" w:pos="9062"/>
            </w:tabs>
            <w:rPr>
              <w:ins w:id="136" w:author="Uzivatel" w:date="2018-11-01T16:30:00Z"/>
              <w:rFonts w:asciiTheme="minorHAnsi" w:eastAsiaTheme="minorEastAsia" w:hAnsiTheme="minorHAnsi" w:cstheme="minorBidi"/>
              <w:noProof/>
              <w:lang w:val="sk-SK" w:eastAsia="sk-SK"/>
            </w:rPr>
          </w:pPr>
          <w:ins w:id="137" w:author="Uzivatel" w:date="2018-11-01T16:30:00Z">
            <w:r>
              <w:fldChar w:fldCharType="begin"/>
            </w:r>
            <w:r>
              <w:instrText xml:space="preserve"> HYPERLINK \l "_Toc528762446" </w:instrText>
            </w:r>
            <w:r>
              <w:fldChar w:fldCharType="separate"/>
            </w:r>
            <w:r w:rsidR="005A657D" w:rsidRPr="00275A9B">
              <w:rPr>
                <w:rStyle w:val="Hypertextovodkaz"/>
                <w:noProof/>
              </w:rPr>
              <w:t>Standard 5.1: Pravomoci a odpovědnost garanta</w:t>
            </w:r>
            <w:r w:rsidR="005A657D">
              <w:rPr>
                <w:noProof/>
                <w:webHidden/>
              </w:rPr>
              <w:tab/>
            </w:r>
            <w:r w:rsidR="005A657D">
              <w:rPr>
                <w:noProof/>
                <w:webHidden/>
              </w:rPr>
              <w:fldChar w:fldCharType="begin"/>
            </w:r>
            <w:r w:rsidR="005A657D">
              <w:rPr>
                <w:noProof/>
                <w:webHidden/>
              </w:rPr>
              <w:instrText xml:space="preserve"> PAGEREF _Toc528762446 \h </w:instrText>
            </w:r>
          </w:ins>
          <w:r w:rsidR="005A657D">
            <w:rPr>
              <w:noProof/>
              <w:webHidden/>
            </w:rPr>
          </w:r>
          <w:ins w:id="138" w:author="Uzivatel" w:date="2018-11-01T16:30:00Z">
            <w:r w:rsidR="005A657D">
              <w:rPr>
                <w:noProof/>
                <w:webHidden/>
              </w:rPr>
              <w:fldChar w:fldCharType="separate"/>
            </w:r>
            <w:r w:rsidR="005A657D">
              <w:rPr>
                <w:noProof/>
                <w:webHidden/>
              </w:rPr>
              <w:t>133</w:t>
            </w:r>
            <w:r w:rsidR="005A657D">
              <w:rPr>
                <w:noProof/>
                <w:webHidden/>
              </w:rPr>
              <w:fldChar w:fldCharType="end"/>
            </w:r>
            <w:r>
              <w:rPr>
                <w:noProof/>
              </w:rPr>
              <w:fldChar w:fldCharType="end"/>
            </w:r>
          </w:ins>
        </w:p>
        <w:p w14:paraId="0A611BC9" w14:textId="26F2131E" w:rsidR="005A657D" w:rsidRDefault="00E94BF7">
          <w:pPr>
            <w:pStyle w:val="Obsah3"/>
            <w:tabs>
              <w:tab w:val="right" w:leader="dot" w:pos="9062"/>
            </w:tabs>
            <w:rPr>
              <w:ins w:id="139" w:author="Uzivatel" w:date="2018-11-01T16:30:00Z"/>
              <w:rFonts w:asciiTheme="minorHAnsi" w:eastAsiaTheme="minorEastAsia" w:hAnsiTheme="minorHAnsi" w:cstheme="minorBidi"/>
              <w:noProof/>
              <w:lang w:val="sk-SK" w:eastAsia="sk-SK"/>
            </w:rPr>
          </w:pPr>
          <w:ins w:id="140" w:author="Uzivatel" w:date="2018-11-01T16:30:00Z">
            <w:r>
              <w:fldChar w:fldCharType="begin"/>
            </w:r>
            <w:r>
              <w:instrText xml:space="preserve"> HYPERLINK \l "_Toc528762447" </w:instrText>
            </w:r>
            <w:r>
              <w:fldChar w:fldCharType="separate"/>
            </w:r>
            <w:r w:rsidR="005A657D" w:rsidRPr="00275A9B">
              <w:rPr>
                <w:rStyle w:val="Hypertextovodkaz"/>
                <w:noProof/>
              </w:rPr>
              <w:t>Standardy 5.2-5.4: Zhodnocení osoby garanta z hlediska naplnění standardů</w:t>
            </w:r>
            <w:r w:rsidR="005A657D">
              <w:rPr>
                <w:noProof/>
                <w:webHidden/>
              </w:rPr>
              <w:tab/>
            </w:r>
            <w:r w:rsidR="005A657D">
              <w:rPr>
                <w:noProof/>
                <w:webHidden/>
              </w:rPr>
              <w:fldChar w:fldCharType="begin"/>
            </w:r>
            <w:r w:rsidR="005A657D">
              <w:rPr>
                <w:noProof/>
                <w:webHidden/>
              </w:rPr>
              <w:instrText xml:space="preserve"> PAGEREF _Toc528762447 \h </w:instrText>
            </w:r>
          </w:ins>
          <w:r w:rsidR="005A657D">
            <w:rPr>
              <w:noProof/>
              <w:webHidden/>
            </w:rPr>
          </w:r>
          <w:ins w:id="141" w:author="Uzivatel" w:date="2018-11-01T16:30:00Z">
            <w:r w:rsidR="005A657D">
              <w:rPr>
                <w:noProof/>
                <w:webHidden/>
              </w:rPr>
              <w:fldChar w:fldCharType="separate"/>
            </w:r>
            <w:r w:rsidR="005A657D">
              <w:rPr>
                <w:noProof/>
                <w:webHidden/>
              </w:rPr>
              <w:t>134</w:t>
            </w:r>
            <w:r w:rsidR="005A657D">
              <w:rPr>
                <w:noProof/>
                <w:webHidden/>
              </w:rPr>
              <w:fldChar w:fldCharType="end"/>
            </w:r>
            <w:r>
              <w:rPr>
                <w:noProof/>
              </w:rPr>
              <w:fldChar w:fldCharType="end"/>
            </w:r>
          </w:ins>
        </w:p>
        <w:p w14:paraId="4A739F3F" w14:textId="5F265158" w:rsidR="005A657D" w:rsidRDefault="00E94BF7">
          <w:pPr>
            <w:pStyle w:val="Obsah2"/>
            <w:rPr>
              <w:ins w:id="142" w:author="Uzivatel" w:date="2018-11-01T16:30:00Z"/>
              <w:rFonts w:asciiTheme="minorHAnsi" w:eastAsiaTheme="minorEastAsia" w:hAnsiTheme="minorHAnsi" w:cstheme="minorBidi"/>
              <w:b w:val="0"/>
              <w:shd w:val="clear" w:color="auto" w:fill="auto"/>
              <w:lang w:val="sk-SK" w:eastAsia="sk-SK"/>
            </w:rPr>
          </w:pPr>
          <w:ins w:id="143" w:author="Uzivatel" w:date="2018-11-01T16:30:00Z">
            <w:r>
              <w:fldChar w:fldCharType="begin"/>
            </w:r>
            <w:r>
              <w:instrText xml:space="preserve"> HYPERLINK \l "_Toc528762448" </w:instrText>
            </w:r>
            <w:r>
              <w:fldChar w:fldCharType="separate"/>
            </w:r>
            <w:r w:rsidR="005A657D" w:rsidRPr="00275A9B">
              <w:rPr>
                <w:rStyle w:val="Hypertextovodkaz"/>
              </w:rPr>
              <w:t>Personální zabezpečení studijního programu</w:t>
            </w:r>
            <w:r w:rsidR="005A657D">
              <w:rPr>
                <w:webHidden/>
              </w:rPr>
              <w:tab/>
            </w:r>
            <w:r w:rsidR="005A657D">
              <w:rPr>
                <w:webHidden/>
              </w:rPr>
              <w:fldChar w:fldCharType="begin"/>
            </w:r>
            <w:r w:rsidR="005A657D">
              <w:rPr>
                <w:webHidden/>
              </w:rPr>
              <w:instrText xml:space="preserve"> PAGEREF _Toc528762448 \h </w:instrText>
            </w:r>
          </w:ins>
          <w:r w:rsidR="005A657D">
            <w:rPr>
              <w:webHidden/>
            </w:rPr>
          </w:r>
          <w:ins w:id="144" w:author="Uzivatel" w:date="2018-11-01T16:30:00Z">
            <w:r w:rsidR="005A657D">
              <w:rPr>
                <w:webHidden/>
              </w:rPr>
              <w:fldChar w:fldCharType="separate"/>
            </w:r>
            <w:r w:rsidR="005A657D">
              <w:rPr>
                <w:webHidden/>
              </w:rPr>
              <w:t>136</w:t>
            </w:r>
            <w:r w:rsidR="005A657D">
              <w:rPr>
                <w:webHidden/>
              </w:rPr>
              <w:fldChar w:fldCharType="end"/>
            </w:r>
            <w:r>
              <w:fldChar w:fldCharType="end"/>
            </w:r>
          </w:ins>
        </w:p>
        <w:p w14:paraId="50B11AB0" w14:textId="11C0CC48" w:rsidR="005A657D" w:rsidRDefault="00E94BF7">
          <w:pPr>
            <w:pStyle w:val="Obsah3"/>
            <w:tabs>
              <w:tab w:val="right" w:leader="dot" w:pos="9062"/>
            </w:tabs>
            <w:rPr>
              <w:ins w:id="145" w:author="Uzivatel" w:date="2018-11-01T16:30:00Z"/>
              <w:rFonts w:asciiTheme="minorHAnsi" w:eastAsiaTheme="minorEastAsia" w:hAnsiTheme="minorHAnsi" w:cstheme="minorBidi"/>
              <w:noProof/>
              <w:lang w:val="sk-SK" w:eastAsia="sk-SK"/>
            </w:rPr>
          </w:pPr>
          <w:ins w:id="146" w:author="Uzivatel" w:date="2018-11-01T16:30:00Z">
            <w:r>
              <w:fldChar w:fldCharType="begin"/>
            </w:r>
            <w:r>
              <w:instrText xml:space="preserve"> HYPERLINK \l "_Toc528762449" </w:instrText>
            </w:r>
            <w:r>
              <w:fldChar w:fldCharType="separate"/>
            </w:r>
            <w:r w:rsidR="005A657D" w:rsidRPr="00275A9B">
              <w:rPr>
                <w:rStyle w:val="Hypertextovodkaz"/>
                <w:noProof/>
              </w:rPr>
              <w:t>Standardy 6.1-6.2, 6.7-6.8: Zhodnocení celkového personálního zabezpečení studijního programu z hlediska naplnění standardů</w:t>
            </w:r>
            <w:r w:rsidR="005A657D">
              <w:rPr>
                <w:noProof/>
                <w:webHidden/>
              </w:rPr>
              <w:tab/>
            </w:r>
            <w:r w:rsidR="005A657D">
              <w:rPr>
                <w:noProof/>
                <w:webHidden/>
              </w:rPr>
              <w:fldChar w:fldCharType="begin"/>
            </w:r>
            <w:r w:rsidR="005A657D">
              <w:rPr>
                <w:noProof/>
                <w:webHidden/>
              </w:rPr>
              <w:instrText xml:space="preserve"> PAGEREF _Toc528762449 \h </w:instrText>
            </w:r>
          </w:ins>
          <w:r w:rsidR="005A657D">
            <w:rPr>
              <w:noProof/>
              <w:webHidden/>
            </w:rPr>
          </w:r>
          <w:ins w:id="147" w:author="Uzivatel" w:date="2018-11-01T16:30:00Z">
            <w:r w:rsidR="005A657D">
              <w:rPr>
                <w:noProof/>
                <w:webHidden/>
              </w:rPr>
              <w:fldChar w:fldCharType="separate"/>
            </w:r>
            <w:r w:rsidR="005A657D">
              <w:rPr>
                <w:noProof/>
                <w:webHidden/>
              </w:rPr>
              <w:t>136</w:t>
            </w:r>
            <w:r w:rsidR="005A657D">
              <w:rPr>
                <w:noProof/>
                <w:webHidden/>
              </w:rPr>
              <w:fldChar w:fldCharType="end"/>
            </w:r>
            <w:r>
              <w:rPr>
                <w:noProof/>
              </w:rPr>
              <w:fldChar w:fldCharType="end"/>
            </w:r>
          </w:ins>
        </w:p>
        <w:p w14:paraId="3559B3DF" w14:textId="67FDF3B8" w:rsidR="005A657D" w:rsidRDefault="00E94BF7">
          <w:pPr>
            <w:pStyle w:val="Obsah3"/>
            <w:tabs>
              <w:tab w:val="right" w:leader="dot" w:pos="9062"/>
            </w:tabs>
            <w:rPr>
              <w:ins w:id="148" w:author="Uzivatel" w:date="2018-11-01T16:30:00Z"/>
              <w:rFonts w:asciiTheme="minorHAnsi" w:eastAsiaTheme="minorEastAsia" w:hAnsiTheme="minorHAnsi" w:cstheme="minorBidi"/>
              <w:noProof/>
              <w:lang w:val="sk-SK" w:eastAsia="sk-SK"/>
            </w:rPr>
          </w:pPr>
          <w:ins w:id="149" w:author="Uzivatel" w:date="2018-11-01T16:30:00Z">
            <w:r>
              <w:fldChar w:fldCharType="begin"/>
            </w:r>
            <w:r>
              <w:instrText xml:space="preserve"> HYPERLINK \l "_Toc528762450" </w:instrText>
            </w:r>
            <w:r>
              <w:fldChar w:fldCharType="separate"/>
            </w:r>
            <w:r w:rsidR="005A657D" w:rsidRPr="00275A9B">
              <w:rPr>
                <w:rStyle w:val="Hypertextovodkaz"/>
                <w:noProof/>
              </w:rPr>
              <w:t>Standard 6.3: Personální zabezpečení studijního programu uskutečňovaného mimo sídlo vysoké školy</w:t>
            </w:r>
            <w:r w:rsidR="005A657D">
              <w:rPr>
                <w:noProof/>
                <w:webHidden/>
              </w:rPr>
              <w:tab/>
            </w:r>
            <w:r w:rsidR="005A657D">
              <w:rPr>
                <w:noProof/>
                <w:webHidden/>
              </w:rPr>
              <w:fldChar w:fldCharType="begin"/>
            </w:r>
            <w:r w:rsidR="005A657D">
              <w:rPr>
                <w:noProof/>
                <w:webHidden/>
              </w:rPr>
              <w:instrText xml:space="preserve"> PAGEREF _Toc528762450 \h </w:instrText>
            </w:r>
          </w:ins>
          <w:r w:rsidR="005A657D">
            <w:rPr>
              <w:noProof/>
              <w:webHidden/>
            </w:rPr>
          </w:r>
          <w:ins w:id="150" w:author="Uzivatel" w:date="2018-11-01T16:30:00Z">
            <w:r w:rsidR="005A657D">
              <w:rPr>
                <w:noProof/>
                <w:webHidden/>
              </w:rPr>
              <w:fldChar w:fldCharType="separate"/>
            </w:r>
            <w:r w:rsidR="005A657D">
              <w:rPr>
                <w:noProof/>
                <w:webHidden/>
              </w:rPr>
              <w:t>137</w:t>
            </w:r>
            <w:r w:rsidR="005A657D">
              <w:rPr>
                <w:noProof/>
                <w:webHidden/>
              </w:rPr>
              <w:fldChar w:fldCharType="end"/>
            </w:r>
            <w:r>
              <w:rPr>
                <w:noProof/>
              </w:rPr>
              <w:fldChar w:fldCharType="end"/>
            </w:r>
          </w:ins>
        </w:p>
        <w:p w14:paraId="4D5634FF" w14:textId="70B79FEC" w:rsidR="005A657D" w:rsidRDefault="00E94BF7">
          <w:pPr>
            <w:pStyle w:val="Obsah3"/>
            <w:tabs>
              <w:tab w:val="right" w:leader="dot" w:pos="9062"/>
            </w:tabs>
            <w:rPr>
              <w:ins w:id="151" w:author="Uzivatel" w:date="2018-11-01T16:30:00Z"/>
              <w:rFonts w:asciiTheme="minorHAnsi" w:eastAsiaTheme="minorEastAsia" w:hAnsiTheme="minorHAnsi" w:cstheme="minorBidi"/>
              <w:noProof/>
              <w:lang w:val="sk-SK" w:eastAsia="sk-SK"/>
            </w:rPr>
          </w:pPr>
          <w:ins w:id="152" w:author="Uzivatel" w:date="2018-11-01T16:30:00Z">
            <w:r>
              <w:fldChar w:fldCharType="begin"/>
            </w:r>
            <w:r>
              <w:instrText xml:space="preserve"> HYPERLINK \l "_Toc528762451" </w:instrText>
            </w:r>
            <w:r>
              <w:fldChar w:fldCharType="separate"/>
            </w:r>
            <w:r w:rsidR="005A657D" w:rsidRPr="00275A9B">
              <w:rPr>
                <w:rStyle w:val="Hypertextovodkaz"/>
                <w:noProof/>
              </w:rPr>
              <w:t>Standardy 6.4, 6.9-6.10: Personální zabezpečení předmětů profilujícího základu</w:t>
            </w:r>
            <w:r w:rsidR="005A657D">
              <w:rPr>
                <w:noProof/>
                <w:webHidden/>
              </w:rPr>
              <w:tab/>
            </w:r>
            <w:r w:rsidR="005A657D">
              <w:rPr>
                <w:noProof/>
                <w:webHidden/>
              </w:rPr>
              <w:fldChar w:fldCharType="begin"/>
            </w:r>
            <w:r w:rsidR="005A657D">
              <w:rPr>
                <w:noProof/>
                <w:webHidden/>
              </w:rPr>
              <w:instrText xml:space="preserve"> PAGEREF _Toc528762451 \h </w:instrText>
            </w:r>
          </w:ins>
          <w:r w:rsidR="005A657D">
            <w:rPr>
              <w:noProof/>
              <w:webHidden/>
            </w:rPr>
          </w:r>
          <w:ins w:id="153" w:author="Uzivatel" w:date="2018-11-01T16:30:00Z">
            <w:r w:rsidR="005A657D">
              <w:rPr>
                <w:noProof/>
                <w:webHidden/>
              </w:rPr>
              <w:fldChar w:fldCharType="separate"/>
            </w:r>
            <w:r w:rsidR="005A657D">
              <w:rPr>
                <w:noProof/>
                <w:webHidden/>
              </w:rPr>
              <w:t>137</w:t>
            </w:r>
            <w:r w:rsidR="005A657D">
              <w:rPr>
                <w:noProof/>
                <w:webHidden/>
              </w:rPr>
              <w:fldChar w:fldCharType="end"/>
            </w:r>
            <w:r>
              <w:rPr>
                <w:noProof/>
              </w:rPr>
              <w:fldChar w:fldCharType="end"/>
            </w:r>
          </w:ins>
        </w:p>
        <w:p w14:paraId="7F3C034F" w14:textId="4E098BFE" w:rsidR="005A657D" w:rsidRDefault="00E94BF7">
          <w:pPr>
            <w:pStyle w:val="Obsah3"/>
            <w:tabs>
              <w:tab w:val="right" w:leader="dot" w:pos="9062"/>
            </w:tabs>
            <w:rPr>
              <w:ins w:id="154" w:author="Uzivatel" w:date="2018-11-01T16:30:00Z"/>
              <w:rFonts w:asciiTheme="minorHAnsi" w:eastAsiaTheme="minorEastAsia" w:hAnsiTheme="minorHAnsi" w:cstheme="minorBidi"/>
              <w:noProof/>
              <w:lang w:val="sk-SK" w:eastAsia="sk-SK"/>
            </w:rPr>
          </w:pPr>
          <w:ins w:id="155" w:author="Uzivatel" w:date="2018-11-01T16:30:00Z">
            <w:r>
              <w:fldChar w:fldCharType="begin"/>
            </w:r>
            <w:r>
              <w:instrText xml:space="preserve"> HYPERLINK \l "_Toc528762452" </w:instrText>
            </w:r>
            <w:r>
              <w:fldChar w:fldCharType="separate"/>
            </w:r>
            <w:r w:rsidR="005A657D" w:rsidRPr="00275A9B">
              <w:rPr>
                <w:rStyle w:val="Hypertextovodkaz"/>
                <w:noProof/>
              </w:rPr>
              <w:t>Standardy 6.5-6.6: Kvalifikace odborníků z praxe zapojených do výuky ve studijním programu</w:t>
            </w:r>
            <w:r w:rsidR="005A657D">
              <w:rPr>
                <w:noProof/>
                <w:webHidden/>
              </w:rPr>
              <w:tab/>
            </w:r>
            <w:r w:rsidR="005A657D">
              <w:rPr>
                <w:noProof/>
                <w:webHidden/>
              </w:rPr>
              <w:fldChar w:fldCharType="begin"/>
            </w:r>
            <w:r w:rsidR="005A657D">
              <w:rPr>
                <w:noProof/>
                <w:webHidden/>
              </w:rPr>
              <w:instrText xml:space="preserve"> PAGEREF _Toc528762452 \h </w:instrText>
            </w:r>
          </w:ins>
          <w:r w:rsidR="005A657D">
            <w:rPr>
              <w:noProof/>
              <w:webHidden/>
            </w:rPr>
          </w:r>
          <w:ins w:id="156" w:author="Uzivatel" w:date="2018-11-01T16:30:00Z">
            <w:r w:rsidR="005A657D">
              <w:rPr>
                <w:noProof/>
                <w:webHidden/>
              </w:rPr>
              <w:fldChar w:fldCharType="separate"/>
            </w:r>
            <w:r w:rsidR="005A657D">
              <w:rPr>
                <w:noProof/>
                <w:webHidden/>
              </w:rPr>
              <w:t>139</w:t>
            </w:r>
            <w:r w:rsidR="005A657D">
              <w:rPr>
                <w:noProof/>
                <w:webHidden/>
              </w:rPr>
              <w:fldChar w:fldCharType="end"/>
            </w:r>
            <w:r>
              <w:rPr>
                <w:noProof/>
              </w:rPr>
              <w:fldChar w:fldCharType="end"/>
            </w:r>
          </w:ins>
        </w:p>
        <w:p w14:paraId="3C57E463" w14:textId="3C937462" w:rsidR="005A657D" w:rsidRDefault="00E94BF7">
          <w:pPr>
            <w:pStyle w:val="Obsah2"/>
            <w:rPr>
              <w:ins w:id="157" w:author="Uzivatel" w:date="2018-11-01T16:30:00Z"/>
              <w:rFonts w:asciiTheme="minorHAnsi" w:eastAsiaTheme="minorEastAsia" w:hAnsiTheme="minorHAnsi" w:cstheme="minorBidi"/>
              <w:b w:val="0"/>
              <w:shd w:val="clear" w:color="auto" w:fill="auto"/>
              <w:lang w:val="sk-SK" w:eastAsia="sk-SK"/>
            </w:rPr>
          </w:pPr>
          <w:ins w:id="158" w:author="Uzivatel" w:date="2018-11-01T16:30:00Z">
            <w:r>
              <w:fldChar w:fldCharType="begin"/>
            </w:r>
            <w:r>
              <w:instrText xml:space="preserve"> HYPERLINK \l "_Toc528762453" </w:instrText>
            </w:r>
            <w:r>
              <w:fldChar w:fldCharType="separate"/>
            </w:r>
            <w:r w:rsidR="005A657D" w:rsidRPr="00275A9B">
              <w:rPr>
                <w:rStyle w:val="Hypertextovodkaz"/>
              </w:rPr>
              <w:t>Specifické požadavky na zajištění studijního programu</w:t>
            </w:r>
            <w:r w:rsidR="005A657D">
              <w:rPr>
                <w:webHidden/>
              </w:rPr>
              <w:tab/>
            </w:r>
            <w:r w:rsidR="005A657D">
              <w:rPr>
                <w:webHidden/>
              </w:rPr>
              <w:fldChar w:fldCharType="begin"/>
            </w:r>
            <w:r w:rsidR="005A657D">
              <w:rPr>
                <w:webHidden/>
              </w:rPr>
              <w:instrText xml:space="preserve"> PAGEREF _Toc528762453 \h </w:instrText>
            </w:r>
          </w:ins>
          <w:r w:rsidR="005A657D">
            <w:rPr>
              <w:webHidden/>
            </w:rPr>
          </w:r>
          <w:ins w:id="159" w:author="Uzivatel" w:date="2018-11-01T16:30:00Z">
            <w:r w:rsidR="005A657D">
              <w:rPr>
                <w:webHidden/>
              </w:rPr>
              <w:fldChar w:fldCharType="separate"/>
            </w:r>
            <w:r w:rsidR="005A657D">
              <w:rPr>
                <w:webHidden/>
              </w:rPr>
              <w:t>140</w:t>
            </w:r>
            <w:r w:rsidR="005A657D">
              <w:rPr>
                <w:webHidden/>
              </w:rPr>
              <w:fldChar w:fldCharType="end"/>
            </w:r>
            <w:r>
              <w:fldChar w:fldCharType="end"/>
            </w:r>
          </w:ins>
        </w:p>
        <w:p w14:paraId="12E17904" w14:textId="49DE30DC" w:rsidR="005A657D" w:rsidRDefault="00E94BF7">
          <w:pPr>
            <w:pStyle w:val="Obsah3"/>
            <w:tabs>
              <w:tab w:val="right" w:leader="dot" w:pos="9062"/>
            </w:tabs>
            <w:rPr>
              <w:ins w:id="160" w:author="Uzivatel" w:date="2018-11-01T16:30:00Z"/>
              <w:rFonts w:asciiTheme="minorHAnsi" w:eastAsiaTheme="minorEastAsia" w:hAnsiTheme="minorHAnsi" w:cstheme="minorBidi"/>
              <w:noProof/>
              <w:lang w:val="sk-SK" w:eastAsia="sk-SK"/>
            </w:rPr>
          </w:pPr>
          <w:ins w:id="161" w:author="Uzivatel" w:date="2018-11-01T16:30:00Z">
            <w:r>
              <w:fldChar w:fldCharType="begin"/>
            </w:r>
            <w:r>
              <w:instrText xml:space="preserve"> HYPERLINK \l "_Toc528762454" </w:instrText>
            </w:r>
            <w:r>
              <w:fldChar w:fldCharType="separate"/>
            </w:r>
            <w:r w:rsidR="005A657D" w:rsidRPr="00275A9B">
              <w:rPr>
                <w:rStyle w:val="Hypertextovodkaz"/>
                <w:noProof/>
              </w:rPr>
              <w:t>Standardy 7.1-7.3: Uskutečňování studijního programu v kombinované a distanční formě studia</w:t>
            </w:r>
            <w:r w:rsidR="005A657D">
              <w:rPr>
                <w:noProof/>
                <w:webHidden/>
              </w:rPr>
              <w:tab/>
            </w:r>
            <w:r w:rsidR="005A657D">
              <w:rPr>
                <w:noProof/>
                <w:webHidden/>
              </w:rPr>
              <w:fldChar w:fldCharType="begin"/>
            </w:r>
            <w:r w:rsidR="005A657D">
              <w:rPr>
                <w:noProof/>
                <w:webHidden/>
              </w:rPr>
              <w:instrText xml:space="preserve"> PAGEREF _Toc528762454 \h </w:instrText>
            </w:r>
          </w:ins>
          <w:r w:rsidR="005A657D">
            <w:rPr>
              <w:noProof/>
              <w:webHidden/>
            </w:rPr>
          </w:r>
          <w:ins w:id="162" w:author="Uzivatel" w:date="2018-11-01T16:30:00Z">
            <w:r w:rsidR="005A657D">
              <w:rPr>
                <w:noProof/>
                <w:webHidden/>
              </w:rPr>
              <w:fldChar w:fldCharType="separate"/>
            </w:r>
            <w:r w:rsidR="005A657D">
              <w:rPr>
                <w:noProof/>
                <w:webHidden/>
              </w:rPr>
              <w:t>140</w:t>
            </w:r>
            <w:r w:rsidR="005A657D">
              <w:rPr>
                <w:noProof/>
                <w:webHidden/>
              </w:rPr>
              <w:fldChar w:fldCharType="end"/>
            </w:r>
            <w:r>
              <w:rPr>
                <w:noProof/>
              </w:rPr>
              <w:fldChar w:fldCharType="end"/>
            </w:r>
          </w:ins>
        </w:p>
        <w:p w14:paraId="77606FDB" w14:textId="5F24049A" w:rsidR="00377D58" w:rsidRDefault="003A5D60" w:rsidP="00377D58">
          <w:r>
            <w:rPr>
              <w:b/>
              <w:bCs/>
            </w:rPr>
            <w:fldChar w:fldCharType="end"/>
          </w:r>
        </w:p>
      </w:sdtContent>
    </w:sdt>
    <w:p w14:paraId="49B00DFC" w14:textId="77777777" w:rsidR="00377D58" w:rsidRDefault="00377D58" w:rsidP="00377D58"/>
    <w:p w14:paraId="021545E8" w14:textId="77777777" w:rsidR="00377D58" w:rsidRPr="00323CFF" w:rsidRDefault="00377D58" w:rsidP="00377D58">
      <w:pPr>
        <w:pStyle w:val="Nadpis21"/>
        <w:keepNext/>
        <w:keepLines/>
        <w:shd w:val="clear" w:color="auto" w:fill="auto"/>
        <w:spacing w:before="0" w:after="406" w:line="300" w:lineRule="exact"/>
        <w:rPr>
          <w:rStyle w:val="Nadpis22"/>
          <w:color w:val="00B050"/>
        </w:rPr>
      </w:pPr>
      <w:bookmarkStart w:id="163" w:name="bookmark1"/>
      <w:bookmarkStart w:id="164" w:name="_Toc528762401"/>
      <w:bookmarkStart w:id="165" w:name="_Toc524292347"/>
      <w:r w:rsidRPr="00323CFF">
        <w:rPr>
          <w:rStyle w:val="Nadpis22"/>
          <w:color w:val="00B050"/>
        </w:rPr>
        <w:t>I. Instituce</w:t>
      </w:r>
      <w:bookmarkEnd w:id="163"/>
      <w:bookmarkEnd w:id="164"/>
      <w:bookmarkEnd w:id="165"/>
    </w:p>
    <w:p w14:paraId="05278218" w14:textId="77777777" w:rsidR="00377D58" w:rsidRPr="00E643D1" w:rsidRDefault="00377D58" w:rsidP="00377D58">
      <w:pPr>
        <w:pStyle w:val="Nadpis2"/>
      </w:pPr>
      <w:bookmarkStart w:id="166" w:name="bookmark2"/>
      <w:bookmarkStart w:id="167" w:name="_Toc528762402"/>
      <w:bookmarkStart w:id="168" w:name="_Toc524292348"/>
      <w:r w:rsidRPr="00E643D1">
        <w:rPr>
          <w:rStyle w:val="Nadpis32"/>
          <w:rFonts w:cs="Times New Roman"/>
          <w:color w:val="4F81BD" w:themeColor="accent1"/>
          <w:sz w:val="28"/>
          <w:szCs w:val="26"/>
          <w:shd w:val="clear" w:color="auto" w:fill="auto"/>
          <w:lang w:eastAsia="en-US"/>
        </w:rPr>
        <w:t>Působnost orgánů vysoké školy</w:t>
      </w:r>
      <w:bookmarkEnd w:id="166"/>
      <w:bookmarkEnd w:id="167"/>
      <w:bookmarkEnd w:id="168"/>
    </w:p>
    <w:p w14:paraId="57B677A9" w14:textId="77777777" w:rsidR="00377D58" w:rsidRDefault="00377D58" w:rsidP="00377D58">
      <w:pPr>
        <w:pStyle w:val="Nadpis3"/>
      </w:pPr>
      <w:bookmarkStart w:id="169" w:name="_Toc528762403"/>
      <w:bookmarkStart w:id="170" w:name="_Toc524292349"/>
      <w:r>
        <w:t>Standardy 1.1-1.2</w:t>
      </w:r>
      <w:bookmarkEnd w:id="169"/>
      <w:bookmarkEnd w:id="170"/>
    </w:p>
    <w:p w14:paraId="0E196DEC" w14:textId="77777777" w:rsidR="00377D58" w:rsidRDefault="00377D58" w:rsidP="00A45913">
      <w:r>
        <w:t>Organizaci, vnitřní uspořádání a zásady řízení Univerzity Tomáše Bati ve Zlíně (dále jen UTB ve Zlíně) upravuje „Statut UTB ve Zlíně“ ze dne 28. března 2018</w:t>
      </w:r>
      <w:r>
        <w:rPr>
          <w:rStyle w:val="Znakapoznpodarou"/>
        </w:rPr>
        <w:footnoteReference w:id="2"/>
      </w:r>
      <w:r>
        <w:t xml:space="preserve">. V čele univerzity je rektor, který řídí činnost univerzity, jedná a rozhoduje ve věcech univerzity. Rektora jmenuje a odvolává na návrh Akademického senátu Univerzity Tomáše Bati ve Zlíně prezident republiky. </w:t>
      </w:r>
    </w:p>
    <w:p w14:paraId="009AB1A2" w14:textId="77777777" w:rsidR="00377D58" w:rsidRDefault="00377D58" w:rsidP="00A45913">
      <w:r>
        <w:t xml:space="preserve">Samosprávnými orgány univerzity jsou Akademický senát UTB, rektor UTB, Vědecká rada UTB, Rada pro vnitřní hodnocení UTB a Disciplinární komise UTB. Dalšími orgány UTB jsou Správní rada UTB a kvestor UTB. </w:t>
      </w:r>
    </w:p>
    <w:p w14:paraId="499D3E7C" w14:textId="77777777" w:rsidR="00377D58" w:rsidRDefault="00377D58" w:rsidP="00377D58">
      <w:pPr>
        <w:pStyle w:val="Default"/>
      </w:pPr>
    </w:p>
    <w:p w14:paraId="30730273" w14:textId="77777777" w:rsidR="00377D58" w:rsidRDefault="00377D58" w:rsidP="00377D58">
      <w:pPr>
        <w:pStyle w:val="Nadpis2"/>
      </w:pPr>
      <w:bookmarkStart w:id="171" w:name="_Toc528762404"/>
      <w:bookmarkStart w:id="172" w:name="_Toc524292350"/>
      <w:r w:rsidRPr="0054199D">
        <w:t>Vnitřní systém zajišťování kvality</w:t>
      </w:r>
      <w:bookmarkEnd w:id="171"/>
      <w:bookmarkEnd w:id="172"/>
    </w:p>
    <w:p w14:paraId="4731CE31" w14:textId="77777777" w:rsidR="00377D58" w:rsidRDefault="00377D58" w:rsidP="00377D58">
      <w:pPr>
        <w:pStyle w:val="Nadpis3"/>
      </w:pPr>
      <w:bookmarkStart w:id="173" w:name="_Toc528762405"/>
      <w:bookmarkStart w:id="174" w:name="_Toc524292351"/>
      <w:r w:rsidRPr="00E27B24">
        <w:t>Standard 1.3</w:t>
      </w:r>
      <w:r>
        <w:t>: Vymezení pravomoci a odpovědnost za kvalitu</w:t>
      </w:r>
      <w:bookmarkEnd w:id="173"/>
      <w:bookmarkEnd w:id="174"/>
    </w:p>
    <w:p w14:paraId="5CC01487" w14:textId="77777777" w:rsidR="00377D58" w:rsidRDefault="00377D58" w:rsidP="00A45913">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3"/>
      </w:r>
      <w:r>
        <w:t>.</w:t>
      </w:r>
    </w:p>
    <w:p w14:paraId="4FE05A01" w14:textId="77777777" w:rsidR="00A45913" w:rsidRDefault="00377D58" w:rsidP="00A45913">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4"/>
      </w:r>
      <w:r>
        <w:t>.</w:t>
      </w:r>
    </w:p>
    <w:p w14:paraId="6CE9C5D5" w14:textId="77777777" w:rsidR="00377D58" w:rsidRDefault="00377D58" w:rsidP="00377D58">
      <w:pPr>
        <w:pStyle w:val="Nadpis3"/>
      </w:pPr>
      <w:bookmarkStart w:id="175" w:name="_Toc528762406"/>
      <w:bookmarkStart w:id="176" w:name="_Toc524292352"/>
      <w:r w:rsidRPr="00E27B24">
        <w:t>Standard 1.4</w:t>
      </w:r>
      <w:r>
        <w:t>: Procesy vzniku a úprav studijních programů</w:t>
      </w:r>
      <w:bookmarkEnd w:id="175"/>
      <w:bookmarkEnd w:id="176"/>
    </w:p>
    <w:p w14:paraId="5F5764AD" w14:textId="77777777" w:rsidR="00377D58" w:rsidRDefault="00377D58" w:rsidP="00A45913">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5"/>
      </w:r>
      <w:r>
        <w:t>.</w:t>
      </w:r>
    </w:p>
    <w:p w14:paraId="36BE3B0E" w14:textId="77777777" w:rsidR="00377D58" w:rsidRDefault="00377D58" w:rsidP="00377D58">
      <w:pPr>
        <w:pStyle w:val="Nadpis3"/>
      </w:pPr>
      <w:bookmarkStart w:id="177" w:name="_Toc528762407"/>
      <w:bookmarkStart w:id="178" w:name="_Toc524292353"/>
      <w:r w:rsidRPr="00E27B24">
        <w:t>Standard 1.5</w:t>
      </w:r>
      <w:r>
        <w:t>: Principy a systém uznávání zahraničního vzdělávání pro přijetí ke studiu</w:t>
      </w:r>
      <w:bookmarkEnd w:id="177"/>
      <w:bookmarkEnd w:id="178"/>
    </w:p>
    <w:p w14:paraId="3AEC6BBE" w14:textId="77777777" w:rsidR="00377D58" w:rsidRDefault="00377D58" w:rsidP="00A45913">
      <w:r>
        <w:t xml:space="preserve">UTB ve Zlíně má vytvořena pravidla a stanoveny principy uznávání zahraničního vzdělávání pro přijetí ke studiu, včetně popsaného procesu posuzování splnění podmínky předchozího vzdělání. Systém a </w:t>
      </w:r>
      <w:r>
        <w:lastRenderedPageBreak/>
        <w:t>principy jsou systematizovány ve směrnici rektora SR/13/2017 „Uznání zahraničního středoškolského a vysokoškolského vzdělání a kvalifikace" ze dne 12. 4. 2017</w:t>
      </w:r>
      <w:r>
        <w:rPr>
          <w:rStyle w:val="Znakapoznpodarou"/>
        </w:rPr>
        <w:footnoteReference w:id="6"/>
      </w:r>
      <w:r>
        <w:t>.</w:t>
      </w:r>
    </w:p>
    <w:p w14:paraId="1AEE21D5" w14:textId="77777777" w:rsidR="00377D58" w:rsidRDefault="00377D58" w:rsidP="00377D58">
      <w:pPr>
        <w:pStyle w:val="Nadpis3"/>
      </w:pPr>
      <w:bookmarkStart w:id="179" w:name="_Toc528762408"/>
      <w:bookmarkStart w:id="180" w:name="_Toc524292354"/>
      <w:r w:rsidRPr="000B767B">
        <w:t>Standard 1.6</w:t>
      </w:r>
      <w:r>
        <w:t>: Vedení kvalifikačních a rigorózních prací</w:t>
      </w:r>
      <w:bookmarkEnd w:id="179"/>
      <w:bookmarkEnd w:id="180"/>
    </w:p>
    <w:p w14:paraId="3C9498A2" w14:textId="77777777" w:rsidR="00377D58" w:rsidRDefault="00377D58" w:rsidP="00A45913">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2BB057CB" w14:textId="77777777" w:rsidR="00377D58" w:rsidRDefault="00377D58" w:rsidP="00A45913">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rStyle w:val="Znakapoznpodarou"/>
        </w:rPr>
        <w:footnoteReference w:id="7"/>
      </w:r>
      <w:r>
        <w:t>.</w:t>
      </w:r>
    </w:p>
    <w:p w14:paraId="2724D187" w14:textId="77777777" w:rsidR="00377D58" w:rsidRDefault="00377D58" w:rsidP="00A45913">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t xml:space="preserve">Směrnice děkana </w:t>
      </w:r>
      <w:r w:rsidRPr="00853481">
        <w:rPr>
          <w:i/>
        </w:rPr>
        <w:t>SD/01/18 - Pokyny pro organizaci, průběh a hodnocení státních závěrečných zkoušek na Fakultě aplikované informatiky UTB ve Zlíně</w:t>
      </w:r>
      <w:r>
        <w:rPr>
          <w:rStyle w:val="Znakapoznpodarou"/>
          <w:i/>
        </w:rPr>
        <w:footnoteReference w:id="8"/>
      </w:r>
      <w: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14:paraId="4A86E629" w14:textId="77777777" w:rsidR="00377D58" w:rsidRDefault="00377D58" w:rsidP="00377D58">
      <w:pPr>
        <w:pStyle w:val="Nadpis3"/>
      </w:pPr>
      <w:bookmarkStart w:id="181" w:name="_Toc528762409"/>
      <w:bookmarkStart w:id="182" w:name="_Toc524292355"/>
      <w:r w:rsidRPr="000B767B">
        <w:t>Standard 1.7</w:t>
      </w:r>
      <w:r>
        <w:t>: Procesy zpětné vazby při hodnocení kvality</w:t>
      </w:r>
      <w:bookmarkEnd w:id="181"/>
      <w:bookmarkEnd w:id="182"/>
    </w:p>
    <w:p w14:paraId="34387CA0" w14:textId="77777777" w:rsidR="00377D58" w:rsidRDefault="00377D58" w:rsidP="00A45913">
      <w:pPr>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Style w:val="Zkladntext20"/>
        </w:rPr>
        <w:t xml:space="preserve"> Viz. Zpráva o vnitřním hodnocení</w:t>
      </w:r>
      <w:r>
        <w:rPr>
          <w:rStyle w:val="Znakapoznpodarou"/>
          <w:color w:val="000000"/>
          <w:shd w:val="clear" w:color="auto" w:fill="FFFFFF"/>
        </w:rPr>
        <w:footnoteReference w:id="9"/>
      </w:r>
      <w:r w:rsidRPr="00CB2334">
        <w:rPr>
          <w:rStyle w:val="Zkladntext20"/>
        </w:rPr>
        <w:t>.</w:t>
      </w:r>
      <w:r>
        <w:rPr>
          <w:rStyle w:val="Zkladntext20"/>
        </w:rPr>
        <w:t xml:space="preserve"> </w:t>
      </w:r>
    </w:p>
    <w:p w14:paraId="7611D5C5" w14:textId="77777777" w:rsidR="00377D58" w:rsidRDefault="00377D58" w:rsidP="00A45913">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2542E9FE" w14:textId="77777777" w:rsidR="00377D58" w:rsidRDefault="00377D58" w:rsidP="00377D58">
      <w:pPr>
        <w:pStyle w:val="Nadpis3"/>
      </w:pPr>
      <w:bookmarkStart w:id="183" w:name="_Toc528762410"/>
      <w:bookmarkStart w:id="184" w:name="_Toc524292356"/>
      <w:r w:rsidRPr="000B767B">
        <w:t>Standard 1.8</w:t>
      </w:r>
      <w:r>
        <w:t>: Sledování úspěšnosti uchazečů o studium, studentů a uplatnitelnosti absolventů</w:t>
      </w:r>
      <w:bookmarkEnd w:id="183"/>
      <w:bookmarkEnd w:id="184"/>
    </w:p>
    <w:p w14:paraId="13177FD5" w14:textId="77777777" w:rsidR="00377D58" w:rsidRDefault="00377D58" w:rsidP="00A45913">
      <w:pPr>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color w:val="000000"/>
          <w:shd w:val="clear" w:color="auto" w:fill="FFFFFF"/>
        </w:rPr>
        <w:footnoteReference w:id="10"/>
      </w:r>
      <w:r>
        <w:rPr>
          <w:rStyle w:val="Zkladntext20"/>
        </w:rPr>
        <w:t xml:space="preserve">. </w:t>
      </w:r>
    </w:p>
    <w:p w14:paraId="078FB798" w14:textId="77777777" w:rsidR="00377D58" w:rsidRDefault="00377D58" w:rsidP="00A45913">
      <w:pPr>
        <w:rPr>
          <w:rStyle w:val="Zkladntext20"/>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w:t>
      </w:r>
      <w:r>
        <w:rPr>
          <w:rStyle w:val="Zkladntext20"/>
        </w:rPr>
        <w:lastRenderedPageBreak/>
        <w:t xml:space="preserve">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Za účelem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je velmi přínosná pro získání zpětné vazby a také pro posílení spolupráce s praxí.</w:t>
      </w:r>
    </w:p>
    <w:p w14:paraId="2F82F1F3" w14:textId="77777777" w:rsidR="00377D58" w:rsidRDefault="00377D58" w:rsidP="00377D58">
      <w:pPr>
        <w:pStyle w:val="Nadpis2"/>
      </w:pPr>
      <w:bookmarkStart w:id="185" w:name="_Toc528762411"/>
      <w:bookmarkStart w:id="186" w:name="_Toc524292357"/>
      <w:r w:rsidRPr="0041224F">
        <w:t>Vzdělávací a tvůrčí činnost</w:t>
      </w:r>
      <w:bookmarkEnd w:id="185"/>
      <w:bookmarkEnd w:id="186"/>
    </w:p>
    <w:p w14:paraId="4D88C5CD" w14:textId="77777777" w:rsidR="00377D58" w:rsidRDefault="00377D58" w:rsidP="00377D58">
      <w:pPr>
        <w:pStyle w:val="Nadpis3"/>
      </w:pPr>
      <w:bookmarkStart w:id="187" w:name="_Toc528762412"/>
      <w:bookmarkStart w:id="188" w:name="_Toc524292358"/>
      <w:r>
        <w:t>Standard 1.9: Mezinárodní rozměr a aplikace soudobého stavu poznání</w:t>
      </w:r>
      <w:bookmarkEnd w:id="187"/>
      <w:bookmarkEnd w:id="188"/>
    </w:p>
    <w:p w14:paraId="1319311A" w14:textId="77777777" w:rsidR="00377D58" w:rsidRDefault="00377D58" w:rsidP="00A45913">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487D6DF0" w14:textId="77777777" w:rsidR="00377D58" w:rsidRDefault="00377D58" w:rsidP="00A45913">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1"/>
      </w:r>
      <w:r>
        <w:t>.</w:t>
      </w:r>
    </w:p>
    <w:p w14:paraId="0EEF7292" w14:textId="77777777" w:rsidR="00377D58" w:rsidRDefault="00377D58" w:rsidP="00A45913">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130B117A" w14:textId="1E10DACA" w:rsidR="00A45913" w:rsidRDefault="00377D58" w:rsidP="00A45913">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w:t>
      </w:r>
      <w:r w:rsidR="00E114AA">
        <w:t xml:space="preserve"> ve Zlíně</w:t>
      </w:r>
      <w:r>
        <w:t xml:space="preserve"> do zahraničí a zahraničních studentů na UTB</w:t>
      </w:r>
      <w:r>
        <w:rPr>
          <w:rStyle w:val="Znakapoznpodarou"/>
        </w:rPr>
        <w:footnoteReference w:id="12"/>
      </w:r>
      <w:r>
        <w:t>.</w:t>
      </w:r>
    </w:p>
    <w:p w14:paraId="2AAA1EE8" w14:textId="77777777" w:rsidR="00377D58" w:rsidRDefault="00377D58" w:rsidP="00377D58">
      <w:pPr>
        <w:pStyle w:val="Nadpis3"/>
      </w:pPr>
      <w:bookmarkStart w:id="189" w:name="_Toc528762413"/>
      <w:bookmarkStart w:id="190" w:name="_Toc524292359"/>
      <w:r>
        <w:t>Standard 1.10: Spolupráce s praxí při uskutečňování studijních programů</w:t>
      </w:r>
      <w:bookmarkEnd w:id="189"/>
      <w:bookmarkEnd w:id="190"/>
    </w:p>
    <w:p w14:paraId="5B707CDA" w14:textId="77777777" w:rsidR="00377D58" w:rsidRDefault="00377D58" w:rsidP="00A45913">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572977B" w14:textId="7FF198A7" w:rsidR="004838D0" w:rsidRDefault="00377D58" w:rsidP="00A45913">
      <w:r>
        <w:t>Studenti Fakulty aplikované informatiky v průběhu studia absolvují odborné exkurze do průmyslového prostředí, soukrom</w:t>
      </w:r>
      <w:r w:rsidR="004838D0">
        <w:t>ých</w:t>
      </w:r>
      <w:r>
        <w:t xml:space="preserve"> </w:t>
      </w:r>
      <w:r w:rsidR="00FF2E6A">
        <w:t xml:space="preserve">firem </w:t>
      </w:r>
      <w:r>
        <w:t>nebo státní</w:t>
      </w:r>
      <w:r w:rsidR="004838D0">
        <w:t>ch</w:t>
      </w:r>
      <w:r>
        <w:t xml:space="preserve"> instituc</w:t>
      </w:r>
      <w:r w:rsidR="004838D0">
        <w:t>í</w:t>
      </w:r>
      <w:r>
        <w:t xml:space="preserve">. V rámci výuky probíhá několik odborných přednášek, které vedou odborníci </w:t>
      </w:r>
      <w:r w:rsidR="004838D0">
        <w:t>z </w:t>
      </w:r>
      <w:r>
        <w:t xml:space="preserve">praxe s cílem přiblížit probíranou problematiku </w:t>
      </w:r>
      <w:r w:rsidR="004838D0">
        <w:t>studentům</w:t>
      </w:r>
      <w:r>
        <w:t xml:space="preserve">. V rámci vypracovávání kvalifikačních prací u některých prací působí odborníci z praxe v roli odborného konzultanta, vedoucí kvalifikační práce je vždy akademický pracovník Fakulty aplikované informatiky. </w:t>
      </w:r>
    </w:p>
    <w:p w14:paraId="182A0CD2" w14:textId="77777777" w:rsidR="00377D58" w:rsidRDefault="00377D58" w:rsidP="00A45913">
      <w:pPr>
        <w:pStyle w:val="Nadpis3"/>
      </w:pPr>
      <w:bookmarkStart w:id="191" w:name="_Toc528762414"/>
      <w:bookmarkStart w:id="192" w:name="_Toc524292360"/>
      <w:r>
        <w:t xml:space="preserve">Standard 1.11: Spolupráce s </w:t>
      </w:r>
      <w:r w:rsidRPr="00A45913">
        <w:t>praxí</w:t>
      </w:r>
      <w:r>
        <w:t xml:space="preserve"> při tvorbě studijních programů</w:t>
      </w:r>
      <w:bookmarkEnd w:id="191"/>
      <w:bookmarkEnd w:id="192"/>
    </w:p>
    <w:p w14:paraId="203AA48A" w14:textId="77777777" w:rsidR="00377D58" w:rsidRDefault="00377D58" w:rsidP="00A45913">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w:t>
      </w:r>
      <w:r>
        <w:lastRenderedPageBreak/>
        <w:t xml:space="preserve">účastní odborných diskuzí a vyjadřují se v rámci schvalovacího procesu ke struktuře studijních programů a profilu absolventa.  </w:t>
      </w:r>
    </w:p>
    <w:p w14:paraId="04C70A38" w14:textId="77777777" w:rsidR="00377D58" w:rsidRDefault="00377D58" w:rsidP="00A45913">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62DFAFC7" w14:textId="77777777" w:rsidR="00377D58" w:rsidRDefault="00377D58" w:rsidP="00377D58">
      <w:pPr>
        <w:pStyle w:val="Zkladntext21"/>
        <w:shd w:val="clear" w:color="auto" w:fill="auto"/>
        <w:spacing w:before="0" w:after="0" w:line="288" w:lineRule="exact"/>
        <w:ind w:firstLine="0"/>
      </w:pPr>
    </w:p>
    <w:p w14:paraId="3A67504B" w14:textId="77777777" w:rsidR="00377D58" w:rsidRPr="003D08BD" w:rsidRDefault="00377D58" w:rsidP="00377D58">
      <w:pPr>
        <w:pStyle w:val="Nadpis2"/>
      </w:pPr>
      <w:bookmarkStart w:id="193" w:name="_Toc528762415"/>
      <w:bookmarkStart w:id="194" w:name="_Toc524292361"/>
      <w:r w:rsidRPr="003D08BD">
        <w:t>Podpůrné zdroje a administrativa</w:t>
      </w:r>
      <w:bookmarkEnd w:id="193"/>
      <w:bookmarkEnd w:id="194"/>
      <w:r w:rsidRPr="003D08BD">
        <w:t xml:space="preserve"> </w:t>
      </w:r>
    </w:p>
    <w:p w14:paraId="28800F69" w14:textId="77777777" w:rsidR="00377D58" w:rsidRDefault="00377D58" w:rsidP="00377D58">
      <w:pPr>
        <w:pStyle w:val="Nadpis3"/>
      </w:pPr>
      <w:bookmarkStart w:id="195" w:name="_Toc528762416"/>
      <w:bookmarkStart w:id="196" w:name="_Toc524292362"/>
      <w:r>
        <w:t>Standard 1.12: Informační systém</w:t>
      </w:r>
      <w:bookmarkEnd w:id="195"/>
      <w:bookmarkEnd w:id="196"/>
    </w:p>
    <w:p w14:paraId="53DBF188" w14:textId="77777777" w:rsidR="00377D58" w:rsidRDefault="00377D58" w:rsidP="00A45913">
      <w:r>
        <w:t>UTB ve Zlíně má vybudován funkční informační systém a komunikační prostředky, které zajišťují přístup k přesným a srozumitelným informacím o studijních programech, pravidlech studia a požadavcích spojených se studiem.</w:t>
      </w:r>
    </w:p>
    <w:p w14:paraId="37CDC5B3" w14:textId="77777777" w:rsidR="00377D58" w:rsidRDefault="00377D58" w:rsidP="00A45913">
      <w:r>
        <w:t>UTB ve Zlíně má s ohledem na to funkční informační systém studijní agendy IS/STAG, který používá od roku 2003. Tvůrcem IS/STAG je ZČU v Plzni a v současné době systém využívá 11 VVŠ v ČR.</w:t>
      </w:r>
    </w:p>
    <w:p w14:paraId="6C262EF4" w14:textId="77777777" w:rsidR="00377D58" w:rsidRDefault="00377D58" w:rsidP="00A45913">
      <w:r>
        <w:t>Informační systém IS/STAG pokrývá funkce od přijímacího řízení až po vydání diplomů, eviduje studenty prezenční a kombinované formy studia, studenty celoživotního vzdělávání a účastníky U3V.</w:t>
      </w:r>
    </w:p>
    <w:p w14:paraId="0FE4390F" w14:textId="77777777" w:rsidR="00377D58" w:rsidRDefault="00377D58" w:rsidP="00A45913">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14:paraId="416DB603" w14:textId="77777777" w:rsidR="00377D58" w:rsidRDefault="00377D58" w:rsidP="00A45913">
      <w:r>
        <w:t>Všichni studenti mají umožněn dálkový, časově neomezený přístup k informacím studijní agendy IS/STAG prostřednictvím portálového rozhraní.</w:t>
      </w:r>
      <w:r>
        <w:rPr>
          <w:vertAlign w:val="superscript"/>
        </w:rPr>
        <w:footnoteReference w:id="13"/>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28EC6875" w14:textId="77777777" w:rsidR="00377D58" w:rsidRDefault="00377D58" w:rsidP="00A45913">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4"/>
      </w:r>
      <w:r>
        <w:t>, případně které jsou součástí norem některé z fakult UTB ve Zlíně.</w:t>
      </w:r>
      <w:r>
        <w:rPr>
          <w:vertAlign w:val="superscript"/>
        </w:rPr>
        <w:footnoteReference w:id="15"/>
      </w:r>
    </w:p>
    <w:p w14:paraId="10702267" w14:textId="32013787" w:rsidR="00377D58" w:rsidRDefault="00377D58" w:rsidP="00A45913">
      <w:r>
        <w:lastRenderedPageBreak/>
        <w:t>Na webových stránkách UTB</w:t>
      </w:r>
      <w:r w:rsidR="00E114AA">
        <w:t xml:space="preserve"> ve Zlíně</w:t>
      </w:r>
      <w:r>
        <w:t xml:space="preserve">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6"/>
      </w:r>
      <w:r>
        <w:t>, které bylo pro tuto činnost specializovaně zřízeno, tak jeho portálem s nabídkami pracovních příležitostí, stáží a brigád.</w:t>
      </w:r>
      <w:r>
        <w:rPr>
          <w:vertAlign w:val="superscript"/>
        </w:rPr>
        <w:footnoteReference w:id="17"/>
      </w:r>
      <w:r>
        <w:t xml:space="preserve"> V rámci Job centra UTB také působí Akademická poradna UTB, která má svůj vlastní informační modul.</w:t>
      </w:r>
      <w:r>
        <w:rPr>
          <w:vertAlign w:val="superscript"/>
        </w:rPr>
        <w:footnoteReference w:id="18"/>
      </w:r>
    </w:p>
    <w:p w14:paraId="38E4915A" w14:textId="77777777" w:rsidR="00377D58" w:rsidRDefault="00377D58" w:rsidP="00377D58">
      <w:pPr>
        <w:pStyle w:val="Nadpis3"/>
      </w:pPr>
      <w:bookmarkStart w:id="197" w:name="_Toc528762417"/>
      <w:bookmarkStart w:id="198" w:name="_Toc524292363"/>
      <w:r>
        <w:t>Standard 1.13: Knihovny a elektronické zdroje</w:t>
      </w:r>
      <w:bookmarkEnd w:id="197"/>
      <w:bookmarkEnd w:id="198"/>
    </w:p>
    <w:p w14:paraId="33A8EB8F" w14:textId="77777777" w:rsidR="00377D58" w:rsidRDefault="00377D58" w:rsidP="00A45913">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726199D3" w14:textId="77777777" w:rsidR="00377D58" w:rsidRDefault="00377D58" w:rsidP="00377D58">
      <w:pPr>
        <w:pStyle w:val="Zkladntext80"/>
        <w:shd w:val="clear" w:color="auto" w:fill="auto"/>
        <w:spacing w:before="0" w:after="122" w:line="210" w:lineRule="exact"/>
      </w:pPr>
      <w:r>
        <w:t>Dostupnost knihovního fondu</w:t>
      </w:r>
    </w:p>
    <w:p w14:paraId="25571B6E" w14:textId="77777777" w:rsidR="00377D58" w:rsidRDefault="00377D58" w:rsidP="00A45913">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19C41478" w14:textId="77777777" w:rsidR="00377D58" w:rsidRDefault="00377D58" w:rsidP="00A45913">
      <w:r>
        <w:t xml:space="preserve">K dispozici je více jak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251FA57" w14:textId="77777777" w:rsidR="00377D58" w:rsidRDefault="00377D58" w:rsidP="00A45913">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DFD9EAA" w14:textId="77777777" w:rsidR="00377D58" w:rsidRDefault="00377D58" w:rsidP="00F80524">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9"/>
      </w:r>
      <w:r>
        <w:t xml:space="preserve"> </w:t>
      </w:r>
      <w:r>
        <w:lastRenderedPageBreak/>
        <w:t xml:space="preserve">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20"/>
      </w:r>
    </w:p>
    <w:p w14:paraId="6410513C" w14:textId="77777777" w:rsidR="00E07B1B" w:rsidRDefault="00E07B1B">
      <w:pPr>
        <w:spacing w:after="0" w:line="240" w:lineRule="auto"/>
        <w:jc w:val="left"/>
        <w:rPr>
          <w:rFonts w:cs="Calibri"/>
          <w:i/>
          <w:iCs/>
          <w:sz w:val="21"/>
          <w:szCs w:val="21"/>
          <w:lang w:eastAsia="cs-CZ"/>
        </w:rPr>
      </w:pPr>
      <w:r>
        <w:br w:type="page"/>
      </w:r>
    </w:p>
    <w:p w14:paraId="35BCCF67" w14:textId="344C095F" w:rsidR="00377D58" w:rsidRDefault="00377D58" w:rsidP="00377D58">
      <w:pPr>
        <w:pStyle w:val="Zkladntext80"/>
        <w:shd w:val="clear" w:color="auto" w:fill="auto"/>
        <w:spacing w:before="0" w:after="126" w:line="210" w:lineRule="exact"/>
      </w:pPr>
      <w:r>
        <w:lastRenderedPageBreak/>
        <w:t>Dostupnost elektronických zdrojů</w:t>
      </w:r>
    </w:p>
    <w:p w14:paraId="276D6EC6" w14:textId="77777777" w:rsidR="00377D58" w:rsidRDefault="00377D58" w:rsidP="00F80524">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1"/>
      </w:r>
      <w:r>
        <w:t>:</w:t>
      </w:r>
    </w:p>
    <w:p w14:paraId="2C3F58EE" w14:textId="77777777" w:rsidR="00377D58" w:rsidRDefault="00377D58" w:rsidP="00377D58">
      <w:pPr>
        <w:pStyle w:val="Zkladntext21"/>
        <w:numPr>
          <w:ilvl w:val="0"/>
          <w:numId w:val="2"/>
        </w:numPr>
        <w:shd w:val="clear" w:color="auto" w:fill="auto"/>
        <w:tabs>
          <w:tab w:val="left" w:pos="766"/>
        </w:tabs>
        <w:spacing w:before="0" w:after="0" w:line="283" w:lineRule="exact"/>
        <w:ind w:left="400" w:firstLine="0"/>
      </w:pPr>
      <w:r>
        <w:t xml:space="preserve">citační databáze Web </w:t>
      </w:r>
      <w:r>
        <w:rPr>
          <w:lang w:val="en-US"/>
        </w:rPr>
        <w:t xml:space="preserve">of </w:t>
      </w:r>
      <w:r>
        <w:t xml:space="preserve">Science </w:t>
      </w:r>
      <w:r>
        <w:rPr>
          <w:lang w:val="en-US"/>
        </w:rPr>
        <w:t>a Scopus;</w:t>
      </w:r>
    </w:p>
    <w:p w14:paraId="15436261" w14:textId="77777777" w:rsidR="00377D58" w:rsidRDefault="00377D58" w:rsidP="00377D58">
      <w:pPr>
        <w:pStyle w:val="Zkladntext21"/>
        <w:numPr>
          <w:ilvl w:val="0"/>
          <w:numId w:val="2"/>
        </w:numPr>
        <w:shd w:val="clear" w:color="auto" w:fill="auto"/>
        <w:tabs>
          <w:tab w:val="left" w:pos="766"/>
        </w:tabs>
        <w:spacing w:before="0" w:after="0" w:line="283" w:lineRule="exact"/>
        <w:ind w:left="760"/>
      </w:pPr>
      <w:r>
        <w:t xml:space="preserve">multioborové kolekce elektronických časopisů </w:t>
      </w:r>
      <w:r>
        <w:rPr>
          <w:lang w:val="en-US"/>
        </w:rPr>
        <w:t xml:space="preserve">Elsevier </w:t>
      </w:r>
      <w:proofErr w:type="spellStart"/>
      <w:r>
        <w:t>ScienceDirect</w:t>
      </w:r>
      <w:proofErr w:type="spellEnd"/>
      <w:r>
        <w:t xml:space="preserve">, </w:t>
      </w:r>
      <w:r>
        <w:rPr>
          <w:lang w:val="en-US"/>
        </w:rPr>
        <w:t xml:space="preserve">Wiley </w:t>
      </w:r>
      <w:r>
        <w:t xml:space="preserve">Online </w:t>
      </w:r>
      <w:r>
        <w:rPr>
          <w:lang w:val="en-US"/>
        </w:rPr>
        <w:t xml:space="preserve">Library, </w:t>
      </w:r>
      <w:proofErr w:type="spellStart"/>
      <w:r>
        <w:t>SpringerLink</w:t>
      </w:r>
      <w:proofErr w:type="spellEnd"/>
      <w:r>
        <w:t>;</w:t>
      </w:r>
    </w:p>
    <w:p w14:paraId="5521D464" w14:textId="77777777" w:rsidR="00377D58" w:rsidRDefault="00377D58" w:rsidP="00377D58">
      <w:pPr>
        <w:pStyle w:val="Zkladntext21"/>
        <w:numPr>
          <w:ilvl w:val="0"/>
          <w:numId w:val="2"/>
        </w:numPr>
        <w:shd w:val="clear" w:color="auto" w:fill="auto"/>
        <w:tabs>
          <w:tab w:val="left" w:pos="766"/>
        </w:tabs>
        <w:spacing w:before="0" w:after="575" w:line="283" w:lineRule="exact"/>
        <w:ind w:left="400" w:firstLine="0"/>
      </w:pPr>
      <w:r>
        <w:t xml:space="preserve">multioborové plnotextové databáze </w:t>
      </w:r>
      <w:proofErr w:type="spellStart"/>
      <w:r>
        <w:t>Ebsco</w:t>
      </w:r>
      <w:proofErr w:type="spellEnd"/>
      <w:r>
        <w:t xml:space="preserve"> a </w:t>
      </w:r>
      <w:proofErr w:type="spellStart"/>
      <w:r>
        <w:t>ProQuest</w:t>
      </w:r>
      <w:proofErr w:type="spellEnd"/>
      <w:r>
        <w:t>.</w:t>
      </w:r>
    </w:p>
    <w:p w14:paraId="0DDDE02A" w14:textId="77777777" w:rsidR="00377D58" w:rsidRDefault="00377D58" w:rsidP="00377D58">
      <w:pPr>
        <w:pStyle w:val="Nadpis3"/>
      </w:pPr>
      <w:bookmarkStart w:id="199" w:name="_Toc528762418"/>
      <w:bookmarkStart w:id="200" w:name="_Toc524292364"/>
      <w:r>
        <w:t>Standard 1.14: Studium studentů se specifickými potřebami</w:t>
      </w:r>
      <w:bookmarkEnd w:id="199"/>
      <w:bookmarkEnd w:id="200"/>
    </w:p>
    <w:p w14:paraId="13ED6AF3" w14:textId="349F3AFA" w:rsidR="00377D58" w:rsidRDefault="00377D58" w:rsidP="00F80524">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w:t>
      </w:r>
      <w:ins w:id="201" w:author="Uzivatel" w:date="2018-11-13T10:17:00Z">
        <w:r w:rsidR="00A27AEA" w:rsidRPr="00A27AEA">
          <w:t>18/2018</w:t>
        </w:r>
      </w:ins>
      <w:del w:id="202" w:author="Uzivatel" w:date="2018-11-13T10:17:00Z">
        <w:r w:rsidDel="00A27AEA">
          <w:delText>12/2015</w:delText>
        </w:r>
      </w:del>
      <w:r>
        <w:t>.</w:t>
      </w:r>
      <w:r>
        <w:rPr>
          <w:vertAlign w:val="superscript"/>
        </w:rPr>
        <w:footnoteReference w:id="22"/>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162CAEE4" w14:textId="082BC4C7" w:rsidR="00377D58" w:rsidRDefault="00377D58" w:rsidP="00F80524">
      <w:r>
        <w:t xml:space="preserve">prvé řadě se jedná o </w:t>
      </w:r>
      <w:r w:rsidR="00E07B1B">
        <w:rPr>
          <w:rStyle w:val="Zkladntext2Kurzva"/>
        </w:rPr>
        <w:t>Akademickou poradnu</w:t>
      </w:r>
      <w:r>
        <w:rPr>
          <w:rStyle w:val="Zkladntext2Kurzva"/>
        </w:rPr>
        <w:t xml:space="preserve"> UTB ve Zlíně</w:t>
      </w:r>
      <w:r>
        <w:t xml:space="preserve"> (dále jen APO), která představuje celouniverzitní pracoviště pro pomoc studentům UTB ve Zlíně, studenty se specifickými potřebami (dále jen </w:t>
      </w:r>
      <w:proofErr w:type="spellStart"/>
      <w:r>
        <w:t>S</w:t>
      </w:r>
      <w:r w:rsidR="00E07B1B">
        <w:t>p</w:t>
      </w:r>
      <w:r>
        <w:t>P</w:t>
      </w:r>
      <w:proofErr w:type="spellEnd"/>
      <w: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B3E26A9" w14:textId="645F6C37" w:rsidR="00377D58" w:rsidRDefault="00377D58" w:rsidP="00F80524">
      <w:r>
        <w:t>Nad rámec služeb APO j</w:t>
      </w:r>
      <w:r w:rsidR="00E07B1B">
        <w:t>sou</w:t>
      </w:r>
      <w:r>
        <w:t xml:space="preserve"> uchazečům s </w:t>
      </w:r>
      <w:proofErr w:type="spellStart"/>
      <w:r>
        <w:t>S</w:t>
      </w:r>
      <w:r w:rsidR="00E07B1B">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A5E0653" w14:textId="5BE27191" w:rsidR="00377D58" w:rsidRDefault="00377D58" w:rsidP="00F80524">
      <w:r>
        <w:t xml:space="preserve">případě studia studentů s </w:t>
      </w:r>
      <w:proofErr w:type="spellStart"/>
      <w:r>
        <w:t>S</w:t>
      </w:r>
      <w:r w:rsidR="00E07B1B">
        <w:t>pP</w:t>
      </w:r>
      <w:proofErr w:type="spellEnd"/>
      <w: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00E07B1B">
        <w:t>SpP</w:t>
      </w:r>
      <w:proofErr w:type="spellEnd"/>
      <w: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rsidR="00E07B1B">
        <w:t>SpP</w:t>
      </w:r>
      <w:proofErr w:type="spellEnd"/>
      <w:r>
        <w:t xml:space="preserve"> je rovněž nabízena: možnost alternativního plnění aktivit spojených se studiem tam, kde je to možné vzhledem k získání dovedností a znalostí srovnatelných s intaktní </w:t>
      </w:r>
      <w:r>
        <w:lastRenderedPageBreak/>
        <w:t>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74256B53" w14:textId="23F1D704" w:rsidR="00377D58" w:rsidRDefault="00377D58" w:rsidP="00F80524">
      <w:r>
        <w:t>V současné době (červenec 2017 - červen 2022) na UTB ve Zlíně probíhá realizace Strategického projektu UTB ve Zlíně (</w:t>
      </w:r>
      <w:proofErr w:type="spellStart"/>
      <w:r>
        <w:t>reg.č</w:t>
      </w:r>
      <w:proofErr w:type="spellEnd"/>
      <w:r>
        <w:t xml:space="preserve">. CZ/02.2.69/0.0/0.0/16_015/0002204), jehož jedním z cílů je další zkvalitnění studia studentů se </w:t>
      </w:r>
      <w:proofErr w:type="spellStart"/>
      <w:r>
        <w:t>S</w:t>
      </w:r>
      <w:r w:rsidR="002A20C0">
        <w:t>p</w:t>
      </w:r>
      <w:r>
        <w:t>P</w:t>
      </w:r>
      <w:proofErr w:type="spellEnd"/>
      <w:r>
        <w:t xml:space="preserve"> prostřednictvím modifikace studijních materiálů k výuce cizích jazyků, metodik pro studenty se </w:t>
      </w:r>
      <w:proofErr w:type="spellStart"/>
      <w:r>
        <w:t>S</w:t>
      </w:r>
      <w:r w:rsidR="002A20C0">
        <w:t>p</w:t>
      </w:r>
      <w:r>
        <w:t>P</w:t>
      </w:r>
      <w:proofErr w:type="spellEnd"/>
      <w:r>
        <w:t xml:space="preserve"> a metodiky pro intaktní studenty, osvětových a odborných workshopů, dalšího vzdělávání odborného týmu a mnoha dalších aktivit.</w:t>
      </w:r>
    </w:p>
    <w:p w14:paraId="5A9352CD" w14:textId="77777777" w:rsidR="00377D58" w:rsidRPr="00CC42D1" w:rsidRDefault="00377D58" w:rsidP="00377D58">
      <w:pPr>
        <w:pStyle w:val="Nadpis3"/>
      </w:pPr>
      <w:bookmarkStart w:id="203" w:name="_Toc528762419"/>
      <w:bookmarkStart w:id="204" w:name="_Toc524292365"/>
      <w:r w:rsidRPr="00EF5A41">
        <w:t>Standard 1.15</w:t>
      </w:r>
      <w:r>
        <w:t>: Opatření proti neetickému jednání a k ochraně duševního vlastnictví</w:t>
      </w:r>
      <w:bookmarkEnd w:id="203"/>
      <w:bookmarkEnd w:id="204"/>
      <w:r>
        <w:rPr>
          <w:sz w:val="21"/>
          <w:szCs w:val="21"/>
        </w:rPr>
        <w:t xml:space="preserve">                                                      </w:t>
      </w:r>
    </w:p>
    <w:p w14:paraId="01A2F12B" w14:textId="65CF7191" w:rsidR="00F80524" w:rsidRPr="002B6DDE" w:rsidRDefault="00377D58" w:rsidP="00F80524">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3"/>
      </w:r>
    </w:p>
    <w:p w14:paraId="630AB398" w14:textId="77777777" w:rsidR="009E517D" w:rsidRPr="00323CFF" w:rsidRDefault="00323CFF" w:rsidP="00323CFF">
      <w:pPr>
        <w:pStyle w:val="Nadpis21"/>
        <w:keepNext/>
        <w:keepLines/>
        <w:shd w:val="clear" w:color="auto" w:fill="auto"/>
        <w:spacing w:before="0" w:after="406" w:line="300" w:lineRule="exact"/>
        <w:rPr>
          <w:rStyle w:val="Nadpis22"/>
          <w:color w:val="00B050"/>
        </w:rPr>
      </w:pPr>
      <w:bookmarkStart w:id="205" w:name="_Toc528762420"/>
      <w:bookmarkStart w:id="206" w:name="_Toc524292366"/>
      <w:r>
        <w:rPr>
          <w:rStyle w:val="Nadpis22"/>
          <w:color w:val="00B050"/>
        </w:rPr>
        <w:t xml:space="preserve">II </w:t>
      </w:r>
      <w:r w:rsidR="009E517D" w:rsidRPr="00323CFF">
        <w:rPr>
          <w:rStyle w:val="Nadpis22"/>
          <w:color w:val="00B050"/>
        </w:rPr>
        <w:t>Studijní program</w:t>
      </w:r>
      <w:bookmarkEnd w:id="205"/>
      <w:bookmarkEnd w:id="206"/>
    </w:p>
    <w:p w14:paraId="2C98B82C" w14:textId="77777777" w:rsidR="00CC42D1" w:rsidRDefault="00CC42D1" w:rsidP="00B66373">
      <w:pPr>
        <w:pStyle w:val="Nadpis2"/>
      </w:pPr>
      <w:bookmarkStart w:id="207" w:name="_Toc528762421"/>
      <w:bookmarkStart w:id="208" w:name="_Toc524292367"/>
      <w:r w:rsidRPr="00CC42D1">
        <w:t>Soulad studijního programu s posláním vysoké školy a mezinárodní rozměr studijního programu</w:t>
      </w:r>
      <w:bookmarkEnd w:id="207"/>
      <w:bookmarkEnd w:id="208"/>
      <w:r w:rsidRPr="00CC42D1">
        <w:t xml:space="preserve"> </w:t>
      </w:r>
    </w:p>
    <w:p w14:paraId="79DE28C7" w14:textId="77777777" w:rsidR="00C13A4A" w:rsidRDefault="00B66373" w:rsidP="00CC42D1">
      <w:pPr>
        <w:pStyle w:val="Nadpis3"/>
      </w:pPr>
      <w:bookmarkStart w:id="209" w:name="_Toc528762422"/>
      <w:bookmarkStart w:id="210" w:name="_Toc524292368"/>
      <w:r w:rsidRPr="00B66373">
        <w:t>Standard 2.1</w:t>
      </w:r>
      <w:r>
        <w:t xml:space="preserve">: </w:t>
      </w:r>
      <w:r w:rsidR="00F01371" w:rsidRPr="00C13A4A">
        <w:t>Soulad studijního programu s posláním a strategickými dokumenty vysoké školy</w:t>
      </w:r>
      <w:bookmarkEnd w:id="209"/>
      <w:bookmarkEnd w:id="210"/>
      <w:r w:rsidR="00C13A4A">
        <w:rPr>
          <w:sz w:val="21"/>
          <w:szCs w:val="21"/>
        </w:rPr>
        <w:t xml:space="preserve">                                                   </w:t>
      </w:r>
    </w:p>
    <w:p w14:paraId="5ACF4E5B" w14:textId="77777777" w:rsidR="000A61CE" w:rsidRDefault="0043086B" w:rsidP="00F80524">
      <w:r w:rsidRPr="0043086B">
        <w:rPr>
          <w:lang w:eastAsia="cs-CZ"/>
        </w:rPr>
        <w:t xml:space="preserve">Studijní program je z hlediska </w:t>
      </w:r>
      <w:r w:rsidR="001B7576">
        <w:rPr>
          <w:lang w:eastAsia="cs-CZ"/>
        </w:rPr>
        <w:t>vzdělávacího zaměření</w:t>
      </w:r>
      <w:r w:rsidRPr="0043086B">
        <w:rPr>
          <w:lang w:eastAsia="cs-CZ"/>
        </w:rPr>
        <w:t xml:space="preserve"> v souladu s Dlouhodobým záměrem</w:t>
      </w:r>
      <w:r>
        <w:rPr>
          <w:lang w:eastAsia="cs-CZ"/>
        </w:rPr>
        <w:t xml:space="preserve"> </w:t>
      </w:r>
      <w:r w:rsidRPr="0043086B">
        <w:rPr>
          <w:lang w:eastAsia="cs-CZ"/>
        </w:rPr>
        <w:t xml:space="preserve">vzdělávací a vědecké, výzkumné, vývojové a inovační, umělecké </w:t>
      </w:r>
      <w:r w:rsidR="007F56F8">
        <w:rPr>
          <w:lang w:eastAsia="cs-CZ"/>
        </w:rPr>
        <w:t>a</w:t>
      </w:r>
      <w:r w:rsidRPr="0043086B">
        <w:rPr>
          <w:lang w:eastAsia="cs-CZ"/>
        </w:rPr>
        <w:t xml:space="preserve"> další tvůrčí činnosti Univerzity</w:t>
      </w:r>
      <w:r>
        <w:rPr>
          <w:lang w:eastAsia="cs-CZ"/>
        </w:rPr>
        <w:t xml:space="preserve"> </w:t>
      </w:r>
      <w:r w:rsidRPr="0043086B">
        <w:rPr>
          <w:lang w:eastAsia="cs-CZ"/>
        </w:rPr>
        <w:t>Tomáše Bati ve Zlíně na období 2016–2020 (dále jen „Dlouhodobým záměr UTB“)</w:t>
      </w:r>
      <w:r w:rsidR="00FE2950">
        <w:rPr>
          <w:rStyle w:val="Znakapoznpodarou"/>
          <w:sz w:val="21"/>
          <w:szCs w:val="21"/>
          <w:lang w:eastAsia="cs-CZ"/>
        </w:rPr>
        <w:footnoteReference w:id="24"/>
      </w:r>
      <w:r w:rsidR="00FE2950">
        <w:rPr>
          <w:lang w:eastAsia="cs-CZ"/>
        </w:rPr>
        <w:t xml:space="preserve"> </w:t>
      </w:r>
      <w:r w:rsidRPr="0043086B">
        <w:rPr>
          <w:lang w:eastAsia="cs-CZ"/>
        </w:rPr>
        <w:t>a její součástí Plánem</w:t>
      </w:r>
      <w:r>
        <w:rPr>
          <w:lang w:eastAsia="cs-CZ"/>
        </w:rPr>
        <w:t xml:space="preserve"> </w:t>
      </w:r>
      <w:r w:rsidRPr="0043086B">
        <w:rPr>
          <w:lang w:eastAsia="cs-CZ"/>
        </w:rPr>
        <w:t>realizace Strategického záměru vzdělávací a tvůrčí činnosti Univerzity Tomáše Bati ve Zlíně pro rok 2018</w:t>
      </w:r>
      <w:r>
        <w:rPr>
          <w:lang w:eastAsia="cs-CZ"/>
        </w:rPr>
        <w:t xml:space="preserve"> </w:t>
      </w:r>
      <w:r w:rsidRPr="0043086B">
        <w:rPr>
          <w:lang w:eastAsia="cs-CZ"/>
        </w:rPr>
        <w:t>a také s Dlouhodobým záměrem vzdělávací a vědecké, výzkumné, vývojové a inovační a další tvůrčí</w:t>
      </w:r>
      <w:r>
        <w:rPr>
          <w:lang w:eastAsia="cs-CZ"/>
        </w:rPr>
        <w:t xml:space="preserve"> </w:t>
      </w:r>
      <w:r w:rsidRPr="0043086B">
        <w:rPr>
          <w:lang w:eastAsia="cs-CZ"/>
        </w:rPr>
        <w:t xml:space="preserve">činnosti Fakulty </w:t>
      </w:r>
      <w:r w:rsidR="007F56F8">
        <w:rPr>
          <w:lang w:eastAsia="cs-CZ"/>
        </w:rPr>
        <w:t>aplikované informatiky</w:t>
      </w:r>
      <w:r w:rsidRPr="0043086B">
        <w:rPr>
          <w:lang w:eastAsia="cs-CZ"/>
        </w:rPr>
        <w:t xml:space="preserve"> Univerzity Tomáše Bati ve Zlíně na období 2016–2020 (dále jen</w:t>
      </w:r>
      <w:r>
        <w:rPr>
          <w:lang w:eastAsia="cs-CZ"/>
        </w:rPr>
        <w:t xml:space="preserve"> </w:t>
      </w:r>
      <w:r w:rsidRPr="0043086B">
        <w:rPr>
          <w:lang w:eastAsia="cs-CZ"/>
        </w:rPr>
        <w:t>„Dlouhodobý záměr F</w:t>
      </w:r>
      <w:r w:rsidR="007F56F8">
        <w:rPr>
          <w:lang w:eastAsia="cs-CZ"/>
        </w:rPr>
        <w:t>AI</w:t>
      </w:r>
      <w:r w:rsidRPr="0043086B">
        <w:rPr>
          <w:lang w:eastAsia="cs-CZ"/>
        </w:rPr>
        <w:t>“)</w:t>
      </w:r>
      <w:r w:rsidR="00FE2950">
        <w:rPr>
          <w:rStyle w:val="Znakapoznpodarou"/>
          <w:sz w:val="21"/>
          <w:szCs w:val="21"/>
          <w:lang w:eastAsia="cs-CZ"/>
        </w:rPr>
        <w:footnoteReference w:id="25"/>
      </w:r>
      <w:r w:rsidR="00FE2950">
        <w:rPr>
          <w:vertAlign w:val="superscript"/>
          <w:lang w:eastAsia="cs-CZ"/>
        </w:rPr>
        <w:t xml:space="preserve"> </w:t>
      </w:r>
      <w:r w:rsidR="007F56F8">
        <w:rPr>
          <w:lang w:eastAsia="cs-CZ"/>
        </w:rPr>
        <w:t>a její součástí Plánem realizace Strategického záměru vzdělávací a tvůrčí činnosti Fakulty aplikované informatiky Univerzity Tomáše Bati ve Zlíně pro rok 2018.</w:t>
      </w:r>
      <w:r w:rsidRPr="0043086B">
        <w:rPr>
          <w:lang w:eastAsia="cs-CZ"/>
        </w:rPr>
        <w:t xml:space="preserve"> Zaměření a orientace předloženého studijního programu je také v</w:t>
      </w:r>
      <w:r>
        <w:rPr>
          <w:lang w:eastAsia="cs-CZ"/>
        </w:rPr>
        <w:t> </w:t>
      </w:r>
      <w:r w:rsidRPr="0043086B">
        <w:rPr>
          <w:lang w:eastAsia="cs-CZ"/>
        </w:rPr>
        <w:t>souladu</w:t>
      </w:r>
      <w:r>
        <w:rPr>
          <w:lang w:eastAsia="cs-CZ"/>
        </w:rPr>
        <w:t xml:space="preserve"> </w:t>
      </w:r>
      <w:r w:rsidRPr="0043086B">
        <w:rPr>
          <w:lang w:eastAsia="cs-CZ"/>
        </w:rPr>
        <w:t xml:space="preserve">se Statutem Fakulty </w:t>
      </w:r>
      <w:r w:rsidR="00317D1C">
        <w:rPr>
          <w:lang w:eastAsia="cs-CZ"/>
        </w:rPr>
        <w:t>aplikované informatiky</w:t>
      </w:r>
      <w:r w:rsidRPr="0043086B">
        <w:rPr>
          <w:lang w:eastAsia="cs-CZ"/>
        </w:rPr>
        <w:t xml:space="preserve"> Un</w:t>
      </w:r>
      <w:r w:rsidR="00317D1C">
        <w:rPr>
          <w:lang w:eastAsia="cs-CZ"/>
        </w:rPr>
        <w:t>iverzity Tomáše Bati ve Zlíně</w:t>
      </w:r>
      <w:r w:rsidR="00FE2950">
        <w:rPr>
          <w:rStyle w:val="Znakapoznpodarou"/>
          <w:sz w:val="21"/>
          <w:szCs w:val="21"/>
          <w:lang w:eastAsia="cs-CZ"/>
        </w:rPr>
        <w:footnoteReference w:id="26"/>
      </w:r>
      <w:r w:rsidR="00317D1C">
        <w:rPr>
          <w:lang w:eastAsia="cs-CZ"/>
        </w:rPr>
        <w:t xml:space="preserve">, v němž jsou v </w:t>
      </w:r>
      <w:r w:rsidRPr="0043086B">
        <w:rPr>
          <w:lang w:eastAsia="cs-CZ"/>
        </w:rPr>
        <w:t xml:space="preserve">článcích 2 a 3 jsou vymezeny vědní disciplíny zaměřené na </w:t>
      </w:r>
      <w:r w:rsidR="00317D1C">
        <w:rPr>
          <w:lang w:eastAsia="cs-CZ"/>
        </w:rPr>
        <w:t xml:space="preserve">informační technologie, bezpečnostní technologie, řídicí a automatizační techniku a robotické systémy. </w:t>
      </w:r>
      <w:r w:rsidRPr="0043086B">
        <w:rPr>
          <w:lang w:eastAsia="cs-CZ"/>
        </w:rPr>
        <w:t xml:space="preserve"> Předkládaný návrh studijního programu</w:t>
      </w:r>
      <w:r>
        <w:rPr>
          <w:lang w:eastAsia="cs-CZ"/>
        </w:rPr>
        <w:t xml:space="preserve"> </w:t>
      </w:r>
      <w:r w:rsidRPr="0043086B">
        <w:rPr>
          <w:lang w:eastAsia="cs-CZ"/>
        </w:rPr>
        <w:t xml:space="preserve">navazuje na dlouhodobou vědeckou, výzkumnou a vývojovou práci akademických pracovníků </w:t>
      </w:r>
      <w:r w:rsidR="00317D1C">
        <w:rPr>
          <w:lang w:eastAsia="cs-CZ"/>
        </w:rPr>
        <w:t xml:space="preserve">Fakulty aplikované informatiky a v </w:t>
      </w:r>
      <w:r w:rsidRPr="0043086B">
        <w:rPr>
          <w:lang w:eastAsia="cs-CZ"/>
        </w:rPr>
        <w:t>souladu se strategií U</w:t>
      </w:r>
      <w:r w:rsidR="001B7576">
        <w:rPr>
          <w:lang w:eastAsia="cs-CZ"/>
        </w:rPr>
        <w:t>niverzity Tomáše Bati ve Zlíně</w:t>
      </w:r>
      <w:r w:rsidRPr="0043086B">
        <w:rPr>
          <w:lang w:eastAsia="cs-CZ"/>
        </w:rPr>
        <w:t xml:space="preserve"> efektivně využívá ve výuce specialisty </w:t>
      </w:r>
      <w:r w:rsidR="001B7576">
        <w:rPr>
          <w:lang w:eastAsia="cs-CZ"/>
        </w:rPr>
        <w:t>ostatních</w:t>
      </w:r>
      <w:r w:rsidRPr="0043086B">
        <w:rPr>
          <w:lang w:eastAsia="cs-CZ"/>
        </w:rPr>
        <w:t xml:space="preserve"> fakult</w:t>
      </w:r>
      <w:r w:rsidR="001B7576">
        <w:rPr>
          <w:lang w:eastAsia="cs-CZ"/>
        </w:rPr>
        <w:t xml:space="preserve"> univerzity</w:t>
      </w:r>
      <w:r w:rsidRPr="0043086B">
        <w:rPr>
          <w:lang w:eastAsia="cs-CZ"/>
        </w:rPr>
        <w:t>.</w:t>
      </w:r>
    </w:p>
    <w:p w14:paraId="5DFDE0D5" w14:textId="77777777" w:rsidR="001B7576" w:rsidRDefault="00B66373" w:rsidP="00CC42D1">
      <w:pPr>
        <w:pStyle w:val="Nadpis3"/>
      </w:pPr>
      <w:bookmarkStart w:id="211" w:name="_Toc528762423"/>
      <w:bookmarkStart w:id="212" w:name="_Toc524292369"/>
      <w:r w:rsidRPr="00B66373">
        <w:lastRenderedPageBreak/>
        <w:t>Standard 2.2a</w:t>
      </w:r>
      <w:r>
        <w:t>:</w:t>
      </w:r>
      <w:r w:rsidRPr="00B66373">
        <w:t xml:space="preserve"> </w:t>
      </w:r>
      <w:r w:rsidR="001B7576">
        <w:t>Souvislost s tvůrčí činností</w:t>
      </w:r>
      <w:r w:rsidR="001B7576" w:rsidRPr="00C13A4A">
        <w:t xml:space="preserve"> vysoké školy</w:t>
      </w:r>
      <w:bookmarkEnd w:id="211"/>
      <w:bookmarkEnd w:id="212"/>
      <w:r w:rsidR="001B7576">
        <w:rPr>
          <w:sz w:val="21"/>
          <w:szCs w:val="21"/>
        </w:rPr>
        <w:t xml:space="preserve">                </w:t>
      </w:r>
    </w:p>
    <w:p w14:paraId="6FA73B2B" w14:textId="77777777" w:rsidR="00786D96" w:rsidRPr="00D31753" w:rsidRDefault="00786D96" w:rsidP="00F80524">
      <w:pPr>
        <w:rPr>
          <w:rFonts w:cs="Calibri"/>
        </w:rPr>
      </w:pPr>
      <w:r w:rsidRPr="00D31753">
        <w:rPr>
          <w:rFonts w:cs="Calibri"/>
        </w:rPr>
        <w:t xml:space="preserve">Tvůrčí </w:t>
      </w:r>
      <w:r w:rsidRPr="00D31753">
        <w:t xml:space="preserve">činnost je na Fakultě aplikované informatiky </w:t>
      </w:r>
      <w:r w:rsidRPr="00377D58">
        <w:t xml:space="preserve">Univerzity Tomáše Bati ve Zlíně systematicky dlouhodobě rozvíjena. Je orientována do oblastí bezpečnostních technologií, krizového řízení, informačních technologií, kybernetické bezpečnosti, softwarového inženýrství, automatizačních technik a robotických systémů, řízení průmyslových procesů a aplikací informačních technologií v řízení průmyslové výroby. Orientace tvůrčí činnosti akademických pracovníků Fakulty aplikované informatiky je plně v souladu s oblastmi vzdělávání, v rámci nichž bude studijní program uskutečňován. Zapojení jednotlivých pracovníků do publikační činnosti je zřejmé z formuláře </w:t>
      </w:r>
      <w:r w:rsidRPr="00377D58">
        <w:rPr>
          <w:i/>
        </w:rPr>
        <w:t>C-I – Personální zabezpečení</w:t>
      </w:r>
      <w:r w:rsidRPr="00377D58">
        <w:t xml:space="preserve"> a </w:t>
      </w:r>
      <w:r w:rsidRPr="00377D58">
        <w:rPr>
          <w:i/>
        </w:rPr>
        <w:t>CII</w:t>
      </w:r>
      <w:r w:rsidRPr="00377D58">
        <w:t>, kde jsou uvedeny tvůrčí aktivity a řešené projekty vztahující se k předloženému</w:t>
      </w:r>
      <w:r w:rsidRPr="00D31753">
        <w:rPr>
          <w:rFonts w:cs="Calibri"/>
        </w:rPr>
        <w:t xml:space="preserve"> studijnímu programu.</w:t>
      </w:r>
    </w:p>
    <w:p w14:paraId="7D95E11F" w14:textId="77777777" w:rsidR="00377D58" w:rsidRPr="003A3197" w:rsidRDefault="00377D58" w:rsidP="00377D58">
      <w:pPr>
        <w:rPr>
          <w:sz w:val="21"/>
          <w:szCs w:val="21"/>
        </w:rPr>
      </w:pPr>
      <w:r w:rsidRPr="003A3197">
        <w:t xml:space="preserve">Významná publikační aktivita akademických pracovníků fakulty v oblastech vzdělávání daného studijního programu je zřejmá také z kvantitativního výpisu publikací </w:t>
      </w:r>
      <w:r>
        <w:t xml:space="preserve">v letech 2013-2018 </w:t>
      </w:r>
      <w:r w:rsidRPr="003A3197">
        <w:t>z databáze WOS respektive SCOPUS.</w:t>
      </w:r>
      <w:r w:rsidRPr="003A3197">
        <w:rPr>
          <w:sz w:val="21"/>
          <w:szCs w:val="21"/>
        </w:rPr>
        <w:t xml:space="preserve"> V databázi WOS je </w:t>
      </w:r>
      <w:r w:rsidRPr="003A3197">
        <w:t>v době přípravy akreditační žádosti</w:t>
      </w:r>
      <w:r w:rsidRPr="003A3197">
        <w:rPr>
          <w:sz w:val="21"/>
          <w:szCs w:val="21"/>
        </w:rPr>
        <w:t xml:space="preserve"> indexováno celkem 613 publikačních výstupů, které jsou svým odborným zaměřením v souladu s oblastmi vzdělávání daného studijního programu. Detailní přehled nejpočetnějších a nejrelevantnějších WOS kategorií je uveden v tabulce 1. </w:t>
      </w:r>
    </w:p>
    <w:p w14:paraId="79EA4FE1" w14:textId="77777777" w:rsidR="00377D58" w:rsidRPr="003A3197" w:rsidRDefault="00377D58" w:rsidP="00377D58">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2D07610D" w14:textId="0B570FAA" w:rsidR="00377D58" w:rsidRPr="003A3197" w:rsidRDefault="00377D58" w:rsidP="00377D58">
      <w:pPr>
        <w:pStyle w:val="Titulek"/>
      </w:pPr>
      <w:r w:rsidRPr="003A3197">
        <w:t xml:space="preserve">Tabulka </w:t>
      </w:r>
      <w:r w:rsidR="00A73DC1">
        <w:rPr>
          <w:noProof/>
        </w:rPr>
        <w:fldChar w:fldCharType="begin"/>
      </w:r>
      <w:r w:rsidR="00A73DC1">
        <w:rPr>
          <w:noProof/>
        </w:rPr>
        <w:instrText xml:space="preserve"> SEQ Tabulka \* ARABIC </w:instrText>
      </w:r>
      <w:r w:rsidR="00A73DC1">
        <w:rPr>
          <w:noProof/>
        </w:rPr>
        <w:fldChar w:fldCharType="separate"/>
      </w:r>
      <w:r w:rsidR="004E7681">
        <w:rPr>
          <w:noProof/>
        </w:rPr>
        <w:t>1</w:t>
      </w:r>
      <w:r w:rsidR="00A73DC1">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377D58" w:rsidRPr="003A3197" w14:paraId="6666D7F2" w14:textId="77777777" w:rsidTr="00377D58">
        <w:trPr>
          <w:trHeight w:val="170"/>
        </w:trPr>
        <w:tc>
          <w:tcPr>
            <w:tcW w:w="5103" w:type="dxa"/>
            <w:noWrap/>
            <w:hideMark/>
          </w:tcPr>
          <w:p w14:paraId="0F23025F" w14:textId="77777777" w:rsidR="00377D58" w:rsidRPr="002D6607" w:rsidRDefault="00377D58" w:rsidP="00377D58">
            <w:pPr>
              <w:spacing w:before="20" w:after="20"/>
              <w:rPr>
                <w:rFonts w:asciiTheme="minorHAnsi" w:hAnsiTheme="minorHAnsi" w:cstheme="minorHAnsi"/>
                <w:b/>
                <w:bCs/>
              </w:rPr>
            </w:pPr>
            <w:r w:rsidRPr="002D6607">
              <w:rPr>
                <w:rFonts w:asciiTheme="minorHAnsi" w:hAnsiTheme="minorHAnsi" w:cstheme="minorHAnsi"/>
                <w:b/>
                <w:bCs/>
              </w:rPr>
              <w:t xml:space="preserve">Web </w:t>
            </w:r>
            <w:proofErr w:type="spellStart"/>
            <w:r w:rsidRPr="002D6607">
              <w:rPr>
                <w:rFonts w:asciiTheme="minorHAnsi" w:hAnsiTheme="minorHAnsi" w:cstheme="minorHAnsi"/>
                <w:b/>
                <w:bCs/>
              </w:rPr>
              <w:t>of</w:t>
            </w:r>
            <w:proofErr w:type="spellEnd"/>
            <w:r w:rsidRPr="002D6607">
              <w:rPr>
                <w:rFonts w:asciiTheme="minorHAnsi" w:hAnsiTheme="minorHAnsi" w:cstheme="minorHAnsi"/>
                <w:b/>
                <w:bCs/>
              </w:rPr>
              <w:t xml:space="preserve"> Science </w:t>
            </w:r>
            <w:proofErr w:type="spellStart"/>
            <w:r w:rsidRPr="002D6607">
              <w:rPr>
                <w:rFonts w:asciiTheme="minorHAnsi" w:hAnsiTheme="minorHAnsi" w:cstheme="minorHAnsi"/>
                <w:b/>
                <w:bCs/>
              </w:rPr>
              <w:t>Categories</w:t>
            </w:r>
            <w:proofErr w:type="spellEnd"/>
          </w:p>
        </w:tc>
        <w:tc>
          <w:tcPr>
            <w:tcW w:w="1843" w:type="dxa"/>
            <w:noWrap/>
            <w:hideMark/>
          </w:tcPr>
          <w:p w14:paraId="4D1EB766" w14:textId="77777777" w:rsidR="00377D58" w:rsidRPr="002D6607" w:rsidRDefault="00377D58" w:rsidP="00377D58">
            <w:pPr>
              <w:spacing w:before="20" w:after="20"/>
              <w:jc w:val="center"/>
              <w:rPr>
                <w:rFonts w:asciiTheme="minorHAnsi" w:hAnsiTheme="minorHAnsi" w:cstheme="minorHAnsi"/>
                <w:b/>
                <w:bCs/>
              </w:rPr>
            </w:pPr>
            <w:r w:rsidRPr="002D6607">
              <w:rPr>
                <w:rFonts w:asciiTheme="minorHAnsi" w:hAnsiTheme="minorHAnsi" w:cstheme="minorHAnsi"/>
                <w:b/>
                <w:bCs/>
              </w:rPr>
              <w:t>Počet záznamů</w:t>
            </w:r>
          </w:p>
        </w:tc>
        <w:tc>
          <w:tcPr>
            <w:tcW w:w="1979" w:type="dxa"/>
            <w:noWrap/>
            <w:hideMark/>
          </w:tcPr>
          <w:p w14:paraId="2E6EA96F" w14:textId="77777777" w:rsidR="00377D58" w:rsidRPr="002D6607" w:rsidRDefault="00377D58" w:rsidP="00377D58">
            <w:pPr>
              <w:spacing w:before="20" w:after="20"/>
              <w:jc w:val="center"/>
              <w:rPr>
                <w:rFonts w:asciiTheme="minorHAnsi" w:hAnsiTheme="minorHAnsi" w:cstheme="minorHAnsi"/>
                <w:b/>
                <w:bCs/>
              </w:rPr>
            </w:pPr>
            <w:r w:rsidRPr="002D6607">
              <w:rPr>
                <w:rFonts w:asciiTheme="minorHAnsi" w:hAnsiTheme="minorHAnsi" w:cstheme="minorHAnsi"/>
                <w:b/>
                <w:bCs/>
              </w:rPr>
              <w:t>Procentuální podíl z </w:t>
            </w:r>
            <w:proofErr w:type="spellStart"/>
            <w:r w:rsidRPr="002D6607">
              <w:rPr>
                <w:rFonts w:asciiTheme="minorHAnsi" w:hAnsiTheme="minorHAnsi" w:cstheme="minorHAnsi"/>
                <w:b/>
                <w:bCs/>
              </w:rPr>
              <w:t>celk</w:t>
            </w:r>
            <w:proofErr w:type="spellEnd"/>
            <w:r w:rsidRPr="002D6607">
              <w:rPr>
                <w:rFonts w:asciiTheme="minorHAnsi" w:hAnsiTheme="minorHAnsi" w:cstheme="minorHAnsi"/>
                <w:b/>
                <w:bCs/>
              </w:rPr>
              <w:t>. počtu 613</w:t>
            </w:r>
          </w:p>
        </w:tc>
      </w:tr>
      <w:tr w:rsidR="00377D58" w:rsidRPr="003A3197" w14:paraId="19E28D9A" w14:textId="77777777" w:rsidTr="00377D58">
        <w:trPr>
          <w:trHeight w:val="170"/>
        </w:trPr>
        <w:tc>
          <w:tcPr>
            <w:tcW w:w="5103" w:type="dxa"/>
            <w:noWrap/>
            <w:hideMark/>
          </w:tcPr>
          <w:p w14:paraId="127749D7"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Artificial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Intelligence</w:t>
            </w:r>
            <w:proofErr w:type="spellEnd"/>
          </w:p>
        </w:tc>
        <w:tc>
          <w:tcPr>
            <w:tcW w:w="1843" w:type="dxa"/>
            <w:noWrap/>
            <w:hideMark/>
          </w:tcPr>
          <w:p w14:paraId="0558784D"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207</w:t>
            </w:r>
          </w:p>
        </w:tc>
        <w:tc>
          <w:tcPr>
            <w:tcW w:w="1979" w:type="dxa"/>
            <w:noWrap/>
            <w:hideMark/>
          </w:tcPr>
          <w:p w14:paraId="2E0BE87B" w14:textId="1BE9E176" w:rsidR="00377D58" w:rsidRPr="002D6607" w:rsidRDefault="00377D58" w:rsidP="004F10F2">
            <w:pPr>
              <w:spacing w:before="20" w:after="20"/>
              <w:jc w:val="center"/>
              <w:rPr>
                <w:rFonts w:asciiTheme="minorHAnsi" w:hAnsiTheme="minorHAnsi" w:cstheme="minorHAnsi"/>
              </w:rPr>
            </w:pPr>
            <w:r w:rsidRPr="002D6607">
              <w:rPr>
                <w:rFonts w:asciiTheme="minorHAnsi" w:hAnsiTheme="minorHAnsi" w:cstheme="minorHAnsi"/>
              </w:rPr>
              <w:t>33,8</w:t>
            </w:r>
            <w:r w:rsidR="004F10F2" w:rsidRPr="002D6607">
              <w:rPr>
                <w:rFonts w:asciiTheme="minorHAnsi" w:hAnsiTheme="minorHAnsi" w:cstheme="minorHAnsi"/>
              </w:rPr>
              <w:t>%</w:t>
            </w:r>
          </w:p>
        </w:tc>
      </w:tr>
      <w:tr w:rsidR="00377D58" w:rsidRPr="003A3197" w14:paraId="4BB166B4" w14:textId="77777777" w:rsidTr="00377D58">
        <w:trPr>
          <w:trHeight w:val="170"/>
        </w:trPr>
        <w:tc>
          <w:tcPr>
            <w:tcW w:w="5103" w:type="dxa"/>
            <w:noWrap/>
            <w:hideMark/>
          </w:tcPr>
          <w:p w14:paraId="235F1B66"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Theory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Methods</w:t>
            </w:r>
            <w:proofErr w:type="spellEnd"/>
          </w:p>
        </w:tc>
        <w:tc>
          <w:tcPr>
            <w:tcW w:w="1843" w:type="dxa"/>
            <w:noWrap/>
            <w:hideMark/>
          </w:tcPr>
          <w:p w14:paraId="12AAD25A"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191</w:t>
            </w:r>
          </w:p>
        </w:tc>
        <w:tc>
          <w:tcPr>
            <w:tcW w:w="1979" w:type="dxa"/>
            <w:noWrap/>
            <w:hideMark/>
          </w:tcPr>
          <w:p w14:paraId="3E54864F" w14:textId="47D1FCD9"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31,2</w:t>
            </w:r>
            <w:r w:rsidR="004F10F2" w:rsidRPr="002D6607">
              <w:rPr>
                <w:rFonts w:asciiTheme="minorHAnsi" w:hAnsiTheme="minorHAnsi" w:cstheme="minorHAnsi"/>
              </w:rPr>
              <w:t>%</w:t>
            </w:r>
          </w:p>
        </w:tc>
      </w:tr>
      <w:tr w:rsidR="00377D58" w:rsidRPr="003A3197" w14:paraId="21ED7653" w14:textId="77777777" w:rsidTr="00377D58">
        <w:trPr>
          <w:trHeight w:val="170"/>
        </w:trPr>
        <w:tc>
          <w:tcPr>
            <w:tcW w:w="5103" w:type="dxa"/>
            <w:noWrap/>
            <w:hideMark/>
          </w:tcPr>
          <w:p w14:paraId="6FBDF7B5"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Electrical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Electronic</w:t>
            </w:r>
            <w:proofErr w:type="spellEnd"/>
          </w:p>
        </w:tc>
        <w:tc>
          <w:tcPr>
            <w:tcW w:w="1843" w:type="dxa"/>
            <w:noWrap/>
            <w:hideMark/>
          </w:tcPr>
          <w:p w14:paraId="65D4BF4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151</w:t>
            </w:r>
          </w:p>
        </w:tc>
        <w:tc>
          <w:tcPr>
            <w:tcW w:w="1979" w:type="dxa"/>
            <w:noWrap/>
            <w:hideMark/>
          </w:tcPr>
          <w:p w14:paraId="2DBC0A8C" w14:textId="39631FBB"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24,6</w:t>
            </w:r>
            <w:r w:rsidR="004F10F2" w:rsidRPr="002D6607">
              <w:rPr>
                <w:rFonts w:asciiTheme="minorHAnsi" w:hAnsiTheme="minorHAnsi" w:cstheme="minorHAnsi"/>
              </w:rPr>
              <w:t>%</w:t>
            </w:r>
          </w:p>
        </w:tc>
      </w:tr>
      <w:tr w:rsidR="00377D58" w:rsidRPr="003A3197" w14:paraId="34B006FE" w14:textId="77777777" w:rsidTr="00377D58">
        <w:trPr>
          <w:trHeight w:val="170"/>
        </w:trPr>
        <w:tc>
          <w:tcPr>
            <w:tcW w:w="5103" w:type="dxa"/>
            <w:noWrap/>
            <w:hideMark/>
          </w:tcPr>
          <w:p w14:paraId="2DE12359"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Automation</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Control</w:t>
            </w:r>
            <w:proofErr w:type="spellEnd"/>
            <w:r w:rsidRPr="002D6607">
              <w:rPr>
                <w:rFonts w:asciiTheme="minorHAnsi" w:hAnsiTheme="minorHAnsi" w:cstheme="minorHAnsi"/>
              </w:rPr>
              <w:t xml:space="preserve"> Systems</w:t>
            </w:r>
          </w:p>
        </w:tc>
        <w:tc>
          <w:tcPr>
            <w:tcW w:w="1843" w:type="dxa"/>
            <w:noWrap/>
            <w:hideMark/>
          </w:tcPr>
          <w:p w14:paraId="3115D4F7"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108</w:t>
            </w:r>
          </w:p>
        </w:tc>
        <w:tc>
          <w:tcPr>
            <w:tcW w:w="1979" w:type="dxa"/>
            <w:noWrap/>
            <w:hideMark/>
          </w:tcPr>
          <w:p w14:paraId="2D97D415" w14:textId="133AE3BA"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17,6</w:t>
            </w:r>
            <w:r w:rsidR="004F10F2" w:rsidRPr="002D6607">
              <w:rPr>
                <w:rFonts w:asciiTheme="minorHAnsi" w:hAnsiTheme="minorHAnsi" w:cstheme="minorHAnsi"/>
              </w:rPr>
              <w:t>%</w:t>
            </w:r>
          </w:p>
        </w:tc>
      </w:tr>
      <w:tr w:rsidR="00377D58" w:rsidRPr="003A3197" w14:paraId="17F3F603" w14:textId="77777777" w:rsidTr="00377D58">
        <w:trPr>
          <w:trHeight w:val="170"/>
        </w:trPr>
        <w:tc>
          <w:tcPr>
            <w:tcW w:w="5103" w:type="dxa"/>
            <w:noWrap/>
            <w:hideMark/>
          </w:tcPr>
          <w:p w14:paraId="6008FE30"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Physics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Applied</w:t>
            </w:r>
            <w:proofErr w:type="spellEnd"/>
          </w:p>
        </w:tc>
        <w:tc>
          <w:tcPr>
            <w:tcW w:w="1843" w:type="dxa"/>
            <w:noWrap/>
            <w:hideMark/>
          </w:tcPr>
          <w:p w14:paraId="540C4EF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66</w:t>
            </w:r>
          </w:p>
        </w:tc>
        <w:tc>
          <w:tcPr>
            <w:tcW w:w="1979" w:type="dxa"/>
            <w:noWrap/>
            <w:hideMark/>
          </w:tcPr>
          <w:p w14:paraId="773DC679" w14:textId="0D0D2765"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10,8</w:t>
            </w:r>
            <w:r w:rsidR="004F10F2" w:rsidRPr="002D6607">
              <w:rPr>
                <w:rFonts w:asciiTheme="minorHAnsi" w:hAnsiTheme="minorHAnsi" w:cstheme="minorHAnsi"/>
              </w:rPr>
              <w:t>%</w:t>
            </w:r>
          </w:p>
        </w:tc>
      </w:tr>
      <w:tr w:rsidR="00377D58" w:rsidRPr="003A3197" w14:paraId="500903CC" w14:textId="77777777" w:rsidTr="00377D58">
        <w:trPr>
          <w:trHeight w:val="170"/>
        </w:trPr>
        <w:tc>
          <w:tcPr>
            <w:tcW w:w="5103" w:type="dxa"/>
            <w:noWrap/>
            <w:hideMark/>
          </w:tcPr>
          <w:p w14:paraId="053193DB"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Mathematics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Applied</w:t>
            </w:r>
            <w:proofErr w:type="spellEnd"/>
          </w:p>
        </w:tc>
        <w:tc>
          <w:tcPr>
            <w:tcW w:w="1843" w:type="dxa"/>
            <w:noWrap/>
            <w:hideMark/>
          </w:tcPr>
          <w:p w14:paraId="5A01E5F7"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63</w:t>
            </w:r>
          </w:p>
        </w:tc>
        <w:tc>
          <w:tcPr>
            <w:tcW w:w="1979" w:type="dxa"/>
            <w:noWrap/>
            <w:hideMark/>
          </w:tcPr>
          <w:p w14:paraId="15E0116B" w14:textId="67D196FD"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10,3</w:t>
            </w:r>
            <w:r w:rsidR="004F10F2" w:rsidRPr="002D6607">
              <w:rPr>
                <w:rFonts w:asciiTheme="minorHAnsi" w:hAnsiTheme="minorHAnsi" w:cstheme="minorHAnsi"/>
              </w:rPr>
              <w:t>%</w:t>
            </w:r>
          </w:p>
        </w:tc>
      </w:tr>
      <w:tr w:rsidR="00377D58" w:rsidRPr="003A3197" w14:paraId="60E6989D" w14:textId="77777777" w:rsidTr="00377D58">
        <w:trPr>
          <w:trHeight w:val="170"/>
        </w:trPr>
        <w:tc>
          <w:tcPr>
            <w:tcW w:w="5103" w:type="dxa"/>
            <w:noWrap/>
            <w:hideMark/>
          </w:tcPr>
          <w:p w14:paraId="04E37F5B"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Telecommunications</w:t>
            </w:r>
            <w:proofErr w:type="spellEnd"/>
          </w:p>
        </w:tc>
        <w:tc>
          <w:tcPr>
            <w:tcW w:w="1843" w:type="dxa"/>
            <w:noWrap/>
            <w:hideMark/>
          </w:tcPr>
          <w:p w14:paraId="26997C29"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61</w:t>
            </w:r>
          </w:p>
        </w:tc>
        <w:tc>
          <w:tcPr>
            <w:tcW w:w="1979" w:type="dxa"/>
            <w:noWrap/>
            <w:hideMark/>
          </w:tcPr>
          <w:p w14:paraId="693CE9EA" w14:textId="53AA43D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10,0</w:t>
            </w:r>
            <w:r w:rsidR="004F10F2" w:rsidRPr="002D6607">
              <w:rPr>
                <w:rFonts w:asciiTheme="minorHAnsi" w:hAnsiTheme="minorHAnsi" w:cstheme="minorHAnsi"/>
              </w:rPr>
              <w:t>%</w:t>
            </w:r>
          </w:p>
        </w:tc>
      </w:tr>
      <w:tr w:rsidR="00377D58" w:rsidRPr="003A3197" w14:paraId="47927C08" w14:textId="77777777" w:rsidTr="00377D58">
        <w:trPr>
          <w:trHeight w:val="170"/>
        </w:trPr>
        <w:tc>
          <w:tcPr>
            <w:tcW w:w="5103" w:type="dxa"/>
            <w:noWrap/>
            <w:hideMark/>
          </w:tcPr>
          <w:p w14:paraId="09799A60"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Interdisciplinary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Applications</w:t>
            </w:r>
            <w:proofErr w:type="spellEnd"/>
          </w:p>
        </w:tc>
        <w:tc>
          <w:tcPr>
            <w:tcW w:w="1843" w:type="dxa"/>
            <w:noWrap/>
            <w:hideMark/>
          </w:tcPr>
          <w:p w14:paraId="19241877"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53</w:t>
            </w:r>
          </w:p>
        </w:tc>
        <w:tc>
          <w:tcPr>
            <w:tcW w:w="1979" w:type="dxa"/>
            <w:noWrap/>
            <w:hideMark/>
          </w:tcPr>
          <w:p w14:paraId="18CB3A91" w14:textId="4F4B2ACF"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8,6</w:t>
            </w:r>
            <w:r w:rsidR="004F10F2" w:rsidRPr="002D6607">
              <w:rPr>
                <w:rFonts w:asciiTheme="minorHAnsi" w:hAnsiTheme="minorHAnsi" w:cstheme="minorHAnsi"/>
              </w:rPr>
              <w:t>%</w:t>
            </w:r>
          </w:p>
        </w:tc>
      </w:tr>
      <w:tr w:rsidR="00377D58" w:rsidRPr="003A3197" w14:paraId="54505A3E" w14:textId="77777777" w:rsidTr="00377D58">
        <w:trPr>
          <w:trHeight w:val="170"/>
        </w:trPr>
        <w:tc>
          <w:tcPr>
            <w:tcW w:w="5103" w:type="dxa"/>
            <w:noWrap/>
            <w:hideMark/>
          </w:tcPr>
          <w:p w14:paraId="59AD10F4"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Multidisciplinary</w:t>
            </w:r>
            <w:proofErr w:type="spellEnd"/>
          </w:p>
        </w:tc>
        <w:tc>
          <w:tcPr>
            <w:tcW w:w="1843" w:type="dxa"/>
            <w:noWrap/>
            <w:hideMark/>
          </w:tcPr>
          <w:p w14:paraId="5F703682"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42</w:t>
            </w:r>
          </w:p>
        </w:tc>
        <w:tc>
          <w:tcPr>
            <w:tcW w:w="1979" w:type="dxa"/>
            <w:noWrap/>
            <w:hideMark/>
          </w:tcPr>
          <w:p w14:paraId="6EE7F935" w14:textId="3155760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6,9</w:t>
            </w:r>
            <w:r w:rsidR="004F10F2" w:rsidRPr="002D6607">
              <w:rPr>
                <w:rFonts w:asciiTheme="minorHAnsi" w:hAnsiTheme="minorHAnsi" w:cstheme="minorHAnsi"/>
              </w:rPr>
              <w:t>%</w:t>
            </w:r>
          </w:p>
        </w:tc>
      </w:tr>
      <w:tr w:rsidR="00377D58" w:rsidRPr="003A3197" w14:paraId="17E7E613" w14:textId="77777777" w:rsidTr="00377D58">
        <w:trPr>
          <w:trHeight w:val="170"/>
        </w:trPr>
        <w:tc>
          <w:tcPr>
            <w:tcW w:w="5103" w:type="dxa"/>
            <w:noWrap/>
            <w:hideMark/>
          </w:tcPr>
          <w:p w14:paraId="29A2DD42"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Information</w:t>
            </w:r>
            <w:proofErr w:type="spellEnd"/>
            <w:r w:rsidRPr="002D6607">
              <w:rPr>
                <w:rFonts w:asciiTheme="minorHAnsi" w:hAnsiTheme="minorHAnsi" w:cstheme="minorHAnsi"/>
              </w:rPr>
              <w:t xml:space="preserve"> Systems</w:t>
            </w:r>
          </w:p>
        </w:tc>
        <w:tc>
          <w:tcPr>
            <w:tcW w:w="1843" w:type="dxa"/>
            <w:noWrap/>
            <w:hideMark/>
          </w:tcPr>
          <w:p w14:paraId="680EF38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41</w:t>
            </w:r>
          </w:p>
        </w:tc>
        <w:tc>
          <w:tcPr>
            <w:tcW w:w="1979" w:type="dxa"/>
            <w:noWrap/>
            <w:hideMark/>
          </w:tcPr>
          <w:p w14:paraId="20A292D6" w14:textId="2C32EEBD"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6,7</w:t>
            </w:r>
            <w:r w:rsidR="004F10F2" w:rsidRPr="002D6607">
              <w:rPr>
                <w:rFonts w:asciiTheme="minorHAnsi" w:hAnsiTheme="minorHAnsi" w:cstheme="minorHAnsi"/>
              </w:rPr>
              <w:t>%</w:t>
            </w:r>
          </w:p>
        </w:tc>
      </w:tr>
      <w:tr w:rsidR="00377D58" w:rsidRPr="003A3197" w14:paraId="11949AF7" w14:textId="77777777" w:rsidTr="00377D58">
        <w:trPr>
          <w:trHeight w:val="170"/>
        </w:trPr>
        <w:tc>
          <w:tcPr>
            <w:tcW w:w="5103" w:type="dxa"/>
            <w:noWrap/>
            <w:hideMark/>
          </w:tcPr>
          <w:p w14:paraId="36722192"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Software </w:t>
            </w:r>
            <w:proofErr w:type="spellStart"/>
            <w:r w:rsidRPr="002D6607">
              <w:rPr>
                <w:rFonts w:asciiTheme="minorHAnsi" w:hAnsiTheme="minorHAnsi" w:cstheme="minorHAnsi"/>
              </w:rPr>
              <w:t>Engineering</w:t>
            </w:r>
            <w:proofErr w:type="spellEnd"/>
          </w:p>
        </w:tc>
        <w:tc>
          <w:tcPr>
            <w:tcW w:w="1843" w:type="dxa"/>
            <w:noWrap/>
            <w:hideMark/>
          </w:tcPr>
          <w:p w14:paraId="537EC07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35</w:t>
            </w:r>
          </w:p>
        </w:tc>
        <w:tc>
          <w:tcPr>
            <w:tcW w:w="1979" w:type="dxa"/>
            <w:noWrap/>
            <w:hideMark/>
          </w:tcPr>
          <w:p w14:paraId="40AB958A" w14:textId="6E82A3D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5,7</w:t>
            </w:r>
            <w:r w:rsidR="004F10F2" w:rsidRPr="002D6607">
              <w:rPr>
                <w:rFonts w:asciiTheme="minorHAnsi" w:hAnsiTheme="minorHAnsi" w:cstheme="minorHAnsi"/>
              </w:rPr>
              <w:t>%</w:t>
            </w:r>
          </w:p>
        </w:tc>
      </w:tr>
      <w:tr w:rsidR="00377D58" w:rsidRPr="003A3197" w14:paraId="66D11EFB" w14:textId="77777777" w:rsidTr="00377D58">
        <w:trPr>
          <w:trHeight w:val="170"/>
        </w:trPr>
        <w:tc>
          <w:tcPr>
            <w:tcW w:w="5103" w:type="dxa"/>
            <w:noWrap/>
            <w:hideMark/>
          </w:tcPr>
          <w:p w14:paraId="0D09A251"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Robotics</w:t>
            </w:r>
            <w:proofErr w:type="spellEnd"/>
          </w:p>
        </w:tc>
        <w:tc>
          <w:tcPr>
            <w:tcW w:w="1843" w:type="dxa"/>
            <w:noWrap/>
            <w:hideMark/>
          </w:tcPr>
          <w:p w14:paraId="45A4B3D3"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31</w:t>
            </w:r>
          </w:p>
        </w:tc>
        <w:tc>
          <w:tcPr>
            <w:tcW w:w="1979" w:type="dxa"/>
            <w:noWrap/>
            <w:hideMark/>
          </w:tcPr>
          <w:p w14:paraId="5A937A8B" w14:textId="6657F4D9"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5,1</w:t>
            </w:r>
            <w:r w:rsidR="004F10F2" w:rsidRPr="002D6607">
              <w:rPr>
                <w:rFonts w:asciiTheme="minorHAnsi" w:hAnsiTheme="minorHAnsi" w:cstheme="minorHAnsi"/>
              </w:rPr>
              <w:t>%</w:t>
            </w:r>
          </w:p>
        </w:tc>
      </w:tr>
      <w:tr w:rsidR="00377D58" w:rsidRPr="003A3197" w14:paraId="04D604A6" w14:textId="77777777" w:rsidTr="00377D58">
        <w:trPr>
          <w:trHeight w:val="170"/>
        </w:trPr>
        <w:tc>
          <w:tcPr>
            <w:tcW w:w="5103" w:type="dxa"/>
            <w:noWrap/>
            <w:hideMark/>
          </w:tcPr>
          <w:p w14:paraId="7F9E6004"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Industrial</w:t>
            </w:r>
            <w:proofErr w:type="spellEnd"/>
          </w:p>
        </w:tc>
        <w:tc>
          <w:tcPr>
            <w:tcW w:w="1843" w:type="dxa"/>
            <w:noWrap/>
            <w:hideMark/>
          </w:tcPr>
          <w:p w14:paraId="79D67BAD"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22</w:t>
            </w:r>
          </w:p>
        </w:tc>
        <w:tc>
          <w:tcPr>
            <w:tcW w:w="1979" w:type="dxa"/>
            <w:noWrap/>
            <w:hideMark/>
          </w:tcPr>
          <w:p w14:paraId="3453905D" w14:textId="6C3062D2"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3,6</w:t>
            </w:r>
            <w:r w:rsidR="004F10F2" w:rsidRPr="002D6607">
              <w:rPr>
                <w:rFonts w:asciiTheme="minorHAnsi" w:hAnsiTheme="minorHAnsi" w:cstheme="minorHAnsi"/>
              </w:rPr>
              <w:t>%</w:t>
            </w:r>
          </w:p>
        </w:tc>
      </w:tr>
      <w:tr w:rsidR="00377D58" w:rsidRPr="003A3197" w14:paraId="7B830B00" w14:textId="77777777" w:rsidTr="00377D58">
        <w:trPr>
          <w:trHeight w:val="170"/>
        </w:trPr>
        <w:tc>
          <w:tcPr>
            <w:tcW w:w="5103" w:type="dxa"/>
            <w:noWrap/>
            <w:hideMark/>
          </w:tcPr>
          <w:p w14:paraId="217D050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Operations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Research</w:t>
            </w:r>
            <w:proofErr w:type="spellEnd"/>
            <w:r w:rsidRPr="002D6607">
              <w:rPr>
                <w:rFonts w:asciiTheme="minorHAnsi" w:hAnsiTheme="minorHAnsi" w:cstheme="minorHAnsi"/>
              </w:rPr>
              <w:t xml:space="preserve"> Management Science</w:t>
            </w:r>
          </w:p>
        </w:tc>
        <w:tc>
          <w:tcPr>
            <w:tcW w:w="1843" w:type="dxa"/>
            <w:noWrap/>
            <w:hideMark/>
          </w:tcPr>
          <w:p w14:paraId="5435FA1D"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21</w:t>
            </w:r>
          </w:p>
        </w:tc>
        <w:tc>
          <w:tcPr>
            <w:tcW w:w="1979" w:type="dxa"/>
            <w:noWrap/>
            <w:hideMark/>
          </w:tcPr>
          <w:p w14:paraId="35C902F4" w14:textId="16B1B63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3,4</w:t>
            </w:r>
            <w:r w:rsidR="004F10F2" w:rsidRPr="002D6607">
              <w:rPr>
                <w:rFonts w:asciiTheme="minorHAnsi" w:hAnsiTheme="minorHAnsi" w:cstheme="minorHAnsi"/>
              </w:rPr>
              <w:t>%</w:t>
            </w:r>
          </w:p>
        </w:tc>
      </w:tr>
      <w:tr w:rsidR="00377D58" w:rsidRPr="003A3197" w14:paraId="1DE43E50" w14:textId="77777777" w:rsidTr="00377D58">
        <w:trPr>
          <w:trHeight w:val="170"/>
        </w:trPr>
        <w:tc>
          <w:tcPr>
            <w:tcW w:w="5103" w:type="dxa"/>
            <w:noWrap/>
            <w:hideMark/>
          </w:tcPr>
          <w:p w14:paraId="6D4A005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Economics</w:t>
            </w:r>
            <w:proofErr w:type="spellEnd"/>
          </w:p>
        </w:tc>
        <w:tc>
          <w:tcPr>
            <w:tcW w:w="1843" w:type="dxa"/>
            <w:noWrap/>
            <w:hideMark/>
          </w:tcPr>
          <w:p w14:paraId="4AFB5DC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20</w:t>
            </w:r>
          </w:p>
        </w:tc>
        <w:tc>
          <w:tcPr>
            <w:tcW w:w="1979" w:type="dxa"/>
            <w:noWrap/>
            <w:hideMark/>
          </w:tcPr>
          <w:p w14:paraId="284944E1" w14:textId="6DD01744"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3,3</w:t>
            </w:r>
            <w:r w:rsidR="002D6607" w:rsidRPr="002D6607">
              <w:rPr>
                <w:rFonts w:asciiTheme="minorHAnsi" w:hAnsiTheme="minorHAnsi" w:cstheme="minorHAnsi"/>
              </w:rPr>
              <w:t>%</w:t>
            </w:r>
          </w:p>
        </w:tc>
      </w:tr>
      <w:tr w:rsidR="00377D58" w:rsidRPr="003A3197" w14:paraId="393E0DBC" w14:textId="77777777" w:rsidTr="00377D58">
        <w:trPr>
          <w:trHeight w:val="170"/>
        </w:trPr>
        <w:tc>
          <w:tcPr>
            <w:tcW w:w="5103" w:type="dxa"/>
            <w:noWrap/>
            <w:hideMark/>
          </w:tcPr>
          <w:p w14:paraId="58373CFB"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 xml:space="preserve">Instruments </w:t>
            </w:r>
            <w:proofErr w:type="spellStart"/>
            <w:r w:rsidRPr="002D6607">
              <w:rPr>
                <w:rFonts w:asciiTheme="minorHAnsi" w:hAnsiTheme="minorHAnsi" w:cstheme="minorHAnsi"/>
              </w:rPr>
              <w:t>Instrumentation</w:t>
            </w:r>
            <w:proofErr w:type="spellEnd"/>
          </w:p>
        </w:tc>
        <w:tc>
          <w:tcPr>
            <w:tcW w:w="1843" w:type="dxa"/>
            <w:noWrap/>
            <w:hideMark/>
          </w:tcPr>
          <w:p w14:paraId="5A2B52A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17</w:t>
            </w:r>
          </w:p>
        </w:tc>
        <w:tc>
          <w:tcPr>
            <w:tcW w:w="1979" w:type="dxa"/>
            <w:noWrap/>
            <w:hideMark/>
          </w:tcPr>
          <w:p w14:paraId="4B0FD3D2" w14:textId="1D8A8648"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2,8</w:t>
            </w:r>
            <w:r w:rsidR="002D6607" w:rsidRPr="002D6607">
              <w:rPr>
                <w:rFonts w:asciiTheme="minorHAnsi" w:hAnsiTheme="minorHAnsi" w:cstheme="minorHAnsi"/>
              </w:rPr>
              <w:t>%</w:t>
            </w:r>
          </w:p>
        </w:tc>
      </w:tr>
      <w:tr w:rsidR="00377D58" w:rsidRPr="003A3197" w14:paraId="3690541E" w14:textId="77777777" w:rsidTr="00377D58">
        <w:trPr>
          <w:trHeight w:val="170"/>
        </w:trPr>
        <w:tc>
          <w:tcPr>
            <w:tcW w:w="5103" w:type="dxa"/>
            <w:noWrap/>
            <w:hideMark/>
          </w:tcPr>
          <w:p w14:paraId="1CA1B519"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Optics</w:t>
            </w:r>
            <w:proofErr w:type="spellEnd"/>
          </w:p>
        </w:tc>
        <w:tc>
          <w:tcPr>
            <w:tcW w:w="1843" w:type="dxa"/>
            <w:noWrap/>
            <w:hideMark/>
          </w:tcPr>
          <w:p w14:paraId="02AD44B8"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12</w:t>
            </w:r>
          </w:p>
        </w:tc>
        <w:tc>
          <w:tcPr>
            <w:tcW w:w="1979" w:type="dxa"/>
            <w:noWrap/>
            <w:hideMark/>
          </w:tcPr>
          <w:p w14:paraId="4C320901" w14:textId="16A7BAD5"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2,0</w:t>
            </w:r>
            <w:r w:rsidR="002D6607" w:rsidRPr="002D6607">
              <w:rPr>
                <w:rFonts w:asciiTheme="minorHAnsi" w:hAnsiTheme="minorHAnsi" w:cstheme="minorHAnsi"/>
              </w:rPr>
              <w:t>%</w:t>
            </w:r>
          </w:p>
        </w:tc>
      </w:tr>
      <w:tr w:rsidR="00377D58" w:rsidRPr="003A3197" w14:paraId="740052D4" w14:textId="77777777" w:rsidTr="00377D58">
        <w:trPr>
          <w:trHeight w:val="170"/>
        </w:trPr>
        <w:tc>
          <w:tcPr>
            <w:tcW w:w="5103" w:type="dxa"/>
            <w:noWrap/>
            <w:hideMark/>
          </w:tcPr>
          <w:p w14:paraId="59F7CAD4"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Social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Sciences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Interdisciplinary</w:t>
            </w:r>
            <w:proofErr w:type="spellEnd"/>
          </w:p>
        </w:tc>
        <w:tc>
          <w:tcPr>
            <w:tcW w:w="1843" w:type="dxa"/>
            <w:noWrap/>
            <w:hideMark/>
          </w:tcPr>
          <w:p w14:paraId="122D0F3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12</w:t>
            </w:r>
          </w:p>
        </w:tc>
        <w:tc>
          <w:tcPr>
            <w:tcW w:w="1979" w:type="dxa"/>
            <w:noWrap/>
            <w:hideMark/>
          </w:tcPr>
          <w:p w14:paraId="65AE8A66" w14:textId="41AE9FC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2,0</w:t>
            </w:r>
            <w:r w:rsidR="002D6607" w:rsidRPr="002D6607">
              <w:rPr>
                <w:rFonts w:asciiTheme="minorHAnsi" w:hAnsiTheme="minorHAnsi" w:cstheme="minorHAnsi"/>
              </w:rPr>
              <w:t>%</w:t>
            </w:r>
          </w:p>
        </w:tc>
      </w:tr>
      <w:tr w:rsidR="00377D58" w:rsidRPr="003A3197" w14:paraId="48412B4A" w14:textId="77777777" w:rsidTr="00377D58">
        <w:trPr>
          <w:trHeight w:val="170"/>
        </w:trPr>
        <w:tc>
          <w:tcPr>
            <w:tcW w:w="5103" w:type="dxa"/>
            <w:noWrap/>
            <w:hideMark/>
          </w:tcPr>
          <w:p w14:paraId="4B767ECF"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Environmental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Sciences</w:t>
            </w:r>
            <w:proofErr w:type="spellEnd"/>
          </w:p>
        </w:tc>
        <w:tc>
          <w:tcPr>
            <w:tcW w:w="1843" w:type="dxa"/>
            <w:noWrap/>
            <w:hideMark/>
          </w:tcPr>
          <w:p w14:paraId="1BEBA557"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p>
        </w:tc>
        <w:tc>
          <w:tcPr>
            <w:tcW w:w="1979" w:type="dxa"/>
            <w:noWrap/>
            <w:hideMark/>
          </w:tcPr>
          <w:p w14:paraId="3A32C1CA" w14:textId="4E170918"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1,8</w:t>
            </w:r>
            <w:r w:rsidR="002D6607" w:rsidRPr="002D6607">
              <w:rPr>
                <w:rFonts w:asciiTheme="minorHAnsi" w:hAnsiTheme="minorHAnsi" w:cstheme="minorHAnsi"/>
              </w:rPr>
              <w:t>%</w:t>
            </w:r>
          </w:p>
        </w:tc>
      </w:tr>
      <w:tr w:rsidR="00377D58" w:rsidRPr="003A3197" w14:paraId="7E7346FC" w14:textId="77777777" w:rsidTr="00377D58">
        <w:trPr>
          <w:trHeight w:val="170"/>
        </w:trPr>
        <w:tc>
          <w:tcPr>
            <w:tcW w:w="5103" w:type="dxa"/>
            <w:noWrap/>
            <w:hideMark/>
          </w:tcPr>
          <w:p w14:paraId="0726859C"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Materials</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Multidisciplinary</w:t>
            </w:r>
            <w:proofErr w:type="spellEnd"/>
          </w:p>
        </w:tc>
        <w:tc>
          <w:tcPr>
            <w:tcW w:w="1843" w:type="dxa"/>
            <w:noWrap/>
            <w:hideMark/>
          </w:tcPr>
          <w:p w14:paraId="6BE06F5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p>
        </w:tc>
        <w:tc>
          <w:tcPr>
            <w:tcW w:w="1979" w:type="dxa"/>
            <w:noWrap/>
            <w:hideMark/>
          </w:tcPr>
          <w:p w14:paraId="1C1C22E4" w14:textId="0EF3CE22"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1,8</w:t>
            </w:r>
            <w:r w:rsidR="002D6607" w:rsidRPr="002D6607">
              <w:rPr>
                <w:rFonts w:asciiTheme="minorHAnsi" w:hAnsiTheme="minorHAnsi" w:cstheme="minorHAnsi"/>
              </w:rPr>
              <w:t>%</w:t>
            </w:r>
          </w:p>
        </w:tc>
      </w:tr>
      <w:tr w:rsidR="00377D58" w:rsidRPr="003A3197" w14:paraId="287E607C" w14:textId="77777777" w:rsidTr="00377D58">
        <w:trPr>
          <w:trHeight w:val="170"/>
        </w:trPr>
        <w:tc>
          <w:tcPr>
            <w:tcW w:w="5103" w:type="dxa"/>
            <w:noWrap/>
            <w:hideMark/>
          </w:tcPr>
          <w:p w14:paraId="277740A9"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Remote</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Sensing</w:t>
            </w:r>
            <w:proofErr w:type="spellEnd"/>
          </w:p>
        </w:tc>
        <w:tc>
          <w:tcPr>
            <w:tcW w:w="1843" w:type="dxa"/>
            <w:noWrap/>
            <w:hideMark/>
          </w:tcPr>
          <w:p w14:paraId="24F86AD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p>
        </w:tc>
        <w:tc>
          <w:tcPr>
            <w:tcW w:w="1979" w:type="dxa"/>
            <w:noWrap/>
            <w:hideMark/>
          </w:tcPr>
          <w:p w14:paraId="69276C9B" w14:textId="0CBB711A"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1,8</w:t>
            </w:r>
            <w:r w:rsidR="002D6607" w:rsidRPr="002D6607">
              <w:rPr>
                <w:rFonts w:asciiTheme="minorHAnsi" w:hAnsiTheme="minorHAnsi" w:cstheme="minorHAnsi"/>
              </w:rPr>
              <w:t>%</w:t>
            </w:r>
          </w:p>
        </w:tc>
      </w:tr>
      <w:tr w:rsidR="00377D58" w:rsidRPr="003A3197" w14:paraId="4E6A6E29" w14:textId="77777777" w:rsidTr="00377D58">
        <w:trPr>
          <w:trHeight w:val="170"/>
        </w:trPr>
        <w:tc>
          <w:tcPr>
            <w:tcW w:w="5103" w:type="dxa"/>
            <w:noWrap/>
            <w:hideMark/>
          </w:tcPr>
          <w:p w14:paraId="13483749"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lastRenderedPageBreak/>
              <w:t>Transportation</w:t>
            </w:r>
            <w:proofErr w:type="spellEnd"/>
            <w:r w:rsidRPr="002D6607">
              <w:rPr>
                <w:rFonts w:asciiTheme="minorHAnsi" w:hAnsiTheme="minorHAnsi" w:cstheme="minorHAnsi"/>
              </w:rPr>
              <w:t xml:space="preserve"> Science Technology</w:t>
            </w:r>
          </w:p>
        </w:tc>
        <w:tc>
          <w:tcPr>
            <w:tcW w:w="1843" w:type="dxa"/>
            <w:noWrap/>
            <w:hideMark/>
          </w:tcPr>
          <w:p w14:paraId="547DB4E0"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p>
        </w:tc>
        <w:tc>
          <w:tcPr>
            <w:tcW w:w="1979" w:type="dxa"/>
            <w:noWrap/>
            <w:hideMark/>
          </w:tcPr>
          <w:p w14:paraId="7590C88B" w14:textId="118ED34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1,8</w:t>
            </w:r>
            <w:r w:rsidR="002D6607" w:rsidRPr="002D6607">
              <w:rPr>
                <w:rFonts w:asciiTheme="minorHAnsi" w:hAnsiTheme="minorHAnsi" w:cstheme="minorHAnsi"/>
              </w:rPr>
              <w:t>%</w:t>
            </w:r>
          </w:p>
        </w:tc>
      </w:tr>
      <w:tr w:rsidR="00377D58" w:rsidRPr="003A3197" w14:paraId="32B93C87" w14:textId="77777777" w:rsidTr="00377D58">
        <w:trPr>
          <w:trHeight w:val="170"/>
        </w:trPr>
        <w:tc>
          <w:tcPr>
            <w:tcW w:w="5103" w:type="dxa"/>
            <w:noWrap/>
            <w:hideMark/>
          </w:tcPr>
          <w:p w14:paraId="641109DD"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Energy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Fuels</w:t>
            </w:r>
            <w:proofErr w:type="spellEnd"/>
          </w:p>
        </w:tc>
        <w:tc>
          <w:tcPr>
            <w:tcW w:w="1843" w:type="dxa"/>
            <w:noWrap/>
            <w:hideMark/>
          </w:tcPr>
          <w:p w14:paraId="7CB43D7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w:t>
            </w:r>
          </w:p>
        </w:tc>
        <w:tc>
          <w:tcPr>
            <w:tcW w:w="1979" w:type="dxa"/>
            <w:noWrap/>
            <w:hideMark/>
          </w:tcPr>
          <w:p w14:paraId="29A825A7" w14:textId="2DF2BC85"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1,6</w:t>
            </w:r>
            <w:r w:rsidR="002D6607" w:rsidRPr="002D6607">
              <w:rPr>
                <w:rFonts w:asciiTheme="minorHAnsi" w:hAnsiTheme="minorHAnsi" w:cstheme="minorHAnsi"/>
              </w:rPr>
              <w:t>%</w:t>
            </w:r>
          </w:p>
        </w:tc>
      </w:tr>
      <w:tr w:rsidR="00377D58" w:rsidRPr="003A3197" w14:paraId="7ABF9882" w14:textId="77777777" w:rsidTr="00377D58">
        <w:trPr>
          <w:trHeight w:val="170"/>
        </w:trPr>
        <w:tc>
          <w:tcPr>
            <w:tcW w:w="5103" w:type="dxa"/>
            <w:noWrap/>
            <w:hideMark/>
          </w:tcPr>
          <w:p w14:paraId="0753DE1D"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Mathematics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Interdisciplinary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Applications</w:t>
            </w:r>
            <w:proofErr w:type="spellEnd"/>
          </w:p>
        </w:tc>
        <w:tc>
          <w:tcPr>
            <w:tcW w:w="1843" w:type="dxa"/>
            <w:noWrap/>
            <w:hideMark/>
          </w:tcPr>
          <w:p w14:paraId="377CB48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w:t>
            </w:r>
          </w:p>
        </w:tc>
        <w:tc>
          <w:tcPr>
            <w:tcW w:w="1979" w:type="dxa"/>
            <w:noWrap/>
            <w:hideMark/>
          </w:tcPr>
          <w:p w14:paraId="4627AA5D" w14:textId="1639097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1,6</w:t>
            </w:r>
            <w:r w:rsidR="002D6607" w:rsidRPr="002D6607">
              <w:rPr>
                <w:rFonts w:asciiTheme="minorHAnsi" w:hAnsiTheme="minorHAnsi" w:cstheme="minorHAnsi"/>
              </w:rPr>
              <w:t>%</w:t>
            </w:r>
          </w:p>
        </w:tc>
      </w:tr>
      <w:tr w:rsidR="00377D58" w:rsidRPr="003A3197" w14:paraId="7C803391" w14:textId="77777777" w:rsidTr="00377D58">
        <w:trPr>
          <w:trHeight w:val="170"/>
        </w:trPr>
        <w:tc>
          <w:tcPr>
            <w:tcW w:w="5103" w:type="dxa"/>
            <w:noWrap/>
            <w:hideMark/>
          </w:tcPr>
          <w:p w14:paraId="234AB48E"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Mechanics</w:t>
            </w:r>
            <w:proofErr w:type="spellEnd"/>
          </w:p>
        </w:tc>
        <w:tc>
          <w:tcPr>
            <w:tcW w:w="1843" w:type="dxa"/>
            <w:noWrap/>
            <w:hideMark/>
          </w:tcPr>
          <w:p w14:paraId="03FD72D9"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8</w:t>
            </w:r>
          </w:p>
        </w:tc>
        <w:tc>
          <w:tcPr>
            <w:tcW w:w="1979" w:type="dxa"/>
            <w:noWrap/>
            <w:hideMark/>
          </w:tcPr>
          <w:p w14:paraId="2D2B9858" w14:textId="3DBF629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1,3</w:t>
            </w:r>
            <w:r w:rsidR="002D6607" w:rsidRPr="002D6607">
              <w:rPr>
                <w:rFonts w:asciiTheme="minorHAnsi" w:hAnsiTheme="minorHAnsi" w:cstheme="minorHAnsi"/>
              </w:rPr>
              <w:t>%</w:t>
            </w:r>
          </w:p>
        </w:tc>
      </w:tr>
      <w:tr w:rsidR="00377D58" w:rsidRPr="003A3197" w14:paraId="7D847995" w14:textId="77777777" w:rsidTr="00377D58">
        <w:trPr>
          <w:trHeight w:val="170"/>
        </w:trPr>
        <w:tc>
          <w:tcPr>
            <w:tcW w:w="5103" w:type="dxa"/>
            <w:noWrap/>
            <w:hideMark/>
          </w:tcPr>
          <w:p w14:paraId="5D474C71"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Cybernetics</w:t>
            </w:r>
            <w:proofErr w:type="spellEnd"/>
          </w:p>
        </w:tc>
        <w:tc>
          <w:tcPr>
            <w:tcW w:w="1843" w:type="dxa"/>
            <w:noWrap/>
            <w:hideMark/>
          </w:tcPr>
          <w:p w14:paraId="134C742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7</w:t>
            </w:r>
          </w:p>
        </w:tc>
        <w:tc>
          <w:tcPr>
            <w:tcW w:w="1979" w:type="dxa"/>
            <w:noWrap/>
            <w:hideMark/>
          </w:tcPr>
          <w:p w14:paraId="7711B61D" w14:textId="5C461D6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r w:rsidR="002D6607" w:rsidRPr="002D6607">
              <w:rPr>
                <w:rFonts w:asciiTheme="minorHAnsi" w:hAnsiTheme="minorHAnsi" w:cstheme="minorHAnsi"/>
              </w:rPr>
              <w:t>%</w:t>
            </w:r>
          </w:p>
        </w:tc>
      </w:tr>
      <w:tr w:rsidR="00377D58" w:rsidRPr="003A3197" w14:paraId="40D1FC1D" w14:textId="77777777" w:rsidTr="00377D58">
        <w:trPr>
          <w:trHeight w:val="170"/>
        </w:trPr>
        <w:tc>
          <w:tcPr>
            <w:tcW w:w="5103" w:type="dxa"/>
            <w:noWrap/>
            <w:hideMark/>
          </w:tcPr>
          <w:p w14:paraId="5E393D7E"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Computer</w:t>
            </w:r>
            <w:proofErr w:type="spellEnd"/>
            <w:r w:rsidRPr="002D6607">
              <w:rPr>
                <w:rFonts w:asciiTheme="minorHAnsi" w:hAnsiTheme="minorHAnsi" w:cstheme="minorHAnsi"/>
              </w:rPr>
              <w:t xml:space="preserve"> Science Hardware </w:t>
            </w:r>
            <w:proofErr w:type="spellStart"/>
            <w:r w:rsidRPr="002D6607">
              <w:rPr>
                <w:rFonts w:asciiTheme="minorHAnsi" w:hAnsiTheme="minorHAnsi" w:cstheme="minorHAnsi"/>
              </w:rPr>
              <w:t>Architecture</w:t>
            </w:r>
            <w:proofErr w:type="spellEnd"/>
          </w:p>
        </w:tc>
        <w:tc>
          <w:tcPr>
            <w:tcW w:w="1843" w:type="dxa"/>
            <w:noWrap/>
            <w:hideMark/>
          </w:tcPr>
          <w:p w14:paraId="54F8E80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7</w:t>
            </w:r>
          </w:p>
        </w:tc>
        <w:tc>
          <w:tcPr>
            <w:tcW w:w="1979" w:type="dxa"/>
            <w:noWrap/>
            <w:hideMark/>
          </w:tcPr>
          <w:p w14:paraId="6BEB66C1" w14:textId="0B14FB64"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r w:rsidR="002D6607" w:rsidRPr="002D6607">
              <w:rPr>
                <w:rFonts w:asciiTheme="minorHAnsi" w:hAnsiTheme="minorHAnsi" w:cstheme="minorHAnsi"/>
              </w:rPr>
              <w:t>%</w:t>
            </w:r>
          </w:p>
        </w:tc>
      </w:tr>
      <w:tr w:rsidR="00377D58" w:rsidRPr="003A3197" w14:paraId="3478C2F6" w14:textId="77777777" w:rsidTr="00377D58">
        <w:trPr>
          <w:trHeight w:val="170"/>
        </w:trPr>
        <w:tc>
          <w:tcPr>
            <w:tcW w:w="5103" w:type="dxa"/>
            <w:noWrap/>
            <w:hideMark/>
          </w:tcPr>
          <w:p w14:paraId="52C1C411"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Multidisciplinary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Sciences</w:t>
            </w:r>
            <w:proofErr w:type="spellEnd"/>
          </w:p>
        </w:tc>
        <w:tc>
          <w:tcPr>
            <w:tcW w:w="1843" w:type="dxa"/>
            <w:noWrap/>
            <w:hideMark/>
          </w:tcPr>
          <w:p w14:paraId="6E8BB0B7"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7</w:t>
            </w:r>
          </w:p>
        </w:tc>
        <w:tc>
          <w:tcPr>
            <w:tcW w:w="1979" w:type="dxa"/>
            <w:noWrap/>
            <w:hideMark/>
          </w:tcPr>
          <w:p w14:paraId="000755F2" w14:textId="41AF37B1"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1,1</w:t>
            </w:r>
            <w:r w:rsidR="002D6607" w:rsidRPr="002D6607">
              <w:rPr>
                <w:rFonts w:asciiTheme="minorHAnsi" w:hAnsiTheme="minorHAnsi" w:cstheme="minorHAnsi"/>
              </w:rPr>
              <w:t>%</w:t>
            </w:r>
          </w:p>
        </w:tc>
      </w:tr>
      <w:tr w:rsidR="00377D58" w:rsidRPr="003A3197" w14:paraId="32EBE0E8" w14:textId="77777777" w:rsidTr="00377D58">
        <w:trPr>
          <w:trHeight w:val="170"/>
        </w:trPr>
        <w:tc>
          <w:tcPr>
            <w:tcW w:w="5103" w:type="dxa"/>
            <w:noWrap/>
            <w:hideMark/>
          </w:tcPr>
          <w:p w14:paraId="17DC2AFE"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Mathematics</w:t>
            </w:r>
            <w:proofErr w:type="spellEnd"/>
          </w:p>
        </w:tc>
        <w:tc>
          <w:tcPr>
            <w:tcW w:w="1843" w:type="dxa"/>
            <w:noWrap/>
            <w:hideMark/>
          </w:tcPr>
          <w:p w14:paraId="746A084B"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6</w:t>
            </w:r>
          </w:p>
        </w:tc>
        <w:tc>
          <w:tcPr>
            <w:tcW w:w="1979" w:type="dxa"/>
            <w:noWrap/>
            <w:hideMark/>
          </w:tcPr>
          <w:p w14:paraId="22CD2407" w14:textId="1626F995"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1,0</w:t>
            </w:r>
            <w:r w:rsidR="002D6607" w:rsidRPr="002D6607">
              <w:rPr>
                <w:rFonts w:asciiTheme="minorHAnsi" w:hAnsiTheme="minorHAnsi" w:cstheme="minorHAnsi"/>
              </w:rPr>
              <w:t>%</w:t>
            </w:r>
          </w:p>
        </w:tc>
      </w:tr>
      <w:tr w:rsidR="00377D58" w:rsidRPr="003A3197" w14:paraId="045B1D40" w14:textId="77777777" w:rsidTr="00377D58">
        <w:trPr>
          <w:trHeight w:val="170"/>
        </w:trPr>
        <w:tc>
          <w:tcPr>
            <w:tcW w:w="5103" w:type="dxa"/>
            <w:noWrap/>
            <w:hideMark/>
          </w:tcPr>
          <w:p w14:paraId="1E1FFF3F"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Education</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Scientific</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Disciplines</w:t>
            </w:r>
            <w:proofErr w:type="spellEnd"/>
          </w:p>
        </w:tc>
        <w:tc>
          <w:tcPr>
            <w:tcW w:w="1843" w:type="dxa"/>
            <w:noWrap/>
            <w:hideMark/>
          </w:tcPr>
          <w:p w14:paraId="4C8FDAF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5</w:t>
            </w:r>
          </w:p>
        </w:tc>
        <w:tc>
          <w:tcPr>
            <w:tcW w:w="1979" w:type="dxa"/>
            <w:noWrap/>
            <w:hideMark/>
          </w:tcPr>
          <w:p w14:paraId="45D12A93" w14:textId="14EC3822"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0,8</w:t>
            </w:r>
            <w:r w:rsidR="002D6607" w:rsidRPr="002D6607">
              <w:rPr>
                <w:rFonts w:asciiTheme="minorHAnsi" w:hAnsiTheme="minorHAnsi" w:cstheme="minorHAnsi"/>
              </w:rPr>
              <w:t>%</w:t>
            </w:r>
          </w:p>
        </w:tc>
      </w:tr>
      <w:tr w:rsidR="00377D58" w:rsidRPr="003A3197" w14:paraId="1E66B8CC" w14:textId="77777777" w:rsidTr="00377D58">
        <w:trPr>
          <w:trHeight w:val="170"/>
        </w:trPr>
        <w:tc>
          <w:tcPr>
            <w:tcW w:w="5103" w:type="dxa"/>
            <w:noWrap/>
            <w:hideMark/>
          </w:tcPr>
          <w:p w14:paraId="367DDD8B"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Chemical</w:t>
            </w:r>
            <w:proofErr w:type="spellEnd"/>
          </w:p>
        </w:tc>
        <w:tc>
          <w:tcPr>
            <w:tcW w:w="1843" w:type="dxa"/>
            <w:noWrap/>
            <w:hideMark/>
          </w:tcPr>
          <w:p w14:paraId="15A8E74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5</w:t>
            </w:r>
          </w:p>
        </w:tc>
        <w:tc>
          <w:tcPr>
            <w:tcW w:w="1979" w:type="dxa"/>
            <w:noWrap/>
            <w:hideMark/>
          </w:tcPr>
          <w:p w14:paraId="0BBE4B98" w14:textId="32D271A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0,8</w:t>
            </w:r>
            <w:r w:rsidR="002D6607" w:rsidRPr="002D6607">
              <w:rPr>
                <w:rFonts w:asciiTheme="minorHAnsi" w:hAnsiTheme="minorHAnsi" w:cstheme="minorHAnsi"/>
              </w:rPr>
              <w:t>%</w:t>
            </w:r>
          </w:p>
        </w:tc>
      </w:tr>
      <w:tr w:rsidR="00377D58" w:rsidRPr="003A3197" w14:paraId="369E6E97" w14:textId="77777777" w:rsidTr="00377D58">
        <w:trPr>
          <w:trHeight w:val="170"/>
        </w:trPr>
        <w:tc>
          <w:tcPr>
            <w:tcW w:w="5103" w:type="dxa"/>
            <w:noWrap/>
            <w:hideMark/>
          </w:tcPr>
          <w:p w14:paraId="65CC34E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Manufacturing</w:t>
            </w:r>
            <w:proofErr w:type="spellEnd"/>
          </w:p>
        </w:tc>
        <w:tc>
          <w:tcPr>
            <w:tcW w:w="1843" w:type="dxa"/>
            <w:noWrap/>
            <w:hideMark/>
          </w:tcPr>
          <w:p w14:paraId="6615CCF1"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4</w:t>
            </w:r>
          </w:p>
        </w:tc>
        <w:tc>
          <w:tcPr>
            <w:tcW w:w="1979" w:type="dxa"/>
            <w:noWrap/>
            <w:hideMark/>
          </w:tcPr>
          <w:p w14:paraId="6D6429A4" w14:textId="6A997A84"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0,7</w:t>
            </w:r>
            <w:r w:rsidR="002D6607" w:rsidRPr="002D6607">
              <w:rPr>
                <w:rFonts w:asciiTheme="minorHAnsi" w:hAnsiTheme="minorHAnsi" w:cstheme="minorHAnsi"/>
              </w:rPr>
              <w:t>%</w:t>
            </w:r>
          </w:p>
        </w:tc>
      </w:tr>
      <w:tr w:rsidR="00377D58" w:rsidRPr="003A3197" w14:paraId="352D07BE" w14:textId="77777777" w:rsidTr="00377D58">
        <w:trPr>
          <w:trHeight w:val="170"/>
        </w:trPr>
        <w:tc>
          <w:tcPr>
            <w:tcW w:w="5103" w:type="dxa"/>
            <w:noWrap/>
            <w:hideMark/>
          </w:tcPr>
          <w:p w14:paraId="770573FD"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Mechanical</w:t>
            </w:r>
            <w:proofErr w:type="spellEnd"/>
          </w:p>
        </w:tc>
        <w:tc>
          <w:tcPr>
            <w:tcW w:w="1843" w:type="dxa"/>
            <w:noWrap/>
            <w:hideMark/>
          </w:tcPr>
          <w:p w14:paraId="273FA8A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4</w:t>
            </w:r>
          </w:p>
        </w:tc>
        <w:tc>
          <w:tcPr>
            <w:tcW w:w="1979" w:type="dxa"/>
            <w:noWrap/>
            <w:hideMark/>
          </w:tcPr>
          <w:p w14:paraId="5035A5F8" w14:textId="1AD39971"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0,7</w:t>
            </w:r>
            <w:r w:rsidR="002D6607" w:rsidRPr="002D6607">
              <w:rPr>
                <w:rFonts w:asciiTheme="minorHAnsi" w:hAnsiTheme="minorHAnsi" w:cstheme="minorHAnsi"/>
              </w:rPr>
              <w:t>%</w:t>
            </w:r>
          </w:p>
        </w:tc>
      </w:tr>
      <w:tr w:rsidR="00377D58" w:rsidRPr="003A3197" w14:paraId="1DA79870" w14:textId="77777777" w:rsidTr="00377D58">
        <w:trPr>
          <w:trHeight w:val="170"/>
        </w:trPr>
        <w:tc>
          <w:tcPr>
            <w:tcW w:w="5103" w:type="dxa"/>
            <w:noWrap/>
            <w:hideMark/>
          </w:tcPr>
          <w:p w14:paraId="1B8EC60A"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Statistics</w:t>
            </w:r>
            <w:proofErr w:type="spellEnd"/>
            <w:r w:rsidRPr="002D6607">
              <w:rPr>
                <w:rFonts w:asciiTheme="minorHAnsi" w:hAnsiTheme="minorHAnsi" w:cstheme="minorHAnsi"/>
              </w:rPr>
              <w:t xml:space="preserve"> Probability</w:t>
            </w:r>
          </w:p>
        </w:tc>
        <w:tc>
          <w:tcPr>
            <w:tcW w:w="1843" w:type="dxa"/>
            <w:noWrap/>
            <w:hideMark/>
          </w:tcPr>
          <w:p w14:paraId="4F502215"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4</w:t>
            </w:r>
          </w:p>
        </w:tc>
        <w:tc>
          <w:tcPr>
            <w:tcW w:w="1979" w:type="dxa"/>
            <w:noWrap/>
            <w:hideMark/>
          </w:tcPr>
          <w:p w14:paraId="50385F29" w14:textId="24E190BF"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0,7</w:t>
            </w:r>
            <w:r w:rsidR="002D6607" w:rsidRPr="002D6607">
              <w:rPr>
                <w:rFonts w:asciiTheme="minorHAnsi" w:hAnsiTheme="minorHAnsi" w:cstheme="minorHAnsi"/>
              </w:rPr>
              <w:t>%</w:t>
            </w:r>
          </w:p>
        </w:tc>
      </w:tr>
      <w:tr w:rsidR="00377D58" w:rsidRPr="003A3197" w14:paraId="4926C5FD" w14:textId="77777777" w:rsidTr="00377D58">
        <w:trPr>
          <w:trHeight w:val="170"/>
        </w:trPr>
        <w:tc>
          <w:tcPr>
            <w:tcW w:w="5103" w:type="dxa"/>
            <w:noWrap/>
            <w:hideMark/>
          </w:tcPr>
          <w:p w14:paraId="418FD3C9"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Environmental</w:t>
            </w:r>
            <w:proofErr w:type="spellEnd"/>
          </w:p>
        </w:tc>
        <w:tc>
          <w:tcPr>
            <w:tcW w:w="1843" w:type="dxa"/>
            <w:noWrap/>
            <w:hideMark/>
          </w:tcPr>
          <w:p w14:paraId="45BC8A5B"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6D1491B5" w14:textId="6FDFF85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24C8588D" w14:textId="77777777" w:rsidTr="00377D58">
        <w:trPr>
          <w:trHeight w:val="170"/>
        </w:trPr>
        <w:tc>
          <w:tcPr>
            <w:tcW w:w="5103" w:type="dxa"/>
            <w:noWrap/>
            <w:hideMark/>
          </w:tcPr>
          <w:p w14:paraId="6F8650DA"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History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Philosophy</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Of</w:t>
            </w:r>
            <w:proofErr w:type="spellEnd"/>
            <w:r w:rsidRPr="002D6607">
              <w:rPr>
                <w:rFonts w:asciiTheme="minorHAnsi" w:hAnsiTheme="minorHAnsi" w:cstheme="minorHAnsi"/>
              </w:rPr>
              <w:t xml:space="preserve"> Science</w:t>
            </w:r>
          </w:p>
        </w:tc>
        <w:tc>
          <w:tcPr>
            <w:tcW w:w="1843" w:type="dxa"/>
            <w:noWrap/>
            <w:hideMark/>
          </w:tcPr>
          <w:p w14:paraId="0ED8A22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27D15576" w14:textId="5FA5E92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65B9C70A" w14:textId="77777777" w:rsidTr="00377D58">
        <w:trPr>
          <w:trHeight w:val="170"/>
        </w:trPr>
        <w:tc>
          <w:tcPr>
            <w:tcW w:w="5103" w:type="dxa"/>
            <w:noWrap/>
            <w:hideMark/>
          </w:tcPr>
          <w:p w14:paraId="34F9D40B"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Management</w:t>
            </w:r>
          </w:p>
        </w:tc>
        <w:tc>
          <w:tcPr>
            <w:tcW w:w="1843" w:type="dxa"/>
            <w:noWrap/>
            <w:hideMark/>
          </w:tcPr>
          <w:p w14:paraId="6F48740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4997F5B4" w14:textId="4C04F6D5"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0FBA3EED" w14:textId="77777777" w:rsidTr="00377D58">
        <w:trPr>
          <w:trHeight w:val="170"/>
        </w:trPr>
        <w:tc>
          <w:tcPr>
            <w:tcW w:w="5103" w:type="dxa"/>
            <w:noWrap/>
            <w:hideMark/>
          </w:tcPr>
          <w:p w14:paraId="2315C3DE"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Nanoscience</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Nanotechnology</w:t>
            </w:r>
            <w:proofErr w:type="spellEnd"/>
          </w:p>
        </w:tc>
        <w:tc>
          <w:tcPr>
            <w:tcW w:w="1843" w:type="dxa"/>
            <w:noWrap/>
            <w:hideMark/>
          </w:tcPr>
          <w:p w14:paraId="1507F172"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6CC65510" w14:textId="7D6DD9A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63F2190E" w14:textId="77777777" w:rsidTr="00377D58">
        <w:trPr>
          <w:trHeight w:val="170"/>
        </w:trPr>
        <w:tc>
          <w:tcPr>
            <w:tcW w:w="5103" w:type="dxa"/>
            <w:noWrap/>
            <w:hideMark/>
          </w:tcPr>
          <w:p w14:paraId="770CC42A"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Physics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Condensed</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Matter</w:t>
            </w:r>
            <w:proofErr w:type="spellEnd"/>
          </w:p>
        </w:tc>
        <w:tc>
          <w:tcPr>
            <w:tcW w:w="1843" w:type="dxa"/>
            <w:noWrap/>
            <w:hideMark/>
          </w:tcPr>
          <w:p w14:paraId="3FCE76B2"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6EAC52D1" w14:textId="784E18D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45C4AEEA" w14:textId="77777777" w:rsidTr="00377D58">
        <w:trPr>
          <w:trHeight w:val="170"/>
        </w:trPr>
        <w:tc>
          <w:tcPr>
            <w:tcW w:w="5103" w:type="dxa"/>
            <w:noWrap/>
            <w:hideMark/>
          </w:tcPr>
          <w:p w14:paraId="59B8151C"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Physics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Mathematical</w:t>
            </w:r>
            <w:proofErr w:type="spellEnd"/>
          </w:p>
        </w:tc>
        <w:tc>
          <w:tcPr>
            <w:tcW w:w="1843" w:type="dxa"/>
            <w:noWrap/>
            <w:hideMark/>
          </w:tcPr>
          <w:p w14:paraId="060ECA03"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00688BB7" w14:textId="334F992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3B914452" w14:textId="77777777" w:rsidTr="00377D58">
        <w:trPr>
          <w:trHeight w:val="170"/>
        </w:trPr>
        <w:tc>
          <w:tcPr>
            <w:tcW w:w="5103" w:type="dxa"/>
            <w:noWrap/>
            <w:hideMark/>
          </w:tcPr>
          <w:p w14:paraId="25773322"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Polymer Science</w:t>
            </w:r>
          </w:p>
        </w:tc>
        <w:tc>
          <w:tcPr>
            <w:tcW w:w="1843" w:type="dxa"/>
            <w:noWrap/>
            <w:hideMark/>
          </w:tcPr>
          <w:p w14:paraId="68F16555"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3</w:t>
            </w:r>
          </w:p>
        </w:tc>
        <w:tc>
          <w:tcPr>
            <w:tcW w:w="1979" w:type="dxa"/>
            <w:noWrap/>
            <w:hideMark/>
          </w:tcPr>
          <w:p w14:paraId="0FC960BF" w14:textId="18E2E31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0,5</w:t>
            </w:r>
            <w:r w:rsidR="002D6607" w:rsidRPr="002D6607">
              <w:rPr>
                <w:rFonts w:asciiTheme="minorHAnsi" w:hAnsiTheme="minorHAnsi" w:cstheme="minorHAnsi"/>
              </w:rPr>
              <w:t>%</w:t>
            </w:r>
          </w:p>
        </w:tc>
      </w:tr>
      <w:tr w:rsidR="00377D58" w:rsidRPr="003A3197" w14:paraId="37D9C52D" w14:textId="77777777" w:rsidTr="00377D58">
        <w:trPr>
          <w:trHeight w:val="170"/>
        </w:trPr>
        <w:tc>
          <w:tcPr>
            <w:tcW w:w="5103" w:type="dxa"/>
            <w:noWrap/>
            <w:hideMark/>
          </w:tcPr>
          <w:p w14:paraId="4EF6DBD3"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Business</w:t>
            </w:r>
          </w:p>
        </w:tc>
        <w:tc>
          <w:tcPr>
            <w:tcW w:w="1843" w:type="dxa"/>
            <w:noWrap/>
            <w:hideMark/>
          </w:tcPr>
          <w:p w14:paraId="6F5C05EA"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385BE129" w14:textId="6BBCBA44"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0C4937D4" w14:textId="77777777" w:rsidTr="00377D58">
        <w:trPr>
          <w:trHeight w:val="170"/>
        </w:trPr>
        <w:tc>
          <w:tcPr>
            <w:tcW w:w="5103" w:type="dxa"/>
            <w:noWrap/>
            <w:hideMark/>
          </w:tcPr>
          <w:p w14:paraId="386E1CAD"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Education</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Educational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Research</w:t>
            </w:r>
            <w:proofErr w:type="spellEnd"/>
          </w:p>
        </w:tc>
        <w:tc>
          <w:tcPr>
            <w:tcW w:w="1843" w:type="dxa"/>
            <w:noWrap/>
            <w:hideMark/>
          </w:tcPr>
          <w:p w14:paraId="734EDDB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339C3FD2" w14:textId="1B8C9129"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57BA1ECB" w14:textId="77777777" w:rsidTr="00377D58">
        <w:trPr>
          <w:trHeight w:val="170"/>
        </w:trPr>
        <w:tc>
          <w:tcPr>
            <w:tcW w:w="5103" w:type="dxa"/>
            <w:noWrap/>
            <w:hideMark/>
          </w:tcPr>
          <w:p w14:paraId="6FEF8000"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Engineering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Biomedical</w:t>
            </w:r>
            <w:proofErr w:type="spellEnd"/>
          </w:p>
        </w:tc>
        <w:tc>
          <w:tcPr>
            <w:tcW w:w="1843" w:type="dxa"/>
            <w:noWrap/>
            <w:hideMark/>
          </w:tcPr>
          <w:p w14:paraId="520E84D9"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120B549F" w14:textId="1EEFD4C6"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19D899CF" w14:textId="77777777" w:rsidTr="00377D58">
        <w:trPr>
          <w:trHeight w:val="170"/>
        </w:trPr>
        <w:tc>
          <w:tcPr>
            <w:tcW w:w="5103" w:type="dxa"/>
            <w:noWrap/>
            <w:hideMark/>
          </w:tcPr>
          <w:p w14:paraId="1A3C3315"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Imaging</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Photographic</w:t>
            </w:r>
            <w:proofErr w:type="spellEnd"/>
            <w:r w:rsidRPr="002D6607">
              <w:rPr>
                <w:rFonts w:asciiTheme="minorHAnsi" w:hAnsiTheme="minorHAnsi" w:cstheme="minorHAnsi"/>
              </w:rPr>
              <w:t xml:space="preserve"> Technology</w:t>
            </w:r>
          </w:p>
        </w:tc>
        <w:tc>
          <w:tcPr>
            <w:tcW w:w="1843" w:type="dxa"/>
            <w:noWrap/>
            <w:hideMark/>
          </w:tcPr>
          <w:p w14:paraId="12805E3C"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61ABE0B6" w14:textId="6156011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35729706" w14:textId="77777777" w:rsidTr="00377D58">
        <w:trPr>
          <w:trHeight w:val="170"/>
        </w:trPr>
        <w:tc>
          <w:tcPr>
            <w:tcW w:w="5103" w:type="dxa"/>
            <w:noWrap/>
            <w:hideMark/>
          </w:tcPr>
          <w:p w14:paraId="25915F0F"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Materials</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Coatings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Films</w:t>
            </w:r>
            <w:proofErr w:type="spellEnd"/>
          </w:p>
        </w:tc>
        <w:tc>
          <w:tcPr>
            <w:tcW w:w="1843" w:type="dxa"/>
            <w:noWrap/>
            <w:hideMark/>
          </w:tcPr>
          <w:p w14:paraId="54F8998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60263957" w14:textId="2BF278A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5788A5C2" w14:textId="77777777" w:rsidTr="00377D58">
        <w:trPr>
          <w:trHeight w:val="170"/>
        </w:trPr>
        <w:tc>
          <w:tcPr>
            <w:tcW w:w="5103" w:type="dxa"/>
            <w:noWrap/>
            <w:hideMark/>
          </w:tcPr>
          <w:p w14:paraId="0818818C"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Materials</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Composites</w:t>
            </w:r>
            <w:proofErr w:type="spellEnd"/>
          </w:p>
        </w:tc>
        <w:tc>
          <w:tcPr>
            <w:tcW w:w="1843" w:type="dxa"/>
            <w:noWrap/>
            <w:hideMark/>
          </w:tcPr>
          <w:p w14:paraId="2F2E8C76"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27CF51FA" w14:textId="6F8E6C40"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3A79C5F6" w14:textId="77777777" w:rsidTr="00377D58">
        <w:trPr>
          <w:trHeight w:val="170"/>
        </w:trPr>
        <w:tc>
          <w:tcPr>
            <w:tcW w:w="5103" w:type="dxa"/>
            <w:noWrap/>
            <w:hideMark/>
          </w:tcPr>
          <w:p w14:paraId="304BD75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Physics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Multidisciplinary</w:t>
            </w:r>
            <w:proofErr w:type="spellEnd"/>
          </w:p>
        </w:tc>
        <w:tc>
          <w:tcPr>
            <w:tcW w:w="1843" w:type="dxa"/>
            <w:noWrap/>
            <w:hideMark/>
          </w:tcPr>
          <w:p w14:paraId="68904871"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02380739" w14:textId="40A9ECA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24832682" w14:textId="77777777" w:rsidTr="00377D58">
        <w:trPr>
          <w:trHeight w:val="170"/>
        </w:trPr>
        <w:tc>
          <w:tcPr>
            <w:tcW w:w="5103" w:type="dxa"/>
            <w:noWrap/>
            <w:hideMark/>
          </w:tcPr>
          <w:p w14:paraId="6CAC474F"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Planning</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Development</w:t>
            </w:r>
            <w:proofErr w:type="spellEnd"/>
          </w:p>
        </w:tc>
        <w:tc>
          <w:tcPr>
            <w:tcW w:w="1843" w:type="dxa"/>
            <w:noWrap/>
            <w:hideMark/>
          </w:tcPr>
          <w:p w14:paraId="2838837C"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1B18E12C" w14:textId="167B891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63670C00" w14:textId="77777777" w:rsidTr="00377D58">
        <w:trPr>
          <w:trHeight w:val="170"/>
        </w:trPr>
        <w:tc>
          <w:tcPr>
            <w:tcW w:w="5103" w:type="dxa"/>
            <w:noWrap/>
            <w:hideMark/>
          </w:tcPr>
          <w:p w14:paraId="566914AE"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 xml:space="preserve">Public </w:t>
            </w:r>
            <w:proofErr w:type="spellStart"/>
            <w:r w:rsidRPr="002D6607">
              <w:rPr>
                <w:rFonts w:asciiTheme="minorHAnsi" w:hAnsiTheme="minorHAnsi" w:cstheme="minorHAnsi"/>
              </w:rPr>
              <w:t>Environmental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Occupational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Health</w:t>
            </w:r>
            <w:proofErr w:type="spellEnd"/>
          </w:p>
        </w:tc>
        <w:tc>
          <w:tcPr>
            <w:tcW w:w="1843" w:type="dxa"/>
            <w:noWrap/>
            <w:hideMark/>
          </w:tcPr>
          <w:p w14:paraId="184B2DAE"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17243738" w14:textId="01BEFC71"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5820B291" w14:textId="77777777" w:rsidTr="00377D58">
        <w:trPr>
          <w:trHeight w:val="170"/>
        </w:trPr>
        <w:tc>
          <w:tcPr>
            <w:tcW w:w="5103" w:type="dxa"/>
            <w:noWrap/>
            <w:hideMark/>
          </w:tcPr>
          <w:p w14:paraId="03443FBC"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Social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Sciences</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Mathematical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Methods</w:t>
            </w:r>
            <w:proofErr w:type="spellEnd"/>
          </w:p>
        </w:tc>
        <w:tc>
          <w:tcPr>
            <w:tcW w:w="1843" w:type="dxa"/>
            <w:noWrap/>
            <w:hideMark/>
          </w:tcPr>
          <w:p w14:paraId="6C4DB9B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7CDA2740" w14:textId="61AA80AF"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2FEF711F" w14:textId="77777777" w:rsidTr="00377D58">
        <w:trPr>
          <w:trHeight w:val="170"/>
        </w:trPr>
        <w:tc>
          <w:tcPr>
            <w:tcW w:w="5103" w:type="dxa"/>
            <w:noWrap/>
            <w:hideMark/>
          </w:tcPr>
          <w:p w14:paraId="796F494D"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Thermodynamics</w:t>
            </w:r>
            <w:proofErr w:type="spellEnd"/>
          </w:p>
        </w:tc>
        <w:tc>
          <w:tcPr>
            <w:tcW w:w="1843" w:type="dxa"/>
            <w:noWrap/>
            <w:hideMark/>
          </w:tcPr>
          <w:p w14:paraId="3D5C0D01"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2</w:t>
            </w:r>
          </w:p>
        </w:tc>
        <w:tc>
          <w:tcPr>
            <w:tcW w:w="1979" w:type="dxa"/>
            <w:noWrap/>
            <w:hideMark/>
          </w:tcPr>
          <w:p w14:paraId="0F6BA6EC" w14:textId="050A5053"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0,3</w:t>
            </w:r>
            <w:r w:rsidR="002D6607" w:rsidRPr="002D6607">
              <w:rPr>
                <w:rFonts w:asciiTheme="minorHAnsi" w:hAnsiTheme="minorHAnsi" w:cstheme="minorHAnsi"/>
              </w:rPr>
              <w:t>%</w:t>
            </w:r>
          </w:p>
        </w:tc>
      </w:tr>
      <w:tr w:rsidR="00377D58" w:rsidRPr="003A3197" w14:paraId="53F8D4F9" w14:textId="77777777" w:rsidTr="00377D58">
        <w:trPr>
          <w:trHeight w:val="170"/>
        </w:trPr>
        <w:tc>
          <w:tcPr>
            <w:tcW w:w="5103" w:type="dxa"/>
            <w:noWrap/>
            <w:hideMark/>
          </w:tcPr>
          <w:p w14:paraId="0FD36D62"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Construction</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Building</w:t>
            </w:r>
            <w:proofErr w:type="spellEnd"/>
            <w:r w:rsidRPr="002D6607">
              <w:rPr>
                <w:rFonts w:asciiTheme="minorHAnsi" w:hAnsiTheme="minorHAnsi" w:cstheme="minorHAnsi"/>
              </w:rPr>
              <w:t xml:space="preserve"> Technology</w:t>
            </w:r>
          </w:p>
        </w:tc>
        <w:tc>
          <w:tcPr>
            <w:tcW w:w="1843" w:type="dxa"/>
            <w:noWrap/>
            <w:hideMark/>
          </w:tcPr>
          <w:p w14:paraId="3D18082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5DFD281D" w14:textId="23755A9F"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6E6BBF10" w14:textId="77777777" w:rsidTr="00377D58">
        <w:trPr>
          <w:trHeight w:val="170"/>
        </w:trPr>
        <w:tc>
          <w:tcPr>
            <w:tcW w:w="5103" w:type="dxa"/>
            <w:noWrap/>
            <w:hideMark/>
          </w:tcPr>
          <w:p w14:paraId="0C0F38A4"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Electrochemistry</w:t>
            </w:r>
            <w:proofErr w:type="spellEnd"/>
          </w:p>
        </w:tc>
        <w:tc>
          <w:tcPr>
            <w:tcW w:w="1843" w:type="dxa"/>
            <w:noWrap/>
            <w:hideMark/>
          </w:tcPr>
          <w:p w14:paraId="3EFC996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7B971774" w14:textId="3ABA93AB"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43CAAF7A" w14:textId="77777777" w:rsidTr="00377D58">
        <w:trPr>
          <w:trHeight w:val="170"/>
        </w:trPr>
        <w:tc>
          <w:tcPr>
            <w:tcW w:w="5103" w:type="dxa"/>
            <w:noWrap/>
            <w:hideMark/>
          </w:tcPr>
          <w:p w14:paraId="368DC7D1"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Environmental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Studies</w:t>
            </w:r>
            <w:proofErr w:type="spellEnd"/>
          </w:p>
        </w:tc>
        <w:tc>
          <w:tcPr>
            <w:tcW w:w="1843" w:type="dxa"/>
            <w:noWrap/>
            <w:hideMark/>
          </w:tcPr>
          <w:p w14:paraId="78377244"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022796A3" w14:textId="65CAE6AC"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5066835D" w14:textId="77777777" w:rsidTr="00377D58">
        <w:trPr>
          <w:trHeight w:val="170"/>
        </w:trPr>
        <w:tc>
          <w:tcPr>
            <w:tcW w:w="5103" w:type="dxa"/>
            <w:noWrap/>
            <w:hideMark/>
          </w:tcPr>
          <w:p w14:paraId="51BAA101" w14:textId="77777777" w:rsidR="00377D58" w:rsidRPr="002D6607" w:rsidRDefault="00377D58" w:rsidP="00377D58">
            <w:pPr>
              <w:spacing w:before="20" w:after="20"/>
              <w:rPr>
                <w:rFonts w:asciiTheme="minorHAnsi" w:hAnsiTheme="minorHAnsi" w:cstheme="minorHAnsi"/>
              </w:rPr>
            </w:pPr>
            <w:r w:rsidRPr="002D6607">
              <w:rPr>
                <w:rFonts w:asciiTheme="minorHAnsi" w:hAnsiTheme="minorHAnsi" w:cstheme="minorHAnsi"/>
              </w:rPr>
              <w:t xml:space="preserve">Green </w:t>
            </w:r>
            <w:proofErr w:type="spellStart"/>
            <w:r w:rsidRPr="002D6607">
              <w:rPr>
                <w:rFonts w:asciiTheme="minorHAnsi" w:hAnsiTheme="minorHAnsi" w:cstheme="minorHAnsi"/>
              </w:rPr>
              <w:t>Sustainable</w:t>
            </w:r>
            <w:proofErr w:type="spellEnd"/>
            <w:r w:rsidRPr="002D6607">
              <w:rPr>
                <w:rFonts w:asciiTheme="minorHAnsi" w:hAnsiTheme="minorHAnsi" w:cstheme="minorHAnsi"/>
              </w:rPr>
              <w:t xml:space="preserve"> Science Technology</w:t>
            </w:r>
          </w:p>
        </w:tc>
        <w:tc>
          <w:tcPr>
            <w:tcW w:w="1843" w:type="dxa"/>
            <w:noWrap/>
            <w:hideMark/>
          </w:tcPr>
          <w:p w14:paraId="7FBF915B"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733842C5" w14:textId="748277BF"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15FF9386" w14:textId="77777777" w:rsidTr="00377D58">
        <w:trPr>
          <w:trHeight w:val="170"/>
        </w:trPr>
        <w:tc>
          <w:tcPr>
            <w:tcW w:w="5103" w:type="dxa"/>
            <w:noWrap/>
            <w:hideMark/>
          </w:tcPr>
          <w:p w14:paraId="07CA741C"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Logic</w:t>
            </w:r>
            <w:proofErr w:type="spellEnd"/>
          </w:p>
        </w:tc>
        <w:tc>
          <w:tcPr>
            <w:tcW w:w="1843" w:type="dxa"/>
            <w:noWrap/>
            <w:hideMark/>
          </w:tcPr>
          <w:p w14:paraId="7CD50A2B"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13F41613" w14:textId="49A8199E"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23E7F20F" w14:textId="77777777" w:rsidTr="00377D58">
        <w:trPr>
          <w:trHeight w:val="170"/>
        </w:trPr>
        <w:tc>
          <w:tcPr>
            <w:tcW w:w="5103" w:type="dxa"/>
            <w:noWrap/>
            <w:hideMark/>
          </w:tcPr>
          <w:p w14:paraId="08CB2D2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Materials</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Biomaterials</w:t>
            </w:r>
            <w:proofErr w:type="spellEnd"/>
          </w:p>
        </w:tc>
        <w:tc>
          <w:tcPr>
            <w:tcW w:w="1843" w:type="dxa"/>
            <w:noWrap/>
            <w:hideMark/>
          </w:tcPr>
          <w:p w14:paraId="758F46B1"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1497F03C" w14:textId="4FD34C1A"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64C2D580" w14:textId="77777777" w:rsidTr="00377D58">
        <w:trPr>
          <w:trHeight w:val="170"/>
        </w:trPr>
        <w:tc>
          <w:tcPr>
            <w:tcW w:w="5103" w:type="dxa"/>
            <w:noWrap/>
            <w:hideMark/>
          </w:tcPr>
          <w:p w14:paraId="143DEF23"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Materials</w:t>
            </w:r>
            <w:proofErr w:type="spellEnd"/>
            <w:r w:rsidRPr="002D6607">
              <w:rPr>
                <w:rFonts w:asciiTheme="minorHAnsi" w:hAnsiTheme="minorHAnsi" w:cstheme="minorHAnsi"/>
              </w:rPr>
              <w:t xml:space="preserve"> Science </w:t>
            </w:r>
            <w:proofErr w:type="spellStart"/>
            <w:r w:rsidRPr="002D6607">
              <w:rPr>
                <w:rFonts w:asciiTheme="minorHAnsi" w:hAnsiTheme="minorHAnsi" w:cstheme="minorHAnsi"/>
              </w:rPr>
              <w:t>Characterization</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Testing</w:t>
            </w:r>
            <w:proofErr w:type="spellEnd"/>
          </w:p>
        </w:tc>
        <w:tc>
          <w:tcPr>
            <w:tcW w:w="1843" w:type="dxa"/>
            <w:noWrap/>
            <w:hideMark/>
          </w:tcPr>
          <w:p w14:paraId="270BC258"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092B7F64" w14:textId="0AF09306"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45919429" w14:textId="77777777" w:rsidTr="00377D58">
        <w:trPr>
          <w:trHeight w:val="170"/>
        </w:trPr>
        <w:tc>
          <w:tcPr>
            <w:tcW w:w="5103" w:type="dxa"/>
            <w:noWrap/>
            <w:hideMark/>
          </w:tcPr>
          <w:p w14:paraId="218575DB"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Mathematical</w:t>
            </w:r>
            <w:proofErr w:type="spellEnd"/>
            <w:r w:rsidRPr="002D6607">
              <w:rPr>
                <w:rFonts w:asciiTheme="minorHAnsi" w:hAnsiTheme="minorHAnsi" w:cstheme="minorHAnsi"/>
              </w:rPr>
              <w:t xml:space="preserve"> </w:t>
            </w:r>
            <w:proofErr w:type="spellStart"/>
            <w:r w:rsidRPr="002D6607">
              <w:rPr>
                <w:rFonts w:asciiTheme="minorHAnsi" w:hAnsiTheme="minorHAnsi" w:cstheme="minorHAnsi"/>
              </w:rPr>
              <w:t>Computational</w:t>
            </w:r>
            <w:proofErr w:type="spellEnd"/>
            <w:r w:rsidRPr="002D6607">
              <w:rPr>
                <w:rFonts w:asciiTheme="minorHAnsi" w:hAnsiTheme="minorHAnsi" w:cstheme="minorHAnsi"/>
              </w:rPr>
              <w:t xml:space="preserve"> Biology</w:t>
            </w:r>
          </w:p>
        </w:tc>
        <w:tc>
          <w:tcPr>
            <w:tcW w:w="1843" w:type="dxa"/>
            <w:noWrap/>
            <w:hideMark/>
          </w:tcPr>
          <w:p w14:paraId="18070AAF"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613190EC" w14:textId="738EDF3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r w:rsidR="00377D58" w:rsidRPr="003A3197" w14:paraId="57205892" w14:textId="77777777" w:rsidTr="00377D58">
        <w:trPr>
          <w:trHeight w:val="170"/>
        </w:trPr>
        <w:tc>
          <w:tcPr>
            <w:tcW w:w="5103" w:type="dxa"/>
            <w:noWrap/>
            <w:hideMark/>
          </w:tcPr>
          <w:p w14:paraId="7CEDCE58" w14:textId="77777777" w:rsidR="00377D58" w:rsidRPr="002D6607" w:rsidRDefault="00377D58" w:rsidP="00377D58">
            <w:pPr>
              <w:spacing w:before="20" w:after="20"/>
              <w:rPr>
                <w:rFonts w:asciiTheme="minorHAnsi" w:hAnsiTheme="minorHAnsi" w:cstheme="minorHAnsi"/>
              </w:rPr>
            </w:pPr>
            <w:proofErr w:type="spellStart"/>
            <w:r w:rsidRPr="002D6607">
              <w:rPr>
                <w:rFonts w:asciiTheme="minorHAnsi" w:hAnsiTheme="minorHAnsi" w:cstheme="minorHAnsi"/>
              </w:rPr>
              <w:t>Transportation</w:t>
            </w:r>
            <w:proofErr w:type="spellEnd"/>
          </w:p>
        </w:tc>
        <w:tc>
          <w:tcPr>
            <w:tcW w:w="1843" w:type="dxa"/>
            <w:noWrap/>
            <w:hideMark/>
          </w:tcPr>
          <w:p w14:paraId="4A1203EC" w14:textId="77777777"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1</w:t>
            </w:r>
          </w:p>
        </w:tc>
        <w:tc>
          <w:tcPr>
            <w:tcW w:w="1979" w:type="dxa"/>
            <w:noWrap/>
            <w:hideMark/>
          </w:tcPr>
          <w:p w14:paraId="302D5B9D" w14:textId="5F974FA9" w:rsidR="00377D58" w:rsidRPr="002D6607" w:rsidRDefault="00377D58" w:rsidP="00377D58">
            <w:pPr>
              <w:spacing w:before="20" w:after="20"/>
              <w:jc w:val="center"/>
              <w:rPr>
                <w:rFonts w:asciiTheme="minorHAnsi" w:hAnsiTheme="minorHAnsi" w:cstheme="minorHAnsi"/>
              </w:rPr>
            </w:pPr>
            <w:r w:rsidRPr="002D6607">
              <w:rPr>
                <w:rFonts w:asciiTheme="minorHAnsi" w:hAnsiTheme="minorHAnsi" w:cstheme="minorHAnsi"/>
              </w:rPr>
              <w:t>0,2</w:t>
            </w:r>
            <w:r w:rsidR="002D6607" w:rsidRPr="002D6607">
              <w:rPr>
                <w:rFonts w:asciiTheme="minorHAnsi" w:hAnsiTheme="minorHAnsi" w:cstheme="minorHAnsi"/>
              </w:rPr>
              <w:t>%</w:t>
            </w:r>
          </w:p>
        </w:tc>
      </w:tr>
    </w:tbl>
    <w:p w14:paraId="0EF2BE45" w14:textId="78AFC6AB" w:rsidR="00377D58" w:rsidRDefault="00377D58" w:rsidP="00377D58"/>
    <w:p w14:paraId="0A657B5F" w14:textId="77777777" w:rsidR="00346D98" w:rsidRPr="003A3197" w:rsidRDefault="00346D98" w:rsidP="00377D58"/>
    <w:p w14:paraId="117A1FC1" w14:textId="1A66FF36" w:rsidR="00377D58" w:rsidRPr="003A3197" w:rsidRDefault="00377D58" w:rsidP="00377D58">
      <w:pPr>
        <w:pStyle w:val="Titulek"/>
        <w:rPr>
          <w:szCs w:val="20"/>
        </w:rPr>
      </w:pPr>
      <w:r w:rsidRPr="003A3197">
        <w:lastRenderedPageBreak/>
        <w:t xml:space="preserve">Tabulka </w:t>
      </w:r>
      <w:r w:rsidR="00A73DC1">
        <w:rPr>
          <w:noProof/>
        </w:rPr>
        <w:fldChar w:fldCharType="begin"/>
      </w:r>
      <w:r w:rsidR="00A73DC1">
        <w:rPr>
          <w:noProof/>
        </w:rPr>
        <w:instrText xml:space="preserve"> SEQ Tabulka \* ARABIC </w:instrText>
      </w:r>
      <w:r w:rsidR="00A73DC1">
        <w:rPr>
          <w:noProof/>
        </w:rPr>
        <w:fldChar w:fldCharType="separate"/>
      </w:r>
      <w:r w:rsidR="004E7681">
        <w:rPr>
          <w:noProof/>
        </w:rPr>
        <w:t>2</w:t>
      </w:r>
      <w:r w:rsidR="00A73DC1">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377D58" w:rsidRPr="00465CB3" w14:paraId="220E8516" w14:textId="77777777" w:rsidTr="00377D58">
        <w:trPr>
          <w:trHeight w:val="283"/>
        </w:trPr>
        <w:tc>
          <w:tcPr>
            <w:tcW w:w="5103" w:type="dxa"/>
            <w:noWrap/>
            <w:vAlign w:val="center"/>
            <w:hideMark/>
          </w:tcPr>
          <w:p w14:paraId="1520FBEB" w14:textId="77777777" w:rsidR="00377D58" w:rsidRPr="002D6607" w:rsidRDefault="00377D58" w:rsidP="00377D58">
            <w:pPr>
              <w:pStyle w:val="Default"/>
              <w:jc w:val="center"/>
              <w:rPr>
                <w:rFonts w:asciiTheme="minorHAnsi" w:hAnsiTheme="minorHAnsi"/>
                <w:b/>
                <w:szCs w:val="20"/>
              </w:rPr>
            </w:pPr>
            <w:r w:rsidRPr="002D6607">
              <w:rPr>
                <w:rFonts w:asciiTheme="minorHAnsi" w:hAnsiTheme="minorHAnsi"/>
                <w:b/>
                <w:szCs w:val="20"/>
              </w:rPr>
              <w:t xml:space="preserve">SCOPUS </w:t>
            </w:r>
            <w:proofErr w:type="spellStart"/>
            <w:r w:rsidRPr="002D6607">
              <w:rPr>
                <w:rFonts w:asciiTheme="minorHAnsi" w:hAnsiTheme="minorHAnsi"/>
                <w:b/>
                <w:szCs w:val="20"/>
              </w:rPr>
              <w:t>subject</w:t>
            </w:r>
            <w:proofErr w:type="spellEnd"/>
            <w:r w:rsidRPr="002D6607">
              <w:rPr>
                <w:rFonts w:asciiTheme="minorHAnsi" w:hAnsiTheme="minorHAnsi"/>
                <w:b/>
                <w:szCs w:val="20"/>
              </w:rPr>
              <w:t xml:space="preserve"> Area</w:t>
            </w:r>
          </w:p>
        </w:tc>
        <w:tc>
          <w:tcPr>
            <w:tcW w:w="1832" w:type="dxa"/>
            <w:noWrap/>
            <w:vAlign w:val="center"/>
            <w:hideMark/>
          </w:tcPr>
          <w:p w14:paraId="2D6D20D1" w14:textId="77777777" w:rsidR="00377D58" w:rsidRPr="002D6607" w:rsidRDefault="00377D58" w:rsidP="00377D58">
            <w:pPr>
              <w:pStyle w:val="Default"/>
              <w:jc w:val="center"/>
              <w:rPr>
                <w:rFonts w:asciiTheme="minorHAnsi" w:hAnsiTheme="minorHAnsi"/>
                <w:b/>
                <w:szCs w:val="20"/>
              </w:rPr>
            </w:pPr>
            <w:r w:rsidRPr="002D6607">
              <w:rPr>
                <w:rFonts w:asciiTheme="minorHAnsi" w:hAnsiTheme="minorHAnsi"/>
                <w:b/>
                <w:szCs w:val="20"/>
              </w:rPr>
              <w:t>Počet záznamů</w:t>
            </w:r>
          </w:p>
        </w:tc>
        <w:tc>
          <w:tcPr>
            <w:tcW w:w="1995" w:type="dxa"/>
            <w:noWrap/>
            <w:vAlign w:val="center"/>
            <w:hideMark/>
          </w:tcPr>
          <w:p w14:paraId="4E90BF7A" w14:textId="77777777" w:rsidR="00377D58" w:rsidRPr="002D6607" w:rsidRDefault="00377D58" w:rsidP="00377D58">
            <w:pPr>
              <w:pStyle w:val="Default"/>
              <w:jc w:val="center"/>
              <w:rPr>
                <w:rFonts w:asciiTheme="minorHAnsi" w:hAnsiTheme="minorHAnsi"/>
                <w:b/>
                <w:szCs w:val="20"/>
              </w:rPr>
            </w:pPr>
            <w:r w:rsidRPr="002D6607">
              <w:rPr>
                <w:rFonts w:asciiTheme="minorHAnsi" w:hAnsiTheme="minorHAnsi"/>
                <w:b/>
                <w:szCs w:val="20"/>
              </w:rPr>
              <w:t>Procentuální podíl z </w:t>
            </w:r>
            <w:proofErr w:type="spellStart"/>
            <w:r w:rsidRPr="002D6607">
              <w:rPr>
                <w:rFonts w:asciiTheme="minorHAnsi" w:hAnsiTheme="minorHAnsi"/>
                <w:b/>
                <w:szCs w:val="20"/>
              </w:rPr>
              <w:t>celk</w:t>
            </w:r>
            <w:proofErr w:type="spellEnd"/>
            <w:r w:rsidRPr="002D6607">
              <w:rPr>
                <w:rFonts w:asciiTheme="minorHAnsi" w:hAnsiTheme="minorHAnsi"/>
                <w:b/>
                <w:szCs w:val="20"/>
              </w:rPr>
              <w:t>. počtu 1019</w:t>
            </w:r>
          </w:p>
        </w:tc>
      </w:tr>
      <w:tr w:rsidR="00377D58" w:rsidRPr="00465CB3" w14:paraId="50C1ACCD" w14:textId="77777777" w:rsidTr="00377D58">
        <w:trPr>
          <w:trHeight w:val="283"/>
        </w:trPr>
        <w:tc>
          <w:tcPr>
            <w:tcW w:w="5103" w:type="dxa"/>
            <w:noWrap/>
            <w:vAlign w:val="center"/>
            <w:hideMark/>
          </w:tcPr>
          <w:p w14:paraId="221467B3"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Engineering</w:t>
            </w:r>
            <w:proofErr w:type="spellEnd"/>
          </w:p>
        </w:tc>
        <w:tc>
          <w:tcPr>
            <w:tcW w:w="1832" w:type="dxa"/>
            <w:noWrap/>
            <w:vAlign w:val="center"/>
            <w:hideMark/>
          </w:tcPr>
          <w:p w14:paraId="03DAF52E"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607</w:t>
            </w:r>
          </w:p>
        </w:tc>
        <w:tc>
          <w:tcPr>
            <w:tcW w:w="1995" w:type="dxa"/>
            <w:noWrap/>
            <w:vAlign w:val="center"/>
            <w:hideMark/>
          </w:tcPr>
          <w:p w14:paraId="01FC8D34"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59,6%</w:t>
            </w:r>
          </w:p>
        </w:tc>
      </w:tr>
      <w:tr w:rsidR="00377D58" w:rsidRPr="00465CB3" w14:paraId="01DC31D9" w14:textId="77777777" w:rsidTr="00377D58">
        <w:trPr>
          <w:trHeight w:val="283"/>
        </w:trPr>
        <w:tc>
          <w:tcPr>
            <w:tcW w:w="5103" w:type="dxa"/>
            <w:noWrap/>
            <w:vAlign w:val="center"/>
            <w:hideMark/>
          </w:tcPr>
          <w:p w14:paraId="310F150F"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Computer</w:t>
            </w:r>
            <w:proofErr w:type="spellEnd"/>
            <w:r w:rsidRPr="002D6607">
              <w:rPr>
                <w:rFonts w:asciiTheme="minorHAnsi" w:hAnsiTheme="minorHAnsi"/>
                <w:szCs w:val="20"/>
              </w:rPr>
              <w:t xml:space="preserve"> Science</w:t>
            </w:r>
          </w:p>
        </w:tc>
        <w:tc>
          <w:tcPr>
            <w:tcW w:w="1832" w:type="dxa"/>
            <w:noWrap/>
            <w:vAlign w:val="center"/>
            <w:hideMark/>
          </w:tcPr>
          <w:p w14:paraId="2AA7B01A"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464</w:t>
            </w:r>
          </w:p>
        </w:tc>
        <w:tc>
          <w:tcPr>
            <w:tcW w:w="1995" w:type="dxa"/>
            <w:noWrap/>
            <w:vAlign w:val="center"/>
            <w:hideMark/>
          </w:tcPr>
          <w:p w14:paraId="7E1B8C24"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45,5%</w:t>
            </w:r>
          </w:p>
        </w:tc>
      </w:tr>
      <w:tr w:rsidR="00377D58" w:rsidRPr="00465CB3" w14:paraId="01BDECD7" w14:textId="77777777" w:rsidTr="00377D58">
        <w:trPr>
          <w:trHeight w:val="283"/>
        </w:trPr>
        <w:tc>
          <w:tcPr>
            <w:tcW w:w="5103" w:type="dxa"/>
            <w:noWrap/>
            <w:vAlign w:val="center"/>
            <w:hideMark/>
          </w:tcPr>
          <w:p w14:paraId="7771138B"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Mathematics</w:t>
            </w:r>
            <w:proofErr w:type="spellEnd"/>
          </w:p>
        </w:tc>
        <w:tc>
          <w:tcPr>
            <w:tcW w:w="1832" w:type="dxa"/>
            <w:noWrap/>
            <w:vAlign w:val="center"/>
            <w:hideMark/>
          </w:tcPr>
          <w:p w14:paraId="4807A0CD"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289</w:t>
            </w:r>
          </w:p>
        </w:tc>
        <w:tc>
          <w:tcPr>
            <w:tcW w:w="1995" w:type="dxa"/>
            <w:noWrap/>
            <w:vAlign w:val="center"/>
            <w:hideMark/>
          </w:tcPr>
          <w:p w14:paraId="67B0B934"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28,4%</w:t>
            </w:r>
          </w:p>
        </w:tc>
      </w:tr>
      <w:tr w:rsidR="00377D58" w:rsidRPr="00465CB3" w14:paraId="29792CA1" w14:textId="77777777" w:rsidTr="00377D58">
        <w:trPr>
          <w:trHeight w:val="283"/>
        </w:trPr>
        <w:tc>
          <w:tcPr>
            <w:tcW w:w="5103" w:type="dxa"/>
            <w:noWrap/>
            <w:vAlign w:val="center"/>
            <w:hideMark/>
          </w:tcPr>
          <w:p w14:paraId="6E33ABA0"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Materials</w:t>
            </w:r>
            <w:proofErr w:type="spellEnd"/>
            <w:r w:rsidRPr="002D6607">
              <w:rPr>
                <w:rFonts w:asciiTheme="minorHAnsi" w:hAnsiTheme="minorHAnsi"/>
                <w:szCs w:val="20"/>
              </w:rPr>
              <w:t xml:space="preserve"> Science</w:t>
            </w:r>
          </w:p>
        </w:tc>
        <w:tc>
          <w:tcPr>
            <w:tcW w:w="1832" w:type="dxa"/>
            <w:noWrap/>
            <w:vAlign w:val="center"/>
            <w:hideMark/>
          </w:tcPr>
          <w:p w14:paraId="4F4C09D2"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154</w:t>
            </w:r>
          </w:p>
        </w:tc>
        <w:tc>
          <w:tcPr>
            <w:tcW w:w="1995" w:type="dxa"/>
            <w:noWrap/>
            <w:vAlign w:val="center"/>
            <w:hideMark/>
          </w:tcPr>
          <w:p w14:paraId="33218F09"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15,1%</w:t>
            </w:r>
          </w:p>
        </w:tc>
      </w:tr>
      <w:tr w:rsidR="00377D58" w:rsidRPr="00465CB3" w14:paraId="6CBAE0A8" w14:textId="77777777" w:rsidTr="00377D58">
        <w:trPr>
          <w:trHeight w:val="283"/>
        </w:trPr>
        <w:tc>
          <w:tcPr>
            <w:tcW w:w="5103" w:type="dxa"/>
            <w:noWrap/>
            <w:vAlign w:val="center"/>
            <w:hideMark/>
          </w:tcPr>
          <w:p w14:paraId="28B1E698"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Physics</w:t>
            </w:r>
            <w:proofErr w:type="spellEnd"/>
            <w:r w:rsidRPr="002D6607">
              <w:rPr>
                <w:rFonts w:asciiTheme="minorHAnsi" w:hAnsiTheme="minorHAnsi"/>
                <w:szCs w:val="20"/>
              </w:rPr>
              <w:t xml:space="preserve"> and Astronomy</w:t>
            </w:r>
          </w:p>
        </w:tc>
        <w:tc>
          <w:tcPr>
            <w:tcW w:w="1832" w:type="dxa"/>
            <w:noWrap/>
            <w:vAlign w:val="center"/>
            <w:hideMark/>
          </w:tcPr>
          <w:p w14:paraId="4BE82158"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113</w:t>
            </w:r>
          </w:p>
        </w:tc>
        <w:tc>
          <w:tcPr>
            <w:tcW w:w="1995" w:type="dxa"/>
            <w:noWrap/>
            <w:vAlign w:val="center"/>
            <w:hideMark/>
          </w:tcPr>
          <w:p w14:paraId="23541BCA"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11,1%</w:t>
            </w:r>
          </w:p>
        </w:tc>
      </w:tr>
      <w:tr w:rsidR="00377D58" w:rsidRPr="00465CB3" w14:paraId="14F7DE57" w14:textId="77777777" w:rsidTr="00377D58">
        <w:trPr>
          <w:trHeight w:val="283"/>
        </w:trPr>
        <w:tc>
          <w:tcPr>
            <w:tcW w:w="5103" w:type="dxa"/>
            <w:noWrap/>
            <w:vAlign w:val="center"/>
            <w:hideMark/>
          </w:tcPr>
          <w:p w14:paraId="584989C9"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Chemistry</w:t>
            </w:r>
            <w:proofErr w:type="spellEnd"/>
          </w:p>
        </w:tc>
        <w:tc>
          <w:tcPr>
            <w:tcW w:w="1832" w:type="dxa"/>
            <w:noWrap/>
            <w:vAlign w:val="center"/>
            <w:hideMark/>
          </w:tcPr>
          <w:p w14:paraId="1837CE7F"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102</w:t>
            </w:r>
          </w:p>
        </w:tc>
        <w:tc>
          <w:tcPr>
            <w:tcW w:w="1995" w:type="dxa"/>
            <w:noWrap/>
            <w:vAlign w:val="center"/>
            <w:hideMark/>
          </w:tcPr>
          <w:p w14:paraId="2FF995E2"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10,0%</w:t>
            </w:r>
          </w:p>
        </w:tc>
      </w:tr>
      <w:tr w:rsidR="00377D58" w:rsidRPr="00465CB3" w14:paraId="02D1F506" w14:textId="77777777" w:rsidTr="00377D58">
        <w:trPr>
          <w:trHeight w:val="283"/>
        </w:trPr>
        <w:tc>
          <w:tcPr>
            <w:tcW w:w="5103" w:type="dxa"/>
            <w:noWrap/>
            <w:vAlign w:val="center"/>
            <w:hideMark/>
          </w:tcPr>
          <w:p w14:paraId="04195DEA"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Social</w:t>
            </w:r>
            <w:proofErr w:type="spellEnd"/>
            <w:r w:rsidRPr="002D6607">
              <w:rPr>
                <w:rFonts w:asciiTheme="minorHAnsi" w:hAnsiTheme="minorHAnsi"/>
                <w:szCs w:val="20"/>
              </w:rPr>
              <w:t xml:space="preserve"> </w:t>
            </w:r>
            <w:proofErr w:type="spellStart"/>
            <w:r w:rsidRPr="002D6607">
              <w:rPr>
                <w:rFonts w:asciiTheme="minorHAnsi" w:hAnsiTheme="minorHAnsi"/>
                <w:szCs w:val="20"/>
              </w:rPr>
              <w:t>Sciences</w:t>
            </w:r>
            <w:proofErr w:type="spellEnd"/>
          </w:p>
        </w:tc>
        <w:tc>
          <w:tcPr>
            <w:tcW w:w="1832" w:type="dxa"/>
            <w:noWrap/>
            <w:vAlign w:val="center"/>
            <w:hideMark/>
          </w:tcPr>
          <w:p w14:paraId="5C349739"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37</w:t>
            </w:r>
          </w:p>
        </w:tc>
        <w:tc>
          <w:tcPr>
            <w:tcW w:w="1995" w:type="dxa"/>
            <w:noWrap/>
            <w:vAlign w:val="center"/>
            <w:hideMark/>
          </w:tcPr>
          <w:p w14:paraId="689A4EE7"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3,6%</w:t>
            </w:r>
          </w:p>
        </w:tc>
      </w:tr>
      <w:tr w:rsidR="00377D58" w:rsidRPr="00465CB3" w14:paraId="3551A5CF" w14:textId="77777777" w:rsidTr="00377D58">
        <w:trPr>
          <w:trHeight w:val="283"/>
        </w:trPr>
        <w:tc>
          <w:tcPr>
            <w:tcW w:w="5103" w:type="dxa"/>
            <w:noWrap/>
            <w:vAlign w:val="center"/>
            <w:hideMark/>
          </w:tcPr>
          <w:p w14:paraId="4BB19962"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Chemical</w:t>
            </w:r>
            <w:proofErr w:type="spellEnd"/>
            <w:r w:rsidRPr="002D6607">
              <w:rPr>
                <w:rFonts w:asciiTheme="minorHAnsi" w:hAnsiTheme="minorHAnsi"/>
                <w:szCs w:val="20"/>
              </w:rPr>
              <w:t xml:space="preserve"> </w:t>
            </w:r>
            <w:proofErr w:type="spellStart"/>
            <w:r w:rsidRPr="002D6607">
              <w:rPr>
                <w:rFonts w:asciiTheme="minorHAnsi" w:hAnsiTheme="minorHAnsi"/>
                <w:szCs w:val="20"/>
              </w:rPr>
              <w:t>Engineering</w:t>
            </w:r>
            <w:proofErr w:type="spellEnd"/>
          </w:p>
        </w:tc>
        <w:tc>
          <w:tcPr>
            <w:tcW w:w="1832" w:type="dxa"/>
            <w:noWrap/>
            <w:vAlign w:val="center"/>
            <w:hideMark/>
          </w:tcPr>
          <w:p w14:paraId="775612E7"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27</w:t>
            </w:r>
          </w:p>
        </w:tc>
        <w:tc>
          <w:tcPr>
            <w:tcW w:w="1995" w:type="dxa"/>
            <w:noWrap/>
            <w:vAlign w:val="center"/>
            <w:hideMark/>
          </w:tcPr>
          <w:p w14:paraId="3C2011A4"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2,6%</w:t>
            </w:r>
          </w:p>
        </w:tc>
      </w:tr>
      <w:tr w:rsidR="00377D58" w:rsidRPr="00465CB3" w14:paraId="77744D23" w14:textId="77777777" w:rsidTr="00377D58">
        <w:trPr>
          <w:trHeight w:val="283"/>
        </w:trPr>
        <w:tc>
          <w:tcPr>
            <w:tcW w:w="5103" w:type="dxa"/>
            <w:noWrap/>
            <w:vAlign w:val="center"/>
            <w:hideMark/>
          </w:tcPr>
          <w:p w14:paraId="1852B8E3"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Environmental</w:t>
            </w:r>
            <w:proofErr w:type="spellEnd"/>
            <w:r w:rsidRPr="002D6607">
              <w:rPr>
                <w:rFonts w:asciiTheme="minorHAnsi" w:hAnsiTheme="minorHAnsi"/>
                <w:szCs w:val="20"/>
              </w:rPr>
              <w:t xml:space="preserve"> Science</w:t>
            </w:r>
          </w:p>
        </w:tc>
        <w:tc>
          <w:tcPr>
            <w:tcW w:w="1832" w:type="dxa"/>
            <w:noWrap/>
            <w:vAlign w:val="center"/>
            <w:hideMark/>
          </w:tcPr>
          <w:p w14:paraId="388BA944"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26</w:t>
            </w:r>
          </w:p>
        </w:tc>
        <w:tc>
          <w:tcPr>
            <w:tcW w:w="1995" w:type="dxa"/>
            <w:noWrap/>
            <w:vAlign w:val="center"/>
            <w:hideMark/>
          </w:tcPr>
          <w:p w14:paraId="60E97682"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2,6%</w:t>
            </w:r>
          </w:p>
        </w:tc>
      </w:tr>
      <w:tr w:rsidR="00377D58" w:rsidRPr="00465CB3" w14:paraId="488F6EC5" w14:textId="77777777" w:rsidTr="00377D58">
        <w:trPr>
          <w:trHeight w:val="283"/>
        </w:trPr>
        <w:tc>
          <w:tcPr>
            <w:tcW w:w="5103" w:type="dxa"/>
            <w:noWrap/>
            <w:vAlign w:val="center"/>
            <w:hideMark/>
          </w:tcPr>
          <w:p w14:paraId="43C037D8"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Energy</w:t>
            </w:r>
            <w:proofErr w:type="spellEnd"/>
          </w:p>
        </w:tc>
        <w:tc>
          <w:tcPr>
            <w:tcW w:w="1832" w:type="dxa"/>
            <w:noWrap/>
            <w:vAlign w:val="center"/>
            <w:hideMark/>
          </w:tcPr>
          <w:p w14:paraId="402B2453"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25</w:t>
            </w:r>
          </w:p>
        </w:tc>
        <w:tc>
          <w:tcPr>
            <w:tcW w:w="1995" w:type="dxa"/>
            <w:noWrap/>
            <w:vAlign w:val="center"/>
            <w:hideMark/>
          </w:tcPr>
          <w:p w14:paraId="521D493C"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2,5%</w:t>
            </w:r>
          </w:p>
        </w:tc>
      </w:tr>
      <w:tr w:rsidR="00377D58" w:rsidRPr="00465CB3" w14:paraId="7D901C11" w14:textId="77777777" w:rsidTr="00377D58">
        <w:trPr>
          <w:trHeight w:val="283"/>
        </w:trPr>
        <w:tc>
          <w:tcPr>
            <w:tcW w:w="5103" w:type="dxa"/>
            <w:noWrap/>
            <w:vAlign w:val="center"/>
            <w:hideMark/>
          </w:tcPr>
          <w:p w14:paraId="41994B97"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Decision</w:t>
            </w:r>
            <w:proofErr w:type="spellEnd"/>
            <w:r w:rsidRPr="002D6607">
              <w:rPr>
                <w:rFonts w:asciiTheme="minorHAnsi" w:hAnsiTheme="minorHAnsi"/>
                <w:szCs w:val="20"/>
              </w:rPr>
              <w:t xml:space="preserve"> </w:t>
            </w:r>
            <w:proofErr w:type="spellStart"/>
            <w:r w:rsidRPr="002D6607">
              <w:rPr>
                <w:rFonts w:asciiTheme="minorHAnsi" w:hAnsiTheme="minorHAnsi"/>
                <w:szCs w:val="20"/>
              </w:rPr>
              <w:t>Sciences</w:t>
            </w:r>
            <w:proofErr w:type="spellEnd"/>
          </w:p>
        </w:tc>
        <w:tc>
          <w:tcPr>
            <w:tcW w:w="1832" w:type="dxa"/>
            <w:noWrap/>
            <w:vAlign w:val="center"/>
            <w:hideMark/>
          </w:tcPr>
          <w:p w14:paraId="30F5B965"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22</w:t>
            </w:r>
          </w:p>
        </w:tc>
        <w:tc>
          <w:tcPr>
            <w:tcW w:w="1995" w:type="dxa"/>
            <w:noWrap/>
            <w:vAlign w:val="center"/>
            <w:hideMark/>
          </w:tcPr>
          <w:p w14:paraId="5DD633DA"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2,2%</w:t>
            </w:r>
          </w:p>
        </w:tc>
      </w:tr>
      <w:tr w:rsidR="00377D58" w:rsidRPr="00465CB3" w14:paraId="7FD9CA02" w14:textId="77777777" w:rsidTr="00377D58">
        <w:trPr>
          <w:trHeight w:val="283"/>
        </w:trPr>
        <w:tc>
          <w:tcPr>
            <w:tcW w:w="5103" w:type="dxa"/>
            <w:noWrap/>
            <w:vAlign w:val="center"/>
            <w:hideMark/>
          </w:tcPr>
          <w:p w14:paraId="1C91AB45" w14:textId="77777777" w:rsidR="00377D58" w:rsidRPr="002D6607" w:rsidRDefault="00377D58" w:rsidP="00377D58">
            <w:pPr>
              <w:pStyle w:val="Default"/>
              <w:rPr>
                <w:rFonts w:asciiTheme="minorHAnsi" w:hAnsiTheme="minorHAnsi"/>
                <w:szCs w:val="20"/>
              </w:rPr>
            </w:pPr>
            <w:r w:rsidRPr="002D6607">
              <w:rPr>
                <w:rFonts w:asciiTheme="minorHAnsi" w:hAnsiTheme="minorHAnsi"/>
                <w:szCs w:val="20"/>
              </w:rPr>
              <w:t xml:space="preserve">Business, Management and </w:t>
            </w:r>
            <w:proofErr w:type="spellStart"/>
            <w:r w:rsidRPr="002D6607">
              <w:rPr>
                <w:rFonts w:asciiTheme="minorHAnsi" w:hAnsiTheme="minorHAnsi"/>
                <w:szCs w:val="20"/>
              </w:rPr>
              <w:t>Accounting</w:t>
            </w:r>
            <w:proofErr w:type="spellEnd"/>
          </w:p>
        </w:tc>
        <w:tc>
          <w:tcPr>
            <w:tcW w:w="1832" w:type="dxa"/>
            <w:noWrap/>
            <w:vAlign w:val="center"/>
            <w:hideMark/>
          </w:tcPr>
          <w:p w14:paraId="1B64298B"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12</w:t>
            </w:r>
          </w:p>
        </w:tc>
        <w:tc>
          <w:tcPr>
            <w:tcW w:w="1995" w:type="dxa"/>
            <w:noWrap/>
            <w:vAlign w:val="center"/>
            <w:hideMark/>
          </w:tcPr>
          <w:p w14:paraId="6C9A8B2A"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1,2%</w:t>
            </w:r>
          </w:p>
        </w:tc>
      </w:tr>
      <w:tr w:rsidR="00377D58" w:rsidRPr="00465CB3" w14:paraId="0525C0EB" w14:textId="77777777" w:rsidTr="00377D58">
        <w:trPr>
          <w:trHeight w:val="283"/>
        </w:trPr>
        <w:tc>
          <w:tcPr>
            <w:tcW w:w="5103" w:type="dxa"/>
            <w:noWrap/>
            <w:vAlign w:val="center"/>
            <w:hideMark/>
          </w:tcPr>
          <w:p w14:paraId="6127A363" w14:textId="77777777" w:rsidR="00377D58" w:rsidRPr="002D6607" w:rsidRDefault="00377D58" w:rsidP="00377D58">
            <w:pPr>
              <w:pStyle w:val="Default"/>
              <w:rPr>
                <w:rFonts w:asciiTheme="minorHAnsi" w:hAnsiTheme="minorHAnsi"/>
                <w:szCs w:val="20"/>
              </w:rPr>
            </w:pPr>
            <w:proofErr w:type="spellStart"/>
            <w:r w:rsidRPr="002D6607">
              <w:rPr>
                <w:rFonts w:asciiTheme="minorHAnsi" w:hAnsiTheme="minorHAnsi"/>
                <w:szCs w:val="20"/>
              </w:rPr>
              <w:t>Economics</w:t>
            </w:r>
            <w:proofErr w:type="spellEnd"/>
            <w:r w:rsidRPr="002D6607">
              <w:rPr>
                <w:rFonts w:asciiTheme="minorHAnsi" w:hAnsiTheme="minorHAnsi"/>
                <w:szCs w:val="20"/>
              </w:rPr>
              <w:t xml:space="preserve">, </w:t>
            </w:r>
            <w:proofErr w:type="spellStart"/>
            <w:r w:rsidRPr="002D6607">
              <w:rPr>
                <w:rFonts w:asciiTheme="minorHAnsi" w:hAnsiTheme="minorHAnsi"/>
                <w:szCs w:val="20"/>
              </w:rPr>
              <w:t>Econometrics</w:t>
            </w:r>
            <w:proofErr w:type="spellEnd"/>
            <w:r w:rsidRPr="002D6607">
              <w:rPr>
                <w:rFonts w:asciiTheme="minorHAnsi" w:hAnsiTheme="minorHAnsi"/>
                <w:szCs w:val="20"/>
              </w:rPr>
              <w:t xml:space="preserve"> and Finance</w:t>
            </w:r>
          </w:p>
        </w:tc>
        <w:tc>
          <w:tcPr>
            <w:tcW w:w="1832" w:type="dxa"/>
            <w:noWrap/>
            <w:vAlign w:val="center"/>
            <w:hideMark/>
          </w:tcPr>
          <w:p w14:paraId="48B40620"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2</w:t>
            </w:r>
          </w:p>
        </w:tc>
        <w:tc>
          <w:tcPr>
            <w:tcW w:w="1995" w:type="dxa"/>
            <w:noWrap/>
            <w:vAlign w:val="center"/>
            <w:hideMark/>
          </w:tcPr>
          <w:p w14:paraId="3D5BC873" w14:textId="77777777" w:rsidR="00377D58" w:rsidRPr="002D6607" w:rsidRDefault="00377D58" w:rsidP="00377D58">
            <w:pPr>
              <w:pStyle w:val="Default"/>
              <w:jc w:val="center"/>
              <w:rPr>
                <w:rFonts w:asciiTheme="minorHAnsi" w:hAnsiTheme="minorHAnsi"/>
                <w:szCs w:val="20"/>
              </w:rPr>
            </w:pPr>
            <w:r w:rsidRPr="002D6607">
              <w:rPr>
                <w:rFonts w:asciiTheme="minorHAnsi" w:hAnsiTheme="minorHAnsi"/>
                <w:szCs w:val="20"/>
              </w:rPr>
              <w:t>0,2%</w:t>
            </w:r>
          </w:p>
        </w:tc>
      </w:tr>
    </w:tbl>
    <w:p w14:paraId="1466A262" w14:textId="77777777" w:rsidR="00377D58" w:rsidRPr="003A3197" w:rsidRDefault="00377D58" w:rsidP="00377D58">
      <w:pPr>
        <w:pStyle w:val="Default"/>
      </w:pPr>
    </w:p>
    <w:p w14:paraId="4070471E" w14:textId="785B783E" w:rsidR="00786D96" w:rsidRPr="007B3F38" w:rsidRDefault="00786D96" w:rsidP="00786D96">
      <w:r w:rsidRPr="007B3F38">
        <w:t>Plně v souladu s oblastmi vzdělávání, v rámci nichž bude studijní program uskutečňován</w:t>
      </w:r>
      <w:r>
        <w:t>,</w:t>
      </w:r>
      <w:r w:rsidRPr="007B3F38">
        <w:t xml:space="preserve"> je i grantová a projektová činnost fakulty. Na fakultě byla v uplynulých pěti letech řešena řada </w:t>
      </w:r>
      <w:r>
        <w:t>resortních</w:t>
      </w:r>
      <w:r w:rsidRPr="007B3F38">
        <w:t xml:space="preserve"> grantů a projektů, které svým zaměřením úzce souvisí s oblastmi vzdělávání daného studijního programu.</w:t>
      </w:r>
      <w:r>
        <w:t xml:space="preserve"> Aktuálně je na fakultě řešeno 7</w:t>
      </w:r>
      <w:r w:rsidRPr="007B3F38">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r>
        <w:t xml:space="preserve">Fakulta aplikované informatiky byla úspěšná i </w:t>
      </w:r>
      <w:r w:rsidR="004838D0">
        <w:t xml:space="preserve">v </w:t>
      </w:r>
      <w:r>
        <w:t>přípravě projektových žádostí v rámci operačního programu Věda, výzkum a vzdělávání</w:t>
      </w:r>
      <w:r w:rsidR="00E07B1B">
        <w:t xml:space="preserve"> (OP VVV)</w:t>
      </w:r>
      <w:r>
        <w:t>. Aktuálně pracovníci FAI řeší 4 projekty OP VVV, z nichž jeden je určen pro rozvoj výukového prostředí (</w:t>
      </w:r>
      <w:proofErr w:type="spellStart"/>
      <w:r>
        <w:t>Movi</w:t>
      </w:r>
      <w:proofErr w:type="spellEnd"/>
      <w:r>
        <w:t xml:space="preserve"> – FAI) a druhý je zaměřen na tvorbu a inovaci studijních programů. </w:t>
      </w:r>
      <w:r w:rsidRPr="007B3F38">
        <w:t>Vedle těchto velkých projektů se pracovníci faku</w:t>
      </w:r>
      <w:r>
        <w:t>lty aktivně zapojují do řešení i</w:t>
      </w:r>
      <w:r w:rsidRPr="007B3F38">
        <w:t>novačních voucherů a drobných projektů aplikovaného a smluvního výzkumu.</w:t>
      </w:r>
    </w:p>
    <w:p w14:paraId="2E65289C" w14:textId="77777777" w:rsidR="00786D96" w:rsidRPr="007B3F38" w:rsidRDefault="00786D96" w:rsidP="00786D96">
      <w:r w:rsidRPr="007B3F38">
        <w:t>Součástí Fakulty aplikované informatiky je i Regionální výzkumné centrum CEBIA-</w:t>
      </w:r>
      <w:proofErr w:type="spellStart"/>
      <w:r w:rsidRPr="007B3F38">
        <w:t>Tech</w:t>
      </w:r>
      <w:proofErr w:type="spellEnd"/>
      <w:r w:rsidRPr="007B3F38">
        <w:t xml:space="preserve">, které bylo vybudováno v rámci evropského Operačního programu </w:t>
      </w:r>
      <w:proofErr w:type="spellStart"/>
      <w:r w:rsidRPr="007B3F38">
        <w:t>VaVpI</w:t>
      </w:r>
      <w:proofErr w:type="spellEnd"/>
      <w:r w:rsidRPr="007B3F38">
        <w:t>. Toto Centrum disponuje novými laboratořemi vybavenými moderními stroji, přístroji a zařízeními a jeho aktivity jsou mimo jiné orientovány i do oblastí přímo související</w:t>
      </w:r>
      <w:r w:rsidR="004838D0">
        <w:t>ch</w:t>
      </w:r>
      <w:r w:rsidRPr="007B3F38">
        <w:t xml:space="preserve"> se zaměřeními studijního programu. Toto výzkumné centrum významně podporuje tvůrčí činnost fakulty. </w:t>
      </w:r>
    </w:p>
    <w:p w14:paraId="79D3B2EC" w14:textId="77777777" w:rsidR="00786D96" w:rsidRDefault="00786D96" w:rsidP="00F01371">
      <w:pPr>
        <w:rPr>
          <w:b/>
        </w:rPr>
      </w:pPr>
      <w:r w:rsidRPr="007B3F38">
        <w:t>Zapojení akademických pracovníků Fakulty aplikované informatiky do tvůrčích činností je zřejmé z Centrální evidence projektů</w:t>
      </w:r>
      <w:r w:rsidRPr="00AA1127">
        <w:rPr>
          <w:vertAlign w:val="superscript"/>
        </w:rPr>
        <w:footnoteReference w:id="27"/>
      </w:r>
      <w:r w:rsidRPr="00AA1127">
        <w:rPr>
          <w:vertAlign w:val="superscript"/>
        </w:rPr>
        <w:t xml:space="preserve"> </w:t>
      </w:r>
      <w:r w:rsidRPr="007B3F38">
        <w:t>a průběžně z Výročních zpráv fakulty</w:t>
      </w:r>
      <w:r w:rsidRPr="00F90F86">
        <w:rPr>
          <w:vertAlign w:val="superscript"/>
        </w:rPr>
        <w:footnoteReference w:id="28"/>
      </w:r>
      <w:r w:rsidRPr="007B3F38">
        <w:t xml:space="preserve"> a Výročních zpráv UTB</w:t>
      </w:r>
      <w:r w:rsidRPr="00F90F86">
        <w:rPr>
          <w:vertAlign w:val="superscript"/>
        </w:rPr>
        <w:footnoteReference w:id="29"/>
      </w:r>
      <w:r w:rsidRPr="007B3F38">
        <w:t xml:space="preserve">. Při řešení projektů, zejména rezortních jsou v omezené míře zapojování do tvůrčí činnosti studenti zpravidla prezenční formy studia. </w:t>
      </w:r>
    </w:p>
    <w:p w14:paraId="49840829" w14:textId="77777777" w:rsidR="000268EC" w:rsidRDefault="003477B8" w:rsidP="000B2DAD">
      <w:pPr>
        <w:pStyle w:val="Nadpis3"/>
      </w:pPr>
      <w:bookmarkStart w:id="213" w:name="_Toc528762424"/>
      <w:bookmarkStart w:id="214" w:name="_Toc524292370"/>
      <w:r w:rsidRPr="003477B8">
        <w:t>Standard 2.3</w:t>
      </w:r>
      <w:r>
        <w:t xml:space="preserve">: </w:t>
      </w:r>
      <w:r w:rsidR="001451D7">
        <w:t>Mezinárodní rozměr studijního programu</w:t>
      </w:r>
      <w:bookmarkEnd w:id="213"/>
      <w:bookmarkEnd w:id="214"/>
    </w:p>
    <w:p w14:paraId="6939F39E" w14:textId="77777777" w:rsidR="000268EC" w:rsidRPr="0020313F" w:rsidRDefault="000268EC" w:rsidP="000268EC">
      <w:pPr>
        <w:spacing w:after="0"/>
      </w:pPr>
      <w:r w:rsidRPr="0020313F">
        <w:t xml:space="preserve">Internacionalizace studijních programů je jedním z prioritních cílů Fakulty aplikované informatiky Univerzity Tomáše Bati ve Zlíně. Je v souladu se strategií určenou Dlouhodobým záměrem UTB ve Zlíně </w:t>
      </w:r>
      <w:r w:rsidRPr="0020313F">
        <w:lastRenderedPageBreak/>
        <w:t xml:space="preserve">na období 2016-2020. Hlavním cílem internacionalizace studijních programů je trvalé navyšování počtu studentů bakalářských a magisterských studijních programů, kteří absolvují během svého studia zahraniční studijní nebo odbornou praktickou stáž. </w:t>
      </w:r>
    </w:p>
    <w:p w14:paraId="6F43F5B9" w14:textId="77777777" w:rsidR="000268EC" w:rsidRPr="0020313F" w:rsidRDefault="000268EC" w:rsidP="000268EC">
      <w:pPr>
        <w:spacing w:after="0"/>
      </w:pPr>
      <w:r w:rsidRPr="0020313F">
        <w:t xml:space="preserve">Studenti mají možnost vyjíždět na zahraniční univerzity  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Fakulta aplikované informatiky.  V rámci programu pro tzv. </w:t>
      </w:r>
      <w:proofErr w:type="spellStart"/>
      <w:r w:rsidRPr="0020313F">
        <w:t>freemovery</w:t>
      </w:r>
      <w:proofErr w:type="spellEnd"/>
      <w:r w:rsidRPr="0020313F">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1D36A7AE" w14:textId="77777777" w:rsidR="000268EC" w:rsidRPr="0020313F" w:rsidRDefault="000268EC" w:rsidP="000268EC">
      <w:pPr>
        <w:spacing w:after="0"/>
      </w:pPr>
      <w:r w:rsidRPr="0020313F">
        <w:t xml:space="preserve">Výjezdy studentů na výukové pobyty i pracovní stáže podléhají výběrovému řízení. Kritérii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příslušného studijního oboru na FAI.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54CB8039" w14:textId="77777777" w:rsidR="000268EC" w:rsidRPr="0020313F" w:rsidRDefault="000268EC" w:rsidP="000268EC">
      <w:pPr>
        <w:spacing w:after="0"/>
      </w:pPr>
      <w:r w:rsidRPr="0020313F">
        <w:t>Podporu má rovněž mezinárodní výměna akademických pracovníků. Výukové pobyty přijíždějících akademických pracovníků jsou předem naplánovány v součinnosti s vyučujícími předměty,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1E02E586" w14:textId="77777777" w:rsidR="004838D0" w:rsidRDefault="004838D0" w:rsidP="004838D0">
      <w:pPr>
        <w:spacing w:after="0"/>
      </w:pPr>
      <w:r>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702BFED9" w14:textId="4B4BAD5F" w:rsidR="00002C6E" w:rsidRDefault="000268EC" w:rsidP="00F80524">
      <w:r w:rsidRPr="0020313F">
        <w:t>UTB</w:t>
      </w:r>
      <w:r w:rsidR="00E114AA">
        <w:t xml:space="preserve"> ve Zlíně</w:t>
      </w:r>
      <w:r w:rsidRPr="0020313F">
        <w:t xml:space="preserve">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r w:rsidR="00002C6E">
        <w:t xml:space="preserve">                                                    </w:t>
      </w:r>
    </w:p>
    <w:p w14:paraId="62DCBB5F" w14:textId="77777777" w:rsidR="00AA7CBC" w:rsidRPr="00CC42D1" w:rsidRDefault="00CC42D1" w:rsidP="00CC42D1">
      <w:pPr>
        <w:pStyle w:val="Nadpis2"/>
      </w:pPr>
      <w:bookmarkStart w:id="215" w:name="_Toc528762425"/>
      <w:bookmarkStart w:id="216" w:name="_Toc524292371"/>
      <w:r w:rsidRPr="00CC42D1">
        <w:lastRenderedPageBreak/>
        <w:t>Profil absolventa a obsah studia</w:t>
      </w:r>
      <w:bookmarkEnd w:id="215"/>
      <w:bookmarkEnd w:id="216"/>
    </w:p>
    <w:p w14:paraId="490D251F" w14:textId="77777777" w:rsidR="00BF0265" w:rsidRPr="00377D58" w:rsidRDefault="003477B8" w:rsidP="00CC42D1">
      <w:pPr>
        <w:pStyle w:val="Nadpis3"/>
      </w:pPr>
      <w:bookmarkStart w:id="217" w:name="_Toc528762426"/>
      <w:bookmarkStart w:id="218" w:name="_Toc524292372"/>
      <w:r w:rsidRPr="003477B8">
        <w:t>Standard 2.4</w:t>
      </w:r>
      <w:r>
        <w:t xml:space="preserve">: </w:t>
      </w:r>
      <w:r w:rsidR="00AA7CBC" w:rsidRPr="00BF0265">
        <w:t xml:space="preserve">Soulad získaných odborných znalostí, dovedností a způsobilostí s typem a profilem </w:t>
      </w:r>
      <w:r w:rsidR="00AA7CBC" w:rsidRPr="00377D58">
        <w:t>studijního programu</w:t>
      </w:r>
      <w:bookmarkEnd w:id="217"/>
      <w:bookmarkEnd w:id="218"/>
      <w:r w:rsidR="00AA7CBC" w:rsidRPr="00377D58">
        <w:t xml:space="preserve"> </w:t>
      </w:r>
      <w:r w:rsidR="00BF0265" w:rsidRPr="00377D58">
        <w:rPr>
          <w:sz w:val="21"/>
          <w:szCs w:val="21"/>
        </w:rPr>
        <w:t xml:space="preserve">        </w:t>
      </w:r>
    </w:p>
    <w:p w14:paraId="4EEADA26" w14:textId="77777777" w:rsidR="003D2C5F" w:rsidRDefault="00BE4D00" w:rsidP="00F80524">
      <w:pPr>
        <w:rPr>
          <w:ins w:id="219" w:author="Uzivatel" w:date="2018-11-19T15:14:00Z"/>
        </w:rPr>
      </w:pPr>
      <w:r w:rsidRPr="00377D58">
        <w:t xml:space="preserve">Bakalářský studijní program Bezpečnostní technologie, systémy a management je akademicky zaměřený studijní program, který klade důraz na multidisciplinární propojení znalostí technického, manažerského a právního charakteru. 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 oblastech mechanického a elektronického zabezpečení objektů, dále v oblastech informačně-technologických a právně-bezpečnostních. </w:t>
      </w:r>
      <w:del w:id="220" w:author="Uzivatel" w:date="2018-11-01T16:30:00Z">
        <w:r w:rsidRPr="00377D58">
          <w:delText>Vzhledem k zahrnutí problematiky krizového řízení</w:delText>
        </w:r>
      </w:del>
      <w:ins w:id="221" w:author="Uzivatel" w:date="2018-11-01T16:30:00Z">
        <w:r w:rsidR="000047D1">
          <w:t>Studium svou strukturou dále poskytuje absolventům ucelený základ v oblasti právního vymezení a historie ochrany obyvatelstva, individuální a kolektivní ochrany, postavení vzdělávání v oblasti přípravy obyvatelstva k sebeochraně a vzájemné pomoci a tedy i komplexní</w:t>
        </w:r>
        <w:r w:rsidR="002E0F6B">
          <w:t>ho</w:t>
        </w:r>
        <w:r w:rsidR="000047D1">
          <w:t xml:space="preserve"> přístup</w:t>
        </w:r>
        <w:r w:rsidR="002E0F6B">
          <w:t>u</w:t>
        </w:r>
        <w:r w:rsidR="000047D1">
          <w:t xml:space="preserve"> k preventivně výchovné činnosti. V oblasti krizového řízení získá absolvent znalosti systému krizového řízení, analýzy rizik, havarijní</w:t>
        </w:r>
        <w:r w:rsidR="007C672C">
          <w:t>ho</w:t>
        </w:r>
        <w:r w:rsidR="000047D1">
          <w:t xml:space="preserve"> a krizové</w:t>
        </w:r>
        <w:r w:rsidR="007C672C">
          <w:t>ho</w:t>
        </w:r>
        <w:r w:rsidR="000047D1">
          <w:t xml:space="preserve"> plánování a to i ve vazbě na informační technologie a systémy pro podporu krizového řízení. </w:t>
        </w:r>
        <w:r w:rsidRPr="00377D58">
          <w:t>Vzhledem k zahrnutí problematiky krizového řízení</w:t>
        </w:r>
        <w:r w:rsidR="000047D1">
          <w:t xml:space="preserve"> a ochrany obyvatelstva</w:t>
        </w:r>
      </w:ins>
      <w:r w:rsidRPr="00377D58">
        <w:t xml:space="preserve"> je uplatnění absolventů možné i ve státní správě.</w:t>
      </w:r>
      <w:ins w:id="222" w:author="Uzivatel" w:date="2018-11-19T15:10:00Z">
        <w:r w:rsidR="003D2C5F">
          <w:t xml:space="preserve"> Dle </w:t>
        </w:r>
      </w:ins>
      <w:ins w:id="223" w:author="Uzivatel" w:date="2018-11-19T15:11:00Z">
        <w:r w:rsidR="003D2C5F">
          <w:t xml:space="preserve">dokumentu „Požadavky na studijní programy vysokých škol z oblasti vzdělávání „Bezpečnostní obory“ se zaměřením na ochranu </w:t>
        </w:r>
      </w:ins>
      <w:ins w:id="224" w:author="Uzivatel" w:date="2018-11-19T15:12:00Z">
        <w:r w:rsidR="003D2C5F">
          <w:t>obyvatelstva a krizové řízení</w:t>
        </w:r>
      </w:ins>
      <w:ins w:id="225" w:author="Uzivatel" w:date="2018-11-19T15:11:00Z">
        <w:r w:rsidR="003D2C5F">
          <w:t>“</w:t>
        </w:r>
      </w:ins>
      <w:ins w:id="226" w:author="Uzivatel" w:date="2018-11-19T15:13:00Z">
        <w:r w:rsidR="003D2C5F">
          <w:t xml:space="preserve"> je bezpečnostní minimum naplněno následujícími předměty studijního </w:t>
        </w:r>
      </w:ins>
      <w:ins w:id="227" w:author="Uzivatel" w:date="2018-11-19T15:14:00Z">
        <w:r w:rsidR="003D2C5F">
          <w:t>programu Bezpečnostní technologie, systémy a management:</w:t>
        </w:r>
      </w:ins>
    </w:p>
    <w:p w14:paraId="71A11623" w14:textId="7077F307" w:rsidR="004E7681" w:rsidRDefault="004E7681">
      <w:pPr>
        <w:pStyle w:val="Titulek"/>
        <w:keepNext/>
        <w:rPr>
          <w:ins w:id="228" w:author="Jiří Vojtěšek" w:date="2018-11-19T21:15:00Z"/>
        </w:rPr>
        <w:pPrChange w:id="229" w:author="Jiří Vojtěšek" w:date="2018-11-19T21:15:00Z">
          <w:pPr/>
        </w:pPrChange>
      </w:pPr>
      <w:ins w:id="230" w:author="Jiří Vojtěšek" w:date="2018-11-19T21:15:00Z">
        <w:r>
          <w:t xml:space="preserve">Tabulka </w:t>
        </w:r>
        <w:r>
          <w:fldChar w:fldCharType="begin"/>
        </w:r>
        <w:r>
          <w:instrText xml:space="preserve"> SEQ Tabulka \* ARABIC </w:instrText>
        </w:r>
      </w:ins>
      <w:r>
        <w:fldChar w:fldCharType="separate"/>
      </w:r>
      <w:ins w:id="231" w:author="Jiří Vojtěšek" w:date="2018-11-19T21:15:00Z">
        <w:r>
          <w:rPr>
            <w:noProof/>
          </w:rPr>
          <w:t>3</w:t>
        </w:r>
        <w:r>
          <w:fldChar w:fldCharType="end"/>
        </w:r>
        <w:r>
          <w:t xml:space="preserve">: </w:t>
        </w:r>
        <w:r w:rsidRPr="00497768">
          <w:t xml:space="preserve">Stav naplnění bezpečnostního minima u bakalářského studijního </w:t>
        </w:r>
      </w:ins>
      <w:ins w:id="232" w:author="Jiří Vojtěšek" w:date="2018-11-21T08:50:00Z">
        <w:r w:rsidR="00B1545B">
          <w:t>programu</w:t>
        </w:r>
      </w:ins>
      <w:ins w:id="233" w:author="Jiří Vojtěšek" w:date="2018-11-19T21:15:00Z">
        <w:r w:rsidRPr="00497768">
          <w:t xml:space="preserve"> Bezpečnostní technologie, systémy a management</w:t>
        </w:r>
      </w:ins>
    </w:p>
    <w:tbl>
      <w:tblPr>
        <w:tblStyle w:val="Mkatabulky"/>
        <w:tblW w:w="0" w:type="auto"/>
        <w:tblLook w:val="04A0" w:firstRow="1" w:lastRow="0" w:firstColumn="1" w:lastColumn="0" w:noHBand="0" w:noVBand="1"/>
        <w:tblPrChange w:id="234" w:author="Uzivatel" w:date="2018-11-19T15:15:00Z">
          <w:tblPr>
            <w:tblStyle w:val="Mkatabulky"/>
            <w:tblW w:w="0" w:type="auto"/>
            <w:tblLook w:val="04A0" w:firstRow="1" w:lastRow="0" w:firstColumn="1" w:lastColumn="0" w:noHBand="0" w:noVBand="1"/>
          </w:tblPr>
        </w:tblPrChange>
      </w:tblPr>
      <w:tblGrid>
        <w:gridCol w:w="3020"/>
        <w:gridCol w:w="1795"/>
        <w:gridCol w:w="4247"/>
        <w:tblGridChange w:id="235">
          <w:tblGrid>
            <w:gridCol w:w="3020"/>
            <w:gridCol w:w="3021"/>
            <w:gridCol w:w="3021"/>
          </w:tblGrid>
        </w:tblGridChange>
      </w:tblGrid>
      <w:tr w:rsidR="003D2C5F" w14:paraId="283A0143" w14:textId="77777777" w:rsidTr="003D2C5F">
        <w:trPr>
          <w:ins w:id="236" w:author="Uzivatel" w:date="2018-11-19T15:15:00Z"/>
        </w:trPr>
        <w:tc>
          <w:tcPr>
            <w:tcW w:w="3020" w:type="dxa"/>
            <w:tcPrChange w:id="237" w:author="Uzivatel" w:date="2018-11-19T15:15:00Z">
              <w:tcPr>
                <w:tcW w:w="3020" w:type="dxa"/>
              </w:tcPr>
            </w:tcPrChange>
          </w:tcPr>
          <w:p w14:paraId="2282D72E" w14:textId="1FAF498D" w:rsidR="003D2C5F" w:rsidRDefault="003D2C5F" w:rsidP="00F80524">
            <w:pPr>
              <w:rPr>
                <w:ins w:id="238" w:author="Uzivatel" w:date="2018-11-19T15:15:00Z"/>
              </w:rPr>
            </w:pPr>
            <w:ins w:id="239" w:author="Uzivatel" w:date="2018-11-19T15:15:00Z">
              <w:r>
                <w:t>Předmětový blok</w:t>
              </w:r>
            </w:ins>
          </w:p>
        </w:tc>
        <w:tc>
          <w:tcPr>
            <w:tcW w:w="1795" w:type="dxa"/>
            <w:tcPrChange w:id="240" w:author="Uzivatel" w:date="2018-11-19T15:15:00Z">
              <w:tcPr>
                <w:tcW w:w="3021" w:type="dxa"/>
              </w:tcPr>
            </w:tcPrChange>
          </w:tcPr>
          <w:p w14:paraId="1085CC11" w14:textId="492D693F" w:rsidR="003D2C5F" w:rsidRDefault="003D2C5F" w:rsidP="00F80524">
            <w:pPr>
              <w:rPr>
                <w:ins w:id="241" w:author="Uzivatel" w:date="2018-11-19T15:15:00Z"/>
              </w:rPr>
            </w:pPr>
            <w:ins w:id="242" w:author="Uzivatel" w:date="2018-11-19T15:15:00Z">
              <w:r>
                <w:t>Minimum vyučovacích hodin</w:t>
              </w:r>
            </w:ins>
          </w:p>
        </w:tc>
        <w:tc>
          <w:tcPr>
            <w:tcW w:w="4247" w:type="dxa"/>
            <w:tcPrChange w:id="243" w:author="Uzivatel" w:date="2018-11-19T15:15:00Z">
              <w:tcPr>
                <w:tcW w:w="3021" w:type="dxa"/>
              </w:tcPr>
            </w:tcPrChange>
          </w:tcPr>
          <w:p w14:paraId="77F25F2C" w14:textId="77B9CF90" w:rsidR="003D2C5F" w:rsidRDefault="003D2C5F" w:rsidP="00F80524">
            <w:pPr>
              <w:rPr>
                <w:ins w:id="244" w:author="Uzivatel" w:date="2018-11-19T15:15:00Z"/>
              </w:rPr>
            </w:pPr>
            <w:ins w:id="245" w:author="Uzivatel" w:date="2018-11-19T15:16:00Z">
              <w:r>
                <w:t>Relevantní předmět</w:t>
              </w:r>
            </w:ins>
            <w:ins w:id="246" w:author="Uzivatel" w:date="2018-11-19T15:17:00Z">
              <w:r w:rsidR="00B233E5">
                <w:t xml:space="preserve"> (s počtem hodin)</w:t>
              </w:r>
            </w:ins>
            <w:ins w:id="247" w:author="Uzivatel" w:date="2018-11-19T15:16:00Z">
              <w:r>
                <w:t xml:space="preserve"> studijního programu Bezpečnostní technologie, systémy a management</w:t>
              </w:r>
            </w:ins>
          </w:p>
        </w:tc>
      </w:tr>
      <w:tr w:rsidR="003D2C5F" w14:paraId="649E0B7D" w14:textId="77777777" w:rsidTr="003D2C5F">
        <w:trPr>
          <w:ins w:id="248" w:author="Uzivatel" w:date="2018-11-19T15:15:00Z"/>
        </w:trPr>
        <w:tc>
          <w:tcPr>
            <w:tcW w:w="3020" w:type="dxa"/>
            <w:tcPrChange w:id="249" w:author="Uzivatel" w:date="2018-11-19T15:15:00Z">
              <w:tcPr>
                <w:tcW w:w="3020" w:type="dxa"/>
              </w:tcPr>
            </w:tcPrChange>
          </w:tcPr>
          <w:p w14:paraId="544F3EEE" w14:textId="6C615A1A" w:rsidR="003D2C5F" w:rsidRDefault="00B233E5" w:rsidP="00F80524">
            <w:pPr>
              <w:rPr>
                <w:ins w:id="250" w:author="Uzivatel" w:date="2018-11-19T15:15:00Z"/>
              </w:rPr>
            </w:pPr>
            <w:ins w:id="251" w:author="Uzivatel" w:date="2018-11-19T15:17:00Z">
              <w:r>
                <w:t>Ochrana obyvatelstva</w:t>
              </w:r>
            </w:ins>
          </w:p>
        </w:tc>
        <w:tc>
          <w:tcPr>
            <w:tcW w:w="1795" w:type="dxa"/>
            <w:tcPrChange w:id="252" w:author="Uzivatel" w:date="2018-11-19T15:15:00Z">
              <w:tcPr>
                <w:tcW w:w="3021" w:type="dxa"/>
              </w:tcPr>
            </w:tcPrChange>
          </w:tcPr>
          <w:p w14:paraId="7F2E1742" w14:textId="4D92AB5A" w:rsidR="003D2C5F" w:rsidRDefault="002C13D5" w:rsidP="00F80524">
            <w:pPr>
              <w:rPr>
                <w:ins w:id="253" w:author="Uzivatel" w:date="2018-11-19T15:15:00Z"/>
              </w:rPr>
            </w:pPr>
            <w:ins w:id="254" w:author="Uzivatel" w:date="2018-11-19T15:20:00Z">
              <w:r>
                <w:t>53</w:t>
              </w:r>
            </w:ins>
          </w:p>
        </w:tc>
        <w:tc>
          <w:tcPr>
            <w:tcW w:w="4247" w:type="dxa"/>
            <w:tcPrChange w:id="255" w:author="Uzivatel" w:date="2018-11-19T15:15:00Z">
              <w:tcPr>
                <w:tcW w:w="3021" w:type="dxa"/>
              </w:tcPr>
            </w:tcPrChange>
          </w:tcPr>
          <w:p w14:paraId="263F4746" w14:textId="1E45F4F2" w:rsidR="003D2C5F" w:rsidRDefault="009C3DCC" w:rsidP="005234C6">
            <w:pPr>
              <w:rPr>
                <w:ins w:id="256" w:author="Uzivatel" w:date="2018-11-19T15:15:00Z"/>
              </w:rPr>
            </w:pPr>
            <w:ins w:id="257" w:author="Uzivatel" w:date="2018-11-19T15:26:00Z">
              <w:r w:rsidRPr="00300A0A">
                <w:t>Krizové plánování a řízení</w:t>
              </w:r>
            </w:ins>
            <w:ins w:id="258" w:author="Uzivatel" w:date="2018-11-19T15:28:00Z">
              <w:r>
                <w:t xml:space="preserve"> (2</w:t>
              </w:r>
            </w:ins>
            <w:ins w:id="259" w:author="Uzivatel" w:date="2018-11-19T15:30:00Z">
              <w:r w:rsidR="005234C6">
                <w:t>0</w:t>
              </w:r>
            </w:ins>
            <w:ins w:id="260" w:author="Uzivatel" w:date="2018-11-19T15:28:00Z">
              <w:r>
                <w:t>h)</w:t>
              </w:r>
            </w:ins>
            <w:ins w:id="261" w:author="Uzivatel" w:date="2018-11-19T15:32:00Z">
              <w:r w:rsidR="00A94E35">
                <w:t xml:space="preserve">, </w:t>
              </w:r>
              <w:r w:rsidR="00A94E35" w:rsidRPr="009C3DCC">
                <w:t>Systemizace bezpečnosti</w:t>
              </w:r>
              <w:r w:rsidR="00A94E35">
                <w:t xml:space="preserve"> (16h)</w:t>
              </w:r>
            </w:ins>
            <w:ins w:id="262" w:author="Uzivatel" w:date="2018-11-19T15:34:00Z">
              <w:r w:rsidR="00A94E35">
                <w:t>, Bezpečnostní inženýrství (12h)</w:t>
              </w:r>
            </w:ins>
            <w:ins w:id="263" w:author="Uzivatel" w:date="2018-11-19T15:41:00Z">
              <w:r w:rsidR="00684E1E">
                <w:t>, Technické prostředky bezpečnostních systémů (8h)</w:t>
              </w:r>
            </w:ins>
          </w:p>
        </w:tc>
      </w:tr>
      <w:tr w:rsidR="003D2C5F" w14:paraId="69584BDA" w14:textId="77777777" w:rsidTr="003D2C5F">
        <w:trPr>
          <w:ins w:id="264" w:author="Uzivatel" w:date="2018-11-19T15:15:00Z"/>
        </w:trPr>
        <w:tc>
          <w:tcPr>
            <w:tcW w:w="3020" w:type="dxa"/>
            <w:tcPrChange w:id="265" w:author="Uzivatel" w:date="2018-11-19T15:15:00Z">
              <w:tcPr>
                <w:tcW w:w="3020" w:type="dxa"/>
              </w:tcPr>
            </w:tcPrChange>
          </w:tcPr>
          <w:p w14:paraId="1E2BAA0E" w14:textId="07A3B966" w:rsidR="003D2C5F" w:rsidRDefault="00B233E5" w:rsidP="00F80524">
            <w:pPr>
              <w:rPr>
                <w:ins w:id="266" w:author="Uzivatel" w:date="2018-11-19T15:15:00Z"/>
              </w:rPr>
            </w:pPr>
            <w:ins w:id="267" w:author="Uzivatel" w:date="2018-11-19T15:17:00Z">
              <w:r>
                <w:t>Integrovaný záchranný systém</w:t>
              </w:r>
            </w:ins>
          </w:p>
        </w:tc>
        <w:tc>
          <w:tcPr>
            <w:tcW w:w="1795" w:type="dxa"/>
            <w:tcPrChange w:id="268" w:author="Uzivatel" w:date="2018-11-19T15:15:00Z">
              <w:tcPr>
                <w:tcW w:w="3021" w:type="dxa"/>
              </w:tcPr>
            </w:tcPrChange>
          </w:tcPr>
          <w:p w14:paraId="0C27A74B" w14:textId="3664B91C" w:rsidR="003D2C5F" w:rsidRDefault="002C13D5" w:rsidP="00F80524">
            <w:pPr>
              <w:rPr>
                <w:ins w:id="269" w:author="Uzivatel" w:date="2018-11-19T15:15:00Z"/>
              </w:rPr>
            </w:pPr>
            <w:ins w:id="270" w:author="Uzivatel" w:date="2018-11-19T15:20:00Z">
              <w:r>
                <w:t>40</w:t>
              </w:r>
            </w:ins>
          </w:p>
        </w:tc>
        <w:tc>
          <w:tcPr>
            <w:tcW w:w="4247" w:type="dxa"/>
            <w:tcPrChange w:id="271" w:author="Uzivatel" w:date="2018-11-19T15:15:00Z">
              <w:tcPr>
                <w:tcW w:w="3021" w:type="dxa"/>
              </w:tcPr>
            </w:tcPrChange>
          </w:tcPr>
          <w:p w14:paraId="6849914E" w14:textId="6D58F39C" w:rsidR="003D2C5F" w:rsidRDefault="009C3DCC" w:rsidP="00061482">
            <w:pPr>
              <w:rPr>
                <w:ins w:id="272" w:author="Uzivatel" w:date="2018-11-19T15:15:00Z"/>
              </w:rPr>
            </w:pPr>
            <w:bookmarkStart w:id="273" w:name="krizovePlanovani"/>
            <w:ins w:id="274" w:author="Uzivatel" w:date="2018-11-19T15:26:00Z">
              <w:r w:rsidRPr="00300A0A">
                <w:t>Krizové plánování a řízení</w:t>
              </w:r>
            </w:ins>
            <w:bookmarkEnd w:id="273"/>
            <w:ins w:id="275" w:author="Uzivatel" w:date="2018-11-19T15:28:00Z">
              <w:r>
                <w:t xml:space="preserve"> (16h), </w:t>
              </w:r>
              <w:r w:rsidRPr="009C3DCC">
                <w:t>Systemizace bezpečnosti</w:t>
              </w:r>
              <w:r>
                <w:t xml:space="preserve"> (8h)</w:t>
              </w:r>
            </w:ins>
            <w:ins w:id="276" w:author="Uzivatel" w:date="2018-11-19T15:36:00Z">
              <w:r w:rsidR="00A94E35">
                <w:t>, Bezpečnostní inženýrství (</w:t>
              </w:r>
            </w:ins>
            <w:ins w:id="277" w:author="Uzivatel" w:date="2018-11-19T15:38:00Z">
              <w:r w:rsidR="00F12445">
                <w:t>4</w:t>
              </w:r>
            </w:ins>
            <w:ins w:id="278" w:author="Uzivatel" w:date="2018-11-19T15:36:00Z">
              <w:r w:rsidR="00A94E35">
                <w:t>h)</w:t>
              </w:r>
            </w:ins>
            <w:ins w:id="279" w:author="Uzivatel" w:date="2018-11-19T15:39:00Z">
              <w:r w:rsidR="003A6D2C">
                <w:t xml:space="preserve">, </w:t>
              </w:r>
              <w:bookmarkStart w:id="280" w:name="technickeProstredkyBS"/>
              <w:r w:rsidR="003A6D2C">
                <w:t>Technické prostředky bezpečnostních systémů</w:t>
              </w:r>
            </w:ins>
            <w:bookmarkEnd w:id="280"/>
            <w:ins w:id="281" w:author="Uzivatel" w:date="2018-11-19T15:40:00Z">
              <w:r w:rsidR="00684E1E">
                <w:t xml:space="preserve"> (12h)</w:t>
              </w:r>
            </w:ins>
            <w:ins w:id="282" w:author="Uzivatel" w:date="2018-11-19T15:44:00Z">
              <w:r w:rsidR="006F4493">
                <w:t xml:space="preserve">, </w:t>
              </w:r>
            </w:ins>
          </w:p>
        </w:tc>
      </w:tr>
      <w:tr w:rsidR="003D2C5F" w14:paraId="79178725" w14:textId="77777777" w:rsidTr="003D2C5F">
        <w:trPr>
          <w:ins w:id="283" w:author="Uzivatel" w:date="2018-11-19T15:15:00Z"/>
        </w:trPr>
        <w:tc>
          <w:tcPr>
            <w:tcW w:w="3020" w:type="dxa"/>
            <w:tcPrChange w:id="284" w:author="Uzivatel" w:date="2018-11-19T15:15:00Z">
              <w:tcPr>
                <w:tcW w:w="3020" w:type="dxa"/>
              </w:tcPr>
            </w:tcPrChange>
          </w:tcPr>
          <w:p w14:paraId="7B62E752" w14:textId="4C8AC6AE" w:rsidR="003D2C5F" w:rsidRDefault="00B233E5" w:rsidP="00F80524">
            <w:pPr>
              <w:rPr>
                <w:ins w:id="285" w:author="Uzivatel" w:date="2018-11-19T15:15:00Z"/>
              </w:rPr>
            </w:pPr>
            <w:ins w:id="286" w:author="Uzivatel" w:date="2018-11-19T15:18:00Z">
              <w:r>
                <w:t>Vnitřní bezpečnost a veřejný pořádek</w:t>
              </w:r>
            </w:ins>
          </w:p>
        </w:tc>
        <w:tc>
          <w:tcPr>
            <w:tcW w:w="1795" w:type="dxa"/>
            <w:tcPrChange w:id="287" w:author="Uzivatel" w:date="2018-11-19T15:15:00Z">
              <w:tcPr>
                <w:tcW w:w="3021" w:type="dxa"/>
              </w:tcPr>
            </w:tcPrChange>
          </w:tcPr>
          <w:p w14:paraId="1C514208" w14:textId="3EE64FAC" w:rsidR="003D2C5F" w:rsidRDefault="002C13D5" w:rsidP="00F80524">
            <w:pPr>
              <w:rPr>
                <w:ins w:id="288" w:author="Uzivatel" w:date="2018-11-19T15:15:00Z"/>
              </w:rPr>
            </w:pPr>
            <w:ins w:id="289" w:author="Uzivatel" w:date="2018-11-19T15:20:00Z">
              <w:r>
                <w:t>40</w:t>
              </w:r>
            </w:ins>
          </w:p>
        </w:tc>
        <w:tc>
          <w:tcPr>
            <w:tcW w:w="4247" w:type="dxa"/>
            <w:tcPrChange w:id="290" w:author="Uzivatel" w:date="2018-11-19T15:15:00Z">
              <w:tcPr>
                <w:tcW w:w="3021" w:type="dxa"/>
              </w:tcPr>
            </w:tcPrChange>
          </w:tcPr>
          <w:p w14:paraId="745EEF84" w14:textId="61AA8E28" w:rsidR="003D2C5F" w:rsidRDefault="009C3DCC" w:rsidP="00F12445">
            <w:pPr>
              <w:rPr>
                <w:ins w:id="291" w:author="Uzivatel" w:date="2018-11-19T15:15:00Z"/>
              </w:rPr>
            </w:pPr>
            <w:ins w:id="292" w:author="Uzivatel" w:date="2018-11-19T15:22:00Z">
              <w:r w:rsidRPr="009C3DCC">
                <w:t>Systemizace bezpečnosti</w:t>
              </w:r>
              <w:r>
                <w:t xml:space="preserve"> (</w:t>
              </w:r>
            </w:ins>
            <w:ins w:id="293" w:author="Uzivatel" w:date="2018-11-19T15:33:00Z">
              <w:r w:rsidR="00A94E35">
                <w:t>9</w:t>
              </w:r>
            </w:ins>
            <w:ins w:id="294" w:author="Uzivatel" w:date="2018-11-19T15:22:00Z">
              <w:r>
                <w:t>h)</w:t>
              </w:r>
            </w:ins>
            <w:ins w:id="295" w:author="Uzivatel" w:date="2018-11-19T15:23:00Z">
              <w:r>
                <w:t xml:space="preserve">, </w:t>
              </w:r>
            </w:ins>
            <w:ins w:id="296" w:author="Uzivatel" w:date="2018-11-19T15:39:00Z">
              <w:r w:rsidR="003A6D2C">
                <w:t>Technické prostředky bezpečnostních systémů (</w:t>
              </w:r>
            </w:ins>
            <w:ins w:id="297" w:author="Uzivatel" w:date="2018-11-19T15:42:00Z">
              <w:r w:rsidR="00190A0C">
                <w:t>20h</w:t>
              </w:r>
            </w:ins>
            <w:ins w:id="298" w:author="Uzivatel" w:date="2018-11-19T15:39:00Z">
              <w:r w:rsidR="003A6D2C">
                <w:t>)</w:t>
              </w:r>
            </w:ins>
            <w:ins w:id="299" w:author="Uzivatel" w:date="2018-11-19T15:44:00Z">
              <w:r w:rsidR="006F4493">
                <w:t xml:space="preserve">, </w:t>
              </w:r>
            </w:ins>
            <w:bookmarkStart w:id="300" w:name="administrativniBezpecnost"/>
            <w:ins w:id="301" w:author="Uzivatel" w:date="2018-11-19T15:45:00Z">
              <w:r w:rsidR="00061482">
                <w:t>Administrativní bezpečnost</w:t>
              </w:r>
              <w:bookmarkEnd w:id="300"/>
              <w:r w:rsidR="00061482">
                <w:t xml:space="preserve"> (</w:t>
              </w:r>
            </w:ins>
            <w:ins w:id="302" w:author="Uzivatel" w:date="2018-11-19T15:46:00Z">
              <w:r w:rsidR="00061482">
                <w:t>16h</w:t>
              </w:r>
            </w:ins>
            <w:ins w:id="303" w:author="Uzivatel" w:date="2018-11-19T15:45:00Z">
              <w:r w:rsidR="00061482">
                <w:t>)</w:t>
              </w:r>
            </w:ins>
          </w:p>
        </w:tc>
      </w:tr>
      <w:tr w:rsidR="003D2C5F" w14:paraId="398CDCB9" w14:textId="77777777" w:rsidTr="003D2C5F">
        <w:trPr>
          <w:ins w:id="304" w:author="Uzivatel" w:date="2018-11-19T15:15:00Z"/>
        </w:trPr>
        <w:tc>
          <w:tcPr>
            <w:tcW w:w="3020" w:type="dxa"/>
            <w:tcPrChange w:id="305" w:author="Uzivatel" w:date="2018-11-19T15:15:00Z">
              <w:tcPr>
                <w:tcW w:w="3020" w:type="dxa"/>
              </w:tcPr>
            </w:tcPrChange>
          </w:tcPr>
          <w:p w14:paraId="16A8A1BC" w14:textId="12C4A9D4" w:rsidR="003D2C5F" w:rsidRDefault="00B233E5" w:rsidP="00F80524">
            <w:pPr>
              <w:rPr>
                <w:ins w:id="306" w:author="Uzivatel" w:date="2018-11-19T15:15:00Z"/>
              </w:rPr>
            </w:pPr>
            <w:ins w:id="307" w:author="Uzivatel" w:date="2018-11-19T15:18:00Z">
              <w:r>
                <w:t>Obrana státu</w:t>
              </w:r>
            </w:ins>
          </w:p>
        </w:tc>
        <w:tc>
          <w:tcPr>
            <w:tcW w:w="1795" w:type="dxa"/>
            <w:tcPrChange w:id="308" w:author="Uzivatel" w:date="2018-11-19T15:15:00Z">
              <w:tcPr>
                <w:tcW w:w="3021" w:type="dxa"/>
              </w:tcPr>
            </w:tcPrChange>
          </w:tcPr>
          <w:p w14:paraId="5E51768C" w14:textId="276FD53F" w:rsidR="003D2C5F" w:rsidRDefault="002C13D5" w:rsidP="00F80524">
            <w:pPr>
              <w:rPr>
                <w:ins w:id="309" w:author="Uzivatel" w:date="2018-11-19T15:15:00Z"/>
              </w:rPr>
            </w:pPr>
            <w:ins w:id="310" w:author="Uzivatel" w:date="2018-11-19T15:20:00Z">
              <w:r>
                <w:t>40</w:t>
              </w:r>
            </w:ins>
          </w:p>
        </w:tc>
        <w:tc>
          <w:tcPr>
            <w:tcW w:w="4247" w:type="dxa"/>
            <w:tcPrChange w:id="311" w:author="Uzivatel" w:date="2018-11-19T15:15:00Z">
              <w:tcPr>
                <w:tcW w:w="3021" w:type="dxa"/>
              </w:tcPr>
            </w:tcPrChange>
          </w:tcPr>
          <w:p w14:paraId="763DBD1C" w14:textId="0F054EBC" w:rsidR="003D2C5F" w:rsidRDefault="009C3DCC" w:rsidP="00F80524">
            <w:pPr>
              <w:rPr>
                <w:ins w:id="312" w:author="Uzivatel" w:date="2018-11-19T15:15:00Z"/>
              </w:rPr>
            </w:pPr>
            <w:ins w:id="313" w:author="Uzivatel" w:date="2018-11-19T15:24:00Z">
              <w:r>
                <w:t>Bezpečnostní inženýrství</w:t>
              </w:r>
            </w:ins>
            <w:ins w:id="314" w:author="Uzivatel" w:date="2018-11-19T15:25:00Z">
              <w:r>
                <w:t xml:space="preserve"> (12</w:t>
              </w:r>
            </w:ins>
            <w:ins w:id="315" w:author="Uzivatel" w:date="2018-11-19T15:27:00Z">
              <w:r>
                <w:t>h</w:t>
              </w:r>
            </w:ins>
            <w:ins w:id="316" w:author="Uzivatel" w:date="2018-11-19T15:25:00Z">
              <w:r>
                <w:t>)</w:t>
              </w:r>
            </w:ins>
            <w:ins w:id="317" w:author="Uzivatel" w:date="2018-11-19T15:32:00Z">
              <w:r w:rsidR="00A94E35">
                <w:t xml:space="preserve">, </w:t>
              </w:r>
              <w:r w:rsidR="00A94E35" w:rsidRPr="009C3DCC">
                <w:t>Systemizace bezpečnosti</w:t>
              </w:r>
              <w:r w:rsidR="00A94E35">
                <w:t xml:space="preserve"> (16h)</w:t>
              </w:r>
            </w:ins>
            <w:ins w:id="318" w:author="Uzivatel" w:date="2018-11-19T15:42:00Z">
              <w:r w:rsidR="00190A0C">
                <w:t>, Technické prostředky bezpečnostních systémů (</w:t>
              </w:r>
            </w:ins>
            <w:ins w:id="319" w:author="Uzivatel" w:date="2018-11-19T15:43:00Z">
              <w:r w:rsidR="00190A0C">
                <w:t>8h</w:t>
              </w:r>
            </w:ins>
            <w:ins w:id="320" w:author="Uzivatel" w:date="2018-11-19T15:42:00Z">
              <w:r w:rsidR="00190A0C">
                <w:t>)</w:t>
              </w:r>
            </w:ins>
            <w:ins w:id="321" w:author="Uzivatel" w:date="2018-11-19T15:46:00Z">
              <w:r w:rsidR="00061482">
                <w:t>, Administrativní bezpečnost (</w:t>
              </w:r>
            </w:ins>
            <w:ins w:id="322" w:author="Uzivatel" w:date="2018-11-19T15:47:00Z">
              <w:r w:rsidR="00061482">
                <w:t>8h</w:t>
              </w:r>
            </w:ins>
            <w:ins w:id="323" w:author="Uzivatel" w:date="2018-11-19T15:46:00Z">
              <w:r w:rsidR="00061482">
                <w:t>)</w:t>
              </w:r>
            </w:ins>
          </w:p>
        </w:tc>
      </w:tr>
      <w:tr w:rsidR="003D2C5F" w14:paraId="5F327CEA" w14:textId="77777777" w:rsidTr="003D2C5F">
        <w:trPr>
          <w:ins w:id="324" w:author="Uzivatel" w:date="2018-11-19T15:15:00Z"/>
        </w:trPr>
        <w:tc>
          <w:tcPr>
            <w:tcW w:w="3020" w:type="dxa"/>
            <w:tcPrChange w:id="325" w:author="Uzivatel" w:date="2018-11-19T15:15:00Z">
              <w:tcPr>
                <w:tcW w:w="3020" w:type="dxa"/>
              </w:tcPr>
            </w:tcPrChange>
          </w:tcPr>
          <w:p w14:paraId="6BFC814B" w14:textId="15B88955" w:rsidR="003D2C5F" w:rsidRDefault="00B233E5" w:rsidP="00F80524">
            <w:pPr>
              <w:rPr>
                <w:ins w:id="326" w:author="Uzivatel" w:date="2018-11-19T15:15:00Z"/>
              </w:rPr>
            </w:pPr>
            <w:ins w:id="327" w:author="Uzivatel" w:date="2018-11-19T15:18:00Z">
              <w:r>
                <w:lastRenderedPageBreak/>
                <w:t xml:space="preserve">Krizové řízení </w:t>
              </w:r>
            </w:ins>
          </w:p>
        </w:tc>
        <w:tc>
          <w:tcPr>
            <w:tcW w:w="1795" w:type="dxa"/>
            <w:tcPrChange w:id="328" w:author="Uzivatel" w:date="2018-11-19T15:15:00Z">
              <w:tcPr>
                <w:tcW w:w="3021" w:type="dxa"/>
              </w:tcPr>
            </w:tcPrChange>
          </w:tcPr>
          <w:p w14:paraId="50F8FD27" w14:textId="6C0298CF" w:rsidR="003D2C5F" w:rsidRDefault="002C13D5" w:rsidP="00F80524">
            <w:pPr>
              <w:rPr>
                <w:ins w:id="329" w:author="Uzivatel" w:date="2018-11-19T15:15:00Z"/>
              </w:rPr>
            </w:pPr>
            <w:ins w:id="330" w:author="Uzivatel" w:date="2018-11-19T15:20:00Z">
              <w:r>
                <w:t>20</w:t>
              </w:r>
            </w:ins>
          </w:p>
        </w:tc>
        <w:tc>
          <w:tcPr>
            <w:tcW w:w="4247" w:type="dxa"/>
            <w:tcPrChange w:id="331" w:author="Uzivatel" w:date="2018-11-19T15:15:00Z">
              <w:tcPr>
                <w:tcW w:w="3021" w:type="dxa"/>
              </w:tcPr>
            </w:tcPrChange>
          </w:tcPr>
          <w:p w14:paraId="7B149203" w14:textId="5A2A1651" w:rsidR="003D2C5F" w:rsidRDefault="009C3DCC" w:rsidP="00F80524">
            <w:pPr>
              <w:rPr>
                <w:ins w:id="332" w:author="Uzivatel" w:date="2018-11-19T15:15:00Z"/>
              </w:rPr>
            </w:pPr>
            <w:bookmarkStart w:id="333" w:name="systematizaceBezpecnosti"/>
            <w:ins w:id="334" w:author="Uzivatel" w:date="2018-11-19T15:23:00Z">
              <w:r>
                <w:t>Systemizace bezpečnosti</w:t>
              </w:r>
              <w:bookmarkEnd w:id="333"/>
              <w:r>
                <w:t xml:space="preserve"> (4</w:t>
              </w:r>
            </w:ins>
            <w:ins w:id="335" w:author="Uzivatel" w:date="2018-11-19T15:27:00Z">
              <w:r>
                <w:t>h</w:t>
              </w:r>
            </w:ins>
            <w:ins w:id="336" w:author="Uzivatel" w:date="2018-11-19T15:23:00Z">
              <w:r>
                <w:t>)</w:t>
              </w:r>
            </w:ins>
            <w:ins w:id="337" w:author="Uzivatel" w:date="2018-11-19T15:27:00Z">
              <w:r>
                <w:t xml:space="preserve">, </w:t>
              </w:r>
              <w:r w:rsidRPr="00300A0A">
                <w:t>Krizové plánování a řízení</w:t>
              </w:r>
              <w:r>
                <w:t xml:space="preserve"> (</w:t>
              </w:r>
            </w:ins>
            <w:ins w:id="338" w:author="Uzivatel" w:date="2018-11-19T15:30:00Z">
              <w:r w:rsidR="005234C6">
                <w:t>8</w:t>
              </w:r>
            </w:ins>
            <w:ins w:id="339" w:author="Uzivatel" w:date="2018-11-19T15:34:00Z">
              <w:r w:rsidR="00A94E35">
                <w:t>h</w:t>
              </w:r>
            </w:ins>
            <w:ins w:id="340" w:author="Uzivatel" w:date="2018-11-19T15:27:00Z">
              <w:r>
                <w:t>)</w:t>
              </w:r>
            </w:ins>
            <w:ins w:id="341" w:author="Uzivatel" w:date="2018-11-19T15:43:00Z">
              <w:r w:rsidR="00190A0C">
                <w:t>, Technické prostředky bezpečnostních systémů (8h)</w:t>
              </w:r>
            </w:ins>
            <w:ins w:id="342" w:author="Uzivatel" w:date="2018-11-19T15:47:00Z">
              <w:r w:rsidR="00C34538">
                <w:t xml:space="preserve">, </w:t>
              </w:r>
            </w:ins>
          </w:p>
        </w:tc>
      </w:tr>
      <w:tr w:rsidR="003D2C5F" w14:paraId="654A317D" w14:textId="77777777" w:rsidTr="003D2C5F">
        <w:trPr>
          <w:ins w:id="343" w:author="Uzivatel" w:date="2018-11-19T15:15:00Z"/>
        </w:trPr>
        <w:tc>
          <w:tcPr>
            <w:tcW w:w="3020" w:type="dxa"/>
            <w:tcPrChange w:id="344" w:author="Uzivatel" w:date="2018-11-19T15:15:00Z">
              <w:tcPr>
                <w:tcW w:w="3020" w:type="dxa"/>
              </w:tcPr>
            </w:tcPrChange>
          </w:tcPr>
          <w:p w14:paraId="2EEF18B7" w14:textId="7C35FAFD" w:rsidR="003D2C5F" w:rsidRDefault="00B233E5" w:rsidP="00F80524">
            <w:pPr>
              <w:rPr>
                <w:ins w:id="345" w:author="Uzivatel" w:date="2018-11-19T15:15:00Z"/>
              </w:rPr>
            </w:pPr>
            <w:ins w:id="346" w:author="Uzivatel" w:date="2018-11-19T15:18:00Z">
              <w:r>
                <w:t>Zdravotnictví</w:t>
              </w:r>
            </w:ins>
          </w:p>
        </w:tc>
        <w:tc>
          <w:tcPr>
            <w:tcW w:w="1795" w:type="dxa"/>
            <w:tcPrChange w:id="347" w:author="Uzivatel" w:date="2018-11-19T15:15:00Z">
              <w:tcPr>
                <w:tcW w:w="3021" w:type="dxa"/>
              </w:tcPr>
            </w:tcPrChange>
          </w:tcPr>
          <w:p w14:paraId="2593FA0D" w14:textId="3D85469C" w:rsidR="003D2C5F" w:rsidRDefault="002C13D5" w:rsidP="00F80524">
            <w:pPr>
              <w:rPr>
                <w:ins w:id="348" w:author="Uzivatel" w:date="2018-11-19T15:15:00Z"/>
              </w:rPr>
            </w:pPr>
            <w:ins w:id="349" w:author="Uzivatel" w:date="2018-11-19T15:20:00Z">
              <w:r>
                <w:t>20</w:t>
              </w:r>
            </w:ins>
          </w:p>
        </w:tc>
        <w:tc>
          <w:tcPr>
            <w:tcW w:w="4247" w:type="dxa"/>
            <w:tcPrChange w:id="350" w:author="Uzivatel" w:date="2018-11-19T15:15:00Z">
              <w:tcPr>
                <w:tcW w:w="3021" w:type="dxa"/>
              </w:tcPr>
            </w:tcPrChange>
          </w:tcPr>
          <w:p w14:paraId="38EC88D5" w14:textId="3B76456E" w:rsidR="003D2C5F" w:rsidRDefault="009C3DCC" w:rsidP="00A94E35">
            <w:pPr>
              <w:rPr>
                <w:ins w:id="351" w:author="Uzivatel" w:date="2018-11-19T15:15:00Z"/>
              </w:rPr>
            </w:pPr>
            <w:ins w:id="352" w:author="Uzivatel" w:date="2018-11-19T15:26:00Z">
              <w:r w:rsidRPr="00300A0A">
                <w:t>Krizové plánování a řízení</w:t>
              </w:r>
            </w:ins>
            <w:ins w:id="353" w:author="Uzivatel" w:date="2018-11-19T15:27:00Z">
              <w:r>
                <w:t xml:space="preserve"> (</w:t>
              </w:r>
            </w:ins>
            <w:ins w:id="354" w:author="Uzivatel" w:date="2018-11-19T15:30:00Z">
              <w:r w:rsidR="005234C6">
                <w:t>4</w:t>
              </w:r>
            </w:ins>
            <w:ins w:id="355" w:author="Uzivatel" w:date="2018-11-19T15:29:00Z">
              <w:r w:rsidR="000571E9">
                <w:t>h</w:t>
              </w:r>
            </w:ins>
            <w:ins w:id="356" w:author="Uzivatel" w:date="2018-11-19T15:27:00Z">
              <w:r>
                <w:t>)</w:t>
              </w:r>
            </w:ins>
            <w:ins w:id="357" w:author="Uzivatel" w:date="2018-11-19T15:36:00Z">
              <w:r w:rsidR="00A94E35">
                <w:t>, Bezpečnostní inženýrství (</w:t>
              </w:r>
            </w:ins>
            <w:ins w:id="358" w:author="Uzivatel" w:date="2018-11-19T15:39:00Z">
              <w:r w:rsidR="00F12445">
                <w:t>6</w:t>
              </w:r>
            </w:ins>
            <w:ins w:id="359" w:author="Uzivatel" w:date="2018-11-19T15:36:00Z">
              <w:r w:rsidR="00A94E35">
                <w:t>h)</w:t>
              </w:r>
            </w:ins>
            <w:ins w:id="360" w:author="Uzivatel" w:date="2018-11-19T15:47:00Z">
              <w:r w:rsidR="00C34538">
                <w:t xml:space="preserve">, </w:t>
              </w:r>
            </w:ins>
            <w:bookmarkStart w:id="361" w:name="datoveCentra"/>
            <w:ins w:id="362" w:author="Uzivatel" w:date="2018-11-19T15:48:00Z">
              <w:r w:rsidR="00C34538">
                <w:t>Dohledová centra</w:t>
              </w:r>
              <w:bookmarkEnd w:id="361"/>
              <w:r w:rsidR="00C34538">
                <w:t xml:space="preserve"> (12h)</w:t>
              </w:r>
            </w:ins>
          </w:p>
        </w:tc>
      </w:tr>
      <w:tr w:rsidR="003D2C5F" w14:paraId="26E4B574" w14:textId="77777777" w:rsidTr="003D2C5F">
        <w:trPr>
          <w:ins w:id="363" w:author="Uzivatel" w:date="2018-11-19T15:15:00Z"/>
        </w:trPr>
        <w:tc>
          <w:tcPr>
            <w:tcW w:w="3020" w:type="dxa"/>
            <w:tcPrChange w:id="364" w:author="Uzivatel" w:date="2018-11-19T15:15:00Z">
              <w:tcPr>
                <w:tcW w:w="3020" w:type="dxa"/>
              </w:tcPr>
            </w:tcPrChange>
          </w:tcPr>
          <w:p w14:paraId="6A5967A4" w14:textId="2693B17F" w:rsidR="003D2C5F" w:rsidRDefault="00B233E5" w:rsidP="00F80524">
            <w:pPr>
              <w:rPr>
                <w:ins w:id="365" w:author="Uzivatel" w:date="2018-11-19T15:15:00Z"/>
              </w:rPr>
            </w:pPr>
            <w:ins w:id="366" w:author="Uzivatel" w:date="2018-11-19T15:18:00Z">
              <w:r>
                <w:t>Hospodářská opatření pro krizové stavy</w:t>
              </w:r>
            </w:ins>
          </w:p>
        </w:tc>
        <w:tc>
          <w:tcPr>
            <w:tcW w:w="1795" w:type="dxa"/>
            <w:tcPrChange w:id="367" w:author="Uzivatel" w:date="2018-11-19T15:15:00Z">
              <w:tcPr>
                <w:tcW w:w="3021" w:type="dxa"/>
              </w:tcPr>
            </w:tcPrChange>
          </w:tcPr>
          <w:p w14:paraId="02E9F99D" w14:textId="5F909932" w:rsidR="003D2C5F" w:rsidRDefault="002C13D5" w:rsidP="00F80524">
            <w:pPr>
              <w:rPr>
                <w:ins w:id="368" w:author="Uzivatel" w:date="2018-11-19T15:15:00Z"/>
              </w:rPr>
            </w:pPr>
            <w:ins w:id="369" w:author="Uzivatel" w:date="2018-11-19T15:20:00Z">
              <w:r>
                <w:t>20</w:t>
              </w:r>
            </w:ins>
          </w:p>
        </w:tc>
        <w:tc>
          <w:tcPr>
            <w:tcW w:w="4247" w:type="dxa"/>
            <w:tcPrChange w:id="370" w:author="Uzivatel" w:date="2018-11-19T15:15:00Z">
              <w:tcPr>
                <w:tcW w:w="3021" w:type="dxa"/>
              </w:tcPr>
            </w:tcPrChange>
          </w:tcPr>
          <w:p w14:paraId="6519B940" w14:textId="764131F8" w:rsidR="003D2C5F" w:rsidRDefault="009C3DCC" w:rsidP="00A94E35">
            <w:pPr>
              <w:rPr>
                <w:ins w:id="371" w:author="Uzivatel" w:date="2018-11-19T15:15:00Z"/>
              </w:rPr>
            </w:pPr>
            <w:ins w:id="372" w:author="Uzivatel" w:date="2018-11-19T15:26:00Z">
              <w:r w:rsidRPr="00300A0A">
                <w:t>Krizové plánování a řízení</w:t>
              </w:r>
            </w:ins>
            <w:ins w:id="373" w:author="Uzivatel" w:date="2018-11-19T15:29:00Z">
              <w:r w:rsidR="005B1E81">
                <w:t xml:space="preserve"> (4</w:t>
              </w:r>
              <w:r w:rsidR="000571E9">
                <w:t>h</w:t>
              </w:r>
              <w:r w:rsidR="005B1E81">
                <w:t>)</w:t>
              </w:r>
            </w:ins>
            <w:ins w:id="374" w:author="Uzivatel" w:date="2018-11-19T15:36:00Z">
              <w:r w:rsidR="00A94E35">
                <w:t>, Bezpečnostní inženýrství (</w:t>
              </w:r>
            </w:ins>
            <w:ins w:id="375" w:author="Uzivatel" w:date="2018-11-19T15:37:00Z">
              <w:r w:rsidR="00A94E35">
                <w:t>8</w:t>
              </w:r>
            </w:ins>
            <w:ins w:id="376" w:author="Uzivatel" w:date="2018-11-19T15:36:00Z">
              <w:r w:rsidR="00A94E35">
                <w:t>h)</w:t>
              </w:r>
            </w:ins>
            <w:ins w:id="377" w:author="Uzivatel" w:date="2018-11-19T15:47:00Z">
              <w:r w:rsidR="00C34538">
                <w:t>, Administrativní bezpečnost (</w:t>
              </w:r>
            </w:ins>
            <w:ins w:id="378" w:author="Uzivatel" w:date="2018-11-19T15:48:00Z">
              <w:r w:rsidR="00C34538">
                <w:t>8h</w:t>
              </w:r>
            </w:ins>
            <w:ins w:id="379" w:author="Uzivatel" w:date="2018-11-19T15:47:00Z">
              <w:r w:rsidR="00C34538">
                <w:t>)</w:t>
              </w:r>
            </w:ins>
          </w:p>
        </w:tc>
      </w:tr>
      <w:tr w:rsidR="003D2C5F" w14:paraId="3A5D78A6" w14:textId="77777777" w:rsidTr="003D2C5F">
        <w:trPr>
          <w:ins w:id="380" w:author="Uzivatel" w:date="2018-11-19T15:15:00Z"/>
        </w:trPr>
        <w:tc>
          <w:tcPr>
            <w:tcW w:w="3020" w:type="dxa"/>
            <w:tcPrChange w:id="381" w:author="Uzivatel" w:date="2018-11-19T15:15:00Z">
              <w:tcPr>
                <w:tcW w:w="3020" w:type="dxa"/>
              </w:tcPr>
            </w:tcPrChange>
          </w:tcPr>
          <w:p w14:paraId="640F491D" w14:textId="3A8BB2F3" w:rsidR="003D2C5F" w:rsidRDefault="00B233E5" w:rsidP="00F80524">
            <w:pPr>
              <w:rPr>
                <w:ins w:id="382" w:author="Uzivatel" w:date="2018-11-19T15:15:00Z"/>
              </w:rPr>
            </w:pPr>
            <w:ins w:id="383" w:author="Uzivatel" w:date="2018-11-19T15:19:00Z">
              <w:r>
                <w:t>Kritická infrastruktura</w:t>
              </w:r>
            </w:ins>
          </w:p>
        </w:tc>
        <w:tc>
          <w:tcPr>
            <w:tcW w:w="1795" w:type="dxa"/>
            <w:tcPrChange w:id="384" w:author="Uzivatel" w:date="2018-11-19T15:15:00Z">
              <w:tcPr>
                <w:tcW w:w="3021" w:type="dxa"/>
              </w:tcPr>
            </w:tcPrChange>
          </w:tcPr>
          <w:p w14:paraId="3974C83C" w14:textId="5D594095" w:rsidR="003D2C5F" w:rsidRDefault="002C13D5" w:rsidP="00F80524">
            <w:pPr>
              <w:rPr>
                <w:ins w:id="385" w:author="Uzivatel" w:date="2018-11-19T15:15:00Z"/>
              </w:rPr>
            </w:pPr>
            <w:ins w:id="386" w:author="Uzivatel" w:date="2018-11-19T15:20:00Z">
              <w:r>
                <w:t>7</w:t>
              </w:r>
            </w:ins>
          </w:p>
        </w:tc>
        <w:tc>
          <w:tcPr>
            <w:tcW w:w="4247" w:type="dxa"/>
            <w:tcPrChange w:id="387" w:author="Uzivatel" w:date="2018-11-19T15:15:00Z">
              <w:tcPr>
                <w:tcW w:w="3021" w:type="dxa"/>
              </w:tcPr>
            </w:tcPrChange>
          </w:tcPr>
          <w:p w14:paraId="50327273" w14:textId="42B8C0C9" w:rsidR="003D2C5F" w:rsidRDefault="009C3DCC" w:rsidP="00A94E35">
            <w:pPr>
              <w:rPr>
                <w:ins w:id="388" w:author="Uzivatel" w:date="2018-11-19T15:15:00Z"/>
              </w:rPr>
            </w:pPr>
            <w:ins w:id="389" w:author="Uzivatel" w:date="2018-11-19T15:26:00Z">
              <w:r w:rsidRPr="00300A0A">
                <w:t>Krizové plánování a řízení</w:t>
              </w:r>
            </w:ins>
            <w:ins w:id="390" w:author="Uzivatel" w:date="2018-11-19T15:27:00Z">
              <w:r>
                <w:t xml:space="preserve"> (4</w:t>
              </w:r>
            </w:ins>
            <w:ins w:id="391" w:author="Uzivatel" w:date="2018-11-19T15:29:00Z">
              <w:r w:rsidR="000571E9">
                <w:t>h</w:t>
              </w:r>
            </w:ins>
            <w:ins w:id="392" w:author="Uzivatel" w:date="2018-11-19T15:27:00Z">
              <w:r>
                <w:t>)</w:t>
              </w:r>
            </w:ins>
            <w:ins w:id="393" w:author="Uzivatel" w:date="2018-11-19T15:33:00Z">
              <w:r w:rsidR="00A94E35">
                <w:t xml:space="preserve">, </w:t>
              </w:r>
              <w:r w:rsidR="00A94E35" w:rsidRPr="009C3DCC">
                <w:t>Systemizace bezpečnosti</w:t>
              </w:r>
              <w:r w:rsidR="00A94E35">
                <w:t xml:space="preserve"> (3h)</w:t>
              </w:r>
            </w:ins>
          </w:p>
        </w:tc>
      </w:tr>
    </w:tbl>
    <w:p w14:paraId="1855E889" w14:textId="2EC822C6" w:rsidR="00BE4D00" w:rsidRDefault="003D2C5F" w:rsidP="00F80524">
      <w:ins w:id="394" w:author="Uzivatel" w:date="2018-11-19T15:11:00Z">
        <w:r>
          <w:t xml:space="preserve"> </w:t>
        </w:r>
      </w:ins>
    </w:p>
    <w:p w14:paraId="32C6942E" w14:textId="3E845554" w:rsidR="00BE4D00" w:rsidRPr="00377D58" w:rsidRDefault="00BE4D00" w:rsidP="00F80524">
      <w:r w:rsidRPr="00377D58">
        <w:t>Předkládaný studijní program a včetně profilu absolventa je plně v souladu s Dlouhodobým záměrem UTB</w:t>
      </w:r>
      <w:r w:rsidR="00E114AA">
        <w:t xml:space="preserve"> ve Zlíně</w:t>
      </w:r>
      <w:r w:rsidRPr="00377D58">
        <w:t>, který si vytyčil jako jeden z cílů implementaci Národního kvalifikačního rámce terciárního vzdělávání. Podrobněji je profil absolventa studijního programu specifikován v části B - I žádosti o akreditaci.</w:t>
      </w:r>
    </w:p>
    <w:p w14:paraId="072F7C56" w14:textId="2DFD9424" w:rsidR="00BE4D00" w:rsidRDefault="00BE4D00" w:rsidP="00F80524">
      <w:r w:rsidRPr="00377D58">
        <w:t>Následující tabulka uvádí základní tematické okruhy, které jsou u předkládaného studijního programu Bezpečnostní technologie, systémy a management v plném nebo částečném souladu s Nařízením Vlády č. 275/2016 Sb., o oblastech vzdělávání ve vysokém školství.</w:t>
      </w:r>
    </w:p>
    <w:p w14:paraId="7428F9B3" w14:textId="7F4CB95D" w:rsidR="000050DA" w:rsidRPr="00F80524" w:rsidRDefault="000050DA" w:rsidP="000050DA">
      <w:pPr>
        <w:pStyle w:val="Titulek"/>
      </w:pPr>
      <w:r w:rsidRPr="00377D58">
        <w:t xml:space="preserve">Tab. </w:t>
      </w:r>
      <w:r>
        <w:t>3</w:t>
      </w:r>
      <w:r w:rsidRPr="00377D58">
        <w:t>. Soulad studijního programu Bezpečnostní technologie, systémy a management se základním tematickými okruhy pro oblast vzdělávání Bezpečnostní obory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BE4D00" w:rsidRPr="00B322E4" w14:paraId="1F9D0D1F" w14:textId="77777777" w:rsidTr="00C51084">
        <w:trPr>
          <w:trHeight w:val="714"/>
        </w:trPr>
        <w:tc>
          <w:tcPr>
            <w:tcW w:w="6516" w:type="dxa"/>
            <w:vAlign w:val="center"/>
          </w:tcPr>
          <w:p w14:paraId="43C197A1" w14:textId="77777777" w:rsidR="00BE4D00" w:rsidRPr="00B322E4" w:rsidRDefault="00BE4D00" w:rsidP="00C51084">
            <w:pPr>
              <w:pStyle w:val="Psmenkovvelk2"/>
              <w:spacing w:before="60" w:after="60"/>
              <w:ind w:left="360"/>
              <w:jc w:val="left"/>
              <w:rPr>
                <w:rFonts w:cstheme="minorHAnsi"/>
                <w:sz w:val="22"/>
                <w:szCs w:val="22"/>
              </w:rPr>
            </w:pPr>
            <w:r w:rsidRPr="00B322E4">
              <w:rPr>
                <w:rFonts w:cstheme="minorHAnsi"/>
                <w:sz w:val="22"/>
                <w:szCs w:val="22"/>
              </w:rPr>
              <w:t>Základní tematické okruhy</w:t>
            </w:r>
          </w:p>
        </w:tc>
        <w:tc>
          <w:tcPr>
            <w:tcW w:w="426" w:type="dxa"/>
            <w:vAlign w:val="center"/>
          </w:tcPr>
          <w:p w14:paraId="74E2D1A7"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5</w:t>
            </w:r>
          </w:p>
        </w:tc>
        <w:tc>
          <w:tcPr>
            <w:tcW w:w="425" w:type="dxa"/>
            <w:vAlign w:val="center"/>
          </w:tcPr>
          <w:p w14:paraId="3C91EF86"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4</w:t>
            </w:r>
          </w:p>
        </w:tc>
        <w:tc>
          <w:tcPr>
            <w:tcW w:w="425" w:type="dxa"/>
            <w:vAlign w:val="center"/>
          </w:tcPr>
          <w:p w14:paraId="459ECB42"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3</w:t>
            </w:r>
          </w:p>
        </w:tc>
        <w:tc>
          <w:tcPr>
            <w:tcW w:w="425" w:type="dxa"/>
            <w:vAlign w:val="center"/>
          </w:tcPr>
          <w:p w14:paraId="77E88C2C"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2</w:t>
            </w:r>
          </w:p>
        </w:tc>
        <w:tc>
          <w:tcPr>
            <w:tcW w:w="426" w:type="dxa"/>
            <w:vAlign w:val="center"/>
          </w:tcPr>
          <w:p w14:paraId="2F567516"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1</w:t>
            </w:r>
          </w:p>
        </w:tc>
        <w:tc>
          <w:tcPr>
            <w:tcW w:w="425" w:type="dxa"/>
            <w:vAlign w:val="center"/>
          </w:tcPr>
          <w:p w14:paraId="22D6A5A2" w14:textId="77777777" w:rsidR="00BE4D00" w:rsidRPr="00B322E4" w:rsidRDefault="00BE4D00" w:rsidP="00C51084">
            <w:pPr>
              <w:spacing w:before="60" w:after="60"/>
              <w:jc w:val="center"/>
              <w:rPr>
                <w:rFonts w:asciiTheme="minorHAnsi" w:hAnsiTheme="minorHAnsi" w:cstheme="minorHAnsi"/>
                <w:sz w:val="22"/>
                <w:szCs w:val="22"/>
              </w:rPr>
            </w:pPr>
            <w:r w:rsidRPr="00B322E4">
              <w:rPr>
                <w:rFonts w:asciiTheme="minorHAnsi" w:hAnsiTheme="minorHAnsi" w:cstheme="minorHAnsi"/>
                <w:sz w:val="22"/>
                <w:szCs w:val="22"/>
              </w:rPr>
              <w:t>0</w:t>
            </w:r>
          </w:p>
        </w:tc>
      </w:tr>
      <w:tr w:rsidR="00BE4D00" w:rsidRPr="00B322E4" w14:paraId="24C75272" w14:textId="77777777" w:rsidTr="00C51084">
        <w:trPr>
          <w:trHeight w:val="227"/>
        </w:trPr>
        <w:tc>
          <w:tcPr>
            <w:tcW w:w="6516" w:type="dxa"/>
            <w:vAlign w:val="center"/>
          </w:tcPr>
          <w:p w14:paraId="670D2CDC" w14:textId="77777777" w:rsidR="00BE4D00" w:rsidRPr="00B322E4" w:rsidRDefault="00BE4D00" w:rsidP="00F80524">
            <w:pPr>
              <w:spacing w:before="40" w:after="20"/>
              <w:rPr>
                <w:rFonts w:asciiTheme="minorHAnsi" w:hAnsiTheme="minorHAnsi" w:cstheme="minorHAnsi"/>
                <w:sz w:val="22"/>
                <w:szCs w:val="22"/>
              </w:rPr>
            </w:pPr>
            <w:r w:rsidRPr="00B322E4">
              <w:rPr>
                <w:rFonts w:asciiTheme="minorHAnsi" w:hAnsiTheme="minorHAnsi" w:cstheme="minorHAnsi"/>
                <w:sz w:val="22"/>
                <w:szCs w:val="22"/>
              </w:rPr>
              <w:t>Bezpečnostní politika státu</w:t>
            </w:r>
          </w:p>
        </w:tc>
        <w:tc>
          <w:tcPr>
            <w:tcW w:w="426" w:type="dxa"/>
            <w:vAlign w:val="center"/>
          </w:tcPr>
          <w:p w14:paraId="7F7EE283"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41C4BFB0"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33FAA5C5"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1B64072" w14:textId="77777777" w:rsidR="00BE4D00" w:rsidRPr="00B322E4" w:rsidRDefault="00BE4D00" w:rsidP="00F80524">
            <w:pPr>
              <w:spacing w:before="40" w:after="20"/>
              <w:jc w:val="center"/>
              <w:rPr>
                <w:rFonts w:asciiTheme="minorHAnsi" w:hAnsiTheme="minorHAnsi" w:cstheme="minorHAnsi"/>
                <w:sz w:val="22"/>
                <w:szCs w:val="22"/>
              </w:rPr>
            </w:pPr>
            <w:r>
              <w:rPr>
                <w:rFonts w:asciiTheme="minorHAnsi" w:hAnsiTheme="minorHAnsi" w:cstheme="minorHAnsi"/>
                <w:sz w:val="22"/>
                <w:szCs w:val="22"/>
              </w:rPr>
              <w:t>X</w:t>
            </w:r>
          </w:p>
        </w:tc>
        <w:tc>
          <w:tcPr>
            <w:tcW w:w="426" w:type="dxa"/>
            <w:vAlign w:val="center"/>
          </w:tcPr>
          <w:p w14:paraId="37D33300"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3C585BD2" w14:textId="77777777" w:rsidR="00BE4D00" w:rsidRPr="00B322E4" w:rsidRDefault="00BE4D00" w:rsidP="00F80524">
            <w:pPr>
              <w:spacing w:before="40" w:after="20"/>
              <w:jc w:val="center"/>
              <w:rPr>
                <w:rFonts w:asciiTheme="minorHAnsi" w:hAnsiTheme="minorHAnsi" w:cstheme="minorHAnsi"/>
                <w:sz w:val="22"/>
                <w:szCs w:val="22"/>
              </w:rPr>
            </w:pPr>
          </w:p>
        </w:tc>
      </w:tr>
      <w:tr w:rsidR="00BE4D00" w:rsidRPr="00B322E4" w14:paraId="65BBC1CD" w14:textId="77777777" w:rsidTr="00C51084">
        <w:trPr>
          <w:trHeight w:val="227"/>
        </w:trPr>
        <w:tc>
          <w:tcPr>
            <w:tcW w:w="6516" w:type="dxa"/>
            <w:vAlign w:val="center"/>
          </w:tcPr>
          <w:p w14:paraId="0DB29A03" w14:textId="77777777" w:rsidR="00BE4D00" w:rsidRPr="00B322E4" w:rsidRDefault="00BE4D00" w:rsidP="00F80524">
            <w:pPr>
              <w:spacing w:before="40" w:after="20"/>
              <w:rPr>
                <w:rFonts w:asciiTheme="minorHAnsi" w:hAnsiTheme="minorHAnsi" w:cstheme="minorHAnsi"/>
                <w:sz w:val="22"/>
                <w:szCs w:val="22"/>
              </w:rPr>
            </w:pPr>
            <w:r w:rsidRPr="00B322E4">
              <w:rPr>
                <w:rFonts w:asciiTheme="minorHAnsi" w:hAnsiTheme="minorHAnsi" w:cstheme="minorHAnsi"/>
                <w:sz w:val="22"/>
                <w:szCs w:val="22"/>
              </w:rPr>
              <w:t>Metodologie posuzování rizik</w:t>
            </w:r>
          </w:p>
        </w:tc>
        <w:tc>
          <w:tcPr>
            <w:tcW w:w="426" w:type="dxa"/>
            <w:vAlign w:val="center"/>
          </w:tcPr>
          <w:p w14:paraId="17CB1A37"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65B98180"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18A9FD52"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shd w:val="clear" w:color="auto" w:fill="D9D9D9" w:themeFill="background1" w:themeFillShade="D9"/>
            <w:vAlign w:val="center"/>
          </w:tcPr>
          <w:p w14:paraId="4C67E2E5" w14:textId="77777777" w:rsidR="00BE4D00" w:rsidRPr="00B322E4" w:rsidRDefault="00BE4D00" w:rsidP="00F80524">
            <w:pPr>
              <w:spacing w:before="40" w:after="20"/>
              <w:jc w:val="center"/>
              <w:rPr>
                <w:rFonts w:asciiTheme="minorHAnsi" w:hAnsiTheme="minorHAnsi" w:cstheme="minorHAnsi"/>
                <w:sz w:val="22"/>
                <w:szCs w:val="22"/>
              </w:rPr>
            </w:pPr>
            <w:r>
              <w:rPr>
                <w:rFonts w:asciiTheme="minorHAnsi" w:hAnsiTheme="minorHAnsi" w:cstheme="minorHAnsi"/>
                <w:sz w:val="22"/>
                <w:szCs w:val="22"/>
              </w:rPr>
              <w:t>X</w:t>
            </w:r>
          </w:p>
        </w:tc>
        <w:tc>
          <w:tcPr>
            <w:tcW w:w="426" w:type="dxa"/>
            <w:vAlign w:val="center"/>
          </w:tcPr>
          <w:p w14:paraId="48783632"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46C3EF2F" w14:textId="77777777" w:rsidR="00BE4D00" w:rsidRPr="00B322E4" w:rsidRDefault="00BE4D00" w:rsidP="00F80524">
            <w:pPr>
              <w:spacing w:before="40" w:after="20"/>
              <w:jc w:val="center"/>
              <w:rPr>
                <w:rFonts w:asciiTheme="minorHAnsi" w:hAnsiTheme="minorHAnsi" w:cstheme="minorHAnsi"/>
                <w:sz w:val="22"/>
                <w:szCs w:val="22"/>
              </w:rPr>
            </w:pPr>
          </w:p>
        </w:tc>
      </w:tr>
      <w:tr w:rsidR="00BE4D00" w:rsidRPr="00B322E4" w14:paraId="7500EE79" w14:textId="77777777" w:rsidTr="00C51084">
        <w:trPr>
          <w:trHeight w:val="227"/>
        </w:trPr>
        <w:tc>
          <w:tcPr>
            <w:tcW w:w="6516" w:type="dxa"/>
            <w:vAlign w:val="center"/>
          </w:tcPr>
          <w:p w14:paraId="6F06CC9B" w14:textId="77777777" w:rsidR="00BE4D00" w:rsidRPr="00B322E4" w:rsidRDefault="00BE4D00" w:rsidP="00F80524">
            <w:pPr>
              <w:spacing w:before="40" w:after="20"/>
              <w:rPr>
                <w:rFonts w:asciiTheme="minorHAnsi" w:hAnsiTheme="minorHAnsi" w:cstheme="minorHAnsi"/>
                <w:sz w:val="22"/>
                <w:szCs w:val="22"/>
              </w:rPr>
            </w:pPr>
            <w:r w:rsidRPr="00B322E4">
              <w:rPr>
                <w:rFonts w:asciiTheme="minorHAnsi" w:hAnsiTheme="minorHAnsi" w:cstheme="minorHAnsi"/>
                <w:sz w:val="22"/>
                <w:szCs w:val="22"/>
              </w:rPr>
              <w:t>Hospodářská opatření pro krizové stavy</w:t>
            </w:r>
          </w:p>
        </w:tc>
        <w:tc>
          <w:tcPr>
            <w:tcW w:w="426" w:type="dxa"/>
            <w:vAlign w:val="center"/>
          </w:tcPr>
          <w:p w14:paraId="72E44F2A"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3BBDFE03"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02C68765"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1544DA0D" w14:textId="77777777" w:rsidR="00BE4D00" w:rsidRPr="00B322E4" w:rsidRDefault="00BE4D00" w:rsidP="00F80524">
            <w:pPr>
              <w:spacing w:before="40" w:after="20"/>
              <w:jc w:val="center"/>
              <w:rPr>
                <w:rFonts w:asciiTheme="minorHAnsi" w:hAnsiTheme="minorHAnsi" w:cstheme="minorHAnsi"/>
                <w:sz w:val="22"/>
                <w:szCs w:val="22"/>
              </w:rPr>
            </w:pPr>
          </w:p>
        </w:tc>
        <w:tc>
          <w:tcPr>
            <w:tcW w:w="426" w:type="dxa"/>
            <w:shd w:val="clear" w:color="auto" w:fill="D9D9D9" w:themeFill="background1" w:themeFillShade="D9"/>
            <w:vAlign w:val="center"/>
          </w:tcPr>
          <w:p w14:paraId="0D6DEC96" w14:textId="77777777" w:rsidR="00BE4D00" w:rsidRPr="00B322E4" w:rsidRDefault="00BE4D00" w:rsidP="00F80524">
            <w:pPr>
              <w:spacing w:before="40" w:after="20"/>
              <w:jc w:val="center"/>
              <w:rPr>
                <w:rFonts w:asciiTheme="minorHAnsi" w:hAnsiTheme="minorHAnsi" w:cstheme="minorHAnsi"/>
                <w:sz w:val="22"/>
                <w:szCs w:val="22"/>
              </w:rPr>
            </w:pPr>
            <w:r>
              <w:rPr>
                <w:rFonts w:asciiTheme="minorHAnsi" w:hAnsiTheme="minorHAnsi" w:cstheme="minorHAnsi"/>
                <w:sz w:val="22"/>
                <w:szCs w:val="22"/>
              </w:rPr>
              <w:t>X</w:t>
            </w:r>
          </w:p>
        </w:tc>
        <w:tc>
          <w:tcPr>
            <w:tcW w:w="425" w:type="dxa"/>
            <w:vAlign w:val="center"/>
          </w:tcPr>
          <w:p w14:paraId="4D19E206" w14:textId="77777777" w:rsidR="00BE4D00" w:rsidRPr="00B322E4" w:rsidRDefault="00BE4D00" w:rsidP="00F80524">
            <w:pPr>
              <w:spacing w:before="40" w:after="20"/>
              <w:jc w:val="center"/>
              <w:rPr>
                <w:rFonts w:asciiTheme="minorHAnsi" w:hAnsiTheme="minorHAnsi" w:cstheme="minorHAnsi"/>
                <w:sz w:val="22"/>
                <w:szCs w:val="22"/>
              </w:rPr>
            </w:pPr>
          </w:p>
        </w:tc>
      </w:tr>
      <w:tr w:rsidR="00BE4D00" w:rsidRPr="00B322E4" w14:paraId="186DC867" w14:textId="77777777" w:rsidTr="00C51084">
        <w:trPr>
          <w:trHeight w:val="227"/>
        </w:trPr>
        <w:tc>
          <w:tcPr>
            <w:tcW w:w="6516" w:type="dxa"/>
            <w:vAlign w:val="bottom"/>
          </w:tcPr>
          <w:p w14:paraId="3FC9802F" w14:textId="77777777" w:rsidR="00BE4D00" w:rsidRPr="00B322E4" w:rsidRDefault="00BE4D00" w:rsidP="00F80524">
            <w:pPr>
              <w:spacing w:before="40" w:after="20"/>
              <w:rPr>
                <w:rFonts w:asciiTheme="minorHAnsi" w:hAnsiTheme="minorHAnsi" w:cstheme="minorHAnsi"/>
              </w:rPr>
            </w:pPr>
            <w:r>
              <w:rPr>
                <w:color w:val="000000"/>
                <w:sz w:val="22"/>
                <w:szCs w:val="22"/>
              </w:rPr>
              <w:t>Bezpečnostní hrozby vojenského a nevojenského charakteru,</w:t>
            </w:r>
          </w:p>
        </w:tc>
        <w:tc>
          <w:tcPr>
            <w:tcW w:w="426" w:type="dxa"/>
            <w:vAlign w:val="center"/>
          </w:tcPr>
          <w:p w14:paraId="30475807"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C08CCED"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38AA6568"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7C01214B"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52672445" w14:textId="77777777" w:rsidR="00BE4D00" w:rsidRDefault="00BE4D00" w:rsidP="00F80524">
            <w:pPr>
              <w:spacing w:before="40" w:after="20"/>
              <w:jc w:val="center"/>
              <w:rPr>
                <w:rFonts w:asciiTheme="minorHAnsi" w:hAnsiTheme="minorHAnsi" w:cstheme="minorHAnsi"/>
              </w:rPr>
            </w:pPr>
          </w:p>
        </w:tc>
        <w:tc>
          <w:tcPr>
            <w:tcW w:w="425" w:type="dxa"/>
            <w:vAlign w:val="center"/>
          </w:tcPr>
          <w:p w14:paraId="59E745CE" w14:textId="77777777" w:rsidR="00BE4D00" w:rsidRPr="00B322E4" w:rsidRDefault="00BE4D00" w:rsidP="00F80524">
            <w:pPr>
              <w:spacing w:before="40" w:after="20"/>
              <w:jc w:val="center"/>
              <w:rPr>
                <w:rFonts w:asciiTheme="minorHAnsi" w:hAnsiTheme="minorHAnsi" w:cstheme="minorHAnsi"/>
              </w:rPr>
            </w:pPr>
          </w:p>
        </w:tc>
      </w:tr>
      <w:tr w:rsidR="00BE4D00" w:rsidRPr="00B322E4" w14:paraId="5F3A4FA9" w14:textId="77777777" w:rsidTr="00C51084">
        <w:trPr>
          <w:trHeight w:val="227"/>
        </w:trPr>
        <w:tc>
          <w:tcPr>
            <w:tcW w:w="6516" w:type="dxa"/>
            <w:vAlign w:val="bottom"/>
          </w:tcPr>
          <w:p w14:paraId="46ADE5B8" w14:textId="77777777" w:rsidR="00BE4D00" w:rsidRPr="00B322E4" w:rsidRDefault="00BE4D00" w:rsidP="00F80524">
            <w:pPr>
              <w:spacing w:before="40" w:after="20"/>
              <w:rPr>
                <w:rFonts w:asciiTheme="minorHAnsi" w:hAnsiTheme="minorHAnsi" w:cstheme="minorHAnsi"/>
              </w:rPr>
            </w:pPr>
            <w:r>
              <w:rPr>
                <w:color w:val="000000"/>
                <w:sz w:val="22"/>
                <w:szCs w:val="22"/>
              </w:rPr>
              <w:t>Vedení operací vojenského a nevojenského charakteru,</w:t>
            </w:r>
          </w:p>
        </w:tc>
        <w:tc>
          <w:tcPr>
            <w:tcW w:w="426" w:type="dxa"/>
            <w:vAlign w:val="center"/>
          </w:tcPr>
          <w:p w14:paraId="18529691"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3670088"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18C42AB"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4CE644C1" w14:textId="77777777" w:rsidR="00BE4D00" w:rsidRPr="00B322E4" w:rsidRDefault="00BE4D00" w:rsidP="00F80524">
            <w:pPr>
              <w:spacing w:before="40" w:after="20"/>
              <w:jc w:val="center"/>
              <w:rPr>
                <w:rFonts w:asciiTheme="minorHAnsi" w:hAnsiTheme="minorHAnsi" w:cstheme="minorHAnsi"/>
              </w:rPr>
            </w:pPr>
          </w:p>
        </w:tc>
        <w:tc>
          <w:tcPr>
            <w:tcW w:w="426" w:type="dxa"/>
            <w:shd w:val="clear" w:color="auto" w:fill="D9D9D9" w:themeFill="background1" w:themeFillShade="D9"/>
            <w:vAlign w:val="center"/>
          </w:tcPr>
          <w:p w14:paraId="38E88784" w14:textId="77777777" w:rsidR="00BE4D00"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4BA39FE7" w14:textId="77777777" w:rsidR="00BE4D00" w:rsidRPr="00B322E4" w:rsidRDefault="00BE4D00" w:rsidP="00F80524">
            <w:pPr>
              <w:spacing w:before="40" w:after="20"/>
              <w:jc w:val="center"/>
              <w:rPr>
                <w:rFonts w:asciiTheme="minorHAnsi" w:hAnsiTheme="minorHAnsi" w:cstheme="minorHAnsi"/>
              </w:rPr>
            </w:pPr>
          </w:p>
        </w:tc>
      </w:tr>
      <w:tr w:rsidR="00BE4D00" w:rsidRPr="00B322E4" w14:paraId="5A3443EA" w14:textId="77777777" w:rsidTr="00C51084">
        <w:trPr>
          <w:trHeight w:val="227"/>
        </w:trPr>
        <w:tc>
          <w:tcPr>
            <w:tcW w:w="6516" w:type="dxa"/>
            <w:vAlign w:val="bottom"/>
          </w:tcPr>
          <w:p w14:paraId="5B0EF211" w14:textId="77777777" w:rsidR="00BE4D00" w:rsidRPr="00B322E4" w:rsidRDefault="00BE4D00" w:rsidP="00F80524">
            <w:pPr>
              <w:spacing w:before="40" w:after="20"/>
              <w:rPr>
                <w:rFonts w:asciiTheme="minorHAnsi" w:hAnsiTheme="minorHAnsi" w:cstheme="minorHAnsi"/>
              </w:rPr>
            </w:pPr>
            <w:r>
              <w:rPr>
                <w:color w:val="000000"/>
                <w:sz w:val="22"/>
                <w:szCs w:val="22"/>
              </w:rPr>
              <w:t>Řízení bezpečnosti ve veřejném a soukromém sektoru,</w:t>
            </w:r>
          </w:p>
        </w:tc>
        <w:tc>
          <w:tcPr>
            <w:tcW w:w="426" w:type="dxa"/>
            <w:shd w:val="clear" w:color="auto" w:fill="D9D9D9" w:themeFill="background1" w:themeFillShade="D9"/>
            <w:vAlign w:val="center"/>
          </w:tcPr>
          <w:p w14:paraId="676950B0"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4E4959F6"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6F0D0D07"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62B9BD80"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0AA7D05D" w14:textId="77777777" w:rsidR="00BE4D00" w:rsidRDefault="00BE4D00" w:rsidP="00F80524">
            <w:pPr>
              <w:spacing w:before="40" w:after="20"/>
              <w:jc w:val="center"/>
              <w:rPr>
                <w:rFonts w:asciiTheme="minorHAnsi" w:hAnsiTheme="minorHAnsi" w:cstheme="minorHAnsi"/>
              </w:rPr>
            </w:pPr>
          </w:p>
        </w:tc>
        <w:tc>
          <w:tcPr>
            <w:tcW w:w="425" w:type="dxa"/>
            <w:vAlign w:val="center"/>
          </w:tcPr>
          <w:p w14:paraId="62F132BC" w14:textId="77777777" w:rsidR="00BE4D00" w:rsidRPr="00B322E4" w:rsidRDefault="00BE4D00" w:rsidP="00F80524">
            <w:pPr>
              <w:spacing w:before="40" w:after="20"/>
              <w:jc w:val="center"/>
              <w:rPr>
                <w:rFonts w:asciiTheme="minorHAnsi" w:hAnsiTheme="minorHAnsi" w:cstheme="minorHAnsi"/>
              </w:rPr>
            </w:pPr>
          </w:p>
        </w:tc>
      </w:tr>
      <w:tr w:rsidR="00BE4D00" w:rsidRPr="00B322E4" w14:paraId="2D400513" w14:textId="77777777" w:rsidTr="00C51084">
        <w:trPr>
          <w:trHeight w:val="227"/>
        </w:trPr>
        <w:tc>
          <w:tcPr>
            <w:tcW w:w="6516" w:type="dxa"/>
            <w:vAlign w:val="bottom"/>
          </w:tcPr>
          <w:p w14:paraId="221E5E3F" w14:textId="77777777" w:rsidR="00BE4D00" w:rsidRPr="00B322E4" w:rsidRDefault="00BE4D00" w:rsidP="00F80524">
            <w:pPr>
              <w:spacing w:before="40" w:after="20"/>
              <w:rPr>
                <w:rFonts w:asciiTheme="minorHAnsi" w:hAnsiTheme="minorHAnsi" w:cstheme="minorHAnsi"/>
              </w:rPr>
            </w:pPr>
            <w:r>
              <w:rPr>
                <w:color w:val="000000"/>
                <w:sz w:val="22"/>
                <w:szCs w:val="22"/>
              </w:rPr>
              <w:t>Krizové řízení,</w:t>
            </w:r>
          </w:p>
        </w:tc>
        <w:tc>
          <w:tcPr>
            <w:tcW w:w="426" w:type="dxa"/>
            <w:vAlign w:val="center"/>
          </w:tcPr>
          <w:p w14:paraId="0212627E"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65939D1"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780BC9B0"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77454FB5"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390FCCD0" w14:textId="77777777" w:rsidR="00BE4D00" w:rsidRDefault="00BE4D00" w:rsidP="00F80524">
            <w:pPr>
              <w:spacing w:before="40" w:after="20"/>
              <w:jc w:val="center"/>
              <w:rPr>
                <w:rFonts w:asciiTheme="minorHAnsi" w:hAnsiTheme="minorHAnsi" w:cstheme="minorHAnsi"/>
              </w:rPr>
            </w:pPr>
          </w:p>
        </w:tc>
        <w:tc>
          <w:tcPr>
            <w:tcW w:w="425" w:type="dxa"/>
            <w:vAlign w:val="center"/>
          </w:tcPr>
          <w:p w14:paraId="2E311D5B" w14:textId="77777777" w:rsidR="00BE4D00" w:rsidRPr="00B322E4" w:rsidRDefault="00BE4D00" w:rsidP="00F80524">
            <w:pPr>
              <w:spacing w:before="40" w:after="20"/>
              <w:jc w:val="center"/>
              <w:rPr>
                <w:rFonts w:asciiTheme="minorHAnsi" w:hAnsiTheme="minorHAnsi" w:cstheme="minorHAnsi"/>
              </w:rPr>
            </w:pPr>
          </w:p>
        </w:tc>
      </w:tr>
      <w:tr w:rsidR="00BE4D00" w:rsidRPr="00B322E4" w14:paraId="4340AA4C" w14:textId="77777777" w:rsidTr="00C51084">
        <w:trPr>
          <w:trHeight w:val="227"/>
        </w:trPr>
        <w:tc>
          <w:tcPr>
            <w:tcW w:w="6516" w:type="dxa"/>
            <w:vAlign w:val="bottom"/>
          </w:tcPr>
          <w:p w14:paraId="0C0F7BA7" w14:textId="77777777" w:rsidR="00BE4D00" w:rsidRPr="00B322E4" w:rsidRDefault="00BE4D00" w:rsidP="00F80524">
            <w:pPr>
              <w:spacing w:before="40" w:after="20"/>
              <w:rPr>
                <w:rFonts w:asciiTheme="minorHAnsi" w:hAnsiTheme="minorHAnsi" w:cstheme="minorHAnsi"/>
              </w:rPr>
            </w:pPr>
            <w:r>
              <w:rPr>
                <w:color w:val="000000"/>
                <w:sz w:val="22"/>
                <w:szCs w:val="22"/>
              </w:rPr>
              <w:t>Právní systém České republiky v oblasti bezpečnosti,</w:t>
            </w:r>
          </w:p>
        </w:tc>
        <w:tc>
          <w:tcPr>
            <w:tcW w:w="426" w:type="dxa"/>
            <w:vAlign w:val="center"/>
          </w:tcPr>
          <w:p w14:paraId="49076FAA"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D5396DD"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4ACF6869"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11E572F7"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6" w:type="dxa"/>
            <w:vAlign w:val="center"/>
          </w:tcPr>
          <w:p w14:paraId="2A783A02" w14:textId="77777777" w:rsidR="00BE4D00" w:rsidRDefault="00BE4D00" w:rsidP="00F80524">
            <w:pPr>
              <w:spacing w:before="40" w:after="20"/>
              <w:jc w:val="center"/>
              <w:rPr>
                <w:rFonts w:asciiTheme="minorHAnsi" w:hAnsiTheme="minorHAnsi" w:cstheme="minorHAnsi"/>
              </w:rPr>
            </w:pPr>
          </w:p>
        </w:tc>
        <w:tc>
          <w:tcPr>
            <w:tcW w:w="425" w:type="dxa"/>
            <w:vAlign w:val="center"/>
          </w:tcPr>
          <w:p w14:paraId="6156351E" w14:textId="77777777" w:rsidR="00BE4D00" w:rsidRPr="00B322E4" w:rsidRDefault="00BE4D00" w:rsidP="00F80524">
            <w:pPr>
              <w:spacing w:before="40" w:after="20"/>
              <w:jc w:val="center"/>
              <w:rPr>
                <w:rFonts w:asciiTheme="minorHAnsi" w:hAnsiTheme="minorHAnsi" w:cstheme="minorHAnsi"/>
              </w:rPr>
            </w:pPr>
          </w:p>
        </w:tc>
      </w:tr>
      <w:tr w:rsidR="00BE4D00" w:rsidRPr="00B322E4" w14:paraId="1FEB24FB" w14:textId="77777777" w:rsidTr="00E56139">
        <w:trPr>
          <w:trHeight w:val="227"/>
        </w:trPr>
        <w:tc>
          <w:tcPr>
            <w:tcW w:w="6516" w:type="dxa"/>
            <w:vAlign w:val="bottom"/>
          </w:tcPr>
          <w:p w14:paraId="22D1FCC1" w14:textId="77777777" w:rsidR="00BE4D00" w:rsidRPr="00B322E4" w:rsidRDefault="00BE4D00" w:rsidP="00F80524">
            <w:pPr>
              <w:spacing w:before="40" w:after="20"/>
              <w:rPr>
                <w:rFonts w:asciiTheme="minorHAnsi" w:hAnsiTheme="minorHAnsi" w:cstheme="minorHAnsi"/>
              </w:rPr>
            </w:pPr>
            <w:r>
              <w:rPr>
                <w:color w:val="000000"/>
                <w:sz w:val="22"/>
                <w:szCs w:val="22"/>
              </w:rPr>
              <w:t>Ochrana kritické infrastruktury,</w:t>
            </w:r>
          </w:p>
        </w:tc>
        <w:tc>
          <w:tcPr>
            <w:tcW w:w="426" w:type="dxa"/>
            <w:shd w:val="clear" w:color="auto" w:fill="D9D9D9" w:themeFill="background1" w:themeFillShade="D9"/>
            <w:vAlign w:val="center"/>
          </w:tcPr>
          <w:p w14:paraId="6CDA351A"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0A34211B"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auto"/>
            <w:vAlign w:val="center"/>
          </w:tcPr>
          <w:p w14:paraId="0CE6C9A0"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0CD1B72D"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646CE7BA" w14:textId="77777777" w:rsidR="00BE4D00" w:rsidRDefault="00BE4D00" w:rsidP="00F80524">
            <w:pPr>
              <w:spacing w:before="40" w:after="20"/>
              <w:jc w:val="center"/>
              <w:rPr>
                <w:rFonts w:asciiTheme="minorHAnsi" w:hAnsiTheme="minorHAnsi" w:cstheme="minorHAnsi"/>
              </w:rPr>
            </w:pPr>
          </w:p>
        </w:tc>
        <w:tc>
          <w:tcPr>
            <w:tcW w:w="425" w:type="dxa"/>
            <w:vAlign w:val="center"/>
          </w:tcPr>
          <w:p w14:paraId="4102B51E" w14:textId="77777777" w:rsidR="00BE4D00" w:rsidRPr="00B322E4" w:rsidRDefault="00BE4D00" w:rsidP="00F80524">
            <w:pPr>
              <w:spacing w:before="40" w:after="20"/>
              <w:jc w:val="center"/>
              <w:rPr>
                <w:rFonts w:asciiTheme="minorHAnsi" w:hAnsiTheme="minorHAnsi" w:cstheme="minorHAnsi"/>
              </w:rPr>
            </w:pPr>
          </w:p>
        </w:tc>
      </w:tr>
      <w:tr w:rsidR="00BE4D00" w:rsidRPr="00B322E4" w14:paraId="6492745A" w14:textId="77777777" w:rsidTr="00E56139">
        <w:trPr>
          <w:trHeight w:val="227"/>
        </w:trPr>
        <w:tc>
          <w:tcPr>
            <w:tcW w:w="6516" w:type="dxa"/>
            <w:vAlign w:val="bottom"/>
          </w:tcPr>
          <w:p w14:paraId="1AF665F0" w14:textId="77777777" w:rsidR="00BE4D00" w:rsidRPr="00B322E4" w:rsidRDefault="00BE4D00" w:rsidP="00F80524">
            <w:pPr>
              <w:spacing w:before="40" w:after="20"/>
              <w:rPr>
                <w:rFonts w:asciiTheme="minorHAnsi" w:hAnsiTheme="minorHAnsi" w:cstheme="minorHAnsi"/>
              </w:rPr>
            </w:pPr>
            <w:r>
              <w:rPr>
                <w:color w:val="000000"/>
                <w:sz w:val="22"/>
                <w:szCs w:val="22"/>
              </w:rPr>
              <w:t>Ochrana obyvatelstva,</w:t>
            </w:r>
          </w:p>
        </w:tc>
        <w:tc>
          <w:tcPr>
            <w:tcW w:w="426" w:type="dxa"/>
            <w:vAlign w:val="center"/>
          </w:tcPr>
          <w:p w14:paraId="79B156DD"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235E62B5" w14:textId="77777777" w:rsidR="00BE4D00" w:rsidRPr="00B322E4" w:rsidRDefault="003226F6" w:rsidP="00F80524">
            <w:pPr>
              <w:spacing w:before="40" w:after="20"/>
              <w:jc w:val="center"/>
              <w:rPr>
                <w:rFonts w:asciiTheme="minorHAnsi" w:hAnsiTheme="minorHAnsi" w:cstheme="minorHAnsi"/>
              </w:rPr>
            </w:pPr>
            <w:r>
              <w:rPr>
                <w:rFonts w:asciiTheme="minorHAnsi" w:hAnsiTheme="minorHAnsi" w:cstheme="minorHAnsi"/>
              </w:rPr>
              <w:t>X</w:t>
            </w:r>
          </w:p>
        </w:tc>
        <w:tc>
          <w:tcPr>
            <w:tcW w:w="425" w:type="dxa"/>
            <w:shd w:val="clear" w:color="auto" w:fill="auto"/>
            <w:vAlign w:val="center"/>
          </w:tcPr>
          <w:p w14:paraId="76FD8E7F"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auto"/>
            <w:vAlign w:val="center"/>
          </w:tcPr>
          <w:p w14:paraId="785088AF"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449886CD" w14:textId="77777777" w:rsidR="00BE4D00" w:rsidRDefault="00BE4D00" w:rsidP="00F80524">
            <w:pPr>
              <w:spacing w:before="40" w:after="20"/>
              <w:jc w:val="center"/>
              <w:rPr>
                <w:rFonts w:asciiTheme="minorHAnsi" w:hAnsiTheme="minorHAnsi" w:cstheme="minorHAnsi"/>
              </w:rPr>
            </w:pPr>
          </w:p>
        </w:tc>
        <w:tc>
          <w:tcPr>
            <w:tcW w:w="425" w:type="dxa"/>
            <w:vAlign w:val="center"/>
          </w:tcPr>
          <w:p w14:paraId="2A784F99" w14:textId="77777777" w:rsidR="00BE4D00" w:rsidRPr="00B322E4" w:rsidRDefault="00BE4D00" w:rsidP="00F80524">
            <w:pPr>
              <w:spacing w:before="40" w:after="20"/>
              <w:jc w:val="center"/>
              <w:rPr>
                <w:rFonts w:asciiTheme="minorHAnsi" w:hAnsiTheme="minorHAnsi" w:cstheme="minorHAnsi"/>
              </w:rPr>
            </w:pPr>
          </w:p>
        </w:tc>
      </w:tr>
      <w:tr w:rsidR="00BE4D00" w:rsidRPr="00B322E4" w14:paraId="3A3D0417" w14:textId="77777777" w:rsidTr="00C51084">
        <w:trPr>
          <w:trHeight w:val="227"/>
        </w:trPr>
        <w:tc>
          <w:tcPr>
            <w:tcW w:w="6516" w:type="dxa"/>
            <w:vAlign w:val="bottom"/>
          </w:tcPr>
          <w:p w14:paraId="61867D61" w14:textId="77777777" w:rsidR="00BE4D00" w:rsidRPr="00B322E4" w:rsidRDefault="00BE4D00" w:rsidP="00F80524">
            <w:pPr>
              <w:spacing w:before="40" w:after="20"/>
              <w:rPr>
                <w:rFonts w:asciiTheme="minorHAnsi" w:hAnsiTheme="minorHAnsi" w:cstheme="minorHAnsi"/>
              </w:rPr>
            </w:pPr>
            <w:r>
              <w:rPr>
                <w:color w:val="000000"/>
                <w:sz w:val="22"/>
                <w:szCs w:val="22"/>
              </w:rPr>
              <w:t>Kybernetická bezpečnost,</w:t>
            </w:r>
          </w:p>
        </w:tc>
        <w:tc>
          <w:tcPr>
            <w:tcW w:w="426" w:type="dxa"/>
            <w:vAlign w:val="center"/>
          </w:tcPr>
          <w:p w14:paraId="7F84E686"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288C9F4A"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35C7900F"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43EE4F70"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286A5A2D" w14:textId="77777777" w:rsidR="00BE4D00" w:rsidRDefault="00BE4D00" w:rsidP="00F80524">
            <w:pPr>
              <w:spacing w:before="40" w:after="20"/>
              <w:jc w:val="center"/>
              <w:rPr>
                <w:rFonts w:asciiTheme="minorHAnsi" w:hAnsiTheme="minorHAnsi" w:cstheme="minorHAnsi"/>
              </w:rPr>
            </w:pPr>
          </w:p>
        </w:tc>
        <w:tc>
          <w:tcPr>
            <w:tcW w:w="425" w:type="dxa"/>
            <w:vAlign w:val="center"/>
          </w:tcPr>
          <w:p w14:paraId="131225B3" w14:textId="77777777" w:rsidR="00BE4D00" w:rsidRPr="00B322E4" w:rsidRDefault="00BE4D00" w:rsidP="00F80524">
            <w:pPr>
              <w:spacing w:before="40" w:after="20"/>
              <w:jc w:val="center"/>
              <w:rPr>
                <w:rFonts w:asciiTheme="minorHAnsi" w:hAnsiTheme="minorHAnsi" w:cstheme="minorHAnsi"/>
              </w:rPr>
            </w:pPr>
          </w:p>
        </w:tc>
      </w:tr>
      <w:tr w:rsidR="00BE4D00" w:rsidRPr="00B322E4" w14:paraId="27071297" w14:textId="77777777" w:rsidTr="00C51084">
        <w:trPr>
          <w:trHeight w:val="227"/>
        </w:trPr>
        <w:tc>
          <w:tcPr>
            <w:tcW w:w="6516" w:type="dxa"/>
            <w:vAlign w:val="bottom"/>
          </w:tcPr>
          <w:p w14:paraId="51D2CBCF" w14:textId="77777777" w:rsidR="00BE4D00" w:rsidRPr="00B322E4" w:rsidRDefault="00BE4D00" w:rsidP="00F80524">
            <w:pPr>
              <w:spacing w:before="40" w:after="20"/>
              <w:rPr>
                <w:rFonts w:asciiTheme="minorHAnsi" w:hAnsiTheme="minorHAnsi" w:cstheme="minorHAnsi"/>
              </w:rPr>
            </w:pPr>
            <w:r>
              <w:rPr>
                <w:color w:val="000000"/>
                <w:sz w:val="22"/>
                <w:szCs w:val="22"/>
              </w:rPr>
              <w:t>Aplikovaná informatika pro bezpečnostní sbory,</w:t>
            </w:r>
          </w:p>
        </w:tc>
        <w:tc>
          <w:tcPr>
            <w:tcW w:w="426" w:type="dxa"/>
            <w:vAlign w:val="center"/>
          </w:tcPr>
          <w:p w14:paraId="1EE19BCB"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50227B2F"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55DC9C01"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0B59BBB7"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0C831DCC" w14:textId="77777777" w:rsidR="00BE4D00" w:rsidRDefault="00BE4D00" w:rsidP="00F80524">
            <w:pPr>
              <w:spacing w:before="40" w:after="20"/>
              <w:jc w:val="center"/>
              <w:rPr>
                <w:rFonts w:asciiTheme="minorHAnsi" w:hAnsiTheme="minorHAnsi" w:cstheme="minorHAnsi"/>
              </w:rPr>
            </w:pPr>
          </w:p>
        </w:tc>
        <w:tc>
          <w:tcPr>
            <w:tcW w:w="425" w:type="dxa"/>
            <w:vAlign w:val="center"/>
          </w:tcPr>
          <w:p w14:paraId="1D1AC512" w14:textId="77777777" w:rsidR="00BE4D00" w:rsidRPr="00B322E4" w:rsidRDefault="00BE4D00" w:rsidP="00F80524">
            <w:pPr>
              <w:spacing w:before="40" w:after="20"/>
              <w:jc w:val="center"/>
              <w:rPr>
                <w:rFonts w:asciiTheme="minorHAnsi" w:hAnsiTheme="minorHAnsi" w:cstheme="minorHAnsi"/>
              </w:rPr>
            </w:pPr>
          </w:p>
        </w:tc>
      </w:tr>
      <w:tr w:rsidR="00BE4D00" w:rsidRPr="00B322E4" w14:paraId="3BC5D38B" w14:textId="77777777" w:rsidTr="00C51084">
        <w:trPr>
          <w:trHeight w:val="227"/>
        </w:trPr>
        <w:tc>
          <w:tcPr>
            <w:tcW w:w="6516" w:type="dxa"/>
            <w:vAlign w:val="bottom"/>
          </w:tcPr>
          <w:p w14:paraId="5560F688" w14:textId="77777777" w:rsidR="00BE4D00" w:rsidRPr="00B322E4" w:rsidRDefault="00BE4D00" w:rsidP="00F80524">
            <w:pPr>
              <w:spacing w:before="40" w:after="20"/>
              <w:rPr>
                <w:rFonts w:asciiTheme="minorHAnsi" w:hAnsiTheme="minorHAnsi" w:cstheme="minorHAnsi"/>
              </w:rPr>
            </w:pPr>
            <w:r>
              <w:rPr>
                <w:color w:val="000000"/>
                <w:sz w:val="22"/>
                <w:szCs w:val="22"/>
              </w:rPr>
              <w:t>Informační a komunikační systémy pro podporu krizového řízení,</w:t>
            </w:r>
          </w:p>
        </w:tc>
        <w:tc>
          <w:tcPr>
            <w:tcW w:w="426" w:type="dxa"/>
            <w:vAlign w:val="center"/>
          </w:tcPr>
          <w:p w14:paraId="03DEAAC8"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104A794D"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141C2CC2"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7EDC148"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171CA07B" w14:textId="77777777" w:rsidR="00BE4D00" w:rsidRDefault="00BE4D00" w:rsidP="00F80524">
            <w:pPr>
              <w:spacing w:before="40" w:after="20"/>
              <w:jc w:val="center"/>
              <w:rPr>
                <w:rFonts w:asciiTheme="minorHAnsi" w:hAnsiTheme="minorHAnsi" w:cstheme="minorHAnsi"/>
              </w:rPr>
            </w:pPr>
          </w:p>
        </w:tc>
        <w:tc>
          <w:tcPr>
            <w:tcW w:w="425" w:type="dxa"/>
            <w:vAlign w:val="center"/>
          </w:tcPr>
          <w:p w14:paraId="40454070" w14:textId="77777777" w:rsidR="00BE4D00" w:rsidRPr="00B322E4" w:rsidRDefault="00BE4D00" w:rsidP="00F80524">
            <w:pPr>
              <w:spacing w:before="40" w:after="20"/>
              <w:jc w:val="center"/>
              <w:rPr>
                <w:rFonts w:asciiTheme="minorHAnsi" w:hAnsiTheme="minorHAnsi" w:cstheme="minorHAnsi"/>
              </w:rPr>
            </w:pPr>
          </w:p>
        </w:tc>
      </w:tr>
      <w:tr w:rsidR="00BE4D00" w:rsidRPr="00B322E4" w14:paraId="0DFB9BC4" w14:textId="77777777" w:rsidTr="00C51084">
        <w:trPr>
          <w:trHeight w:val="227"/>
        </w:trPr>
        <w:tc>
          <w:tcPr>
            <w:tcW w:w="6516" w:type="dxa"/>
            <w:vAlign w:val="bottom"/>
          </w:tcPr>
          <w:p w14:paraId="2F514095" w14:textId="77777777" w:rsidR="00BE4D00" w:rsidRPr="00B322E4" w:rsidRDefault="00BE4D00" w:rsidP="00F80524">
            <w:pPr>
              <w:spacing w:before="40" w:after="20"/>
              <w:rPr>
                <w:rFonts w:asciiTheme="minorHAnsi" w:hAnsiTheme="minorHAnsi" w:cstheme="minorHAnsi"/>
              </w:rPr>
            </w:pPr>
            <w:r>
              <w:rPr>
                <w:color w:val="000000"/>
                <w:sz w:val="22"/>
                <w:szCs w:val="22"/>
              </w:rPr>
              <w:t>Ochrana ekonomiky,</w:t>
            </w:r>
          </w:p>
        </w:tc>
        <w:tc>
          <w:tcPr>
            <w:tcW w:w="426" w:type="dxa"/>
            <w:vAlign w:val="center"/>
          </w:tcPr>
          <w:p w14:paraId="5B2759BC"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0FAA77B0"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9BE4E1E"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4C78AB3" w14:textId="77777777" w:rsidR="00BE4D00" w:rsidRPr="00B322E4" w:rsidRDefault="00BE4D00" w:rsidP="00F80524">
            <w:pPr>
              <w:spacing w:before="40" w:after="20"/>
              <w:jc w:val="center"/>
              <w:rPr>
                <w:rFonts w:asciiTheme="minorHAnsi" w:hAnsiTheme="minorHAnsi" w:cstheme="minorHAnsi"/>
              </w:rPr>
            </w:pPr>
          </w:p>
        </w:tc>
        <w:tc>
          <w:tcPr>
            <w:tcW w:w="426" w:type="dxa"/>
            <w:vAlign w:val="center"/>
          </w:tcPr>
          <w:p w14:paraId="6620B889" w14:textId="77777777" w:rsidR="00BE4D00"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105452DD"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r>
      <w:tr w:rsidR="00BE4D00" w:rsidRPr="00B322E4" w14:paraId="488221EE" w14:textId="77777777" w:rsidTr="00C51084">
        <w:trPr>
          <w:trHeight w:val="227"/>
        </w:trPr>
        <w:tc>
          <w:tcPr>
            <w:tcW w:w="6516" w:type="dxa"/>
            <w:vAlign w:val="bottom"/>
          </w:tcPr>
          <w:p w14:paraId="08935984" w14:textId="77777777" w:rsidR="00BE4D00" w:rsidRPr="00B322E4" w:rsidRDefault="00BE4D00" w:rsidP="00F80524">
            <w:pPr>
              <w:spacing w:before="40" w:after="20"/>
              <w:rPr>
                <w:rFonts w:asciiTheme="minorHAnsi" w:hAnsiTheme="minorHAnsi" w:cstheme="minorHAnsi"/>
                <w:sz w:val="22"/>
                <w:szCs w:val="22"/>
              </w:rPr>
            </w:pPr>
            <w:r>
              <w:rPr>
                <w:color w:val="000000"/>
                <w:sz w:val="22"/>
                <w:szCs w:val="22"/>
              </w:rPr>
              <w:t>Vnitřní bezpečnost a veřejný pořádek,</w:t>
            </w:r>
          </w:p>
        </w:tc>
        <w:tc>
          <w:tcPr>
            <w:tcW w:w="426" w:type="dxa"/>
            <w:vAlign w:val="center"/>
          </w:tcPr>
          <w:p w14:paraId="17DDCFFB"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33809E69"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6849EDE5"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shd w:val="clear" w:color="auto" w:fill="D9D9D9" w:themeFill="background1" w:themeFillShade="D9"/>
            <w:vAlign w:val="center"/>
          </w:tcPr>
          <w:p w14:paraId="77385C87" w14:textId="77777777" w:rsidR="00BE4D00" w:rsidRPr="00B322E4" w:rsidRDefault="00BE4D00" w:rsidP="00F80524">
            <w:pPr>
              <w:spacing w:before="40" w:after="20"/>
              <w:jc w:val="center"/>
              <w:rPr>
                <w:rFonts w:asciiTheme="minorHAnsi" w:hAnsiTheme="minorHAnsi" w:cstheme="minorHAnsi"/>
                <w:sz w:val="22"/>
                <w:szCs w:val="22"/>
              </w:rPr>
            </w:pPr>
            <w:r>
              <w:rPr>
                <w:rFonts w:asciiTheme="minorHAnsi" w:hAnsiTheme="minorHAnsi" w:cstheme="minorHAnsi"/>
                <w:sz w:val="22"/>
                <w:szCs w:val="22"/>
              </w:rPr>
              <w:t>X</w:t>
            </w:r>
          </w:p>
        </w:tc>
        <w:tc>
          <w:tcPr>
            <w:tcW w:w="426" w:type="dxa"/>
            <w:vAlign w:val="center"/>
          </w:tcPr>
          <w:p w14:paraId="4842AE4A" w14:textId="77777777" w:rsidR="00BE4D00" w:rsidRPr="00B322E4" w:rsidRDefault="00BE4D00" w:rsidP="00F80524">
            <w:pPr>
              <w:spacing w:before="40" w:after="20"/>
              <w:jc w:val="center"/>
              <w:rPr>
                <w:rFonts w:asciiTheme="minorHAnsi" w:hAnsiTheme="minorHAnsi" w:cstheme="minorHAnsi"/>
                <w:sz w:val="22"/>
                <w:szCs w:val="22"/>
              </w:rPr>
            </w:pPr>
          </w:p>
        </w:tc>
        <w:tc>
          <w:tcPr>
            <w:tcW w:w="425" w:type="dxa"/>
            <w:vAlign w:val="center"/>
          </w:tcPr>
          <w:p w14:paraId="4125217A" w14:textId="77777777" w:rsidR="00BE4D00" w:rsidRPr="00B322E4" w:rsidRDefault="00BE4D00" w:rsidP="00F80524">
            <w:pPr>
              <w:spacing w:before="40" w:after="20"/>
              <w:jc w:val="center"/>
              <w:rPr>
                <w:rFonts w:asciiTheme="minorHAnsi" w:hAnsiTheme="minorHAnsi" w:cstheme="minorHAnsi"/>
                <w:sz w:val="22"/>
                <w:szCs w:val="22"/>
              </w:rPr>
            </w:pPr>
          </w:p>
        </w:tc>
      </w:tr>
      <w:tr w:rsidR="00BE4D00" w:rsidRPr="00B322E4" w14:paraId="121F959F" w14:textId="77777777" w:rsidTr="00E56139">
        <w:trPr>
          <w:trHeight w:val="227"/>
        </w:trPr>
        <w:tc>
          <w:tcPr>
            <w:tcW w:w="6516" w:type="dxa"/>
            <w:vAlign w:val="bottom"/>
          </w:tcPr>
          <w:p w14:paraId="435C94C8" w14:textId="77777777" w:rsidR="00BE4D00" w:rsidRPr="00B322E4" w:rsidRDefault="00BE4D00" w:rsidP="00F80524">
            <w:pPr>
              <w:spacing w:before="40" w:after="20"/>
              <w:rPr>
                <w:rFonts w:asciiTheme="minorHAnsi" w:hAnsiTheme="minorHAnsi" w:cstheme="minorHAnsi"/>
              </w:rPr>
            </w:pPr>
            <w:r>
              <w:rPr>
                <w:color w:val="000000"/>
                <w:sz w:val="22"/>
                <w:szCs w:val="22"/>
              </w:rPr>
              <w:t>Civilní nouzová připravenost EU a NATO,</w:t>
            </w:r>
          </w:p>
        </w:tc>
        <w:tc>
          <w:tcPr>
            <w:tcW w:w="426" w:type="dxa"/>
            <w:vAlign w:val="center"/>
          </w:tcPr>
          <w:p w14:paraId="51C49705"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7DE276E6"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73F85ED2"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A5A9581" w14:textId="77777777" w:rsidR="00BE4D00" w:rsidRPr="00B322E4" w:rsidRDefault="00BE4D00" w:rsidP="00F80524">
            <w:pPr>
              <w:spacing w:before="40" w:after="20"/>
              <w:jc w:val="center"/>
              <w:rPr>
                <w:rFonts w:asciiTheme="minorHAnsi" w:hAnsiTheme="minorHAnsi" w:cstheme="minorHAnsi"/>
              </w:rPr>
            </w:pPr>
          </w:p>
        </w:tc>
        <w:tc>
          <w:tcPr>
            <w:tcW w:w="426" w:type="dxa"/>
            <w:shd w:val="clear" w:color="auto" w:fill="D9D9D9" w:themeFill="background1" w:themeFillShade="D9"/>
            <w:vAlign w:val="center"/>
          </w:tcPr>
          <w:p w14:paraId="2026290B" w14:textId="77777777" w:rsidR="00BE4D00" w:rsidRPr="00B322E4" w:rsidRDefault="003226F6" w:rsidP="00F80524">
            <w:pPr>
              <w:spacing w:before="40" w:after="20"/>
              <w:jc w:val="center"/>
              <w:rPr>
                <w:rFonts w:asciiTheme="minorHAnsi" w:hAnsiTheme="minorHAnsi" w:cstheme="minorHAnsi"/>
              </w:rPr>
            </w:pPr>
            <w:r>
              <w:rPr>
                <w:rFonts w:asciiTheme="minorHAnsi" w:hAnsiTheme="minorHAnsi" w:cstheme="minorHAnsi"/>
              </w:rPr>
              <w:t>X</w:t>
            </w:r>
          </w:p>
        </w:tc>
        <w:tc>
          <w:tcPr>
            <w:tcW w:w="425" w:type="dxa"/>
            <w:shd w:val="clear" w:color="auto" w:fill="auto"/>
            <w:vAlign w:val="center"/>
          </w:tcPr>
          <w:p w14:paraId="730140CB" w14:textId="77777777" w:rsidR="00BE4D00" w:rsidRPr="00B322E4" w:rsidRDefault="00BE4D00" w:rsidP="00F80524">
            <w:pPr>
              <w:spacing w:before="40" w:after="20"/>
              <w:jc w:val="center"/>
              <w:rPr>
                <w:rFonts w:asciiTheme="minorHAnsi" w:hAnsiTheme="minorHAnsi" w:cstheme="minorHAnsi"/>
              </w:rPr>
            </w:pPr>
          </w:p>
        </w:tc>
      </w:tr>
      <w:tr w:rsidR="00BE4D00" w:rsidRPr="00B322E4" w14:paraId="30721D6C" w14:textId="77777777" w:rsidTr="00C51084">
        <w:trPr>
          <w:trHeight w:val="227"/>
        </w:trPr>
        <w:tc>
          <w:tcPr>
            <w:tcW w:w="6516" w:type="dxa"/>
            <w:vAlign w:val="bottom"/>
          </w:tcPr>
          <w:p w14:paraId="60BBC190" w14:textId="77777777" w:rsidR="00BE4D00" w:rsidRPr="00B322E4" w:rsidRDefault="00BE4D00" w:rsidP="00F80524">
            <w:pPr>
              <w:spacing w:before="40" w:after="20"/>
              <w:rPr>
                <w:rFonts w:asciiTheme="minorHAnsi" w:hAnsiTheme="minorHAnsi" w:cstheme="minorHAnsi"/>
              </w:rPr>
            </w:pPr>
            <w:r>
              <w:rPr>
                <w:color w:val="000000"/>
                <w:sz w:val="22"/>
                <w:szCs w:val="22"/>
              </w:rPr>
              <w:t>Prevence závažných havárií,</w:t>
            </w:r>
          </w:p>
        </w:tc>
        <w:tc>
          <w:tcPr>
            <w:tcW w:w="426" w:type="dxa"/>
            <w:vAlign w:val="center"/>
          </w:tcPr>
          <w:p w14:paraId="1DFD921F"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23DB7CD1"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6501154"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38B58E38" w14:textId="77777777" w:rsidR="00BE4D00" w:rsidRPr="00B322E4" w:rsidRDefault="00BE4D00" w:rsidP="00F80524">
            <w:pPr>
              <w:spacing w:before="40" w:after="20"/>
              <w:jc w:val="center"/>
              <w:rPr>
                <w:rFonts w:asciiTheme="minorHAnsi" w:hAnsiTheme="minorHAnsi" w:cstheme="minorHAnsi"/>
              </w:rPr>
            </w:pPr>
          </w:p>
        </w:tc>
        <w:tc>
          <w:tcPr>
            <w:tcW w:w="426" w:type="dxa"/>
            <w:shd w:val="clear" w:color="auto" w:fill="D9D9D9" w:themeFill="background1" w:themeFillShade="D9"/>
            <w:vAlign w:val="center"/>
          </w:tcPr>
          <w:p w14:paraId="281DD7DB"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1BEEBA69" w14:textId="77777777" w:rsidR="00BE4D00" w:rsidRPr="00B322E4" w:rsidRDefault="00BE4D00" w:rsidP="00F80524">
            <w:pPr>
              <w:spacing w:before="40" w:after="20"/>
              <w:jc w:val="center"/>
              <w:rPr>
                <w:rFonts w:asciiTheme="minorHAnsi" w:hAnsiTheme="minorHAnsi" w:cstheme="minorHAnsi"/>
              </w:rPr>
            </w:pPr>
          </w:p>
        </w:tc>
      </w:tr>
      <w:tr w:rsidR="00BE4D00" w:rsidRPr="00B322E4" w14:paraId="3D9C98E5" w14:textId="77777777" w:rsidTr="00C51084">
        <w:trPr>
          <w:trHeight w:val="227"/>
        </w:trPr>
        <w:tc>
          <w:tcPr>
            <w:tcW w:w="6516" w:type="dxa"/>
            <w:vAlign w:val="bottom"/>
          </w:tcPr>
          <w:p w14:paraId="24DF7275" w14:textId="77777777" w:rsidR="00BE4D00" w:rsidRPr="00B322E4" w:rsidRDefault="00BE4D00" w:rsidP="00F80524">
            <w:pPr>
              <w:spacing w:before="40" w:after="20"/>
              <w:rPr>
                <w:rFonts w:asciiTheme="minorHAnsi" w:hAnsiTheme="minorHAnsi" w:cstheme="minorHAnsi"/>
              </w:rPr>
            </w:pPr>
            <w:r>
              <w:rPr>
                <w:color w:val="000000"/>
                <w:sz w:val="22"/>
                <w:szCs w:val="22"/>
              </w:rPr>
              <w:lastRenderedPageBreak/>
              <w:t>Integrovaný záchranný systém,</w:t>
            </w:r>
          </w:p>
        </w:tc>
        <w:tc>
          <w:tcPr>
            <w:tcW w:w="426" w:type="dxa"/>
            <w:vAlign w:val="center"/>
          </w:tcPr>
          <w:p w14:paraId="2B36AB27"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6B50B6EE"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286B868"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555D2FA4"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6" w:type="dxa"/>
            <w:vAlign w:val="center"/>
          </w:tcPr>
          <w:p w14:paraId="72F999D1"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6C8ECEB3" w14:textId="77777777" w:rsidR="00BE4D00" w:rsidRPr="00B322E4" w:rsidRDefault="00BE4D00" w:rsidP="00F80524">
            <w:pPr>
              <w:spacing w:before="40" w:after="20"/>
              <w:jc w:val="center"/>
              <w:rPr>
                <w:rFonts w:asciiTheme="minorHAnsi" w:hAnsiTheme="minorHAnsi" w:cstheme="minorHAnsi"/>
              </w:rPr>
            </w:pPr>
          </w:p>
        </w:tc>
      </w:tr>
      <w:tr w:rsidR="00BE4D00" w:rsidRPr="00B322E4" w14:paraId="62D1F786" w14:textId="77777777" w:rsidTr="00C51084">
        <w:trPr>
          <w:trHeight w:val="227"/>
        </w:trPr>
        <w:tc>
          <w:tcPr>
            <w:tcW w:w="6516" w:type="dxa"/>
            <w:vAlign w:val="bottom"/>
          </w:tcPr>
          <w:p w14:paraId="3BA26A60" w14:textId="77777777" w:rsidR="00BE4D00" w:rsidRPr="00B322E4" w:rsidRDefault="00BE4D00" w:rsidP="00F80524">
            <w:pPr>
              <w:spacing w:before="40" w:after="20"/>
              <w:rPr>
                <w:rFonts w:asciiTheme="minorHAnsi" w:hAnsiTheme="minorHAnsi" w:cstheme="minorHAnsi"/>
              </w:rPr>
            </w:pPr>
            <w:r>
              <w:rPr>
                <w:color w:val="000000"/>
                <w:sz w:val="22"/>
                <w:szCs w:val="22"/>
              </w:rPr>
              <w:t>Požární ochrana,</w:t>
            </w:r>
          </w:p>
        </w:tc>
        <w:tc>
          <w:tcPr>
            <w:tcW w:w="426" w:type="dxa"/>
            <w:vAlign w:val="center"/>
          </w:tcPr>
          <w:p w14:paraId="60D7AEE7"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4D5DBF71"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20861EA1" w14:textId="77777777" w:rsidR="00BE4D00" w:rsidRPr="00B322E4"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5451D264"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6" w:type="dxa"/>
            <w:vAlign w:val="center"/>
          </w:tcPr>
          <w:p w14:paraId="6201203E"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603EC329" w14:textId="77777777" w:rsidR="00BE4D00" w:rsidRPr="00B322E4" w:rsidRDefault="00BE4D00" w:rsidP="00F80524">
            <w:pPr>
              <w:spacing w:before="40" w:after="20"/>
              <w:jc w:val="center"/>
              <w:rPr>
                <w:rFonts w:asciiTheme="minorHAnsi" w:hAnsiTheme="minorHAnsi" w:cstheme="minorHAnsi"/>
              </w:rPr>
            </w:pPr>
          </w:p>
        </w:tc>
      </w:tr>
      <w:tr w:rsidR="00BE4D00" w:rsidRPr="00B322E4" w14:paraId="24F65263" w14:textId="77777777" w:rsidTr="00C51084">
        <w:trPr>
          <w:trHeight w:val="227"/>
        </w:trPr>
        <w:tc>
          <w:tcPr>
            <w:tcW w:w="6516" w:type="dxa"/>
            <w:vAlign w:val="bottom"/>
          </w:tcPr>
          <w:p w14:paraId="2C11C4A5" w14:textId="77777777" w:rsidR="00BE4D00" w:rsidRPr="00B322E4" w:rsidRDefault="00BE4D00" w:rsidP="00F80524">
            <w:pPr>
              <w:spacing w:before="40" w:after="20"/>
              <w:rPr>
                <w:rFonts w:asciiTheme="minorHAnsi" w:hAnsiTheme="minorHAnsi" w:cstheme="minorHAnsi"/>
              </w:rPr>
            </w:pPr>
            <w:r>
              <w:rPr>
                <w:color w:val="000000"/>
                <w:sz w:val="22"/>
                <w:szCs w:val="22"/>
              </w:rPr>
              <w:t>Preventivně výchovná činnost v oblasti obrany a ochrany obyvatelstva,</w:t>
            </w:r>
          </w:p>
        </w:tc>
        <w:tc>
          <w:tcPr>
            <w:tcW w:w="426" w:type="dxa"/>
            <w:vAlign w:val="center"/>
          </w:tcPr>
          <w:p w14:paraId="40B1B62C"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7CA693B7"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1D7DDC9A" w14:textId="77777777" w:rsidR="00BE4D00" w:rsidRPr="00B322E4" w:rsidRDefault="00BE4D00" w:rsidP="00F80524">
            <w:pPr>
              <w:spacing w:before="40" w:after="20"/>
              <w:jc w:val="center"/>
              <w:rPr>
                <w:rFonts w:asciiTheme="minorHAnsi" w:hAnsiTheme="minorHAnsi" w:cstheme="minorHAnsi"/>
              </w:rPr>
            </w:pPr>
          </w:p>
        </w:tc>
        <w:tc>
          <w:tcPr>
            <w:tcW w:w="425" w:type="dxa"/>
            <w:vAlign w:val="center"/>
          </w:tcPr>
          <w:p w14:paraId="0084C303" w14:textId="77777777" w:rsidR="00BE4D00" w:rsidRPr="00B322E4" w:rsidRDefault="00BE4D00" w:rsidP="00F80524">
            <w:pPr>
              <w:spacing w:before="40" w:after="20"/>
              <w:jc w:val="center"/>
              <w:rPr>
                <w:rFonts w:asciiTheme="minorHAnsi" w:hAnsiTheme="minorHAnsi" w:cstheme="minorHAnsi"/>
              </w:rPr>
            </w:pPr>
          </w:p>
        </w:tc>
        <w:tc>
          <w:tcPr>
            <w:tcW w:w="426" w:type="dxa"/>
            <w:shd w:val="clear" w:color="auto" w:fill="D9D9D9" w:themeFill="background1" w:themeFillShade="D9"/>
            <w:vAlign w:val="center"/>
          </w:tcPr>
          <w:p w14:paraId="0039ED03" w14:textId="77777777" w:rsidR="00BE4D00" w:rsidRPr="00B322E4" w:rsidRDefault="00BE4D00" w:rsidP="00F80524">
            <w:pPr>
              <w:spacing w:before="40" w:after="20"/>
              <w:jc w:val="center"/>
              <w:rPr>
                <w:rFonts w:asciiTheme="minorHAnsi" w:hAnsiTheme="minorHAnsi" w:cstheme="minorHAnsi"/>
              </w:rPr>
            </w:pPr>
            <w:r>
              <w:rPr>
                <w:rFonts w:asciiTheme="minorHAnsi" w:hAnsiTheme="minorHAnsi" w:cstheme="minorHAnsi"/>
                <w:sz w:val="22"/>
                <w:szCs w:val="22"/>
              </w:rPr>
              <w:t>X</w:t>
            </w:r>
          </w:p>
        </w:tc>
        <w:tc>
          <w:tcPr>
            <w:tcW w:w="425" w:type="dxa"/>
            <w:vAlign w:val="center"/>
          </w:tcPr>
          <w:p w14:paraId="494631EE" w14:textId="77777777" w:rsidR="00BE4D00" w:rsidRPr="00B322E4" w:rsidRDefault="00BE4D00" w:rsidP="00F80524">
            <w:pPr>
              <w:spacing w:before="40" w:after="20"/>
              <w:jc w:val="center"/>
              <w:rPr>
                <w:rFonts w:asciiTheme="minorHAnsi" w:hAnsiTheme="minorHAnsi" w:cstheme="minorHAnsi"/>
              </w:rPr>
            </w:pPr>
          </w:p>
        </w:tc>
      </w:tr>
      <w:tr w:rsidR="00BE4D00" w:rsidRPr="00377D58" w14:paraId="7FA6E3EF" w14:textId="77777777" w:rsidTr="00C51084">
        <w:trPr>
          <w:trHeight w:val="227"/>
        </w:trPr>
        <w:tc>
          <w:tcPr>
            <w:tcW w:w="6516" w:type="dxa"/>
            <w:vAlign w:val="bottom"/>
          </w:tcPr>
          <w:p w14:paraId="18C362A7" w14:textId="77777777" w:rsidR="00BE4D00" w:rsidRPr="00377D58" w:rsidRDefault="00BE4D00" w:rsidP="00F80524">
            <w:pPr>
              <w:spacing w:before="40" w:after="20"/>
              <w:rPr>
                <w:rFonts w:asciiTheme="minorHAnsi" w:hAnsiTheme="minorHAnsi" w:cstheme="minorHAnsi"/>
              </w:rPr>
            </w:pPr>
            <w:r w:rsidRPr="00377D58">
              <w:rPr>
                <w:color w:val="000000"/>
                <w:sz w:val="22"/>
                <w:szCs w:val="22"/>
              </w:rPr>
              <w:t>Kriminalistika a forenzní disciplíny.</w:t>
            </w:r>
          </w:p>
        </w:tc>
        <w:tc>
          <w:tcPr>
            <w:tcW w:w="426" w:type="dxa"/>
            <w:vAlign w:val="center"/>
          </w:tcPr>
          <w:p w14:paraId="1AAC6D79" w14:textId="77777777" w:rsidR="00BE4D00" w:rsidRPr="00377D58" w:rsidRDefault="00BE4D00" w:rsidP="00F80524">
            <w:pPr>
              <w:spacing w:before="40" w:after="20"/>
              <w:jc w:val="center"/>
              <w:rPr>
                <w:rFonts w:asciiTheme="minorHAnsi" w:hAnsiTheme="minorHAnsi" w:cstheme="minorHAnsi"/>
              </w:rPr>
            </w:pPr>
          </w:p>
        </w:tc>
        <w:tc>
          <w:tcPr>
            <w:tcW w:w="425" w:type="dxa"/>
            <w:vAlign w:val="center"/>
          </w:tcPr>
          <w:p w14:paraId="63F07566" w14:textId="77777777" w:rsidR="00BE4D00" w:rsidRPr="00377D58" w:rsidRDefault="00BE4D00" w:rsidP="00F80524">
            <w:pPr>
              <w:spacing w:before="40" w:after="20"/>
              <w:jc w:val="center"/>
              <w:rPr>
                <w:rFonts w:asciiTheme="minorHAnsi" w:hAnsiTheme="minorHAnsi" w:cstheme="minorHAnsi"/>
              </w:rPr>
            </w:pPr>
          </w:p>
        </w:tc>
        <w:tc>
          <w:tcPr>
            <w:tcW w:w="425" w:type="dxa"/>
            <w:shd w:val="clear" w:color="auto" w:fill="D9D9D9" w:themeFill="background1" w:themeFillShade="D9"/>
            <w:vAlign w:val="center"/>
          </w:tcPr>
          <w:p w14:paraId="1AD4BDF9" w14:textId="77777777" w:rsidR="00BE4D00" w:rsidRPr="00377D58" w:rsidRDefault="00BE4D00" w:rsidP="00F80524">
            <w:pPr>
              <w:spacing w:before="40" w:after="20"/>
              <w:jc w:val="center"/>
              <w:rPr>
                <w:rFonts w:asciiTheme="minorHAnsi" w:hAnsiTheme="minorHAnsi" w:cstheme="minorHAnsi"/>
              </w:rPr>
            </w:pPr>
            <w:r w:rsidRPr="00377D58">
              <w:rPr>
                <w:rFonts w:asciiTheme="minorHAnsi" w:hAnsiTheme="minorHAnsi" w:cstheme="minorHAnsi"/>
                <w:sz w:val="22"/>
                <w:szCs w:val="22"/>
              </w:rPr>
              <w:t>X</w:t>
            </w:r>
          </w:p>
        </w:tc>
        <w:tc>
          <w:tcPr>
            <w:tcW w:w="425" w:type="dxa"/>
            <w:vAlign w:val="center"/>
          </w:tcPr>
          <w:p w14:paraId="6E88ACDB" w14:textId="77777777" w:rsidR="00BE4D00" w:rsidRPr="00377D58" w:rsidRDefault="00BE4D00" w:rsidP="00F80524">
            <w:pPr>
              <w:spacing w:before="40" w:after="20"/>
              <w:jc w:val="center"/>
              <w:rPr>
                <w:rFonts w:asciiTheme="minorHAnsi" w:hAnsiTheme="minorHAnsi" w:cstheme="minorHAnsi"/>
              </w:rPr>
            </w:pPr>
          </w:p>
        </w:tc>
        <w:tc>
          <w:tcPr>
            <w:tcW w:w="426" w:type="dxa"/>
            <w:vAlign w:val="center"/>
          </w:tcPr>
          <w:p w14:paraId="0C5C3EA1" w14:textId="77777777" w:rsidR="00BE4D00" w:rsidRPr="00377D58" w:rsidRDefault="00BE4D00" w:rsidP="00F80524">
            <w:pPr>
              <w:spacing w:before="40" w:after="20"/>
              <w:jc w:val="center"/>
              <w:rPr>
                <w:rFonts w:asciiTheme="minorHAnsi" w:hAnsiTheme="minorHAnsi" w:cstheme="minorHAnsi"/>
              </w:rPr>
            </w:pPr>
          </w:p>
        </w:tc>
        <w:tc>
          <w:tcPr>
            <w:tcW w:w="425" w:type="dxa"/>
            <w:vAlign w:val="center"/>
          </w:tcPr>
          <w:p w14:paraId="49DB5DB6" w14:textId="77777777" w:rsidR="00BE4D00" w:rsidRPr="00377D58" w:rsidRDefault="00BE4D00" w:rsidP="00F80524">
            <w:pPr>
              <w:spacing w:before="40" w:after="20"/>
              <w:jc w:val="center"/>
              <w:rPr>
                <w:rFonts w:asciiTheme="minorHAnsi" w:hAnsiTheme="minorHAnsi" w:cstheme="minorHAnsi"/>
              </w:rPr>
            </w:pPr>
          </w:p>
        </w:tc>
      </w:tr>
    </w:tbl>
    <w:p w14:paraId="053B9FA4" w14:textId="77777777" w:rsidR="003477B8" w:rsidRPr="00377D58" w:rsidRDefault="003477B8" w:rsidP="00CC42D1">
      <w:pPr>
        <w:pStyle w:val="Nadpis3"/>
      </w:pPr>
      <w:bookmarkStart w:id="395" w:name="_Toc528762427"/>
      <w:bookmarkStart w:id="396" w:name="_Toc524292373"/>
      <w:r w:rsidRPr="00377D58">
        <w:t xml:space="preserve">Standard </w:t>
      </w:r>
      <w:r w:rsidR="00AA7CBC" w:rsidRPr="00377D58">
        <w:t>2.5 Jazykové kompetence</w:t>
      </w:r>
      <w:bookmarkEnd w:id="395"/>
      <w:bookmarkEnd w:id="396"/>
      <w:r w:rsidR="00AA7CBC" w:rsidRPr="00377D58">
        <w:t xml:space="preserve"> </w:t>
      </w:r>
    </w:p>
    <w:p w14:paraId="5B6812AB" w14:textId="589C6DCE" w:rsidR="00D1193C" w:rsidRDefault="00D1193C" w:rsidP="00D1193C">
      <w:r w:rsidRPr="00377D58">
        <w:t xml:space="preserve">Výuka cizích jazyků na Univerzitě Tomáše Bati ve Zlíně je jedním z prioritních cílů </w:t>
      </w:r>
      <w:r w:rsidRPr="00377D58">
        <w:rPr>
          <w:rFonts w:cs="Calibri"/>
          <w:sz w:val="21"/>
          <w:szCs w:val="21"/>
          <w:lang w:eastAsia="cs-CZ"/>
        </w:rPr>
        <w:t>Dlouhodobého záměru univerzity na období 2016–2020</w:t>
      </w:r>
      <w:r w:rsidRPr="00377D58">
        <w:t>. V souladu s tímto prioritním cílem je do všech nově připravovaných akreditačních žádostí studijních programů</w:t>
      </w:r>
      <w:r>
        <w:t xml:space="preserve">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w:t>
      </w:r>
      <w:r w:rsidR="00A73DC1">
        <w:t xml:space="preserve">bakalářského stupně studia </w:t>
      </w:r>
      <w:r>
        <w:t>se předpokládá počáteční jazyková znalost alespoň na úrovni A2, během studia postupně dosáhnou jazykové úrovně B1, B1+ a B2. Podle zvolené konce</w:t>
      </w:r>
      <w:r w:rsidR="00A73DC1">
        <w:t>pce</w:t>
      </w:r>
      <w:r>
        <w:t xml:space="preserve"> výuky jazyků je výuka v prezenční i kombinované formě studia realizována formou povinných předmětů zakončených klasifikovaným zápočtem a zkouškou. </w:t>
      </w:r>
    </w:p>
    <w:p w14:paraId="42A11DE3" w14:textId="77777777" w:rsidR="00D1193C" w:rsidRDefault="00D1193C" w:rsidP="00D1193C">
      <w:r>
        <w:t>Během bakalářského i magisterského stupně studia studenti prohlubují své jazykové znalosti i v odborných</w:t>
      </w:r>
      <w:r w:rsidR="0028352D">
        <w:t xml:space="preserve"> předmětech</w:t>
      </w:r>
      <w:r>
        <w:t xml:space="preserve">. Řada odborných předmětů vychází ze zahraniční literatury, převážně anglické, ta je studentům doporučována k přípravě na zkoušku z odborného předmětu. Své jazykové dovednosti mohou prohlubovat i při vypracovávání semestrálních prací a kvalifikačních prací v cizím jazyce. </w:t>
      </w:r>
    </w:p>
    <w:p w14:paraId="3A04594B" w14:textId="77777777" w:rsidR="00BE4D00" w:rsidRDefault="00BE4D00" w:rsidP="00BE4D00">
      <w:r>
        <w:t xml:space="preserve">K výraznému zvýšení jazykových kompetencí studentů přispívá i studium v zahraničí. V rámci programu Erasmus+ a </w:t>
      </w:r>
      <w:proofErr w:type="spellStart"/>
      <w:r>
        <w:t>Freemover</w:t>
      </w:r>
      <w:proofErr w:type="spellEnd"/>
      <w:r>
        <w:t xml:space="preserve"> mohou studenti absolvovat jeden semestr výuky v zahraničí na partnerské vysoké škole, se kterou má Fakulta aplikované informatiky uzavřenu bilaterální smlouvu. V době přípravy akreditační žádosti tohoto studijního programu měla Fakulta aplikované informatiky uzavřeno více jak 75 bilaterálních smluv, což skýtá dostatečnou nabídku pro studium v zahraničí. </w:t>
      </w:r>
    </w:p>
    <w:p w14:paraId="53E26531" w14:textId="77777777" w:rsidR="000D5585" w:rsidRDefault="000D5585" w:rsidP="00CC42D1">
      <w:pPr>
        <w:pStyle w:val="Nadpis3"/>
      </w:pPr>
      <w:bookmarkStart w:id="397" w:name="_Toc528762428"/>
      <w:bookmarkStart w:id="398" w:name="_Toc524292374"/>
      <w:r>
        <w:t xml:space="preserve">Standard </w:t>
      </w:r>
      <w:r w:rsidR="00AA7CBC" w:rsidRPr="00AA7CBC">
        <w:t>2.6 Pravidla a podmínky utváření studijních plánů</w:t>
      </w:r>
      <w:bookmarkEnd w:id="397"/>
      <w:bookmarkEnd w:id="398"/>
      <w:r w:rsidR="00AA7CBC" w:rsidRPr="00AA7CBC">
        <w:t xml:space="preserve"> </w:t>
      </w:r>
    </w:p>
    <w:p w14:paraId="2F50E590" w14:textId="77777777" w:rsidR="00DA2852" w:rsidRPr="00377D58" w:rsidRDefault="00DA2852" w:rsidP="00DA2852">
      <w:r>
        <w:t>Fakulta aplikované informatiky má v souladu se Studijním a zkušebním řádem Univerzity Tomáše Bati ve Zlíně</w:t>
      </w:r>
      <w:r w:rsidR="00566652">
        <w:rPr>
          <w:rStyle w:val="Znakapoznpodarou"/>
        </w:rPr>
        <w:footnoteReference w:id="30"/>
      </w:r>
      <w:r>
        <w:t xml:space="preserve"> ustanoveny Rady studijních programů</w:t>
      </w:r>
      <w:r w:rsidR="00566652">
        <w:t xml:space="preserve"> Fakulty aplikované informatiky</w:t>
      </w:r>
      <w:r w:rsidR="00566652">
        <w:rPr>
          <w:rStyle w:val="Znakapoznpodarou"/>
        </w:rPr>
        <w:footnoteReference w:id="31"/>
      </w:r>
      <w:r>
        <w:t xml:space="preserve">. Jedním z úkolů Rad studijních programů je navrhovat, projednávat a </w:t>
      </w:r>
      <w:r w:rsidRPr="00377D58">
        <w:t xml:space="preserve">schvalovat studijní plány studijních programů a dále projednávat a schvalovat změny ve studijních plánech. </w:t>
      </w:r>
    </w:p>
    <w:p w14:paraId="4D839A35" w14:textId="77777777" w:rsidR="00DA2852" w:rsidRDefault="00DA2852" w:rsidP="00DA2852">
      <w:r w:rsidRPr="00377D58">
        <w:t>Do studijních plánů akademicky zaměřeného studijního programu Bezpečnostní technologie, systém</w:t>
      </w:r>
      <w:r w:rsidR="0003375C" w:rsidRPr="00377D58">
        <w:t xml:space="preserve">y </w:t>
      </w:r>
      <w:r w:rsidRPr="00377D58">
        <w:t>a management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rsidRPr="00377D58">
        <w:t xml:space="preserve"> </w:t>
      </w:r>
      <w:r w:rsidRPr="00377D58">
        <w:t>Studijní plán uvedeného studijního programu je</w:t>
      </w:r>
      <w:r>
        <w:t xml:space="preserve"> koncipován tak, aby studenta provedl všemi potřebnými základními teoretickými předměty a předměty profilového základu s cílem úspěšného zvládnutí všech tematických okruhů státní závěrečné zkoušky. </w:t>
      </w:r>
    </w:p>
    <w:p w14:paraId="4CBFB560" w14:textId="77777777" w:rsidR="00DA2852" w:rsidRDefault="00DA2852" w:rsidP="00DA2852">
      <w:r>
        <w:lastRenderedPageBreak/>
        <w:t xml:space="preserve">Při tvorbě studijních plánů </w:t>
      </w:r>
      <w:r w:rsidR="003226F6">
        <w:t>bakalářského</w:t>
      </w:r>
      <w:r>
        <w:t xml:space="preserve"> studijního programu se vychází </w:t>
      </w:r>
      <w:r w:rsidR="001922BD">
        <w:t>z evropského</w:t>
      </w:r>
      <w:r>
        <w:t xml:space="preserve"> kreditního systému </w:t>
      </w:r>
      <w:proofErr w:type="spellStart"/>
      <w:r w:rsidRPr="000B7E36">
        <w:rPr>
          <w:i/>
        </w:rPr>
        <w:t>European</w:t>
      </w:r>
      <w:proofErr w:type="spellEnd"/>
      <w:r w:rsidRPr="000B7E36">
        <w:rPr>
          <w:i/>
        </w:rPr>
        <w:t xml:space="preserve"> </w:t>
      </w:r>
      <w:proofErr w:type="spellStart"/>
      <w:r w:rsidRPr="000B7E36">
        <w:rPr>
          <w:i/>
        </w:rPr>
        <w:t>Credit</w:t>
      </w:r>
      <w:proofErr w:type="spellEnd"/>
      <w:r w:rsidRPr="000B7E36">
        <w:rPr>
          <w:i/>
        </w:rPr>
        <w:t xml:space="preserve"> </w:t>
      </w:r>
      <w:r>
        <w:rPr>
          <w:i/>
        </w:rPr>
        <w:t xml:space="preserve">Transfer </w:t>
      </w:r>
      <w:proofErr w:type="spellStart"/>
      <w:r w:rsidRPr="000B7E36">
        <w:rPr>
          <w:i/>
        </w:rPr>
        <w:t>System</w:t>
      </w:r>
      <w:proofErr w:type="spellEnd"/>
      <w:r w:rsidRPr="000B7E36">
        <w:rPr>
          <w:i/>
        </w:rPr>
        <w:t xml:space="preserve"> (</w:t>
      </w:r>
      <w:r>
        <w:t>dále jen „</w:t>
      </w:r>
      <w:r w:rsidRPr="00BE1633">
        <w:t>ECTS</w:t>
      </w:r>
      <w:r>
        <w:t>“</w:t>
      </w:r>
      <w:r w:rsidRPr="00BE1633">
        <w:t>)</w:t>
      </w:r>
      <w:r w:rsidR="001922BD">
        <w:t>, jelikož UTB je držitelem „ECTS label“ opravňující tento systém využívat. Jeden ECTS kredit představuje</w:t>
      </w:r>
      <w:r>
        <w:t xml:space="preserve"> studijní zátěž </w:t>
      </w:r>
      <w:r w:rsidRPr="00DA2852">
        <w:t xml:space="preserve">27 </w:t>
      </w:r>
      <w:r w:rsidR="001922BD">
        <w:t>hodin, přičemž je zde</w:t>
      </w:r>
      <w:r>
        <w:t xml:space="preserve"> kromě přímé výuky započítána i doba odpovídající sa</w:t>
      </w:r>
      <w:r w:rsidR="001922BD">
        <w:t>mostudiu, tvorbě seminárních pra</w:t>
      </w:r>
      <w:r>
        <w:t xml:space="preserve">cí, vypracování protokolů do laboratorních cvičení apod. Studijní plán je koncipován tak, aby součet ECTS kreditů povinných a povinně volitelných předmětů v jednom akademickém roce byl 60 ECTS kreditů, což u </w:t>
      </w:r>
      <w:r w:rsidR="00570466">
        <w:t xml:space="preserve">tříleté </w:t>
      </w:r>
      <w:r>
        <w:t xml:space="preserve">standardní délky studia v bakalářském studijním programu představuje </w:t>
      </w:r>
      <w:r w:rsidR="00570466">
        <w:t xml:space="preserve">180 </w:t>
      </w:r>
      <w:r>
        <w:t xml:space="preserve">ECTS kreditů za </w:t>
      </w:r>
      <w:r w:rsidR="003226F6">
        <w:t>bakalářské</w:t>
      </w:r>
      <w:r>
        <w:t xml:space="preserve"> studium. </w:t>
      </w:r>
    </w:p>
    <w:p w14:paraId="719E00B5" w14:textId="77777777" w:rsidR="00DA2852" w:rsidRDefault="00DA2852" w:rsidP="00DA2852">
      <w:r>
        <w:t>Časová týdenní zátěž v </w:t>
      </w:r>
      <w:r w:rsidRPr="009F517F">
        <w:t>jednotlivých semestrech prezenční formy studia je v rozmezí 24-30 hodin v součtu všech přednášek, cvičení a seminářů povinných a povinně volitelných předmětů. U kombinované formy studia bylo dodrženo pravidlo 224 hodin prezenčních konzultací za přítomnosti studenta v akademickém roce.</w:t>
      </w:r>
      <w:r w:rsidR="00BE4D00">
        <w:t xml:space="preserve"> V rámci této přímé výuky u kombinované formy studia probíhají konzultace k tématům, která jsou sdělena studentu dopředu s dostatečným předstihem, v omezené míře probíhá i laboratorní výuka.</w:t>
      </w:r>
    </w:p>
    <w:p w14:paraId="558E21FA" w14:textId="77777777" w:rsidR="00BE4D00" w:rsidRPr="008E74E3" w:rsidRDefault="00BE4D00" w:rsidP="00BE4D00">
      <w:r>
        <w:t xml:space="preserve">Studijní plán studijního programu obsahuje také předměty, ve kterých studenti zpracovávají seminární práce či malé výzkumné zprávy, čímž si </w:t>
      </w:r>
      <w:r w:rsidRPr="008E74E3">
        <w:t xml:space="preserve">osvojují výzkumné činnosti a dovednosti během studia. Praktické dovednosti studenti získávají také v laboratorních cvičeních prakticky orientovaných předmětů, v nichž se studenti učí vyhodnocovat naměřená data, zapojovat obvody a využívat různé softwarové nástroje pro ovládání zejména zabezpečovacích zařízení. U některých předmětů uskutečňují vyučující projektovou výuku s cílem rozvíjet u studentů tvůrčí myšlení a současně vzájemnou spolupráci při řešení zadaného úkolu. Řada studentů během akademického roku pracuje na pozici pomocné vědecké síly, v rámci této pozice řeší samostatně odborné téma zadané svým vedoucím. Dosažené výsledky zpravidla obhajuje v rámci soutěže </w:t>
      </w:r>
      <w:r w:rsidRPr="008E74E3">
        <w:rPr>
          <w:i/>
        </w:rPr>
        <w:t>Studentská tvůrčí a odborná činnost (STOČ)</w:t>
      </w:r>
      <w:r w:rsidRPr="008E74E3">
        <w:t xml:space="preserve">, jejíž je FAI spolupořadatel. </w:t>
      </w:r>
    </w:p>
    <w:p w14:paraId="48BA6855" w14:textId="77777777" w:rsidR="000D5585" w:rsidRPr="008E74E3" w:rsidRDefault="000D5585" w:rsidP="00CC42D1">
      <w:pPr>
        <w:pStyle w:val="Nadpis3"/>
      </w:pPr>
      <w:bookmarkStart w:id="399" w:name="_Toc528762429"/>
      <w:bookmarkStart w:id="400" w:name="_Toc524292375"/>
      <w:r w:rsidRPr="008E74E3">
        <w:t xml:space="preserve">Standard </w:t>
      </w:r>
      <w:r w:rsidR="00AA7CBC" w:rsidRPr="008E74E3">
        <w:t>2.7 Vymezení uplatnění absolventů</w:t>
      </w:r>
      <w:bookmarkEnd w:id="399"/>
      <w:bookmarkEnd w:id="400"/>
      <w:r w:rsidR="00AA7CBC" w:rsidRPr="008E74E3">
        <w:t xml:space="preserve"> </w:t>
      </w:r>
    </w:p>
    <w:p w14:paraId="32417007" w14:textId="77777777" w:rsidR="003530E9" w:rsidRPr="008E74E3" w:rsidRDefault="003530E9" w:rsidP="003530E9">
      <w:r w:rsidRPr="008E74E3">
        <w:t>Uplatnění absolventů studijního programu Bezpečnostní technologie, systémy a management je uvedeno v části B-I akreditační žádosti. Profil absolventa studijního programu, typické pracovní pozice jsou pak specifikovány v části D-I téhož materiálu. V rámci tohoto studijního programu jsou vychováváni odborníci pro technické, manažerské, projekční a jiné funkce v soukromých bezpečnostních službách zabývajících se ochranou majetku a osob s důrazem na aplikace moderních informačních technologií. Mezioborové studium s převahou technických předmětů dává absolventům možnost uplatnit se v oblastech mechanického a elektronického zabezpečení objektů, dále v oblastech informačně-technologických a právně-bezpečnostních. Vzhledem k zahrnutí problematiky krizového řízení je uplatnění absolventů možné i ve státní správě.</w:t>
      </w:r>
    </w:p>
    <w:p w14:paraId="13738CA5" w14:textId="721D7E9E" w:rsidR="003530E9" w:rsidRDefault="003530E9" w:rsidP="003530E9">
      <w:r w:rsidRPr="008E74E3">
        <w:t>Následující tabulka uvádí relevantní charakteristické profese, které jsou u předkládaného studijního programu Bezpečnostní technologie, systémy a management v plném nebo částečném souladu s Nařízením Vlády č. 275/2016 Sb., o oblastech vzdělávání ve vysokém školství.</w:t>
      </w:r>
    </w:p>
    <w:p w14:paraId="708F68CF" w14:textId="77777777" w:rsidR="000050DA" w:rsidRDefault="000050DA" w:rsidP="003530E9"/>
    <w:p w14:paraId="59173925" w14:textId="77777777" w:rsidR="000050DA" w:rsidRDefault="000050DA">
      <w:pPr>
        <w:spacing w:after="0" w:line="240" w:lineRule="auto"/>
        <w:jc w:val="left"/>
        <w:rPr>
          <w:rFonts w:asciiTheme="minorHAnsi" w:eastAsia="Times New Roman" w:hAnsiTheme="minorHAnsi" w:cs="Times New Roman"/>
          <w:i/>
          <w:iCs/>
          <w:color w:val="1F497D" w:themeColor="text2"/>
          <w:sz w:val="20"/>
          <w:szCs w:val="18"/>
          <w:lang w:eastAsia="cs-CZ"/>
        </w:rPr>
      </w:pPr>
      <w:r>
        <w:br w:type="page"/>
      </w:r>
    </w:p>
    <w:p w14:paraId="5A3C4DEB" w14:textId="6FC44EFD" w:rsidR="000050DA" w:rsidRPr="008E74E3" w:rsidRDefault="000050DA" w:rsidP="000050DA">
      <w:pPr>
        <w:pStyle w:val="Titulek"/>
      </w:pPr>
      <w:r w:rsidRPr="008E74E3">
        <w:lastRenderedPageBreak/>
        <w:t xml:space="preserve">Tab. </w:t>
      </w:r>
      <w:r>
        <w:t>4</w:t>
      </w:r>
      <w:r w:rsidRPr="008E74E3">
        <w:t>. Soulad studijního programu Bezpečnostní technologie, systémy a management s relevantními profesemi pro oblast vzdělávání Bezpečnostní obory (hodnota 5 odpovídá 100% souladu s relevantními profesemi, hodnota 0 vyjadřuje 0% soulad s relevantní profesí)</w:t>
      </w:r>
    </w:p>
    <w:tbl>
      <w:tblPr>
        <w:tblStyle w:val="Mkatabulky"/>
        <w:tblW w:w="5000" w:type="pct"/>
        <w:tblLayout w:type="fixed"/>
        <w:tblLook w:val="04A0" w:firstRow="1" w:lastRow="0" w:firstColumn="1" w:lastColumn="0" w:noHBand="0" w:noVBand="1"/>
      </w:tblPr>
      <w:tblGrid>
        <w:gridCol w:w="5477"/>
        <w:gridCol w:w="3585"/>
      </w:tblGrid>
      <w:tr w:rsidR="00EA0A0B" w:rsidRPr="008E74E3" w14:paraId="52C624BC" w14:textId="77777777" w:rsidTr="000B2DAD">
        <w:tc>
          <w:tcPr>
            <w:tcW w:w="3022" w:type="pct"/>
            <w:vAlign w:val="center"/>
          </w:tcPr>
          <w:p w14:paraId="52E75016" w14:textId="77777777" w:rsidR="00EA0A0B" w:rsidRPr="008E74E3" w:rsidRDefault="00EA0A0B" w:rsidP="00C51084">
            <w:pPr>
              <w:spacing w:before="60" w:after="60"/>
              <w:jc w:val="center"/>
              <w:rPr>
                <w:b/>
              </w:rPr>
            </w:pPr>
            <w:r w:rsidRPr="008E74E3">
              <w:rPr>
                <w:b/>
                <w:sz w:val="24"/>
              </w:rPr>
              <w:t>Relevantní charakteristické profese</w:t>
            </w:r>
          </w:p>
          <w:p w14:paraId="0EF83409" w14:textId="77777777" w:rsidR="00EA0A0B" w:rsidRPr="008E74E3" w:rsidRDefault="00EA0A0B" w:rsidP="00C51084">
            <w:pPr>
              <w:spacing w:before="60" w:after="60"/>
              <w:jc w:val="center"/>
              <w:rPr>
                <w:b/>
              </w:rPr>
            </w:pPr>
          </w:p>
        </w:tc>
        <w:tc>
          <w:tcPr>
            <w:tcW w:w="1978" w:type="pct"/>
            <w:vAlign w:val="center"/>
          </w:tcPr>
          <w:p w14:paraId="62F10127" w14:textId="77777777" w:rsidR="00EA0A0B" w:rsidRPr="008E74E3" w:rsidRDefault="00EA0A0B" w:rsidP="00EA0A0B">
            <w:pPr>
              <w:spacing w:before="60" w:after="60"/>
              <w:jc w:val="center"/>
              <w:rPr>
                <w:b/>
              </w:rPr>
            </w:pPr>
            <w:r w:rsidRPr="008E74E3">
              <w:rPr>
                <w:b/>
              </w:rPr>
              <w:t>Bezpečnostní technologie, systémy a management – Bakalářský studijní program</w:t>
            </w:r>
          </w:p>
        </w:tc>
      </w:tr>
      <w:tr w:rsidR="00EA0A0B" w:rsidRPr="008E74E3" w14:paraId="62DDF171" w14:textId="77777777" w:rsidTr="000B2DAD">
        <w:tc>
          <w:tcPr>
            <w:tcW w:w="3022" w:type="pct"/>
            <w:vAlign w:val="center"/>
          </w:tcPr>
          <w:p w14:paraId="167C2BE6" w14:textId="77777777" w:rsidR="00EA0A0B" w:rsidRPr="008E74E3" w:rsidRDefault="00EA0A0B" w:rsidP="000050DA">
            <w:pPr>
              <w:spacing w:before="40" w:after="40"/>
              <w:jc w:val="left"/>
            </w:pPr>
            <w:r w:rsidRPr="008E74E3">
              <w:t>Osoba odborně způsobilá pro hodnocení vlastností zdrojů ionizujícího záření řízením a vykonáváním zkoušek</w:t>
            </w:r>
          </w:p>
        </w:tc>
        <w:tc>
          <w:tcPr>
            <w:tcW w:w="1978" w:type="pct"/>
            <w:vAlign w:val="center"/>
          </w:tcPr>
          <w:p w14:paraId="34ACC3BD" w14:textId="77777777" w:rsidR="00EA0A0B" w:rsidRPr="008E74E3" w:rsidRDefault="008A5B09" w:rsidP="000050DA">
            <w:pPr>
              <w:spacing w:before="40" w:after="40"/>
              <w:jc w:val="center"/>
            </w:pPr>
            <w:r w:rsidRPr="008E74E3">
              <w:t>0</w:t>
            </w:r>
          </w:p>
        </w:tc>
      </w:tr>
      <w:tr w:rsidR="00EA0A0B" w:rsidRPr="008E74E3" w14:paraId="7EE7CC3B" w14:textId="77777777" w:rsidTr="000B2DAD">
        <w:tc>
          <w:tcPr>
            <w:tcW w:w="3022" w:type="pct"/>
            <w:vAlign w:val="center"/>
          </w:tcPr>
          <w:p w14:paraId="77845656" w14:textId="77777777" w:rsidR="00EA0A0B" w:rsidRPr="008E74E3" w:rsidRDefault="00EA0A0B" w:rsidP="000050DA">
            <w:pPr>
              <w:spacing w:before="40" w:after="40"/>
              <w:jc w:val="left"/>
              <w:rPr>
                <w:rFonts w:ascii="Times New Roman" w:hAnsi="Times New Roman"/>
                <w:sz w:val="24"/>
                <w:szCs w:val="24"/>
              </w:rPr>
            </w:pPr>
            <w:r w:rsidRPr="008E74E3">
              <w:t>Osoba odborně způsobilá pro nakládání se zdroji ionizujícího záření</w:t>
            </w:r>
          </w:p>
        </w:tc>
        <w:tc>
          <w:tcPr>
            <w:tcW w:w="1978" w:type="pct"/>
            <w:vAlign w:val="center"/>
          </w:tcPr>
          <w:p w14:paraId="2AF11CBA" w14:textId="77777777" w:rsidR="00EA0A0B" w:rsidRPr="008E74E3" w:rsidRDefault="008A5B09" w:rsidP="000050DA">
            <w:pPr>
              <w:spacing w:before="40" w:after="40"/>
              <w:jc w:val="center"/>
            </w:pPr>
            <w:r w:rsidRPr="008E74E3">
              <w:t>0</w:t>
            </w:r>
          </w:p>
        </w:tc>
      </w:tr>
      <w:tr w:rsidR="00EA0A0B" w:rsidRPr="008E74E3" w14:paraId="29563A44" w14:textId="77777777" w:rsidTr="000B2DAD">
        <w:tc>
          <w:tcPr>
            <w:tcW w:w="3022" w:type="pct"/>
            <w:vAlign w:val="center"/>
          </w:tcPr>
          <w:p w14:paraId="1D92EA46" w14:textId="77777777" w:rsidR="00EA0A0B" w:rsidRPr="008E74E3" w:rsidRDefault="00EA0A0B" w:rsidP="000050DA">
            <w:pPr>
              <w:spacing w:before="40" w:after="40"/>
              <w:jc w:val="left"/>
              <w:rPr>
                <w:rFonts w:ascii="Times New Roman" w:hAnsi="Times New Roman"/>
                <w:sz w:val="24"/>
                <w:szCs w:val="24"/>
              </w:rPr>
            </w:pPr>
            <w:r w:rsidRPr="008E74E3">
              <w:t>Osoba odborně způsobilá pro požární ochranu a technicko- organizační činnosti v oblasti požární ochrany</w:t>
            </w:r>
          </w:p>
        </w:tc>
        <w:tc>
          <w:tcPr>
            <w:tcW w:w="1978" w:type="pct"/>
            <w:vAlign w:val="center"/>
          </w:tcPr>
          <w:p w14:paraId="28323634" w14:textId="77777777" w:rsidR="00EA0A0B" w:rsidRPr="008E74E3" w:rsidRDefault="008A5B09" w:rsidP="000050DA">
            <w:pPr>
              <w:spacing w:before="40" w:after="40"/>
              <w:jc w:val="center"/>
            </w:pPr>
            <w:r w:rsidRPr="008E74E3">
              <w:t>1</w:t>
            </w:r>
          </w:p>
        </w:tc>
      </w:tr>
      <w:tr w:rsidR="00EA0A0B" w:rsidRPr="008E74E3" w14:paraId="58703A57" w14:textId="77777777" w:rsidTr="000B2DAD">
        <w:tc>
          <w:tcPr>
            <w:tcW w:w="3022" w:type="pct"/>
            <w:vAlign w:val="center"/>
          </w:tcPr>
          <w:p w14:paraId="6C060038" w14:textId="77777777" w:rsidR="00EA0A0B" w:rsidRPr="008E74E3" w:rsidRDefault="00EA0A0B" w:rsidP="000050DA">
            <w:pPr>
              <w:spacing w:before="40" w:after="40"/>
              <w:jc w:val="left"/>
              <w:rPr>
                <w:rFonts w:ascii="Times New Roman" w:hAnsi="Times New Roman"/>
                <w:sz w:val="24"/>
                <w:szCs w:val="24"/>
              </w:rPr>
            </w:pPr>
            <w:r w:rsidRPr="008E74E3">
              <w:t>Autorizovaný inženýr</w:t>
            </w:r>
          </w:p>
        </w:tc>
        <w:tc>
          <w:tcPr>
            <w:tcW w:w="1978" w:type="pct"/>
            <w:vAlign w:val="center"/>
          </w:tcPr>
          <w:p w14:paraId="3D43430E" w14:textId="77777777" w:rsidR="00EA0A0B" w:rsidRPr="008E74E3" w:rsidRDefault="008A5B09" w:rsidP="000050DA">
            <w:pPr>
              <w:spacing w:before="40" w:after="40"/>
              <w:jc w:val="center"/>
            </w:pPr>
            <w:r w:rsidRPr="008E74E3">
              <w:t>1</w:t>
            </w:r>
          </w:p>
        </w:tc>
      </w:tr>
      <w:tr w:rsidR="00EA0A0B" w:rsidRPr="008E74E3" w14:paraId="2675AB0E" w14:textId="77777777" w:rsidTr="000B2DAD">
        <w:tc>
          <w:tcPr>
            <w:tcW w:w="3022" w:type="pct"/>
            <w:vAlign w:val="center"/>
          </w:tcPr>
          <w:p w14:paraId="647AF5AB" w14:textId="77777777" w:rsidR="00EA0A0B" w:rsidRPr="008E74E3" w:rsidRDefault="00EA0A0B" w:rsidP="000050DA">
            <w:pPr>
              <w:spacing w:before="40" w:after="40"/>
              <w:jc w:val="left"/>
              <w:rPr>
                <w:rFonts w:ascii="Times New Roman" w:hAnsi="Times New Roman"/>
                <w:sz w:val="24"/>
                <w:szCs w:val="24"/>
              </w:rPr>
            </w:pPr>
            <w:r w:rsidRPr="008E74E3">
              <w:t>Autorizovaný technik</w:t>
            </w:r>
          </w:p>
        </w:tc>
        <w:tc>
          <w:tcPr>
            <w:tcW w:w="1978" w:type="pct"/>
            <w:vAlign w:val="center"/>
          </w:tcPr>
          <w:p w14:paraId="5C2F87B2" w14:textId="77777777" w:rsidR="00EA0A0B" w:rsidRPr="008E74E3" w:rsidRDefault="008A5B09" w:rsidP="000050DA">
            <w:pPr>
              <w:spacing w:before="40" w:after="40"/>
              <w:jc w:val="center"/>
            </w:pPr>
            <w:r w:rsidRPr="008E74E3">
              <w:t>1</w:t>
            </w:r>
          </w:p>
        </w:tc>
      </w:tr>
      <w:tr w:rsidR="00EA0A0B" w:rsidRPr="008E74E3" w14:paraId="4E1FB043" w14:textId="77777777" w:rsidTr="000B2DAD">
        <w:tc>
          <w:tcPr>
            <w:tcW w:w="3022" w:type="pct"/>
            <w:vAlign w:val="center"/>
          </w:tcPr>
          <w:p w14:paraId="0B300770" w14:textId="77777777" w:rsidR="00EA0A0B" w:rsidRPr="008E74E3" w:rsidRDefault="00EA0A0B" w:rsidP="000050DA">
            <w:pPr>
              <w:spacing w:before="40" w:after="40"/>
              <w:jc w:val="left"/>
              <w:rPr>
                <w:rFonts w:ascii="Times New Roman" w:hAnsi="Times New Roman"/>
                <w:sz w:val="24"/>
                <w:szCs w:val="24"/>
              </w:rPr>
            </w:pPr>
            <w:r w:rsidRPr="008E74E3">
              <w:t>Osoba odborně způsobilá k zajišťování úkolů v prevenci rizik v oblasti bezpečnosti a ochrany zdraví při práci</w:t>
            </w:r>
          </w:p>
        </w:tc>
        <w:tc>
          <w:tcPr>
            <w:tcW w:w="1978" w:type="pct"/>
            <w:vAlign w:val="center"/>
          </w:tcPr>
          <w:p w14:paraId="4C9A14E0" w14:textId="77777777" w:rsidR="00EA0A0B" w:rsidRPr="008E74E3" w:rsidRDefault="008A5B09" w:rsidP="000050DA">
            <w:pPr>
              <w:spacing w:before="40" w:after="40"/>
              <w:jc w:val="center"/>
            </w:pPr>
            <w:r w:rsidRPr="008E74E3">
              <w:t>2</w:t>
            </w:r>
          </w:p>
        </w:tc>
      </w:tr>
      <w:tr w:rsidR="00EA0A0B" w:rsidRPr="008E74E3" w14:paraId="4A300283" w14:textId="77777777" w:rsidTr="000B2DAD">
        <w:tc>
          <w:tcPr>
            <w:tcW w:w="3022" w:type="pct"/>
            <w:vAlign w:val="center"/>
          </w:tcPr>
          <w:p w14:paraId="30B9E0D8" w14:textId="77777777" w:rsidR="00EA0A0B" w:rsidRPr="008E74E3" w:rsidRDefault="00EA0A0B" w:rsidP="000050DA">
            <w:pPr>
              <w:spacing w:before="40" w:after="40"/>
              <w:jc w:val="left"/>
              <w:rPr>
                <w:rFonts w:ascii="Times New Roman" w:hAnsi="Times New Roman"/>
                <w:sz w:val="24"/>
                <w:szCs w:val="24"/>
              </w:rPr>
            </w:pPr>
            <w:r w:rsidRPr="008E74E3">
              <w:t>Osoba odborně způsobilá pro zpracovávání hodnocení rizika,</w:t>
            </w:r>
          </w:p>
        </w:tc>
        <w:tc>
          <w:tcPr>
            <w:tcW w:w="1978" w:type="pct"/>
            <w:vAlign w:val="center"/>
          </w:tcPr>
          <w:p w14:paraId="65F38486" w14:textId="77777777" w:rsidR="00EA0A0B" w:rsidRPr="008E74E3" w:rsidRDefault="008A5B09" w:rsidP="000050DA">
            <w:pPr>
              <w:spacing w:before="40" w:after="40"/>
              <w:jc w:val="center"/>
            </w:pPr>
            <w:r w:rsidRPr="008E74E3">
              <w:t>4</w:t>
            </w:r>
          </w:p>
        </w:tc>
      </w:tr>
      <w:tr w:rsidR="00EA0A0B" w:rsidRPr="008E74E3" w14:paraId="21FD56C8" w14:textId="77777777" w:rsidTr="000B2DAD">
        <w:tc>
          <w:tcPr>
            <w:tcW w:w="3022" w:type="pct"/>
            <w:vAlign w:val="center"/>
          </w:tcPr>
          <w:p w14:paraId="2EDD42C4" w14:textId="77777777" w:rsidR="00EA0A0B" w:rsidRPr="008E74E3" w:rsidRDefault="00EA0A0B" w:rsidP="000050DA">
            <w:pPr>
              <w:spacing w:before="40" w:after="40"/>
              <w:jc w:val="left"/>
              <w:rPr>
                <w:rFonts w:ascii="Times New Roman" w:hAnsi="Times New Roman"/>
                <w:sz w:val="24"/>
                <w:szCs w:val="24"/>
              </w:rPr>
            </w:pPr>
            <w:r w:rsidRPr="008E74E3">
              <w:t>Osoba odborně způsobilá pro nakládání s vysoce nebezpečnými látkami zneužitelnými k porušování zákazu chemických zbraní</w:t>
            </w:r>
          </w:p>
        </w:tc>
        <w:tc>
          <w:tcPr>
            <w:tcW w:w="1978" w:type="pct"/>
            <w:vAlign w:val="center"/>
          </w:tcPr>
          <w:p w14:paraId="7957379C" w14:textId="77777777" w:rsidR="00EA0A0B" w:rsidRPr="008E74E3" w:rsidRDefault="008A5B09" w:rsidP="000050DA">
            <w:pPr>
              <w:spacing w:before="40" w:after="40"/>
              <w:jc w:val="center"/>
            </w:pPr>
            <w:r w:rsidRPr="008E74E3">
              <w:t>1</w:t>
            </w:r>
          </w:p>
        </w:tc>
      </w:tr>
      <w:tr w:rsidR="00EA0A0B" w:rsidRPr="008E74E3" w14:paraId="37882314" w14:textId="77777777" w:rsidTr="000B2DAD">
        <w:tc>
          <w:tcPr>
            <w:tcW w:w="3022" w:type="pct"/>
            <w:vAlign w:val="center"/>
          </w:tcPr>
          <w:p w14:paraId="0EF6FAEB" w14:textId="77777777" w:rsidR="00EA0A0B" w:rsidRPr="008E74E3" w:rsidRDefault="00EA0A0B" w:rsidP="000050DA">
            <w:pPr>
              <w:spacing w:before="40" w:after="40"/>
              <w:jc w:val="left"/>
              <w:rPr>
                <w:rFonts w:ascii="Times New Roman" w:hAnsi="Times New Roman"/>
                <w:sz w:val="24"/>
                <w:szCs w:val="24"/>
              </w:rPr>
            </w:pPr>
            <w:r w:rsidRPr="008E74E3">
              <w:t>Osoba odborně způsobilá pro poskytování technických služeb k ochraně majetku a osob</w:t>
            </w:r>
          </w:p>
        </w:tc>
        <w:tc>
          <w:tcPr>
            <w:tcW w:w="1978" w:type="pct"/>
            <w:vAlign w:val="center"/>
          </w:tcPr>
          <w:p w14:paraId="3404CF0E" w14:textId="77777777" w:rsidR="00EA0A0B" w:rsidRPr="008E74E3" w:rsidRDefault="008A5B09" w:rsidP="000050DA">
            <w:pPr>
              <w:spacing w:before="40" w:after="40"/>
              <w:jc w:val="center"/>
            </w:pPr>
            <w:r w:rsidRPr="008E74E3">
              <w:t>5</w:t>
            </w:r>
          </w:p>
        </w:tc>
      </w:tr>
      <w:tr w:rsidR="00EA0A0B" w:rsidRPr="008E74E3" w14:paraId="2A7A399A" w14:textId="77777777" w:rsidTr="000B2DAD">
        <w:tc>
          <w:tcPr>
            <w:tcW w:w="3022" w:type="pct"/>
            <w:vAlign w:val="center"/>
          </w:tcPr>
          <w:p w14:paraId="7CB68BAE" w14:textId="77777777" w:rsidR="00EA0A0B" w:rsidRPr="008E74E3" w:rsidRDefault="00EA0A0B" w:rsidP="000050DA">
            <w:pPr>
              <w:spacing w:before="40" w:after="40"/>
              <w:jc w:val="left"/>
              <w:rPr>
                <w:rFonts w:ascii="Times New Roman" w:hAnsi="Times New Roman"/>
                <w:sz w:val="24"/>
                <w:szCs w:val="24"/>
              </w:rPr>
            </w:pPr>
            <w:r w:rsidRPr="008E74E3">
              <w:t>Osoba odborně způsobilá pro ostrahu majetku a osob</w:t>
            </w:r>
          </w:p>
        </w:tc>
        <w:tc>
          <w:tcPr>
            <w:tcW w:w="1978" w:type="pct"/>
            <w:vAlign w:val="center"/>
          </w:tcPr>
          <w:p w14:paraId="0219951D" w14:textId="77777777" w:rsidR="00EA0A0B" w:rsidRPr="008E74E3" w:rsidRDefault="008A5B09" w:rsidP="000050DA">
            <w:pPr>
              <w:spacing w:before="40" w:after="40"/>
              <w:jc w:val="center"/>
            </w:pPr>
            <w:r w:rsidRPr="008E74E3">
              <w:t>4</w:t>
            </w:r>
          </w:p>
        </w:tc>
      </w:tr>
      <w:tr w:rsidR="00EA0A0B" w:rsidRPr="008E74E3" w14:paraId="08BA8F06" w14:textId="77777777" w:rsidTr="000B2DAD">
        <w:tc>
          <w:tcPr>
            <w:tcW w:w="3022" w:type="pct"/>
            <w:vAlign w:val="center"/>
          </w:tcPr>
          <w:p w14:paraId="2E00880A" w14:textId="77777777" w:rsidR="00EA0A0B" w:rsidRPr="008E74E3" w:rsidRDefault="00EA0A0B" w:rsidP="000050DA">
            <w:pPr>
              <w:spacing w:before="40" w:after="40"/>
              <w:jc w:val="left"/>
              <w:rPr>
                <w:rFonts w:ascii="Times New Roman" w:hAnsi="Times New Roman"/>
                <w:sz w:val="24"/>
                <w:szCs w:val="24"/>
              </w:rPr>
            </w:pPr>
            <w:r w:rsidRPr="008E74E3">
              <w:t>Bezpečnostní technik</w:t>
            </w:r>
          </w:p>
        </w:tc>
        <w:tc>
          <w:tcPr>
            <w:tcW w:w="1978" w:type="pct"/>
            <w:vAlign w:val="center"/>
          </w:tcPr>
          <w:p w14:paraId="656FAFDD" w14:textId="77777777" w:rsidR="00EA0A0B" w:rsidRPr="008E74E3" w:rsidRDefault="004838D0" w:rsidP="000050DA">
            <w:pPr>
              <w:spacing w:before="40" w:after="40"/>
              <w:jc w:val="center"/>
            </w:pPr>
            <w:r>
              <w:t>2</w:t>
            </w:r>
          </w:p>
        </w:tc>
      </w:tr>
      <w:tr w:rsidR="00EA0A0B" w:rsidRPr="008E74E3" w14:paraId="15633DD9" w14:textId="77777777" w:rsidTr="000B2DAD">
        <w:tc>
          <w:tcPr>
            <w:tcW w:w="3022" w:type="pct"/>
            <w:vAlign w:val="center"/>
          </w:tcPr>
          <w:p w14:paraId="780D9592" w14:textId="77777777" w:rsidR="00EA0A0B" w:rsidRPr="008E74E3" w:rsidRDefault="00EA0A0B" w:rsidP="000050DA">
            <w:pPr>
              <w:spacing w:before="40" w:after="40"/>
              <w:jc w:val="left"/>
            </w:pPr>
            <w:r w:rsidRPr="008E74E3">
              <w:t>Osoba odborně způsobilá pro nákup a prodej, půjčování, vývoj, výrobu, opravy, úpravy, uschovávání, skladování, přepravu, znehodnocování a ničení bezpečnostního materiálu</w:t>
            </w:r>
          </w:p>
        </w:tc>
        <w:tc>
          <w:tcPr>
            <w:tcW w:w="1978" w:type="pct"/>
            <w:vAlign w:val="center"/>
          </w:tcPr>
          <w:p w14:paraId="3C2FEB50" w14:textId="77777777" w:rsidR="00EA0A0B" w:rsidRPr="008E74E3" w:rsidRDefault="008A5B09" w:rsidP="000050DA">
            <w:pPr>
              <w:spacing w:before="40" w:after="40"/>
              <w:jc w:val="center"/>
            </w:pPr>
            <w:r w:rsidRPr="008E74E3">
              <w:t>0</w:t>
            </w:r>
          </w:p>
        </w:tc>
      </w:tr>
      <w:tr w:rsidR="00EA0A0B" w:rsidRPr="008E74E3" w14:paraId="6237F69A" w14:textId="77777777" w:rsidTr="000B2DAD">
        <w:tc>
          <w:tcPr>
            <w:tcW w:w="3022" w:type="pct"/>
            <w:vAlign w:val="center"/>
          </w:tcPr>
          <w:p w14:paraId="1B4862E2" w14:textId="77777777" w:rsidR="00EA0A0B" w:rsidRPr="008E74E3" w:rsidRDefault="00EA0A0B" w:rsidP="000050DA">
            <w:pPr>
              <w:spacing w:before="40" w:after="40"/>
              <w:jc w:val="left"/>
            </w:pPr>
            <w:r w:rsidRPr="008E74E3">
              <w:t>Osoba odborně způsobilá pro hodnocení rizik ukládání odpadů nebezpečných vlastností</w:t>
            </w:r>
          </w:p>
        </w:tc>
        <w:tc>
          <w:tcPr>
            <w:tcW w:w="1978" w:type="pct"/>
            <w:vAlign w:val="center"/>
          </w:tcPr>
          <w:p w14:paraId="430642A8" w14:textId="77777777" w:rsidR="00EA0A0B" w:rsidRPr="008E74E3" w:rsidRDefault="008A5B09" w:rsidP="000050DA">
            <w:pPr>
              <w:spacing w:before="40" w:after="40"/>
              <w:jc w:val="center"/>
            </w:pPr>
            <w:r w:rsidRPr="008E74E3">
              <w:t>1</w:t>
            </w:r>
          </w:p>
        </w:tc>
      </w:tr>
      <w:tr w:rsidR="00EA0A0B" w:rsidRPr="008E74E3" w14:paraId="69E98C2D" w14:textId="77777777" w:rsidTr="000B2DAD">
        <w:tc>
          <w:tcPr>
            <w:tcW w:w="3022" w:type="pct"/>
            <w:vAlign w:val="center"/>
          </w:tcPr>
          <w:p w14:paraId="17FC6E67" w14:textId="77777777" w:rsidR="00EA0A0B" w:rsidRPr="008E74E3" w:rsidRDefault="00EA0A0B" w:rsidP="000050DA">
            <w:pPr>
              <w:spacing w:before="40" w:after="40"/>
              <w:jc w:val="left"/>
            </w:pPr>
            <w:r w:rsidRPr="008E74E3">
              <w:t>Koordinátor bezpečnosti a ochrany zdraví na staveništi</w:t>
            </w:r>
          </w:p>
        </w:tc>
        <w:tc>
          <w:tcPr>
            <w:tcW w:w="1978" w:type="pct"/>
            <w:vAlign w:val="center"/>
          </w:tcPr>
          <w:p w14:paraId="4A2433F1" w14:textId="77777777" w:rsidR="00EA0A0B" w:rsidRPr="008E74E3" w:rsidRDefault="008A5B09" w:rsidP="000050DA">
            <w:pPr>
              <w:spacing w:before="40" w:after="40"/>
              <w:jc w:val="center"/>
            </w:pPr>
            <w:r w:rsidRPr="008E74E3">
              <w:t>1</w:t>
            </w:r>
          </w:p>
        </w:tc>
      </w:tr>
      <w:tr w:rsidR="00EA0A0B" w:rsidRPr="008E74E3" w14:paraId="0DC078DE" w14:textId="77777777" w:rsidTr="000B2DAD">
        <w:tc>
          <w:tcPr>
            <w:tcW w:w="3022" w:type="pct"/>
            <w:vAlign w:val="center"/>
          </w:tcPr>
          <w:p w14:paraId="3FB37C34" w14:textId="77777777" w:rsidR="00EA0A0B" w:rsidRPr="008E74E3" w:rsidRDefault="00EA0A0B" w:rsidP="000050DA">
            <w:pPr>
              <w:spacing w:before="40" w:after="40"/>
              <w:jc w:val="left"/>
            </w:pPr>
            <w:r w:rsidRPr="008E74E3">
              <w:t>Profesionální hasič</w:t>
            </w:r>
          </w:p>
        </w:tc>
        <w:tc>
          <w:tcPr>
            <w:tcW w:w="1978" w:type="pct"/>
            <w:vAlign w:val="center"/>
          </w:tcPr>
          <w:p w14:paraId="63B0B945" w14:textId="77777777" w:rsidR="00EA0A0B" w:rsidRPr="008E74E3" w:rsidRDefault="008A5B09" w:rsidP="000050DA">
            <w:pPr>
              <w:spacing w:before="40" w:after="40"/>
              <w:jc w:val="center"/>
            </w:pPr>
            <w:r w:rsidRPr="008E74E3">
              <w:t>0</w:t>
            </w:r>
          </w:p>
        </w:tc>
      </w:tr>
      <w:tr w:rsidR="00EA0A0B" w:rsidRPr="008E74E3" w14:paraId="0B2FBC6F" w14:textId="77777777" w:rsidTr="000B2DAD">
        <w:tc>
          <w:tcPr>
            <w:tcW w:w="3022" w:type="pct"/>
            <w:vAlign w:val="center"/>
          </w:tcPr>
          <w:p w14:paraId="2BE9863C" w14:textId="77777777" w:rsidR="00EA0A0B" w:rsidRPr="008E74E3" w:rsidRDefault="00EA0A0B" w:rsidP="000050DA">
            <w:pPr>
              <w:spacing w:before="40" w:after="40"/>
              <w:jc w:val="left"/>
            </w:pPr>
            <w:r w:rsidRPr="008E74E3">
              <w:t>Osoba odborně způsobilá pro zajišťování úkolů v prevenci rizik v oblasti bezpečnosti a ochrany zdraví při práci</w:t>
            </w:r>
          </w:p>
        </w:tc>
        <w:tc>
          <w:tcPr>
            <w:tcW w:w="1978" w:type="pct"/>
            <w:vAlign w:val="center"/>
          </w:tcPr>
          <w:p w14:paraId="38CF7E5E" w14:textId="77777777" w:rsidR="00EA0A0B" w:rsidRPr="008E74E3" w:rsidRDefault="008A5B09" w:rsidP="000050DA">
            <w:pPr>
              <w:spacing w:before="40" w:after="40"/>
              <w:jc w:val="center"/>
            </w:pPr>
            <w:r w:rsidRPr="008E74E3">
              <w:t>2</w:t>
            </w:r>
          </w:p>
        </w:tc>
      </w:tr>
    </w:tbl>
    <w:p w14:paraId="1C10CC1E" w14:textId="77777777" w:rsidR="000D5585" w:rsidRPr="008E74E3" w:rsidRDefault="000D5585" w:rsidP="00CC42D1">
      <w:pPr>
        <w:pStyle w:val="Nadpis3"/>
      </w:pPr>
      <w:bookmarkStart w:id="401" w:name="_Toc528762430"/>
      <w:bookmarkStart w:id="402" w:name="_Toc524292376"/>
      <w:r w:rsidRPr="008E74E3">
        <w:t xml:space="preserve">Standard </w:t>
      </w:r>
      <w:r w:rsidR="00AA7CBC" w:rsidRPr="008E74E3">
        <w:t>2.8 Standardní doba studia</w:t>
      </w:r>
      <w:bookmarkEnd w:id="401"/>
      <w:bookmarkEnd w:id="402"/>
      <w:r w:rsidR="00AA7CBC" w:rsidRPr="008E74E3">
        <w:t xml:space="preserve"> </w:t>
      </w:r>
    </w:p>
    <w:p w14:paraId="4B7362FB" w14:textId="77777777" w:rsidR="00404117" w:rsidRDefault="007632AF" w:rsidP="00F80524">
      <w:r w:rsidRPr="008E74E3">
        <w:t>Standardní doba studia pro bakalářský studijní program je 3 roky, což odpovídá 180 ECTS kreditům. Jak již bylo uvedeno</w:t>
      </w:r>
      <w:r w:rsidR="00164E4A" w:rsidRPr="008E74E3">
        <w:t xml:space="preserve"> v části 2.6</w:t>
      </w:r>
      <w:r w:rsidRPr="008E74E3">
        <w:t>,</w:t>
      </w:r>
      <w:r w:rsidR="00164E4A" w:rsidRPr="008E74E3">
        <w:t xml:space="preserve"> 1 ECTS kredit odpovídá</w:t>
      </w:r>
      <w:r w:rsidR="000E539D" w:rsidRPr="008E74E3">
        <w:t xml:space="preserve"> 27</w:t>
      </w:r>
      <w:r w:rsidR="00164E4A" w:rsidRPr="008E74E3">
        <w:t xml:space="preserve"> hodinám, které student věnuje danému předmětu jak během semestru ve formě přednášek, c</w:t>
      </w:r>
      <w:r w:rsidR="00164E4A">
        <w:t>vičení popř. seminářů, tak domácí přípravou na výuku. Tomu také odpovídá dané kreditové ohodnocení předmětů studijního plánu přičemž bylo zachováno pravidlo maximálně 60-ti kreditů P a PV předmětů v akademickém roce zpravidla rozděleno rovnoměrně na 30 kreditů v zimním a 30 kreditů v letním semestru.</w:t>
      </w:r>
      <w:r>
        <w:t xml:space="preserve"> </w:t>
      </w:r>
      <w:r w:rsidR="00164E4A">
        <w:t xml:space="preserve">Kreditové ohodnocení jednotlivých předmětů také splňuje doporučené </w:t>
      </w:r>
      <w:r w:rsidR="001500FC">
        <w:t>postupy</w:t>
      </w:r>
      <w:r w:rsidR="00164E4A">
        <w:t xml:space="preserve"> </w:t>
      </w:r>
      <w:r w:rsidR="001500FC">
        <w:t xml:space="preserve">NAÚ </w:t>
      </w:r>
      <w:r w:rsidR="00164E4A">
        <w:t>pro přípravu studijních programů NAÚ. Obdobně je také volen způsob zakončení předmětů tak, aby student měl reálnou</w:t>
      </w:r>
      <w:r w:rsidR="00404117">
        <w:t xml:space="preserve"> šanci absolvovat daný obor ve standardní době studia.</w:t>
      </w:r>
    </w:p>
    <w:p w14:paraId="24A906FC" w14:textId="77777777" w:rsidR="00AA7CBC" w:rsidRPr="00AA7CBC" w:rsidRDefault="000D5585" w:rsidP="00CC42D1">
      <w:pPr>
        <w:pStyle w:val="Nadpis3"/>
      </w:pPr>
      <w:bookmarkStart w:id="403" w:name="_Toc528762431"/>
      <w:bookmarkStart w:id="404" w:name="_Toc524292377"/>
      <w:r>
        <w:lastRenderedPageBreak/>
        <w:t xml:space="preserve">Standard </w:t>
      </w:r>
      <w:r w:rsidR="00AA7CBC" w:rsidRPr="00AA7CBC">
        <w:t>2.9 Soulad obsahu studia s cíli studia a profilem absolventa</w:t>
      </w:r>
      <w:bookmarkEnd w:id="403"/>
      <w:bookmarkEnd w:id="404"/>
      <w:r w:rsidR="00AA7CBC" w:rsidRPr="00AA7CBC">
        <w:t xml:space="preserve"> </w:t>
      </w:r>
    </w:p>
    <w:p w14:paraId="037DB62F" w14:textId="77777777" w:rsidR="00D26A48" w:rsidRPr="008E74E3" w:rsidRDefault="006C2F09" w:rsidP="00D26A48">
      <w:r w:rsidRPr="004700AE">
        <w:t xml:space="preserve">Soulad mezi cíli studia a obsahem studia je zřejmý z obsahu předložených akreditačních dokumentů. Cíle studia a profil absolventa jsou popsány v části </w:t>
      </w:r>
      <w:r w:rsidRPr="0020313F">
        <w:rPr>
          <w:i/>
        </w:rPr>
        <w:t>B-I – Charakteristika studijního programu</w:t>
      </w:r>
      <w:r w:rsidRPr="004700AE">
        <w:t xml:space="preserve">. Těmto cílům odpovídá skladba i obsah studovaných předmětů, které umožní dosažení uvedeného profilu absolventa (část </w:t>
      </w:r>
      <w:r w:rsidRPr="0020313F">
        <w:rPr>
          <w:i/>
        </w:rPr>
        <w:t>B-</w:t>
      </w:r>
      <w:proofErr w:type="spellStart"/>
      <w:r w:rsidRPr="0020313F">
        <w:rPr>
          <w:i/>
        </w:rPr>
        <w:t>IIa</w:t>
      </w:r>
      <w:proofErr w:type="spellEnd"/>
      <w:r w:rsidRPr="0020313F">
        <w:rPr>
          <w:i/>
        </w:rPr>
        <w:t xml:space="preserve"> – Studijní plány a návrh témat prací</w:t>
      </w:r>
      <w:r w:rsidRPr="004700AE">
        <w:t xml:space="preserve">). </w:t>
      </w:r>
      <w:r w:rsidR="00D26A48" w:rsidRPr="008E74E3">
        <w:t xml:space="preserve">Lze konstatovat, že k předmětům profilujícího základu byly vhodně vybrány další doplňující předměty, které relevantním způsobem vytvářejí požadované kompetence absolventa ve vazbě na jeho rámcový profil, potenciální uplatnění a profesy. </w:t>
      </w:r>
    </w:p>
    <w:p w14:paraId="08C2EB3D" w14:textId="77777777" w:rsidR="006C2F09" w:rsidRPr="008E74E3" w:rsidRDefault="006C2F09" w:rsidP="006C2F09">
      <w:r w:rsidRPr="008E74E3">
        <w:t xml:space="preserve">Cílem bakalářského studia ve studijním programu </w:t>
      </w:r>
      <w:r w:rsidRPr="008E74E3">
        <w:rPr>
          <w:i/>
        </w:rPr>
        <w:t>Bezpečnostní technologie, systémy a management</w:t>
      </w:r>
      <w:r w:rsidRPr="008E74E3">
        <w:t xml:space="preserve"> je poskytnout teoretické vzdělání a profesní dovednosti zejména v oblasti fyzické, informační a administrativní bezpečnosti a krizového řízení. </w:t>
      </w:r>
    </w:p>
    <w:p w14:paraId="38C7458C" w14:textId="77777777" w:rsidR="006C2F09" w:rsidRPr="008E74E3" w:rsidRDefault="006C2F09" w:rsidP="006C2F09">
      <w:r w:rsidRPr="008E74E3">
        <w:t xml:space="preserve">V rámci technické problematiky bezpečnosti je zejména kladen důraz na znalosti návrhu a aplikace poplachových systémů a znalosti v oblasti bezpečnostních technologií ochrany informačních systémů. V rámci procesní stránky bezpečnosti je cílem studia poskytnout znalosti a dovednosti zejména v oblastech řízení projektů, systému bezpečnosti a veřejné správy, bezpečnostního inženýrství a </w:t>
      </w:r>
      <w:r w:rsidR="00CC7602" w:rsidRPr="008E74E3">
        <w:t>krizového řízení</w:t>
      </w:r>
      <w:r w:rsidRPr="008E74E3">
        <w:t>.</w:t>
      </w:r>
    </w:p>
    <w:p w14:paraId="4FC3E326" w14:textId="77777777" w:rsidR="0028352D" w:rsidRDefault="006C2F09" w:rsidP="00AA7CBC">
      <w:r w:rsidRPr="008E74E3">
        <w:t xml:space="preserve">Cíle studia se promítají do profilu absolventa. V rámci studijního programu </w:t>
      </w:r>
      <w:r w:rsidRPr="008E74E3">
        <w:rPr>
          <w:i/>
        </w:rPr>
        <w:t>Bezpečnostní technologie, systémy a management</w:t>
      </w:r>
      <w:r w:rsidRPr="008E74E3">
        <w:t xml:space="preserve"> jsou vychováváni odborníci pro technické, manažerské, kontrolní a jiné funkce v soukromých bezpečnostních službách, zabývajících se ochranou majetku a osob s důrazem na aplikace moderních informačních technologií. Mezioborové studium s převahou technických předmětů dává absolventům předpoklady uplatnit se v mechanické, elektrotechnické, informačně-technologické, právně-bezpečnostní, psychologické a personální oblasti. Absolventi mají možnost pracovat ve firmách, které se zabývají výrobou, projektováním, montáží a provozem zabezpečovací techniky s respektováním právních aspektů jejího nasazení. Vzhledem k zahrnutí problematiky krizového řízení je uplatnění absolventů možné i ve státní správě.</w:t>
      </w:r>
    </w:p>
    <w:p w14:paraId="28EE1A19" w14:textId="77777777" w:rsidR="000D5585" w:rsidRPr="008E74E3" w:rsidRDefault="000D5585" w:rsidP="00CC42D1">
      <w:pPr>
        <w:pStyle w:val="Nadpis3"/>
      </w:pPr>
      <w:bookmarkStart w:id="405" w:name="_Toc528762432"/>
      <w:bookmarkStart w:id="406" w:name="_Toc524292378"/>
      <w:r w:rsidRPr="008E74E3">
        <w:t xml:space="preserve">Standard </w:t>
      </w:r>
      <w:r w:rsidR="00AA7CBC" w:rsidRPr="008E74E3">
        <w:t>2.12 Struktura a rozsah studijních předmětů</w:t>
      </w:r>
      <w:bookmarkEnd w:id="405"/>
      <w:bookmarkEnd w:id="406"/>
      <w:r w:rsidR="00AA7CBC" w:rsidRPr="008E74E3">
        <w:t xml:space="preserve"> </w:t>
      </w:r>
    </w:p>
    <w:p w14:paraId="516BFD22" w14:textId="1E8498CE" w:rsidR="008A3371" w:rsidRPr="008E74E3" w:rsidRDefault="008A3371" w:rsidP="00AD3794">
      <w:r w:rsidRPr="008E74E3">
        <w:rPr>
          <w:rFonts w:cs="Calibri"/>
          <w:color w:val="000000"/>
          <w:lang w:eastAsia="cs-CZ"/>
        </w:rPr>
        <w:t xml:space="preserve">V souladu </w:t>
      </w:r>
      <w:r w:rsidRPr="00AD3794">
        <w:t xml:space="preserve">s požadavky Národního akreditačního úřadu jsou </w:t>
      </w:r>
      <w:r w:rsidRPr="008E74E3">
        <w:t>předměty členěny na základní teoretické předměty profilujícího základu (ZT) a předměty profilujícího základu (PZ). Studijní plán bakalářského studijního programu obsahuje 1</w:t>
      </w:r>
      <w:r w:rsidR="005B5EA1">
        <w:t>5</w:t>
      </w:r>
      <w:r w:rsidRPr="008E74E3">
        <w:t xml:space="preserve"> předmětů PZ s celkovým kreditovým ohodnocením </w:t>
      </w:r>
      <w:r w:rsidR="005B5EA1">
        <w:t>56</w:t>
      </w:r>
      <w:r w:rsidRPr="008E74E3">
        <w:t xml:space="preserve"> ECTS kreditů a </w:t>
      </w:r>
      <w:del w:id="407" w:author="Uzivatel" w:date="2018-11-14T15:46:00Z">
        <w:r w:rsidRPr="008E74E3" w:rsidDel="00E5108E">
          <w:delText xml:space="preserve">13 </w:delText>
        </w:r>
      </w:del>
      <w:ins w:id="408" w:author="Uzivatel" w:date="2018-11-14T15:46:00Z">
        <w:r w:rsidR="00E5108E">
          <w:t>5</w:t>
        </w:r>
        <w:r w:rsidR="00E5108E" w:rsidRPr="008E74E3">
          <w:t xml:space="preserve"> </w:t>
        </w:r>
      </w:ins>
      <w:r w:rsidRPr="008E74E3">
        <w:t xml:space="preserve">předmětů ZT s celkovým počtem kreditů </w:t>
      </w:r>
      <w:del w:id="409" w:author="Uzivatel" w:date="2018-11-14T15:47:00Z">
        <w:r w:rsidRPr="008E74E3" w:rsidDel="00E5108E">
          <w:delText>54</w:delText>
        </w:r>
      </w:del>
      <w:ins w:id="410" w:author="Uzivatel" w:date="2018-11-14T15:47:00Z">
        <w:r w:rsidR="00E5108E">
          <w:t>21</w:t>
        </w:r>
      </w:ins>
      <w:r w:rsidRPr="008E74E3">
        <w:t xml:space="preserve">. Zbylý počet kreditů tvoří předměty ostatní (jazyky apod.). Skladba těchto předmětů je uvedena ve formuláři </w:t>
      </w:r>
      <w:r w:rsidRPr="00AD3794">
        <w:t>B-</w:t>
      </w:r>
      <w:proofErr w:type="spellStart"/>
      <w:r w:rsidRPr="00AD3794">
        <w:t>IIa</w:t>
      </w:r>
      <w:proofErr w:type="spellEnd"/>
      <w:r w:rsidRPr="00AD3794">
        <w:t xml:space="preserve"> - Studijní plány a návrh témat prací</w:t>
      </w:r>
      <w:r w:rsidRPr="008E74E3">
        <w:t>, přičemž byly dodrženy návaznosti jednotlivých předmětů s cílem osvojit si základní teoretické znalosti a praktické dovednosti tak, aby byl naplněn deklarovaný profil absolventa studijního programu. Při návrhu tematických okruhů státních závěrečných zkoušek je vždy uvedeno ze kterých předmětů studijního plánu tyto okruhy vycházejí.</w:t>
      </w:r>
    </w:p>
    <w:p w14:paraId="36DAE934" w14:textId="77777777" w:rsidR="008A3371" w:rsidRPr="008E74E3" w:rsidRDefault="008A3371" w:rsidP="008A3371">
      <w:r w:rsidRPr="008E74E3">
        <w:t xml:space="preserve">Podrobnější obsahy a struktury předmětů jsou uvedeny ve formuláři </w:t>
      </w:r>
      <w:r w:rsidRPr="00AD3794">
        <w:t>B-III – Charakteristika studijního předmětu</w:t>
      </w:r>
      <w:r w:rsidRPr="008E74E3">
        <w:t xml:space="preserve"> pro jednotlivé předměty studijního plánu.</w:t>
      </w:r>
    </w:p>
    <w:p w14:paraId="0731404B" w14:textId="77777777" w:rsidR="008A3371" w:rsidRDefault="008A3371" w:rsidP="008A3371">
      <w:r w:rsidRPr="008E74E3">
        <w:t xml:space="preserve">Většina předmětů studijního plánu prezenčního studia je uskutečňována ve formě přednášek, kde jsou uvedeny teoretické základy předmětu, a cvičení, popř. semináře, ve kterých jsou tyto poznatky procvičeny a prohloubeny. Rozsah přednášek je zpravidla 2 hodiny týdně a rozsah cvičení popř. seminářů je 1-3 hodiny týdně. Výjimkou je předmět „Matematický seminář“, kde jsou 4 hodiny alokovány na seminář. V kombinované formě studia je výuka koncipována formou řízených konzultací </w:t>
      </w:r>
      <w:r w:rsidRPr="008E74E3">
        <w:lastRenderedPageBreak/>
        <w:t>za přítomnosti studenta v rozsahu 6 – 25 hod řízených konzultací za předmět a semestr v součtu zpravidla 112 hodin/semestr a 224 hodin/</w:t>
      </w:r>
      <w:proofErr w:type="spellStart"/>
      <w:r w:rsidRPr="008E74E3">
        <w:t>ak</w:t>
      </w:r>
      <w:proofErr w:type="spellEnd"/>
      <w:r w:rsidRPr="008E74E3">
        <w:t>. rok. Výjimkou je předmět bakalářská práce v posledním semestru, který má vyšší hodinovou i kreditovou dotaci z důvodů podstatně vyšší studijní zátěže na studenta spojenou s vypracováním této závěrečné kvalifikační práce.</w:t>
      </w:r>
    </w:p>
    <w:p w14:paraId="41D3617A" w14:textId="77777777" w:rsidR="00AA7CBC" w:rsidRPr="008E74E3" w:rsidRDefault="000D5585" w:rsidP="00CC42D1">
      <w:pPr>
        <w:pStyle w:val="Nadpis3"/>
      </w:pPr>
      <w:bookmarkStart w:id="411" w:name="_Toc528762433"/>
      <w:bookmarkStart w:id="412" w:name="_Toc524292379"/>
      <w:r w:rsidRPr="008E74E3">
        <w:t xml:space="preserve">Standard </w:t>
      </w:r>
      <w:r w:rsidR="00AA7CBC" w:rsidRPr="008E74E3">
        <w:t>2.14 Soulad obsahu studijních předmětů, státních zkoušek a kvalifikačních prací s výsledky učení a profilem absolventa</w:t>
      </w:r>
      <w:bookmarkEnd w:id="411"/>
      <w:bookmarkEnd w:id="412"/>
      <w:r w:rsidR="00AA7CBC" w:rsidRPr="008E74E3">
        <w:t xml:space="preserve">  </w:t>
      </w:r>
    </w:p>
    <w:p w14:paraId="654F4AB4" w14:textId="77777777" w:rsidR="00081CB1" w:rsidRDefault="001F6954" w:rsidP="00AA7CBC">
      <w:r w:rsidRPr="008E74E3">
        <w:t>Obsah jednotlivých předmětů je uveden v kartách předmětů na formulářích B-III – Charakteristika studijního předmětu, kde má každý předmět přesně definová</w:t>
      </w:r>
      <w:r>
        <w:t>nu náplň výuky v jednotlivých týdnech semestru spolu s </w:t>
      </w:r>
      <w:proofErr w:type="spellStart"/>
      <w:r>
        <w:t>prerekvizitami</w:t>
      </w:r>
      <w:proofErr w:type="spellEnd"/>
      <w:r>
        <w:t xml:space="preserve">, </w:t>
      </w:r>
      <w:proofErr w:type="spellStart"/>
      <w:r>
        <w:t>korekvizitami</w:t>
      </w:r>
      <w:proofErr w:type="spellEnd"/>
      <w:r>
        <w:t xml:space="preserve"> a ekvivalencemi, jsou-li pro jednotlivý předmět definovány. </w:t>
      </w:r>
    </w:p>
    <w:p w14:paraId="2DF1BCE0" w14:textId="77777777" w:rsidR="00767ADE" w:rsidRDefault="009E014C" w:rsidP="00AA7CBC">
      <w:r>
        <w:t>V kartách předmětů</w:t>
      </w:r>
      <w:r w:rsidR="001F6954">
        <w:t xml:space="preserve"> </w:t>
      </w:r>
      <w:r>
        <w:t>je</w:t>
      </w:r>
      <w:r w:rsidR="001F6954">
        <w:t xml:space="preserve"> také přesně definována forma ověření studijních výsledků a podmínky pro úspěšné absolvování předmětu. Většina předmětů je </w:t>
      </w:r>
      <w:r w:rsidR="00E11D7B">
        <w:t>u</w:t>
      </w:r>
      <w:r w:rsidR="001F6954">
        <w:t>končena</w:t>
      </w:r>
      <w:r w:rsidR="00E11D7B">
        <w:t xml:space="preserve"> nějakou formou klasifikovaného zakončení (klasifikovaný </w:t>
      </w:r>
      <w:r w:rsidR="00E11D7B" w:rsidRPr="00CE7ED9">
        <w:t>zápočet, zkouška), přičemž je dodržena maximální studijní zátěž</w:t>
      </w:r>
      <w:r w:rsidR="00CE7ED9" w:rsidRPr="00CE7ED9">
        <w:t xml:space="preserve"> 8</w:t>
      </w:r>
      <w:r w:rsidR="00E11D7B" w:rsidRPr="00DB7308">
        <w:t xml:space="preserve"> klasifikačních zakončení</w:t>
      </w:r>
      <w:r w:rsidR="00E11D7B" w:rsidRPr="00CE7ED9">
        <w:t xml:space="preserve"> za semestr</w:t>
      </w:r>
      <w:r w:rsidR="00E11D7B">
        <w:t>.</w:t>
      </w:r>
    </w:p>
    <w:p w14:paraId="2DE79CEA" w14:textId="77777777" w:rsidR="00E11D7B" w:rsidRDefault="00E11D7B" w:rsidP="00AA7CBC">
      <w:r>
        <w:t>K ohodnocení studenta v předmětech zakončených klasifikací (klasifikovaný zápočet, zkouška) je využito ECTS hodnocení dle Studijního a zkušebního řádu UTB</w:t>
      </w:r>
      <w:r w:rsidR="00D8247A">
        <w:t xml:space="preserve"> (SZŘ UTB)</w:t>
      </w:r>
      <w:r>
        <w:t>, článek 14, odst. (1)</w:t>
      </w:r>
      <w:r w:rsidR="00FC6D8D">
        <w:rPr>
          <w:rStyle w:val="Znakapoznpodarou"/>
        </w:rPr>
        <w:footnoteReference w:id="32"/>
      </w:r>
      <w:r>
        <w:t>, viz následující tabulka:</w:t>
      </w:r>
    </w:p>
    <w:p w14:paraId="476D6EB2" w14:textId="4A82135D" w:rsidR="000050DA" w:rsidRDefault="000050DA" w:rsidP="000050DA">
      <w:pPr>
        <w:pStyle w:val="Titulek"/>
        <w:keepNext/>
      </w:pPr>
      <w:r>
        <w:t>Tabulka 5. Klasifikační tabulka ECTS</w:t>
      </w:r>
    </w:p>
    <w:tbl>
      <w:tblPr>
        <w:tblStyle w:val="Mkatabulky"/>
        <w:tblW w:w="0" w:type="auto"/>
        <w:tblLook w:val="04A0" w:firstRow="1" w:lastRow="0" w:firstColumn="1" w:lastColumn="0" w:noHBand="0" w:noVBand="1"/>
      </w:tblPr>
      <w:tblGrid>
        <w:gridCol w:w="3020"/>
        <w:gridCol w:w="3021"/>
        <w:gridCol w:w="3021"/>
      </w:tblGrid>
      <w:tr w:rsidR="00E11D7B" w14:paraId="6910B915" w14:textId="77777777" w:rsidTr="000C3BE7">
        <w:trPr>
          <w:trHeight w:val="450"/>
        </w:trPr>
        <w:tc>
          <w:tcPr>
            <w:tcW w:w="3020" w:type="dxa"/>
            <w:vAlign w:val="center"/>
          </w:tcPr>
          <w:p w14:paraId="297B980C" w14:textId="77777777" w:rsidR="00E11D7B" w:rsidRPr="000C3BE7" w:rsidRDefault="00E11D7B" w:rsidP="000C3BE7">
            <w:pPr>
              <w:spacing w:before="60" w:after="60"/>
              <w:jc w:val="center"/>
              <w:rPr>
                <w:b/>
                <w:sz w:val="22"/>
                <w:szCs w:val="22"/>
              </w:rPr>
            </w:pPr>
            <w:r w:rsidRPr="000C3BE7">
              <w:rPr>
                <w:b/>
                <w:sz w:val="22"/>
                <w:szCs w:val="22"/>
              </w:rPr>
              <w:t>Stupeň ECTS</w:t>
            </w:r>
          </w:p>
        </w:tc>
        <w:tc>
          <w:tcPr>
            <w:tcW w:w="3021" w:type="dxa"/>
            <w:vAlign w:val="center"/>
          </w:tcPr>
          <w:p w14:paraId="0584D270" w14:textId="77777777" w:rsidR="00E11D7B" w:rsidRPr="000C3BE7" w:rsidRDefault="00E11D7B" w:rsidP="000C3BE7">
            <w:pPr>
              <w:spacing w:before="60" w:after="60"/>
              <w:jc w:val="center"/>
              <w:rPr>
                <w:b/>
                <w:sz w:val="22"/>
                <w:szCs w:val="22"/>
              </w:rPr>
            </w:pPr>
            <w:r w:rsidRPr="000C3BE7">
              <w:rPr>
                <w:b/>
                <w:sz w:val="22"/>
                <w:szCs w:val="22"/>
              </w:rPr>
              <w:t>Slovní vyjádření</w:t>
            </w:r>
          </w:p>
        </w:tc>
        <w:tc>
          <w:tcPr>
            <w:tcW w:w="3021" w:type="dxa"/>
            <w:vAlign w:val="center"/>
          </w:tcPr>
          <w:p w14:paraId="5389D081" w14:textId="77777777" w:rsidR="00E11D7B" w:rsidRPr="000C3BE7" w:rsidRDefault="00E11D7B" w:rsidP="000C3BE7">
            <w:pPr>
              <w:spacing w:before="60" w:after="60"/>
              <w:jc w:val="center"/>
              <w:rPr>
                <w:b/>
                <w:sz w:val="22"/>
                <w:szCs w:val="22"/>
              </w:rPr>
            </w:pPr>
            <w:r w:rsidRPr="000C3BE7">
              <w:rPr>
                <w:b/>
                <w:sz w:val="22"/>
                <w:szCs w:val="22"/>
              </w:rPr>
              <w:t>Číselné vyjádření</w:t>
            </w:r>
          </w:p>
        </w:tc>
      </w:tr>
      <w:tr w:rsidR="00E11D7B" w14:paraId="431B52FA" w14:textId="77777777" w:rsidTr="000C3BE7">
        <w:trPr>
          <w:trHeight w:val="450"/>
        </w:trPr>
        <w:tc>
          <w:tcPr>
            <w:tcW w:w="3020" w:type="dxa"/>
            <w:vAlign w:val="center"/>
          </w:tcPr>
          <w:p w14:paraId="41993AC3" w14:textId="77777777" w:rsidR="00E11D7B" w:rsidRPr="000C3BE7" w:rsidRDefault="00E11D7B" w:rsidP="000C3BE7">
            <w:pPr>
              <w:spacing w:before="60" w:after="60"/>
              <w:jc w:val="center"/>
              <w:rPr>
                <w:sz w:val="22"/>
                <w:szCs w:val="22"/>
              </w:rPr>
            </w:pPr>
            <w:r w:rsidRPr="000C3BE7">
              <w:rPr>
                <w:sz w:val="22"/>
                <w:szCs w:val="22"/>
              </w:rPr>
              <w:t>A</w:t>
            </w:r>
          </w:p>
        </w:tc>
        <w:tc>
          <w:tcPr>
            <w:tcW w:w="3021" w:type="dxa"/>
            <w:vAlign w:val="center"/>
          </w:tcPr>
          <w:p w14:paraId="2E702667" w14:textId="77777777" w:rsidR="00E11D7B" w:rsidRPr="000C3BE7" w:rsidRDefault="00E11D7B" w:rsidP="000C3BE7">
            <w:pPr>
              <w:spacing w:before="60" w:after="60"/>
              <w:jc w:val="center"/>
              <w:rPr>
                <w:sz w:val="22"/>
                <w:szCs w:val="22"/>
              </w:rPr>
            </w:pPr>
            <w:r w:rsidRPr="000C3BE7">
              <w:rPr>
                <w:sz w:val="22"/>
                <w:szCs w:val="22"/>
              </w:rPr>
              <w:t xml:space="preserve">Výborně / </w:t>
            </w:r>
            <w:proofErr w:type="spellStart"/>
            <w:r w:rsidRPr="000C3BE7">
              <w:rPr>
                <w:sz w:val="22"/>
                <w:szCs w:val="22"/>
              </w:rPr>
              <w:t>Excelent</w:t>
            </w:r>
            <w:proofErr w:type="spellEnd"/>
          </w:p>
        </w:tc>
        <w:tc>
          <w:tcPr>
            <w:tcW w:w="3021" w:type="dxa"/>
            <w:vAlign w:val="center"/>
          </w:tcPr>
          <w:p w14:paraId="1F7E15E9" w14:textId="77777777" w:rsidR="00E11D7B" w:rsidRPr="000C3BE7" w:rsidRDefault="00E11D7B" w:rsidP="000C3BE7">
            <w:pPr>
              <w:spacing w:before="60" w:after="60"/>
              <w:jc w:val="center"/>
              <w:rPr>
                <w:sz w:val="22"/>
                <w:szCs w:val="22"/>
              </w:rPr>
            </w:pPr>
            <w:r w:rsidRPr="000C3BE7">
              <w:rPr>
                <w:sz w:val="22"/>
                <w:szCs w:val="22"/>
              </w:rPr>
              <w:t>1</w:t>
            </w:r>
          </w:p>
        </w:tc>
      </w:tr>
      <w:tr w:rsidR="00E11D7B" w14:paraId="17D740DE" w14:textId="77777777" w:rsidTr="000C3BE7">
        <w:trPr>
          <w:trHeight w:val="450"/>
        </w:trPr>
        <w:tc>
          <w:tcPr>
            <w:tcW w:w="3020" w:type="dxa"/>
            <w:vAlign w:val="center"/>
          </w:tcPr>
          <w:p w14:paraId="0A4B17AA" w14:textId="77777777" w:rsidR="00E11D7B" w:rsidRPr="000C3BE7" w:rsidRDefault="00E11D7B" w:rsidP="000C3BE7">
            <w:pPr>
              <w:spacing w:before="60" w:after="60"/>
              <w:jc w:val="center"/>
              <w:rPr>
                <w:sz w:val="22"/>
                <w:szCs w:val="22"/>
              </w:rPr>
            </w:pPr>
            <w:r w:rsidRPr="000C3BE7">
              <w:rPr>
                <w:sz w:val="22"/>
                <w:szCs w:val="22"/>
              </w:rPr>
              <w:t>B</w:t>
            </w:r>
          </w:p>
        </w:tc>
        <w:tc>
          <w:tcPr>
            <w:tcW w:w="3021" w:type="dxa"/>
            <w:vAlign w:val="center"/>
          </w:tcPr>
          <w:p w14:paraId="7DD79C3C" w14:textId="77777777" w:rsidR="00E11D7B" w:rsidRPr="000C3BE7" w:rsidRDefault="00E11D7B" w:rsidP="000C3BE7">
            <w:pPr>
              <w:spacing w:before="60" w:after="60"/>
              <w:jc w:val="center"/>
              <w:rPr>
                <w:sz w:val="22"/>
                <w:szCs w:val="22"/>
              </w:rPr>
            </w:pPr>
            <w:r w:rsidRPr="000C3BE7">
              <w:rPr>
                <w:sz w:val="22"/>
                <w:szCs w:val="22"/>
              </w:rPr>
              <w:t xml:space="preserve">Velmi dobře / Very </w:t>
            </w:r>
            <w:proofErr w:type="spellStart"/>
            <w:r w:rsidRPr="000C3BE7">
              <w:rPr>
                <w:sz w:val="22"/>
                <w:szCs w:val="22"/>
              </w:rPr>
              <w:t>good</w:t>
            </w:r>
            <w:proofErr w:type="spellEnd"/>
          </w:p>
        </w:tc>
        <w:tc>
          <w:tcPr>
            <w:tcW w:w="3021" w:type="dxa"/>
            <w:vAlign w:val="center"/>
          </w:tcPr>
          <w:p w14:paraId="5391B4F0" w14:textId="77777777" w:rsidR="00E11D7B" w:rsidRPr="000C3BE7" w:rsidRDefault="00E11D7B" w:rsidP="000C3BE7">
            <w:pPr>
              <w:spacing w:before="60" w:after="60"/>
              <w:jc w:val="center"/>
              <w:rPr>
                <w:sz w:val="22"/>
                <w:szCs w:val="22"/>
              </w:rPr>
            </w:pPr>
            <w:r w:rsidRPr="000C3BE7">
              <w:rPr>
                <w:sz w:val="22"/>
                <w:szCs w:val="22"/>
              </w:rPr>
              <w:t>1,5</w:t>
            </w:r>
          </w:p>
        </w:tc>
      </w:tr>
      <w:tr w:rsidR="00E11D7B" w14:paraId="110156B8" w14:textId="77777777" w:rsidTr="000C3BE7">
        <w:trPr>
          <w:trHeight w:val="450"/>
        </w:trPr>
        <w:tc>
          <w:tcPr>
            <w:tcW w:w="3020" w:type="dxa"/>
            <w:vAlign w:val="center"/>
          </w:tcPr>
          <w:p w14:paraId="37E04AC8" w14:textId="77777777" w:rsidR="00E11D7B" w:rsidRPr="000C3BE7" w:rsidRDefault="00E11D7B" w:rsidP="000C3BE7">
            <w:pPr>
              <w:spacing w:before="60" w:after="60"/>
              <w:jc w:val="center"/>
              <w:rPr>
                <w:sz w:val="22"/>
                <w:szCs w:val="22"/>
              </w:rPr>
            </w:pPr>
            <w:r w:rsidRPr="000C3BE7">
              <w:rPr>
                <w:sz w:val="22"/>
                <w:szCs w:val="22"/>
              </w:rPr>
              <w:t>C</w:t>
            </w:r>
          </w:p>
        </w:tc>
        <w:tc>
          <w:tcPr>
            <w:tcW w:w="3021" w:type="dxa"/>
            <w:vAlign w:val="center"/>
          </w:tcPr>
          <w:p w14:paraId="32A1B519" w14:textId="77777777" w:rsidR="00E11D7B" w:rsidRPr="000C3BE7" w:rsidRDefault="00E11D7B" w:rsidP="000C3BE7">
            <w:pPr>
              <w:spacing w:before="60" w:after="60"/>
              <w:jc w:val="center"/>
              <w:rPr>
                <w:sz w:val="22"/>
                <w:szCs w:val="22"/>
              </w:rPr>
            </w:pPr>
            <w:r w:rsidRPr="000C3BE7">
              <w:rPr>
                <w:sz w:val="22"/>
                <w:szCs w:val="22"/>
              </w:rPr>
              <w:t xml:space="preserve">Dobře / </w:t>
            </w:r>
            <w:proofErr w:type="spellStart"/>
            <w:r w:rsidRPr="000C3BE7">
              <w:rPr>
                <w:sz w:val="22"/>
                <w:szCs w:val="22"/>
              </w:rPr>
              <w:t>Good</w:t>
            </w:r>
            <w:proofErr w:type="spellEnd"/>
          </w:p>
        </w:tc>
        <w:tc>
          <w:tcPr>
            <w:tcW w:w="3021" w:type="dxa"/>
            <w:vAlign w:val="center"/>
          </w:tcPr>
          <w:p w14:paraId="00AD3CC7" w14:textId="77777777" w:rsidR="00E11D7B" w:rsidRPr="000C3BE7" w:rsidRDefault="00E11D7B" w:rsidP="000C3BE7">
            <w:pPr>
              <w:spacing w:before="60" w:after="60"/>
              <w:jc w:val="center"/>
              <w:rPr>
                <w:sz w:val="22"/>
                <w:szCs w:val="22"/>
              </w:rPr>
            </w:pPr>
            <w:r w:rsidRPr="000C3BE7">
              <w:rPr>
                <w:sz w:val="22"/>
                <w:szCs w:val="22"/>
              </w:rPr>
              <w:t>2</w:t>
            </w:r>
          </w:p>
        </w:tc>
      </w:tr>
      <w:tr w:rsidR="00E11D7B" w14:paraId="7222A7FB" w14:textId="77777777" w:rsidTr="000C3BE7">
        <w:trPr>
          <w:trHeight w:val="450"/>
        </w:trPr>
        <w:tc>
          <w:tcPr>
            <w:tcW w:w="3020" w:type="dxa"/>
            <w:vAlign w:val="center"/>
          </w:tcPr>
          <w:p w14:paraId="7B687BB3" w14:textId="77777777" w:rsidR="00E11D7B" w:rsidRPr="000C3BE7" w:rsidRDefault="00E11D7B" w:rsidP="000C3BE7">
            <w:pPr>
              <w:spacing w:before="60" w:after="60"/>
              <w:jc w:val="center"/>
              <w:rPr>
                <w:sz w:val="22"/>
                <w:szCs w:val="22"/>
              </w:rPr>
            </w:pPr>
            <w:r w:rsidRPr="000C3BE7">
              <w:rPr>
                <w:sz w:val="22"/>
                <w:szCs w:val="22"/>
              </w:rPr>
              <w:t>D</w:t>
            </w:r>
          </w:p>
        </w:tc>
        <w:tc>
          <w:tcPr>
            <w:tcW w:w="3021" w:type="dxa"/>
            <w:vAlign w:val="center"/>
          </w:tcPr>
          <w:p w14:paraId="725E89D5" w14:textId="77777777" w:rsidR="00E11D7B" w:rsidRPr="000C3BE7" w:rsidRDefault="00E11D7B" w:rsidP="000C3BE7">
            <w:pPr>
              <w:spacing w:before="60" w:after="60"/>
              <w:jc w:val="center"/>
              <w:rPr>
                <w:sz w:val="22"/>
                <w:szCs w:val="22"/>
              </w:rPr>
            </w:pPr>
            <w:r w:rsidRPr="000C3BE7">
              <w:rPr>
                <w:sz w:val="22"/>
                <w:szCs w:val="22"/>
              </w:rPr>
              <w:t xml:space="preserve">Uspokojivě / </w:t>
            </w:r>
            <w:proofErr w:type="spellStart"/>
            <w:r w:rsidRPr="000C3BE7">
              <w:rPr>
                <w:sz w:val="22"/>
                <w:szCs w:val="22"/>
              </w:rPr>
              <w:t>Satisfactory</w:t>
            </w:r>
            <w:proofErr w:type="spellEnd"/>
          </w:p>
        </w:tc>
        <w:tc>
          <w:tcPr>
            <w:tcW w:w="3021" w:type="dxa"/>
            <w:vAlign w:val="center"/>
          </w:tcPr>
          <w:p w14:paraId="2FDAA618" w14:textId="77777777" w:rsidR="00E11D7B" w:rsidRPr="000C3BE7" w:rsidRDefault="00E11D7B" w:rsidP="000C3BE7">
            <w:pPr>
              <w:spacing w:before="60" w:after="60"/>
              <w:jc w:val="center"/>
              <w:rPr>
                <w:sz w:val="22"/>
                <w:szCs w:val="22"/>
              </w:rPr>
            </w:pPr>
            <w:r w:rsidRPr="000C3BE7">
              <w:rPr>
                <w:sz w:val="22"/>
                <w:szCs w:val="22"/>
              </w:rPr>
              <w:t>2,5</w:t>
            </w:r>
          </w:p>
        </w:tc>
      </w:tr>
      <w:tr w:rsidR="00E11D7B" w14:paraId="6A05EF31" w14:textId="77777777" w:rsidTr="000C3BE7">
        <w:trPr>
          <w:trHeight w:val="450"/>
        </w:trPr>
        <w:tc>
          <w:tcPr>
            <w:tcW w:w="3020" w:type="dxa"/>
            <w:vAlign w:val="center"/>
          </w:tcPr>
          <w:p w14:paraId="36932A0A" w14:textId="77777777" w:rsidR="00E11D7B" w:rsidRPr="000C3BE7" w:rsidRDefault="00E11D7B" w:rsidP="000C3BE7">
            <w:pPr>
              <w:spacing w:before="60" w:after="60"/>
              <w:jc w:val="center"/>
              <w:rPr>
                <w:sz w:val="22"/>
                <w:szCs w:val="22"/>
              </w:rPr>
            </w:pPr>
            <w:r w:rsidRPr="000C3BE7">
              <w:rPr>
                <w:sz w:val="22"/>
                <w:szCs w:val="22"/>
              </w:rPr>
              <w:t>E</w:t>
            </w:r>
          </w:p>
        </w:tc>
        <w:tc>
          <w:tcPr>
            <w:tcW w:w="3021" w:type="dxa"/>
            <w:vAlign w:val="center"/>
          </w:tcPr>
          <w:p w14:paraId="46C0A42A" w14:textId="77777777" w:rsidR="00E11D7B" w:rsidRPr="000C3BE7" w:rsidRDefault="00E11D7B" w:rsidP="000C3BE7">
            <w:pPr>
              <w:spacing w:before="60" w:after="60"/>
              <w:jc w:val="center"/>
              <w:rPr>
                <w:sz w:val="22"/>
                <w:szCs w:val="22"/>
              </w:rPr>
            </w:pPr>
            <w:r w:rsidRPr="000C3BE7">
              <w:rPr>
                <w:sz w:val="22"/>
                <w:szCs w:val="22"/>
              </w:rPr>
              <w:t xml:space="preserve">Dostatečně / </w:t>
            </w:r>
            <w:proofErr w:type="spellStart"/>
            <w:r w:rsidRPr="000C3BE7">
              <w:rPr>
                <w:sz w:val="22"/>
                <w:szCs w:val="22"/>
              </w:rPr>
              <w:t>Sufficient</w:t>
            </w:r>
            <w:proofErr w:type="spellEnd"/>
          </w:p>
        </w:tc>
        <w:tc>
          <w:tcPr>
            <w:tcW w:w="3021" w:type="dxa"/>
            <w:vAlign w:val="center"/>
          </w:tcPr>
          <w:p w14:paraId="6766B3A0" w14:textId="77777777" w:rsidR="00E11D7B" w:rsidRPr="000C3BE7" w:rsidRDefault="00E11D7B" w:rsidP="000C3BE7">
            <w:pPr>
              <w:spacing w:before="60" w:after="60"/>
              <w:jc w:val="center"/>
              <w:rPr>
                <w:sz w:val="22"/>
                <w:szCs w:val="22"/>
              </w:rPr>
            </w:pPr>
            <w:r w:rsidRPr="000C3BE7">
              <w:rPr>
                <w:sz w:val="22"/>
                <w:szCs w:val="22"/>
              </w:rPr>
              <w:t>3</w:t>
            </w:r>
          </w:p>
        </w:tc>
      </w:tr>
      <w:tr w:rsidR="00E11D7B" w14:paraId="0A38A472" w14:textId="77777777" w:rsidTr="000C3BE7">
        <w:trPr>
          <w:trHeight w:val="450"/>
        </w:trPr>
        <w:tc>
          <w:tcPr>
            <w:tcW w:w="3020" w:type="dxa"/>
            <w:vAlign w:val="center"/>
          </w:tcPr>
          <w:p w14:paraId="00B6247D" w14:textId="77777777" w:rsidR="00E11D7B" w:rsidRPr="000C3BE7" w:rsidRDefault="00E11D7B" w:rsidP="000C3BE7">
            <w:pPr>
              <w:spacing w:before="60" w:after="60"/>
              <w:jc w:val="center"/>
              <w:rPr>
                <w:sz w:val="22"/>
                <w:szCs w:val="22"/>
              </w:rPr>
            </w:pPr>
            <w:r w:rsidRPr="000C3BE7">
              <w:rPr>
                <w:sz w:val="22"/>
                <w:szCs w:val="22"/>
              </w:rPr>
              <w:t>F</w:t>
            </w:r>
          </w:p>
        </w:tc>
        <w:tc>
          <w:tcPr>
            <w:tcW w:w="3021" w:type="dxa"/>
            <w:vAlign w:val="center"/>
          </w:tcPr>
          <w:p w14:paraId="66A28249" w14:textId="77777777" w:rsidR="00E11D7B" w:rsidRPr="000C3BE7" w:rsidRDefault="00E11D7B" w:rsidP="000C3BE7">
            <w:pPr>
              <w:spacing w:before="60" w:after="6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036D112D" w14:textId="77777777" w:rsidR="00E11D7B" w:rsidRPr="000C3BE7" w:rsidRDefault="00E11D7B" w:rsidP="000C3BE7">
            <w:pPr>
              <w:spacing w:before="60" w:after="60"/>
              <w:jc w:val="center"/>
              <w:rPr>
                <w:sz w:val="22"/>
                <w:szCs w:val="22"/>
              </w:rPr>
            </w:pPr>
            <w:r w:rsidRPr="000C3BE7">
              <w:rPr>
                <w:sz w:val="22"/>
                <w:szCs w:val="22"/>
              </w:rPr>
              <w:t>-</w:t>
            </w:r>
          </w:p>
        </w:tc>
      </w:tr>
      <w:tr w:rsidR="00E11D7B" w14:paraId="3D73F6A2" w14:textId="77777777" w:rsidTr="000C3BE7">
        <w:trPr>
          <w:trHeight w:val="450"/>
        </w:trPr>
        <w:tc>
          <w:tcPr>
            <w:tcW w:w="3020" w:type="dxa"/>
            <w:vAlign w:val="center"/>
          </w:tcPr>
          <w:p w14:paraId="3A096CA0" w14:textId="77777777" w:rsidR="00E11D7B" w:rsidRPr="000C3BE7" w:rsidRDefault="00E11D7B" w:rsidP="000C3BE7">
            <w:pPr>
              <w:spacing w:before="60" w:after="60"/>
              <w:jc w:val="center"/>
              <w:rPr>
                <w:sz w:val="22"/>
                <w:szCs w:val="22"/>
              </w:rPr>
            </w:pPr>
            <w:r w:rsidRPr="000C3BE7">
              <w:rPr>
                <w:sz w:val="22"/>
                <w:szCs w:val="22"/>
              </w:rPr>
              <w:t>FX *</w:t>
            </w:r>
          </w:p>
        </w:tc>
        <w:tc>
          <w:tcPr>
            <w:tcW w:w="3021" w:type="dxa"/>
            <w:vAlign w:val="center"/>
          </w:tcPr>
          <w:p w14:paraId="16990D58" w14:textId="77777777" w:rsidR="00E11D7B" w:rsidRPr="000C3BE7" w:rsidRDefault="00E11D7B" w:rsidP="000C3BE7">
            <w:pPr>
              <w:spacing w:before="60" w:after="60"/>
              <w:jc w:val="center"/>
              <w:rPr>
                <w:sz w:val="22"/>
                <w:szCs w:val="22"/>
              </w:rPr>
            </w:pPr>
            <w:r w:rsidRPr="000C3BE7">
              <w:rPr>
                <w:sz w:val="22"/>
                <w:szCs w:val="22"/>
              </w:rPr>
              <w:t xml:space="preserve">Nedostatečně / </w:t>
            </w:r>
            <w:proofErr w:type="spellStart"/>
            <w:r w:rsidRPr="000C3BE7">
              <w:rPr>
                <w:sz w:val="22"/>
                <w:szCs w:val="22"/>
              </w:rPr>
              <w:t>Unsatisfactory</w:t>
            </w:r>
            <w:proofErr w:type="spellEnd"/>
          </w:p>
        </w:tc>
        <w:tc>
          <w:tcPr>
            <w:tcW w:w="3021" w:type="dxa"/>
            <w:vAlign w:val="center"/>
          </w:tcPr>
          <w:p w14:paraId="08A1ACEF" w14:textId="77777777" w:rsidR="00E11D7B" w:rsidRPr="000C3BE7" w:rsidRDefault="00E11D7B" w:rsidP="000C3BE7">
            <w:pPr>
              <w:spacing w:before="60" w:after="60"/>
              <w:jc w:val="center"/>
              <w:rPr>
                <w:sz w:val="22"/>
                <w:szCs w:val="22"/>
              </w:rPr>
            </w:pPr>
            <w:r w:rsidRPr="000C3BE7">
              <w:rPr>
                <w:sz w:val="22"/>
                <w:szCs w:val="22"/>
              </w:rPr>
              <w:t>-</w:t>
            </w:r>
          </w:p>
        </w:tc>
      </w:tr>
    </w:tbl>
    <w:p w14:paraId="24C98C54" w14:textId="77777777" w:rsidR="00E11D7B" w:rsidRDefault="00E11D7B" w:rsidP="00AA7CBC">
      <w:r>
        <w:t xml:space="preserve">*) </w:t>
      </w:r>
      <w:r w:rsidR="00F60EFB" w:rsidRPr="00F60EFB">
        <w:t>Pokud je student hodnocen stupněm FX, je mu při opětovném zápisu předmětu uznán zápočet.</w:t>
      </w:r>
    </w:p>
    <w:p w14:paraId="6319466F" w14:textId="38B242C5" w:rsidR="00E11D7B" w:rsidRPr="00952585" w:rsidRDefault="00D8247A" w:rsidP="00AA7CBC">
      <w:r>
        <w:t xml:space="preserve">Státní závěrečná </w:t>
      </w:r>
      <w:r w:rsidRPr="00952585">
        <w:t>zkouška (SZZ) se dle SZŘ UTB, článku 26 skládá ze dvou částí – obhajoby bakalářské</w:t>
      </w:r>
      <w:r w:rsidR="00D77FF7" w:rsidRPr="00952585">
        <w:t xml:space="preserve"> </w:t>
      </w:r>
      <w:r w:rsidRPr="00952585">
        <w:t xml:space="preserve"> práce a zkoušky z</w:t>
      </w:r>
      <w:r w:rsidR="00FC7676" w:rsidRPr="00952585">
        <w:t xml:space="preserve">e </w:t>
      </w:r>
      <w:r w:rsidR="00FC7676" w:rsidRPr="00DB7308">
        <w:t>dvou</w:t>
      </w:r>
      <w:r w:rsidRPr="00952585">
        <w:t> </w:t>
      </w:r>
      <w:del w:id="413" w:author="Jiří Vojtěšek" w:date="2018-11-19T21:31:00Z">
        <w:r w:rsidRPr="00952585" w:rsidDel="00DE5DC5">
          <w:delText>předmětů SZZ</w:delText>
        </w:r>
      </w:del>
      <w:ins w:id="414" w:author="Jiří Vojtěšek" w:date="2018-11-19T21:31:00Z">
        <w:r w:rsidR="00DE5DC5">
          <w:t>tematických okruhů</w:t>
        </w:r>
      </w:ins>
      <w:r w:rsidR="00FC7676" w:rsidRPr="00952585">
        <w:t>.</w:t>
      </w:r>
    </w:p>
    <w:p w14:paraId="5BAFFAF2" w14:textId="399A8215" w:rsidR="000A2DED" w:rsidRDefault="00EE7143" w:rsidP="00DB7308">
      <w:r w:rsidRPr="0028352D">
        <w:t xml:space="preserve">Pro bakalářský studijní program </w:t>
      </w:r>
      <w:r w:rsidR="00D77FF7" w:rsidRPr="00DB7308">
        <w:t xml:space="preserve">Bezpečnostní technologie, systémy a management </w:t>
      </w:r>
      <w:r w:rsidRPr="00DB7308">
        <w:t xml:space="preserve">jsou to </w:t>
      </w:r>
      <w:del w:id="415" w:author="Jiří Vojtěšek" w:date="2018-11-19T21:31:00Z">
        <w:r w:rsidRPr="00DB7308" w:rsidDel="00DE5DC5">
          <w:delText xml:space="preserve">předměty </w:delText>
        </w:r>
      </w:del>
      <w:ins w:id="416" w:author="Jiří Vojtěšek" w:date="2018-11-19T21:31:00Z">
        <w:r w:rsidR="00DE5DC5">
          <w:t>okruhy</w:t>
        </w:r>
        <w:r w:rsidR="00DE5DC5" w:rsidRPr="00DB7308">
          <w:t xml:space="preserve"> </w:t>
        </w:r>
      </w:ins>
      <w:r w:rsidR="00D77FF7" w:rsidRPr="00DE5DC5">
        <w:rPr>
          <w:i/>
          <w:rPrChange w:id="417" w:author="Jiří Vojtěšek" w:date="2018-11-19T21:31:00Z">
            <w:rPr/>
          </w:rPrChange>
        </w:rPr>
        <w:t>Technologie komerční bezpečnosti</w:t>
      </w:r>
      <w:r w:rsidR="00D77FF7" w:rsidRPr="00DB7308">
        <w:t xml:space="preserve"> </w:t>
      </w:r>
      <w:r w:rsidRPr="00DB7308">
        <w:t xml:space="preserve">a </w:t>
      </w:r>
      <w:r w:rsidR="00952585" w:rsidRPr="00DE5DC5">
        <w:rPr>
          <w:i/>
          <w:rPrChange w:id="418" w:author="Jiří Vojtěšek" w:date="2018-11-19T21:31:00Z">
            <w:rPr/>
          </w:rPrChange>
        </w:rPr>
        <w:t>Technické prostředky komerční bezpečnosti</w:t>
      </w:r>
      <w:r w:rsidR="00952585" w:rsidRPr="00DB7308">
        <w:t xml:space="preserve">. </w:t>
      </w:r>
      <w:ins w:id="419" w:author="Jiří Vojtěšek" w:date="2018-11-19T21:32:00Z">
        <w:r w:rsidR="00DE5DC5">
          <w:t>V rámci těchto dvou tematických okruhů jsou ověřovány vybrané integrující části a znalosti z předmětů profilujícího základu a ze základních teoretických předmětů profilujícího základu, jmenovitě</w:t>
        </w:r>
      </w:ins>
      <w:del w:id="420" w:author="Jiří Vojtěšek" w:date="2018-11-19T21:32:00Z">
        <w:r w:rsidRPr="00DB7308" w:rsidDel="00DE5DC5">
          <w:delText xml:space="preserve">Okruhy pro tyto státnicové </w:delText>
        </w:r>
      </w:del>
      <w:del w:id="421" w:author="Jiří Vojtěšek" w:date="2018-11-19T21:31:00Z">
        <w:r w:rsidRPr="00DB7308" w:rsidDel="00DE5DC5">
          <w:delText xml:space="preserve">předměty </w:delText>
        </w:r>
      </w:del>
      <w:del w:id="422" w:author="Jiří Vojtěšek" w:date="2018-11-19T21:32:00Z">
        <w:r w:rsidRPr="00DB7308" w:rsidDel="00DE5DC5">
          <w:delText>jsou vybrány z předmětů studijního plánu programu, konkrétně jsou to předměty</w:delText>
        </w:r>
      </w:del>
      <w:r w:rsidRPr="00DB7308">
        <w:t>:</w:t>
      </w:r>
    </w:p>
    <w:p w14:paraId="093B01F7" w14:textId="3A5FA616" w:rsidR="00DB7308" w:rsidRDefault="00952585" w:rsidP="000B2DAD">
      <w:pPr>
        <w:pStyle w:val="Odstavecseseznamem"/>
        <w:numPr>
          <w:ilvl w:val="0"/>
          <w:numId w:val="13"/>
        </w:numPr>
      </w:pPr>
      <w:r w:rsidRPr="000B2DAD">
        <w:rPr>
          <w:i/>
        </w:rPr>
        <w:lastRenderedPageBreak/>
        <w:t>Technologie komerční bezpečnosti:</w:t>
      </w:r>
      <w:r w:rsidRPr="00DB7308">
        <w:t xml:space="preserve"> předměty Právní řád; Profesní obrana, Fyzická ostraha, Bezpečnostní inženýrství, Krizové plánování a řízení, Kriminalistické technologie a systémy, Technologie detektivních činností, Administrativní bezpečnost</w:t>
      </w:r>
      <w:ins w:id="423" w:author="Jiří Vojtěšek" w:date="2018-11-19T21:32:00Z">
        <w:r w:rsidR="00DE5DC5">
          <w:t>, Právní řád, Profesní obrana, Technologie datové bezpečnosti</w:t>
        </w:r>
      </w:ins>
      <w:r w:rsidR="00DB7308">
        <w:t>.</w:t>
      </w:r>
    </w:p>
    <w:p w14:paraId="37C7115C" w14:textId="548E8D7D" w:rsidR="00DB7308" w:rsidRDefault="00952585" w:rsidP="000B2DAD">
      <w:pPr>
        <w:pStyle w:val="Odstavecseseznamem"/>
        <w:numPr>
          <w:ilvl w:val="0"/>
          <w:numId w:val="13"/>
        </w:numPr>
      </w:pPr>
      <w:r w:rsidRPr="000B2DAD">
        <w:rPr>
          <w:i/>
        </w:rPr>
        <w:t>Technické prostředky komerční bezpečnosti:</w:t>
      </w:r>
      <w:r w:rsidRPr="00DB7308">
        <w:t xml:space="preserve"> předměty Teorie přenosu informace, Hardware a operační systémy, Mechanické zábranné systémy, Technické prostředky bezpečnostních systémů, Databázové systémy, Elektronické bezpečnostní systémy, Technologie datové bezpečnosti, Projektování bezpečnostních systémů, Dohledová centra</w:t>
      </w:r>
      <w:ins w:id="424" w:author="Jiří Vojtěšek" w:date="2018-11-19T21:33:00Z">
        <w:r w:rsidR="00DE5DC5">
          <w:t>, Bezpečnostní inženýrství, Teorie přenosu informace, Databázové systémy, Počítačové sítě</w:t>
        </w:r>
      </w:ins>
      <w:r w:rsidR="00DB7308">
        <w:t>.</w:t>
      </w:r>
    </w:p>
    <w:p w14:paraId="6AF1CBD6" w14:textId="2D23DBCD" w:rsidR="00877524" w:rsidRDefault="00902C97" w:rsidP="00DB7308">
      <w:r w:rsidRPr="00DB7308">
        <w:t>Témata bakalářských</w:t>
      </w:r>
      <w:ins w:id="425" w:author="Jiří Vojtěšek" w:date="2018-11-19T21:33:00Z">
        <w:r w:rsidR="00A17750">
          <w:t xml:space="preserve"> prací</w:t>
        </w:r>
      </w:ins>
      <w:r w:rsidRPr="00DB7308">
        <w:t xml:space="preserve"> </w:t>
      </w:r>
      <w:r w:rsidR="00C30C14" w:rsidRPr="00DB7308">
        <w:t xml:space="preserve">jsou každoročně schvalovány </w:t>
      </w:r>
      <w:r w:rsidR="006437C5">
        <w:t>garantem</w:t>
      </w:r>
      <w:r w:rsidR="006437C5" w:rsidRPr="00DB7308">
        <w:t xml:space="preserve"> </w:t>
      </w:r>
      <w:r w:rsidR="00C30C14" w:rsidRPr="00DB7308">
        <w:t>studijního programu na začát</w:t>
      </w:r>
      <w:r w:rsidRPr="00DB7308">
        <w:t>ku zimního semestru posledního roku studia</w:t>
      </w:r>
      <w:r w:rsidR="00295B7B" w:rsidRPr="00DB7308">
        <w:t xml:space="preserve"> dle </w:t>
      </w:r>
      <w:r w:rsidR="00976F86" w:rsidRPr="00DB7308">
        <w:t>Pravidel průběhu studia ve studijních programech na Fakultě aplikované informatiky (dále jen „Pravidel“) článku 4, odst. (2)</w:t>
      </w:r>
      <w:r w:rsidR="00976F86" w:rsidRPr="004E3F05">
        <w:rPr>
          <w:vertAlign w:val="superscript"/>
        </w:rPr>
        <w:footnoteReference w:id="33"/>
      </w:r>
      <w:r w:rsidR="00976F86" w:rsidRPr="00DB7308">
        <w:t xml:space="preserve">. </w:t>
      </w:r>
      <w:r w:rsidR="00A01AFD" w:rsidRPr="00DB7308">
        <w:t xml:space="preserve"> Počet témat je vždy vyšší než minimální počet studentů v daném ročníku</w:t>
      </w:r>
      <w:r w:rsidR="00C30C14" w:rsidRPr="00DB7308">
        <w:t xml:space="preserve"> a t</w:t>
      </w:r>
      <w:r w:rsidR="00A01AFD" w:rsidRPr="00DB7308">
        <w:t xml:space="preserve">ím je zajištěna možnost studentů si vybrat z více témat nejblíže jejich možné budoucí profilaci v zaměstnání. </w:t>
      </w:r>
      <w:r w:rsidR="00C30C14" w:rsidRPr="00DB7308">
        <w:t xml:space="preserve">Návrhy témat jsou před předložení </w:t>
      </w:r>
      <w:r w:rsidR="006437C5">
        <w:t>garantovi</w:t>
      </w:r>
      <w:r w:rsidR="006437C5" w:rsidRPr="00DB7308">
        <w:t xml:space="preserve"> studijní</w:t>
      </w:r>
      <w:r w:rsidR="006437C5">
        <w:t>ho</w:t>
      </w:r>
      <w:r w:rsidR="006437C5" w:rsidRPr="00DB7308">
        <w:t xml:space="preserve"> </w:t>
      </w:r>
      <w:r w:rsidR="00C30C14" w:rsidRPr="00DB7308">
        <w:t>program</w:t>
      </w:r>
      <w:r w:rsidR="006437C5">
        <w:t>u</w:t>
      </w:r>
      <w:r w:rsidR="00C30C14" w:rsidRPr="00DB7308">
        <w:t xml:space="preserve"> posuzovány</w:t>
      </w:r>
      <w:r w:rsidR="006437C5">
        <w:t xml:space="preserve"> interní </w:t>
      </w:r>
      <w:r w:rsidR="00C30C14" w:rsidRPr="00DB7308">
        <w:t>komisí, kterou jmenuje garant studijního programu. Tímto krokem je zajištěna kontrola relevantnosti daného tématu</w:t>
      </w:r>
      <w:r w:rsidR="00900285" w:rsidRPr="00DB7308">
        <w:t xml:space="preserve"> s profilem absolventa</w:t>
      </w:r>
      <w:r w:rsidR="00C30C14" w:rsidRPr="00DB7308">
        <w:t xml:space="preserve"> již před předložením </w:t>
      </w:r>
      <w:r w:rsidR="006437C5">
        <w:t>ke schválení</w:t>
      </w:r>
      <w:r w:rsidR="00C30C14" w:rsidRPr="00DB7308">
        <w:t xml:space="preserve">. </w:t>
      </w:r>
      <w:r w:rsidR="00976F86" w:rsidRPr="00DB7308">
        <w:t>Vnitřním normou Směrnice děkana SD/08/15 – Pravidla pro vypisování bakalářských a diplomových prací</w:t>
      </w:r>
      <w:r w:rsidR="00976F86" w:rsidRPr="004E3F05">
        <w:rPr>
          <w:vertAlign w:val="superscript"/>
        </w:rPr>
        <w:footnoteReference w:id="34"/>
      </w:r>
      <w:r w:rsidR="00976F86" w:rsidRPr="00DB7308">
        <w:t xml:space="preserve"> je stanoven maximální počet prací vedených pedagogem na 16</w:t>
      </w:r>
      <w:r w:rsidR="00C30C14" w:rsidRPr="00DB7308">
        <w:t xml:space="preserve"> což zaručuje dostatečný prostor na to, aby</w:t>
      </w:r>
      <w:r w:rsidR="00900285" w:rsidRPr="00DB7308">
        <w:t xml:space="preserve"> se vedoucí práce mohl studentovi věnovat na pravidelných konzultacích během posledního ročníku. Mimo těchto konzultací jsou také každoročně plánovány tzv. kontrolní dny, na kterých student prezentuje za přítomnosti garanta postup a dosažené výsledky v bakalářské/diplomové práci. Studenti absolvují během roku minimálně dva kontrolní dny a účast na těchto dnech je povinná aktivita, která je součástí zápočtu za předmět Bakalářská</w:t>
      </w:r>
      <w:r w:rsidR="00976F86" w:rsidRPr="00DB7308">
        <w:t xml:space="preserve"> práce.</w:t>
      </w:r>
    </w:p>
    <w:p w14:paraId="5925D3A4" w14:textId="77777777" w:rsidR="00877524" w:rsidRPr="008E74E3" w:rsidRDefault="00877524" w:rsidP="00877524">
      <w:r>
        <w:t xml:space="preserve">FAI používá pro metody výuky v prezenční formě klasické způsoby přímé výuky, jako jsou přednášky, laboratorní cvičení, výpočetní semináře, </w:t>
      </w:r>
      <w:r w:rsidRPr="008E74E3">
        <w:t>exkurze apod. Tyto formy jsou zpravidla doplněny o e-</w:t>
      </w:r>
      <w:proofErr w:type="spellStart"/>
      <w:r w:rsidRPr="008E74E3">
        <w:t>learningový</w:t>
      </w:r>
      <w:proofErr w:type="spellEnd"/>
      <w:r w:rsidRPr="008E74E3">
        <w:t xml:space="preserve"> systém </w:t>
      </w:r>
      <w:proofErr w:type="spellStart"/>
      <w:r w:rsidRPr="008E74E3">
        <w:t>Learning</w:t>
      </w:r>
      <w:proofErr w:type="spellEnd"/>
      <w:r w:rsidRPr="008E74E3">
        <w:t xml:space="preserve"> Management Systém (LMS) </w:t>
      </w:r>
      <w:proofErr w:type="spellStart"/>
      <w:r w:rsidRPr="008E74E3">
        <w:t>Moodle</w:t>
      </w:r>
      <w:proofErr w:type="spellEnd"/>
      <w:r w:rsidRPr="008E74E3">
        <w:rPr>
          <w:rStyle w:val="Znakapoznpodarou"/>
        </w:rPr>
        <w:footnoteReference w:id="35"/>
      </w:r>
      <w:r w:rsidRPr="008E74E3">
        <w:t xml:space="preserve">,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w:t>
      </w:r>
      <w:proofErr w:type="spellStart"/>
      <w:r w:rsidRPr="008E74E3">
        <w:t>Moodle</w:t>
      </w:r>
      <w:proofErr w:type="spellEnd"/>
      <w:r w:rsidRPr="008E74E3">
        <w:t>, v rámci něhož dojde k propojení výukových materiálů  napříč fakultami.</w:t>
      </w:r>
    </w:p>
    <w:p w14:paraId="1B352102" w14:textId="77777777" w:rsidR="00877524" w:rsidRDefault="00877524" w:rsidP="00877524">
      <w:r w:rsidRPr="008E74E3">
        <w:t>U kombinované formy studia v rámci přímé výuky za přítomnosti studentů probíhají konzultace k tématům, která jsou sdělena studentům dopředu s dostatečným předstihem, v omezené míře probíhá i laboratorní výuka. Velká pozornost je věnována</w:t>
      </w:r>
      <w:r>
        <w:t xml:space="preserve"> LMS </w:t>
      </w:r>
      <w:proofErr w:type="spellStart"/>
      <w:r>
        <w:t>Moodle</w:t>
      </w:r>
      <w:proofErr w:type="spellEnd"/>
      <w:r>
        <w:t>, kde mají studenti kombinované formy studia k dispozici doplňující studijní materiály ve formě přednášek, vypracovaných vzorových řešení, laboratorních cvičení apod. tak, aby si mohli doplnit své znalosti samostudiem a připravili si dotazy pro řízené konzultace daného předmětu.</w:t>
      </w:r>
    </w:p>
    <w:p w14:paraId="604008D1" w14:textId="77777777" w:rsidR="00AA7CBC" w:rsidRDefault="00877524" w:rsidP="00F80524">
      <w:r>
        <w:t xml:space="preserve">Pro výuku praktických cvičení a laboratoří disponuje FAI dostatečným počtem počítačových učeben a odborných laboratoří. V současnosti je k </w:t>
      </w:r>
      <w:r w:rsidRPr="0020313F">
        <w:t>dispozici 13 počítačových učeben a 9 odborných</w:t>
      </w:r>
      <w:r>
        <w:t xml:space="preserve"> laboratoří, ve kterých probíhá praktická výuka, v případě potřeby jsou tyto učebny zpřístupněny studentům i mimo rozvrhovanou výuku. Studenti mají také možnost využívat služeb areálové studovny přímo </w:t>
      </w:r>
      <w:r>
        <w:lastRenderedPageBreak/>
        <w:t xml:space="preserve">v budově FAI, v níž je k dispozici 45 počítačů pro studijní účely s možností </w:t>
      </w:r>
      <w:proofErr w:type="spellStart"/>
      <w:r>
        <w:t>scanování</w:t>
      </w:r>
      <w:proofErr w:type="spellEnd"/>
      <w:r>
        <w:t xml:space="preserve"> a tisku dokumentů.</w:t>
      </w:r>
      <w:r w:rsidR="00AA7CBC" w:rsidRPr="00DB7308">
        <w:tab/>
      </w:r>
    </w:p>
    <w:p w14:paraId="139F1185" w14:textId="77777777" w:rsidR="009E517D" w:rsidRDefault="009E517D" w:rsidP="00035992">
      <w:pPr>
        <w:pStyle w:val="Nadpis2"/>
      </w:pPr>
      <w:bookmarkStart w:id="426" w:name="_Toc528762434"/>
      <w:bookmarkStart w:id="427" w:name="_Toc524292380"/>
      <w:r w:rsidRPr="00035992">
        <w:t xml:space="preserve">Vzdělávací </w:t>
      </w:r>
      <w:r>
        <w:t xml:space="preserve">a tvůrčí </w:t>
      </w:r>
      <w:r w:rsidRPr="00035992">
        <w:t>činnost</w:t>
      </w:r>
      <w:r>
        <w:t xml:space="preserve"> ve studijním programu</w:t>
      </w:r>
      <w:bookmarkEnd w:id="426"/>
      <w:bookmarkEnd w:id="427"/>
    </w:p>
    <w:p w14:paraId="586FDBC1" w14:textId="77777777" w:rsidR="00704719" w:rsidRPr="00704719" w:rsidRDefault="00976F86" w:rsidP="00C66240">
      <w:pPr>
        <w:pStyle w:val="Nadpis3"/>
      </w:pPr>
      <w:bookmarkStart w:id="428" w:name="_Toc528762435"/>
      <w:bookmarkStart w:id="429" w:name="_Toc524292381"/>
      <w:r>
        <w:t xml:space="preserve">Standard </w:t>
      </w:r>
      <w:r w:rsidR="00704719" w:rsidRPr="00704719">
        <w:t>3.1 Metody výuky</w:t>
      </w:r>
      <w:bookmarkEnd w:id="428"/>
      <w:bookmarkEnd w:id="429"/>
    </w:p>
    <w:p w14:paraId="564E5D0B" w14:textId="77777777" w:rsidR="00D907EE" w:rsidRDefault="00D907EE" w:rsidP="00D907EE">
      <w:r>
        <w:t xml:space="preserve">Podle charakteru studijních předmětů v prezenční formě studia mají studenti možnost teoretické poznatky získané na přednáškách osvojit a prohloubit ve výpočetních seminářích a laboratorních cvičeních. 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dva až čtyři studenti s cílem podporovat spolupráci při řešení zadaného úkolu. </w:t>
      </w:r>
    </w:p>
    <w:p w14:paraId="17545859" w14:textId="77777777" w:rsidR="00D907EE" w:rsidRDefault="00D907EE" w:rsidP="00D907EE">
      <w:r>
        <w:t xml:space="preserve">Příkladem úzkého propojení studia s praxí je tzv. </w:t>
      </w:r>
      <w:r>
        <w:rPr>
          <w:rStyle w:val="Siln"/>
        </w:rPr>
        <w:t>expertní výuka</w:t>
      </w:r>
      <w:r>
        <w:t xml:space="preserve">, jejímž cílem je poskytnout studentům praktický pohled na studovanou problematiku. Pro studenty bakalářského studia jsou organizovány přednášky vedené odborníky z praxe s cílem zvýšit zájem studentů o daný předmět a studijní program. Přednášky jsou vedeny nejen odborníky z firem, které sídlí ve </w:t>
      </w:r>
      <w:proofErr w:type="spellStart"/>
      <w:r>
        <w:t>Vědecko</w:t>
      </w:r>
      <w:proofErr w:type="spellEnd"/>
      <w:r>
        <w:t xml:space="preserve"> – technickém parku, který je součástí Fakulty aplikované informatiky, ale i odborníky z průmyslové praxe. </w:t>
      </w:r>
    </w:p>
    <w:p w14:paraId="19CE10A5" w14:textId="77777777" w:rsidR="00D907EE" w:rsidRPr="008E74E3" w:rsidRDefault="00D907EE" w:rsidP="00D907EE">
      <w:r>
        <w:t xml:space="preserve">Další možností získání </w:t>
      </w:r>
      <w:r w:rsidRPr="008E74E3">
        <w:t>informací k dané problematice je využití e-</w:t>
      </w:r>
      <w:proofErr w:type="spellStart"/>
      <w:r w:rsidRPr="008E74E3">
        <w:t>learningového</w:t>
      </w:r>
      <w:proofErr w:type="spellEnd"/>
      <w:r w:rsidRPr="008E74E3">
        <w:t xml:space="preserve"> systému LMS </w:t>
      </w:r>
      <w:proofErr w:type="spellStart"/>
      <w:r w:rsidRPr="008E74E3">
        <w:t>Moodle</w:t>
      </w:r>
      <w:proofErr w:type="spellEnd"/>
      <w:r w:rsidRPr="008E74E3">
        <w:t xml:space="preserve">, který využívá většina vyučujících pro distribuci výukových materiálů, testování znalostí, ale také kontaktu se studenty. </w:t>
      </w:r>
    </w:p>
    <w:p w14:paraId="11615A45" w14:textId="77777777" w:rsidR="00D907EE" w:rsidRPr="008E74E3" w:rsidRDefault="00D907EE" w:rsidP="00D907EE">
      <w:pPr>
        <w:tabs>
          <w:tab w:val="left" w:pos="4395"/>
        </w:tabs>
      </w:pPr>
      <w:r w:rsidRPr="008E74E3">
        <w:t>Kombinovaná forma studia využívá kromě pravidelné kontaktní výuky během semestru také možnosti již výše zmíněného e-</w:t>
      </w:r>
      <w:proofErr w:type="spellStart"/>
      <w:r w:rsidRPr="008E74E3">
        <w:t>learningového</w:t>
      </w:r>
      <w:proofErr w:type="spellEnd"/>
      <w:r w:rsidRPr="008E74E3">
        <w:t xml:space="preserve"> systému LMS </w:t>
      </w:r>
      <w:proofErr w:type="spellStart"/>
      <w:r w:rsidRPr="008E74E3">
        <w:t>Moodle</w:t>
      </w:r>
      <w:proofErr w:type="spellEnd"/>
      <w:r w:rsidRPr="008E74E3">
        <w:t xml:space="preserve">. U této formy studia je kladen velký důraz na vypracování samostatných projektů s cílem nahradit obsah seminářů a laboratorních cvičení. </w:t>
      </w:r>
    </w:p>
    <w:p w14:paraId="074004CB" w14:textId="77777777" w:rsidR="00976F86" w:rsidRPr="008E74E3" w:rsidRDefault="00976F86" w:rsidP="00C66240">
      <w:pPr>
        <w:pStyle w:val="Nadpis3"/>
      </w:pPr>
      <w:bookmarkStart w:id="430" w:name="_Toc528762436"/>
      <w:bookmarkStart w:id="431" w:name="_Toc524292382"/>
      <w:r w:rsidRPr="008E74E3">
        <w:t xml:space="preserve">Standard </w:t>
      </w:r>
      <w:r w:rsidR="00704719" w:rsidRPr="008E74E3">
        <w:t>3.2 Forma studia</w:t>
      </w:r>
      <w:bookmarkEnd w:id="430"/>
      <w:bookmarkEnd w:id="431"/>
    </w:p>
    <w:p w14:paraId="3E04A4C1" w14:textId="77777777" w:rsidR="00704719" w:rsidRPr="00592B4E" w:rsidRDefault="00476795" w:rsidP="00476795">
      <w:r w:rsidRPr="008E74E3">
        <w:t>Na FAI probíhá výuka v prezenční</w:t>
      </w:r>
      <w:r>
        <w:t xml:space="preserve"> formě studia </w:t>
      </w:r>
      <w:r w:rsidRPr="00592B4E">
        <w:t>nejčastěji formou přednášek, laboratorních popř. počítačových cvičení, výpočetních seminářů a odborné praxe.</w:t>
      </w:r>
      <w:r w:rsidR="00BA0136" w:rsidRPr="00592B4E">
        <w:t xml:space="preserve"> Časovou náročnost předmětů je vyjádřena počtem ECTS kreditů, přičemž 1 ECTS kredit značí </w:t>
      </w:r>
      <w:r w:rsidR="00255CDA" w:rsidRPr="00592B4E">
        <w:t xml:space="preserve">27 </w:t>
      </w:r>
      <w:r w:rsidR="00BA0136" w:rsidRPr="00592B4E">
        <w:t xml:space="preserve"> hodin, které student během semestru musí věnovat danému předm</w:t>
      </w:r>
      <w:r w:rsidR="001D0EB4" w:rsidRPr="00592B4E">
        <w:t>ětu. Jedná se jak o přímou výuk</w:t>
      </w:r>
      <w:r w:rsidR="00BA0136" w:rsidRPr="00592B4E">
        <w:t>u (přednášky, cvičení, semináře), tak samostudium a p</w:t>
      </w:r>
      <w:r w:rsidR="001D0EB4" w:rsidRPr="00592B4E">
        <w:t xml:space="preserve">říprava na hodiny. Předměty teoretického základu a profilujícího základu mají kredity v rozsahu </w:t>
      </w:r>
      <w:r w:rsidR="00952585" w:rsidRPr="00592B4E">
        <w:t>2 – 5</w:t>
      </w:r>
      <w:r w:rsidR="001D0EB4" w:rsidRPr="00592B4E">
        <w:t xml:space="preserve">kreditů, což značí časovou náročnost </w:t>
      </w:r>
      <w:r w:rsidR="00952585" w:rsidRPr="00592B4E">
        <w:t xml:space="preserve">54 – 135 </w:t>
      </w:r>
      <w:r w:rsidR="001D0EB4" w:rsidRPr="00592B4E">
        <w:t>hodin</w:t>
      </w:r>
      <w:r w:rsidR="0062447E" w:rsidRPr="00592B4E">
        <w:t>,</w:t>
      </w:r>
      <w:r w:rsidR="001D0EB4" w:rsidRPr="00592B4E">
        <w:t xml:space="preserve"> z nichž je v průměru </w:t>
      </w:r>
      <w:r w:rsidR="00952585" w:rsidRPr="00592B4E">
        <w:t>42</w:t>
      </w:r>
      <w:r w:rsidR="001D0EB4" w:rsidRPr="00592B4E">
        <w:t xml:space="preserve">% přímé výuky a </w:t>
      </w:r>
      <w:r w:rsidR="00952585" w:rsidRPr="00592B4E">
        <w:t>58</w:t>
      </w:r>
      <w:r w:rsidR="001D0EB4" w:rsidRPr="00592B4E">
        <w:t xml:space="preserve">% samostudium. </w:t>
      </w:r>
    </w:p>
    <w:p w14:paraId="5331651E" w14:textId="77777777" w:rsidR="00436608" w:rsidRDefault="00436608" w:rsidP="00704719">
      <w:r w:rsidRPr="00592B4E">
        <w:t>U kombinované formy studia výuka probíhá formou řízených konzultací za přítomnosti studenta blokově zpravidla v pátek a sobotu 1x za 14 dní. Na těchto konzultacích probíhá většinou jak část přímé výuky, tak zde mají studenti možnost konzultovat probíranou látku.</w:t>
      </w:r>
      <w:r w:rsidR="00AB7B8F" w:rsidRPr="00592B4E">
        <w:t xml:space="preserve"> Přímá výuka předmětů je plánována v několika blocích v celkovém rozsahu 12-20 hodin konzultací za přímé přítomnosti studenta za semestr podle náročnosti předmětu vyjádřeném ve vyšším kreditovém ohodnocení. Z hlediska podílu přímé výuky k celkovému kreditovému vyjádření v ECTS kreditech je to průměrně </w:t>
      </w:r>
      <w:r w:rsidR="00952585" w:rsidRPr="00592B4E">
        <w:t>14</w:t>
      </w:r>
      <w:r w:rsidR="00AB7B8F" w:rsidRPr="00592B4E">
        <w:t xml:space="preserve">% přímé výuky a zbylých </w:t>
      </w:r>
      <w:r w:rsidR="00097BBC" w:rsidRPr="00592B4E">
        <w:t>86</w:t>
      </w:r>
      <w:r w:rsidR="00AB7B8F" w:rsidRPr="00592B4E">
        <w:t>% v dalších ak</w:t>
      </w:r>
      <w:r w:rsidR="00AB7B8F">
        <w:t xml:space="preserve">tivitách, především samostudiu. Toto rozložení se dá očekávat vzhledem ke kombinované formě studia, kde je větší důraz kladen na samostudium. O to větší důraz v případě kombinované formy kladen na přístupnost informačních zdrojů především skrze </w:t>
      </w:r>
      <w:r w:rsidR="00AB7B8F">
        <w:lastRenderedPageBreak/>
        <w:t>e-</w:t>
      </w:r>
      <w:proofErr w:type="spellStart"/>
      <w:r w:rsidR="00AB7B8F">
        <w:t>learningový</w:t>
      </w:r>
      <w:proofErr w:type="spellEnd"/>
      <w:r w:rsidR="00AB7B8F">
        <w:t xml:space="preserve"> systém LMS </w:t>
      </w:r>
      <w:proofErr w:type="spellStart"/>
      <w:r w:rsidR="00AB7B8F">
        <w:t>Moodle</w:t>
      </w:r>
      <w:proofErr w:type="spellEnd"/>
      <w:r w:rsidR="0073060A">
        <w:rPr>
          <w:rStyle w:val="Znakapoznpodarou"/>
        </w:rPr>
        <w:footnoteReference w:id="36"/>
      </w:r>
      <w:r w:rsidR="00AB7B8F">
        <w:t xml:space="preserve">. </w:t>
      </w:r>
      <w:r>
        <w:t>Další možnosti kontaktu s vyučujícím je v rámci konzultačních hodin, které mají akademičtí pracovníci vypsány minimálně 2 hod/týdně během celého semestru.</w:t>
      </w:r>
    </w:p>
    <w:p w14:paraId="2901040B" w14:textId="77777777" w:rsidR="00704719" w:rsidRPr="00704719" w:rsidRDefault="00976F86" w:rsidP="00C66240">
      <w:pPr>
        <w:pStyle w:val="Nadpis3"/>
      </w:pPr>
      <w:bookmarkStart w:id="432" w:name="_Toc528762437"/>
      <w:bookmarkStart w:id="433" w:name="_Toc524292383"/>
      <w:r>
        <w:t xml:space="preserve">Standard </w:t>
      </w:r>
      <w:r w:rsidR="00704719" w:rsidRPr="00704719">
        <w:t>3.3 Studijní literatura, studijní opory</w:t>
      </w:r>
      <w:bookmarkEnd w:id="432"/>
      <w:bookmarkEnd w:id="433"/>
    </w:p>
    <w:p w14:paraId="2704F32A" w14:textId="77777777" w:rsidR="00D907EE" w:rsidRPr="008E74E3" w:rsidRDefault="00D907EE" w:rsidP="00D907EE">
      <w:r>
        <w:t xml:space="preserve">Každý předmět má uveden v kartě </w:t>
      </w:r>
      <w:r w:rsidRPr="006D11F4">
        <w:rPr>
          <w:i/>
        </w:rPr>
        <w:t>B-III – Charakteristika studijního předmětu</w:t>
      </w:r>
      <w:r>
        <w:t xml:space="preserve">, seznam nejdůležitější literatury rozdělené na </w:t>
      </w:r>
      <w:r w:rsidRPr="006D11F4">
        <w:rPr>
          <w:i/>
        </w:rPr>
        <w:t>Povinnou</w:t>
      </w:r>
      <w:r>
        <w:t xml:space="preserve"> a </w:t>
      </w:r>
      <w:r w:rsidRPr="006D11F4">
        <w:rPr>
          <w:i/>
        </w:rPr>
        <w:t>Doporučenou literaturu</w:t>
      </w:r>
      <w:r>
        <w:t xml:space="preserve">. </w:t>
      </w:r>
      <w:r w:rsidRPr="008E74E3">
        <w:t>Tyto studijní zdroje jsou studentům představeny v úvodních přednáškách, kde jsou případně doplněny o další, aktuální zdroje potřebné ke studiu.</w:t>
      </w:r>
    </w:p>
    <w:p w14:paraId="2D061BE4" w14:textId="77777777" w:rsidR="004E7681" w:rsidRDefault="00D907EE" w:rsidP="004E7681">
      <w:pPr>
        <w:rPr>
          <w:ins w:id="434" w:author="Jiří Vojtěšek" w:date="2018-11-19T21:17:00Z"/>
        </w:rPr>
      </w:pPr>
      <w:r w:rsidRPr="008E74E3">
        <w:t>V kombinované formě studia je kladen důraz na přístup k informačním zdrojům a materiálům nutným k samostudiu.  Tyto studijní materiály jsou pro studenty kombinované formy studia předkládány ve formě studijní opor, jejichž seznam je uveden</w:t>
      </w:r>
      <w:r>
        <w:t xml:space="preserve"> </w:t>
      </w:r>
    </w:p>
    <w:p w14:paraId="65FCFF6B" w14:textId="1D174EE8" w:rsidR="004E7681" w:rsidRDefault="004E7681" w:rsidP="004E7681">
      <w:pPr>
        <w:rPr>
          <w:ins w:id="435" w:author="Jiří Vojtěšek" w:date="2018-11-19T21:17:00Z"/>
        </w:rPr>
      </w:pPr>
      <w:ins w:id="436" w:author="Jiří Vojtěšek" w:date="2018-11-19T21:17:00Z">
        <w:r>
          <w:t xml:space="preserve">v Tabulce 7. Elektronické verze studijních opor jsou dostupné z Databáze studijních opor, která je dostupná spolu s elektronickou verzí akreditační žádosti z adresy </w:t>
        </w:r>
        <w:r>
          <w:fldChar w:fldCharType="begin"/>
        </w:r>
        <w:r>
          <w:instrText xml:space="preserve"> HYPERLINK "http://bit.ly/BcBTSM" </w:instrText>
        </w:r>
        <w:r>
          <w:fldChar w:fldCharType="separate"/>
        </w:r>
        <w:r w:rsidRPr="00221AF1">
          <w:rPr>
            <w:rStyle w:val="Hypertextovodkaz"/>
          </w:rPr>
          <w:t>http://bit.ly/BcBTSM</w:t>
        </w:r>
        <w:r>
          <w:rPr>
            <w:rStyle w:val="Hypertextovodkaz"/>
          </w:rPr>
          <w:fldChar w:fldCharType="end"/>
        </w:r>
        <w:r>
          <w:t xml:space="preserve">. Databáze je členěna do </w:t>
        </w:r>
      </w:ins>
      <w:ins w:id="437" w:author="Jiří Vojtěšek" w:date="2018-11-22T20:11:00Z">
        <w:r w:rsidR="00C30B72">
          <w:t>dvou</w:t>
        </w:r>
      </w:ins>
      <w:ins w:id="438" w:author="Jiří Vojtěšek" w:date="2018-11-19T21:17:00Z">
        <w:r>
          <w:t xml:space="preserve"> kategorií – 1. Elektronické opory dostupné ze školní sítě a </w:t>
        </w:r>
      </w:ins>
      <w:ins w:id="439" w:author="Jiří Vojtěšek" w:date="2018-11-22T20:12:00Z">
        <w:r w:rsidR="00C30B72">
          <w:t>2</w:t>
        </w:r>
      </w:ins>
      <w:ins w:id="440" w:author="Jiří Vojtěšek" w:date="2018-11-19T21:17:00Z">
        <w:r>
          <w:t xml:space="preserve">. Elektronické opory veřejně dostupné. Studentům jsou studijní opory zpřístupněny v  LMS </w:t>
        </w:r>
        <w:proofErr w:type="spellStart"/>
        <w:r>
          <w:t>Moodle</w:t>
        </w:r>
        <w:proofErr w:type="spellEnd"/>
        <w:r>
          <w:rPr>
            <w:rStyle w:val="Znakapoznpodarou"/>
          </w:rPr>
          <w:footnoteReference w:id="37"/>
        </w:r>
        <w:r>
          <w:t>. S tímto systémem jsou všichni studenti na začátku studia seznámeni, získají přístupová informace a poté jsou informováni také o jeho možnostech pro konkrétní studijní předměty. V tomto systému také odevzdávají své úkoly, seminární testy a také mohou psát zápočtové nebo zkouškové testy. Studijní opory jsou pravidelně doplňovány a aktualizovány vyučujícími.</w:t>
        </w:r>
      </w:ins>
    </w:p>
    <w:p w14:paraId="35DF9705" w14:textId="77777777" w:rsidR="004E7681" w:rsidRDefault="004E7681" w:rsidP="004E7681">
      <w:pPr>
        <w:pStyle w:val="Titulek"/>
        <w:keepNext/>
        <w:rPr>
          <w:ins w:id="443" w:author="Jiří Vojtěšek" w:date="2018-11-19T21:17:00Z"/>
        </w:rPr>
      </w:pPr>
      <w:ins w:id="444" w:author="Jiří Vojtěšek" w:date="2018-11-19T21:17:00Z">
        <w:r>
          <w:t xml:space="preserve">Tabulka </w:t>
        </w:r>
        <w:r>
          <w:fldChar w:fldCharType="begin"/>
        </w:r>
        <w:r>
          <w:instrText xml:space="preserve"> SEQ Tabulka \* ARABIC </w:instrText>
        </w:r>
        <w:r>
          <w:fldChar w:fldCharType="separate"/>
        </w:r>
        <w:r>
          <w:rPr>
            <w:noProof/>
          </w:rPr>
          <w:t>7</w:t>
        </w:r>
        <w:r>
          <w:rPr>
            <w:noProof/>
          </w:rPr>
          <w:fldChar w:fldCharType="end"/>
        </w:r>
        <w:r>
          <w:t>: Seznam studijních opor pro předměty kombinovaného studia</w:t>
        </w:r>
      </w:ins>
    </w:p>
    <w:tbl>
      <w:tblPr>
        <w:tblW w:w="839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45" w:author="Jiří Vojtěšek" w:date="2018-11-22T20:11:00Z">
          <w:tblPr>
            <w:tblW w:w="79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294"/>
        <w:gridCol w:w="801"/>
        <w:gridCol w:w="851"/>
        <w:gridCol w:w="1608"/>
        <w:gridCol w:w="1843"/>
        <w:tblGridChange w:id="446">
          <w:tblGrid>
            <w:gridCol w:w="3294"/>
            <w:gridCol w:w="801"/>
            <w:gridCol w:w="851"/>
            <w:gridCol w:w="1134"/>
            <w:gridCol w:w="1843"/>
          </w:tblGrid>
        </w:tblGridChange>
      </w:tblGrid>
      <w:tr w:rsidR="00C30B72" w14:paraId="7EFAA8C6" w14:textId="77777777" w:rsidTr="00C30B72">
        <w:trPr>
          <w:ins w:id="447" w:author="Jiří Vojtěšek" w:date="2018-11-19T21:17:00Z"/>
        </w:trPr>
        <w:tc>
          <w:tcPr>
            <w:tcW w:w="3294" w:type="dxa"/>
            <w:shd w:val="clear" w:color="auto" w:fill="F7CAAC"/>
            <w:vAlign w:val="center"/>
            <w:tcPrChange w:id="448" w:author="Jiří Vojtěšek" w:date="2018-11-22T20:11:00Z">
              <w:tcPr>
                <w:tcW w:w="3294" w:type="dxa"/>
                <w:shd w:val="clear" w:color="auto" w:fill="F7CAAC"/>
                <w:vAlign w:val="center"/>
              </w:tcPr>
            </w:tcPrChange>
          </w:tcPr>
          <w:p w14:paraId="5DB16AEA" w14:textId="77777777" w:rsidR="00C30B72" w:rsidRPr="00BC5CF3" w:rsidRDefault="00C30B72" w:rsidP="004E7681">
            <w:pPr>
              <w:spacing w:before="40" w:after="40"/>
              <w:rPr>
                <w:ins w:id="449" w:author="Jiří Vojtěšek" w:date="2018-11-19T21:17:00Z"/>
                <w:b/>
              </w:rPr>
            </w:pPr>
            <w:ins w:id="450" w:author="Jiří Vojtěšek" w:date="2018-11-19T21:17:00Z">
              <w:r w:rsidRPr="00BC5CF3">
                <w:rPr>
                  <w:b/>
                </w:rPr>
                <w:t>Název předmětu</w:t>
              </w:r>
            </w:ins>
          </w:p>
        </w:tc>
        <w:tc>
          <w:tcPr>
            <w:tcW w:w="801" w:type="dxa"/>
            <w:shd w:val="clear" w:color="auto" w:fill="F7CAAC"/>
            <w:vAlign w:val="center"/>
            <w:tcPrChange w:id="451" w:author="Jiří Vojtěšek" w:date="2018-11-22T20:11:00Z">
              <w:tcPr>
                <w:tcW w:w="801" w:type="dxa"/>
                <w:shd w:val="clear" w:color="auto" w:fill="F7CAAC"/>
                <w:vAlign w:val="center"/>
              </w:tcPr>
            </w:tcPrChange>
          </w:tcPr>
          <w:p w14:paraId="7A5F7383" w14:textId="77777777" w:rsidR="00C30B72" w:rsidRPr="00DF534A" w:rsidRDefault="00C30B72" w:rsidP="004E7681">
            <w:pPr>
              <w:spacing w:before="40" w:after="40"/>
              <w:jc w:val="center"/>
              <w:rPr>
                <w:ins w:id="452" w:author="Jiří Vojtěšek" w:date="2018-11-19T21:17:00Z"/>
                <w:b/>
                <w:sz w:val="20"/>
                <w:szCs w:val="18"/>
              </w:rPr>
            </w:pPr>
            <w:ins w:id="453" w:author="Jiří Vojtěšek" w:date="2018-11-19T21:17:00Z">
              <w:r w:rsidRPr="00DF534A">
                <w:rPr>
                  <w:b/>
                  <w:sz w:val="20"/>
                  <w:szCs w:val="18"/>
                </w:rPr>
                <w:t>Ročník</w:t>
              </w:r>
            </w:ins>
          </w:p>
        </w:tc>
        <w:tc>
          <w:tcPr>
            <w:tcW w:w="851" w:type="dxa"/>
            <w:shd w:val="clear" w:color="auto" w:fill="F7CAAC"/>
            <w:vAlign w:val="center"/>
            <w:tcPrChange w:id="454" w:author="Jiří Vojtěšek" w:date="2018-11-22T20:11:00Z">
              <w:tcPr>
                <w:tcW w:w="851" w:type="dxa"/>
                <w:shd w:val="clear" w:color="auto" w:fill="F7CAAC"/>
                <w:vAlign w:val="center"/>
              </w:tcPr>
            </w:tcPrChange>
          </w:tcPr>
          <w:p w14:paraId="3ADF66FF" w14:textId="77777777" w:rsidR="00C30B72" w:rsidRPr="00DF534A" w:rsidRDefault="00C30B72" w:rsidP="004E7681">
            <w:pPr>
              <w:spacing w:before="40" w:after="40"/>
              <w:jc w:val="center"/>
              <w:rPr>
                <w:ins w:id="455" w:author="Jiří Vojtěšek" w:date="2018-11-19T21:17:00Z"/>
                <w:b/>
                <w:sz w:val="20"/>
                <w:szCs w:val="18"/>
              </w:rPr>
            </w:pPr>
            <w:ins w:id="456" w:author="Jiří Vojtěšek" w:date="2018-11-19T21:17:00Z">
              <w:r w:rsidRPr="00DF534A">
                <w:rPr>
                  <w:b/>
                  <w:sz w:val="20"/>
                  <w:szCs w:val="18"/>
                </w:rPr>
                <w:t>Semestr</w:t>
              </w:r>
            </w:ins>
          </w:p>
        </w:tc>
        <w:tc>
          <w:tcPr>
            <w:tcW w:w="1608" w:type="dxa"/>
            <w:shd w:val="clear" w:color="auto" w:fill="F7CAAC"/>
            <w:vAlign w:val="center"/>
            <w:tcPrChange w:id="457" w:author="Jiří Vojtěšek" w:date="2018-11-22T20:11:00Z">
              <w:tcPr>
                <w:tcW w:w="1134" w:type="dxa"/>
                <w:shd w:val="clear" w:color="auto" w:fill="F7CAAC"/>
                <w:vAlign w:val="center"/>
              </w:tcPr>
            </w:tcPrChange>
          </w:tcPr>
          <w:p w14:paraId="4F79A5C1" w14:textId="77777777" w:rsidR="00C30B72" w:rsidRPr="00583DD4" w:rsidRDefault="00C30B72" w:rsidP="004E7681">
            <w:pPr>
              <w:spacing w:before="40" w:after="40"/>
              <w:rPr>
                <w:ins w:id="458" w:author="Jiří Vojtěšek" w:date="2018-11-19T21:17:00Z"/>
                <w:sz w:val="18"/>
                <w:szCs w:val="18"/>
              </w:rPr>
            </w:pPr>
            <w:ins w:id="459" w:author="Jiří Vojtěšek" w:date="2018-11-19T21:17:00Z">
              <w:r w:rsidRPr="00583DD4">
                <w:rPr>
                  <w:b/>
                  <w:sz w:val="18"/>
                  <w:szCs w:val="18"/>
                </w:rPr>
                <w:t xml:space="preserve">el. </w:t>
              </w:r>
              <w:r>
                <w:rPr>
                  <w:b/>
                  <w:sz w:val="18"/>
                  <w:szCs w:val="18"/>
                </w:rPr>
                <w:t>o</w:t>
              </w:r>
              <w:r w:rsidRPr="00583DD4">
                <w:rPr>
                  <w:b/>
                  <w:sz w:val="18"/>
                  <w:szCs w:val="18"/>
                </w:rPr>
                <w:t>pory</w:t>
              </w:r>
              <w:r>
                <w:rPr>
                  <w:b/>
                  <w:sz w:val="18"/>
                  <w:szCs w:val="18"/>
                </w:rPr>
                <w:t xml:space="preserve"> </w:t>
              </w:r>
              <w:r w:rsidRPr="00583DD4">
                <w:rPr>
                  <w:b/>
                  <w:sz w:val="18"/>
                  <w:szCs w:val="18"/>
                </w:rPr>
                <w:t>dostupné ze školní sítě</w:t>
              </w:r>
            </w:ins>
          </w:p>
        </w:tc>
        <w:tc>
          <w:tcPr>
            <w:tcW w:w="1843" w:type="dxa"/>
            <w:shd w:val="clear" w:color="auto" w:fill="F7CAAC"/>
            <w:vAlign w:val="center"/>
            <w:tcPrChange w:id="460" w:author="Jiří Vojtěšek" w:date="2018-11-22T20:11:00Z">
              <w:tcPr>
                <w:tcW w:w="1843" w:type="dxa"/>
                <w:shd w:val="clear" w:color="auto" w:fill="F7CAAC"/>
                <w:vAlign w:val="center"/>
              </w:tcPr>
            </w:tcPrChange>
          </w:tcPr>
          <w:p w14:paraId="08D8C498" w14:textId="77777777" w:rsidR="00C30B72" w:rsidRPr="00583DD4" w:rsidRDefault="00C30B72" w:rsidP="004E7681">
            <w:pPr>
              <w:spacing w:before="40" w:after="40"/>
              <w:rPr>
                <w:ins w:id="461" w:author="Jiří Vojtěšek" w:date="2018-11-19T21:17:00Z"/>
                <w:sz w:val="18"/>
                <w:szCs w:val="18"/>
              </w:rPr>
            </w:pPr>
            <w:ins w:id="462" w:author="Jiří Vojtěšek" w:date="2018-11-19T21:17:00Z">
              <w:r w:rsidRPr="00583DD4">
                <w:rPr>
                  <w:b/>
                  <w:sz w:val="18"/>
                  <w:szCs w:val="18"/>
                </w:rPr>
                <w:t>el. opory</w:t>
              </w:r>
              <w:r>
                <w:rPr>
                  <w:b/>
                  <w:sz w:val="18"/>
                  <w:szCs w:val="18"/>
                </w:rPr>
                <w:t xml:space="preserve"> </w:t>
              </w:r>
              <w:r w:rsidRPr="00583DD4">
                <w:rPr>
                  <w:b/>
                  <w:sz w:val="18"/>
                  <w:szCs w:val="18"/>
                </w:rPr>
                <w:t>veřejně dostupné</w:t>
              </w:r>
            </w:ins>
          </w:p>
        </w:tc>
      </w:tr>
      <w:tr w:rsidR="00C30B72" w14:paraId="7D270123" w14:textId="77777777" w:rsidTr="00C30B72">
        <w:trPr>
          <w:ins w:id="463" w:author="Jiří Vojtěšek" w:date="2018-11-19T21:17:00Z"/>
        </w:trPr>
        <w:tc>
          <w:tcPr>
            <w:tcW w:w="3294" w:type="dxa"/>
            <w:shd w:val="clear" w:color="auto" w:fill="auto"/>
            <w:tcPrChange w:id="464" w:author="Jiří Vojtěšek" w:date="2018-11-22T20:11:00Z">
              <w:tcPr>
                <w:tcW w:w="3294" w:type="dxa"/>
                <w:shd w:val="clear" w:color="auto" w:fill="auto"/>
              </w:tcPr>
            </w:tcPrChange>
          </w:tcPr>
          <w:p w14:paraId="71299E8D" w14:textId="77777777" w:rsidR="00C30B72" w:rsidRPr="00BC5CF3" w:rsidRDefault="00C30B72" w:rsidP="004E7681">
            <w:pPr>
              <w:spacing w:before="40" w:after="40"/>
              <w:jc w:val="left"/>
              <w:rPr>
                <w:ins w:id="465" w:author="Jiří Vojtěšek" w:date="2018-11-19T21:17:00Z"/>
                <w:b/>
              </w:rPr>
            </w:pPr>
            <w:ins w:id="466" w:author="Jiří Vojtěšek" w:date="2018-11-19T21:17:00Z">
              <w:r w:rsidRPr="00C42CAD">
                <w:t>Administrativní bezpečnost</w:t>
              </w:r>
            </w:ins>
          </w:p>
        </w:tc>
        <w:tc>
          <w:tcPr>
            <w:tcW w:w="801" w:type="dxa"/>
            <w:shd w:val="clear" w:color="auto" w:fill="auto"/>
            <w:tcPrChange w:id="467" w:author="Jiří Vojtěšek" w:date="2018-11-22T20:11:00Z">
              <w:tcPr>
                <w:tcW w:w="801" w:type="dxa"/>
                <w:shd w:val="clear" w:color="auto" w:fill="auto"/>
              </w:tcPr>
            </w:tcPrChange>
          </w:tcPr>
          <w:p w14:paraId="64B47358" w14:textId="77777777" w:rsidR="00C30B72" w:rsidRPr="00BC5CF3" w:rsidRDefault="00C30B72" w:rsidP="004E7681">
            <w:pPr>
              <w:spacing w:before="40" w:after="40"/>
              <w:jc w:val="center"/>
              <w:rPr>
                <w:ins w:id="468" w:author="Jiří Vojtěšek" w:date="2018-11-19T21:17:00Z"/>
                <w:b/>
              </w:rPr>
            </w:pPr>
            <w:ins w:id="469" w:author="Jiří Vojtěšek" w:date="2018-11-19T21:17:00Z">
              <w:r w:rsidRPr="00C42CAD">
                <w:t>3</w:t>
              </w:r>
            </w:ins>
          </w:p>
        </w:tc>
        <w:tc>
          <w:tcPr>
            <w:tcW w:w="851" w:type="dxa"/>
            <w:shd w:val="clear" w:color="auto" w:fill="auto"/>
            <w:tcPrChange w:id="470" w:author="Jiří Vojtěšek" w:date="2018-11-22T20:11:00Z">
              <w:tcPr>
                <w:tcW w:w="851" w:type="dxa"/>
                <w:shd w:val="clear" w:color="auto" w:fill="auto"/>
              </w:tcPr>
            </w:tcPrChange>
          </w:tcPr>
          <w:p w14:paraId="79B9D500" w14:textId="77777777" w:rsidR="00C30B72" w:rsidRPr="00BC5CF3" w:rsidRDefault="00C30B72" w:rsidP="004E7681">
            <w:pPr>
              <w:spacing w:before="40" w:after="40"/>
              <w:jc w:val="center"/>
              <w:rPr>
                <w:ins w:id="471" w:author="Jiří Vojtěšek" w:date="2018-11-19T21:17:00Z"/>
                <w:b/>
              </w:rPr>
            </w:pPr>
            <w:ins w:id="472" w:author="Jiří Vojtěšek" w:date="2018-11-19T21:17:00Z">
              <w:r w:rsidRPr="00C42CAD">
                <w:t>L</w:t>
              </w:r>
            </w:ins>
          </w:p>
        </w:tc>
        <w:tc>
          <w:tcPr>
            <w:tcW w:w="1608" w:type="dxa"/>
            <w:shd w:val="clear" w:color="auto" w:fill="BFBFBF" w:themeFill="background1" w:themeFillShade="BF"/>
            <w:vAlign w:val="center"/>
            <w:tcPrChange w:id="473" w:author="Jiří Vojtěšek" w:date="2018-11-22T20:11:00Z">
              <w:tcPr>
                <w:tcW w:w="1134" w:type="dxa"/>
                <w:shd w:val="clear" w:color="auto" w:fill="BFBFBF" w:themeFill="background1" w:themeFillShade="BF"/>
                <w:vAlign w:val="center"/>
              </w:tcPr>
            </w:tcPrChange>
          </w:tcPr>
          <w:p w14:paraId="0CBA7C6E" w14:textId="77777777" w:rsidR="00C30B72" w:rsidRPr="00AB670F" w:rsidRDefault="00C30B72" w:rsidP="004E7681">
            <w:pPr>
              <w:spacing w:before="40" w:after="40"/>
              <w:jc w:val="center"/>
              <w:rPr>
                <w:ins w:id="474" w:author="Jiří Vojtěšek" w:date="2018-11-19T21:17:00Z"/>
                <w:b/>
              </w:rPr>
            </w:pPr>
            <w:ins w:id="475" w:author="Jiří Vojtěšek" w:date="2018-11-19T21:17:00Z">
              <w:r>
                <w:rPr>
                  <w:b/>
                </w:rPr>
                <w:t>X</w:t>
              </w:r>
            </w:ins>
          </w:p>
        </w:tc>
        <w:tc>
          <w:tcPr>
            <w:tcW w:w="1843" w:type="dxa"/>
            <w:shd w:val="clear" w:color="auto" w:fill="auto"/>
            <w:vAlign w:val="center"/>
            <w:tcPrChange w:id="476" w:author="Jiří Vojtěšek" w:date="2018-11-22T20:11:00Z">
              <w:tcPr>
                <w:tcW w:w="1843" w:type="dxa"/>
                <w:shd w:val="clear" w:color="auto" w:fill="auto"/>
                <w:vAlign w:val="center"/>
              </w:tcPr>
            </w:tcPrChange>
          </w:tcPr>
          <w:p w14:paraId="694452BD" w14:textId="77777777" w:rsidR="00C30B72" w:rsidRPr="00AB670F" w:rsidRDefault="00C30B72" w:rsidP="004E7681">
            <w:pPr>
              <w:spacing w:before="40" w:after="40"/>
              <w:jc w:val="center"/>
              <w:rPr>
                <w:ins w:id="477" w:author="Jiří Vojtěšek" w:date="2018-11-19T21:17:00Z"/>
                <w:b/>
              </w:rPr>
            </w:pPr>
          </w:p>
        </w:tc>
      </w:tr>
      <w:tr w:rsidR="00C30B72" w14:paraId="0D7E7165" w14:textId="77777777" w:rsidTr="00C30B72">
        <w:trPr>
          <w:ins w:id="478" w:author="Jiří Vojtěšek" w:date="2018-11-19T21:17:00Z"/>
        </w:trPr>
        <w:tc>
          <w:tcPr>
            <w:tcW w:w="3294" w:type="dxa"/>
            <w:shd w:val="clear" w:color="auto" w:fill="auto"/>
            <w:tcPrChange w:id="479" w:author="Jiří Vojtěšek" w:date="2018-11-22T20:11:00Z">
              <w:tcPr>
                <w:tcW w:w="3294" w:type="dxa"/>
                <w:shd w:val="clear" w:color="auto" w:fill="auto"/>
              </w:tcPr>
            </w:tcPrChange>
          </w:tcPr>
          <w:p w14:paraId="5C638BCE" w14:textId="77777777" w:rsidR="00C30B72" w:rsidRPr="00BC5CF3" w:rsidRDefault="00C30B72" w:rsidP="004E7681">
            <w:pPr>
              <w:spacing w:before="40" w:after="40"/>
              <w:jc w:val="left"/>
              <w:rPr>
                <w:ins w:id="480" w:author="Jiří Vojtěšek" w:date="2018-11-19T21:17:00Z"/>
                <w:b/>
              </w:rPr>
            </w:pPr>
            <w:ins w:id="481" w:author="Jiří Vojtěšek" w:date="2018-11-19T21:17:00Z">
              <w:r w:rsidRPr="00C42CAD">
                <w:t>Analogová a číslicová technika</w:t>
              </w:r>
            </w:ins>
          </w:p>
        </w:tc>
        <w:tc>
          <w:tcPr>
            <w:tcW w:w="801" w:type="dxa"/>
            <w:shd w:val="clear" w:color="auto" w:fill="auto"/>
            <w:tcPrChange w:id="482" w:author="Jiří Vojtěšek" w:date="2018-11-22T20:11:00Z">
              <w:tcPr>
                <w:tcW w:w="801" w:type="dxa"/>
                <w:shd w:val="clear" w:color="auto" w:fill="auto"/>
              </w:tcPr>
            </w:tcPrChange>
          </w:tcPr>
          <w:p w14:paraId="71F753D8" w14:textId="77777777" w:rsidR="00C30B72" w:rsidRPr="00BC5CF3" w:rsidRDefault="00C30B72" w:rsidP="004E7681">
            <w:pPr>
              <w:spacing w:before="40" w:after="40"/>
              <w:jc w:val="center"/>
              <w:rPr>
                <w:ins w:id="483" w:author="Jiří Vojtěšek" w:date="2018-11-19T21:17:00Z"/>
                <w:b/>
              </w:rPr>
            </w:pPr>
            <w:ins w:id="484" w:author="Jiří Vojtěšek" w:date="2018-11-19T21:17:00Z">
              <w:r w:rsidRPr="00C42CAD">
                <w:t>3</w:t>
              </w:r>
            </w:ins>
          </w:p>
        </w:tc>
        <w:tc>
          <w:tcPr>
            <w:tcW w:w="851" w:type="dxa"/>
            <w:shd w:val="clear" w:color="auto" w:fill="auto"/>
            <w:tcPrChange w:id="485" w:author="Jiří Vojtěšek" w:date="2018-11-22T20:11:00Z">
              <w:tcPr>
                <w:tcW w:w="851" w:type="dxa"/>
                <w:shd w:val="clear" w:color="auto" w:fill="auto"/>
              </w:tcPr>
            </w:tcPrChange>
          </w:tcPr>
          <w:p w14:paraId="385888E5" w14:textId="77777777" w:rsidR="00C30B72" w:rsidRPr="00BC5CF3" w:rsidRDefault="00C30B72" w:rsidP="004E7681">
            <w:pPr>
              <w:spacing w:before="40" w:after="40"/>
              <w:jc w:val="center"/>
              <w:rPr>
                <w:ins w:id="486" w:author="Jiří Vojtěšek" w:date="2018-11-19T21:17:00Z"/>
                <w:b/>
              </w:rPr>
            </w:pPr>
            <w:ins w:id="487" w:author="Jiří Vojtěšek" w:date="2018-11-19T21:17:00Z">
              <w:r w:rsidRPr="00C42CAD">
                <w:t>Z</w:t>
              </w:r>
            </w:ins>
          </w:p>
        </w:tc>
        <w:tc>
          <w:tcPr>
            <w:tcW w:w="1608" w:type="dxa"/>
            <w:shd w:val="clear" w:color="auto" w:fill="BFBFBF" w:themeFill="background1" w:themeFillShade="BF"/>
            <w:tcPrChange w:id="488" w:author="Jiří Vojtěšek" w:date="2018-11-22T20:11:00Z">
              <w:tcPr>
                <w:tcW w:w="1134" w:type="dxa"/>
                <w:shd w:val="clear" w:color="auto" w:fill="BFBFBF" w:themeFill="background1" w:themeFillShade="BF"/>
              </w:tcPr>
            </w:tcPrChange>
          </w:tcPr>
          <w:p w14:paraId="0B3305F7" w14:textId="77777777" w:rsidR="00C30B72" w:rsidRPr="00AB670F" w:rsidRDefault="00C30B72" w:rsidP="004E7681">
            <w:pPr>
              <w:spacing w:before="40" w:after="40"/>
              <w:jc w:val="center"/>
              <w:rPr>
                <w:ins w:id="489" w:author="Jiří Vojtěšek" w:date="2018-11-19T21:17:00Z"/>
                <w:b/>
              </w:rPr>
            </w:pPr>
            <w:ins w:id="490" w:author="Jiří Vojtěšek" w:date="2018-11-19T21:17:00Z">
              <w:r w:rsidRPr="00653967">
                <w:rPr>
                  <w:b/>
                </w:rPr>
                <w:t>X</w:t>
              </w:r>
            </w:ins>
          </w:p>
        </w:tc>
        <w:tc>
          <w:tcPr>
            <w:tcW w:w="1843" w:type="dxa"/>
            <w:shd w:val="clear" w:color="auto" w:fill="BFBFBF" w:themeFill="background1" w:themeFillShade="BF"/>
            <w:tcPrChange w:id="491" w:author="Jiří Vojtěšek" w:date="2018-11-22T20:11:00Z">
              <w:tcPr>
                <w:tcW w:w="1843" w:type="dxa"/>
                <w:shd w:val="clear" w:color="auto" w:fill="BFBFBF" w:themeFill="background1" w:themeFillShade="BF"/>
              </w:tcPr>
            </w:tcPrChange>
          </w:tcPr>
          <w:p w14:paraId="3F788476" w14:textId="77777777" w:rsidR="00C30B72" w:rsidRPr="00AB670F" w:rsidRDefault="00C30B72" w:rsidP="004E7681">
            <w:pPr>
              <w:spacing w:before="40" w:after="40"/>
              <w:jc w:val="center"/>
              <w:rPr>
                <w:ins w:id="492" w:author="Jiří Vojtěšek" w:date="2018-11-19T21:17:00Z"/>
                <w:b/>
              </w:rPr>
            </w:pPr>
            <w:ins w:id="493" w:author="Jiří Vojtěšek" w:date="2018-11-19T21:17:00Z">
              <w:r w:rsidRPr="00690BAA">
                <w:rPr>
                  <w:b/>
                </w:rPr>
                <w:t>X</w:t>
              </w:r>
            </w:ins>
          </w:p>
        </w:tc>
      </w:tr>
      <w:tr w:rsidR="00C30B72" w14:paraId="0F0D43DE" w14:textId="77777777" w:rsidTr="00C30B72">
        <w:trPr>
          <w:ins w:id="494" w:author="Jiří Vojtěšek" w:date="2018-11-19T21:17:00Z"/>
        </w:trPr>
        <w:tc>
          <w:tcPr>
            <w:tcW w:w="3294" w:type="dxa"/>
            <w:shd w:val="clear" w:color="auto" w:fill="auto"/>
            <w:tcPrChange w:id="495" w:author="Jiří Vojtěšek" w:date="2018-11-22T20:11:00Z">
              <w:tcPr>
                <w:tcW w:w="3294" w:type="dxa"/>
                <w:shd w:val="clear" w:color="auto" w:fill="auto"/>
              </w:tcPr>
            </w:tcPrChange>
          </w:tcPr>
          <w:p w14:paraId="46D0F0F4" w14:textId="77777777" w:rsidR="00C30B72" w:rsidRPr="00BC5CF3" w:rsidRDefault="00C30B72" w:rsidP="004E7681">
            <w:pPr>
              <w:spacing w:before="40" w:after="40"/>
              <w:jc w:val="left"/>
              <w:rPr>
                <w:ins w:id="496" w:author="Jiří Vojtěšek" w:date="2018-11-19T21:17:00Z"/>
                <w:b/>
              </w:rPr>
            </w:pPr>
            <w:ins w:id="497" w:author="Jiří Vojtěšek" w:date="2018-11-19T21:17:00Z">
              <w:r w:rsidRPr="00C42CAD">
                <w:t>Angličtina 1</w:t>
              </w:r>
            </w:ins>
          </w:p>
        </w:tc>
        <w:tc>
          <w:tcPr>
            <w:tcW w:w="801" w:type="dxa"/>
            <w:shd w:val="clear" w:color="auto" w:fill="auto"/>
            <w:tcPrChange w:id="498" w:author="Jiří Vojtěšek" w:date="2018-11-22T20:11:00Z">
              <w:tcPr>
                <w:tcW w:w="801" w:type="dxa"/>
                <w:shd w:val="clear" w:color="auto" w:fill="auto"/>
              </w:tcPr>
            </w:tcPrChange>
          </w:tcPr>
          <w:p w14:paraId="58B8A27F" w14:textId="77777777" w:rsidR="00C30B72" w:rsidRPr="00BC5CF3" w:rsidRDefault="00C30B72" w:rsidP="004E7681">
            <w:pPr>
              <w:spacing w:before="40" w:after="40"/>
              <w:jc w:val="center"/>
              <w:rPr>
                <w:ins w:id="499" w:author="Jiří Vojtěšek" w:date="2018-11-19T21:17:00Z"/>
                <w:b/>
              </w:rPr>
            </w:pPr>
            <w:ins w:id="500" w:author="Jiří Vojtěšek" w:date="2018-11-19T21:17:00Z">
              <w:r w:rsidRPr="00C42CAD">
                <w:t>1</w:t>
              </w:r>
            </w:ins>
          </w:p>
        </w:tc>
        <w:tc>
          <w:tcPr>
            <w:tcW w:w="851" w:type="dxa"/>
            <w:shd w:val="clear" w:color="auto" w:fill="auto"/>
            <w:tcPrChange w:id="501" w:author="Jiří Vojtěšek" w:date="2018-11-22T20:11:00Z">
              <w:tcPr>
                <w:tcW w:w="851" w:type="dxa"/>
                <w:shd w:val="clear" w:color="auto" w:fill="auto"/>
              </w:tcPr>
            </w:tcPrChange>
          </w:tcPr>
          <w:p w14:paraId="3E3EC485" w14:textId="77777777" w:rsidR="00C30B72" w:rsidRPr="00BC5CF3" w:rsidRDefault="00C30B72" w:rsidP="004E7681">
            <w:pPr>
              <w:spacing w:before="40" w:after="40"/>
              <w:jc w:val="center"/>
              <w:rPr>
                <w:ins w:id="502" w:author="Jiří Vojtěšek" w:date="2018-11-19T21:17:00Z"/>
                <w:b/>
              </w:rPr>
            </w:pPr>
            <w:ins w:id="503" w:author="Jiří Vojtěšek" w:date="2018-11-19T21:17:00Z">
              <w:r w:rsidRPr="00C42CAD">
                <w:t>L</w:t>
              </w:r>
            </w:ins>
          </w:p>
        </w:tc>
        <w:tc>
          <w:tcPr>
            <w:tcW w:w="1608" w:type="dxa"/>
            <w:shd w:val="clear" w:color="auto" w:fill="BFBFBF" w:themeFill="background1" w:themeFillShade="BF"/>
            <w:tcPrChange w:id="504" w:author="Jiří Vojtěšek" w:date="2018-11-22T20:11:00Z">
              <w:tcPr>
                <w:tcW w:w="1134" w:type="dxa"/>
                <w:shd w:val="clear" w:color="auto" w:fill="BFBFBF" w:themeFill="background1" w:themeFillShade="BF"/>
              </w:tcPr>
            </w:tcPrChange>
          </w:tcPr>
          <w:p w14:paraId="42BEDDB3" w14:textId="77777777" w:rsidR="00C30B72" w:rsidRPr="00AB670F" w:rsidRDefault="00C30B72" w:rsidP="004E7681">
            <w:pPr>
              <w:spacing w:before="40" w:after="40"/>
              <w:jc w:val="center"/>
              <w:rPr>
                <w:ins w:id="505" w:author="Jiří Vojtěšek" w:date="2018-11-19T21:17:00Z"/>
                <w:b/>
              </w:rPr>
            </w:pPr>
            <w:ins w:id="506" w:author="Jiří Vojtěšek" w:date="2018-11-19T21:17:00Z">
              <w:r w:rsidRPr="00653967">
                <w:rPr>
                  <w:b/>
                </w:rPr>
                <w:t>X</w:t>
              </w:r>
            </w:ins>
          </w:p>
        </w:tc>
        <w:tc>
          <w:tcPr>
            <w:tcW w:w="1843" w:type="dxa"/>
            <w:shd w:val="clear" w:color="auto" w:fill="BFBFBF" w:themeFill="background1" w:themeFillShade="BF"/>
            <w:tcPrChange w:id="507" w:author="Jiří Vojtěšek" w:date="2018-11-22T20:11:00Z">
              <w:tcPr>
                <w:tcW w:w="1843" w:type="dxa"/>
                <w:shd w:val="clear" w:color="auto" w:fill="BFBFBF" w:themeFill="background1" w:themeFillShade="BF"/>
              </w:tcPr>
            </w:tcPrChange>
          </w:tcPr>
          <w:p w14:paraId="2F4BEE9A" w14:textId="77777777" w:rsidR="00C30B72" w:rsidRPr="00AB670F" w:rsidRDefault="00C30B72" w:rsidP="004E7681">
            <w:pPr>
              <w:spacing w:before="40" w:after="40"/>
              <w:jc w:val="center"/>
              <w:rPr>
                <w:ins w:id="508" w:author="Jiří Vojtěšek" w:date="2018-11-19T21:17:00Z"/>
                <w:b/>
              </w:rPr>
            </w:pPr>
            <w:ins w:id="509" w:author="Jiří Vojtěšek" w:date="2018-11-19T21:17:00Z">
              <w:r w:rsidRPr="00690BAA">
                <w:rPr>
                  <w:b/>
                </w:rPr>
                <w:t>X</w:t>
              </w:r>
            </w:ins>
          </w:p>
        </w:tc>
      </w:tr>
      <w:tr w:rsidR="00C30B72" w14:paraId="653EA2A6" w14:textId="77777777" w:rsidTr="00C30B72">
        <w:trPr>
          <w:ins w:id="510" w:author="Jiří Vojtěšek" w:date="2018-11-19T21:17:00Z"/>
        </w:trPr>
        <w:tc>
          <w:tcPr>
            <w:tcW w:w="3294" w:type="dxa"/>
            <w:shd w:val="clear" w:color="auto" w:fill="auto"/>
            <w:tcPrChange w:id="511" w:author="Jiří Vojtěšek" w:date="2018-11-22T20:11:00Z">
              <w:tcPr>
                <w:tcW w:w="3294" w:type="dxa"/>
                <w:shd w:val="clear" w:color="auto" w:fill="auto"/>
              </w:tcPr>
            </w:tcPrChange>
          </w:tcPr>
          <w:p w14:paraId="0AF15ECA" w14:textId="77777777" w:rsidR="00C30B72" w:rsidRPr="00BC5CF3" w:rsidRDefault="00C30B72" w:rsidP="004E7681">
            <w:pPr>
              <w:spacing w:before="40" w:after="40"/>
              <w:jc w:val="left"/>
              <w:rPr>
                <w:ins w:id="512" w:author="Jiří Vojtěšek" w:date="2018-11-19T21:17:00Z"/>
                <w:b/>
              </w:rPr>
            </w:pPr>
            <w:ins w:id="513" w:author="Jiří Vojtěšek" w:date="2018-11-19T21:17:00Z">
              <w:r w:rsidRPr="00C42CAD">
                <w:t>Angličtina 2</w:t>
              </w:r>
            </w:ins>
          </w:p>
        </w:tc>
        <w:tc>
          <w:tcPr>
            <w:tcW w:w="801" w:type="dxa"/>
            <w:shd w:val="clear" w:color="auto" w:fill="auto"/>
            <w:tcPrChange w:id="514" w:author="Jiří Vojtěšek" w:date="2018-11-22T20:11:00Z">
              <w:tcPr>
                <w:tcW w:w="801" w:type="dxa"/>
                <w:shd w:val="clear" w:color="auto" w:fill="auto"/>
              </w:tcPr>
            </w:tcPrChange>
          </w:tcPr>
          <w:p w14:paraId="68CE1544" w14:textId="77777777" w:rsidR="00C30B72" w:rsidRPr="00BC5CF3" w:rsidRDefault="00C30B72" w:rsidP="004E7681">
            <w:pPr>
              <w:spacing w:before="40" w:after="40"/>
              <w:jc w:val="center"/>
              <w:rPr>
                <w:ins w:id="515" w:author="Jiří Vojtěšek" w:date="2018-11-19T21:17:00Z"/>
                <w:b/>
              </w:rPr>
            </w:pPr>
            <w:ins w:id="516" w:author="Jiří Vojtěšek" w:date="2018-11-19T21:17:00Z">
              <w:r w:rsidRPr="00C42CAD">
                <w:t>2</w:t>
              </w:r>
            </w:ins>
          </w:p>
        </w:tc>
        <w:tc>
          <w:tcPr>
            <w:tcW w:w="851" w:type="dxa"/>
            <w:shd w:val="clear" w:color="auto" w:fill="auto"/>
            <w:tcPrChange w:id="517" w:author="Jiří Vojtěšek" w:date="2018-11-22T20:11:00Z">
              <w:tcPr>
                <w:tcW w:w="851" w:type="dxa"/>
                <w:shd w:val="clear" w:color="auto" w:fill="auto"/>
              </w:tcPr>
            </w:tcPrChange>
          </w:tcPr>
          <w:p w14:paraId="4512C026" w14:textId="77777777" w:rsidR="00C30B72" w:rsidRPr="00BC5CF3" w:rsidRDefault="00C30B72" w:rsidP="004E7681">
            <w:pPr>
              <w:spacing w:before="40" w:after="40"/>
              <w:jc w:val="center"/>
              <w:rPr>
                <w:ins w:id="518" w:author="Jiří Vojtěšek" w:date="2018-11-19T21:17:00Z"/>
                <w:b/>
              </w:rPr>
            </w:pPr>
            <w:ins w:id="519" w:author="Jiří Vojtěšek" w:date="2018-11-19T21:17:00Z">
              <w:r w:rsidRPr="00C42CAD">
                <w:t>Z</w:t>
              </w:r>
            </w:ins>
          </w:p>
        </w:tc>
        <w:tc>
          <w:tcPr>
            <w:tcW w:w="1608" w:type="dxa"/>
            <w:shd w:val="clear" w:color="auto" w:fill="BFBFBF" w:themeFill="background1" w:themeFillShade="BF"/>
            <w:tcPrChange w:id="520" w:author="Jiří Vojtěšek" w:date="2018-11-22T20:11:00Z">
              <w:tcPr>
                <w:tcW w:w="1134" w:type="dxa"/>
                <w:shd w:val="clear" w:color="auto" w:fill="BFBFBF" w:themeFill="background1" w:themeFillShade="BF"/>
              </w:tcPr>
            </w:tcPrChange>
          </w:tcPr>
          <w:p w14:paraId="037B9BF2" w14:textId="77777777" w:rsidR="00C30B72" w:rsidRPr="00AB670F" w:rsidRDefault="00C30B72" w:rsidP="004E7681">
            <w:pPr>
              <w:spacing w:before="40" w:after="40"/>
              <w:jc w:val="center"/>
              <w:rPr>
                <w:ins w:id="521" w:author="Jiří Vojtěšek" w:date="2018-11-19T21:17:00Z"/>
                <w:b/>
              </w:rPr>
            </w:pPr>
            <w:ins w:id="522" w:author="Jiří Vojtěšek" w:date="2018-11-19T21:17:00Z">
              <w:r w:rsidRPr="00653967">
                <w:rPr>
                  <w:b/>
                </w:rPr>
                <w:t>X</w:t>
              </w:r>
            </w:ins>
          </w:p>
        </w:tc>
        <w:tc>
          <w:tcPr>
            <w:tcW w:w="1843" w:type="dxa"/>
            <w:shd w:val="clear" w:color="auto" w:fill="BFBFBF" w:themeFill="background1" w:themeFillShade="BF"/>
            <w:tcPrChange w:id="523" w:author="Jiří Vojtěšek" w:date="2018-11-22T20:11:00Z">
              <w:tcPr>
                <w:tcW w:w="1843" w:type="dxa"/>
                <w:shd w:val="clear" w:color="auto" w:fill="BFBFBF" w:themeFill="background1" w:themeFillShade="BF"/>
              </w:tcPr>
            </w:tcPrChange>
          </w:tcPr>
          <w:p w14:paraId="381A5514" w14:textId="77777777" w:rsidR="00C30B72" w:rsidRPr="00AB670F" w:rsidRDefault="00C30B72" w:rsidP="004E7681">
            <w:pPr>
              <w:spacing w:before="40" w:after="40"/>
              <w:jc w:val="center"/>
              <w:rPr>
                <w:ins w:id="524" w:author="Jiří Vojtěšek" w:date="2018-11-19T21:17:00Z"/>
                <w:b/>
              </w:rPr>
            </w:pPr>
            <w:ins w:id="525" w:author="Jiří Vojtěšek" w:date="2018-11-19T21:17:00Z">
              <w:r w:rsidRPr="00690BAA">
                <w:rPr>
                  <w:b/>
                </w:rPr>
                <w:t>X</w:t>
              </w:r>
            </w:ins>
          </w:p>
        </w:tc>
      </w:tr>
      <w:tr w:rsidR="00C30B72" w14:paraId="7A662D9E" w14:textId="77777777" w:rsidTr="00C30B72">
        <w:trPr>
          <w:ins w:id="526" w:author="Jiří Vojtěšek" w:date="2018-11-19T21:17:00Z"/>
        </w:trPr>
        <w:tc>
          <w:tcPr>
            <w:tcW w:w="3294" w:type="dxa"/>
            <w:shd w:val="clear" w:color="auto" w:fill="auto"/>
            <w:tcPrChange w:id="527" w:author="Jiří Vojtěšek" w:date="2018-11-22T20:11:00Z">
              <w:tcPr>
                <w:tcW w:w="3294" w:type="dxa"/>
                <w:shd w:val="clear" w:color="auto" w:fill="auto"/>
              </w:tcPr>
            </w:tcPrChange>
          </w:tcPr>
          <w:p w14:paraId="2EF2B7F6" w14:textId="77777777" w:rsidR="00C30B72" w:rsidRPr="00BC5CF3" w:rsidRDefault="00C30B72" w:rsidP="004E7681">
            <w:pPr>
              <w:spacing w:before="40" w:after="40"/>
              <w:jc w:val="left"/>
              <w:rPr>
                <w:ins w:id="528" w:author="Jiří Vojtěšek" w:date="2018-11-19T21:17:00Z"/>
                <w:b/>
              </w:rPr>
            </w:pPr>
            <w:ins w:id="529" w:author="Jiří Vojtěšek" w:date="2018-11-19T21:17:00Z">
              <w:r w:rsidRPr="00C42CAD">
                <w:t>Angličtina 3</w:t>
              </w:r>
            </w:ins>
          </w:p>
        </w:tc>
        <w:tc>
          <w:tcPr>
            <w:tcW w:w="801" w:type="dxa"/>
            <w:shd w:val="clear" w:color="auto" w:fill="auto"/>
            <w:tcPrChange w:id="530" w:author="Jiří Vojtěšek" w:date="2018-11-22T20:11:00Z">
              <w:tcPr>
                <w:tcW w:w="801" w:type="dxa"/>
                <w:shd w:val="clear" w:color="auto" w:fill="auto"/>
              </w:tcPr>
            </w:tcPrChange>
          </w:tcPr>
          <w:p w14:paraId="3088234C" w14:textId="77777777" w:rsidR="00C30B72" w:rsidRPr="00BC5CF3" w:rsidRDefault="00C30B72" w:rsidP="004E7681">
            <w:pPr>
              <w:spacing w:before="40" w:after="40"/>
              <w:jc w:val="center"/>
              <w:rPr>
                <w:ins w:id="531" w:author="Jiří Vojtěšek" w:date="2018-11-19T21:17:00Z"/>
                <w:b/>
              </w:rPr>
            </w:pPr>
            <w:ins w:id="532" w:author="Jiří Vojtěšek" w:date="2018-11-19T21:17:00Z">
              <w:r w:rsidRPr="00C42CAD">
                <w:t>2</w:t>
              </w:r>
            </w:ins>
          </w:p>
        </w:tc>
        <w:tc>
          <w:tcPr>
            <w:tcW w:w="851" w:type="dxa"/>
            <w:shd w:val="clear" w:color="auto" w:fill="auto"/>
            <w:tcPrChange w:id="533" w:author="Jiří Vojtěšek" w:date="2018-11-22T20:11:00Z">
              <w:tcPr>
                <w:tcW w:w="851" w:type="dxa"/>
                <w:shd w:val="clear" w:color="auto" w:fill="auto"/>
              </w:tcPr>
            </w:tcPrChange>
          </w:tcPr>
          <w:p w14:paraId="71BEE6A9" w14:textId="77777777" w:rsidR="00C30B72" w:rsidRPr="00BC5CF3" w:rsidRDefault="00C30B72" w:rsidP="004E7681">
            <w:pPr>
              <w:spacing w:before="40" w:after="40"/>
              <w:jc w:val="center"/>
              <w:rPr>
                <w:ins w:id="534" w:author="Jiří Vojtěšek" w:date="2018-11-19T21:17:00Z"/>
                <w:b/>
              </w:rPr>
            </w:pPr>
            <w:ins w:id="535" w:author="Jiří Vojtěšek" w:date="2018-11-19T21:17:00Z">
              <w:r w:rsidRPr="00C42CAD">
                <w:t>L</w:t>
              </w:r>
            </w:ins>
          </w:p>
        </w:tc>
        <w:tc>
          <w:tcPr>
            <w:tcW w:w="1608" w:type="dxa"/>
            <w:shd w:val="clear" w:color="auto" w:fill="BFBFBF" w:themeFill="background1" w:themeFillShade="BF"/>
            <w:tcPrChange w:id="536" w:author="Jiří Vojtěšek" w:date="2018-11-22T20:11:00Z">
              <w:tcPr>
                <w:tcW w:w="1134" w:type="dxa"/>
                <w:shd w:val="clear" w:color="auto" w:fill="BFBFBF" w:themeFill="background1" w:themeFillShade="BF"/>
              </w:tcPr>
            </w:tcPrChange>
          </w:tcPr>
          <w:p w14:paraId="7D6C466E" w14:textId="77777777" w:rsidR="00C30B72" w:rsidRPr="00AB670F" w:rsidRDefault="00C30B72" w:rsidP="004E7681">
            <w:pPr>
              <w:spacing w:before="40" w:after="40"/>
              <w:jc w:val="center"/>
              <w:rPr>
                <w:ins w:id="537" w:author="Jiří Vojtěšek" w:date="2018-11-19T21:17:00Z"/>
                <w:b/>
              </w:rPr>
            </w:pPr>
            <w:ins w:id="538" w:author="Jiří Vojtěšek" w:date="2018-11-19T21:17:00Z">
              <w:r w:rsidRPr="00653967">
                <w:rPr>
                  <w:b/>
                </w:rPr>
                <w:t>X</w:t>
              </w:r>
            </w:ins>
          </w:p>
        </w:tc>
        <w:tc>
          <w:tcPr>
            <w:tcW w:w="1843" w:type="dxa"/>
            <w:shd w:val="clear" w:color="auto" w:fill="BFBFBF" w:themeFill="background1" w:themeFillShade="BF"/>
            <w:tcPrChange w:id="539" w:author="Jiří Vojtěšek" w:date="2018-11-22T20:11:00Z">
              <w:tcPr>
                <w:tcW w:w="1843" w:type="dxa"/>
                <w:shd w:val="clear" w:color="auto" w:fill="BFBFBF" w:themeFill="background1" w:themeFillShade="BF"/>
              </w:tcPr>
            </w:tcPrChange>
          </w:tcPr>
          <w:p w14:paraId="3DD6F447" w14:textId="77777777" w:rsidR="00C30B72" w:rsidRPr="00AB670F" w:rsidRDefault="00C30B72" w:rsidP="004E7681">
            <w:pPr>
              <w:spacing w:before="40" w:after="40"/>
              <w:jc w:val="center"/>
              <w:rPr>
                <w:ins w:id="540" w:author="Jiří Vojtěšek" w:date="2018-11-19T21:17:00Z"/>
                <w:b/>
              </w:rPr>
            </w:pPr>
            <w:ins w:id="541" w:author="Jiří Vojtěšek" w:date="2018-11-19T21:17:00Z">
              <w:r w:rsidRPr="00690BAA">
                <w:rPr>
                  <w:b/>
                </w:rPr>
                <w:t>X</w:t>
              </w:r>
            </w:ins>
          </w:p>
        </w:tc>
      </w:tr>
      <w:tr w:rsidR="00C30B72" w14:paraId="264A8748" w14:textId="77777777" w:rsidTr="00C30B72">
        <w:trPr>
          <w:ins w:id="542" w:author="Jiří Vojtěšek" w:date="2018-11-19T21:17:00Z"/>
        </w:trPr>
        <w:tc>
          <w:tcPr>
            <w:tcW w:w="3294" w:type="dxa"/>
            <w:shd w:val="clear" w:color="auto" w:fill="auto"/>
            <w:tcPrChange w:id="543" w:author="Jiří Vojtěšek" w:date="2018-11-22T20:11:00Z">
              <w:tcPr>
                <w:tcW w:w="3294" w:type="dxa"/>
                <w:shd w:val="clear" w:color="auto" w:fill="auto"/>
              </w:tcPr>
            </w:tcPrChange>
          </w:tcPr>
          <w:p w14:paraId="3CF100D5" w14:textId="77777777" w:rsidR="00C30B72" w:rsidRPr="00BC5CF3" w:rsidRDefault="00C30B72" w:rsidP="004E7681">
            <w:pPr>
              <w:spacing w:before="40" w:after="40"/>
              <w:jc w:val="left"/>
              <w:rPr>
                <w:ins w:id="544" w:author="Jiří Vojtěšek" w:date="2018-11-19T21:17:00Z"/>
                <w:b/>
              </w:rPr>
            </w:pPr>
            <w:ins w:id="545" w:author="Jiří Vojtěšek" w:date="2018-11-19T21:17:00Z">
              <w:r w:rsidRPr="00C42CAD">
                <w:t>Angličtina 4</w:t>
              </w:r>
            </w:ins>
          </w:p>
        </w:tc>
        <w:tc>
          <w:tcPr>
            <w:tcW w:w="801" w:type="dxa"/>
            <w:shd w:val="clear" w:color="auto" w:fill="auto"/>
            <w:tcPrChange w:id="546" w:author="Jiří Vojtěšek" w:date="2018-11-22T20:11:00Z">
              <w:tcPr>
                <w:tcW w:w="801" w:type="dxa"/>
                <w:shd w:val="clear" w:color="auto" w:fill="auto"/>
              </w:tcPr>
            </w:tcPrChange>
          </w:tcPr>
          <w:p w14:paraId="04B9BDBB" w14:textId="77777777" w:rsidR="00C30B72" w:rsidRPr="00BC5CF3" w:rsidRDefault="00C30B72" w:rsidP="004E7681">
            <w:pPr>
              <w:spacing w:before="40" w:after="40"/>
              <w:jc w:val="center"/>
              <w:rPr>
                <w:ins w:id="547" w:author="Jiří Vojtěšek" w:date="2018-11-19T21:17:00Z"/>
                <w:b/>
              </w:rPr>
            </w:pPr>
            <w:ins w:id="548" w:author="Jiří Vojtěšek" w:date="2018-11-19T21:17:00Z">
              <w:r w:rsidRPr="00C42CAD">
                <w:t>3</w:t>
              </w:r>
            </w:ins>
          </w:p>
        </w:tc>
        <w:tc>
          <w:tcPr>
            <w:tcW w:w="851" w:type="dxa"/>
            <w:shd w:val="clear" w:color="auto" w:fill="auto"/>
            <w:tcPrChange w:id="549" w:author="Jiří Vojtěšek" w:date="2018-11-22T20:11:00Z">
              <w:tcPr>
                <w:tcW w:w="851" w:type="dxa"/>
                <w:shd w:val="clear" w:color="auto" w:fill="auto"/>
              </w:tcPr>
            </w:tcPrChange>
          </w:tcPr>
          <w:p w14:paraId="64B053F2" w14:textId="77777777" w:rsidR="00C30B72" w:rsidRPr="00BC5CF3" w:rsidRDefault="00C30B72" w:rsidP="004E7681">
            <w:pPr>
              <w:spacing w:before="40" w:after="40"/>
              <w:jc w:val="center"/>
              <w:rPr>
                <w:ins w:id="550" w:author="Jiří Vojtěšek" w:date="2018-11-19T21:17:00Z"/>
                <w:b/>
              </w:rPr>
            </w:pPr>
            <w:ins w:id="551" w:author="Jiří Vojtěšek" w:date="2018-11-19T21:17:00Z">
              <w:r w:rsidRPr="00C42CAD">
                <w:t>Z</w:t>
              </w:r>
            </w:ins>
          </w:p>
        </w:tc>
        <w:tc>
          <w:tcPr>
            <w:tcW w:w="1608" w:type="dxa"/>
            <w:shd w:val="clear" w:color="auto" w:fill="BFBFBF" w:themeFill="background1" w:themeFillShade="BF"/>
            <w:tcPrChange w:id="552" w:author="Jiří Vojtěšek" w:date="2018-11-22T20:11:00Z">
              <w:tcPr>
                <w:tcW w:w="1134" w:type="dxa"/>
                <w:shd w:val="clear" w:color="auto" w:fill="BFBFBF" w:themeFill="background1" w:themeFillShade="BF"/>
              </w:tcPr>
            </w:tcPrChange>
          </w:tcPr>
          <w:p w14:paraId="733A816A" w14:textId="77777777" w:rsidR="00C30B72" w:rsidRPr="00AB670F" w:rsidRDefault="00C30B72" w:rsidP="004E7681">
            <w:pPr>
              <w:spacing w:before="40" w:after="40"/>
              <w:jc w:val="center"/>
              <w:rPr>
                <w:ins w:id="553" w:author="Jiří Vojtěšek" w:date="2018-11-19T21:17:00Z"/>
                <w:b/>
              </w:rPr>
            </w:pPr>
            <w:ins w:id="554" w:author="Jiří Vojtěšek" w:date="2018-11-19T21:17:00Z">
              <w:r w:rsidRPr="00653967">
                <w:rPr>
                  <w:b/>
                </w:rPr>
                <w:t>X</w:t>
              </w:r>
            </w:ins>
          </w:p>
        </w:tc>
        <w:tc>
          <w:tcPr>
            <w:tcW w:w="1843" w:type="dxa"/>
            <w:shd w:val="clear" w:color="auto" w:fill="BFBFBF" w:themeFill="background1" w:themeFillShade="BF"/>
            <w:tcPrChange w:id="555" w:author="Jiří Vojtěšek" w:date="2018-11-22T20:11:00Z">
              <w:tcPr>
                <w:tcW w:w="1843" w:type="dxa"/>
                <w:shd w:val="clear" w:color="auto" w:fill="BFBFBF" w:themeFill="background1" w:themeFillShade="BF"/>
              </w:tcPr>
            </w:tcPrChange>
          </w:tcPr>
          <w:p w14:paraId="2683B885" w14:textId="77777777" w:rsidR="00C30B72" w:rsidRPr="00AB670F" w:rsidRDefault="00C30B72" w:rsidP="004E7681">
            <w:pPr>
              <w:spacing w:before="40" w:after="40"/>
              <w:jc w:val="center"/>
              <w:rPr>
                <w:ins w:id="556" w:author="Jiří Vojtěšek" w:date="2018-11-19T21:17:00Z"/>
                <w:b/>
              </w:rPr>
            </w:pPr>
            <w:ins w:id="557" w:author="Jiří Vojtěšek" w:date="2018-11-19T21:17:00Z">
              <w:r w:rsidRPr="00690BAA">
                <w:rPr>
                  <w:b/>
                </w:rPr>
                <w:t>X</w:t>
              </w:r>
            </w:ins>
          </w:p>
        </w:tc>
      </w:tr>
      <w:tr w:rsidR="00C30B72" w14:paraId="176DD01C" w14:textId="77777777" w:rsidTr="00C30B72">
        <w:trPr>
          <w:ins w:id="558" w:author="Jiří Vojtěšek" w:date="2018-11-19T21:17:00Z"/>
        </w:trPr>
        <w:tc>
          <w:tcPr>
            <w:tcW w:w="3294" w:type="dxa"/>
            <w:shd w:val="clear" w:color="auto" w:fill="auto"/>
            <w:tcPrChange w:id="559" w:author="Jiří Vojtěšek" w:date="2018-11-22T20:11:00Z">
              <w:tcPr>
                <w:tcW w:w="3294" w:type="dxa"/>
                <w:shd w:val="clear" w:color="auto" w:fill="auto"/>
              </w:tcPr>
            </w:tcPrChange>
          </w:tcPr>
          <w:p w14:paraId="14349B24" w14:textId="77777777" w:rsidR="00C30B72" w:rsidRPr="00BC5CF3" w:rsidRDefault="00C30B72" w:rsidP="004E7681">
            <w:pPr>
              <w:spacing w:before="40" w:after="40"/>
              <w:jc w:val="left"/>
              <w:rPr>
                <w:ins w:id="560" w:author="Jiří Vojtěšek" w:date="2018-11-19T21:17:00Z"/>
                <w:b/>
              </w:rPr>
            </w:pPr>
            <w:ins w:id="561" w:author="Jiří Vojtěšek" w:date="2018-11-19T21:17:00Z">
              <w:r w:rsidRPr="00C42CAD">
                <w:t>Bakalářská práce</w:t>
              </w:r>
            </w:ins>
          </w:p>
        </w:tc>
        <w:tc>
          <w:tcPr>
            <w:tcW w:w="801" w:type="dxa"/>
            <w:shd w:val="clear" w:color="auto" w:fill="auto"/>
            <w:tcPrChange w:id="562" w:author="Jiří Vojtěšek" w:date="2018-11-22T20:11:00Z">
              <w:tcPr>
                <w:tcW w:w="801" w:type="dxa"/>
                <w:shd w:val="clear" w:color="auto" w:fill="auto"/>
              </w:tcPr>
            </w:tcPrChange>
          </w:tcPr>
          <w:p w14:paraId="41308095" w14:textId="77777777" w:rsidR="00C30B72" w:rsidRPr="00BC5CF3" w:rsidRDefault="00C30B72" w:rsidP="004E7681">
            <w:pPr>
              <w:spacing w:before="40" w:after="40"/>
              <w:jc w:val="center"/>
              <w:rPr>
                <w:ins w:id="563" w:author="Jiří Vojtěšek" w:date="2018-11-19T21:17:00Z"/>
                <w:b/>
              </w:rPr>
            </w:pPr>
            <w:ins w:id="564" w:author="Jiří Vojtěšek" w:date="2018-11-19T21:17:00Z">
              <w:r w:rsidRPr="00C42CAD">
                <w:t>3</w:t>
              </w:r>
            </w:ins>
          </w:p>
        </w:tc>
        <w:tc>
          <w:tcPr>
            <w:tcW w:w="851" w:type="dxa"/>
            <w:shd w:val="clear" w:color="auto" w:fill="auto"/>
            <w:tcPrChange w:id="565" w:author="Jiří Vojtěšek" w:date="2018-11-22T20:11:00Z">
              <w:tcPr>
                <w:tcW w:w="851" w:type="dxa"/>
                <w:shd w:val="clear" w:color="auto" w:fill="auto"/>
              </w:tcPr>
            </w:tcPrChange>
          </w:tcPr>
          <w:p w14:paraId="7CC1990F" w14:textId="77777777" w:rsidR="00C30B72" w:rsidRPr="00BC5CF3" w:rsidRDefault="00C30B72" w:rsidP="004E7681">
            <w:pPr>
              <w:spacing w:before="40" w:after="40"/>
              <w:jc w:val="center"/>
              <w:rPr>
                <w:ins w:id="566" w:author="Jiří Vojtěšek" w:date="2018-11-19T21:17:00Z"/>
                <w:b/>
              </w:rPr>
            </w:pPr>
            <w:ins w:id="567" w:author="Jiří Vojtěšek" w:date="2018-11-19T21:17:00Z">
              <w:r w:rsidRPr="00C42CAD">
                <w:t>L</w:t>
              </w:r>
            </w:ins>
          </w:p>
        </w:tc>
        <w:tc>
          <w:tcPr>
            <w:tcW w:w="1608" w:type="dxa"/>
            <w:shd w:val="clear" w:color="auto" w:fill="BFBFBF" w:themeFill="background1" w:themeFillShade="BF"/>
            <w:tcPrChange w:id="568" w:author="Jiří Vojtěšek" w:date="2018-11-22T20:11:00Z">
              <w:tcPr>
                <w:tcW w:w="1134" w:type="dxa"/>
                <w:shd w:val="clear" w:color="auto" w:fill="BFBFBF" w:themeFill="background1" w:themeFillShade="BF"/>
              </w:tcPr>
            </w:tcPrChange>
          </w:tcPr>
          <w:p w14:paraId="3CA0D52C" w14:textId="77777777" w:rsidR="00C30B72" w:rsidRPr="00AB670F" w:rsidRDefault="00C30B72" w:rsidP="004E7681">
            <w:pPr>
              <w:spacing w:before="40" w:after="40"/>
              <w:jc w:val="center"/>
              <w:rPr>
                <w:ins w:id="569" w:author="Jiří Vojtěšek" w:date="2018-11-19T21:17:00Z"/>
                <w:b/>
              </w:rPr>
            </w:pPr>
            <w:ins w:id="570" w:author="Jiří Vojtěšek" w:date="2018-11-19T21:17:00Z">
              <w:r w:rsidRPr="00653967">
                <w:rPr>
                  <w:b/>
                </w:rPr>
                <w:t>X</w:t>
              </w:r>
            </w:ins>
          </w:p>
        </w:tc>
        <w:tc>
          <w:tcPr>
            <w:tcW w:w="1843" w:type="dxa"/>
            <w:shd w:val="clear" w:color="auto" w:fill="auto"/>
            <w:vAlign w:val="center"/>
            <w:tcPrChange w:id="571" w:author="Jiří Vojtěšek" w:date="2018-11-22T20:11:00Z">
              <w:tcPr>
                <w:tcW w:w="1843" w:type="dxa"/>
                <w:shd w:val="clear" w:color="auto" w:fill="auto"/>
                <w:vAlign w:val="center"/>
              </w:tcPr>
            </w:tcPrChange>
          </w:tcPr>
          <w:p w14:paraId="011ED8BF" w14:textId="77777777" w:rsidR="00C30B72" w:rsidRPr="00AB670F" w:rsidRDefault="00C30B72" w:rsidP="004E7681">
            <w:pPr>
              <w:spacing w:before="40" w:after="40"/>
              <w:jc w:val="center"/>
              <w:rPr>
                <w:ins w:id="572" w:author="Jiří Vojtěšek" w:date="2018-11-19T21:17:00Z"/>
                <w:b/>
              </w:rPr>
            </w:pPr>
          </w:p>
        </w:tc>
      </w:tr>
      <w:tr w:rsidR="00C30B72" w14:paraId="7497AE57" w14:textId="77777777" w:rsidTr="00C30B72">
        <w:trPr>
          <w:ins w:id="573" w:author="Jiří Vojtěšek" w:date="2018-11-19T21:17:00Z"/>
        </w:trPr>
        <w:tc>
          <w:tcPr>
            <w:tcW w:w="3294" w:type="dxa"/>
            <w:shd w:val="clear" w:color="auto" w:fill="auto"/>
            <w:tcPrChange w:id="574" w:author="Jiří Vojtěšek" w:date="2018-11-22T20:11:00Z">
              <w:tcPr>
                <w:tcW w:w="3294" w:type="dxa"/>
                <w:shd w:val="clear" w:color="auto" w:fill="auto"/>
              </w:tcPr>
            </w:tcPrChange>
          </w:tcPr>
          <w:p w14:paraId="6AD588E7" w14:textId="77777777" w:rsidR="00C30B72" w:rsidRPr="00BC5CF3" w:rsidRDefault="00C30B72" w:rsidP="004E7681">
            <w:pPr>
              <w:spacing w:before="40" w:after="40"/>
              <w:jc w:val="left"/>
              <w:rPr>
                <w:ins w:id="575" w:author="Jiří Vojtěšek" w:date="2018-11-19T21:17:00Z"/>
                <w:b/>
              </w:rPr>
            </w:pPr>
            <w:ins w:id="576" w:author="Jiří Vojtěšek" w:date="2018-11-19T21:17:00Z">
              <w:r w:rsidRPr="00C42CAD">
                <w:t>Bezpečnostní inženýrství</w:t>
              </w:r>
            </w:ins>
          </w:p>
        </w:tc>
        <w:tc>
          <w:tcPr>
            <w:tcW w:w="801" w:type="dxa"/>
            <w:shd w:val="clear" w:color="auto" w:fill="auto"/>
            <w:tcPrChange w:id="577" w:author="Jiří Vojtěšek" w:date="2018-11-22T20:11:00Z">
              <w:tcPr>
                <w:tcW w:w="801" w:type="dxa"/>
                <w:shd w:val="clear" w:color="auto" w:fill="auto"/>
              </w:tcPr>
            </w:tcPrChange>
          </w:tcPr>
          <w:p w14:paraId="1CF1FD3E" w14:textId="77777777" w:rsidR="00C30B72" w:rsidRPr="00BC5CF3" w:rsidRDefault="00C30B72" w:rsidP="004E7681">
            <w:pPr>
              <w:spacing w:before="40" w:after="40"/>
              <w:jc w:val="center"/>
              <w:rPr>
                <w:ins w:id="578" w:author="Jiří Vojtěšek" w:date="2018-11-19T21:17:00Z"/>
                <w:b/>
              </w:rPr>
            </w:pPr>
            <w:ins w:id="579" w:author="Jiří Vojtěšek" w:date="2018-11-19T21:17:00Z">
              <w:r w:rsidRPr="00C42CAD">
                <w:t>2</w:t>
              </w:r>
            </w:ins>
          </w:p>
        </w:tc>
        <w:tc>
          <w:tcPr>
            <w:tcW w:w="851" w:type="dxa"/>
            <w:shd w:val="clear" w:color="auto" w:fill="auto"/>
            <w:tcPrChange w:id="580" w:author="Jiří Vojtěšek" w:date="2018-11-22T20:11:00Z">
              <w:tcPr>
                <w:tcW w:w="851" w:type="dxa"/>
                <w:shd w:val="clear" w:color="auto" w:fill="auto"/>
              </w:tcPr>
            </w:tcPrChange>
          </w:tcPr>
          <w:p w14:paraId="0A8D0460" w14:textId="77777777" w:rsidR="00C30B72" w:rsidRPr="00BC5CF3" w:rsidRDefault="00C30B72" w:rsidP="004E7681">
            <w:pPr>
              <w:spacing w:before="40" w:after="40"/>
              <w:jc w:val="center"/>
              <w:rPr>
                <w:ins w:id="581" w:author="Jiří Vojtěšek" w:date="2018-11-19T21:17:00Z"/>
                <w:b/>
              </w:rPr>
            </w:pPr>
            <w:ins w:id="582" w:author="Jiří Vojtěšek" w:date="2018-11-19T21:17:00Z">
              <w:r w:rsidRPr="00C42CAD">
                <w:t>Z</w:t>
              </w:r>
            </w:ins>
          </w:p>
        </w:tc>
        <w:tc>
          <w:tcPr>
            <w:tcW w:w="1608" w:type="dxa"/>
            <w:shd w:val="clear" w:color="auto" w:fill="BFBFBF" w:themeFill="background1" w:themeFillShade="BF"/>
            <w:tcPrChange w:id="583" w:author="Jiří Vojtěšek" w:date="2018-11-22T20:11:00Z">
              <w:tcPr>
                <w:tcW w:w="1134" w:type="dxa"/>
                <w:shd w:val="clear" w:color="auto" w:fill="BFBFBF" w:themeFill="background1" w:themeFillShade="BF"/>
              </w:tcPr>
            </w:tcPrChange>
          </w:tcPr>
          <w:p w14:paraId="59D31103" w14:textId="77777777" w:rsidR="00C30B72" w:rsidRPr="00AB670F" w:rsidRDefault="00C30B72" w:rsidP="004E7681">
            <w:pPr>
              <w:spacing w:before="40" w:after="40"/>
              <w:jc w:val="center"/>
              <w:rPr>
                <w:ins w:id="584" w:author="Jiří Vojtěšek" w:date="2018-11-19T21:17:00Z"/>
                <w:b/>
              </w:rPr>
            </w:pPr>
            <w:ins w:id="585" w:author="Jiří Vojtěšek" w:date="2018-11-19T21:17:00Z">
              <w:r w:rsidRPr="00653967">
                <w:rPr>
                  <w:b/>
                </w:rPr>
                <w:t>X</w:t>
              </w:r>
            </w:ins>
          </w:p>
        </w:tc>
        <w:tc>
          <w:tcPr>
            <w:tcW w:w="1843" w:type="dxa"/>
            <w:shd w:val="clear" w:color="auto" w:fill="auto"/>
            <w:vAlign w:val="center"/>
            <w:tcPrChange w:id="586" w:author="Jiří Vojtěšek" w:date="2018-11-22T20:11:00Z">
              <w:tcPr>
                <w:tcW w:w="1843" w:type="dxa"/>
                <w:shd w:val="clear" w:color="auto" w:fill="auto"/>
                <w:vAlign w:val="center"/>
              </w:tcPr>
            </w:tcPrChange>
          </w:tcPr>
          <w:p w14:paraId="11408E16" w14:textId="77777777" w:rsidR="00C30B72" w:rsidRPr="00AB670F" w:rsidRDefault="00C30B72" w:rsidP="004E7681">
            <w:pPr>
              <w:spacing w:before="40" w:after="40"/>
              <w:jc w:val="center"/>
              <w:rPr>
                <w:ins w:id="587" w:author="Jiří Vojtěšek" w:date="2018-11-19T21:17:00Z"/>
                <w:b/>
              </w:rPr>
            </w:pPr>
          </w:p>
        </w:tc>
      </w:tr>
      <w:tr w:rsidR="00C30B72" w14:paraId="1543F7C6" w14:textId="77777777" w:rsidTr="00C30B72">
        <w:trPr>
          <w:ins w:id="588" w:author="Jiří Vojtěšek" w:date="2018-11-19T21:17:00Z"/>
        </w:trPr>
        <w:tc>
          <w:tcPr>
            <w:tcW w:w="3294" w:type="dxa"/>
            <w:shd w:val="clear" w:color="auto" w:fill="auto"/>
            <w:tcPrChange w:id="589" w:author="Jiří Vojtěšek" w:date="2018-11-22T20:11:00Z">
              <w:tcPr>
                <w:tcW w:w="3294" w:type="dxa"/>
                <w:shd w:val="clear" w:color="auto" w:fill="auto"/>
              </w:tcPr>
            </w:tcPrChange>
          </w:tcPr>
          <w:p w14:paraId="7A084354" w14:textId="77777777" w:rsidR="00C30B72" w:rsidRPr="00BC5CF3" w:rsidRDefault="00C30B72" w:rsidP="004E7681">
            <w:pPr>
              <w:spacing w:before="40" w:after="40"/>
              <w:jc w:val="left"/>
              <w:rPr>
                <w:ins w:id="590" w:author="Jiří Vojtěšek" w:date="2018-11-19T21:17:00Z"/>
                <w:b/>
              </w:rPr>
            </w:pPr>
            <w:ins w:id="591" w:author="Jiří Vojtěšek" w:date="2018-11-19T21:17:00Z">
              <w:r w:rsidRPr="00C42CAD">
                <w:t>Databázové systémy</w:t>
              </w:r>
            </w:ins>
          </w:p>
        </w:tc>
        <w:tc>
          <w:tcPr>
            <w:tcW w:w="801" w:type="dxa"/>
            <w:shd w:val="clear" w:color="auto" w:fill="auto"/>
            <w:tcPrChange w:id="592" w:author="Jiří Vojtěšek" w:date="2018-11-22T20:11:00Z">
              <w:tcPr>
                <w:tcW w:w="801" w:type="dxa"/>
                <w:shd w:val="clear" w:color="auto" w:fill="auto"/>
              </w:tcPr>
            </w:tcPrChange>
          </w:tcPr>
          <w:p w14:paraId="2A0BD3F2" w14:textId="77777777" w:rsidR="00C30B72" w:rsidRPr="00BC5CF3" w:rsidRDefault="00C30B72" w:rsidP="004E7681">
            <w:pPr>
              <w:spacing w:before="40" w:after="40"/>
              <w:jc w:val="center"/>
              <w:rPr>
                <w:ins w:id="593" w:author="Jiří Vojtěšek" w:date="2018-11-19T21:17:00Z"/>
                <w:b/>
              </w:rPr>
            </w:pPr>
            <w:ins w:id="594" w:author="Jiří Vojtěšek" w:date="2018-11-19T21:17:00Z">
              <w:r w:rsidRPr="00C42CAD">
                <w:t>2</w:t>
              </w:r>
            </w:ins>
          </w:p>
        </w:tc>
        <w:tc>
          <w:tcPr>
            <w:tcW w:w="851" w:type="dxa"/>
            <w:shd w:val="clear" w:color="auto" w:fill="auto"/>
            <w:tcPrChange w:id="595" w:author="Jiří Vojtěšek" w:date="2018-11-22T20:11:00Z">
              <w:tcPr>
                <w:tcW w:w="851" w:type="dxa"/>
                <w:shd w:val="clear" w:color="auto" w:fill="auto"/>
              </w:tcPr>
            </w:tcPrChange>
          </w:tcPr>
          <w:p w14:paraId="22CEAA15" w14:textId="77777777" w:rsidR="00C30B72" w:rsidRPr="00BC5CF3" w:rsidRDefault="00C30B72" w:rsidP="004E7681">
            <w:pPr>
              <w:spacing w:before="40" w:after="40"/>
              <w:jc w:val="center"/>
              <w:rPr>
                <w:ins w:id="596" w:author="Jiří Vojtěšek" w:date="2018-11-19T21:17:00Z"/>
                <w:b/>
              </w:rPr>
            </w:pPr>
            <w:ins w:id="597" w:author="Jiří Vojtěšek" w:date="2018-11-19T21:17:00Z">
              <w:r w:rsidRPr="00C42CAD">
                <w:t>L</w:t>
              </w:r>
            </w:ins>
          </w:p>
        </w:tc>
        <w:tc>
          <w:tcPr>
            <w:tcW w:w="1608" w:type="dxa"/>
            <w:shd w:val="clear" w:color="auto" w:fill="BFBFBF" w:themeFill="background1" w:themeFillShade="BF"/>
            <w:tcPrChange w:id="598" w:author="Jiří Vojtěšek" w:date="2018-11-22T20:11:00Z">
              <w:tcPr>
                <w:tcW w:w="1134" w:type="dxa"/>
                <w:shd w:val="clear" w:color="auto" w:fill="BFBFBF" w:themeFill="background1" w:themeFillShade="BF"/>
              </w:tcPr>
            </w:tcPrChange>
          </w:tcPr>
          <w:p w14:paraId="08834456" w14:textId="77777777" w:rsidR="00C30B72" w:rsidRPr="00AB670F" w:rsidRDefault="00C30B72" w:rsidP="004E7681">
            <w:pPr>
              <w:spacing w:before="40" w:after="40"/>
              <w:jc w:val="center"/>
              <w:rPr>
                <w:ins w:id="599" w:author="Jiří Vojtěšek" w:date="2018-11-19T21:17:00Z"/>
                <w:b/>
              </w:rPr>
            </w:pPr>
            <w:ins w:id="600" w:author="Jiří Vojtěšek" w:date="2018-11-19T21:17:00Z">
              <w:r w:rsidRPr="00653967">
                <w:rPr>
                  <w:b/>
                </w:rPr>
                <w:t>X</w:t>
              </w:r>
            </w:ins>
          </w:p>
        </w:tc>
        <w:tc>
          <w:tcPr>
            <w:tcW w:w="1843" w:type="dxa"/>
            <w:shd w:val="clear" w:color="auto" w:fill="auto"/>
            <w:vAlign w:val="center"/>
            <w:tcPrChange w:id="601" w:author="Jiří Vojtěšek" w:date="2018-11-22T20:11:00Z">
              <w:tcPr>
                <w:tcW w:w="1843" w:type="dxa"/>
                <w:shd w:val="clear" w:color="auto" w:fill="auto"/>
                <w:vAlign w:val="center"/>
              </w:tcPr>
            </w:tcPrChange>
          </w:tcPr>
          <w:p w14:paraId="2EE15343" w14:textId="77777777" w:rsidR="00C30B72" w:rsidRPr="00AB670F" w:rsidRDefault="00C30B72" w:rsidP="004E7681">
            <w:pPr>
              <w:spacing w:before="40" w:after="40"/>
              <w:jc w:val="center"/>
              <w:rPr>
                <w:ins w:id="602" w:author="Jiří Vojtěšek" w:date="2018-11-19T21:17:00Z"/>
                <w:b/>
              </w:rPr>
            </w:pPr>
          </w:p>
        </w:tc>
      </w:tr>
      <w:tr w:rsidR="00C30B72" w14:paraId="1AF39FCD" w14:textId="77777777" w:rsidTr="00C30B72">
        <w:trPr>
          <w:ins w:id="603" w:author="Jiří Vojtěšek" w:date="2018-11-19T21:17:00Z"/>
        </w:trPr>
        <w:tc>
          <w:tcPr>
            <w:tcW w:w="3294" w:type="dxa"/>
            <w:shd w:val="clear" w:color="auto" w:fill="auto"/>
            <w:tcPrChange w:id="604" w:author="Jiří Vojtěšek" w:date="2018-11-22T20:11:00Z">
              <w:tcPr>
                <w:tcW w:w="3294" w:type="dxa"/>
                <w:shd w:val="clear" w:color="auto" w:fill="auto"/>
              </w:tcPr>
            </w:tcPrChange>
          </w:tcPr>
          <w:p w14:paraId="6B8536E0" w14:textId="77777777" w:rsidR="00C30B72" w:rsidRPr="00BC5CF3" w:rsidRDefault="00C30B72" w:rsidP="004E7681">
            <w:pPr>
              <w:spacing w:before="40" w:after="40"/>
              <w:jc w:val="left"/>
              <w:rPr>
                <w:ins w:id="605" w:author="Jiří Vojtěšek" w:date="2018-11-19T21:17:00Z"/>
                <w:b/>
              </w:rPr>
            </w:pPr>
            <w:ins w:id="606" w:author="Jiří Vojtěšek" w:date="2018-11-19T21:17:00Z">
              <w:r w:rsidRPr="00C42CAD">
                <w:t>Dohledová centra</w:t>
              </w:r>
            </w:ins>
          </w:p>
        </w:tc>
        <w:tc>
          <w:tcPr>
            <w:tcW w:w="801" w:type="dxa"/>
            <w:shd w:val="clear" w:color="auto" w:fill="auto"/>
            <w:tcPrChange w:id="607" w:author="Jiří Vojtěšek" w:date="2018-11-22T20:11:00Z">
              <w:tcPr>
                <w:tcW w:w="801" w:type="dxa"/>
                <w:shd w:val="clear" w:color="auto" w:fill="auto"/>
              </w:tcPr>
            </w:tcPrChange>
          </w:tcPr>
          <w:p w14:paraId="7097284E" w14:textId="77777777" w:rsidR="00C30B72" w:rsidRPr="00BC5CF3" w:rsidRDefault="00C30B72" w:rsidP="004E7681">
            <w:pPr>
              <w:spacing w:before="40" w:after="40"/>
              <w:jc w:val="center"/>
              <w:rPr>
                <w:ins w:id="608" w:author="Jiří Vojtěšek" w:date="2018-11-19T21:17:00Z"/>
                <w:b/>
              </w:rPr>
            </w:pPr>
            <w:ins w:id="609" w:author="Jiří Vojtěšek" w:date="2018-11-19T21:17:00Z">
              <w:r w:rsidRPr="00C42CAD">
                <w:t>3</w:t>
              </w:r>
            </w:ins>
          </w:p>
        </w:tc>
        <w:tc>
          <w:tcPr>
            <w:tcW w:w="851" w:type="dxa"/>
            <w:shd w:val="clear" w:color="auto" w:fill="auto"/>
            <w:tcPrChange w:id="610" w:author="Jiří Vojtěšek" w:date="2018-11-22T20:11:00Z">
              <w:tcPr>
                <w:tcW w:w="851" w:type="dxa"/>
                <w:shd w:val="clear" w:color="auto" w:fill="auto"/>
              </w:tcPr>
            </w:tcPrChange>
          </w:tcPr>
          <w:p w14:paraId="71F23F21" w14:textId="77777777" w:rsidR="00C30B72" w:rsidRPr="00BC5CF3" w:rsidRDefault="00C30B72" w:rsidP="004E7681">
            <w:pPr>
              <w:spacing w:before="40" w:after="40"/>
              <w:jc w:val="center"/>
              <w:rPr>
                <w:ins w:id="611" w:author="Jiří Vojtěšek" w:date="2018-11-19T21:17:00Z"/>
                <w:b/>
              </w:rPr>
            </w:pPr>
            <w:ins w:id="612" w:author="Jiří Vojtěšek" w:date="2018-11-19T21:17:00Z">
              <w:r w:rsidRPr="00C42CAD">
                <w:t>L</w:t>
              </w:r>
            </w:ins>
          </w:p>
        </w:tc>
        <w:tc>
          <w:tcPr>
            <w:tcW w:w="1608" w:type="dxa"/>
            <w:shd w:val="clear" w:color="auto" w:fill="BFBFBF" w:themeFill="background1" w:themeFillShade="BF"/>
            <w:tcPrChange w:id="613" w:author="Jiří Vojtěšek" w:date="2018-11-22T20:11:00Z">
              <w:tcPr>
                <w:tcW w:w="1134" w:type="dxa"/>
                <w:shd w:val="clear" w:color="auto" w:fill="BFBFBF" w:themeFill="background1" w:themeFillShade="BF"/>
              </w:tcPr>
            </w:tcPrChange>
          </w:tcPr>
          <w:p w14:paraId="69EE198C" w14:textId="77777777" w:rsidR="00C30B72" w:rsidRPr="00AB670F" w:rsidRDefault="00C30B72" w:rsidP="004E7681">
            <w:pPr>
              <w:spacing w:before="40" w:after="40"/>
              <w:jc w:val="center"/>
              <w:rPr>
                <w:ins w:id="614" w:author="Jiří Vojtěšek" w:date="2018-11-19T21:17:00Z"/>
                <w:b/>
              </w:rPr>
            </w:pPr>
            <w:ins w:id="615" w:author="Jiří Vojtěšek" w:date="2018-11-19T21:17:00Z">
              <w:r w:rsidRPr="00653967">
                <w:rPr>
                  <w:b/>
                </w:rPr>
                <w:t>X</w:t>
              </w:r>
            </w:ins>
          </w:p>
        </w:tc>
        <w:tc>
          <w:tcPr>
            <w:tcW w:w="1843" w:type="dxa"/>
            <w:shd w:val="clear" w:color="auto" w:fill="auto"/>
            <w:vAlign w:val="center"/>
            <w:tcPrChange w:id="616" w:author="Jiří Vojtěšek" w:date="2018-11-22T20:11:00Z">
              <w:tcPr>
                <w:tcW w:w="1843" w:type="dxa"/>
                <w:shd w:val="clear" w:color="auto" w:fill="auto"/>
                <w:vAlign w:val="center"/>
              </w:tcPr>
            </w:tcPrChange>
          </w:tcPr>
          <w:p w14:paraId="6E5701F9" w14:textId="77777777" w:rsidR="00C30B72" w:rsidRPr="00AB670F" w:rsidRDefault="00C30B72" w:rsidP="004E7681">
            <w:pPr>
              <w:spacing w:before="40" w:after="40"/>
              <w:jc w:val="center"/>
              <w:rPr>
                <w:ins w:id="617" w:author="Jiří Vojtěšek" w:date="2018-11-19T21:17:00Z"/>
                <w:b/>
              </w:rPr>
            </w:pPr>
          </w:p>
        </w:tc>
      </w:tr>
      <w:tr w:rsidR="00C30B72" w14:paraId="5FDA1CF4" w14:textId="77777777" w:rsidTr="00C30B72">
        <w:trPr>
          <w:ins w:id="618" w:author="Jiří Vojtěšek" w:date="2018-11-19T21:17:00Z"/>
        </w:trPr>
        <w:tc>
          <w:tcPr>
            <w:tcW w:w="3294" w:type="dxa"/>
            <w:shd w:val="clear" w:color="auto" w:fill="auto"/>
            <w:tcPrChange w:id="619" w:author="Jiří Vojtěšek" w:date="2018-11-22T20:11:00Z">
              <w:tcPr>
                <w:tcW w:w="3294" w:type="dxa"/>
                <w:shd w:val="clear" w:color="auto" w:fill="auto"/>
              </w:tcPr>
            </w:tcPrChange>
          </w:tcPr>
          <w:p w14:paraId="0F463625" w14:textId="77777777" w:rsidR="00C30B72" w:rsidRPr="00BC5CF3" w:rsidRDefault="00C30B72" w:rsidP="004E7681">
            <w:pPr>
              <w:spacing w:before="40" w:after="40"/>
              <w:jc w:val="left"/>
              <w:rPr>
                <w:ins w:id="620" w:author="Jiří Vojtěšek" w:date="2018-11-19T21:17:00Z"/>
                <w:b/>
              </w:rPr>
            </w:pPr>
            <w:ins w:id="621" w:author="Jiří Vojtěšek" w:date="2018-11-19T21:17:00Z">
              <w:r w:rsidRPr="00C42CAD">
                <w:t>Elektrické obvody</w:t>
              </w:r>
            </w:ins>
          </w:p>
        </w:tc>
        <w:tc>
          <w:tcPr>
            <w:tcW w:w="801" w:type="dxa"/>
            <w:shd w:val="clear" w:color="auto" w:fill="auto"/>
            <w:tcPrChange w:id="622" w:author="Jiří Vojtěšek" w:date="2018-11-22T20:11:00Z">
              <w:tcPr>
                <w:tcW w:w="801" w:type="dxa"/>
                <w:shd w:val="clear" w:color="auto" w:fill="auto"/>
              </w:tcPr>
            </w:tcPrChange>
          </w:tcPr>
          <w:p w14:paraId="1397E589" w14:textId="77777777" w:rsidR="00C30B72" w:rsidRPr="00BC5CF3" w:rsidRDefault="00C30B72" w:rsidP="004E7681">
            <w:pPr>
              <w:spacing w:before="40" w:after="40"/>
              <w:jc w:val="center"/>
              <w:rPr>
                <w:ins w:id="623" w:author="Jiří Vojtěšek" w:date="2018-11-19T21:17:00Z"/>
                <w:b/>
              </w:rPr>
            </w:pPr>
            <w:ins w:id="624" w:author="Jiří Vojtěšek" w:date="2018-11-19T21:17:00Z">
              <w:r w:rsidRPr="00C42CAD">
                <w:t>2</w:t>
              </w:r>
            </w:ins>
          </w:p>
        </w:tc>
        <w:tc>
          <w:tcPr>
            <w:tcW w:w="851" w:type="dxa"/>
            <w:shd w:val="clear" w:color="auto" w:fill="auto"/>
            <w:tcPrChange w:id="625" w:author="Jiří Vojtěšek" w:date="2018-11-22T20:11:00Z">
              <w:tcPr>
                <w:tcW w:w="851" w:type="dxa"/>
                <w:shd w:val="clear" w:color="auto" w:fill="auto"/>
              </w:tcPr>
            </w:tcPrChange>
          </w:tcPr>
          <w:p w14:paraId="454D862C" w14:textId="77777777" w:rsidR="00C30B72" w:rsidRPr="00BC5CF3" w:rsidRDefault="00C30B72" w:rsidP="004E7681">
            <w:pPr>
              <w:spacing w:before="40" w:after="40"/>
              <w:jc w:val="center"/>
              <w:rPr>
                <w:ins w:id="626" w:author="Jiří Vojtěšek" w:date="2018-11-19T21:17:00Z"/>
                <w:b/>
              </w:rPr>
            </w:pPr>
            <w:ins w:id="627" w:author="Jiří Vojtěšek" w:date="2018-11-19T21:17:00Z">
              <w:r w:rsidRPr="00C42CAD">
                <w:t>L</w:t>
              </w:r>
            </w:ins>
          </w:p>
        </w:tc>
        <w:tc>
          <w:tcPr>
            <w:tcW w:w="1608" w:type="dxa"/>
            <w:shd w:val="clear" w:color="auto" w:fill="BFBFBF" w:themeFill="background1" w:themeFillShade="BF"/>
            <w:tcPrChange w:id="628" w:author="Jiří Vojtěšek" w:date="2018-11-22T20:11:00Z">
              <w:tcPr>
                <w:tcW w:w="1134" w:type="dxa"/>
                <w:shd w:val="clear" w:color="auto" w:fill="BFBFBF" w:themeFill="background1" w:themeFillShade="BF"/>
              </w:tcPr>
            </w:tcPrChange>
          </w:tcPr>
          <w:p w14:paraId="71B52B81" w14:textId="77777777" w:rsidR="00C30B72" w:rsidRPr="00AB670F" w:rsidRDefault="00C30B72" w:rsidP="004E7681">
            <w:pPr>
              <w:spacing w:before="40" w:after="40"/>
              <w:jc w:val="center"/>
              <w:rPr>
                <w:ins w:id="629" w:author="Jiří Vojtěšek" w:date="2018-11-19T21:17:00Z"/>
                <w:b/>
              </w:rPr>
            </w:pPr>
            <w:ins w:id="630" w:author="Jiří Vojtěšek" w:date="2018-11-19T21:17:00Z">
              <w:r w:rsidRPr="00653967">
                <w:rPr>
                  <w:b/>
                </w:rPr>
                <w:t>X</w:t>
              </w:r>
            </w:ins>
          </w:p>
        </w:tc>
        <w:tc>
          <w:tcPr>
            <w:tcW w:w="1843" w:type="dxa"/>
            <w:shd w:val="clear" w:color="auto" w:fill="auto"/>
            <w:vAlign w:val="center"/>
            <w:tcPrChange w:id="631" w:author="Jiří Vojtěšek" w:date="2018-11-22T20:11:00Z">
              <w:tcPr>
                <w:tcW w:w="1843" w:type="dxa"/>
                <w:shd w:val="clear" w:color="auto" w:fill="auto"/>
                <w:vAlign w:val="center"/>
              </w:tcPr>
            </w:tcPrChange>
          </w:tcPr>
          <w:p w14:paraId="4E52F6FD" w14:textId="77777777" w:rsidR="00C30B72" w:rsidRPr="00AB670F" w:rsidRDefault="00C30B72" w:rsidP="004E7681">
            <w:pPr>
              <w:spacing w:before="40" w:after="40"/>
              <w:jc w:val="center"/>
              <w:rPr>
                <w:ins w:id="632" w:author="Jiří Vojtěšek" w:date="2018-11-19T21:17:00Z"/>
                <w:b/>
              </w:rPr>
            </w:pPr>
          </w:p>
        </w:tc>
      </w:tr>
      <w:tr w:rsidR="00C30B72" w14:paraId="6353F713" w14:textId="77777777" w:rsidTr="00C30B72">
        <w:trPr>
          <w:ins w:id="633" w:author="Jiří Vojtěšek" w:date="2018-11-19T21:17:00Z"/>
        </w:trPr>
        <w:tc>
          <w:tcPr>
            <w:tcW w:w="3294" w:type="dxa"/>
            <w:shd w:val="clear" w:color="auto" w:fill="auto"/>
            <w:tcPrChange w:id="634" w:author="Jiří Vojtěšek" w:date="2018-11-22T20:11:00Z">
              <w:tcPr>
                <w:tcW w:w="3294" w:type="dxa"/>
                <w:shd w:val="clear" w:color="auto" w:fill="auto"/>
              </w:tcPr>
            </w:tcPrChange>
          </w:tcPr>
          <w:p w14:paraId="4D959CB3" w14:textId="77777777" w:rsidR="00C30B72" w:rsidRPr="00BC5CF3" w:rsidRDefault="00C30B72" w:rsidP="004E7681">
            <w:pPr>
              <w:spacing w:before="40" w:after="40"/>
              <w:jc w:val="left"/>
              <w:rPr>
                <w:ins w:id="635" w:author="Jiří Vojtěšek" w:date="2018-11-19T21:17:00Z"/>
                <w:b/>
              </w:rPr>
            </w:pPr>
            <w:ins w:id="636" w:author="Jiří Vojtěšek" w:date="2018-11-19T21:17:00Z">
              <w:r w:rsidRPr="00C42CAD">
                <w:t>Elektronické bezpečnostní systémy</w:t>
              </w:r>
            </w:ins>
          </w:p>
        </w:tc>
        <w:tc>
          <w:tcPr>
            <w:tcW w:w="801" w:type="dxa"/>
            <w:shd w:val="clear" w:color="auto" w:fill="auto"/>
            <w:tcPrChange w:id="637" w:author="Jiří Vojtěšek" w:date="2018-11-22T20:11:00Z">
              <w:tcPr>
                <w:tcW w:w="801" w:type="dxa"/>
                <w:shd w:val="clear" w:color="auto" w:fill="auto"/>
              </w:tcPr>
            </w:tcPrChange>
          </w:tcPr>
          <w:p w14:paraId="7FA9539E" w14:textId="77777777" w:rsidR="00C30B72" w:rsidRPr="00BC5CF3" w:rsidRDefault="00C30B72" w:rsidP="004E7681">
            <w:pPr>
              <w:spacing w:before="40" w:after="40"/>
              <w:jc w:val="center"/>
              <w:rPr>
                <w:ins w:id="638" w:author="Jiří Vojtěšek" w:date="2018-11-19T21:17:00Z"/>
                <w:b/>
              </w:rPr>
            </w:pPr>
            <w:ins w:id="639" w:author="Jiří Vojtěšek" w:date="2018-11-19T21:17:00Z">
              <w:r w:rsidRPr="00C42CAD">
                <w:t>3</w:t>
              </w:r>
            </w:ins>
          </w:p>
        </w:tc>
        <w:tc>
          <w:tcPr>
            <w:tcW w:w="851" w:type="dxa"/>
            <w:shd w:val="clear" w:color="auto" w:fill="auto"/>
            <w:tcPrChange w:id="640" w:author="Jiří Vojtěšek" w:date="2018-11-22T20:11:00Z">
              <w:tcPr>
                <w:tcW w:w="851" w:type="dxa"/>
                <w:shd w:val="clear" w:color="auto" w:fill="auto"/>
              </w:tcPr>
            </w:tcPrChange>
          </w:tcPr>
          <w:p w14:paraId="1DF9D760" w14:textId="77777777" w:rsidR="00C30B72" w:rsidRPr="00BC5CF3" w:rsidRDefault="00C30B72" w:rsidP="004E7681">
            <w:pPr>
              <w:spacing w:before="40" w:after="40"/>
              <w:jc w:val="center"/>
              <w:rPr>
                <w:ins w:id="641" w:author="Jiří Vojtěšek" w:date="2018-11-19T21:17:00Z"/>
                <w:b/>
              </w:rPr>
            </w:pPr>
            <w:ins w:id="642" w:author="Jiří Vojtěšek" w:date="2018-11-19T21:17:00Z">
              <w:r w:rsidRPr="00C42CAD">
                <w:t>Z</w:t>
              </w:r>
            </w:ins>
          </w:p>
        </w:tc>
        <w:tc>
          <w:tcPr>
            <w:tcW w:w="1608" w:type="dxa"/>
            <w:shd w:val="clear" w:color="auto" w:fill="BFBFBF" w:themeFill="background1" w:themeFillShade="BF"/>
            <w:tcPrChange w:id="643" w:author="Jiří Vojtěšek" w:date="2018-11-22T20:11:00Z">
              <w:tcPr>
                <w:tcW w:w="1134" w:type="dxa"/>
                <w:shd w:val="clear" w:color="auto" w:fill="BFBFBF" w:themeFill="background1" w:themeFillShade="BF"/>
              </w:tcPr>
            </w:tcPrChange>
          </w:tcPr>
          <w:p w14:paraId="620579BE" w14:textId="77777777" w:rsidR="00C30B72" w:rsidRPr="00AB670F" w:rsidRDefault="00C30B72" w:rsidP="004E7681">
            <w:pPr>
              <w:spacing w:before="40" w:after="40"/>
              <w:jc w:val="center"/>
              <w:rPr>
                <w:ins w:id="644" w:author="Jiří Vojtěšek" w:date="2018-11-19T21:17:00Z"/>
                <w:b/>
              </w:rPr>
            </w:pPr>
            <w:ins w:id="645" w:author="Jiří Vojtěšek" w:date="2018-11-19T21:17:00Z">
              <w:r w:rsidRPr="00653967">
                <w:rPr>
                  <w:b/>
                </w:rPr>
                <w:t>X</w:t>
              </w:r>
            </w:ins>
          </w:p>
        </w:tc>
        <w:tc>
          <w:tcPr>
            <w:tcW w:w="1843" w:type="dxa"/>
            <w:shd w:val="clear" w:color="auto" w:fill="auto"/>
            <w:vAlign w:val="center"/>
            <w:tcPrChange w:id="646" w:author="Jiří Vojtěšek" w:date="2018-11-22T20:11:00Z">
              <w:tcPr>
                <w:tcW w:w="1843" w:type="dxa"/>
                <w:shd w:val="clear" w:color="auto" w:fill="auto"/>
                <w:vAlign w:val="center"/>
              </w:tcPr>
            </w:tcPrChange>
          </w:tcPr>
          <w:p w14:paraId="071C4A1D" w14:textId="77777777" w:rsidR="00C30B72" w:rsidRPr="00AB670F" w:rsidRDefault="00C30B72" w:rsidP="004E7681">
            <w:pPr>
              <w:spacing w:before="40" w:after="40"/>
              <w:jc w:val="center"/>
              <w:rPr>
                <w:ins w:id="647" w:author="Jiří Vojtěšek" w:date="2018-11-19T21:17:00Z"/>
                <w:b/>
              </w:rPr>
            </w:pPr>
          </w:p>
        </w:tc>
      </w:tr>
      <w:tr w:rsidR="00C30B72" w14:paraId="5D2E5C59" w14:textId="77777777" w:rsidTr="00C30B72">
        <w:trPr>
          <w:ins w:id="648" w:author="Jiří Vojtěšek" w:date="2018-11-19T21:17:00Z"/>
        </w:trPr>
        <w:tc>
          <w:tcPr>
            <w:tcW w:w="3294" w:type="dxa"/>
            <w:shd w:val="clear" w:color="auto" w:fill="auto"/>
            <w:tcPrChange w:id="649" w:author="Jiří Vojtěšek" w:date="2018-11-22T20:11:00Z">
              <w:tcPr>
                <w:tcW w:w="3294" w:type="dxa"/>
                <w:shd w:val="clear" w:color="auto" w:fill="auto"/>
              </w:tcPr>
            </w:tcPrChange>
          </w:tcPr>
          <w:p w14:paraId="273A8B1D" w14:textId="77777777" w:rsidR="00C30B72" w:rsidRPr="00BC5CF3" w:rsidRDefault="00C30B72" w:rsidP="004E7681">
            <w:pPr>
              <w:spacing w:before="40" w:after="40"/>
              <w:jc w:val="left"/>
              <w:rPr>
                <w:ins w:id="650" w:author="Jiří Vojtěšek" w:date="2018-11-19T21:17:00Z"/>
                <w:b/>
              </w:rPr>
            </w:pPr>
            <w:ins w:id="651" w:author="Jiří Vojtěšek" w:date="2018-11-19T21:17:00Z">
              <w:r w:rsidRPr="00C42CAD">
                <w:t>Elektřina a magnetizmus</w:t>
              </w:r>
            </w:ins>
          </w:p>
        </w:tc>
        <w:tc>
          <w:tcPr>
            <w:tcW w:w="801" w:type="dxa"/>
            <w:shd w:val="clear" w:color="auto" w:fill="auto"/>
            <w:tcPrChange w:id="652" w:author="Jiří Vojtěšek" w:date="2018-11-22T20:11:00Z">
              <w:tcPr>
                <w:tcW w:w="801" w:type="dxa"/>
                <w:shd w:val="clear" w:color="auto" w:fill="auto"/>
              </w:tcPr>
            </w:tcPrChange>
          </w:tcPr>
          <w:p w14:paraId="0BF7B101" w14:textId="77777777" w:rsidR="00C30B72" w:rsidRPr="00BC5CF3" w:rsidRDefault="00C30B72" w:rsidP="004E7681">
            <w:pPr>
              <w:spacing w:before="40" w:after="40"/>
              <w:jc w:val="center"/>
              <w:rPr>
                <w:ins w:id="653" w:author="Jiří Vojtěšek" w:date="2018-11-19T21:17:00Z"/>
                <w:b/>
              </w:rPr>
            </w:pPr>
            <w:ins w:id="654" w:author="Jiří Vojtěšek" w:date="2018-11-19T21:17:00Z">
              <w:r w:rsidRPr="00C42CAD">
                <w:t>2</w:t>
              </w:r>
            </w:ins>
          </w:p>
        </w:tc>
        <w:tc>
          <w:tcPr>
            <w:tcW w:w="851" w:type="dxa"/>
            <w:shd w:val="clear" w:color="auto" w:fill="auto"/>
            <w:tcPrChange w:id="655" w:author="Jiří Vojtěšek" w:date="2018-11-22T20:11:00Z">
              <w:tcPr>
                <w:tcW w:w="851" w:type="dxa"/>
                <w:shd w:val="clear" w:color="auto" w:fill="auto"/>
              </w:tcPr>
            </w:tcPrChange>
          </w:tcPr>
          <w:p w14:paraId="384E2232" w14:textId="77777777" w:rsidR="00C30B72" w:rsidRPr="00BC5CF3" w:rsidRDefault="00C30B72" w:rsidP="004E7681">
            <w:pPr>
              <w:spacing w:before="40" w:after="40"/>
              <w:jc w:val="center"/>
              <w:rPr>
                <w:ins w:id="656" w:author="Jiří Vojtěšek" w:date="2018-11-19T21:17:00Z"/>
                <w:b/>
              </w:rPr>
            </w:pPr>
            <w:ins w:id="657" w:author="Jiří Vojtěšek" w:date="2018-11-19T21:17:00Z">
              <w:r w:rsidRPr="00C42CAD">
                <w:t>Z</w:t>
              </w:r>
            </w:ins>
          </w:p>
        </w:tc>
        <w:tc>
          <w:tcPr>
            <w:tcW w:w="1608" w:type="dxa"/>
            <w:shd w:val="clear" w:color="auto" w:fill="BFBFBF" w:themeFill="background1" w:themeFillShade="BF"/>
            <w:tcPrChange w:id="658" w:author="Jiří Vojtěšek" w:date="2018-11-22T20:11:00Z">
              <w:tcPr>
                <w:tcW w:w="1134" w:type="dxa"/>
                <w:shd w:val="clear" w:color="auto" w:fill="BFBFBF" w:themeFill="background1" w:themeFillShade="BF"/>
              </w:tcPr>
            </w:tcPrChange>
          </w:tcPr>
          <w:p w14:paraId="36392176" w14:textId="77777777" w:rsidR="00C30B72" w:rsidRPr="00AB670F" w:rsidRDefault="00C30B72" w:rsidP="004E7681">
            <w:pPr>
              <w:spacing w:before="40" w:after="40"/>
              <w:jc w:val="center"/>
              <w:rPr>
                <w:ins w:id="659" w:author="Jiří Vojtěšek" w:date="2018-11-19T21:17:00Z"/>
                <w:b/>
              </w:rPr>
            </w:pPr>
            <w:ins w:id="660" w:author="Jiří Vojtěšek" w:date="2018-11-19T21:17:00Z">
              <w:r w:rsidRPr="00653967">
                <w:rPr>
                  <w:b/>
                </w:rPr>
                <w:t>X</w:t>
              </w:r>
            </w:ins>
          </w:p>
        </w:tc>
        <w:tc>
          <w:tcPr>
            <w:tcW w:w="1843" w:type="dxa"/>
            <w:shd w:val="clear" w:color="auto" w:fill="auto"/>
            <w:vAlign w:val="center"/>
            <w:tcPrChange w:id="661" w:author="Jiří Vojtěšek" w:date="2018-11-22T20:11:00Z">
              <w:tcPr>
                <w:tcW w:w="1843" w:type="dxa"/>
                <w:shd w:val="clear" w:color="auto" w:fill="auto"/>
                <w:vAlign w:val="center"/>
              </w:tcPr>
            </w:tcPrChange>
          </w:tcPr>
          <w:p w14:paraId="48C5893A" w14:textId="77777777" w:rsidR="00C30B72" w:rsidRPr="00AB670F" w:rsidRDefault="00C30B72" w:rsidP="004E7681">
            <w:pPr>
              <w:spacing w:before="40" w:after="40"/>
              <w:jc w:val="center"/>
              <w:rPr>
                <w:ins w:id="662" w:author="Jiří Vojtěšek" w:date="2018-11-19T21:17:00Z"/>
                <w:b/>
              </w:rPr>
            </w:pPr>
          </w:p>
        </w:tc>
      </w:tr>
      <w:tr w:rsidR="00C30B72" w14:paraId="3B0FC3C1" w14:textId="77777777" w:rsidTr="00C30B72">
        <w:trPr>
          <w:ins w:id="663" w:author="Jiří Vojtěšek" w:date="2018-11-19T21:17:00Z"/>
        </w:trPr>
        <w:tc>
          <w:tcPr>
            <w:tcW w:w="3294" w:type="dxa"/>
            <w:shd w:val="clear" w:color="auto" w:fill="auto"/>
            <w:tcPrChange w:id="664" w:author="Jiří Vojtěšek" w:date="2018-11-22T20:11:00Z">
              <w:tcPr>
                <w:tcW w:w="3294" w:type="dxa"/>
                <w:shd w:val="clear" w:color="auto" w:fill="auto"/>
              </w:tcPr>
            </w:tcPrChange>
          </w:tcPr>
          <w:p w14:paraId="569999D9" w14:textId="77777777" w:rsidR="00C30B72" w:rsidRPr="00BC5CF3" w:rsidRDefault="00C30B72" w:rsidP="004E7681">
            <w:pPr>
              <w:spacing w:before="40" w:after="40"/>
              <w:jc w:val="left"/>
              <w:rPr>
                <w:ins w:id="665" w:author="Jiří Vojtěšek" w:date="2018-11-19T21:17:00Z"/>
                <w:b/>
              </w:rPr>
            </w:pPr>
            <w:ins w:id="666" w:author="Jiří Vojtěšek" w:date="2018-11-19T21:17:00Z">
              <w:r w:rsidRPr="00C42CAD">
                <w:t>Fyzická ostraha</w:t>
              </w:r>
            </w:ins>
          </w:p>
        </w:tc>
        <w:tc>
          <w:tcPr>
            <w:tcW w:w="801" w:type="dxa"/>
            <w:shd w:val="clear" w:color="auto" w:fill="auto"/>
            <w:tcPrChange w:id="667" w:author="Jiří Vojtěšek" w:date="2018-11-22T20:11:00Z">
              <w:tcPr>
                <w:tcW w:w="801" w:type="dxa"/>
                <w:shd w:val="clear" w:color="auto" w:fill="auto"/>
              </w:tcPr>
            </w:tcPrChange>
          </w:tcPr>
          <w:p w14:paraId="5DAFF9AA" w14:textId="77777777" w:rsidR="00C30B72" w:rsidRPr="00BC5CF3" w:rsidRDefault="00C30B72" w:rsidP="004E7681">
            <w:pPr>
              <w:spacing w:before="40" w:after="40"/>
              <w:jc w:val="center"/>
              <w:rPr>
                <w:ins w:id="668" w:author="Jiří Vojtěšek" w:date="2018-11-19T21:17:00Z"/>
                <w:b/>
              </w:rPr>
            </w:pPr>
            <w:ins w:id="669" w:author="Jiří Vojtěšek" w:date="2018-11-19T21:17:00Z">
              <w:r w:rsidRPr="00C42CAD">
                <w:t>1</w:t>
              </w:r>
            </w:ins>
          </w:p>
        </w:tc>
        <w:tc>
          <w:tcPr>
            <w:tcW w:w="851" w:type="dxa"/>
            <w:shd w:val="clear" w:color="auto" w:fill="auto"/>
            <w:tcPrChange w:id="670" w:author="Jiří Vojtěšek" w:date="2018-11-22T20:11:00Z">
              <w:tcPr>
                <w:tcW w:w="851" w:type="dxa"/>
                <w:shd w:val="clear" w:color="auto" w:fill="auto"/>
              </w:tcPr>
            </w:tcPrChange>
          </w:tcPr>
          <w:p w14:paraId="4309D4CF" w14:textId="77777777" w:rsidR="00C30B72" w:rsidRPr="00BC5CF3" w:rsidRDefault="00C30B72" w:rsidP="004E7681">
            <w:pPr>
              <w:spacing w:before="40" w:after="40"/>
              <w:jc w:val="center"/>
              <w:rPr>
                <w:ins w:id="671" w:author="Jiří Vojtěšek" w:date="2018-11-19T21:17:00Z"/>
                <w:b/>
              </w:rPr>
            </w:pPr>
            <w:ins w:id="672" w:author="Jiří Vojtěšek" w:date="2018-11-19T21:17:00Z">
              <w:r w:rsidRPr="00C42CAD">
                <w:t>L</w:t>
              </w:r>
            </w:ins>
          </w:p>
        </w:tc>
        <w:tc>
          <w:tcPr>
            <w:tcW w:w="1608" w:type="dxa"/>
            <w:shd w:val="clear" w:color="auto" w:fill="BFBFBF" w:themeFill="background1" w:themeFillShade="BF"/>
            <w:tcPrChange w:id="673" w:author="Jiří Vojtěšek" w:date="2018-11-22T20:11:00Z">
              <w:tcPr>
                <w:tcW w:w="1134" w:type="dxa"/>
                <w:shd w:val="clear" w:color="auto" w:fill="BFBFBF" w:themeFill="background1" w:themeFillShade="BF"/>
              </w:tcPr>
            </w:tcPrChange>
          </w:tcPr>
          <w:p w14:paraId="0F986E2F" w14:textId="77777777" w:rsidR="00C30B72" w:rsidRPr="00AB670F" w:rsidRDefault="00C30B72" w:rsidP="004E7681">
            <w:pPr>
              <w:spacing w:before="40" w:after="40"/>
              <w:jc w:val="center"/>
              <w:rPr>
                <w:ins w:id="674" w:author="Jiří Vojtěšek" w:date="2018-11-19T21:17:00Z"/>
                <w:b/>
              </w:rPr>
            </w:pPr>
            <w:ins w:id="675" w:author="Jiří Vojtěšek" w:date="2018-11-19T21:17:00Z">
              <w:r w:rsidRPr="00653967">
                <w:rPr>
                  <w:b/>
                </w:rPr>
                <w:t>X</w:t>
              </w:r>
            </w:ins>
          </w:p>
        </w:tc>
        <w:tc>
          <w:tcPr>
            <w:tcW w:w="1843" w:type="dxa"/>
            <w:shd w:val="clear" w:color="auto" w:fill="auto"/>
            <w:vAlign w:val="center"/>
            <w:tcPrChange w:id="676" w:author="Jiří Vojtěšek" w:date="2018-11-22T20:11:00Z">
              <w:tcPr>
                <w:tcW w:w="1843" w:type="dxa"/>
                <w:shd w:val="clear" w:color="auto" w:fill="auto"/>
                <w:vAlign w:val="center"/>
              </w:tcPr>
            </w:tcPrChange>
          </w:tcPr>
          <w:p w14:paraId="65C7BFA3" w14:textId="77777777" w:rsidR="00C30B72" w:rsidRPr="00AB670F" w:rsidRDefault="00C30B72" w:rsidP="004E7681">
            <w:pPr>
              <w:spacing w:before="40" w:after="40"/>
              <w:jc w:val="center"/>
              <w:rPr>
                <w:ins w:id="677" w:author="Jiří Vojtěšek" w:date="2018-11-19T21:17:00Z"/>
                <w:b/>
              </w:rPr>
            </w:pPr>
          </w:p>
        </w:tc>
      </w:tr>
      <w:tr w:rsidR="00C30B72" w14:paraId="3B40F6F6" w14:textId="77777777" w:rsidTr="00C30B72">
        <w:trPr>
          <w:ins w:id="678" w:author="Jiří Vojtěšek" w:date="2018-11-19T21:17:00Z"/>
        </w:trPr>
        <w:tc>
          <w:tcPr>
            <w:tcW w:w="3294" w:type="dxa"/>
            <w:shd w:val="clear" w:color="auto" w:fill="auto"/>
            <w:tcPrChange w:id="679" w:author="Jiří Vojtěšek" w:date="2018-11-22T20:11:00Z">
              <w:tcPr>
                <w:tcW w:w="3294" w:type="dxa"/>
                <w:shd w:val="clear" w:color="auto" w:fill="auto"/>
              </w:tcPr>
            </w:tcPrChange>
          </w:tcPr>
          <w:p w14:paraId="66D5A066" w14:textId="77777777" w:rsidR="00C30B72" w:rsidRPr="00BC5CF3" w:rsidRDefault="00C30B72" w:rsidP="004E7681">
            <w:pPr>
              <w:spacing w:before="40" w:after="40"/>
              <w:jc w:val="left"/>
              <w:rPr>
                <w:ins w:id="680" w:author="Jiří Vojtěšek" w:date="2018-11-19T21:17:00Z"/>
                <w:b/>
              </w:rPr>
            </w:pPr>
            <w:ins w:id="681" w:author="Jiří Vojtěšek" w:date="2018-11-19T21:17:00Z">
              <w:r w:rsidRPr="00C42CAD">
                <w:lastRenderedPageBreak/>
                <w:t>Fyzika v bezpečnostních technologiích</w:t>
              </w:r>
            </w:ins>
          </w:p>
        </w:tc>
        <w:tc>
          <w:tcPr>
            <w:tcW w:w="801" w:type="dxa"/>
            <w:shd w:val="clear" w:color="auto" w:fill="auto"/>
            <w:tcPrChange w:id="682" w:author="Jiří Vojtěšek" w:date="2018-11-22T20:11:00Z">
              <w:tcPr>
                <w:tcW w:w="801" w:type="dxa"/>
                <w:shd w:val="clear" w:color="auto" w:fill="auto"/>
              </w:tcPr>
            </w:tcPrChange>
          </w:tcPr>
          <w:p w14:paraId="2C77485D" w14:textId="77777777" w:rsidR="00C30B72" w:rsidRPr="00BC5CF3" w:rsidRDefault="00C30B72" w:rsidP="004E7681">
            <w:pPr>
              <w:spacing w:before="40" w:after="40"/>
              <w:jc w:val="center"/>
              <w:rPr>
                <w:ins w:id="683" w:author="Jiří Vojtěšek" w:date="2018-11-19T21:17:00Z"/>
                <w:b/>
              </w:rPr>
            </w:pPr>
            <w:ins w:id="684" w:author="Jiří Vojtěšek" w:date="2018-11-19T21:17:00Z">
              <w:r w:rsidRPr="00C42CAD">
                <w:t>1</w:t>
              </w:r>
            </w:ins>
          </w:p>
        </w:tc>
        <w:tc>
          <w:tcPr>
            <w:tcW w:w="851" w:type="dxa"/>
            <w:shd w:val="clear" w:color="auto" w:fill="auto"/>
            <w:tcPrChange w:id="685" w:author="Jiří Vojtěšek" w:date="2018-11-22T20:11:00Z">
              <w:tcPr>
                <w:tcW w:w="851" w:type="dxa"/>
                <w:shd w:val="clear" w:color="auto" w:fill="auto"/>
              </w:tcPr>
            </w:tcPrChange>
          </w:tcPr>
          <w:p w14:paraId="771FF36B" w14:textId="77777777" w:rsidR="00C30B72" w:rsidRPr="00BC5CF3" w:rsidRDefault="00C30B72" w:rsidP="004E7681">
            <w:pPr>
              <w:spacing w:before="40" w:after="40"/>
              <w:jc w:val="center"/>
              <w:rPr>
                <w:ins w:id="686" w:author="Jiří Vojtěšek" w:date="2018-11-19T21:17:00Z"/>
                <w:b/>
              </w:rPr>
            </w:pPr>
            <w:ins w:id="687" w:author="Jiří Vojtěšek" w:date="2018-11-19T21:17:00Z">
              <w:r w:rsidRPr="00C42CAD">
                <w:t>Z</w:t>
              </w:r>
            </w:ins>
          </w:p>
        </w:tc>
        <w:tc>
          <w:tcPr>
            <w:tcW w:w="1608" w:type="dxa"/>
            <w:shd w:val="clear" w:color="auto" w:fill="BFBFBF" w:themeFill="background1" w:themeFillShade="BF"/>
            <w:tcPrChange w:id="688" w:author="Jiří Vojtěšek" w:date="2018-11-22T20:11:00Z">
              <w:tcPr>
                <w:tcW w:w="1134" w:type="dxa"/>
                <w:shd w:val="clear" w:color="auto" w:fill="BFBFBF" w:themeFill="background1" w:themeFillShade="BF"/>
              </w:tcPr>
            </w:tcPrChange>
          </w:tcPr>
          <w:p w14:paraId="30465107" w14:textId="77777777" w:rsidR="00C30B72" w:rsidRPr="00AB670F" w:rsidRDefault="00C30B72" w:rsidP="004E7681">
            <w:pPr>
              <w:spacing w:before="40" w:after="40"/>
              <w:jc w:val="center"/>
              <w:rPr>
                <w:ins w:id="689" w:author="Jiří Vojtěšek" w:date="2018-11-19T21:17:00Z"/>
                <w:b/>
              </w:rPr>
            </w:pPr>
            <w:ins w:id="690" w:author="Jiří Vojtěšek" w:date="2018-11-19T21:17:00Z">
              <w:r w:rsidRPr="00653967">
                <w:rPr>
                  <w:b/>
                </w:rPr>
                <w:t>X</w:t>
              </w:r>
            </w:ins>
          </w:p>
        </w:tc>
        <w:tc>
          <w:tcPr>
            <w:tcW w:w="1843" w:type="dxa"/>
            <w:shd w:val="clear" w:color="auto" w:fill="auto"/>
            <w:vAlign w:val="center"/>
            <w:tcPrChange w:id="691" w:author="Jiří Vojtěšek" w:date="2018-11-22T20:11:00Z">
              <w:tcPr>
                <w:tcW w:w="1843" w:type="dxa"/>
                <w:shd w:val="clear" w:color="auto" w:fill="auto"/>
                <w:vAlign w:val="center"/>
              </w:tcPr>
            </w:tcPrChange>
          </w:tcPr>
          <w:p w14:paraId="149F3856" w14:textId="77777777" w:rsidR="00C30B72" w:rsidRPr="00AB670F" w:rsidRDefault="00C30B72" w:rsidP="004E7681">
            <w:pPr>
              <w:spacing w:before="40" w:after="40"/>
              <w:jc w:val="center"/>
              <w:rPr>
                <w:ins w:id="692" w:author="Jiří Vojtěšek" w:date="2018-11-19T21:17:00Z"/>
                <w:b/>
              </w:rPr>
            </w:pPr>
          </w:p>
        </w:tc>
      </w:tr>
      <w:tr w:rsidR="00C30B72" w14:paraId="54AAD81D" w14:textId="77777777" w:rsidTr="00C30B72">
        <w:trPr>
          <w:ins w:id="693" w:author="Jiří Vojtěšek" w:date="2018-11-19T21:17:00Z"/>
        </w:trPr>
        <w:tc>
          <w:tcPr>
            <w:tcW w:w="3294" w:type="dxa"/>
            <w:shd w:val="clear" w:color="auto" w:fill="auto"/>
            <w:tcPrChange w:id="694" w:author="Jiří Vojtěšek" w:date="2018-11-22T20:11:00Z">
              <w:tcPr>
                <w:tcW w:w="3294" w:type="dxa"/>
                <w:shd w:val="clear" w:color="auto" w:fill="auto"/>
              </w:tcPr>
            </w:tcPrChange>
          </w:tcPr>
          <w:p w14:paraId="464F0C4A" w14:textId="77777777" w:rsidR="00C30B72" w:rsidRPr="00BC5CF3" w:rsidRDefault="00C30B72" w:rsidP="004E7681">
            <w:pPr>
              <w:spacing w:before="40" w:after="40"/>
              <w:jc w:val="left"/>
              <w:rPr>
                <w:ins w:id="695" w:author="Jiří Vojtěšek" w:date="2018-11-19T21:17:00Z"/>
                <w:b/>
              </w:rPr>
            </w:pPr>
            <w:ins w:id="696" w:author="Jiří Vojtěšek" w:date="2018-11-19T21:17:00Z">
              <w:r w:rsidRPr="00C42CAD">
                <w:t>Hardware a operační systémy</w:t>
              </w:r>
            </w:ins>
          </w:p>
        </w:tc>
        <w:tc>
          <w:tcPr>
            <w:tcW w:w="801" w:type="dxa"/>
            <w:shd w:val="clear" w:color="auto" w:fill="auto"/>
            <w:tcPrChange w:id="697" w:author="Jiří Vojtěšek" w:date="2018-11-22T20:11:00Z">
              <w:tcPr>
                <w:tcW w:w="801" w:type="dxa"/>
                <w:shd w:val="clear" w:color="auto" w:fill="auto"/>
              </w:tcPr>
            </w:tcPrChange>
          </w:tcPr>
          <w:p w14:paraId="61975350" w14:textId="77777777" w:rsidR="00C30B72" w:rsidRPr="00BC5CF3" w:rsidRDefault="00C30B72" w:rsidP="004E7681">
            <w:pPr>
              <w:spacing w:before="40" w:after="40"/>
              <w:jc w:val="center"/>
              <w:rPr>
                <w:ins w:id="698" w:author="Jiří Vojtěšek" w:date="2018-11-19T21:17:00Z"/>
                <w:b/>
              </w:rPr>
            </w:pPr>
            <w:ins w:id="699" w:author="Jiří Vojtěšek" w:date="2018-11-19T21:17:00Z">
              <w:r w:rsidRPr="00C42CAD">
                <w:t>2</w:t>
              </w:r>
            </w:ins>
          </w:p>
        </w:tc>
        <w:tc>
          <w:tcPr>
            <w:tcW w:w="851" w:type="dxa"/>
            <w:shd w:val="clear" w:color="auto" w:fill="auto"/>
            <w:tcPrChange w:id="700" w:author="Jiří Vojtěšek" w:date="2018-11-22T20:11:00Z">
              <w:tcPr>
                <w:tcW w:w="851" w:type="dxa"/>
                <w:shd w:val="clear" w:color="auto" w:fill="auto"/>
              </w:tcPr>
            </w:tcPrChange>
          </w:tcPr>
          <w:p w14:paraId="05641B81" w14:textId="77777777" w:rsidR="00C30B72" w:rsidRPr="00BC5CF3" w:rsidRDefault="00C30B72" w:rsidP="004E7681">
            <w:pPr>
              <w:spacing w:before="40" w:after="40"/>
              <w:jc w:val="center"/>
              <w:rPr>
                <w:ins w:id="701" w:author="Jiří Vojtěšek" w:date="2018-11-19T21:17:00Z"/>
                <w:b/>
              </w:rPr>
            </w:pPr>
            <w:ins w:id="702" w:author="Jiří Vojtěšek" w:date="2018-11-19T21:17:00Z">
              <w:r w:rsidRPr="00C42CAD">
                <w:t>Z</w:t>
              </w:r>
            </w:ins>
          </w:p>
        </w:tc>
        <w:tc>
          <w:tcPr>
            <w:tcW w:w="1608" w:type="dxa"/>
            <w:shd w:val="clear" w:color="auto" w:fill="BFBFBF" w:themeFill="background1" w:themeFillShade="BF"/>
            <w:tcPrChange w:id="703" w:author="Jiří Vojtěšek" w:date="2018-11-22T20:11:00Z">
              <w:tcPr>
                <w:tcW w:w="1134" w:type="dxa"/>
                <w:shd w:val="clear" w:color="auto" w:fill="BFBFBF" w:themeFill="background1" w:themeFillShade="BF"/>
              </w:tcPr>
            </w:tcPrChange>
          </w:tcPr>
          <w:p w14:paraId="7CC8D50E" w14:textId="77777777" w:rsidR="00C30B72" w:rsidRPr="00AB670F" w:rsidRDefault="00C30B72" w:rsidP="004E7681">
            <w:pPr>
              <w:spacing w:before="40" w:after="40"/>
              <w:jc w:val="center"/>
              <w:rPr>
                <w:ins w:id="704" w:author="Jiří Vojtěšek" w:date="2018-11-19T21:17:00Z"/>
                <w:b/>
              </w:rPr>
            </w:pPr>
            <w:ins w:id="705" w:author="Jiří Vojtěšek" w:date="2018-11-19T21:17:00Z">
              <w:r w:rsidRPr="00653967">
                <w:rPr>
                  <w:b/>
                </w:rPr>
                <w:t>X</w:t>
              </w:r>
            </w:ins>
          </w:p>
        </w:tc>
        <w:tc>
          <w:tcPr>
            <w:tcW w:w="1843" w:type="dxa"/>
            <w:shd w:val="clear" w:color="auto" w:fill="auto"/>
            <w:vAlign w:val="center"/>
            <w:tcPrChange w:id="706" w:author="Jiří Vojtěšek" w:date="2018-11-22T20:11:00Z">
              <w:tcPr>
                <w:tcW w:w="1843" w:type="dxa"/>
                <w:shd w:val="clear" w:color="auto" w:fill="auto"/>
                <w:vAlign w:val="center"/>
              </w:tcPr>
            </w:tcPrChange>
          </w:tcPr>
          <w:p w14:paraId="3FA26934" w14:textId="77777777" w:rsidR="00C30B72" w:rsidRPr="00AB670F" w:rsidRDefault="00C30B72" w:rsidP="004E7681">
            <w:pPr>
              <w:spacing w:before="40" w:after="40"/>
              <w:jc w:val="center"/>
              <w:rPr>
                <w:ins w:id="707" w:author="Jiří Vojtěšek" w:date="2018-11-19T21:17:00Z"/>
                <w:b/>
              </w:rPr>
            </w:pPr>
          </w:p>
        </w:tc>
      </w:tr>
      <w:tr w:rsidR="00C30B72" w14:paraId="0ABB89E0" w14:textId="77777777" w:rsidTr="00C30B72">
        <w:trPr>
          <w:ins w:id="708" w:author="Jiří Vojtěšek" w:date="2018-11-19T21:17:00Z"/>
        </w:trPr>
        <w:tc>
          <w:tcPr>
            <w:tcW w:w="3294" w:type="dxa"/>
            <w:shd w:val="clear" w:color="auto" w:fill="auto"/>
            <w:tcPrChange w:id="709" w:author="Jiří Vojtěšek" w:date="2018-11-22T20:11:00Z">
              <w:tcPr>
                <w:tcW w:w="3294" w:type="dxa"/>
                <w:shd w:val="clear" w:color="auto" w:fill="auto"/>
              </w:tcPr>
            </w:tcPrChange>
          </w:tcPr>
          <w:p w14:paraId="3931C3C7" w14:textId="77777777" w:rsidR="00C30B72" w:rsidRPr="00BC5CF3" w:rsidRDefault="00C30B72" w:rsidP="004E7681">
            <w:pPr>
              <w:spacing w:before="40" w:after="40"/>
              <w:jc w:val="left"/>
              <w:rPr>
                <w:ins w:id="710" w:author="Jiří Vojtěšek" w:date="2018-11-19T21:17:00Z"/>
                <w:b/>
              </w:rPr>
            </w:pPr>
            <w:ins w:id="711" w:author="Jiří Vojtěšek" w:date="2018-11-19T21:17:00Z">
              <w:r w:rsidRPr="00C42CAD">
                <w:t>Instrumentace a měření</w:t>
              </w:r>
            </w:ins>
          </w:p>
        </w:tc>
        <w:tc>
          <w:tcPr>
            <w:tcW w:w="801" w:type="dxa"/>
            <w:shd w:val="clear" w:color="auto" w:fill="auto"/>
            <w:tcPrChange w:id="712" w:author="Jiří Vojtěšek" w:date="2018-11-22T20:11:00Z">
              <w:tcPr>
                <w:tcW w:w="801" w:type="dxa"/>
                <w:shd w:val="clear" w:color="auto" w:fill="auto"/>
              </w:tcPr>
            </w:tcPrChange>
          </w:tcPr>
          <w:p w14:paraId="45306AB5" w14:textId="77777777" w:rsidR="00C30B72" w:rsidRPr="00BC5CF3" w:rsidRDefault="00C30B72" w:rsidP="004E7681">
            <w:pPr>
              <w:spacing w:before="40" w:after="40"/>
              <w:jc w:val="center"/>
              <w:rPr>
                <w:ins w:id="713" w:author="Jiří Vojtěšek" w:date="2018-11-19T21:17:00Z"/>
                <w:b/>
              </w:rPr>
            </w:pPr>
            <w:ins w:id="714" w:author="Jiří Vojtěšek" w:date="2018-11-19T21:17:00Z">
              <w:r w:rsidRPr="00C42CAD">
                <w:t>2</w:t>
              </w:r>
            </w:ins>
          </w:p>
        </w:tc>
        <w:tc>
          <w:tcPr>
            <w:tcW w:w="851" w:type="dxa"/>
            <w:shd w:val="clear" w:color="auto" w:fill="auto"/>
            <w:tcPrChange w:id="715" w:author="Jiří Vojtěšek" w:date="2018-11-22T20:11:00Z">
              <w:tcPr>
                <w:tcW w:w="851" w:type="dxa"/>
                <w:shd w:val="clear" w:color="auto" w:fill="auto"/>
              </w:tcPr>
            </w:tcPrChange>
          </w:tcPr>
          <w:p w14:paraId="6D7A6B2E" w14:textId="77777777" w:rsidR="00C30B72" w:rsidRPr="00BC5CF3" w:rsidRDefault="00C30B72" w:rsidP="004E7681">
            <w:pPr>
              <w:spacing w:before="40" w:after="40"/>
              <w:jc w:val="center"/>
              <w:rPr>
                <w:ins w:id="716" w:author="Jiří Vojtěšek" w:date="2018-11-19T21:17:00Z"/>
                <w:b/>
              </w:rPr>
            </w:pPr>
            <w:ins w:id="717" w:author="Jiří Vojtěšek" w:date="2018-11-19T21:17:00Z">
              <w:r w:rsidRPr="00C42CAD">
                <w:t>Z</w:t>
              </w:r>
            </w:ins>
          </w:p>
        </w:tc>
        <w:tc>
          <w:tcPr>
            <w:tcW w:w="1608" w:type="dxa"/>
            <w:shd w:val="clear" w:color="auto" w:fill="BFBFBF" w:themeFill="background1" w:themeFillShade="BF"/>
            <w:tcPrChange w:id="718" w:author="Jiří Vojtěšek" w:date="2018-11-22T20:11:00Z">
              <w:tcPr>
                <w:tcW w:w="1134" w:type="dxa"/>
                <w:shd w:val="clear" w:color="auto" w:fill="BFBFBF" w:themeFill="background1" w:themeFillShade="BF"/>
              </w:tcPr>
            </w:tcPrChange>
          </w:tcPr>
          <w:p w14:paraId="106A393E" w14:textId="77777777" w:rsidR="00C30B72" w:rsidRPr="00AB670F" w:rsidRDefault="00C30B72" w:rsidP="004E7681">
            <w:pPr>
              <w:spacing w:before="40" w:after="40"/>
              <w:jc w:val="center"/>
              <w:rPr>
                <w:ins w:id="719" w:author="Jiří Vojtěšek" w:date="2018-11-19T21:17:00Z"/>
                <w:b/>
              </w:rPr>
            </w:pPr>
            <w:ins w:id="720" w:author="Jiří Vojtěšek" w:date="2018-11-19T21:17:00Z">
              <w:r w:rsidRPr="00653967">
                <w:rPr>
                  <w:b/>
                </w:rPr>
                <w:t>X</w:t>
              </w:r>
            </w:ins>
          </w:p>
        </w:tc>
        <w:tc>
          <w:tcPr>
            <w:tcW w:w="1843" w:type="dxa"/>
            <w:shd w:val="clear" w:color="auto" w:fill="auto"/>
            <w:vAlign w:val="center"/>
            <w:tcPrChange w:id="721" w:author="Jiří Vojtěšek" w:date="2018-11-22T20:11:00Z">
              <w:tcPr>
                <w:tcW w:w="1843" w:type="dxa"/>
                <w:shd w:val="clear" w:color="auto" w:fill="auto"/>
                <w:vAlign w:val="center"/>
              </w:tcPr>
            </w:tcPrChange>
          </w:tcPr>
          <w:p w14:paraId="5622A908" w14:textId="77777777" w:rsidR="00C30B72" w:rsidRPr="00AB670F" w:rsidRDefault="00C30B72" w:rsidP="004E7681">
            <w:pPr>
              <w:spacing w:before="40" w:after="40"/>
              <w:jc w:val="center"/>
              <w:rPr>
                <w:ins w:id="722" w:author="Jiří Vojtěšek" w:date="2018-11-19T21:17:00Z"/>
                <w:b/>
              </w:rPr>
            </w:pPr>
          </w:p>
        </w:tc>
      </w:tr>
      <w:tr w:rsidR="00C30B72" w14:paraId="7A3A94B7" w14:textId="77777777" w:rsidTr="00C30B72">
        <w:trPr>
          <w:ins w:id="723" w:author="Jiří Vojtěšek" w:date="2018-11-19T21:17:00Z"/>
        </w:trPr>
        <w:tc>
          <w:tcPr>
            <w:tcW w:w="3294" w:type="dxa"/>
            <w:shd w:val="clear" w:color="auto" w:fill="auto"/>
            <w:tcPrChange w:id="724" w:author="Jiří Vojtěšek" w:date="2018-11-22T20:11:00Z">
              <w:tcPr>
                <w:tcW w:w="3294" w:type="dxa"/>
                <w:shd w:val="clear" w:color="auto" w:fill="auto"/>
              </w:tcPr>
            </w:tcPrChange>
          </w:tcPr>
          <w:p w14:paraId="57A5146A" w14:textId="77777777" w:rsidR="00C30B72" w:rsidRPr="00BC5CF3" w:rsidRDefault="00C30B72" w:rsidP="004E7681">
            <w:pPr>
              <w:spacing w:before="40" w:after="40"/>
              <w:jc w:val="left"/>
              <w:rPr>
                <w:ins w:id="725" w:author="Jiří Vojtěšek" w:date="2018-11-19T21:17:00Z"/>
                <w:b/>
              </w:rPr>
            </w:pPr>
            <w:ins w:id="726" w:author="Jiří Vojtěšek" w:date="2018-11-19T21:17:00Z">
              <w:r w:rsidRPr="00C42CAD">
                <w:t>Inženýrská grafika</w:t>
              </w:r>
            </w:ins>
          </w:p>
        </w:tc>
        <w:tc>
          <w:tcPr>
            <w:tcW w:w="801" w:type="dxa"/>
            <w:shd w:val="clear" w:color="auto" w:fill="auto"/>
            <w:tcPrChange w:id="727" w:author="Jiří Vojtěšek" w:date="2018-11-22T20:11:00Z">
              <w:tcPr>
                <w:tcW w:w="801" w:type="dxa"/>
                <w:shd w:val="clear" w:color="auto" w:fill="auto"/>
              </w:tcPr>
            </w:tcPrChange>
          </w:tcPr>
          <w:p w14:paraId="730D0FA1" w14:textId="77777777" w:rsidR="00C30B72" w:rsidRPr="00BC5CF3" w:rsidRDefault="00C30B72" w:rsidP="004E7681">
            <w:pPr>
              <w:spacing w:before="40" w:after="40"/>
              <w:jc w:val="center"/>
              <w:rPr>
                <w:ins w:id="728" w:author="Jiří Vojtěšek" w:date="2018-11-19T21:17:00Z"/>
                <w:b/>
              </w:rPr>
            </w:pPr>
            <w:ins w:id="729" w:author="Jiří Vojtěšek" w:date="2018-11-19T21:17:00Z">
              <w:r w:rsidRPr="00C42CAD">
                <w:t>3</w:t>
              </w:r>
            </w:ins>
          </w:p>
        </w:tc>
        <w:tc>
          <w:tcPr>
            <w:tcW w:w="851" w:type="dxa"/>
            <w:shd w:val="clear" w:color="auto" w:fill="auto"/>
            <w:tcPrChange w:id="730" w:author="Jiří Vojtěšek" w:date="2018-11-22T20:11:00Z">
              <w:tcPr>
                <w:tcW w:w="851" w:type="dxa"/>
                <w:shd w:val="clear" w:color="auto" w:fill="auto"/>
              </w:tcPr>
            </w:tcPrChange>
          </w:tcPr>
          <w:p w14:paraId="571D8D9F" w14:textId="77777777" w:rsidR="00C30B72" w:rsidRPr="00BC5CF3" w:rsidRDefault="00C30B72" w:rsidP="004E7681">
            <w:pPr>
              <w:spacing w:before="40" w:after="40"/>
              <w:jc w:val="center"/>
              <w:rPr>
                <w:ins w:id="731" w:author="Jiří Vojtěšek" w:date="2018-11-19T21:17:00Z"/>
                <w:b/>
              </w:rPr>
            </w:pPr>
            <w:ins w:id="732" w:author="Jiří Vojtěšek" w:date="2018-11-19T21:17:00Z">
              <w:r w:rsidRPr="00C42CAD">
                <w:t>Z</w:t>
              </w:r>
            </w:ins>
          </w:p>
        </w:tc>
        <w:tc>
          <w:tcPr>
            <w:tcW w:w="1608" w:type="dxa"/>
            <w:shd w:val="clear" w:color="auto" w:fill="BFBFBF" w:themeFill="background1" w:themeFillShade="BF"/>
            <w:tcPrChange w:id="733" w:author="Jiří Vojtěšek" w:date="2018-11-22T20:11:00Z">
              <w:tcPr>
                <w:tcW w:w="1134" w:type="dxa"/>
                <w:shd w:val="clear" w:color="auto" w:fill="BFBFBF" w:themeFill="background1" w:themeFillShade="BF"/>
              </w:tcPr>
            </w:tcPrChange>
          </w:tcPr>
          <w:p w14:paraId="53E46E71" w14:textId="77777777" w:rsidR="00C30B72" w:rsidRPr="00AB670F" w:rsidRDefault="00C30B72" w:rsidP="004E7681">
            <w:pPr>
              <w:spacing w:before="40" w:after="40"/>
              <w:jc w:val="center"/>
              <w:rPr>
                <w:ins w:id="734" w:author="Jiří Vojtěšek" w:date="2018-11-19T21:17:00Z"/>
                <w:b/>
              </w:rPr>
            </w:pPr>
            <w:ins w:id="735" w:author="Jiří Vojtěšek" w:date="2018-11-19T21:17:00Z">
              <w:r w:rsidRPr="00653967">
                <w:rPr>
                  <w:b/>
                </w:rPr>
                <w:t>X</w:t>
              </w:r>
            </w:ins>
          </w:p>
        </w:tc>
        <w:tc>
          <w:tcPr>
            <w:tcW w:w="1843" w:type="dxa"/>
            <w:shd w:val="clear" w:color="auto" w:fill="auto"/>
            <w:vAlign w:val="center"/>
            <w:tcPrChange w:id="736" w:author="Jiří Vojtěšek" w:date="2018-11-22T20:11:00Z">
              <w:tcPr>
                <w:tcW w:w="1843" w:type="dxa"/>
                <w:shd w:val="clear" w:color="auto" w:fill="auto"/>
                <w:vAlign w:val="center"/>
              </w:tcPr>
            </w:tcPrChange>
          </w:tcPr>
          <w:p w14:paraId="7D6DD969" w14:textId="77777777" w:rsidR="00C30B72" w:rsidRPr="00AB670F" w:rsidRDefault="00C30B72" w:rsidP="004E7681">
            <w:pPr>
              <w:spacing w:before="40" w:after="40"/>
              <w:jc w:val="center"/>
              <w:rPr>
                <w:ins w:id="737" w:author="Jiří Vojtěšek" w:date="2018-11-19T21:17:00Z"/>
                <w:b/>
              </w:rPr>
            </w:pPr>
          </w:p>
        </w:tc>
      </w:tr>
      <w:tr w:rsidR="00C30B72" w14:paraId="5B403927" w14:textId="77777777" w:rsidTr="00C30B72">
        <w:trPr>
          <w:ins w:id="738" w:author="Jiří Vojtěšek" w:date="2018-11-19T21:17:00Z"/>
        </w:trPr>
        <w:tc>
          <w:tcPr>
            <w:tcW w:w="3294" w:type="dxa"/>
            <w:shd w:val="clear" w:color="auto" w:fill="auto"/>
            <w:tcPrChange w:id="739" w:author="Jiří Vojtěšek" w:date="2018-11-22T20:11:00Z">
              <w:tcPr>
                <w:tcW w:w="3294" w:type="dxa"/>
                <w:shd w:val="clear" w:color="auto" w:fill="auto"/>
              </w:tcPr>
            </w:tcPrChange>
          </w:tcPr>
          <w:p w14:paraId="34682F2F" w14:textId="77777777" w:rsidR="00C30B72" w:rsidRPr="00BC5CF3" w:rsidRDefault="00C30B72" w:rsidP="004E7681">
            <w:pPr>
              <w:spacing w:before="40" w:after="40"/>
              <w:jc w:val="left"/>
              <w:rPr>
                <w:ins w:id="740" w:author="Jiří Vojtěšek" w:date="2018-11-19T21:17:00Z"/>
                <w:b/>
              </w:rPr>
            </w:pPr>
            <w:ins w:id="741" w:author="Jiří Vojtěšek" w:date="2018-11-19T21:17:00Z">
              <w:r w:rsidRPr="00C42CAD">
                <w:t>Kriminalistické technologie a systémy</w:t>
              </w:r>
            </w:ins>
          </w:p>
        </w:tc>
        <w:tc>
          <w:tcPr>
            <w:tcW w:w="801" w:type="dxa"/>
            <w:shd w:val="clear" w:color="auto" w:fill="auto"/>
            <w:tcPrChange w:id="742" w:author="Jiří Vojtěšek" w:date="2018-11-22T20:11:00Z">
              <w:tcPr>
                <w:tcW w:w="801" w:type="dxa"/>
                <w:shd w:val="clear" w:color="auto" w:fill="auto"/>
              </w:tcPr>
            </w:tcPrChange>
          </w:tcPr>
          <w:p w14:paraId="1BE6FDE9" w14:textId="77777777" w:rsidR="00C30B72" w:rsidRPr="00BC5CF3" w:rsidRDefault="00C30B72" w:rsidP="004E7681">
            <w:pPr>
              <w:spacing w:before="40" w:after="40"/>
              <w:jc w:val="center"/>
              <w:rPr>
                <w:ins w:id="743" w:author="Jiří Vojtěšek" w:date="2018-11-19T21:17:00Z"/>
                <w:b/>
              </w:rPr>
            </w:pPr>
            <w:ins w:id="744" w:author="Jiří Vojtěšek" w:date="2018-11-19T21:17:00Z">
              <w:r w:rsidRPr="00C42CAD">
                <w:t>2</w:t>
              </w:r>
            </w:ins>
          </w:p>
        </w:tc>
        <w:tc>
          <w:tcPr>
            <w:tcW w:w="851" w:type="dxa"/>
            <w:shd w:val="clear" w:color="auto" w:fill="auto"/>
            <w:tcPrChange w:id="745" w:author="Jiří Vojtěšek" w:date="2018-11-22T20:11:00Z">
              <w:tcPr>
                <w:tcW w:w="851" w:type="dxa"/>
                <w:shd w:val="clear" w:color="auto" w:fill="auto"/>
              </w:tcPr>
            </w:tcPrChange>
          </w:tcPr>
          <w:p w14:paraId="07A79356" w14:textId="77777777" w:rsidR="00C30B72" w:rsidRPr="00BC5CF3" w:rsidRDefault="00C30B72" w:rsidP="004E7681">
            <w:pPr>
              <w:spacing w:before="40" w:after="40"/>
              <w:jc w:val="center"/>
              <w:rPr>
                <w:ins w:id="746" w:author="Jiří Vojtěšek" w:date="2018-11-19T21:17:00Z"/>
                <w:b/>
              </w:rPr>
            </w:pPr>
            <w:ins w:id="747" w:author="Jiří Vojtěšek" w:date="2018-11-19T21:17:00Z">
              <w:r w:rsidRPr="00C42CAD">
                <w:t>L</w:t>
              </w:r>
            </w:ins>
          </w:p>
        </w:tc>
        <w:tc>
          <w:tcPr>
            <w:tcW w:w="1608" w:type="dxa"/>
            <w:shd w:val="clear" w:color="auto" w:fill="BFBFBF" w:themeFill="background1" w:themeFillShade="BF"/>
            <w:tcPrChange w:id="748" w:author="Jiří Vojtěšek" w:date="2018-11-22T20:11:00Z">
              <w:tcPr>
                <w:tcW w:w="1134" w:type="dxa"/>
                <w:shd w:val="clear" w:color="auto" w:fill="BFBFBF" w:themeFill="background1" w:themeFillShade="BF"/>
              </w:tcPr>
            </w:tcPrChange>
          </w:tcPr>
          <w:p w14:paraId="2915F365" w14:textId="77777777" w:rsidR="00C30B72" w:rsidRPr="00AB670F" w:rsidRDefault="00C30B72" w:rsidP="004E7681">
            <w:pPr>
              <w:spacing w:before="40" w:after="40"/>
              <w:jc w:val="center"/>
              <w:rPr>
                <w:ins w:id="749" w:author="Jiří Vojtěšek" w:date="2018-11-19T21:17:00Z"/>
                <w:b/>
              </w:rPr>
            </w:pPr>
            <w:ins w:id="750" w:author="Jiří Vojtěšek" w:date="2018-11-19T21:17:00Z">
              <w:r w:rsidRPr="00653967">
                <w:rPr>
                  <w:b/>
                </w:rPr>
                <w:t>X</w:t>
              </w:r>
            </w:ins>
          </w:p>
        </w:tc>
        <w:tc>
          <w:tcPr>
            <w:tcW w:w="1843" w:type="dxa"/>
            <w:shd w:val="clear" w:color="auto" w:fill="auto"/>
            <w:vAlign w:val="center"/>
            <w:tcPrChange w:id="751" w:author="Jiří Vojtěšek" w:date="2018-11-22T20:11:00Z">
              <w:tcPr>
                <w:tcW w:w="1843" w:type="dxa"/>
                <w:shd w:val="clear" w:color="auto" w:fill="auto"/>
                <w:vAlign w:val="center"/>
              </w:tcPr>
            </w:tcPrChange>
          </w:tcPr>
          <w:p w14:paraId="4A272842" w14:textId="77777777" w:rsidR="00C30B72" w:rsidRPr="00AB670F" w:rsidRDefault="00C30B72" w:rsidP="004E7681">
            <w:pPr>
              <w:spacing w:before="40" w:after="40"/>
              <w:jc w:val="center"/>
              <w:rPr>
                <w:ins w:id="752" w:author="Jiří Vojtěšek" w:date="2018-11-19T21:17:00Z"/>
                <w:b/>
              </w:rPr>
            </w:pPr>
          </w:p>
        </w:tc>
      </w:tr>
      <w:tr w:rsidR="00C30B72" w14:paraId="5C751253" w14:textId="77777777" w:rsidTr="00C30B72">
        <w:trPr>
          <w:ins w:id="753" w:author="Jiří Vojtěšek" w:date="2018-11-19T21:17:00Z"/>
        </w:trPr>
        <w:tc>
          <w:tcPr>
            <w:tcW w:w="3294" w:type="dxa"/>
            <w:shd w:val="clear" w:color="auto" w:fill="auto"/>
            <w:tcPrChange w:id="754" w:author="Jiří Vojtěšek" w:date="2018-11-22T20:11:00Z">
              <w:tcPr>
                <w:tcW w:w="3294" w:type="dxa"/>
                <w:shd w:val="clear" w:color="auto" w:fill="auto"/>
              </w:tcPr>
            </w:tcPrChange>
          </w:tcPr>
          <w:p w14:paraId="49DD6A74" w14:textId="77777777" w:rsidR="00C30B72" w:rsidRPr="00BC5CF3" w:rsidRDefault="00C30B72" w:rsidP="004E7681">
            <w:pPr>
              <w:spacing w:before="40" w:after="40"/>
              <w:jc w:val="left"/>
              <w:rPr>
                <w:ins w:id="755" w:author="Jiří Vojtěšek" w:date="2018-11-19T21:17:00Z"/>
                <w:b/>
              </w:rPr>
            </w:pPr>
            <w:ins w:id="756" w:author="Jiří Vojtěšek" w:date="2018-11-19T21:17:00Z">
              <w:r w:rsidRPr="00C42CAD">
                <w:t>Krizové plánování a řízení</w:t>
              </w:r>
            </w:ins>
          </w:p>
        </w:tc>
        <w:tc>
          <w:tcPr>
            <w:tcW w:w="801" w:type="dxa"/>
            <w:shd w:val="clear" w:color="auto" w:fill="auto"/>
            <w:tcPrChange w:id="757" w:author="Jiří Vojtěšek" w:date="2018-11-22T20:11:00Z">
              <w:tcPr>
                <w:tcW w:w="801" w:type="dxa"/>
                <w:shd w:val="clear" w:color="auto" w:fill="auto"/>
              </w:tcPr>
            </w:tcPrChange>
          </w:tcPr>
          <w:p w14:paraId="4E49C373" w14:textId="77777777" w:rsidR="00C30B72" w:rsidRPr="00BC5CF3" w:rsidRDefault="00C30B72" w:rsidP="004E7681">
            <w:pPr>
              <w:spacing w:before="40" w:after="40"/>
              <w:jc w:val="center"/>
              <w:rPr>
                <w:ins w:id="758" w:author="Jiří Vojtěšek" w:date="2018-11-19T21:17:00Z"/>
                <w:b/>
              </w:rPr>
            </w:pPr>
            <w:ins w:id="759" w:author="Jiří Vojtěšek" w:date="2018-11-19T21:17:00Z">
              <w:r w:rsidRPr="00C42CAD">
                <w:t>2</w:t>
              </w:r>
            </w:ins>
          </w:p>
        </w:tc>
        <w:tc>
          <w:tcPr>
            <w:tcW w:w="851" w:type="dxa"/>
            <w:shd w:val="clear" w:color="auto" w:fill="auto"/>
            <w:tcPrChange w:id="760" w:author="Jiří Vojtěšek" w:date="2018-11-22T20:11:00Z">
              <w:tcPr>
                <w:tcW w:w="851" w:type="dxa"/>
                <w:shd w:val="clear" w:color="auto" w:fill="auto"/>
              </w:tcPr>
            </w:tcPrChange>
          </w:tcPr>
          <w:p w14:paraId="7EDBEE69" w14:textId="77777777" w:rsidR="00C30B72" w:rsidRPr="00BC5CF3" w:rsidRDefault="00C30B72" w:rsidP="004E7681">
            <w:pPr>
              <w:spacing w:before="40" w:after="40"/>
              <w:jc w:val="center"/>
              <w:rPr>
                <w:ins w:id="761" w:author="Jiří Vojtěšek" w:date="2018-11-19T21:17:00Z"/>
                <w:b/>
              </w:rPr>
            </w:pPr>
            <w:ins w:id="762" w:author="Jiří Vojtěšek" w:date="2018-11-19T21:17:00Z">
              <w:r w:rsidRPr="00C42CAD">
                <w:t>L</w:t>
              </w:r>
            </w:ins>
          </w:p>
        </w:tc>
        <w:tc>
          <w:tcPr>
            <w:tcW w:w="1608" w:type="dxa"/>
            <w:shd w:val="clear" w:color="auto" w:fill="BFBFBF" w:themeFill="background1" w:themeFillShade="BF"/>
            <w:tcPrChange w:id="763" w:author="Jiří Vojtěšek" w:date="2018-11-22T20:11:00Z">
              <w:tcPr>
                <w:tcW w:w="1134" w:type="dxa"/>
                <w:shd w:val="clear" w:color="auto" w:fill="BFBFBF" w:themeFill="background1" w:themeFillShade="BF"/>
              </w:tcPr>
            </w:tcPrChange>
          </w:tcPr>
          <w:p w14:paraId="44ADE874" w14:textId="77777777" w:rsidR="00C30B72" w:rsidRPr="00AB670F" w:rsidRDefault="00C30B72" w:rsidP="004E7681">
            <w:pPr>
              <w:spacing w:before="40" w:after="40"/>
              <w:jc w:val="center"/>
              <w:rPr>
                <w:ins w:id="764" w:author="Jiří Vojtěšek" w:date="2018-11-19T21:17:00Z"/>
                <w:b/>
              </w:rPr>
            </w:pPr>
            <w:ins w:id="765" w:author="Jiří Vojtěšek" w:date="2018-11-19T21:17:00Z">
              <w:r w:rsidRPr="00653967">
                <w:rPr>
                  <w:b/>
                </w:rPr>
                <w:t>X</w:t>
              </w:r>
            </w:ins>
          </w:p>
        </w:tc>
        <w:tc>
          <w:tcPr>
            <w:tcW w:w="1843" w:type="dxa"/>
            <w:shd w:val="clear" w:color="auto" w:fill="auto"/>
            <w:vAlign w:val="center"/>
            <w:tcPrChange w:id="766" w:author="Jiří Vojtěšek" w:date="2018-11-22T20:11:00Z">
              <w:tcPr>
                <w:tcW w:w="1843" w:type="dxa"/>
                <w:shd w:val="clear" w:color="auto" w:fill="auto"/>
                <w:vAlign w:val="center"/>
              </w:tcPr>
            </w:tcPrChange>
          </w:tcPr>
          <w:p w14:paraId="5EBB8F4B" w14:textId="77777777" w:rsidR="00C30B72" w:rsidRPr="00AB670F" w:rsidRDefault="00C30B72" w:rsidP="004E7681">
            <w:pPr>
              <w:spacing w:before="40" w:after="40"/>
              <w:jc w:val="center"/>
              <w:rPr>
                <w:ins w:id="767" w:author="Jiří Vojtěšek" w:date="2018-11-19T21:17:00Z"/>
                <w:b/>
              </w:rPr>
            </w:pPr>
          </w:p>
        </w:tc>
      </w:tr>
      <w:tr w:rsidR="00C30B72" w14:paraId="5F6318D3" w14:textId="77777777" w:rsidTr="00C30B72">
        <w:trPr>
          <w:ins w:id="768" w:author="Jiří Vojtěšek" w:date="2018-11-19T21:17:00Z"/>
        </w:trPr>
        <w:tc>
          <w:tcPr>
            <w:tcW w:w="3294" w:type="dxa"/>
            <w:shd w:val="clear" w:color="auto" w:fill="auto"/>
            <w:tcPrChange w:id="769" w:author="Jiří Vojtěšek" w:date="2018-11-22T20:11:00Z">
              <w:tcPr>
                <w:tcW w:w="3294" w:type="dxa"/>
                <w:shd w:val="clear" w:color="auto" w:fill="auto"/>
              </w:tcPr>
            </w:tcPrChange>
          </w:tcPr>
          <w:p w14:paraId="124CF171" w14:textId="77777777" w:rsidR="00C30B72" w:rsidRPr="00BC5CF3" w:rsidRDefault="00C30B72" w:rsidP="004E7681">
            <w:pPr>
              <w:spacing w:before="40" w:after="40"/>
              <w:jc w:val="left"/>
              <w:rPr>
                <w:ins w:id="770" w:author="Jiří Vojtěšek" w:date="2018-11-19T21:17:00Z"/>
                <w:b/>
              </w:rPr>
            </w:pPr>
            <w:ins w:id="771" w:author="Jiří Vojtěšek" w:date="2018-11-19T21:17:00Z">
              <w:r w:rsidRPr="00C42CAD">
                <w:t>Matematická analýza</w:t>
              </w:r>
            </w:ins>
          </w:p>
        </w:tc>
        <w:tc>
          <w:tcPr>
            <w:tcW w:w="801" w:type="dxa"/>
            <w:shd w:val="clear" w:color="auto" w:fill="auto"/>
            <w:tcPrChange w:id="772" w:author="Jiří Vojtěšek" w:date="2018-11-22T20:11:00Z">
              <w:tcPr>
                <w:tcW w:w="801" w:type="dxa"/>
                <w:shd w:val="clear" w:color="auto" w:fill="auto"/>
              </w:tcPr>
            </w:tcPrChange>
          </w:tcPr>
          <w:p w14:paraId="2CD7361F" w14:textId="77777777" w:rsidR="00C30B72" w:rsidRPr="00BC5CF3" w:rsidRDefault="00C30B72" w:rsidP="004E7681">
            <w:pPr>
              <w:spacing w:before="40" w:after="40"/>
              <w:jc w:val="center"/>
              <w:rPr>
                <w:ins w:id="773" w:author="Jiří Vojtěšek" w:date="2018-11-19T21:17:00Z"/>
                <w:b/>
              </w:rPr>
            </w:pPr>
            <w:ins w:id="774" w:author="Jiří Vojtěšek" w:date="2018-11-19T21:17:00Z">
              <w:r w:rsidRPr="00C42CAD">
                <w:t>1</w:t>
              </w:r>
            </w:ins>
          </w:p>
        </w:tc>
        <w:tc>
          <w:tcPr>
            <w:tcW w:w="851" w:type="dxa"/>
            <w:shd w:val="clear" w:color="auto" w:fill="auto"/>
            <w:tcPrChange w:id="775" w:author="Jiří Vojtěšek" w:date="2018-11-22T20:11:00Z">
              <w:tcPr>
                <w:tcW w:w="851" w:type="dxa"/>
                <w:shd w:val="clear" w:color="auto" w:fill="auto"/>
              </w:tcPr>
            </w:tcPrChange>
          </w:tcPr>
          <w:p w14:paraId="57441455" w14:textId="77777777" w:rsidR="00C30B72" w:rsidRPr="00BC5CF3" w:rsidRDefault="00C30B72" w:rsidP="004E7681">
            <w:pPr>
              <w:spacing w:before="40" w:after="40"/>
              <w:jc w:val="center"/>
              <w:rPr>
                <w:ins w:id="776" w:author="Jiří Vojtěšek" w:date="2018-11-19T21:17:00Z"/>
                <w:b/>
              </w:rPr>
            </w:pPr>
            <w:ins w:id="777" w:author="Jiří Vojtěšek" w:date="2018-11-19T21:17:00Z">
              <w:r w:rsidRPr="00C42CAD">
                <w:t>L</w:t>
              </w:r>
            </w:ins>
          </w:p>
        </w:tc>
        <w:tc>
          <w:tcPr>
            <w:tcW w:w="1608" w:type="dxa"/>
            <w:shd w:val="clear" w:color="auto" w:fill="BFBFBF" w:themeFill="background1" w:themeFillShade="BF"/>
            <w:tcPrChange w:id="778" w:author="Jiří Vojtěšek" w:date="2018-11-22T20:11:00Z">
              <w:tcPr>
                <w:tcW w:w="1134" w:type="dxa"/>
                <w:shd w:val="clear" w:color="auto" w:fill="BFBFBF" w:themeFill="background1" w:themeFillShade="BF"/>
              </w:tcPr>
            </w:tcPrChange>
          </w:tcPr>
          <w:p w14:paraId="76033314" w14:textId="77777777" w:rsidR="00C30B72" w:rsidRPr="00AB670F" w:rsidRDefault="00C30B72" w:rsidP="004E7681">
            <w:pPr>
              <w:spacing w:before="40" w:after="40"/>
              <w:jc w:val="center"/>
              <w:rPr>
                <w:ins w:id="779" w:author="Jiří Vojtěšek" w:date="2018-11-19T21:17:00Z"/>
                <w:b/>
              </w:rPr>
            </w:pPr>
            <w:ins w:id="780" w:author="Jiří Vojtěšek" w:date="2018-11-19T21:17:00Z">
              <w:r w:rsidRPr="00653967">
                <w:rPr>
                  <w:b/>
                </w:rPr>
                <w:t>X</w:t>
              </w:r>
            </w:ins>
          </w:p>
        </w:tc>
        <w:tc>
          <w:tcPr>
            <w:tcW w:w="1843" w:type="dxa"/>
            <w:shd w:val="clear" w:color="auto" w:fill="auto"/>
            <w:vAlign w:val="center"/>
            <w:tcPrChange w:id="781" w:author="Jiří Vojtěšek" w:date="2018-11-22T20:11:00Z">
              <w:tcPr>
                <w:tcW w:w="1843" w:type="dxa"/>
                <w:shd w:val="clear" w:color="auto" w:fill="auto"/>
                <w:vAlign w:val="center"/>
              </w:tcPr>
            </w:tcPrChange>
          </w:tcPr>
          <w:p w14:paraId="73CB7562" w14:textId="77777777" w:rsidR="00C30B72" w:rsidRPr="00AB670F" w:rsidRDefault="00C30B72" w:rsidP="004E7681">
            <w:pPr>
              <w:spacing w:before="40" w:after="40"/>
              <w:jc w:val="center"/>
              <w:rPr>
                <w:ins w:id="782" w:author="Jiří Vojtěšek" w:date="2018-11-19T21:17:00Z"/>
                <w:b/>
              </w:rPr>
            </w:pPr>
          </w:p>
        </w:tc>
      </w:tr>
      <w:tr w:rsidR="00C30B72" w14:paraId="62E3E7AC" w14:textId="77777777" w:rsidTr="00C30B72">
        <w:trPr>
          <w:ins w:id="783" w:author="Jiří Vojtěšek" w:date="2018-11-19T21:17:00Z"/>
        </w:trPr>
        <w:tc>
          <w:tcPr>
            <w:tcW w:w="3294" w:type="dxa"/>
            <w:shd w:val="clear" w:color="auto" w:fill="auto"/>
            <w:tcPrChange w:id="784" w:author="Jiří Vojtěšek" w:date="2018-11-22T20:11:00Z">
              <w:tcPr>
                <w:tcW w:w="3294" w:type="dxa"/>
                <w:shd w:val="clear" w:color="auto" w:fill="auto"/>
              </w:tcPr>
            </w:tcPrChange>
          </w:tcPr>
          <w:p w14:paraId="77BC49F7" w14:textId="77777777" w:rsidR="00C30B72" w:rsidRPr="00BC5CF3" w:rsidRDefault="00C30B72" w:rsidP="004E7681">
            <w:pPr>
              <w:spacing w:before="40" w:after="40"/>
              <w:jc w:val="left"/>
              <w:rPr>
                <w:ins w:id="785" w:author="Jiří Vojtěšek" w:date="2018-11-19T21:17:00Z"/>
                <w:b/>
              </w:rPr>
            </w:pPr>
            <w:ins w:id="786" w:author="Jiří Vojtěšek" w:date="2018-11-19T21:17:00Z">
              <w:r w:rsidRPr="00C42CAD">
                <w:t>Matematický seminář</w:t>
              </w:r>
            </w:ins>
          </w:p>
        </w:tc>
        <w:tc>
          <w:tcPr>
            <w:tcW w:w="801" w:type="dxa"/>
            <w:shd w:val="clear" w:color="auto" w:fill="auto"/>
            <w:tcPrChange w:id="787" w:author="Jiří Vojtěšek" w:date="2018-11-22T20:11:00Z">
              <w:tcPr>
                <w:tcW w:w="801" w:type="dxa"/>
                <w:shd w:val="clear" w:color="auto" w:fill="auto"/>
              </w:tcPr>
            </w:tcPrChange>
          </w:tcPr>
          <w:p w14:paraId="0D6E777A" w14:textId="77777777" w:rsidR="00C30B72" w:rsidRPr="00BC5CF3" w:rsidRDefault="00C30B72" w:rsidP="004E7681">
            <w:pPr>
              <w:spacing w:before="40" w:after="40"/>
              <w:jc w:val="center"/>
              <w:rPr>
                <w:ins w:id="788" w:author="Jiří Vojtěšek" w:date="2018-11-19T21:17:00Z"/>
                <w:b/>
              </w:rPr>
            </w:pPr>
            <w:ins w:id="789" w:author="Jiří Vojtěšek" w:date="2018-11-19T21:17:00Z">
              <w:r w:rsidRPr="00C42CAD">
                <w:t>1</w:t>
              </w:r>
            </w:ins>
          </w:p>
        </w:tc>
        <w:tc>
          <w:tcPr>
            <w:tcW w:w="851" w:type="dxa"/>
            <w:shd w:val="clear" w:color="auto" w:fill="auto"/>
            <w:tcPrChange w:id="790" w:author="Jiří Vojtěšek" w:date="2018-11-22T20:11:00Z">
              <w:tcPr>
                <w:tcW w:w="851" w:type="dxa"/>
                <w:shd w:val="clear" w:color="auto" w:fill="auto"/>
              </w:tcPr>
            </w:tcPrChange>
          </w:tcPr>
          <w:p w14:paraId="61EA48C7" w14:textId="77777777" w:rsidR="00C30B72" w:rsidRPr="00BC5CF3" w:rsidRDefault="00C30B72" w:rsidP="004E7681">
            <w:pPr>
              <w:spacing w:before="40" w:after="40"/>
              <w:jc w:val="center"/>
              <w:rPr>
                <w:ins w:id="791" w:author="Jiří Vojtěšek" w:date="2018-11-19T21:17:00Z"/>
                <w:b/>
              </w:rPr>
            </w:pPr>
            <w:ins w:id="792" w:author="Jiří Vojtěšek" w:date="2018-11-19T21:17:00Z">
              <w:r w:rsidRPr="00C42CAD">
                <w:t>Z</w:t>
              </w:r>
            </w:ins>
          </w:p>
        </w:tc>
        <w:tc>
          <w:tcPr>
            <w:tcW w:w="1608" w:type="dxa"/>
            <w:shd w:val="clear" w:color="auto" w:fill="BFBFBF" w:themeFill="background1" w:themeFillShade="BF"/>
            <w:tcPrChange w:id="793" w:author="Jiří Vojtěšek" w:date="2018-11-22T20:11:00Z">
              <w:tcPr>
                <w:tcW w:w="1134" w:type="dxa"/>
                <w:shd w:val="clear" w:color="auto" w:fill="BFBFBF" w:themeFill="background1" w:themeFillShade="BF"/>
              </w:tcPr>
            </w:tcPrChange>
          </w:tcPr>
          <w:p w14:paraId="616574CE" w14:textId="77777777" w:rsidR="00C30B72" w:rsidRPr="00AB670F" w:rsidRDefault="00C30B72" w:rsidP="004E7681">
            <w:pPr>
              <w:spacing w:before="40" w:after="40"/>
              <w:jc w:val="center"/>
              <w:rPr>
                <w:ins w:id="794" w:author="Jiří Vojtěšek" w:date="2018-11-19T21:17:00Z"/>
                <w:b/>
              </w:rPr>
            </w:pPr>
            <w:ins w:id="795" w:author="Jiří Vojtěšek" w:date="2018-11-19T21:17:00Z">
              <w:r w:rsidRPr="00653967">
                <w:rPr>
                  <w:b/>
                </w:rPr>
                <w:t>X</w:t>
              </w:r>
            </w:ins>
          </w:p>
        </w:tc>
        <w:tc>
          <w:tcPr>
            <w:tcW w:w="1843" w:type="dxa"/>
            <w:shd w:val="clear" w:color="auto" w:fill="auto"/>
            <w:vAlign w:val="center"/>
            <w:tcPrChange w:id="796" w:author="Jiří Vojtěšek" w:date="2018-11-22T20:11:00Z">
              <w:tcPr>
                <w:tcW w:w="1843" w:type="dxa"/>
                <w:shd w:val="clear" w:color="auto" w:fill="auto"/>
                <w:vAlign w:val="center"/>
              </w:tcPr>
            </w:tcPrChange>
          </w:tcPr>
          <w:p w14:paraId="0C3EDE54" w14:textId="77777777" w:rsidR="00C30B72" w:rsidRPr="00AB670F" w:rsidRDefault="00C30B72" w:rsidP="004E7681">
            <w:pPr>
              <w:spacing w:before="40" w:after="40"/>
              <w:jc w:val="center"/>
              <w:rPr>
                <w:ins w:id="797" w:author="Jiří Vojtěšek" w:date="2018-11-19T21:17:00Z"/>
                <w:b/>
              </w:rPr>
            </w:pPr>
          </w:p>
        </w:tc>
      </w:tr>
      <w:tr w:rsidR="00C30B72" w14:paraId="7232A07B" w14:textId="77777777" w:rsidTr="00C30B72">
        <w:trPr>
          <w:ins w:id="798" w:author="Jiří Vojtěšek" w:date="2018-11-19T21:17:00Z"/>
        </w:trPr>
        <w:tc>
          <w:tcPr>
            <w:tcW w:w="3294" w:type="dxa"/>
            <w:shd w:val="clear" w:color="auto" w:fill="auto"/>
            <w:tcPrChange w:id="799" w:author="Jiří Vojtěšek" w:date="2018-11-22T20:11:00Z">
              <w:tcPr>
                <w:tcW w:w="3294" w:type="dxa"/>
                <w:shd w:val="clear" w:color="auto" w:fill="auto"/>
              </w:tcPr>
            </w:tcPrChange>
          </w:tcPr>
          <w:p w14:paraId="5C3BA34D" w14:textId="77777777" w:rsidR="00C30B72" w:rsidRPr="00BC5CF3" w:rsidRDefault="00C30B72" w:rsidP="004E7681">
            <w:pPr>
              <w:spacing w:before="40" w:after="40"/>
              <w:jc w:val="left"/>
              <w:rPr>
                <w:ins w:id="800" w:author="Jiří Vojtěšek" w:date="2018-11-19T21:17:00Z"/>
                <w:b/>
              </w:rPr>
            </w:pPr>
            <w:ins w:id="801" w:author="Jiří Vojtěšek" w:date="2018-11-19T21:17:00Z">
              <w:r w:rsidRPr="00C42CAD">
                <w:t>Matematika v bezpečnostních technologiích</w:t>
              </w:r>
            </w:ins>
          </w:p>
        </w:tc>
        <w:tc>
          <w:tcPr>
            <w:tcW w:w="801" w:type="dxa"/>
            <w:shd w:val="clear" w:color="auto" w:fill="auto"/>
            <w:tcPrChange w:id="802" w:author="Jiří Vojtěšek" w:date="2018-11-22T20:11:00Z">
              <w:tcPr>
                <w:tcW w:w="801" w:type="dxa"/>
                <w:shd w:val="clear" w:color="auto" w:fill="auto"/>
              </w:tcPr>
            </w:tcPrChange>
          </w:tcPr>
          <w:p w14:paraId="76F49770" w14:textId="77777777" w:rsidR="00C30B72" w:rsidRPr="00BC5CF3" w:rsidRDefault="00C30B72" w:rsidP="004E7681">
            <w:pPr>
              <w:spacing w:before="40" w:after="40"/>
              <w:jc w:val="center"/>
              <w:rPr>
                <w:ins w:id="803" w:author="Jiří Vojtěšek" w:date="2018-11-19T21:17:00Z"/>
                <w:b/>
              </w:rPr>
            </w:pPr>
            <w:ins w:id="804" w:author="Jiří Vojtěšek" w:date="2018-11-19T21:17:00Z">
              <w:r w:rsidRPr="00C42CAD">
                <w:t>2</w:t>
              </w:r>
            </w:ins>
          </w:p>
        </w:tc>
        <w:tc>
          <w:tcPr>
            <w:tcW w:w="851" w:type="dxa"/>
            <w:shd w:val="clear" w:color="auto" w:fill="auto"/>
            <w:tcPrChange w:id="805" w:author="Jiří Vojtěšek" w:date="2018-11-22T20:11:00Z">
              <w:tcPr>
                <w:tcW w:w="851" w:type="dxa"/>
                <w:shd w:val="clear" w:color="auto" w:fill="auto"/>
              </w:tcPr>
            </w:tcPrChange>
          </w:tcPr>
          <w:p w14:paraId="2062950E" w14:textId="77777777" w:rsidR="00C30B72" w:rsidRPr="00BC5CF3" w:rsidRDefault="00C30B72" w:rsidP="004E7681">
            <w:pPr>
              <w:spacing w:before="40" w:after="40"/>
              <w:jc w:val="center"/>
              <w:rPr>
                <w:ins w:id="806" w:author="Jiří Vojtěšek" w:date="2018-11-19T21:17:00Z"/>
                <w:b/>
              </w:rPr>
            </w:pPr>
            <w:ins w:id="807" w:author="Jiří Vojtěšek" w:date="2018-11-19T21:17:00Z">
              <w:r w:rsidRPr="00C42CAD">
                <w:t>Z</w:t>
              </w:r>
            </w:ins>
          </w:p>
        </w:tc>
        <w:tc>
          <w:tcPr>
            <w:tcW w:w="1608" w:type="dxa"/>
            <w:shd w:val="clear" w:color="auto" w:fill="BFBFBF" w:themeFill="background1" w:themeFillShade="BF"/>
            <w:tcPrChange w:id="808" w:author="Jiří Vojtěšek" w:date="2018-11-22T20:11:00Z">
              <w:tcPr>
                <w:tcW w:w="1134" w:type="dxa"/>
                <w:shd w:val="clear" w:color="auto" w:fill="BFBFBF" w:themeFill="background1" w:themeFillShade="BF"/>
              </w:tcPr>
            </w:tcPrChange>
          </w:tcPr>
          <w:p w14:paraId="06EF886A" w14:textId="77777777" w:rsidR="00C30B72" w:rsidRPr="00AB670F" w:rsidRDefault="00C30B72" w:rsidP="004E7681">
            <w:pPr>
              <w:spacing w:before="40" w:after="40"/>
              <w:jc w:val="center"/>
              <w:rPr>
                <w:ins w:id="809" w:author="Jiří Vojtěšek" w:date="2018-11-19T21:17:00Z"/>
                <w:b/>
              </w:rPr>
            </w:pPr>
            <w:ins w:id="810" w:author="Jiří Vojtěšek" w:date="2018-11-19T21:17:00Z">
              <w:r w:rsidRPr="00653967">
                <w:rPr>
                  <w:b/>
                </w:rPr>
                <w:t>X</w:t>
              </w:r>
            </w:ins>
          </w:p>
        </w:tc>
        <w:tc>
          <w:tcPr>
            <w:tcW w:w="1843" w:type="dxa"/>
            <w:shd w:val="clear" w:color="auto" w:fill="auto"/>
            <w:vAlign w:val="center"/>
            <w:tcPrChange w:id="811" w:author="Jiří Vojtěšek" w:date="2018-11-22T20:11:00Z">
              <w:tcPr>
                <w:tcW w:w="1843" w:type="dxa"/>
                <w:shd w:val="clear" w:color="auto" w:fill="auto"/>
                <w:vAlign w:val="center"/>
              </w:tcPr>
            </w:tcPrChange>
          </w:tcPr>
          <w:p w14:paraId="2E50F0CC" w14:textId="77777777" w:rsidR="00C30B72" w:rsidRPr="00AB670F" w:rsidRDefault="00C30B72" w:rsidP="004E7681">
            <w:pPr>
              <w:spacing w:before="40" w:after="40"/>
              <w:jc w:val="center"/>
              <w:rPr>
                <w:ins w:id="812" w:author="Jiří Vojtěšek" w:date="2018-11-19T21:17:00Z"/>
                <w:b/>
              </w:rPr>
            </w:pPr>
          </w:p>
        </w:tc>
      </w:tr>
      <w:tr w:rsidR="00C30B72" w14:paraId="2484B78D" w14:textId="77777777" w:rsidTr="00C30B72">
        <w:trPr>
          <w:ins w:id="813" w:author="Jiří Vojtěšek" w:date="2018-11-19T21:17:00Z"/>
        </w:trPr>
        <w:tc>
          <w:tcPr>
            <w:tcW w:w="3294" w:type="dxa"/>
            <w:shd w:val="clear" w:color="auto" w:fill="auto"/>
            <w:tcPrChange w:id="814" w:author="Jiří Vojtěšek" w:date="2018-11-22T20:11:00Z">
              <w:tcPr>
                <w:tcW w:w="3294" w:type="dxa"/>
                <w:shd w:val="clear" w:color="auto" w:fill="auto"/>
              </w:tcPr>
            </w:tcPrChange>
          </w:tcPr>
          <w:p w14:paraId="1B437321" w14:textId="77777777" w:rsidR="00C30B72" w:rsidRPr="00BC5CF3" w:rsidRDefault="00C30B72" w:rsidP="004E7681">
            <w:pPr>
              <w:spacing w:before="40" w:after="40"/>
              <w:jc w:val="left"/>
              <w:rPr>
                <w:ins w:id="815" w:author="Jiří Vojtěšek" w:date="2018-11-19T21:17:00Z"/>
                <w:b/>
              </w:rPr>
            </w:pPr>
            <w:ins w:id="816" w:author="Jiří Vojtěšek" w:date="2018-11-19T21:17:00Z">
              <w:r w:rsidRPr="00C42CAD">
                <w:t>Mechanické zábranné systémy</w:t>
              </w:r>
            </w:ins>
          </w:p>
        </w:tc>
        <w:tc>
          <w:tcPr>
            <w:tcW w:w="801" w:type="dxa"/>
            <w:shd w:val="clear" w:color="auto" w:fill="auto"/>
            <w:tcPrChange w:id="817" w:author="Jiří Vojtěšek" w:date="2018-11-22T20:11:00Z">
              <w:tcPr>
                <w:tcW w:w="801" w:type="dxa"/>
                <w:shd w:val="clear" w:color="auto" w:fill="auto"/>
              </w:tcPr>
            </w:tcPrChange>
          </w:tcPr>
          <w:p w14:paraId="05A46C2B" w14:textId="77777777" w:rsidR="00C30B72" w:rsidRPr="00BC5CF3" w:rsidRDefault="00C30B72" w:rsidP="004E7681">
            <w:pPr>
              <w:spacing w:before="40" w:after="40"/>
              <w:jc w:val="center"/>
              <w:rPr>
                <w:ins w:id="818" w:author="Jiří Vojtěšek" w:date="2018-11-19T21:17:00Z"/>
                <w:b/>
              </w:rPr>
            </w:pPr>
            <w:ins w:id="819" w:author="Jiří Vojtěšek" w:date="2018-11-19T21:17:00Z">
              <w:r w:rsidRPr="00C42CAD">
                <w:t>2</w:t>
              </w:r>
            </w:ins>
          </w:p>
        </w:tc>
        <w:tc>
          <w:tcPr>
            <w:tcW w:w="851" w:type="dxa"/>
            <w:shd w:val="clear" w:color="auto" w:fill="auto"/>
            <w:tcPrChange w:id="820" w:author="Jiří Vojtěšek" w:date="2018-11-22T20:11:00Z">
              <w:tcPr>
                <w:tcW w:w="851" w:type="dxa"/>
                <w:shd w:val="clear" w:color="auto" w:fill="auto"/>
              </w:tcPr>
            </w:tcPrChange>
          </w:tcPr>
          <w:p w14:paraId="0FD6636C" w14:textId="77777777" w:rsidR="00C30B72" w:rsidRPr="00BC5CF3" w:rsidRDefault="00C30B72" w:rsidP="004E7681">
            <w:pPr>
              <w:spacing w:before="40" w:after="40"/>
              <w:jc w:val="center"/>
              <w:rPr>
                <w:ins w:id="821" w:author="Jiří Vojtěšek" w:date="2018-11-19T21:17:00Z"/>
                <w:b/>
              </w:rPr>
            </w:pPr>
            <w:ins w:id="822" w:author="Jiří Vojtěšek" w:date="2018-11-19T21:17:00Z">
              <w:r w:rsidRPr="00C42CAD">
                <w:t>Z</w:t>
              </w:r>
            </w:ins>
          </w:p>
        </w:tc>
        <w:tc>
          <w:tcPr>
            <w:tcW w:w="1608" w:type="dxa"/>
            <w:shd w:val="clear" w:color="auto" w:fill="BFBFBF" w:themeFill="background1" w:themeFillShade="BF"/>
            <w:tcPrChange w:id="823" w:author="Jiří Vojtěšek" w:date="2018-11-22T20:11:00Z">
              <w:tcPr>
                <w:tcW w:w="1134" w:type="dxa"/>
                <w:shd w:val="clear" w:color="auto" w:fill="BFBFBF" w:themeFill="background1" w:themeFillShade="BF"/>
              </w:tcPr>
            </w:tcPrChange>
          </w:tcPr>
          <w:p w14:paraId="5404111D" w14:textId="77777777" w:rsidR="00C30B72" w:rsidRPr="00AB670F" w:rsidRDefault="00C30B72" w:rsidP="004E7681">
            <w:pPr>
              <w:spacing w:before="40" w:after="40"/>
              <w:jc w:val="center"/>
              <w:rPr>
                <w:ins w:id="824" w:author="Jiří Vojtěšek" w:date="2018-11-19T21:17:00Z"/>
                <w:b/>
              </w:rPr>
            </w:pPr>
            <w:ins w:id="825" w:author="Jiří Vojtěšek" w:date="2018-11-19T21:17:00Z">
              <w:r w:rsidRPr="00653967">
                <w:rPr>
                  <w:b/>
                </w:rPr>
                <w:t>X</w:t>
              </w:r>
            </w:ins>
          </w:p>
        </w:tc>
        <w:tc>
          <w:tcPr>
            <w:tcW w:w="1843" w:type="dxa"/>
            <w:shd w:val="clear" w:color="auto" w:fill="auto"/>
            <w:vAlign w:val="center"/>
            <w:tcPrChange w:id="826" w:author="Jiří Vojtěšek" w:date="2018-11-22T20:11:00Z">
              <w:tcPr>
                <w:tcW w:w="1843" w:type="dxa"/>
                <w:shd w:val="clear" w:color="auto" w:fill="auto"/>
                <w:vAlign w:val="center"/>
              </w:tcPr>
            </w:tcPrChange>
          </w:tcPr>
          <w:p w14:paraId="3B115F60" w14:textId="77777777" w:rsidR="00C30B72" w:rsidRPr="00AB670F" w:rsidRDefault="00C30B72" w:rsidP="004E7681">
            <w:pPr>
              <w:spacing w:before="40" w:after="40"/>
              <w:jc w:val="center"/>
              <w:rPr>
                <w:ins w:id="827" w:author="Jiří Vojtěšek" w:date="2018-11-19T21:17:00Z"/>
                <w:b/>
              </w:rPr>
            </w:pPr>
          </w:p>
        </w:tc>
      </w:tr>
      <w:tr w:rsidR="00C30B72" w14:paraId="615DAA95" w14:textId="77777777" w:rsidTr="00C30B72">
        <w:trPr>
          <w:ins w:id="828" w:author="Jiří Vojtěšek" w:date="2018-11-19T21:17:00Z"/>
        </w:trPr>
        <w:tc>
          <w:tcPr>
            <w:tcW w:w="3294" w:type="dxa"/>
            <w:shd w:val="clear" w:color="auto" w:fill="auto"/>
            <w:tcPrChange w:id="829" w:author="Jiří Vojtěšek" w:date="2018-11-22T20:11:00Z">
              <w:tcPr>
                <w:tcW w:w="3294" w:type="dxa"/>
                <w:shd w:val="clear" w:color="auto" w:fill="auto"/>
              </w:tcPr>
            </w:tcPrChange>
          </w:tcPr>
          <w:p w14:paraId="12824F40" w14:textId="77777777" w:rsidR="00C30B72" w:rsidRPr="00BC5CF3" w:rsidRDefault="00C30B72" w:rsidP="004E7681">
            <w:pPr>
              <w:spacing w:before="40" w:after="40"/>
              <w:jc w:val="left"/>
              <w:rPr>
                <w:ins w:id="830" w:author="Jiří Vojtěšek" w:date="2018-11-19T21:17:00Z"/>
                <w:b/>
              </w:rPr>
            </w:pPr>
            <w:ins w:id="831" w:author="Jiří Vojtěšek" w:date="2018-11-19T21:17:00Z">
              <w:r w:rsidRPr="00C42CAD">
                <w:t>Mechanika a termika</w:t>
              </w:r>
            </w:ins>
          </w:p>
        </w:tc>
        <w:tc>
          <w:tcPr>
            <w:tcW w:w="801" w:type="dxa"/>
            <w:shd w:val="clear" w:color="auto" w:fill="auto"/>
            <w:tcPrChange w:id="832" w:author="Jiří Vojtěšek" w:date="2018-11-22T20:11:00Z">
              <w:tcPr>
                <w:tcW w:w="801" w:type="dxa"/>
                <w:shd w:val="clear" w:color="auto" w:fill="auto"/>
              </w:tcPr>
            </w:tcPrChange>
          </w:tcPr>
          <w:p w14:paraId="2C27187A" w14:textId="77777777" w:rsidR="00C30B72" w:rsidRPr="00BC5CF3" w:rsidRDefault="00C30B72" w:rsidP="004E7681">
            <w:pPr>
              <w:spacing w:before="40" w:after="40"/>
              <w:jc w:val="center"/>
              <w:rPr>
                <w:ins w:id="833" w:author="Jiří Vojtěšek" w:date="2018-11-19T21:17:00Z"/>
                <w:b/>
              </w:rPr>
            </w:pPr>
            <w:ins w:id="834" w:author="Jiří Vojtěšek" w:date="2018-11-19T21:17:00Z">
              <w:r w:rsidRPr="00C42CAD">
                <w:t>1</w:t>
              </w:r>
            </w:ins>
          </w:p>
        </w:tc>
        <w:tc>
          <w:tcPr>
            <w:tcW w:w="851" w:type="dxa"/>
            <w:shd w:val="clear" w:color="auto" w:fill="auto"/>
            <w:tcPrChange w:id="835" w:author="Jiří Vojtěšek" w:date="2018-11-22T20:11:00Z">
              <w:tcPr>
                <w:tcW w:w="851" w:type="dxa"/>
                <w:shd w:val="clear" w:color="auto" w:fill="auto"/>
              </w:tcPr>
            </w:tcPrChange>
          </w:tcPr>
          <w:p w14:paraId="72E2CC12" w14:textId="77777777" w:rsidR="00C30B72" w:rsidRPr="00BC5CF3" w:rsidRDefault="00C30B72" w:rsidP="004E7681">
            <w:pPr>
              <w:spacing w:before="40" w:after="40"/>
              <w:jc w:val="center"/>
              <w:rPr>
                <w:ins w:id="836" w:author="Jiří Vojtěšek" w:date="2018-11-19T21:17:00Z"/>
                <w:b/>
              </w:rPr>
            </w:pPr>
            <w:ins w:id="837" w:author="Jiří Vojtěšek" w:date="2018-11-19T21:17:00Z">
              <w:r w:rsidRPr="00C42CAD">
                <w:t>L</w:t>
              </w:r>
            </w:ins>
          </w:p>
        </w:tc>
        <w:tc>
          <w:tcPr>
            <w:tcW w:w="1608" w:type="dxa"/>
            <w:shd w:val="clear" w:color="auto" w:fill="BFBFBF" w:themeFill="background1" w:themeFillShade="BF"/>
            <w:tcPrChange w:id="838" w:author="Jiří Vojtěšek" w:date="2018-11-22T20:11:00Z">
              <w:tcPr>
                <w:tcW w:w="1134" w:type="dxa"/>
                <w:shd w:val="clear" w:color="auto" w:fill="BFBFBF" w:themeFill="background1" w:themeFillShade="BF"/>
              </w:tcPr>
            </w:tcPrChange>
          </w:tcPr>
          <w:p w14:paraId="1AE358C6" w14:textId="77777777" w:rsidR="00C30B72" w:rsidRPr="00AB670F" w:rsidRDefault="00C30B72" w:rsidP="004E7681">
            <w:pPr>
              <w:spacing w:before="40" w:after="40"/>
              <w:jc w:val="center"/>
              <w:rPr>
                <w:ins w:id="839" w:author="Jiří Vojtěšek" w:date="2018-11-19T21:17:00Z"/>
                <w:b/>
              </w:rPr>
            </w:pPr>
            <w:ins w:id="840" w:author="Jiří Vojtěšek" w:date="2018-11-19T21:17:00Z">
              <w:r w:rsidRPr="00653967">
                <w:rPr>
                  <w:b/>
                </w:rPr>
                <w:t>X</w:t>
              </w:r>
            </w:ins>
          </w:p>
        </w:tc>
        <w:tc>
          <w:tcPr>
            <w:tcW w:w="1843" w:type="dxa"/>
            <w:shd w:val="clear" w:color="auto" w:fill="BFBFBF" w:themeFill="background1" w:themeFillShade="BF"/>
            <w:vAlign w:val="center"/>
            <w:tcPrChange w:id="841" w:author="Jiří Vojtěšek" w:date="2018-11-22T20:11:00Z">
              <w:tcPr>
                <w:tcW w:w="1843" w:type="dxa"/>
                <w:shd w:val="clear" w:color="auto" w:fill="BFBFBF" w:themeFill="background1" w:themeFillShade="BF"/>
                <w:vAlign w:val="center"/>
              </w:tcPr>
            </w:tcPrChange>
          </w:tcPr>
          <w:p w14:paraId="1ED16007" w14:textId="77777777" w:rsidR="00C30B72" w:rsidRPr="00AB670F" w:rsidRDefault="00C30B72" w:rsidP="004E7681">
            <w:pPr>
              <w:spacing w:before="40" w:after="40"/>
              <w:jc w:val="center"/>
              <w:rPr>
                <w:ins w:id="842" w:author="Jiří Vojtěšek" w:date="2018-11-19T21:17:00Z"/>
                <w:b/>
              </w:rPr>
            </w:pPr>
            <w:ins w:id="843" w:author="Jiří Vojtěšek" w:date="2018-11-19T21:17:00Z">
              <w:r>
                <w:rPr>
                  <w:b/>
                </w:rPr>
                <w:t>X</w:t>
              </w:r>
            </w:ins>
          </w:p>
        </w:tc>
      </w:tr>
      <w:tr w:rsidR="00C30B72" w14:paraId="6224F6D8" w14:textId="77777777" w:rsidTr="00C30B72">
        <w:trPr>
          <w:ins w:id="844" w:author="Jiří Vojtěšek" w:date="2018-11-19T21:17:00Z"/>
        </w:trPr>
        <w:tc>
          <w:tcPr>
            <w:tcW w:w="3294" w:type="dxa"/>
            <w:shd w:val="clear" w:color="auto" w:fill="auto"/>
            <w:tcPrChange w:id="845" w:author="Jiří Vojtěšek" w:date="2018-11-22T20:11:00Z">
              <w:tcPr>
                <w:tcW w:w="3294" w:type="dxa"/>
                <w:shd w:val="clear" w:color="auto" w:fill="auto"/>
              </w:tcPr>
            </w:tcPrChange>
          </w:tcPr>
          <w:p w14:paraId="6165FF40" w14:textId="77777777" w:rsidR="00C30B72" w:rsidRPr="00BC5CF3" w:rsidRDefault="00C30B72" w:rsidP="004E7681">
            <w:pPr>
              <w:spacing w:before="40" w:after="40"/>
              <w:jc w:val="left"/>
              <w:rPr>
                <w:ins w:id="846" w:author="Jiří Vojtěšek" w:date="2018-11-19T21:17:00Z"/>
                <w:b/>
              </w:rPr>
            </w:pPr>
            <w:ins w:id="847" w:author="Jiří Vojtěšek" w:date="2018-11-19T21:17:00Z">
              <w:r w:rsidRPr="00C42CAD">
                <w:t>Mikropočítače a PLC</w:t>
              </w:r>
            </w:ins>
          </w:p>
        </w:tc>
        <w:tc>
          <w:tcPr>
            <w:tcW w:w="801" w:type="dxa"/>
            <w:shd w:val="clear" w:color="auto" w:fill="auto"/>
            <w:tcPrChange w:id="848" w:author="Jiří Vojtěšek" w:date="2018-11-22T20:11:00Z">
              <w:tcPr>
                <w:tcW w:w="801" w:type="dxa"/>
                <w:shd w:val="clear" w:color="auto" w:fill="auto"/>
              </w:tcPr>
            </w:tcPrChange>
          </w:tcPr>
          <w:p w14:paraId="20FE3463" w14:textId="77777777" w:rsidR="00C30B72" w:rsidRPr="00BC5CF3" w:rsidRDefault="00C30B72" w:rsidP="004E7681">
            <w:pPr>
              <w:spacing w:before="40" w:after="40"/>
              <w:jc w:val="center"/>
              <w:rPr>
                <w:ins w:id="849" w:author="Jiří Vojtěšek" w:date="2018-11-19T21:17:00Z"/>
                <w:b/>
              </w:rPr>
            </w:pPr>
            <w:ins w:id="850" w:author="Jiří Vojtěšek" w:date="2018-11-19T21:17:00Z">
              <w:r w:rsidRPr="00C42CAD">
                <w:t>3</w:t>
              </w:r>
            </w:ins>
          </w:p>
        </w:tc>
        <w:tc>
          <w:tcPr>
            <w:tcW w:w="851" w:type="dxa"/>
            <w:shd w:val="clear" w:color="auto" w:fill="auto"/>
            <w:tcPrChange w:id="851" w:author="Jiří Vojtěšek" w:date="2018-11-22T20:11:00Z">
              <w:tcPr>
                <w:tcW w:w="851" w:type="dxa"/>
                <w:shd w:val="clear" w:color="auto" w:fill="auto"/>
              </w:tcPr>
            </w:tcPrChange>
          </w:tcPr>
          <w:p w14:paraId="532C7049" w14:textId="77777777" w:rsidR="00C30B72" w:rsidRPr="00BC5CF3" w:rsidRDefault="00C30B72" w:rsidP="004E7681">
            <w:pPr>
              <w:spacing w:before="40" w:after="40"/>
              <w:jc w:val="center"/>
              <w:rPr>
                <w:ins w:id="852" w:author="Jiří Vojtěšek" w:date="2018-11-19T21:17:00Z"/>
                <w:b/>
              </w:rPr>
            </w:pPr>
            <w:ins w:id="853" w:author="Jiří Vojtěšek" w:date="2018-11-19T21:17:00Z">
              <w:r w:rsidRPr="00C42CAD">
                <w:t>Z</w:t>
              </w:r>
            </w:ins>
          </w:p>
        </w:tc>
        <w:tc>
          <w:tcPr>
            <w:tcW w:w="1608" w:type="dxa"/>
            <w:shd w:val="clear" w:color="auto" w:fill="BFBFBF" w:themeFill="background1" w:themeFillShade="BF"/>
            <w:tcPrChange w:id="854" w:author="Jiří Vojtěšek" w:date="2018-11-22T20:11:00Z">
              <w:tcPr>
                <w:tcW w:w="1134" w:type="dxa"/>
                <w:shd w:val="clear" w:color="auto" w:fill="BFBFBF" w:themeFill="background1" w:themeFillShade="BF"/>
              </w:tcPr>
            </w:tcPrChange>
          </w:tcPr>
          <w:p w14:paraId="2B459F71" w14:textId="77777777" w:rsidR="00C30B72" w:rsidRPr="00AB670F" w:rsidRDefault="00C30B72" w:rsidP="004E7681">
            <w:pPr>
              <w:spacing w:before="40" w:after="40"/>
              <w:jc w:val="center"/>
              <w:rPr>
                <w:ins w:id="855" w:author="Jiří Vojtěšek" w:date="2018-11-19T21:17:00Z"/>
                <w:b/>
              </w:rPr>
            </w:pPr>
            <w:ins w:id="856" w:author="Jiří Vojtěšek" w:date="2018-11-19T21:17:00Z">
              <w:r w:rsidRPr="00653967">
                <w:rPr>
                  <w:b/>
                </w:rPr>
                <w:t>X</w:t>
              </w:r>
            </w:ins>
          </w:p>
        </w:tc>
        <w:tc>
          <w:tcPr>
            <w:tcW w:w="1843" w:type="dxa"/>
            <w:shd w:val="clear" w:color="auto" w:fill="auto"/>
            <w:vAlign w:val="center"/>
            <w:tcPrChange w:id="857" w:author="Jiří Vojtěšek" w:date="2018-11-22T20:11:00Z">
              <w:tcPr>
                <w:tcW w:w="1843" w:type="dxa"/>
                <w:shd w:val="clear" w:color="auto" w:fill="auto"/>
                <w:vAlign w:val="center"/>
              </w:tcPr>
            </w:tcPrChange>
          </w:tcPr>
          <w:p w14:paraId="29028E97" w14:textId="77777777" w:rsidR="00C30B72" w:rsidRPr="00AB670F" w:rsidRDefault="00C30B72" w:rsidP="004E7681">
            <w:pPr>
              <w:spacing w:before="40" w:after="40"/>
              <w:jc w:val="center"/>
              <w:rPr>
                <w:ins w:id="858" w:author="Jiří Vojtěšek" w:date="2018-11-19T21:17:00Z"/>
                <w:b/>
              </w:rPr>
            </w:pPr>
          </w:p>
        </w:tc>
      </w:tr>
      <w:tr w:rsidR="00C30B72" w14:paraId="0A016F8A" w14:textId="77777777" w:rsidTr="00C30B72">
        <w:trPr>
          <w:ins w:id="859" w:author="Jiří Vojtěšek" w:date="2018-11-19T21:17:00Z"/>
        </w:trPr>
        <w:tc>
          <w:tcPr>
            <w:tcW w:w="3294" w:type="dxa"/>
            <w:shd w:val="clear" w:color="auto" w:fill="auto"/>
            <w:tcPrChange w:id="860" w:author="Jiří Vojtěšek" w:date="2018-11-22T20:11:00Z">
              <w:tcPr>
                <w:tcW w:w="3294" w:type="dxa"/>
                <w:shd w:val="clear" w:color="auto" w:fill="auto"/>
              </w:tcPr>
            </w:tcPrChange>
          </w:tcPr>
          <w:p w14:paraId="3F1E9AF4" w14:textId="77777777" w:rsidR="00C30B72" w:rsidRPr="00BC5CF3" w:rsidRDefault="00C30B72" w:rsidP="004E7681">
            <w:pPr>
              <w:spacing w:before="40" w:after="40"/>
              <w:jc w:val="left"/>
              <w:rPr>
                <w:ins w:id="861" w:author="Jiří Vojtěšek" w:date="2018-11-19T21:17:00Z"/>
                <w:b/>
              </w:rPr>
            </w:pPr>
            <w:ins w:id="862" w:author="Jiří Vojtěšek" w:date="2018-11-19T21:17:00Z">
              <w:r w:rsidRPr="00C42CAD">
                <w:t>Počítačové sítě</w:t>
              </w:r>
            </w:ins>
          </w:p>
        </w:tc>
        <w:tc>
          <w:tcPr>
            <w:tcW w:w="801" w:type="dxa"/>
            <w:shd w:val="clear" w:color="auto" w:fill="auto"/>
            <w:tcPrChange w:id="863" w:author="Jiří Vojtěšek" w:date="2018-11-22T20:11:00Z">
              <w:tcPr>
                <w:tcW w:w="801" w:type="dxa"/>
                <w:shd w:val="clear" w:color="auto" w:fill="auto"/>
              </w:tcPr>
            </w:tcPrChange>
          </w:tcPr>
          <w:p w14:paraId="142B5E5B" w14:textId="77777777" w:rsidR="00C30B72" w:rsidRPr="00BC5CF3" w:rsidRDefault="00C30B72" w:rsidP="004E7681">
            <w:pPr>
              <w:spacing w:before="40" w:after="40"/>
              <w:jc w:val="center"/>
              <w:rPr>
                <w:ins w:id="864" w:author="Jiří Vojtěšek" w:date="2018-11-19T21:17:00Z"/>
                <w:b/>
              </w:rPr>
            </w:pPr>
            <w:ins w:id="865" w:author="Jiří Vojtěšek" w:date="2018-11-19T21:17:00Z">
              <w:r w:rsidRPr="00C42CAD">
                <w:t>2</w:t>
              </w:r>
            </w:ins>
          </w:p>
        </w:tc>
        <w:tc>
          <w:tcPr>
            <w:tcW w:w="851" w:type="dxa"/>
            <w:shd w:val="clear" w:color="auto" w:fill="auto"/>
            <w:tcPrChange w:id="866" w:author="Jiří Vojtěšek" w:date="2018-11-22T20:11:00Z">
              <w:tcPr>
                <w:tcW w:w="851" w:type="dxa"/>
                <w:shd w:val="clear" w:color="auto" w:fill="auto"/>
              </w:tcPr>
            </w:tcPrChange>
          </w:tcPr>
          <w:p w14:paraId="5ECF891F" w14:textId="77777777" w:rsidR="00C30B72" w:rsidRPr="00BC5CF3" w:rsidRDefault="00C30B72" w:rsidP="004E7681">
            <w:pPr>
              <w:spacing w:before="40" w:after="40"/>
              <w:jc w:val="center"/>
              <w:rPr>
                <w:ins w:id="867" w:author="Jiří Vojtěšek" w:date="2018-11-19T21:17:00Z"/>
                <w:b/>
              </w:rPr>
            </w:pPr>
            <w:ins w:id="868" w:author="Jiří Vojtěšek" w:date="2018-11-19T21:17:00Z">
              <w:r w:rsidRPr="00C42CAD">
                <w:t>L</w:t>
              </w:r>
            </w:ins>
          </w:p>
        </w:tc>
        <w:tc>
          <w:tcPr>
            <w:tcW w:w="1608" w:type="dxa"/>
            <w:shd w:val="clear" w:color="auto" w:fill="BFBFBF" w:themeFill="background1" w:themeFillShade="BF"/>
            <w:tcPrChange w:id="869" w:author="Jiří Vojtěšek" w:date="2018-11-22T20:11:00Z">
              <w:tcPr>
                <w:tcW w:w="1134" w:type="dxa"/>
                <w:shd w:val="clear" w:color="auto" w:fill="BFBFBF" w:themeFill="background1" w:themeFillShade="BF"/>
              </w:tcPr>
            </w:tcPrChange>
          </w:tcPr>
          <w:p w14:paraId="6B1AF712" w14:textId="77777777" w:rsidR="00C30B72" w:rsidRPr="00AB670F" w:rsidRDefault="00C30B72" w:rsidP="004E7681">
            <w:pPr>
              <w:spacing w:before="40" w:after="40"/>
              <w:jc w:val="center"/>
              <w:rPr>
                <w:ins w:id="870" w:author="Jiří Vojtěšek" w:date="2018-11-19T21:17:00Z"/>
                <w:b/>
              </w:rPr>
            </w:pPr>
            <w:ins w:id="871" w:author="Jiří Vojtěšek" w:date="2018-11-19T21:17:00Z">
              <w:r w:rsidRPr="00653967">
                <w:rPr>
                  <w:b/>
                </w:rPr>
                <w:t>X</w:t>
              </w:r>
            </w:ins>
          </w:p>
        </w:tc>
        <w:tc>
          <w:tcPr>
            <w:tcW w:w="1843" w:type="dxa"/>
            <w:shd w:val="clear" w:color="auto" w:fill="BFBFBF" w:themeFill="background1" w:themeFillShade="BF"/>
            <w:vAlign w:val="center"/>
            <w:tcPrChange w:id="872" w:author="Jiří Vojtěšek" w:date="2018-11-22T20:11:00Z">
              <w:tcPr>
                <w:tcW w:w="1843" w:type="dxa"/>
                <w:shd w:val="clear" w:color="auto" w:fill="BFBFBF" w:themeFill="background1" w:themeFillShade="BF"/>
                <w:vAlign w:val="center"/>
              </w:tcPr>
            </w:tcPrChange>
          </w:tcPr>
          <w:p w14:paraId="04855458" w14:textId="77777777" w:rsidR="00C30B72" w:rsidRPr="00AB670F" w:rsidRDefault="00C30B72" w:rsidP="004E7681">
            <w:pPr>
              <w:spacing w:before="40" w:after="40"/>
              <w:jc w:val="center"/>
              <w:rPr>
                <w:ins w:id="873" w:author="Jiří Vojtěšek" w:date="2018-11-19T21:17:00Z"/>
                <w:b/>
              </w:rPr>
            </w:pPr>
            <w:ins w:id="874" w:author="Jiří Vojtěšek" w:date="2018-11-19T21:17:00Z">
              <w:r>
                <w:rPr>
                  <w:b/>
                </w:rPr>
                <w:t>X</w:t>
              </w:r>
            </w:ins>
          </w:p>
        </w:tc>
      </w:tr>
      <w:tr w:rsidR="00C30B72" w14:paraId="473A82B1" w14:textId="77777777" w:rsidTr="00C30B72">
        <w:trPr>
          <w:ins w:id="875" w:author="Jiří Vojtěšek" w:date="2018-11-19T21:17:00Z"/>
        </w:trPr>
        <w:tc>
          <w:tcPr>
            <w:tcW w:w="3294" w:type="dxa"/>
            <w:shd w:val="clear" w:color="auto" w:fill="auto"/>
            <w:tcPrChange w:id="876" w:author="Jiří Vojtěšek" w:date="2018-11-22T20:11:00Z">
              <w:tcPr>
                <w:tcW w:w="3294" w:type="dxa"/>
                <w:shd w:val="clear" w:color="auto" w:fill="auto"/>
              </w:tcPr>
            </w:tcPrChange>
          </w:tcPr>
          <w:p w14:paraId="7420C41E" w14:textId="77777777" w:rsidR="00C30B72" w:rsidRPr="00BC5CF3" w:rsidRDefault="00C30B72" w:rsidP="004E7681">
            <w:pPr>
              <w:spacing w:before="40" w:after="40"/>
              <w:jc w:val="left"/>
              <w:rPr>
                <w:ins w:id="877" w:author="Jiří Vojtěšek" w:date="2018-11-19T21:17:00Z"/>
                <w:b/>
              </w:rPr>
            </w:pPr>
            <w:ins w:id="878" w:author="Jiří Vojtěšek" w:date="2018-11-19T21:17:00Z">
              <w:r w:rsidRPr="00C42CAD">
                <w:t>Podniková ekonomika</w:t>
              </w:r>
            </w:ins>
          </w:p>
        </w:tc>
        <w:tc>
          <w:tcPr>
            <w:tcW w:w="801" w:type="dxa"/>
            <w:shd w:val="clear" w:color="auto" w:fill="auto"/>
            <w:tcPrChange w:id="879" w:author="Jiří Vojtěšek" w:date="2018-11-22T20:11:00Z">
              <w:tcPr>
                <w:tcW w:w="801" w:type="dxa"/>
                <w:shd w:val="clear" w:color="auto" w:fill="auto"/>
              </w:tcPr>
            </w:tcPrChange>
          </w:tcPr>
          <w:p w14:paraId="28109B93" w14:textId="77777777" w:rsidR="00C30B72" w:rsidRPr="00BC5CF3" w:rsidRDefault="00C30B72" w:rsidP="004E7681">
            <w:pPr>
              <w:spacing w:before="40" w:after="40"/>
              <w:jc w:val="center"/>
              <w:rPr>
                <w:ins w:id="880" w:author="Jiří Vojtěšek" w:date="2018-11-19T21:17:00Z"/>
                <w:b/>
              </w:rPr>
            </w:pPr>
            <w:ins w:id="881" w:author="Jiří Vojtěšek" w:date="2018-11-19T21:17:00Z">
              <w:r w:rsidRPr="00C42CAD">
                <w:t>2</w:t>
              </w:r>
            </w:ins>
          </w:p>
        </w:tc>
        <w:tc>
          <w:tcPr>
            <w:tcW w:w="851" w:type="dxa"/>
            <w:shd w:val="clear" w:color="auto" w:fill="auto"/>
            <w:tcPrChange w:id="882" w:author="Jiří Vojtěšek" w:date="2018-11-22T20:11:00Z">
              <w:tcPr>
                <w:tcW w:w="851" w:type="dxa"/>
                <w:shd w:val="clear" w:color="auto" w:fill="auto"/>
              </w:tcPr>
            </w:tcPrChange>
          </w:tcPr>
          <w:p w14:paraId="202D26CD" w14:textId="77777777" w:rsidR="00C30B72" w:rsidRPr="00BC5CF3" w:rsidRDefault="00C30B72" w:rsidP="004E7681">
            <w:pPr>
              <w:spacing w:before="40" w:after="40"/>
              <w:jc w:val="center"/>
              <w:rPr>
                <w:ins w:id="883" w:author="Jiří Vojtěšek" w:date="2018-11-19T21:17:00Z"/>
                <w:b/>
              </w:rPr>
            </w:pPr>
            <w:ins w:id="884" w:author="Jiří Vojtěšek" w:date="2018-11-19T21:17:00Z">
              <w:r w:rsidRPr="00C42CAD">
                <w:t>L</w:t>
              </w:r>
            </w:ins>
          </w:p>
        </w:tc>
        <w:tc>
          <w:tcPr>
            <w:tcW w:w="1608" w:type="dxa"/>
            <w:shd w:val="clear" w:color="auto" w:fill="BFBFBF" w:themeFill="background1" w:themeFillShade="BF"/>
            <w:tcPrChange w:id="885" w:author="Jiří Vojtěšek" w:date="2018-11-22T20:11:00Z">
              <w:tcPr>
                <w:tcW w:w="1134" w:type="dxa"/>
                <w:shd w:val="clear" w:color="auto" w:fill="BFBFBF" w:themeFill="background1" w:themeFillShade="BF"/>
              </w:tcPr>
            </w:tcPrChange>
          </w:tcPr>
          <w:p w14:paraId="63871554" w14:textId="77777777" w:rsidR="00C30B72" w:rsidRPr="00AB670F" w:rsidRDefault="00C30B72" w:rsidP="004E7681">
            <w:pPr>
              <w:spacing w:before="40" w:after="40"/>
              <w:jc w:val="center"/>
              <w:rPr>
                <w:ins w:id="886" w:author="Jiří Vojtěšek" w:date="2018-11-19T21:17:00Z"/>
                <w:b/>
              </w:rPr>
            </w:pPr>
            <w:ins w:id="887" w:author="Jiří Vojtěšek" w:date="2018-11-19T21:17:00Z">
              <w:r w:rsidRPr="00653967">
                <w:rPr>
                  <w:b/>
                </w:rPr>
                <w:t>X</w:t>
              </w:r>
            </w:ins>
          </w:p>
        </w:tc>
        <w:tc>
          <w:tcPr>
            <w:tcW w:w="1843" w:type="dxa"/>
            <w:shd w:val="clear" w:color="auto" w:fill="BFBFBF" w:themeFill="background1" w:themeFillShade="BF"/>
            <w:vAlign w:val="center"/>
            <w:tcPrChange w:id="888" w:author="Jiří Vojtěšek" w:date="2018-11-22T20:11:00Z">
              <w:tcPr>
                <w:tcW w:w="1843" w:type="dxa"/>
                <w:shd w:val="clear" w:color="auto" w:fill="BFBFBF" w:themeFill="background1" w:themeFillShade="BF"/>
                <w:vAlign w:val="center"/>
              </w:tcPr>
            </w:tcPrChange>
          </w:tcPr>
          <w:p w14:paraId="504A2356" w14:textId="77777777" w:rsidR="00C30B72" w:rsidRPr="00AB670F" w:rsidRDefault="00C30B72" w:rsidP="004E7681">
            <w:pPr>
              <w:spacing w:before="40" w:after="40"/>
              <w:jc w:val="center"/>
              <w:rPr>
                <w:ins w:id="889" w:author="Jiří Vojtěšek" w:date="2018-11-19T21:17:00Z"/>
                <w:b/>
              </w:rPr>
            </w:pPr>
            <w:ins w:id="890" w:author="Jiří Vojtěšek" w:date="2018-11-19T21:17:00Z">
              <w:r>
                <w:rPr>
                  <w:b/>
                </w:rPr>
                <w:t>X</w:t>
              </w:r>
            </w:ins>
          </w:p>
        </w:tc>
      </w:tr>
      <w:tr w:rsidR="00C30B72" w14:paraId="534B3656" w14:textId="77777777" w:rsidTr="00C30B72">
        <w:trPr>
          <w:ins w:id="891" w:author="Jiří Vojtěšek" w:date="2018-11-19T21:17:00Z"/>
        </w:trPr>
        <w:tc>
          <w:tcPr>
            <w:tcW w:w="3294" w:type="dxa"/>
            <w:shd w:val="clear" w:color="auto" w:fill="auto"/>
            <w:tcPrChange w:id="892" w:author="Jiří Vojtěšek" w:date="2018-11-22T20:11:00Z">
              <w:tcPr>
                <w:tcW w:w="3294" w:type="dxa"/>
                <w:shd w:val="clear" w:color="auto" w:fill="auto"/>
              </w:tcPr>
            </w:tcPrChange>
          </w:tcPr>
          <w:p w14:paraId="2AB4A215" w14:textId="77777777" w:rsidR="00C30B72" w:rsidRPr="00BC5CF3" w:rsidRDefault="00C30B72" w:rsidP="004E7681">
            <w:pPr>
              <w:spacing w:before="40" w:after="40"/>
              <w:jc w:val="left"/>
              <w:rPr>
                <w:ins w:id="893" w:author="Jiří Vojtěšek" w:date="2018-11-19T21:17:00Z"/>
                <w:b/>
              </w:rPr>
            </w:pPr>
            <w:ins w:id="894" w:author="Jiří Vojtěšek" w:date="2018-11-19T21:17:00Z">
              <w:r w:rsidRPr="00C42CAD">
                <w:t>Právní řád I</w:t>
              </w:r>
            </w:ins>
          </w:p>
        </w:tc>
        <w:tc>
          <w:tcPr>
            <w:tcW w:w="801" w:type="dxa"/>
            <w:shd w:val="clear" w:color="auto" w:fill="auto"/>
            <w:tcPrChange w:id="895" w:author="Jiří Vojtěšek" w:date="2018-11-22T20:11:00Z">
              <w:tcPr>
                <w:tcW w:w="801" w:type="dxa"/>
                <w:shd w:val="clear" w:color="auto" w:fill="auto"/>
              </w:tcPr>
            </w:tcPrChange>
          </w:tcPr>
          <w:p w14:paraId="6EBADB0A" w14:textId="77777777" w:rsidR="00C30B72" w:rsidRPr="00BC5CF3" w:rsidRDefault="00C30B72" w:rsidP="004E7681">
            <w:pPr>
              <w:spacing w:before="40" w:after="40"/>
              <w:jc w:val="center"/>
              <w:rPr>
                <w:ins w:id="896" w:author="Jiří Vojtěšek" w:date="2018-11-19T21:17:00Z"/>
                <w:b/>
              </w:rPr>
            </w:pPr>
            <w:ins w:id="897" w:author="Jiří Vojtěšek" w:date="2018-11-19T21:17:00Z">
              <w:r w:rsidRPr="00C42CAD">
                <w:t>1</w:t>
              </w:r>
            </w:ins>
          </w:p>
        </w:tc>
        <w:tc>
          <w:tcPr>
            <w:tcW w:w="851" w:type="dxa"/>
            <w:shd w:val="clear" w:color="auto" w:fill="auto"/>
            <w:tcPrChange w:id="898" w:author="Jiří Vojtěšek" w:date="2018-11-22T20:11:00Z">
              <w:tcPr>
                <w:tcW w:w="851" w:type="dxa"/>
                <w:shd w:val="clear" w:color="auto" w:fill="auto"/>
              </w:tcPr>
            </w:tcPrChange>
          </w:tcPr>
          <w:p w14:paraId="1171FF8E" w14:textId="77777777" w:rsidR="00C30B72" w:rsidRPr="00BC5CF3" w:rsidRDefault="00C30B72" w:rsidP="004E7681">
            <w:pPr>
              <w:spacing w:before="40" w:after="40"/>
              <w:jc w:val="center"/>
              <w:rPr>
                <w:ins w:id="899" w:author="Jiří Vojtěšek" w:date="2018-11-19T21:17:00Z"/>
                <w:b/>
              </w:rPr>
            </w:pPr>
            <w:ins w:id="900" w:author="Jiří Vojtěšek" w:date="2018-11-19T21:17:00Z">
              <w:r w:rsidRPr="00C42CAD">
                <w:t>Z</w:t>
              </w:r>
            </w:ins>
          </w:p>
        </w:tc>
        <w:tc>
          <w:tcPr>
            <w:tcW w:w="1608" w:type="dxa"/>
            <w:shd w:val="clear" w:color="auto" w:fill="BFBFBF" w:themeFill="background1" w:themeFillShade="BF"/>
            <w:tcPrChange w:id="901" w:author="Jiří Vojtěšek" w:date="2018-11-22T20:11:00Z">
              <w:tcPr>
                <w:tcW w:w="1134" w:type="dxa"/>
                <w:shd w:val="clear" w:color="auto" w:fill="BFBFBF" w:themeFill="background1" w:themeFillShade="BF"/>
              </w:tcPr>
            </w:tcPrChange>
          </w:tcPr>
          <w:p w14:paraId="1CE6AF13" w14:textId="77777777" w:rsidR="00C30B72" w:rsidRPr="00AB670F" w:rsidRDefault="00C30B72" w:rsidP="004E7681">
            <w:pPr>
              <w:spacing w:before="40" w:after="40"/>
              <w:jc w:val="center"/>
              <w:rPr>
                <w:ins w:id="902" w:author="Jiří Vojtěšek" w:date="2018-11-19T21:17:00Z"/>
                <w:b/>
              </w:rPr>
            </w:pPr>
            <w:ins w:id="903" w:author="Jiří Vojtěšek" w:date="2018-11-19T21:17:00Z">
              <w:r w:rsidRPr="00653967">
                <w:rPr>
                  <w:b/>
                </w:rPr>
                <w:t>X</w:t>
              </w:r>
            </w:ins>
          </w:p>
        </w:tc>
        <w:tc>
          <w:tcPr>
            <w:tcW w:w="1843" w:type="dxa"/>
            <w:shd w:val="clear" w:color="auto" w:fill="auto"/>
            <w:vAlign w:val="center"/>
            <w:tcPrChange w:id="904" w:author="Jiří Vojtěšek" w:date="2018-11-22T20:11:00Z">
              <w:tcPr>
                <w:tcW w:w="1843" w:type="dxa"/>
                <w:shd w:val="clear" w:color="auto" w:fill="auto"/>
                <w:vAlign w:val="center"/>
              </w:tcPr>
            </w:tcPrChange>
          </w:tcPr>
          <w:p w14:paraId="58D7364E" w14:textId="77777777" w:rsidR="00C30B72" w:rsidRPr="00AB670F" w:rsidRDefault="00C30B72" w:rsidP="004E7681">
            <w:pPr>
              <w:spacing w:before="40" w:after="40"/>
              <w:jc w:val="center"/>
              <w:rPr>
                <w:ins w:id="905" w:author="Jiří Vojtěšek" w:date="2018-11-19T21:17:00Z"/>
                <w:b/>
              </w:rPr>
            </w:pPr>
          </w:p>
        </w:tc>
      </w:tr>
      <w:tr w:rsidR="00C30B72" w14:paraId="19DF56C5" w14:textId="77777777" w:rsidTr="00C30B72">
        <w:trPr>
          <w:ins w:id="906" w:author="Jiří Vojtěšek" w:date="2018-11-19T21:17:00Z"/>
        </w:trPr>
        <w:tc>
          <w:tcPr>
            <w:tcW w:w="3294" w:type="dxa"/>
            <w:shd w:val="clear" w:color="auto" w:fill="auto"/>
            <w:tcPrChange w:id="907" w:author="Jiří Vojtěšek" w:date="2018-11-22T20:11:00Z">
              <w:tcPr>
                <w:tcW w:w="3294" w:type="dxa"/>
                <w:shd w:val="clear" w:color="auto" w:fill="auto"/>
              </w:tcPr>
            </w:tcPrChange>
          </w:tcPr>
          <w:p w14:paraId="07705F95" w14:textId="77777777" w:rsidR="00C30B72" w:rsidRPr="00C42CAD" w:rsidRDefault="00C30B72" w:rsidP="004E7681">
            <w:pPr>
              <w:spacing w:before="40" w:after="40"/>
              <w:jc w:val="left"/>
              <w:rPr>
                <w:ins w:id="908" w:author="Jiří Vojtěšek" w:date="2018-11-19T21:17:00Z"/>
              </w:rPr>
            </w:pPr>
            <w:ins w:id="909" w:author="Jiří Vojtěšek" w:date="2018-11-19T21:17:00Z">
              <w:r w:rsidRPr="00D5191B">
                <w:t>Právní řád II</w:t>
              </w:r>
            </w:ins>
          </w:p>
        </w:tc>
        <w:tc>
          <w:tcPr>
            <w:tcW w:w="801" w:type="dxa"/>
            <w:shd w:val="clear" w:color="auto" w:fill="auto"/>
            <w:tcPrChange w:id="910" w:author="Jiří Vojtěšek" w:date="2018-11-22T20:11:00Z">
              <w:tcPr>
                <w:tcW w:w="801" w:type="dxa"/>
                <w:shd w:val="clear" w:color="auto" w:fill="auto"/>
              </w:tcPr>
            </w:tcPrChange>
          </w:tcPr>
          <w:p w14:paraId="7D0F7E8A" w14:textId="77777777" w:rsidR="00C30B72" w:rsidRPr="00C42CAD" w:rsidRDefault="00C30B72" w:rsidP="004E7681">
            <w:pPr>
              <w:spacing w:before="40" w:after="40"/>
              <w:jc w:val="center"/>
              <w:rPr>
                <w:ins w:id="911" w:author="Jiří Vojtěšek" w:date="2018-11-19T21:17:00Z"/>
              </w:rPr>
            </w:pPr>
            <w:ins w:id="912" w:author="Jiří Vojtěšek" w:date="2018-11-19T21:17:00Z">
              <w:r w:rsidRPr="00D5191B">
                <w:t>1</w:t>
              </w:r>
            </w:ins>
          </w:p>
        </w:tc>
        <w:tc>
          <w:tcPr>
            <w:tcW w:w="851" w:type="dxa"/>
            <w:shd w:val="clear" w:color="auto" w:fill="auto"/>
            <w:tcPrChange w:id="913" w:author="Jiří Vojtěšek" w:date="2018-11-22T20:11:00Z">
              <w:tcPr>
                <w:tcW w:w="851" w:type="dxa"/>
                <w:shd w:val="clear" w:color="auto" w:fill="auto"/>
              </w:tcPr>
            </w:tcPrChange>
          </w:tcPr>
          <w:p w14:paraId="567662CD" w14:textId="77777777" w:rsidR="00C30B72" w:rsidRPr="00C42CAD" w:rsidRDefault="00C30B72" w:rsidP="004E7681">
            <w:pPr>
              <w:spacing w:before="40" w:after="40"/>
              <w:jc w:val="center"/>
              <w:rPr>
                <w:ins w:id="914" w:author="Jiří Vojtěšek" w:date="2018-11-19T21:17:00Z"/>
              </w:rPr>
            </w:pPr>
            <w:ins w:id="915" w:author="Jiří Vojtěšek" w:date="2018-11-19T21:17:00Z">
              <w:r w:rsidRPr="00D5191B">
                <w:t>L</w:t>
              </w:r>
            </w:ins>
          </w:p>
        </w:tc>
        <w:tc>
          <w:tcPr>
            <w:tcW w:w="1608" w:type="dxa"/>
            <w:shd w:val="clear" w:color="auto" w:fill="BFBFBF" w:themeFill="background1" w:themeFillShade="BF"/>
            <w:tcPrChange w:id="916" w:author="Jiří Vojtěšek" w:date="2018-11-22T20:11:00Z">
              <w:tcPr>
                <w:tcW w:w="1134" w:type="dxa"/>
                <w:shd w:val="clear" w:color="auto" w:fill="BFBFBF" w:themeFill="background1" w:themeFillShade="BF"/>
              </w:tcPr>
            </w:tcPrChange>
          </w:tcPr>
          <w:p w14:paraId="5A8977DA" w14:textId="77777777" w:rsidR="00C30B72" w:rsidRPr="00AB670F" w:rsidRDefault="00C30B72" w:rsidP="004E7681">
            <w:pPr>
              <w:spacing w:before="40" w:after="40"/>
              <w:jc w:val="center"/>
              <w:rPr>
                <w:ins w:id="917" w:author="Jiří Vojtěšek" w:date="2018-11-19T21:17:00Z"/>
                <w:b/>
              </w:rPr>
            </w:pPr>
            <w:ins w:id="918" w:author="Jiří Vojtěšek" w:date="2018-11-19T21:17:00Z">
              <w:r w:rsidRPr="00653967">
                <w:rPr>
                  <w:b/>
                </w:rPr>
                <w:t>X</w:t>
              </w:r>
            </w:ins>
          </w:p>
        </w:tc>
        <w:tc>
          <w:tcPr>
            <w:tcW w:w="1843" w:type="dxa"/>
            <w:shd w:val="clear" w:color="auto" w:fill="auto"/>
            <w:vAlign w:val="center"/>
            <w:tcPrChange w:id="919" w:author="Jiří Vojtěšek" w:date="2018-11-22T20:11:00Z">
              <w:tcPr>
                <w:tcW w:w="1843" w:type="dxa"/>
                <w:shd w:val="clear" w:color="auto" w:fill="auto"/>
                <w:vAlign w:val="center"/>
              </w:tcPr>
            </w:tcPrChange>
          </w:tcPr>
          <w:p w14:paraId="66C7CBB9" w14:textId="77777777" w:rsidR="00C30B72" w:rsidRPr="00AB670F" w:rsidRDefault="00C30B72" w:rsidP="004E7681">
            <w:pPr>
              <w:spacing w:before="40" w:after="40"/>
              <w:jc w:val="center"/>
              <w:rPr>
                <w:ins w:id="920" w:author="Jiří Vojtěšek" w:date="2018-11-19T21:17:00Z"/>
                <w:b/>
              </w:rPr>
            </w:pPr>
          </w:p>
        </w:tc>
      </w:tr>
      <w:tr w:rsidR="00C30B72" w14:paraId="4E6F2A8C" w14:textId="77777777" w:rsidTr="00C30B72">
        <w:trPr>
          <w:ins w:id="921" w:author="Jiří Vojtěšek" w:date="2018-11-19T21:17:00Z"/>
        </w:trPr>
        <w:tc>
          <w:tcPr>
            <w:tcW w:w="3294" w:type="dxa"/>
            <w:shd w:val="clear" w:color="auto" w:fill="auto"/>
            <w:tcPrChange w:id="922" w:author="Jiří Vojtěšek" w:date="2018-11-22T20:11:00Z">
              <w:tcPr>
                <w:tcW w:w="3294" w:type="dxa"/>
                <w:shd w:val="clear" w:color="auto" w:fill="auto"/>
              </w:tcPr>
            </w:tcPrChange>
          </w:tcPr>
          <w:p w14:paraId="28107FE3" w14:textId="77777777" w:rsidR="00C30B72" w:rsidRPr="00C42CAD" w:rsidRDefault="00C30B72" w:rsidP="004E7681">
            <w:pPr>
              <w:spacing w:before="40" w:after="40"/>
              <w:jc w:val="left"/>
              <w:rPr>
                <w:ins w:id="923" w:author="Jiří Vojtěšek" w:date="2018-11-19T21:17:00Z"/>
              </w:rPr>
            </w:pPr>
            <w:ins w:id="924" w:author="Jiří Vojtěšek" w:date="2018-11-19T21:17:00Z">
              <w:r w:rsidRPr="00D5191B">
                <w:t>Profesní obrana 1</w:t>
              </w:r>
            </w:ins>
          </w:p>
        </w:tc>
        <w:tc>
          <w:tcPr>
            <w:tcW w:w="801" w:type="dxa"/>
            <w:shd w:val="clear" w:color="auto" w:fill="auto"/>
            <w:tcPrChange w:id="925" w:author="Jiří Vojtěšek" w:date="2018-11-22T20:11:00Z">
              <w:tcPr>
                <w:tcW w:w="801" w:type="dxa"/>
                <w:shd w:val="clear" w:color="auto" w:fill="auto"/>
              </w:tcPr>
            </w:tcPrChange>
          </w:tcPr>
          <w:p w14:paraId="1C06E369" w14:textId="77777777" w:rsidR="00C30B72" w:rsidRPr="00C42CAD" w:rsidRDefault="00C30B72" w:rsidP="004E7681">
            <w:pPr>
              <w:spacing w:before="40" w:after="40"/>
              <w:jc w:val="center"/>
              <w:rPr>
                <w:ins w:id="926" w:author="Jiří Vojtěšek" w:date="2018-11-19T21:17:00Z"/>
              </w:rPr>
            </w:pPr>
            <w:ins w:id="927" w:author="Jiří Vojtěšek" w:date="2018-11-19T21:17:00Z">
              <w:r w:rsidRPr="00D5191B">
                <w:t>1</w:t>
              </w:r>
            </w:ins>
          </w:p>
        </w:tc>
        <w:tc>
          <w:tcPr>
            <w:tcW w:w="851" w:type="dxa"/>
            <w:shd w:val="clear" w:color="auto" w:fill="auto"/>
            <w:tcPrChange w:id="928" w:author="Jiří Vojtěšek" w:date="2018-11-22T20:11:00Z">
              <w:tcPr>
                <w:tcW w:w="851" w:type="dxa"/>
                <w:shd w:val="clear" w:color="auto" w:fill="auto"/>
              </w:tcPr>
            </w:tcPrChange>
          </w:tcPr>
          <w:p w14:paraId="4F4EF29C" w14:textId="77777777" w:rsidR="00C30B72" w:rsidRPr="00C42CAD" w:rsidRDefault="00C30B72" w:rsidP="004E7681">
            <w:pPr>
              <w:spacing w:before="40" w:after="40"/>
              <w:jc w:val="center"/>
              <w:rPr>
                <w:ins w:id="929" w:author="Jiří Vojtěšek" w:date="2018-11-19T21:17:00Z"/>
              </w:rPr>
            </w:pPr>
            <w:ins w:id="930" w:author="Jiří Vojtěšek" w:date="2018-11-19T21:17:00Z">
              <w:r w:rsidRPr="00D5191B">
                <w:t>Z</w:t>
              </w:r>
            </w:ins>
          </w:p>
        </w:tc>
        <w:tc>
          <w:tcPr>
            <w:tcW w:w="1608" w:type="dxa"/>
            <w:shd w:val="clear" w:color="auto" w:fill="BFBFBF" w:themeFill="background1" w:themeFillShade="BF"/>
            <w:tcPrChange w:id="931" w:author="Jiří Vojtěšek" w:date="2018-11-22T20:11:00Z">
              <w:tcPr>
                <w:tcW w:w="1134" w:type="dxa"/>
                <w:shd w:val="clear" w:color="auto" w:fill="BFBFBF" w:themeFill="background1" w:themeFillShade="BF"/>
              </w:tcPr>
            </w:tcPrChange>
          </w:tcPr>
          <w:p w14:paraId="72AE3138" w14:textId="77777777" w:rsidR="00C30B72" w:rsidRPr="00AB670F" w:rsidRDefault="00C30B72" w:rsidP="004E7681">
            <w:pPr>
              <w:spacing w:before="40" w:after="40"/>
              <w:jc w:val="center"/>
              <w:rPr>
                <w:ins w:id="932" w:author="Jiří Vojtěšek" w:date="2018-11-19T21:17:00Z"/>
                <w:b/>
              </w:rPr>
            </w:pPr>
            <w:ins w:id="933" w:author="Jiří Vojtěšek" w:date="2018-11-19T21:17:00Z">
              <w:r w:rsidRPr="00653967">
                <w:rPr>
                  <w:b/>
                </w:rPr>
                <w:t>X</w:t>
              </w:r>
            </w:ins>
          </w:p>
        </w:tc>
        <w:tc>
          <w:tcPr>
            <w:tcW w:w="1843" w:type="dxa"/>
            <w:shd w:val="clear" w:color="auto" w:fill="auto"/>
            <w:vAlign w:val="center"/>
            <w:tcPrChange w:id="934" w:author="Jiří Vojtěšek" w:date="2018-11-22T20:11:00Z">
              <w:tcPr>
                <w:tcW w:w="1843" w:type="dxa"/>
                <w:shd w:val="clear" w:color="auto" w:fill="auto"/>
                <w:vAlign w:val="center"/>
              </w:tcPr>
            </w:tcPrChange>
          </w:tcPr>
          <w:p w14:paraId="1FA31527" w14:textId="77777777" w:rsidR="00C30B72" w:rsidRPr="00AB670F" w:rsidRDefault="00C30B72" w:rsidP="004E7681">
            <w:pPr>
              <w:spacing w:before="40" w:after="40"/>
              <w:jc w:val="center"/>
              <w:rPr>
                <w:ins w:id="935" w:author="Jiří Vojtěšek" w:date="2018-11-19T21:17:00Z"/>
                <w:b/>
              </w:rPr>
            </w:pPr>
          </w:p>
        </w:tc>
      </w:tr>
      <w:tr w:rsidR="00C30B72" w14:paraId="219ED82C" w14:textId="77777777" w:rsidTr="00C30B72">
        <w:trPr>
          <w:ins w:id="936" w:author="Jiří Vojtěšek" w:date="2018-11-19T21:17:00Z"/>
        </w:trPr>
        <w:tc>
          <w:tcPr>
            <w:tcW w:w="3294" w:type="dxa"/>
            <w:shd w:val="clear" w:color="auto" w:fill="auto"/>
            <w:tcPrChange w:id="937" w:author="Jiří Vojtěšek" w:date="2018-11-22T20:11:00Z">
              <w:tcPr>
                <w:tcW w:w="3294" w:type="dxa"/>
                <w:shd w:val="clear" w:color="auto" w:fill="auto"/>
              </w:tcPr>
            </w:tcPrChange>
          </w:tcPr>
          <w:p w14:paraId="19C00B3D" w14:textId="77777777" w:rsidR="00C30B72" w:rsidRPr="00C42CAD" w:rsidRDefault="00C30B72" w:rsidP="004E7681">
            <w:pPr>
              <w:spacing w:before="40" w:after="40"/>
              <w:jc w:val="left"/>
              <w:rPr>
                <w:ins w:id="938" w:author="Jiří Vojtěšek" w:date="2018-11-19T21:17:00Z"/>
              </w:rPr>
            </w:pPr>
            <w:ins w:id="939" w:author="Jiří Vojtěšek" w:date="2018-11-19T21:17:00Z">
              <w:r w:rsidRPr="00D5191B">
                <w:t>Profesní obrana 2</w:t>
              </w:r>
            </w:ins>
          </w:p>
        </w:tc>
        <w:tc>
          <w:tcPr>
            <w:tcW w:w="801" w:type="dxa"/>
            <w:shd w:val="clear" w:color="auto" w:fill="auto"/>
            <w:tcPrChange w:id="940" w:author="Jiří Vojtěšek" w:date="2018-11-22T20:11:00Z">
              <w:tcPr>
                <w:tcW w:w="801" w:type="dxa"/>
                <w:shd w:val="clear" w:color="auto" w:fill="auto"/>
              </w:tcPr>
            </w:tcPrChange>
          </w:tcPr>
          <w:p w14:paraId="777BD67C" w14:textId="77777777" w:rsidR="00C30B72" w:rsidRPr="00C42CAD" w:rsidRDefault="00C30B72" w:rsidP="004E7681">
            <w:pPr>
              <w:spacing w:before="40" w:after="40"/>
              <w:jc w:val="center"/>
              <w:rPr>
                <w:ins w:id="941" w:author="Jiří Vojtěšek" w:date="2018-11-19T21:17:00Z"/>
              </w:rPr>
            </w:pPr>
            <w:ins w:id="942" w:author="Jiří Vojtěšek" w:date="2018-11-19T21:17:00Z">
              <w:r w:rsidRPr="00D5191B">
                <w:t>1</w:t>
              </w:r>
            </w:ins>
          </w:p>
        </w:tc>
        <w:tc>
          <w:tcPr>
            <w:tcW w:w="851" w:type="dxa"/>
            <w:shd w:val="clear" w:color="auto" w:fill="auto"/>
            <w:tcPrChange w:id="943" w:author="Jiří Vojtěšek" w:date="2018-11-22T20:11:00Z">
              <w:tcPr>
                <w:tcW w:w="851" w:type="dxa"/>
                <w:shd w:val="clear" w:color="auto" w:fill="auto"/>
              </w:tcPr>
            </w:tcPrChange>
          </w:tcPr>
          <w:p w14:paraId="64E03D25" w14:textId="77777777" w:rsidR="00C30B72" w:rsidRPr="00C42CAD" w:rsidRDefault="00C30B72" w:rsidP="004E7681">
            <w:pPr>
              <w:spacing w:before="40" w:after="40"/>
              <w:jc w:val="center"/>
              <w:rPr>
                <w:ins w:id="944" w:author="Jiří Vojtěšek" w:date="2018-11-19T21:17:00Z"/>
              </w:rPr>
            </w:pPr>
            <w:ins w:id="945" w:author="Jiří Vojtěšek" w:date="2018-11-19T21:17:00Z">
              <w:r w:rsidRPr="00D5191B">
                <w:t>L</w:t>
              </w:r>
            </w:ins>
          </w:p>
        </w:tc>
        <w:tc>
          <w:tcPr>
            <w:tcW w:w="1608" w:type="dxa"/>
            <w:shd w:val="clear" w:color="auto" w:fill="BFBFBF" w:themeFill="background1" w:themeFillShade="BF"/>
            <w:tcPrChange w:id="946" w:author="Jiří Vojtěšek" w:date="2018-11-22T20:11:00Z">
              <w:tcPr>
                <w:tcW w:w="1134" w:type="dxa"/>
                <w:shd w:val="clear" w:color="auto" w:fill="BFBFBF" w:themeFill="background1" w:themeFillShade="BF"/>
              </w:tcPr>
            </w:tcPrChange>
          </w:tcPr>
          <w:p w14:paraId="71082460" w14:textId="77777777" w:rsidR="00C30B72" w:rsidRPr="00AB670F" w:rsidRDefault="00C30B72" w:rsidP="004E7681">
            <w:pPr>
              <w:spacing w:before="40" w:after="40"/>
              <w:jc w:val="center"/>
              <w:rPr>
                <w:ins w:id="947" w:author="Jiří Vojtěšek" w:date="2018-11-19T21:17:00Z"/>
                <w:b/>
              </w:rPr>
            </w:pPr>
            <w:ins w:id="948" w:author="Jiří Vojtěšek" w:date="2018-11-19T21:17:00Z">
              <w:r w:rsidRPr="00653967">
                <w:rPr>
                  <w:b/>
                </w:rPr>
                <w:t>X</w:t>
              </w:r>
            </w:ins>
          </w:p>
        </w:tc>
        <w:tc>
          <w:tcPr>
            <w:tcW w:w="1843" w:type="dxa"/>
            <w:shd w:val="clear" w:color="auto" w:fill="auto"/>
            <w:vAlign w:val="center"/>
            <w:tcPrChange w:id="949" w:author="Jiří Vojtěšek" w:date="2018-11-22T20:11:00Z">
              <w:tcPr>
                <w:tcW w:w="1843" w:type="dxa"/>
                <w:shd w:val="clear" w:color="auto" w:fill="auto"/>
                <w:vAlign w:val="center"/>
              </w:tcPr>
            </w:tcPrChange>
          </w:tcPr>
          <w:p w14:paraId="60687008" w14:textId="77777777" w:rsidR="00C30B72" w:rsidRPr="00AB670F" w:rsidRDefault="00C30B72" w:rsidP="004E7681">
            <w:pPr>
              <w:spacing w:before="40" w:after="40"/>
              <w:jc w:val="center"/>
              <w:rPr>
                <w:ins w:id="950" w:author="Jiří Vojtěšek" w:date="2018-11-19T21:17:00Z"/>
                <w:b/>
              </w:rPr>
            </w:pPr>
          </w:p>
        </w:tc>
      </w:tr>
      <w:tr w:rsidR="00C30B72" w14:paraId="5F1DD3EE" w14:textId="77777777" w:rsidTr="00C30B72">
        <w:trPr>
          <w:ins w:id="951" w:author="Jiří Vojtěšek" w:date="2018-11-19T21:17:00Z"/>
        </w:trPr>
        <w:tc>
          <w:tcPr>
            <w:tcW w:w="3294" w:type="dxa"/>
            <w:shd w:val="clear" w:color="auto" w:fill="auto"/>
            <w:tcPrChange w:id="952" w:author="Jiří Vojtěšek" w:date="2018-11-22T20:11:00Z">
              <w:tcPr>
                <w:tcW w:w="3294" w:type="dxa"/>
                <w:shd w:val="clear" w:color="auto" w:fill="auto"/>
              </w:tcPr>
            </w:tcPrChange>
          </w:tcPr>
          <w:p w14:paraId="65D7CDB9" w14:textId="77777777" w:rsidR="00C30B72" w:rsidRPr="00C42CAD" w:rsidRDefault="00C30B72" w:rsidP="004E7681">
            <w:pPr>
              <w:spacing w:before="40" w:after="40"/>
              <w:jc w:val="left"/>
              <w:rPr>
                <w:ins w:id="953" w:author="Jiří Vojtěšek" w:date="2018-11-19T21:17:00Z"/>
              </w:rPr>
            </w:pPr>
            <w:ins w:id="954" w:author="Jiří Vojtěšek" w:date="2018-11-19T21:17:00Z">
              <w:r w:rsidRPr="00D5191B">
                <w:t>Profesní obrana 3</w:t>
              </w:r>
            </w:ins>
          </w:p>
        </w:tc>
        <w:tc>
          <w:tcPr>
            <w:tcW w:w="801" w:type="dxa"/>
            <w:shd w:val="clear" w:color="auto" w:fill="auto"/>
            <w:tcPrChange w:id="955" w:author="Jiří Vojtěšek" w:date="2018-11-22T20:11:00Z">
              <w:tcPr>
                <w:tcW w:w="801" w:type="dxa"/>
                <w:shd w:val="clear" w:color="auto" w:fill="auto"/>
              </w:tcPr>
            </w:tcPrChange>
          </w:tcPr>
          <w:p w14:paraId="22FC25D3" w14:textId="77777777" w:rsidR="00C30B72" w:rsidRPr="00C42CAD" w:rsidRDefault="00C30B72" w:rsidP="004E7681">
            <w:pPr>
              <w:spacing w:before="40" w:after="40"/>
              <w:jc w:val="center"/>
              <w:rPr>
                <w:ins w:id="956" w:author="Jiří Vojtěšek" w:date="2018-11-19T21:17:00Z"/>
              </w:rPr>
            </w:pPr>
            <w:ins w:id="957" w:author="Jiří Vojtěšek" w:date="2018-11-19T21:17:00Z">
              <w:r w:rsidRPr="00D5191B">
                <w:t>2</w:t>
              </w:r>
            </w:ins>
          </w:p>
        </w:tc>
        <w:tc>
          <w:tcPr>
            <w:tcW w:w="851" w:type="dxa"/>
            <w:shd w:val="clear" w:color="auto" w:fill="auto"/>
            <w:tcPrChange w:id="958" w:author="Jiří Vojtěšek" w:date="2018-11-22T20:11:00Z">
              <w:tcPr>
                <w:tcW w:w="851" w:type="dxa"/>
                <w:shd w:val="clear" w:color="auto" w:fill="auto"/>
              </w:tcPr>
            </w:tcPrChange>
          </w:tcPr>
          <w:p w14:paraId="3E43CD8B" w14:textId="77777777" w:rsidR="00C30B72" w:rsidRPr="00C42CAD" w:rsidRDefault="00C30B72" w:rsidP="004E7681">
            <w:pPr>
              <w:spacing w:before="40" w:after="40"/>
              <w:jc w:val="center"/>
              <w:rPr>
                <w:ins w:id="959" w:author="Jiří Vojtěšek" w:date="2018-11-19T21:17:00Z"/>
              </w:rPr>
            </w:pPr>
            <w:ins w:id="960" w:author="Jiří Vojtěšek" w:date="2018-11-19T21:17:00Z">
              <w:r w:rsidRPr="00D5191B">
                <w:t>Z</w:t>
              </w:r>
            </w:ins>
          </w:p>
        </w:tc>
        <w:tc>
          <w:tcPr>
            <w:tcW w:w="1608" w:type="dxa"/>
            <w:shd w:val="clear" w:color="auto" w:fill="BFBFBF" w:themeFill="background1" w:themeFillShade="BF"/>
            <w:tcPrChange w:id="961" w:author="Jiří Vojtěšek" w:date="2018-11-22T20:11:00Z">
              <w:tcPr>
                <w:tcW w:w="1134" w:type="dxa"/>
                <w:shd w:val="clear" w:color="auto" w:fill="BFBFBF" w:themeFill="background1" w:themeFillShade="BF"/>
              </w:tcPr>
            </w:tcPrChange>
          </w:tcPr>
          <w:p w14:paraId="5AF29D96" w14:textId="77777777" w:rsidR="00C30B72" w:rsidRPr="00AB670F" w:rsidRDefault="00C30B72" w:rsidP="004E7681">
            <w:pPr>
              <w:spacing w:before="40" w:after="40"/>
              <w:jc w:val="center"/>
              <w:rPr>
                <w:ins w:id="962" w:author="Jiří Vojtěšek" w:date="2018-11-19T21:17:00Z"/>
                <w:b/>
              </w:rPr>
            </w:pPr>
            <w:ins w:id="963" w:author="Jiří Vojtěšek" w:date="2018-11-19T21:17:00Z">
              <w:r w:rsidRPr="00653967">
                <w:rPr>
                  <w:b/>
                </w:rPr>
                <w:t>X</w:t>
              </w:r>
            </w:ins>
          </w:p>
        </w:tc>
        <w:tc>
          <w:tcPr>
            <w:tcW w:w="1843" w:type="dxa"/>
            <w:shd w:val="clear" w:color="auto" w:fill="auto"/>
            <w:vAlign w:val="center"/>
            <w:tcPrChange w:id="964" w:author="Jiří Vojtěšek" w:date="2018-11-22T20:11:00Z">
              <w:tcPr>
                <w:tcW w:w="1843" w:type="dxa"/>
                <w:shd w:val="clear" w:color="auto" w:fill="auto"/>
                <w:vAlign w:val="center"/>
              </w:tcPr>
            </w:tcPrChange>
          </w:tcPr>
          <w:p w14:paraId="28945F6E" w14:textId="77777777" w:rsidR="00C30B72" w:rsidRPr="00AB670F" w:rsidRDefault="00C30B72" w:rsidP="004E7681">
            <w:pPr>
              <w:spacing w:before="40" w:after="40"/>
              <w:jc w:val="center"/>
              <w:rPr>
                <w:ins w:id="965" w:author="Jiří Vojtěšek" w:date="2018-11-19T21:17:00Z"/>
                <w:b/>
              </w:rPr>
            </w:pPr>
          </w:p>
        </w:tc>
      </w:tr>
      <w:tr w:rsidR="00C30B72" w14:paraId="665C2500" w14:textId="77777777" w:rsidTr="00C30B72">
        <w:trPr>
          <w:ins w:id="966" w:author="Jiří Vojtěšek" w:date="2018-11-19T21:17:00Z"/>
        </w:trPr>
        <w:tc>
          <w:tcPr>
            <w:tcW w:w="3294" w:type="dxa"/>
            <w:shd w:val="clear" w:color="auto" w:fill="auto"/>
            <w:tcPrChange w:id="967" w:author="Jiří Vojtěšek" w:date="2018-11-22T20:11:00Z">
              <w:tcPr>
                <w:tcW w:w="3294" w:type="dxa"/>
                <w:shd w:val="clear" w:color="auto" w:fill="auto"/>
              </w:tcPr>
            </w:tcPrChange>
          </w:tcPr>
          <w:p w14:paraId="16582A8E" w14:textId="77777777" w:rsidR="00C30B72" w:rsidRPr="00C42CAD" w:rsidRDefault="00C30B72" w:rsidP="004E7681">
            <w:pPr>
              <w:spacing w:before="40" w:after="40"/>
              <w:jc w:val="left"/>
              <w:rPr>
                <w:ins w:id="968" w:author="Jiří Vojtěšek" w:date="2018-11-19T21:17:00Z"/>
              </w:rPr>
            </w:pPr>
            <w:ins w:id="969" w:author="Jiří Vojtěšek" w:date="2018-11-19T21:17:00Z">
              <w:r w:rsidRPr="00D5191B">
                <w:t>Programování</w:t>
              </w:r>
            </w:ins>
          </w:p>
        </w:tc>
        <w:tc>
          <w:tcPr>
            <w:tcW w:w="801" w:type="dxa"/>
            <w:shd w:val="clear" w:color="auto" w:fill="auto"/>
            <w:tcPrChange w:id="970" w:author="Jiří Vojtěšek" w:date="2018-11-22T20:11:00Z">
              <w:tcPr>
                <w:tcW w:w="801" w:type="dxa"/>
                <w:shd w:val="clear" w:color="auto" w:fill="auto"/>
              </w:tcPr>
            </w:tcPrChange>
          </w:tcPr>
          <w:p w14:paraId="4F653BF0" w14:textId="77777777" w:rsidR="00C30B72" w:rsidRPr="00C42CAD" w:rsidRDefault="00C30B72" w:rsidP="004E7681">
            <w:pPr>
              <w:spacing w:before="40" w:after="40"/>
              <w:jc w:val="center"/>
              <w:rPr>
                <w:ins w:id="971" w:author="Jiří Vojtěšek" w:date="2018-11-19T21:17:00Z"/>
              </w:rPr>
            </w:pPr>
            <w:ins w:id="972" w:author="Jiří Vojtěšek" w:date="2018-11-19T21:17:00Z">
              <w:r w:rsidRPr="00D5191B">
                <w:t>1</w:t>
              </w:r>
            </w:ins>
          </w:p>
        </w:tc>
        <w:tc>
          <w:tcPr>
            <w:tcW w:w="851" w:type="dxa"/>
            <w:shd w:val="clear" w:color="auto" w:fill="auto"/>
            <w:tcPrChange w:id="973" w:author="Jiří Vojtěšek" w:date="2018-11-22T20:11:00Z">
              <w:tcPr>
                <w:tcW w:w="851" w:type="dxa"/>
                <w:shd w:val="clear" w:color="auto" w:fill="auto"/>
              </w:tcPr>
            </w:tcPrChange>
          </w:tcPr>
          <w:p w14:paraId="79B9426C" w14:textId="77777777" w:rsidR="00C30B72" w:rsidRPr="00C42CAD" w:rsidRDefault="00C30B72" w:rsidP="004E7681">
            <w:pPr>
              <w:spacing w:before="40" w:after="40"/>
              <w:jc w:val="center"/>
              <w:rPr>
                <w:ins w:id="974" w:author="Jiří Vojtěšek" w:date="2018-11-19T21:17:00Z"/>
              </w:rPr>
            </w:pPr>
            <w:ins w:id="975" w:author="Jiří Vojtěšek" w:date="2018-11-19T21:17:00Z">
              <w:r w:rsidRPr="00D5191B">
                <w:t>L</w:t>
              </w:r>
            </w:ins>
          </w:p>
        </w:tc>
        <w:tc>
          <w:tcPr>
            <w:tcW w:w="1608" w:type="dxa"/>
            <w:shd w:val="clear" w:color="auto" w:fill="BFBFBF" w:themeFill="background1" w:themeFillShade="BF"/>
            <w:tcPrChange w:id="976" w:author="Jiří Vojtěšek" w:date="2018-11-22T20:11:00Z">
              <w:tcPr>
                <w:tcW w:w="1134" w:type="dxa"/>
                <w:shd w:val="clear" w:color="auto" w:fill="BFBFBF" w:themeFill="background1" w:themeFillShade="BF"/>
              </w:tcPr>
            </w:tcPrChange>
          </w:tcPr>
          <w:p w14:paraId="5D933A05" w14:textId="77777777" w:rsidR="00C30B72" w:rsidRPr="00AB670F" w:rsidRDefault="00C30B72" w:rsidP="004E7681">
            <w:pPr>
              <w:spacing w:before="40" w:after="40"/>
              <w:jc w:val="center"/>
              <w:rPr>
                <w:ins w:id="977" w:author="Jiří Vojtěšek" w:date="2018-11-19T21:17:00Z"/>
                <w:b/>
              </w:rPr>
            </w:pPr>
            <w:ins w:id="978" w:author="Jiří Vojtěšek" w:date="2018-11-19T21:17:00Z">
              <w:r w:rsidRPr="00653967">
                <w:rPr>
                  <w:b/>
                </w:rPr>
                <w:t>X</w:t>
              </w:r>
            </w:ins>
          </w:p>
        </w:tc>
        <w:tc>
          <w:tcPr>
            <w:tcW w:w="1843" w:type="dxa"/>
            <w:shd w:val="clear" w:color="auto" w:fill="auto"/>
            <w:vAlign w:val="center"/>
            <w:tcPrChange w:id="979" w:author="Jiří Vojtěšek" w:date="2018-11-22T20:11:00Z">
              <w:tcPr>
                <w:tcW w:w="1843" w:type="dxa"/>
                <w:shd w:val="clear" w:color="auto" w:fill="auto"/>
                <w:vAlign w:val="center"/>
              </w:tcPr>
            </w:tcPrChange>
          </w:tcPr>
          <w:p w14:paraId="7425B9F7" w14:textId="77777777" w:rsidR="00C30B72" w:rsidRPr="00AB670F" w:rsidRDefault="00C30B72" w:rsidP="004E7681">
            <w:pPr>
              <w:spacing w:before="40" w:after="40"/>
              <w:jc w:val="center"/>
              <w:rPr>
                <w:ins w:id="980" w:author="Jiří Vojtěšek" w:date="2018-11-19T21:17:00Z"/>
                <w:b/>
              </w:rPr>
            </w:pPr>
          </w:p>
        </w:tc>
      </w:tr>
      <w:tr w:rsidR="00C30B72" w14:paraId="705DAC9E" w14:textId="77777777" w:rsidTr="00C30B72">
        <w:trPr>
          <w:ins w:id="981" w:author="Jiří Vojtěšek" w:date="2018-11-19T21:17:00Z"/>
        </w:trPr>
        <w:tc>
          <w:tcPr>
            <w:tcW w:w="3294" w:type="dxa"/>
            <w:shd w:val="clear" w:color="auto" w:fill="auto"/>
            <w:tcPrChange w:id="982" w:author="Jiří Vojtěšek" w:date="2018-11-22T20:11:00Z">
              <w:tcPr>
                <w:tcW w:w="3294" w:type="dxa"/>
                <w:shd w:val="clear" w:color="auto" w:fill="auto"/>
              </w:tcPr>
            </w:tcPrChange>
          </w:tcPr>
          <w:p w14:paraId="78045CF8" w14:textId="77777777" w:rsidR="00C30B72" w:rsidRPr="00C42CAD" w:rsidRDefault="00C30B72" w:rsidP="004E7681">
            <w:pPr>
              <w:spacing w:before="40" w:after="40"/>
              <w:jc w:val="left"/>
              <w:rPr>
                <w:ins w:id="983" w:author="Jiří Vojtěšek" w:date="2018-11-19T21:17:00Z"/>
              </w:rPr>
            </w:pPr>
            <w:ins w:id="984" w:author="Jiří Vojtěšek" w:date="2018-11-19T21:17:00Z">
              <w:r w:rsidRPr="00D5191B">
                <w:t>Projektování bezpečnostních systémů</w:t>
              </w:r>
            </w:ins>
          </w:p>
        </w:tc>
        <w:tc>
          <w:tcPr>
            <w:tcW w:w="801" w:type="dxa"/>
            <w:shd w:val="clear" w:color="auto" w:fill="auto"/>
            <w:tcPrChange w:id="985" w:author="Jiří Vojtěšek" w:date="2018-11-22T20:11:00Z">
              <w:tcPr>
                <w:tcW w:w="801" w:type="dxa"/>
                <w:shd w:val="clear" w:color="auto" w:fill="auto"/>
              </w:tcPr>
            </w:tcPrChange>
          </w:tcPr>
          <w:p w14:paraId="5A6F8C7B" w14:textId="77777777" w:rsidR="00C30B72" w:rsidRPr="00C42CAD" w:rsidRDefault="00C30B72" w:rsidP="004E7681">
            <w:pPr>
              <w:spacing w:before="40" w:after="40"/>
              <w:jc w:val="center"/>
              <w:rPr>
                <w:ins w:id="986" w:author="Jiří Vojtěšek" w:date="2018-11-19T21:17:00Z"/>
              </w:rPr>
            </w:pPr>
            <w:ins w:id="987" w:author="Jiří Vojtěšek" w:date="2018-11-19T21:17:00Z">
              <w:r w:rsidRPr="00D5191B">
                <w:t>3</w:t>
              </w:r>
            </w:ins>
          </w:p>
        </w:tc>
        <w:tc>
          <w:tcPr>
            <w:tcW w:w="851" w:type="dxa"/>
            <w:shd w:val="clear" w:color="auto" w:fill="auto"/>
            <w:tcPrChange w:id="988" w:author="Jiří Vojtěšek" w:date="2018-11-22T20:11:00Z">
              <w:tcPr>
                <w:tcW w:w="851" w:type="dxa"/>
                <w:shd w:val="clear" w:color="auto" w:fill="auto"/>
              </w:tcPr>
            </w:tcPrChange>
          </w:tcPr>
          <w:p w14:paraId="046D243A" w14:textId="77777777" w:rsidR="00C30B72" w:rsidRPr="00C42CAD" w:rsidRDefault="00C30B72" w:rsidP="004E7681">
            <w:pPr>
              <w:spacing w:before="40" w:after="40"/>
              <w:jc w:val="center"/>
              <w:rPr>
                <w:ins w:id="989" w:author="Jiří Vojtěšek" w:date="2018-11-19T21:17:00Z"/>
              </w:rPr>
            </w:pPr>
            <w:ins w:id="990" w:author="Jiří Vojtěšek" w:date="2018-11-19T21:17:00Z">
              <w:r w:rsidRPr="00D5191B">
                <w:t>L</w:t>
              </w:r>
            </w:ins>
          </w:p>
        </w:tc>
        <w:tc>
          <w:tcPr>
            <w:tcW w:w="1608" w:type="dxa"/>
            <w:shd w:val="clear" w:color="auto" w:fill="BFBFBF" w:themeFill="background1" w:themeFillShade="BF"/>
            <w:tcPrChange w:id="991" w:author="Jiří Vojtěšek" w:date="2018-11-22T20:11:00Z">
              <w:tcPr>
                <w:tcW w:w="1134" w:type="dxa"/>
                <w:shd w:val="clear" w:color="auto" w:fill="BFBFBF" w:themeFill="background1" w:themeFillShade="BF"/>
              </w:tcPr>
            </w:tcPrChange>
          </w:tcPr>
          <w:p w14:paraId="085D8087" w14:textId="77777777" w:rsidR="00C30B72" w:rsidRPr="00AB670F" w:rsidRDefault="00C30B72" w:rsidP="004E7681">
            <w:pPr>
              <w:spacing w:before="40" w:after="40"/>
              <w:jc w:val="center"/>
              <w:rPr>
                <w:ins w:id="992" w:author="Jiří Vojtěšek" w:date="2018-11-19T21:17:00Z"/>
                <w:b/>
              </w:rPr>
            </w:pPr>
            <w:ins w:id="993" w:author="Jiří Vojtěšek" w:date="2018-11-19T21:17:00Z">
              <w:r w:rsidRPr="00653967">
                <w:rPr>
                  <w:b/>
                </w:rPr>
                <w:t>X</w:t>
              </w:r>
            </w:ins>
          </w:p>
        </w:tc>
        <w:tc>
          <w:tcPr>
            <w:tcW w:w="1843" w:type="dxa"/>
            <w:shd w:val="clear" w:color="auto" w:fill="auto"/>
            <w:vAlign w:val="center"/>
            <w:tcPrChange w:id="994" w:author="Jiří Vojtěšek" w:date="2018-11-22T20:11:00Z">
              <w:tcPr>
                <w:tcW w:w="1843" w:type="dxa"/>
                <w:shd w:val="clear" w:color="auto" w:fill="auto"/>
                <w:vAlign w:val="center"/>
              </w:tcPr>
            </w:tcPrChange>
          </w:tcPr>
          <w:p w14:paraId="06186169" w14:textId="77777777" w:rsidR="00C30B72" w:rsidRPr="00AB670F" w:rsidRDefault="00C30B72" w:rsidP="004E7681">
            <w:pPr>
              <w:spacing w:before="40" w:after="40"/>
              <w:jc w:val="center"/>
              <w:rPr>
                <w:ins w:id="995" w:author="Jiří Vojtěšek" w:date="2018-11-19T21:17:00Z"/>
                <w:b/>
              </w:rPr>
            </w:pPr>
          </w:p>
        </w:tc>
      </w:tr>
      <w:tr w:rsidR="00C30B72" w14:paraId="3F775727" w14:textId="77777777" w:rsidTr="00C30B72">
        <w:trPr>
          <w:ins w:id="996" w:author="Jiří Vojtěšek" w:date="2018-11-19T21:17:00Z"/>
        </w:trPr>
        <w:tc>
          <w:tcPr>
            <w:tcW w:w="3294" w:type="dxa"/>
            <w:shd w:val="clear" w:color="auto" w:fill="auto"/>
            <w:tcPrChange w:id="997" w:author="Jiří Vojtěšek" w:date="2018-11-22T20:11:00Z">
              <w:tcPr>
                <w:tcW w:w="3294" w:type="dxa"/>
                <w:shd w:val="clear" w:color="auto" w:fill="auto"/>
              </w:tcPr>
            </w:tcPrChange>
          </w:tcPr>
          <w:p w14:paraId="54B4216F" w14:textId="77777777" w:rsidR="00C30B72" w:rsidRPr="00C42CAD" w:rsidRDefault="00C30B72" w:rsidP="004E7681">
            <w:pPr>
              <w:spacing w:before="40" w:after="40"/>
              <w:jc w:val="left"/>
              <w:rPr>
                <w:ins w:id="998" w:author="Jiří Vojtěšek" w:date="2018-11-19T21:17:00Z"/>
              </w:rPr>
            </w:pPr>
            <w:ins w:id="999" w:author="Jiří Vojtěšek" w:date="2018-11-19T21:17:00Z">
              <w:r w:rsidRPr="00D5191B">
                <w:t>Psychologie a marketingové komunikace</w:t>
              </w:r>
            </w:ins>
          </w:p>
        </w:tc>
        <w:tc>
          <w:tcPr>
            <w:tcW w:w="801" w:type="dxa"/>
            <w:shd w:val="clear" w:color="auto" w:fill="auto"/>
            <w:tcPrChange w:id="1000" w:author="Jiří Vojtěšek" w:date="2018-11-22T20:11:00Z">
              <w:tcPr>
                <w:tcW w:w="801" w:type="dxa"/>
                <w:shd w:val="clear" w:color="auto" w:fill="auto"/>
              </w:tcPr>
            </w:tcPrChange>
          </w:tcPr>
          <w:p w14:paraId="1D7378DE" w14:textId="77777777" w:rsidR="00C30B72" w:rsidRPr="00C42CAD" w:rsidRDefault="00C30B72" w:rsidP="004E7681">
            <w:pPr>
              <w:spacing w:before="40" w:after="40"/>
              <w:jc w:val="center"/>
              <w:rPr>
                <w:ins w:id="1001" w:author="Jiří Vojtěšek" w:date="2018-11-19T21:17:00Z"/>
              </w:rPr>
            </w:pPr>
            <w:ins w:id="1002" w:author="Jiří Vojtěšek" w:date="2018-11-19T21:17:00Z">
              <w:r w:rsidRPr="00D5191B">
                <w:t>1</w:t>
              </w:r>
            </w:ins>
          </w:p>
        </w:tc>
        <w:tc>
          <w:tcPr>
            <w:tcW w:w="851" w:type="dxa"/>
            <w:shd w:val="clear" w:color="auto" w:fill="auto"/>
            <w:tcPrChange w:id="1003" w:author="Jiří Vojtěšek" w:date="2018-11-22T20:11:00Z">
              <w:tcPr>
                <w:tcW w:w="851" w:type="dxa"/>
                <w:shd w:val="clear" w:color="auto" w:fill="auto"/>
              </w:tcPr>
            </w:tcPrChange>
          </w:tcPr>
          <w:p w14:paraId="71F09272" w14:textId="77777777" w:rsidR="00C30B72" w:rsidRPr="00C42CAD" w:rsidRDefault="00C30B72" w:rsidP="004E7681">
            <w:pPr>
              <w:spacing w:before="40" w:after="40"/>
              <w:jc w:val="center"/>
              <w:rPr>
                <w:ins w:id="1004" w:author="Jiří Vojtěšek" w:date="2018-11-19T21:17:00Z"/>
              </w:rPr>
            </w:pPr>
            <w:ins w:id="1005" w:author="Jiří Vojtěšek" w:date="2018-11-19T21:17:00Z">
              <w:r w:rsidRPr="00D5191B">
                <w:t>Z</w:t>
              </w:r>
            </w:ins>
          </w:p>
        </w:tc>
        <w:tc>
          <w:tcPr>
            <w:tcW w:w="1608" w:type="dxa"/>
            <w:shd w:val="clear" w:color="auto" w:fill="BFBFBF" w:themeFill="background1" w:themeFillShade="BF"/>
            <w:tcPrChange w:id="1006" w:author="Jiří Vojtěšek" w:date="2018-11-22T20:11:00Z">
              <w:tcPr>
                <w:tcW w:w="1134" w:type="dxa"/>
                <w:shd w:val="clear" w:color="auto" w:fill="BFBFBF" w:themeFill="background1" w:themeFillShade="BF"/>
              </w:tcPr>
            </w:tcPrChange>
          </w:tcPr>
          <w:p w14:paraId="688428AF" w14:textId="77777777" w:rsidR="00C30B72" w:rsidRPr="00AB670F" w:rsidRDefault="00C30B72" w:rsidP="004E7681">
            <w:pPr>
              <w:spacing w:before="40" w:after="40"/>
              <w:jc w:val="center"/>
              <w:rPr>
                <w:ins w:id="1007" w:author="Jiří Vojtěšek" w:date="2018-11-19T21:17:00Z"/>
                <w:b/>
              </w:rPr>
            </w:pPr>
            <w:ins w:id="1008" w:author="Jiří Vojtěšek" w:date="2018-11-19T21:17:00Z">
              <w:r w:rsidRPr="00653967">
                <w:rPr>
                  <w:b/>
                </w:rPr>
                <w:t>X</w:t>
              </w:r>
            </w:ins>
          </w:p>
        </w:tc>
        <w:tc>
          <w:tcPr>
            <w:tcW w:w="1843" w:type="dxa"/>
            <w:shd w:val="clear" w:color="auto" w:fill="auto"/>
            <w:vAlign w:val="center"/>
            <w:tcPrChange w:id="1009" w:author="Jiří Vojtěšek" w:date="2018-11-22T20:11:00Z">
              <w:tcPr>
                <w:tcW w:w="1843" w:type="dxa"/>
                <w:shd w:val="clear" w:color="auto" w:fill="auto"/>
                <w:vAlign w:val="center"/>
              </w:tcPr>
            </w:tcPrChange>
          </w:tcPr>
          <w:p w14:paraId="3119A262" w14:textId="77777777" w:rsidR="00C30B72" w:rsidRPr="00AB670F" w:rsidRDefault="00C30B72" w:rsidP="004E7681">
            <w:pPr>
              <w:spacing w:before="40" w:after="40"/>
              <w:jc w:val="center"/>
              <w:rPr>
                <w:ins w:id="1010" w:author="Jiří Vojtěšek" w:date="2018-11-19T21:17:00Z"/>
                <w:b/>
              </w:rPr>
            </w:pPr>
          </w:p>
        </w:tc>
      </w:tr>
      <w:tr w:rsidR="00C30B72" w14:paraId="1029B70D" w14:textId="77777777" w:rsidTr="00C30B72">
        <w:trPr>
          <w:ins w:id="1011" w:author="Jiří Vojtěšek" w:date="2018-11-19T21:17:00Z"/>
        </w:trPr>
        <w:tc>
          <w:tcPr>
            <w:tcW w:w="3294" w:type="dxa"/>
            <w:shd w:val="clear" w:color="auto" w:fill="auto"/>
            <w:tcPrChange w:id="1012" w:author="Jiří Vojtěšek" w:date="2018-11-22T20:11:00Z">
              <w:tcPr>
                <w:tcW w:w="3294" w:type="dxa"/>
                <w:shd w:val="clear" w:color="auto" w:fill="auto"/>
              </w:tcPr>
            </w:tcPrChange>
          </w:tcPr>
          <w:p w14:paraId="60574CEE" w14:textId="77777777" w:rsidR="00C30B72" w:rsidRPr="00C42CAD" w:rsidRDefault="00C30B72" w:rsidP="004E7681">
            <w:pPr>
              <w:spacing w:before="40" w:after="40"/>
              <w:jc w:val="left"/>
              <w:rPr>
                <w:ins w:id="1013" w:author="Jiří Vojtěšek" w:date="2018-11-19T21:17:00Z"/>
              </w:rPr>
            </w:pPr>
            <w:ins w:id="1014" w:author="Jiří Vojtěšek" w:date="2018-11-19T21:17:00Z">
              <w:r w:rsidRPr="00D5191B">
                <w:t>Ročníkový projekt</w:t>
              </w:r>
            </w:ins>
          </w:p>
        </w:tc>
        <w:tc>
          <w:tcPr>
            <w:tcW w:w="801" w:type="dxa"/>
            <w:shd w:val="clear" w:color="auto" w:fill="auto"/>
            <w:tcPrChange w:id="1015" w:author="Jiří Vojtěšek" w:date="2018-11-22T20:11:00Z">
              <w:tcPr>
                <w:tcW w:w="801" w:type="dxa"/>
                <w:shd w:val="clear" w:color="auto" w:fill="auto"/>
              </w:tcPr>
            </w:tcPrChange>
          </w:tcPr>
          <w:p w14:paraId="102F3788" w14:textId="77777777" w:rsidR="00C30B72" w:rsidRPr="00C42CAD" w:rsidRDefault="00C30B72" w:rsidP="004E7681">
            <w:pPr>
              <w:spacing w:before="40" w:after="40"/>
              <w:jc w:val="center"/>
              <w:rPr>
                <w:ins w:id="1016" w:author="Jiří Vojtěšek" w:date="2018-11-19T21:17:00Z"/>
              </w:rPr>
            </w:pPr>
            <w:ins w:id="1017" w:author="Jiří Vojtěšek" w:date="2018-11-19T21:17:00Z">
              <w:r w:rsidRPr="00D5191B">
                <w:t>3</w:t>
              </w:r>
            </w:ins>
          </w:p>
        </w:tc>
        <w:tc>
          <w:tcPr>
            <w:tcW w:w="851" w:type="dxa"/>
            <w:shd w:val="clear" w:color="auto" w:fill="auto"/>
            <w:tcPrChange w:id="1018" w:author="Jiří Vojtěšek" w:date="2018-11-22T20:11:00Z">
              <w:tcPr>
                <w:tcW w:w="851" w:type="dxa"/>
                <w:shd w:val="clear" w:color="auto" w:fill="auto"/>
              </w:tcPr>
            </w:tcPrChange>
          </w:tcPr>
          <w:p w14:paraId="7E72138D" w14:textId="77777777" w:rsidR="00C30B72" w:rsidRPr="00C42CAD" w:rsidRDefault="00C30B72" w:rsidP="004E7681">
            <w:pPr>
              <w:spacing w:before="40" w:after="40"/>
              <w:jc w:val="center"/>
              <w:rPr>
                <w:ins w:id="1019" w:author="Jiří Vojtěšek" w:date="2018-11-19T21:17:00Z"/>
              </w:rPr>
            </w:pPr>
            <w:ins w:id="1020" w:author="Jiří Vojtěšek" w:date="2018-11-19T21:17:00Z">
              <w:r w:rsidRPr="00D5191B">
                <w:t>Z</w:t>
              </w:r>
            </w:ins>
          </w:p>
        </w:tc>
        <w:tc>
          <w:tcPr>
            <w:tcW w:w="1608" w:type="dxa"/>
            <w:shd w:val="clear" w:color="auto" w:fill="BFBFBF" w:themeFill="background1" w:themeFillShade="BF"/>
            <w:tcPrChange w:id="1021" w:author="Jiří Vojtěšek" w:date="2018-11-22T20:11:00Z">
              <w:tcPr>
                <w:tcW w:w="1134" w:type="dxa"/>
                <w:shd w:val="clear" w:color="auto" w:fill="BFBFBF" w:themeFill="background1" w:themeFillShade="BF"/>
              </w:tcPr>
            </w:tcPrChange>
          </w:tcPr>
          <w:p w14:paraId="3235240A" w14:textId="77777777" w:rsidR="00C30B72" w:rsidRPr="00AB670F" w:rsidRDefault="00C30B72" w:rsidP="004E7681">
            <w:pPr>
              <w:spacing w:before="40" w:after="40"/>
              <w:jc w:val="center"/>
              <w:rPr>
                <w:ins w:id="1022" w:author="Jiří Vojtěšek" w:date="2018-11-19T21:17:00Z"/>
                <w:b/>
              </w:rPr>
            </w:pPr>
            <w:ins w:id="1023" w:author="Jiří Vojtěšek" w:date="2018-11-19T21:17:00Z">
              <w:r w:rsidRPr="00653967">
                <w:rPr>
                  <w:b/>
                </w:rPr>
                <w:t>X</w:t>
              </w:r>
            </w:ins>
          </w:p>
        </w:tc>
        <w:tc>
          <w:tcPr>
            <w:tcW w:w="1843" w:type="dxa"/>
            <w:shd w:val="clear" w:color="auto" w:fill="auto"/>
            <w:vAlign w:val="center"/>
            <w:tcPrChange w:id="1024" w:author="Jiří Vojtěšek" w:date="2018-11-22T20:11:00Z">
              <w:tcPr>
                <w:tcW w:w="1843" w:type="dxa"/>
                <w:shd w:val="clear" w:color="auto" w:fill="auto"/>
                <w:vAlign w:val="center"/>
              </w:tcPr>
            </w:tcPrChange>
          </w:tcPr>
          <w:p w14:paraId="3BB454E5" w14:textId="77777777" w:rsidR="00C30B72" w:rsidRPr="00AB670F" w:rsidRDefault="00C30B72" w:rsidP="004E7681">
            <w:pPr>
              <w:spacing w:before="40" w:after="40"/>
              <w:jc w:val="center"/>
              <w:rPr>
                <w:ins w:id="1025" w:author="Jiří Vojtěšek" w:date="2018-11-19T21:17:00Z"/>
                <w:b/>
              </w:rPr>
            </w:pPr>
          </w:p>
        </w:tc>
      </w:tr>
      <w:tr w:rsidR="00C30B72" w14:paraId="35EC5ED7" w14:textId="77777777" w:rsidTr="00C30B72">
        <w:trPr>
          <w:ins w:id="1026" w:author="Jiří Vojtěšek" w:date="2018-11-19T21:17:00Z"/>
        </w:trPr>
        <w:tc>
          <w:tcPr>
            <w:tcW w:w="3294" w:type="dxa"/>
            <w:shd w:val="clear" w:color="auto" w:fill="auto"/>
            <w:tcPrChange w:id="1027" w:author="Jiří Vojtěšek" w:date="2018-11-22T20:11:00Z">
              <w:tcPr>
                <w:tcW w:w="3294" w:type="dxa"/>
                <w:shd w:val="clear" w:color="auto" w:fill="auto"/>
              </w:tcPr>
            </w:tcPrChange>
          </w:tcPr>
          <w:p w14:paraId="2B6029BE" w14:textId="77777777" w:rsidR="00C30B72" w:rsidRPr="00C42CAD" w:rsidRDefault="00C30B72" w:rsidP="004E7681">
            <w:pPr>
              <w:spacing w:before="40" w:after="40"/>
              <w:jc w:val="left"/>
              <w:rPr>
                <w:ins w:id="1028" w:author="Jiří Vojtěšek" w:date="2018-11-19T21:17:00Z"/>
              </w:rPr>
            </w:pPr>
            <w:ins w:id="1029" w:author="Jiří Vojtěšek" w:date="2018-11-19T21:17:00Z">
              <w:r w:rsidRPr="00D5191B">
                <w:t>Systemizace bezpečnosti</w:t>
              </w:r>
            </w:ins>
          </w:p>
        </w:tc>
        <w:tc>
          <w:tcPr>
            <w:tcW w:w="801" w:type="dxa"/>
            <w:shd w:val="clear" w:color="auto" w:fill="auto"/>
            <w:tcPrChange w:id="1030" w:author="Jiří Vojtěšek" w:date="2018-11-22T20:11:00Z">
              <w:tcPr>
                <w:tcW w:w="801" w:type="dxa"/>
                <w:shd w:val="clear" w:color="auto" w:fill="auto"/>
              </w:tcPr>
            </w:tcPrChange>
          </w:tcPr>
          <w:p w14:paraId="232E2475" w14:textId="77777777" w:rsidR="00C30B72" w:rsidRPr="00C42CAD" w:rsidRDefault="00C30B72" w:rsidP="004E7681">
            <w:pPr>
              <w:spacing w:before="40" w:after="40"/>
              <w:jc w:val="center"/>
              <w:rPr>
                <w:ins w:id="1031" w:author="Jiří Vojtěšek" w:date="2018-11-19T21:17:00Z"/>
              </w:rPr>
            </w:pPr>
            <w:ins w:id="1032" w:author="Jiří Vojtěšek" w:date="2018-11-19T21:17:00Z">
              <w:r w:rsidRPr="00D5191B">
                <w:t>1</w:t>
              </w:r>
            </w:ins>
          </w:p>
        </w:tc>
        <w:tc>
          <w:tcPr>
            <w:tcW w:w="851" w:type="dxa"/>
            <w:shd w:val="clear" w:color="auto" w:fill="auto"/>
            <w:tcPrChange w:id="1033" w:author="Jiří Vojtěšek" w:date="2018-11-22T20:11:00Z">
              <w:tcPr>
                <w:tcW w:w="851" w:type="dxa"/>
                <w:shd w:val="clear" w:color="auto" w:fill="auto"/>
              </w:tcPr>
            </w:tcPrChange>
          </w:tcPr>
          <w:p w14:paraId="3C396C74" w14:textId="77777777" w:rsidR="00C30B72" w:rsidRPr="00C42CAD" w:rsidRDefault="00C30B72" w:rsidP="004E7681">
            <w:pPr>
              <w:spacing w:before="40" w:after="40"/>
              <w:jc w:val="center"/>
              <w:rPr>
                <w:ins w:id="1034" w:author="Jiří Vojtěšek" w:date="2018-11-19T21:17:00Z"/>
              </w:rPr>
            </w:pPr>
            <w:ins w:id="1035" w:author="Jiří Vojtěšek" w:date="2018-11-19T21:17:00Z">
              <w:r w:rsidRPr="00D5191B">
                <w:t>Z</w:t>
              </w:r>
            </w:ins>
          </w:p>
        </w:tc>
        <w:tc>
          <w:tcPr>
            <w:tcW w:w="1608" w:type="dxa"/>
            <w:shd w:val="clear" w:color="auto" w:fill="BFBFBF" w:themeFill="background1" w:themeFillShade="BF"/>
            <w:tcPrChange w:id="1036" w:author="Jiří Vojtěšek" w:date="2018-11-22T20:11:00Z">
              <w:tcPr>
                <w:tcW w:w="1134" w:type="dxa"/>
                <w:shd w:val="clear" w:color="auto" w:fill="BFBFBF" w:themeFill="background1" w:themeFillShade="BF"/>
              </w:tcPr>
            </w:tcPrChange>
          </w:tcPr>
          <w:p w14:paraId="32AAD667" w14:textId="77777777" w:rsidR="00C30B72" w:rsidRPr="00AB670F" w:rsidRDefault="00C30B72" w:rsidP="004E7681">
            <w:pPr>
              <w:spacing w:before="40" w:after="40"/>
              <w:jc w:val="center"/>
              <w:rPr>
                <w:ins w:id="1037" w:author="Jiří Vojtěšek" w:date="2018-11-19T21:17:00Z"/>
                <w:b/>
              </w:rPr>
            </w:pPr>
            <w:ins w:id="1038" w:author="Jiří Vojtěšek" w:date="2018-11-19T21:17:00Z">
              <w:r w:rsidRPr="00653967">
                <w:rPr>
                  <w:b/>
                </w:rPr>
                <w:t>X</w:t>
              </w:r>
            </w:ins>
          </w:p>
        </w:tc>
        <w:tc>
          <w:tcPr>
            <w:tcW w:w="1843" w:type="dxa"/>
            <w:shd w:val="clear" w:color="auto" w:fill="auto"/>
            <w:vAlign w:val="center"/>
            <w:tcPrChange w:id="1039" w:author="Jiří Vojtěšek" w:date="2018-11-22T20:11:00Z">
              <w:tcPr>
                <w:tcW w:w="1843" w:type="dxa"/>
                <w:shd w:val="clear" w:color="auto" w:fill="auto"/>
                <w:vAlign w:val="center"/>
              </w:tcPr>
            </w:tcPrChange>
          </w:tcPr>
          <w:p w14:paraId="5EEFF08E" w14:textId="77777777" w:rsidR="00C30B72" w:rsidRPr="00AB670F" w:rsidRDefault="00C30B72" w:rsidP="004E7681">
            <w:pPr>
              <w:spacing w:before="40" w:after="40"/>
              <w:jc w:val="center"/>
              <w:rPr>
                <w:ins w:id="1040" w:author="Jiří Vojtěšek" w:date="2018-11-19T21:17:00Z"/>
                <w:b/>
              </w:rPr>
            </w:pPr>
          </w:p>
        </w:tc>
      </w:tr>
      <w:tr w:rsidR="00C30B72" w14:paraId="5AEC4787" w14:textId="77777777" w:rsidTr="00C30B72">
        <w:trPr>
          <w:ins w:id="1041" w:author="Jiří Vojtěšek" w:date="2018-11-19T21:17:00Z"/>
        </w:trPr>
        <w:tc>
          <w:tcPr>
            <w:tcW w:w="3294" w:type="dxa"/>
            <w:shd w:val="clear" w:color="auto" w:fill="auto"/>
            <w:tcPrChange w:id="1042" w:author="Jiří Vojtěšek" w:date="2018-11-22T20:11:00Z">
              <w:tcPr>
                <w:tcW w:w="3294" w:type="dxa"/>
                <w:shd w:val="clear" w:color="auto" w:fill="auto"/>
              </w:tcPr>
            </w:tcPrChange>
          </w:tcPr>
          <w:p w14:paraId="47FF1D1F" w14:textId="77777777" w:rsidR="00C30B72" w:rsidRPr="00C42CAD" w:rsidRDefault="00C30B72" w:rsidP="004E7681">
            <w:pPr>
              <w:spacing w:before="40" w:after="40"/>
              <w:jc w:val="left"/>
              <w:rPr>
                <w:ins w:id="1043" w:author="Jiří Vojtěšek" w:date="2018-11-19T21:17:00Z"/>
              </w:rPr>
            </w:pPr>
            <w:ins w:id="1044" w:author="Jiří Vojtěšek" w:date="2018-11-19T21:17:00Z">
              <w:r w:rsidRPr="00D5191B">
                <w:t>Technické prostředky bezpečnostních systémů</w:t>
              </w:r>
            </w:ins>
          </w:p>
        </w:tc>
        <w:tc>
          <w:tcPr>
            <w:tcW w:w="801" w:type="dxa"/>
            <w:shd w:val="clear" w:color="auto" w:fill="auto"/>
            <w:tcPrChange w:id="1045" w:author="Jiří Vojtěšek" w:date="2018-11-22T20:11:00Z">
              <w:tcPr>
                <w:tcW w:w="801" w:type="dxa"/>
                <w:shd w:val="clear" w:color="auto" w:fill="auto"/>
              </w:tcPr>
            </w:tcPrChange>
          </w:tcPr>
          <w:p w14:paraId="210CFEE3" w14:textId="77777777" w:rsidR="00C30B72" w:rsidRPr="00C42CAD" w:rsidRDefault="00C30B72" w:rsidP="004E7681">
            <w:pPr>
              <w:spacing w:before="40" w:after="40"/>
              <w:jc w:val="center"/>
              <w:rPr>
                <w:ins w:id="1046" w:author="Jiří Vojtěšek" w:date="2018-11-19T21:17:00Z"/>
              </w:rPr>
            </w:pPr>
            <w:ins w:id="1047" w:author="Jiří Vojtěšek" w:date="2018-11-19T21:17:00Z">
              <w:r w:rsidRPr="00D5191B">
                <w:t>2</w:t>
              </w:r>
            </w:ins>
          </w:p>
        </w:tc>
        <w:tc>
          <w:tcPr>
            <w:tcW w:w="851" w:type="dxa"/>
            <w:shd w:val="clear" w:color="auto" w:fill="auto"/>
            <w:tcPrChange w:id="1048" w:author="Jiří Vojtěšek" w:date="2018-11-22T20:11:00Z">
              <w:tcPr>
                <w:tcW w:w="851" w:type="dxa"/>
                <w:shd w:val="clear" w:color="auto" w:fill="auto"/>
              </w:tcPr>
            </w:tcPrChange>
          </w:tcPr>
          <w:p w14:paraId="0A9B0F07" w14:textId="77777777" w:rsidR="00C30B72" w:rsidRPr="00C42CAD" w:rsidRDefault="00C30B72" w:rsidP="004E7681">
            <w:pPr>
              <w:spacing w:before="40" w:after="40"/>
              <w:jc w:val="center"/>
              <w:rPr>
                <w:ins w:id="1049" w:author="Jiří Vojtěšek" w:date="2018-11-19T21:17:00Z"/>
              </w:rPr>
            </w:pPr>
            <w:ins w:id="1050" w:author="Jiří Vojtěšek" w:date="2018-11-19T21:17:00Z">
              <w:r w:rsidRPr="00D5191B">
                <w:t>L</w:t>
              </w:r>
            </w:ins>
          </w:p>
        </w:tc>
        <w:tc>
          <w:tcPr>
            <w:tcW w:w="1608" w:type="dxa"/>
            <w:shd w:val="clear" w:color="auto" w:fill="BFBFBF" w:themeFill="background1" w:themeFillShade="BF"/>
            <w:tcPrChange w:id="1051" w:author="Jiří Vojtěšek" w:date="2018-11-22T20:11:00Z">
              <w:tcPr>
                <w:tcW w:w="1134" w:type="dxa"/>
                <w:shd w:val="clear" w:color="auto" w:fill="BFBFBF" w:themeFill="background1" w:themeFillShade="BF"/>
              </w:tcPr>
            </w:tcPrChange>
          </w:tcPr>
          <w:p w14:paraId="79862B2A" w14:textId="77777777" w:rsidR="00C30B72" w:rsidRPr="00AB670F" w:rsidRDefault="00C30B72" w:rsidP="004E7681">
            <w:pPr>
              <w:spacing w:before="40" w:after="40"/>
              <w:jc w:val="center"/>
              <w:rPr>
                <w:ins w:id="1052" w:author="Jiří Vojtěšek" w:date="2018-11-19T21:17:00Z"/>
                <w:b/>
              </w:rPr>
            </w:pPr>
            <w:ins w:id="1053" w:author="Jiří Vojtěšek" w:date="2018-11-19T21:17:00Z">
              <w:r w:rsidRPr="00653967">
                <w:rPr>
                  <w:b/>
                </w:rPr>
                <w:t>X</w:t>
              </w:r>
            </w:ins>
          </w:p>
        </w:tc>
        <w:tc>
          <w:tcPr>
            <w:tcW w:w="1843" w:type="dxa"/>
            <w:shd w:val="clear" w:color="auto" w:fill="auto"/>
            <w:vAlign w:val="center"/>
            <w:tcPrChange w:id="1054" w:author="Jiří Vojtěšek" w:date="2018-11-22T20:11:00Z">
              <w:tcPr>
                <w:tcW w:w="1843" w:type="dxa"/>
                <w:shd w:val="clear" w:color="auto" w:fill="auto"/>
                <w:vAlign w:val="center"/>
              </w:tcPr>
            </w:tcPrChange>
          </w:tcPr>
          <w:p w14:paraId="2B32E79D" w14:textId="77777777" w:rsidR="00C30B72" w:rsidRPr="00AB670F" w:rsidRDefault="00C30B72" w:rsidP="004E7681">
            <w:pPr>
              <w:spacing w:before="40" w:after="40"/>
              <w:jc w:val="center"/>
              <w:rPr>
                <w:ins w:id="1055" w:author="Jiří Vojtěšek" w:date="2018-11-19T21:17:00Z"/>
                <w:b/>
              </w:rPr>
            </w:pPr>
          </w:p>
        </w:tc>
      </w:tr>
      <w:tr w:rsidR="00C30B72" w14:paraId="0CA1D18B" w14:textId="77777777" w:rsidTr="00C30B72">
        <w:trPr>
          <w:ins w:id="1056" w:author="Jiří Vojtěšek" w:date="2018-11-19T21:17:00Z"/>
        </w:trPr>
        <w:tc>
          <w:tcPr>
            <w:tcW w:w="3294" w:type="dxa"/>
            <w:shd w:val="clear" w:color="auto" w:fill="auto"/>
            <w:tcPrChange w:id="1057" w:author="Jiří Vojtěšek" w:date="2018-11-22T20:11:00Z">
              <w:tcPr>
                <w:tcW w:w="3294" w:type="dxa"/>
                <w:shd w:val="clear" w:color="auto" w:fill="auto"/>
              </w:tcPr>
            </w:tcPrChange>
          </w:tcPr>
          <w:p w14:paraId="3580E98C" w14:textId="77777777" w:rsidR="00C30B72" w:rsidRPr="00C42CAD" w:rsidRDefault="00C30B72" w:rsidP="004E7681">
            <w:pPr>
              <w:spacing w:before="40" w:after="40"/>
              <w:jc w:val="left"/>
              <w:rPr>
                <w:ins w:id="1058" w:author="Jiří Vojtěšek" w:date="2018-11-19T21:17:00Z"/>
              </w:rPr>
            </w:pPr>
            <w:ins w:id="1059" w:author="Jiří Vojtěšek" w:date="2018-11-19T21:17:00Z">
              <w:r w:rsidRPr="00D5191B">
                <w:t>Technologie datové bezpečnosti</w:t>
              </w:r>
            </w:ins>
          </w:p>
        </w:tc>
        <w:tc>
          <w:tcPr>
            <w:tcW w:w="801" w:type="dxa"/>
            <w:shd w:val="clear" w:color="auto" w:fill="auto"/>
            <w:tcPrChange w:id="1060" w:author="Jiří Vojtěšek" w:date="2018-11-22T20:11:00Z">
              <w:tcPr>
                <w:tcW w:w="801" w:type="dxa"/>
                <w:shd w:val="clear" w:color="auto" w:fill="auto"/>
              </w:tcPr>
            </w:tcPrChange>
          </w:tcPr>
          <w:p w14:paraId="2D8C8218" w14:textId="77777777" w:rsidR="00C30B72" w:rsidRPr="00C42CAD" w:rsidRDefault="00C30B72" w:rsidP="004E7681">
            <w:pPr>
              <w:spacing w:before="40" w:after="40"/>
              <w:jc w:val="center"/>
              <w:rPr>
                <w:ins w:id="1061" w:author="Jiří Vojtěšek" w:date="2018-11-19T21:17:00Z"/>
              </w:rPr>
            </w:pPr>
            <w:ins w:id="1062" w:author="Jiří Vojtěšek" w:date="2018-11-19T21:17:00Z">
              <w:r w:rsidRPr="00D5191B">
                <w:t>3</w:t>
              </w:r>
            </w:ins>
          </w:p>
        </w:tc>
        <w:tc>
          <w:tcPr>
            <w:tcW w:w="851" w:type="dxa"/>
            <w:shd w:val="clear" w:color="auto" w:fill="auto"/>
            <w:tcPrChange w:id="1063" w:author="Jiří Vojtěšek" w:date="2018-11-22T20:11:00Z">
              <w:tcPr>
                <w:tcW w:w="851" w:type="dxa"/>
                <w:shd w:val="clear" w:color="auto" w:fill="auto"/>
              </w:tcPr>
            </w:tcPrChange>
          </w:tcPr>
          <w:p w14:paraId="02678B38" w14:textId="77777777" w:rsidR="00C30B72" w:rsidRPr="00C42CAD" w:rsidRDefault="00C30B72" w:rsidP="004E7681">
            <w:pPr>
              <w:spacing w:before="40" w:after="40"/>
              <w:jc w:val="center"/>
              <w:rPr>
                <w:ins w:id="1064" w:author="Jiří Vojtěšek" w:date="2018-11-19T21:17:00Z"/>
              </w:rPr>
            </w:pPr>
            <w:ins w:id="1065" w:author="Jiří Vojtěšek" w:date="2018-11-19T21:17:00Z">
              <w:r w:rsidRPr="00D5191B">
                <w:t>Z</w:t>
              </w:r>
            </w:ins>
          </w:p>
        </w:tc>
        <w:tc>
          <w:tcPr>
            <w:tcW w:w="1608" w:type="dxa"/>
            <w:shd w:val="clear" w:color="auto" w:fill="BFBFBF" w:themeFill="background1" w:themeFillShade="BF"/>
            <w:tcPrChange w:id="1066" w:author="Jiří Vojtěšek" w:date="2018-11-22T20:11:00Z">
              <w:tcPr>
                <w:tcW w:w="1134" w:type="dxa"/>
                <w:shd w:val="clear" w:color="auto" w:fill="BFBFBF" w:themeFill="background1" w:themeFillShade="BF"/>
              </w:tcPr>
            </w:tcPrChange>
          </w:tcPr>
          <w:p w14:paraId="1CEB8AD0" w14:textId="77777777" w:rsidR="00C30B72" w:rsidRPr="00AB670F" w:rsidRDefault="00C30B72" w:rsidP="004E7681">
            <w:pPr>
              <w:spacing w:before="40" w:after="40"/>
              <w:jc w:val="center"/>
              <w:rPr>
                <w:ins w:id="1067" w:author="Jiří Vojtěšek" w:date="2018-11-19T21:17:00Z"/>
                <w:b/>
              </w:rPr>
            </w:pPr>
            <w:ins w:id="1068" w:author="Jiří Vojtěšek" w:date="2018-11-19T21:17:00Z">
              <w:r w:rsidRPr="00653967">
                <w:rPr>
                  <w:b/>
                </w:rPr>
                <w:t>X</w:t>
              </w:r>
            </w:ins>
          </w:p>
        </w:tc>
        <w:tc>
          <w:tcPr>
            <w:tcW w:w="1843" w:type="dxa"/>
            <w:shd w:val="clear" w:color="auto" w:fill="auto"/>
            <w:vAlign w:val="center"/>
            <w:tcPrChange w:id="1069" w:author="Jiří Vojtěšek" w:date="2018-11-22T20:11:00Z">
              <w:tcPr>
                <w:tcW w:w="1843" w:type="dxa"/>
                <w:shd w:val="clear" w:color="auto" w:fill="auto"/>
                <w:vAlign w:val="center"/>
              </w:tcPr>
            </w:tcPrChange>
          </w:tcPr>
          <w:p w14:paraId="1338FF2B" w14:textId="77777777" w:rsidR="00C30B72" w:rsidRPr="00AB670F" w:rsidRDefault="00C30B72" w:rsidP="004E7681">
            <w:pPr>
              <w:spacing w:before="40" w:after="40"/>
              <w:jc w:val="center"/>
              <w:rPr>
                <w:ins w:id="1070" w:author="Jiří Vojtěšek" w:date="2018-11-19T21:17:00Z"/>
                <w:b/>
              </w:rPr>
            </w:pPr>
          </w:p>
        </w:tc>
      </w:tr>
      <w:tr w:rsidR="00C30B72" w14:paraId="4F2C6AC4" w14:textId="77777777" w:rsidTr="00C30B72">
        <w:trPr>
          <w:ins w:id="1071" w:author="Jiří Vojtěšek" w:date="2018-11-19T21:17:00Z"/>
        </w:trPr>
        <w:tc>
          <w:tcPr>
            <w:tcW w:w="3294" w:type="dxa"/>
            <w:shd w:val="clear" w:color="auto" w:fill="auto"/>
            <w:tcPrChange w:id="1072" w:author="Jiří Vojtěšek" w:date="2018-11-22T20:11:00Z">
              <w:tcPr>
                <w:tcW w:w="3294" w:type="dxa"/>
                <w:shd w:val="clear" w:color="auto" w:fill="auto"/>
              </w:tcPr>
            </w:tcPrChange>
          </w:tcPr>
          <w:p w14:paraId="36F06876" w14:textId="77777777" w:rsidR="00C30B72" w:rsidRPr="00C42CAD" w:rsidRDefault="00C30B72" w:rsidP="004E7681">
            <w:pPr>
              <w:spacing w:before="40" w:after="40"/>
              <w:jc w:val="left"/>
              <w:rPr>
                <w:ins w:id="1073" w:author="Jiří Vojtěšek" w:date="2018-11-19T21:17:00Z"/>
              </w:rPr>
            </w:pPr>
            <w:ins w:id="1074" w:author="Jiří Vojtěšek" w:date="2018-11-19T21:17:00Z">
              <w:r w:rsidRPr="00D5191B">
                <w:t>Technologie detektivních činností</w:t>
              </w:r>
            </w:ins>
          </w:p>
        </w:tc>
        <w:tc>
          <w:tcPr>
            <w:tcW w:w="801" w:type="dxa"/>
            <w:shd w:val="clear" w:color="auto" w:fill="auto"/>
            <w:tcPrChange w:id="1075" w:author="Jiří Vojtěšek" w:date="2018-11-22T20:11:00Z">
              <w:tcPr>
                <w:tcW w:w="801" w:type="dxa"/>
                <w:shd w:val="clear" w:color="auto" w:fill="auto"/>
              </w:tcPr>
            </w:tcPrChange>
          </w:tcPr>
          <w:p w14:paraId="3FE43BBA" w14:textId="77777777" w:rsidR="00C30B72" w:rsidRPr="00C42CAD" w:rsidRDefault="00C30B72" w:rsidP="004E7681">
            <w:pPr>
              <w:spacing w:before="40" w:after="40"/>
              <w:jc w:val="center"/>
              <w:rPr>
                <w:ins w:id="1076" w:author="Jiří Vojtěšek" w:date="2018-11-19T21:17:00Z"/>
              </w:rPr>
            </w:pPr>
            <w:ins w:id="1077" w:author="Jiří Vojtěšek" w:date="2018-11-19T21:17:00Z">
              <w:r w:rsidRPr="00D5191B">
                <w:t>3</w:t>
              </w:r>
            </w:ins>
          </w:p>
        </w:tc>
        <w:tc>
          <w:tcPr>
            <w:tcW w:w="851" w:type="dxa"/>
            <w:shd w:val="clear" w:color="auto" w:fill="auto"/>
            <w:tcPrChange w:id="1078" w:author="Jiří Vojtěšek" w:date="2018-11-22T20:11:00Z">
              <w:tcPr>
                <w:tcW w:w="851" w:type="dxa"/>
                <w:shd w:val="clear" w:color="auto" w:fill="auto"/>
              </w:tcPr>
            </w:tcPrChange>
          </w:tcPr>
          <w:p w14:paraId="31D425A3" w14:textId="77777777" w:rsidR="00C30B72" w:rsidRPr="00C42CAD" w:rsidRDefault="00C30B72" w:rsidP="004E7681">
            <w:pPr>
              <w:spacing w:before="40" w:after="40"/>
              <w:jc w:val="center"/>
              <w:rPr>
                <w:ins w:id="1079" w:author="Jiří Vojtěšek" w:date="2018-11-19T21:17:00Z"/>
              </w:rPr>
            </w:pPr>
            <w:ins w:id="1080" w:author="Jiří Vojtěšek" w:date="2018-11-19T21:17:00Z">
              <w:r w:rsidRPr="00D5191B">
                <w:t>Z</w:t>
              </w:r>
            </w:ins>
          </w:p>
        </w:tc>
        <w:tc>
          <w:tcPr>
            <w:tcW w:w="1608" w:type="dxa"/>
            <w:shd w:val="clear" w:color="auto" w:fill="BFBFBF" w:themeFill="background1" w:themeFillShade="BF"/>
            <w:tcPrChange w:id="1081" w:author="Jiří Vojtěšek" w:date="2018-11-22T20:11:00Z">
              <w:tcPr>
                <w:tcW w:w="1134" w:type="dxa"/>
                <w:shd w:val="clear" w:color="auto" w:fill="BFBFBF" w:themeFill="background1" w:themeFillShade="BF"/>
              </w:tcPr>
            </w:tcPrChange>
          </w:tcPr>
          <w:p w14:paraId="5A677E5C" w14:textId="77777777" w:rsidR="00C30B72" w:rsidRPr="00AB670F" w:rsidRDefault="00C30B72" w:rsidP="004E7681">
            <w:pPr>
              <w:spacing w:before="40" w:after="40"/>
              <w:jc w:val="center"/>
              <w:rPr>
                <w:ins w:id="1082" w:author="Jiří Vojtěšek" w:date="2018-11-19T21:17:00Z"/>
                <w:b/>
              </w:rPr>
            </w:pPr>
            <w:ins w:id="1083" w:author="Jiří Vojtěšek" w:date="2018-11-19T21:17:00Z">
              <w:r w:rsidRPr="00653967">
                <w:rPr>
                  <w:b/>
                </w:rPr>
                <w:t>X</w:t>
              </w:r>
            </w:ins>
          </w:p>
        </w:tc>
        <w:tc>
          <w:tcPr>
            <w:tcW w:w="1843" w:type="dxa"/>
            <w:shd w:val="clear" w:color="auto" w:fill="auto"/>
            <w:vAlign w:val="center"/>
            <w:tcPrChange w:id="1084" w:author="Jiří Vojtěšek" w:date="2018-11-22T20:11:00Z">
              <w:tcPr>
                <w:tcW w:w="1843" w:type="dxa"/>
                <w:shd w:val="clear" w:color="auto" w:fill="auto"/>
                <w:vAlign w:val="center"/>
              </w:tcPr>
            </w:tcPrChange>
          </w:tcPr>
          <w:p w14:paraId="4F677626" w14:textId="77777777" w:rsidR="00C30B72" w:rsidRPr="00AB670F" w:rsidRDefault="00C30B72" w:rsidP="004E7681">
            <w:pPr>
              <w:spacing w:before="40" w:after="40"/>
              <w:jc w:val="center"/>
              <w:rPr>
                <w:ins w:id="1085" w:author="Jiří Vojtěšek" w:date="2018-11-19T21:17:00Z"/>
                <w:b/>
              </w:rPr>
            </w:pPr>
          </w:p>
        </w:tc>
      </w:tr>
      <w:tr w:rsidR="00C30B72" w14:paraId="3299E4CA" w14:textId="77777777" w:rsidTr="00C30B72">
        <w:trPr>
          <w:ins w:id="1086" w:author="Jiří Vojtěšek" w:date="2018-11-19T21:17:00Z"/>
        </w:trPr>
        <w:tc>
          <w:tcPr>
            <w:tcW w:w="3294" w:type="dxa"/>
            <w:shd w:val="clear" w:color="auto" w:fill="auto"/>
            <w:tcPrChange w:id="1087" w:author="Jiří Vojtěšek" w:date="2018-11-22T20:11:00Z">
              <w:tcPr>
                <w:tcW w:w="3294" w:type="dxa"/>
                <w:shd w:val="clear" w:color="auto" w:fill="auto"/>
              </w:tcPr>
            </w:tcPrChange>
          </w:tcPr>
          <w:p w14:paraId="7608CEAC" w14:textId="77777777" w:rsidR="00C30B72" w:rsidRPr="00C42CAD" w:rsidRDefault="00C30B72" w:rsidP="004E7681">
            <w:pPr>
              <w:spacing w:before="40" w:after="40"/>
              <w:jc w:val="left"/>
              <w:rPr>
                <w:ins w:id="1088" w:author="Jiří Vojtěšek" w:date="2018-11-19T21:17:00Z"/>
              </w:rPr>
            </w:pPr>
            <w:ins w:id="1089" w:author="Jiří Vojtěšek" w:date="2018-11-19T21:17:00Z">
              <w:r w:rsidRPr="00D5191B">
                <w:t>Teorie přenosu informace</w:t>
              </w:r>
            </w:ins>
          </w:p>
        </w:tc>
        <w:tc>
          <w:tcPr>
            <w:tcW w:w="801" w:type="dxa"/>
            <w:shd w:val="clear" w:color="auto" w:fill="auto"/>
            <w:tcPrChange w:id="1090" w:author="Jiří Vojtěšek" w:date="2018-11-22T20:11:00Z">
              <w:tcPr>
                <w:tcW w:w="801" w:type="dxa"/>
                <w:shd w:val="clear" w:color="auto" w:fill="auto"/>
              </w:tcPr>
            </w:tcPrChange>
          </w:tcPr>
          <w:p w14:paraId="4AED84C9" w14:textId="77777777" w:rsidR="00C30B72" w:rsidRPr="00C42CAD" w:rsidRDefault="00C30B72" w:rsidP="004E7681">
            <w:pPr>
              <w:spacing w:before="40" w:after="40"/>
              <w:jc w:val="center"/>
              <w:rPr>
                <w:ins w:id="1091" w:author="Jiří Vojtěšek" w:date="2018-11-19T21:17:00Z"/>
              </w:rPr>
            </w:pPr>
            <w:ins w:id="1092" w:author="Jiří Vojtěšek" w:date="2018-11-19T21:17:00Z">
              <w:r w:rsidRPr="00D5191B">
                <w:t>1</w:t>
              </w:r>
            </w:ins>
          </w:p>
        </w:tc>
        <w:tc>
          <w:tcPr>
            <w:tcW w:w="851" w:type="dxa"/>
            <w:shd w:val="clear" w:color="auto" w:fill="auto"/>
            <w:tcPrChange w:id="1093" w:author="Jiří Vojtěšek" w:date="2018-11-22T20:11:00Z">
              <w:tcPr>
                <w:tcW w:w="851" w:type="dxa"/>
                <w:shd w:val="clear" w:color="auto" w:fill="auto"/>
              </w:tcPr>
            </w:tcPrChange>
          </w:tcPr>
          <w:p w14:paraId="150BE6DE" w14:textId="77777777" w:rsidR="00C30B72" w:rsidRPr="00C42CAD" w:rsidRDefault="00C30B72" w:rsidP="004E7681">
            <w:pPr>
              <w:spacing w:before="40" w:after="40"/>
              <w:jc w:val="center"/>
              <w:rPr>
                <w:ins w:id="1094" w:author="Jiří Vojtěšek" w:date="2018-11-19T21:17:00Z"/>
              </w:rPr>
            </w:pPr>
            <w:ins w:id="1095" w:author="Jiří Vojtěšek" w:date="2018-11-19T21:17:00Z">
              <w:r w:rsidRPr="00D5191B">
                <w:t>L</w:t>
              </w:r>
            </w:ins>
          </w:p>
        </w:tc>
        <w:tc>
          <w:tcPr>
            <w:tcW w:w="1608" w:type="dxa"/>
            <w:shd w:val="clear" w:color="auto" w:fill="BFBFBF" w:themeFill="background1" w:themeFillShade="BF"/>
            <w:tcPrChange w:id="1096" w:author="Jiří Vojtěšek" w:date="2018-11-22T20:11:00Z">
              <w:tcPr>
                <w:tcW w:w="1134" w:type="dxa"/>
                <w:shd w:val="clear" w:color="auto" w:fill="BFBFBF" w:themeFill="background1" w:themeFillShade="BF"/>
              </w:tcPr>
            </w:tcPrChange>
          </w:tcPr>
          <w:p w14:paraId="3832DA5B" w14:textId="77777777" w:rsidR="00C30B72" w:rsidRPr="00AB670F" w:rsidRDefault="00C30B72" w:rsidP="004E7681">
            <w:pPr>
              <w:spacing w:before="40" w:after="40"/>
              <w:jc w:val="center"/>
              <w:rPr>
                <w:ins w:id="1097" w:author="Jiří Vojtěšek" w:date="2018-11-19T21:17:00Z"/>
                <w:b/>
              </w:rPr>
            </w:pPr>
            <w:ins w:id="1098" w:author="Jiří Vojtěšek" w:date="2018-11-19T21:17:00Z">
              <w:r w:rsidRPr="00653967">
                <w:rPr>
                  <w:b/>
                </w:rPr>
                <w:t>X</w:t>
              </w:r>
            </w:ins>
          </w:p>
        </w:tc>
        <w:tc>
          <w:tcPr>
            <w:tcW w:w="1843" w:type="dxa"/>
            <w:shd w:val="clear" w:color="auto" w:fill="auto"/>
            <w:vAlign w:val="center"/>
            <w:tcPrChange w:id="1099" w:author="Jiří Vojtěšek" w:date="2018-11-22T20:11:00Z">
              <w:tcPr>
                <w:tcW w:w="1843" w:type="dxa"/>
                <w:shd w:val="clear" w:color="auto" w:fill="auto"/>
                <w:vAlign w:val="center"/>
              </w:tcPr>
            </w:tcPrChange>
          </w:tcPr>
          <w:p w14:paraId="11EFABAE" w14:textId="77777777" w:rsidR="00C30B72" w:rsidRPr="00AB670F" w:rsidRDefault="00C30B72" w:rsidP="004E7681">
            <w:pPr>
              <w:spacing w:before="40" w:after="40"/>
              <w:jc w:val="center"/>
              <w:rPr>
                <w:ins w:id="1100" w:author="Jiří Vojtěšek" w:date="2018-11-19T21:17:00Z"/>
                <w:b/>
              </w:rPr>
            </w:pPr>
          </w:p>
        </w:tc>
      </w:tr>
      <w:tr w:rsidR="00C30B72" w14:paraId="6FFBA3A7" w14:textId="77777777" w:rsidTr="00C30B72">
        <w:trPr>
          <w:ins w:id="1101" w:author="Jiří Vojtěšek" w:date="2018-11-19T21:17:00Z"/>
        </w:trPr>
        <w:tc>
          <w:tcPr>
            <w:tcW w:w="3294" w:type="dxa"/>
            <w:shd w:val="clear" w:color="auto" w:fill="auto"/>
            <w:tcPrChange w:id="1102" w:author="Jiří Vojtěšek" w:date="2018-11-22T20:11:00Z">
              <w:tcPr>
                <w:tcW w:w="3294" w:type="dxa"/>
                <w:shd w:val="clear" w:color="auto" w:fill="auto"/>
              </w:tcPr>
            </w:tcPrChange>
          </w:tcPr>
          <w:p w14:paraId="54EAE429" w14:textId="77777777" w:rsidR="00C30B72" w:rsidRPr="00C42CAD" w:rsidRDefault="00C30B72" w:rsidP="004E7681">
            <w:pPr>
              <w:spacing w:before="40" w:after="40"/>
              <w:jc w:val="left"/>
              <w:rPr>
                <w:ins w:id="1103" w:author="Jiří Vojtěšek" w:date="2018-11-19T21:17:00Z"/>
              </w:rPr>
            </w:pPr>
            <w:ins w:id="1104" w:author="Jiří Vojtěšek" w:date="2018-11-19T21:17:00Z">
              <w:r w:rsidRPr="00CF5BC7">
                <w:t>Základy počítačové techniky</w:t>
              </w:r>
            </w:ins>
          </w:p>
        </w:tc>
        <w:tc>
          <w:tcPr>
            <w:tcW w:w="801" w:type="dxa"/>
            <w:shd w:val="clear" w:color="auto" w:fill="auto"/>
            <w:tcPrChange w:id="1105" w:author="Jiří Vojtěšek" w:date="2018-11-22T20:11:00Z">
              <w:tcPr>
                <w:tcW w:w="801" w:type="dxa"/>
                <w:shd w:val="clear" w:color="auto" w:fill="auto"/>
              </w:tcPr>
            </w:tcPrChange>
          </w:tcPr>
          <w:p w14:paraId="523FDD5F" w14:textId="77777777" w:rsidR="00C30B72" w:rsidRPr="00C42CAD" w:rsidRDefault="00C30B72" w:rsidP="004E7681">
            <w:pPr>
              <w:spacing w:before="40" w:after="40"/>
              <w:jc w:val="center"/>
              <w:rPr>
                <w:ins w:id="1106" w:author="Jiří Vojtěšek" w:date="2018-11-19T21:17:00Z"/>
              </w:rPr>
            </w:pPr>
            <w:ins w:id="1107" w:author="Jiří Vojtěšek" w:date="2018-11-19T21:17:00Z">
              <w:r w:rsidRPr="00CF5BC7">
                <w:t>1</w:t>
              </w:r>
            </w:ins>
          </w:p>
        </w:tc>
        <w:tc>
          <w:tcPr>
            <w:tcW w:w="851" w:type="dxa"/>
            <w:shd w:val="clear" w:color="auto" w:fill="auto"/>
            <w:tcPrChange w:id="1108" w:author="Jiří Vojtěšek" w:date="2018-11-22T20:11:00Z">
              <w:tcPr>
                <w:tcW w:w="851" w:type="dxa"/>
                <w:shd w:val="clear" w:color="auto" w:fill="auto"/>
              </w:tcPr>
            </w:tcPrChange>
          </w:tcPr>
          <w:p w14:paraId="771C759A" w14:textId="77777777" w:rsidR="00C30B72" w:rsidRPr="00C42CAD" w:rsidRDefault="00C30B72" w:rsidP="004E7681">
            <w:pPr>
              <w:spacing w:before="40" w:after="40"/>
              <w:jc w:val="center"/>
              <w:rPr>
                <w:ins w:id="1109" w:author="Jiří Vojtěšek" w:date="2018-11-19T21:17:00Z"/>
              </w:rPr>
            </w:pPr>
            <w:ins w:id="1110" w:author="Jiří Vojtěšek" w:date="2018-11-19T21:17:00Z">
              <w:r w:rsidRPr="00CF5BC7">
                <w:t>Z</w:t>
              </w:r>
            </w:ins>
          </w:p>
        </w:tc>
        <w:tc>
          <w:tcPr>
            <w:tcW w:w="1608" w:type="dxa"/>
            <w:shd w:val="clear" w:color="auto" w:fill="BFBFBF" w:themeFill="background1" w:themeFillShade="BF"/>
            <w:tcPrChange w:id="1111" w:author="Jiří Vojtěšek" w:date="2018-11-22T20:11:00Z">
              <w:tcPr>
                <w:tcW w:w="1134" w:type="dxa"/>
                <w:shd w:val="clear" w:color="auto" w:fill="BFBFBF" w:themeFill="background1" w:themeFillShade="BF"/>
              </w:tcPr>
            </w:tcPrChange>
          </w:tcPr>
          <w:p w14:paraId="2357B624" w14:textId="77777777" w:rsidR="00C30B72" w:rsidRPr="00AB670F" w:rsidRDefault="00C30B72" w:rsidP="004E7681">
            <w:pPr>
              <w:spacing w:before="40" w:after="40"/>
              <w:jc w:val="center"/>
              <w:rPr>
                <w:ins w:id="1112" w:author="Jiří Vojtěšek" w:date="2018-11-19T21:17:00Z"/>
                <w:b/>
              </w:rPr>
            </w:pPr>
            <w:ins w:id="1113" w:author="Jiří Vojtěšek" w:date="2018-11-19T21:17:00Z">
              <w:r w:rsidRPr="00653967">
                <w:rPr>
                  <w:b/>
                </w:rPr>
                <w:t>X</w:t>
              </w:r>
            </w:ins>
          </w:p>
        </w:tc>
        <w:tc>
          <w:tcPr>
            <w:tcW w:w="1843" w:type="dxa"/>
            <w:shd w:val="clear" w:color="auto" w:fill="BFBFBF" w:themeFill="background1" w:themeFillShade="BF"/>
            <w:vAlign w:val="center"/>
            <w:tcPrChange w:id="1114" w:author="Jiří Vojtěšek" w:date="2018-11-22T20:11:00Z">
              <w:tcPr>
                <w:tcW w:w="1843" w:type="dxa"/>
                <w:shd w:val="clear" w:color="auto" w:fill="BFBFBF" w:themeFill="background1" w:themeFillShade="BF"/>
                <w:vAlign w:val="center"/>
              </w:tcPr>
            </w:tcPrChange>
          </w:tcPr>
          <w:p w14:paraId="76F35472" w14:textId="77777777" w:rsidR="00C30B72" w:rsidRPr="00AB670F" w:rsidRDefault="00C30B72" w:rsidP="004E7681">
            <w:pPr>
              <w:spacing w:before="40" w:after="40"/>
              <w:jc w:val="center"/>
              <w:rPr>
                <w:ins w:id="1115" w:author="Jiří Vojtěšek" w:date="2018-11-19T21:17:00Z"/>
                <w:b/>
              </w:rPr>
            </w:pPr>
            <w:ins w:id="1116" w:author="Jiří Vojtěšek" w:date="2018-11-19T21:17:00Z">
              <w:r>
                <w:rPr>
                  <w:b/>
                </w:rPr>
                <w:t>X</w:t>
              </w:r>
            </w:ins>
          </w:p>
        </w:tc>
      </w:tr>
    </w:tbl>
    <w:p w14:paraId="23C242D1" w14:textId="77777777" w:rsidR="004E7681" w:rsidRDefault="004E7681" w:rsidP="004E7681">
      <w:pPr>
        <w:rPr>
          <w:ins w:id="1117" w:author="Jiří Vojtěšek" w:date="2018-11-19T21:17:00Z"/>
        </w:rPr>
      </w:pPr>
    </w:p>
    <w:tbl>
      <w:tblPr>
        <w:tblStyle w:val="Mkatabulky"/>
        <w:tblW w:w="9209" w:type="dxa"/>
        <w:tblLook w:val="04A0" w:firstRow="1" w:lastRow="0" w:firstColumn="1" w:lastColumn="0" w:noHBand="0" w:noVBand="1"/>
      </w:tblPr>
      <w:tblGrid>
        <w:gridCol w:w="6232"/>
        <w:gridCol w:w="1134"/>
        <w:gridCol w:w="1843"/>
      </w:tblGrid>
      <w:tr w:rsidR="004E7681" w14:paraId="068F8FBE" w14:textId="77777777" w:rsidTr="004E7681">
        <w:trPr>
          <w:ins w:id="1118" w:author="Jiří Vojtěšek" w:date="2018-11-19T21:17:00Z"/>
        </w:trPr>
        <w:tc>
          <w:tcPr>
            <w:tcW w:w="6232" w:type="dxa"/>
            <w:tcBorders>
              <w:top w:val="single" w:sz="4" w:space="0" w:color="auto"/>
              <w:left w:val="single" w:sz="4" w:space="0" w:color="auto"/>
              <w:bottom w:val="single" w:sz="4" w:space="0" w:color="auto"/>
              <w:right w:val="single" w:sz="4" w:space="0" w:color="auto"/>
            </w:tcBorders>
            <w:hideMark/>
          </w:tcPr>
          <w:p w14:paraId="58AB101F" w14:textId="77777777" w:rsidR="004E7681" w:rsidRPr="00DF534A" w:rsidRDefault="004E7681" w:rsidP="004E7681">
            <w:pPr>
              <w:spacing w:before="40" w:after="40"/>
              <w:ind w:right="-1806"/>
              <w:rPr>
                <w:ins w:id="1119" w:author="Jiří Vojtěšek" w:date="2018-11-19T21:17:00Z"/>
                <w:sz w:val="22"/>
                <w:szCs w:val="22"/>
              </w:rPr>
            </w:pPr>
            <w:ins w:id="1120" w:author="Jiří Vojtěšek" w:date="2018-11-19T21:17:00Z">
              <w:r w:rsidRPr="00DF534A">
                <w:rPr>
                  <w:sz w:val="22"/>
                  <w:szCs w:val="22"/>
                </w:rPr>
                <w:t>Elektronické opory dostupné ze školní sítě</w:t>
              </w:r>
              <w:bookmarkStart w:id="1121" w:name="_GoBack"/>
              <w:bookmarkEnd w:id="1121"/>
            </w:ins>
          </w:p>
        </w:tc>
        <w:tc>
          <w:tcPr>
            <w:tcW w:w="1134" w:type="dxa"/>
            <w:tcBorders>
              <w:top w:val="single" w:sz="4" w:space="0" w:color="auto"/>
              <w:left w:val="single" w:sz="4" w:space="0" w:color="auto"/>
              <w:bottom w:val="single" w:sz="4" w:space="0" w:color="auto"/>
              <w:right w:val="single" w:sz="4" w:space="0" w:color="auto"/>
            </w:tcBorders>
          </w:tcPr>
          <w:p w14:paraId="359666C7" w14:textId="28B1EF51" w:rsidR="004E7681" w:rsidRPr="00DF534A" w:rsidRDefault="000F4481" w:rsidP="000F4481">
            <w:pPr>
              <w:spacing w:before="40" w:after="40"/>
              <w:ind w:right="-111"/>
              <w:jc w:val="center"/>
              <w:rPr>
                <w:ins w:id="1122" w:author="Jiří Vojtěšek" w:date="2018-11-19T21:17:00Z"/>
                <w:sz w:val="22"/>
                <w:szCs w:val="22"/>
              </w:rPr>
              <w:pPrChange w:id="1123" w:author="Jiří Vojtěšek" w:date="2018-11-25T20:14:00Z">
                <w:pPr>
                  <w:spacing w:before="40" w:after="40"/>
                  <w:ind w:right="-111"/>
                </w:pPr>
              </w:pPrChange>
            </w:pPr>
            <w:ins w:id="1124" w:author="Jiří Vojtěšek" w:date="2018-11-25T20:14:00Z">
              <w:r>
                <w:rPr>
                  <w:sz w:val="22"/>
                  <w:szCs w:val="22"/>
                </w:rPr>
                <w:t>43</w:t>
              </w:r>
            </w:ins>
          </w:p>
        </w:tc>
        <w:tc>
          <w:tcPr>
            <w:tcW w:w="1843" w:type="dxa"/>
            <w:tcBorders>
              <w:top w:val="single" w:sz="4" w:space="0" w:color="auto"/>
              <w:left w:val="single" w:sz="4" w:space="0" w:color="auto"/>
              <w:bottom w:val="single" w:sz="4" w:space="0" w:color="auto"/>
              <w:right w:val="single" w:sz="4" w:space="0" w:color="auto"/>
            </w:tcBorders>
          </w:tcPr>
          <w:p w14:paraId="65F1C140" w14:textId="77777777" w:rsidR="004E7681" w:rsidRPr="00DF534A" w:rsidRDefault="004E7681" w:rsidP="004E7681">
            <w:pPr>
              <w:spacing w:before="40" w:after="40"/>
              <w:rPr>
                <w:ins w:id="1125" w:author="Jiří Vojtěšek" w:date="2018-11-19T21:17:00Z"/>
                <w:sz w:val="22"/>
                <w:szCs w:val="22"/>
              </w:rPr>
            </w:pPr>
          </w:p>
        </w:tc>
      </w:tr>
      <w:tr w:rsidR="004E7681" w14:paraId="1780DE83" w14:textId="77777777" w:rsidTr="004E7681">
        <w:trPr>
          <w:ins w:id="1126" w:author="Jiří Vojtěšek" w:date="2018-11-19T21:17:00Z"/>
        </w:trPr>
        <w:tc>
          <w:tcPr>
            <w:tcW w:w="7366" w:type="dxa"/>
            <w:gridSpan w:val="2"/>
            <w:tcBorders>
              <w:top w:val="single" w:sz="4" w:space="0" w:color="auto"/>
              <w:left w:val="single" w:sz="4" w:space="0" w:color="auto"/>
              <w:bottom w:val="single" w:sz="4" w:space="0" w:color="auto"/>
              <w:right w:val="single" w:sz="4" w:space="0" w:color="auto"/>
            </w:tcBorders>
            <w:hideMark/>
          </w:tcPr>
          <w:p w14:paraId="4C8A172F" w14:textId="77777777" w:rsidR="004E7681" w:rsidRPr="00DF534A" w:rsidRDefault="004E7681" w:rsidP="004E7681">
            <w:pPr>
              <w:spacing w:before="40" w:after="40"/>
              <w:rPr>
                <w:ins w:id="1127" w:author="Jiří Vojtěšek" w:date="2018-11-19T21:17:00Z"/>
                <w:sz w:val="22"/>
                <w:szCs w:val="22"/>
              </w:rPr>
            </w:pPr>
            <w:ins w:id="1128" w:author="Jiří Vojtěšek" w:date="2018-11-19T21:17:00Z">
              <w:r w:rsidRPr="00DF534A">
                <w:rPr>
                  <w:sz w:val="22"/>
                  <w:szCs w:val="22"/>
                </w:rPr>
                <w:lastRenderedPageBreak/>
                <w:t>Elektronické opory veřejně dostupné</w:t>
              </w:r>
            </w:ins>
          </w:p>
        </w:tc>
        <w:tc>
          <w:tcPr>
            <w:tcW w:w="1843" w:type="dxa"/>
            <w:tcBorders>
              <w:top w:val="single" w:sz="4" w:space="0" w:color="auto"/>
              <w:left w:val="single" w:sz="4" w:space="0" w:color="auto"/>
              <w:bottom w:val="single" w:sz="4" w:space="0" w:color="auto"/>
              <w:right w:val="single" w:sz="4" w:space="0" w:color="auto"/>
            </w:tcBorders>
          </w:tcPr>
          <w:p w14:paraId="68A83186" w14:textId="77777777" w:rsidR="004E7681" w:rsidRPr="00DF534A" w:rsidRDefault="004E7681" w:rsidP="004E7681">
            <w:pPr>
              <w:spacing w:before="40" w:after="40"/>
              <w:jc w:val="center"/>
              <w:rPr>
                <w:ins w:id="1129" w:author="Jiří Vojtěšek" w:date="2018-11-19T21:17:00Z"/>
                <w:b/>
                <w:sz w:val="22"/>
                <w:szCs w:val="22"/>
              </w:rPr>
            </w:pPr>
            <w:ins w:id="1130" w:author="Jiří Vojtěšek" w:date="2018-11-19T21:17:00Z">
              <w:r w:rsidRPr="00DF534A">
                <w:rPr>
                  <w:b/>
                  <w:sz w:val="22"/>
                  <w:szCs w:val="22"/>
                </w:rPr>
                <w:t>9</w:t>
              </w:r>
            </w:ins>
          </w:p>
        </w:tc>
      </w:tr>
    </w:tbl>
    <w:p w14:paraId="45E51298" w14:textId="77777777" w:rsidR="004E7681" w:rsidRDefault="004E7681" w:rsidP="004E7681">
      <w:pPr>
        <w:rPr>
          <w:ins w:id="1131" w:author="Jiří Vojtěšek" w:date="2018-11-19T21:17:00Z"/>
        </w:rPr>
      </w:pPr>
    </w:p>
    <w:p w14:paraId="03F14B95" w14:textId="3F0CB809" w:rsidR="00D907EE" w:rsidRDefault="00D907EE" w:rsidP="00D907EE">
      <w:del w:id="1132" w:author="Jiří Vojtěšek" w:date="2018-11-19T21:17:00Z">
        <w:r w:rsidDel="004E7681">
          <w:delText>v příloze akreditační žádosti. Elektronické verze studijních opor jsou dostupné z Databáze studijních opor, která byla zřízena v  LMS Moodle</w:delText>
        </w:r>
        <w:r w:rsidDel="004E7681">
          <w:rPr>
            <w:rStyle w:val="Znakapoznpodarou"/>
          </w:rPr>
          <w:footnoteReference w:id="38"/>
        </w:r>
        <w:r w:rsidDel="004E7681">
          <w:delText>. S tímto systémem jsou všichni studenti na začátku studia seznámeni, získají přístupová informace a poté jsou informováni také o jeho možnostech pro konkrétní studijní předměty. V tomto systému také odevzdávají své úkoly, seminární testy a také mohou psát zápočtové nebo zkouškové testy. Studijní opory jsou pravidelně doplňovány a aktualizovány vyučujícími.</w:delText>
        </w:r>
      </w:del>
    </w:p>
    <w:p w14:paraId="5B785CF4" w14:textId="77777777" w:rsidR="00976F86" w:rsidRDefault="00976F86" w:rsidP="00C66240">
      <w:pPr>
        <w:pStyle w:val="Nadpis3"/>
      </w:pPr>
      <w:bookmarkStart w:id="1135" w:name="_Toc528762438"/>
      <w:bookmarkStart w:id="1136" w:name="_Toc524292384"/>
      <w:r>
        <w:t xml:space="preserve">Standard </w:t>
      </w:r>
      <w:r w:rsidR="00704719" w:rsidRPr="00704719">
        <w:t>3.4 Hodnocení výsledků studia</w:t>
      </w:r>
      <w:bookmarkEnd w:id="1135"/>
      <w:bookmarkEnd w:id="1136"/>
    </w:p>
    <w:p w14:paraId="3392E817" w14:textId="77777777" w:rsidR="0042324C" w:rsidRPr="00173DE9" w:rsidRDefault="0042324C" w:rsidP="0042324C">
      <w:pPr>
        <w:tabs>
          <w:tab w:val="left" w:pos="1418"/>
        </w:tabs>
      </w:pPr>
      <w:r w:rsidRPr="00173DE9">
        <w:t xml:space="preserve">Sylaby předmětů studijního programu obsahující cíle, náplň, povinnou a doporučenou literaturu včetně </w:t>
      </w:r>
      <w:r w:rsidRPr="00411DA0">
        <w:t>podmínek pro absolvování předmětů jsou uveřejněny na IS/STAG</w:t>
      </w:r>
      <w:r w:rsidRPr="00173DE9">
        <w:rPr>
          <w:rStyle w:val="Znakapoznpodarou"/>
        </w:rPr>
        <w:footnoteReference w:id="39"/>
      </w:r>
      <w:r w:rsidRPr="00173DE9">
        <w:t xml:space="preserve">. Podmínky pro absolvování předmětů jsou </w:t>
      </w:r>
      <w:r>
        <w:t>z</w:t>
      </w:r>
      <w:r w:rsidRPr="00173DE9">
        <w:t xml:space="preserve">veřejněny před zahájením semestru a během výuky se nesmí měnit. Sylaby </w:t>
      </w:r>
      <w:r>
        <w:t>j</w:t>
      </w:r>
      <w:r w:rsidRPr="00173DE9">
        <w:t xml:space="preserve">sou každoročně aktualizovány garanty předmětů a dle </w:t>
      </w:r>
      <w:r w:rsidRPr="00173DE9">
        <w:rPr>
          <w:i/>
        </w:rPr>
        <w:t>Pravidel průběhu studia ve studijních programech uskutečňovaných</w:t>
      </w:r>
      <w:r w:rsidRPr="00411DA0">
        <w:rPr>
          <w:i/>
        </w:rPr>
        <w:t xml:space="preserve"> na Fakultě aplikované informatiky</w:t>
      </w:r>
      <w:r w:rsidRPr="00173DE9">
        <w:rPr>
          <w:rStyle w:val="Znakapoznpodarou"/>
        </w:rPr>
        <w:footnoteReference w:id="40"/>
      </w:r>
      <w:r w:rsidRPr="00173DE9">
        <w:t xml:space="preserve">, článku 8 </w:t>
      </w:r>
      <w:r>
        <w:t xml:space="preserve">jsou </w:t>
      </w:r>
      <w:r w:rsidRPr="00173DE9">
        <w:t xml:space="preserve">zveřejněny nejpozději týden před začátkem </w:t>
      </w:r>
      <w:proofErr w:type="spellStart"/>
      <w:r w:rsidRPr="00173DE9">
        <w:t>předzápisu</w:t>
      </w:r>
      <w:proofErr w:type="spellEnd"/>
      <w:r w:rsidRPr="00173DE9">
        <w:t xml:space="preserve"> studentů. Tímto včasným zveřejněním se studenti mohou ještě před zápisem předmětu obeznámit s</w:t>
      </w:r>
      <w:r>
        <w:t xml:space="preserve"> </w:t>
      </w:r>
      <w:r w:rsidRPr="00173DE9">
        <w:t>náplní předmětů. Každý předmět má stanoveny také minimální požadavky, které student musí</w:t>
      </w:r>
      <w:r>
        <w:t xml:space="preserve"> s</w:t>
      </w:r>
      <w:r w:rsidRPr="00173DE9">
        <w:t xml:space="preserve">plnit pro absolvování předmětu. </w:t>
      </w:r>
      <w:r>
        <w:t xml:space="preserve">Základní požadavky pro úspěšné absolvování předmětů jsou uvedeny </w:t>
      </w:r>
      <w:r w:rsidRPr="00173DE9">
        <w:t xml:space="preserve">v kartách předmětů </w:t>
      </w:r>
      <w:r w:rsidRPr="00173DE9">
        <w:rPr>
          <w:i/>
        </w:rPr>
        <w:t>B-III – Charakteristika studijního předmětu</w:t>
      </w:r>
      <w:r w:rsidRPr="00173DE9">
        <w:t>.</w:t>
      </w:r>
      <w:r>
        <w:t xml:space="preserve"> Aktualizaci těchto požadavků zajišťuje garant předmětu.</w:t>
      </w:r>
    </w:p>
    <w:p w14:paraId="25DE7FF7" w14:textId="2293C692" w:rsidR="0042324C" w:rsidRDefault="0042324C" w:rsidP="0042324C">
      <w:r w:rsidRPr="006937D4">
        <w:t xml:space="preserve">Organizací, průběhem a hodnocením </w:t>
      </w:r>
      <w:r>
        <w:t>státní závěrečné zkoušky</w:t>
      </w:r>
      <w:r w:rsidRPr="006937D4">
        <w:t xml:space="preserve"> </w:t>
      </w:r>
      <w:r>
        <w:t xml:space="preserve"> (dále jen „SZZ“) </w:t>
      </w:r>
      <w:r w:rsidRPr="006937D4">
        <w:t xml:space="preserve">se na FAI zabývá </w:t>
      </w:r>
      <w:r w:rsidRPr="009A2326">
        <w:rPr>
          <w:i/>
        </w:rPr>
        <w:t>Směrnice děkana SD/01/18 - Pokyny pro organizaci, průběh a hodnocení státních závěrečných zkoušek na Fakultě aplikované informatiky UTB ve Zlíně</w:t>
      </w:r>
      <w:r w:rsidRPr="00173DE9">
        <w:rPr>
          <w:rStyle w:val="Znakapoznpodarou"/>
          <w:i/>
        </w:rPr>
        <w:footnoteReference w:id="41"/>
      </w:r>
      <w:r w:rsidRPr="00173DE9">
        <w:t xml:space="preserve">. </w:t>
      </w:r>
      <w:r>
        <w:t xml:space="preserve"> V této směrnici jsou uvedena </w:t>
      </w:r>
      <w:r w:rsidRPr="00173DE9">
        <w:t>prav</w:t>
      </w:r>
      <w:r>
        <w:t xml:space="preserve">idla pro sestavování komisí pro </w:t>
      </w:r>
      <w:r w:rsidRPr="00173DE9">
        <w:t>SZZ</w:t>
      </w:r>
      <w:r>
        <w:t xml:space="preserve">, </w:t>
      </w:r>
      <w:r w:rsidRPr="00173DE9">
        <w:t>průběh a hodnocení SZZ a hodnocení celého studia.</w:t>
      </w:r>
      <w:r w:rsidRPr="006937D4">
        <w:t xml:space="preserve"> </w:t>
      </w:r>
      <w:r>
        <w:t>Státní závěrečná zkouška se dle SZŘ UTB, článku 2</w:t>
      </w:r>
      <w:r w:rsidRPr="0020313F">
        <w:t xml:space="preserve">6 skládá z obhajoby </w:t>
      </w:r>
      <w:r w:rsidR="006379BF">
        <w:t>bakalářské</w:t>
      </w:r>
      <w:r w:rsidRPr="0020313F">
        <w:t xml:space="preserve"> práce a ze státní zkoušky, skládající se </w:t>
      </w:r>
      <w:r w:rsidRPr="008E74E3">
        <w:t>ze dvou povinných předmětů. Obě části se konají v jeden den a jsou klasifikovány zvlášť. V případě neúspěchu</w:t>
      </w:r>
      <w:r w:rsidRPr="00DB75D0">
        <w:t xml:space="preserve"> student opakuje jen tu část</w:t>
      </w:r>
      <w:r>
        <w:t xml:space="preserve"> SZZ</w:t>
      </w:r>
      <w:r w:rsidRPr="00DB75D0">
        <w:t xml:space="preserve">, u které </w:t>
      </w:r>
      <w:r>
        <w:t>neprospěl.</w:t>
      </w:r>
      <w:r w:rsidRPr="00DB75D0">
        <w:t xml:space="preserve"> Pokud v předmětové části neuspěje v jednom předmětu, bere se tato část jako neúspěšná a studen</w:t>
      </w:r>
      <w:r>
        <w:t>t</w:t>
      </w:r>
      <w:r w:rsidRPr="00DB75D0">
        <w:t xml:space="preserve"> opaku</w:t>
      </w:r>
      <w:r w:rsidRPr="000E384E">
        <w:t>je v opravném termínu všechny odborné předměty.</w:t>
      </w:r>
    </w:p>
    <w:p w14:paraId="63DFF6C1" w14:textId="77777777" w:rsidR="009E517D" w:rsidRPr="00650764" w:rsidRDefault="00C66240" w:rsidP="00C66240">
      <w:pPr>
        <w:pStyle w:val="Nadpis3"/>
      </w:pPr>
      <w:bookmarkStart w:id="1137" w:name="_Toc528762439"/>
      <w:bookmarkStart w:id="1138" w:name="_Toc524292385"/>
      <w:r w:rsidRPr="00C66240">
        <w:t>Standardy 3.5-3.7</w:t>
      </w:r>
      <w:r>
        <w:t xml:space="preserve">: </w:t>
      </w:r>
      <w:r w:rsidR="009E517D" w:rsidRPr="00650764">
        <w:t xml:space="preserve">Tvůrčí činnost vztahující se ke </w:t>
      </w:r>
      <w:r w:rsidR="009E517D" w:rsidRPr="00C66240">
        <w:t>studijnímu</w:t>
      </w:r>
      <w:r w:rsidR="009E517D" w:rsidRPr="00650764">
        <w:t xml:space="preserve"> programu</w:t>
      </w:r>
      <w:bookmarkEnd w:id="1137"/>
      <w:bookmarkEnd w:id="1138"/>
      <w:r w:rsidR="009E517D" w:rsidRPr="00650764">
        <w:t xml:space="preserve"> </w:t>
      </w:r>
    </w:p>
    <w:p w14:paraId="220A23A8" w14:textId="77777777" w:rsidR="00A41197" w:rsidRDefault="00A41197" w:rsidP="00A41197">
      <w:r>
        <w:t xml:space="preserve">Tvůrčí a publikační činnost je na Fakultě aplikované informatiky Univerzity Tomáše Bati ve Zlíně systematicky dlouhodobě rozvíjena. Kvantifikovaný přehled publikační činnosti akademických pracovníků fakulty za posledních pět let je uveden v části 2.2a Sebehodnotící zprávy.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w:t>
      </w:r>
      <w:r>
        <w:lastRenderedPageBreak/>
        <w:t xml:space="preserve">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7A0699D4" w14:textId="77777777" w:rsidR="00A41197" w:rsidRPr="008E74E3" w:rsidRDefault="00A41197" w:rsidP="00A41197">
      <w:r>
        <w:t xml:space="preserve">K významnému rozvoji tvůrčí činnosti </w:t>
      </w:r>
      <w:r w:rsidRPr="00AB670F">
        <w:t xml:space="preserve">Fakulty aplikované informatiky </w:t>
      </w:r>
      <w:r>
        <w:t xml:space="preserve">přispívá také </w:t>
      </w:r>
      <w:r w:rsidRPr="00AB670F">
        <w:t>Regionální výzkumné centrum CEBIA-</w:t>
      </w:r>
      <w:proofErr w:type="spellStart"/>
      <w:r w:rsidRPr="00AB670F">
        <w:t>Tech</w:t>
      </w:r>
      <w:proofErr w:type="spellEnd"/>
      <w:r w:rsidRPr="00AB670F">
        <w:t xml:space="preserve">, které bylo vybudováno v rámci </w:t>
      </w:r>
      <w:r w:rsidRPr="008E74E3">
        <w:t xml:space="preserve">evropského Operačního programu </w:t>
      </w:r>
      <w:proofErr w:type="spellStart"/>
      <w:r w:rsidRPr="008E74E3">
        <w:t>VaVpI</w:t>
      </w:r>
      <w:proofErr w:type="spellEnd"/>
      <w:r w:rsidRPr="008E74E3">
        <w:t xml:space="preserve"> a které je součástí fakulty. Toto Centrum disponuje novými laboratořemi vybavenými nejmodernějšími stroji, přístroji a zařízeními a velmi úzce spolupracuje se studenty navazujících magisterských studijních oborů a doktorských studií. V rámci projektu OP </w:t>
      </w:r>
      <w:proofErr w:type="spellStart"/>
      <w:r w:rsidRPr="008E74E3">
        <w:t>VaVpI</w:t>
      </w:r>
      <w:proofErr w:type="spellEnd"/>
      <w:r w:rsidRPr="008E74E3">
        <w:t xml:space="preserve"> byla vybudována laboratoř elektromagnetické kompatibility, laboratoř mikroskopie atomárních sil, laboratoř </w:t>
      </w:r>
      <w:proofErr w:type="spellStart"/>
      <w:r w:rsidRPr="008E74E3">
        <w:t>terahertzové</w:t>
      </w:r>
      <w:proofErr w:type="spellEnd"/>
      <w:r w:rsidRPr="008E74E3">
        <w:t xml:space="preserve"> spektroskopie a laboratoř </w:t>
      </w:r>
      <w:proofErr w:type="spellStart"/>
      <w:r w:rsidRPr="008E74E3">
        <w:t>Ramanovy</w:t>
      </w:r>
      <w:proofErr w:type="spellEnd"/>
      <w:r w:rsidRPr="008E74E3">
        <w:t xml:space="preserve"> spektroskopie. Studenti mají možnost se s těmito přístroji seznámit v rámci výuky, nabízené přístrojové vybavení skýtá dobré technické zázemí pro řešení bakalářských prací. </w:t>
      </w:r>
    </w:p>
    <w:p w14:paraId="6A4843E3" w14:textId="5C7C5696" w:rsidR="009E517D" w:rsidRDefault="00A41197" w:rsidP="00A41197">
      <w:pPr>
        <w:tabs>
          <w:tab w:val="left" w:pos="2835"/>
        </w:tabs>
        <w:spacing w:before="120" w:after="120"/>
        <w:rPr>
          <w:ins w:id="1139" w:author="Uzivatel" w:date="2018-11-13T09:50:00Z"/>
        </w:rPr>
      </w:pPr>
      <w:r w:rsidRPr="008E74E3">
        <w:t>K úspěšnému zapojení studentů do tvůrčí činnosti fakulty přispívá také</w:t>
      </w:r>
      <w:r>
        <w:t xml:space="preserve">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w:t>
      </w:r>
      <w:proofErr w:type="spellStart"/>
      <w:r>
        <w:t>kolaborativního</w:t>
      </w:r>
      <w:proofErr w:type="spellEnd"/>
      <w:r>
        <w:t xml:space="preserve"> výzkumu s přímou účastí akademických pracovníků a studentů Fakulty aplikované informatiky.</w:t>
      </w:r>
      <w:r w:rsidR="009E517D" w:rsidRPr="00650764">
        <w:tab/>
      </w:r>
      <w:r w:rsidR="009E517D" w:rsidRPr="00650764">
        <w:tab/>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140" w:author="Uzivatel" w:date="2018-11-13T09:50:00Z">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233"/>
        <w:gridCol w:w="4888"/>
        <w:gridCol w:w="1396"/>
        <w:gridCol w:w="872"/>
        <w:tblGridChange w:id="1141">
          <w:tblGrid>
            <w:gridCol w:w="2233"/>
            <w:gridCol w:w="5105"/>
            <w:gridCol w:w="1179"/>
            <w:gridCol w:w="1383"/>
          </w:tblGrid>
        </w:tblGridChange>
      </w:tblGrid>
      <w:tr w:rsidR="005F0740" w14:paraId="58BCE078" w14:textId="77777777" w:rsidTr="005F0740">
        <w:trPr>
          <w:trHeight w:val="318"/>
          <w:ins w:id="1142" w:author="Uzivatel" w:date="2018-11-13T09:50:00Z"/>
          <w:trPrChange w:id="1143" w:author="Uzivatel" w:date="2018-11-13T09:50:00Z">
            <w:trPr>
              <w:trHeight w:val="318"/>
            </w:trPr>
          </w:trPrChange>
        </w:trPr>
        <w:tc>
          <w:tcPr>
            <w:tcW w:w="9389" w:type="dxa"/>
            <w:gridSpan w:val="4"/>
            <w:shd w:val="clear" w:color="auto" w:fill="F7CAAC"/>
            <w:tcPrChange w:id="1144" w:author="Uzivatel" w:date="2018-11-13T09:50:00Z">
              <w:tcPr>
                <w:tcW w:w="9900" w:type="dxa"/>
                <w:gridSpan w:val="4"/>
                <w:shd w:val="clear" w:color="auto" w:fill="F7CAAC"/>
              </w:tcPr>
            </w:tcPrChange>
          </w:tcPr>
          <w:p w14:paraId="1623067F" w14:textId="2B07A7A2" w:rsidR="005F0740" w:rsidRDefault="005F0740" w:rsidP="005F0740">
            <w:pPr>
              <w:rPr>
                <w:ins w:id="1145" w:author="Uzivatel" w:date="2018-11-13T09:50:00Z"/>
                <w:b/>
              </w:rPr>
            </w:pPr>
            <w:ins w:id="1146" w:author="Uzivatel" w:date="2018-11-13T09:50:00Z">
              <w:r>
                <w:rPr>
                  <w:b/>
                </w:rPr>
                <w:t xml:space="preserve">Přehled řešených grantů a projektů u akademicky zaměřeného bakalářského studijního programu </w:t>
              </w:r>
            </w:ins>
          </w:p>
        </w:tc>
      </w:tr>
      <w:tr w:rsidR="005F0740" w14:paraId="26C5B59B" w14:textId="77777777" w:rsidTr="005F0740">
        <w:trPr>
          <w:cantSplit/>
          <w:ins w:id="1147" w:author="Uzivatel" w:date="2018-11-13T09:50:00Z"/>
          <w:trPrChange w:id="1148" w:author="Uzivatel" w:date="2018-11-13T09:50:00Z">
            <w:trPr>
              <w:cantSplit/>
            </w:trPr>
          </w:trPrChange>
        </w:trPr>
        <w:tc>
          <w:tcPr>
            <w:tcW w:w="2233" w:type="dxa"/>
            <w:shd w:val="clear" w:color="auto" w:fill="F7CAAC"/>
            <w:tcPrChange w:id="1149" w:author="Uzivatel" w:date="2018-11-13T09:50:00Z">
              <w:tcPr>
                <w:tcW w:w="2233" w:type="dxa"/>
                <w:shd w:val="clear" w:color="auto" w:fill="F7CAAC"/>
              </w:tcPr>
            </w:tcPrChange>
          </w:tcPr>
          <w:p w14:paraId="60FC4D7C" w14:textId="77777777" w:rsidR="005F0740" w:rsidRDefault="005F0740" w:rsidP="00D5058C">
            <w:pPr>
              <w:rPr>
                <w:ins w:id="1150" w:author="Uzivatel" w:date="2018-11-13T09:50:00Z"/>
                <w:b/>
              </w:rPr>
            </w:pPr>
            <w:ins w:id="1151" w:author="Uzivatel" w:date="2018-11-13T09:50:00Z">
              <w:r>
                <w:rPr>
                  <w:b/>
                </w:rPr>
                <w:t>Řešitel/spoluřešitel</w:t>
              </w:r>
            </w:ins>
          </w:p>
        </w:tc>
        <w:tc>
          <w:tcPr>
            <w:tcW w:w="4888" w:type="dxa"/>
            <w:shd w:val="clear" w:color="auto" w:fill="F7CAAC"/>
            <w:tcPrChange w:id="1152" w:author="Uzivatel" w:date="2018-11-13T09:50:00Z">
              <w:tcPr>
                <w:tcW w:w="5105" w:type="dxa"/>
                <w:shd w:val="clear" w:color="auto" w:fill="F7CAAC"/>
              </w:tcPr>
            </w:tcPrChange>
          </w:tcPr>
          <w:p w14:paraId="4A356B7B" w14:textId="77777777" w:rsidR="005F0740" w:rsidRDefault="005F0740" w:rsidP="00D5058C">
            <w:pPr>
              <w:rPr>
                <w:ins w:id="1153" w:author="Uzivatel" w:date="2018-11-13T09:50:00Z"/>
                <w:b/>
              </w:rPr>
            </w:pPr>
            <w:ins w:id="1154" w:author="Uzivatel" w:date="2018-11-13T09:50:00Z">
              <w:r>
                <w:rPr>
                  <w:b/>
                </w:rPr>
                <w:t>Názvy grantů a projektů získaných pro vědeckou, výzkumnou, uměleckou a další tvůrčí činnost v příslušné oblasti vzdělávání</w:t>
              </w:r>
            </w:ins>
          </w:p>
        </w:tc>
        <w:tc>
          <w:tcPr>
            <w:tcW w:w="1396" w:type="dxa"/>
            <w:shd w:val="clear" w:color="auto" w:fill="F7CAAC"/>
            <w:tcPrChange w:id="1155" w:author="Uzivatel" w:date="2018-11-13T09:50:00Z">
              <w:tcPr>
                <w:tcW w:w="1179" w:type="dxa"/>
                <w:shd w:val="clear" w:color="auto" w:fill="F7CAAC"/>
              </w:tcPr>
            </w:tcPrChange>
          </w:tcPr>
          <w:p w14:paraId="7E693AED" w14:textId="77777777" w:rsidR="005F0740" w:rsidRDefault="005F0740" w:rsidP="00D5058C">
            <w:pPr>
              <w:jc w:val="center"/>
              <w:rPr>
                <w:ins w:id="1156" w:author="Uzivatel" w:date="2018-11-13T09:50:00Z"/>
                <w:b/>
                <w:sz w:val="24"/>
              </w:rPr>
            </w:pPr>
            <w:ins w:id="1157" w:author="Uzivatel" w:date="2018-11-13T09:50:00Z">
              <w:r>
                <w:rPr>
                  <w:b/>
                </w:rPr>
                <w:t>Zdroj</w:t>
              </w:r>
            </w:ins>
          </w:p>
        </w:tc>
        <w:tc>
          <w:tcPr>
            <w:tcW w:w="872" w:type="dxa"/>
            <w:shd w:val="clear" w:color="auto" w:fill="F7CAAC"/>
            <w:tcPrChange w:id="1158" w:author="Uzivatel" w:date="2018-11-13T09:50:00Z">
              <w:tcPr>
                <w:tcW w:w="1383" w:type="dxa"/>
                <w:shd w:val="clear" w:color="auto" w:fill="F7CAAC"/>
              </w:tcPr>
            </w:tcPrChange>
          </w:tcPr>
          <w:p w14:paraId="26068FDC" w14:textId="77777777" w:rsidR="005F0740" w:rsidRDefault="005F0740" w:rsidP="00D5058C">
            <w:pPr>
              <w:jc w:val="center"/>
              <w:rPr>
                <w:ins w:id="1159" w:author="Uzivatel" w:date="2018-11-13T09:50:00Z"/>
                <w:b/>
                <w:sz w:val="24"/>
              </w:rPr>
            </w:pPr>
            <w:ins w:id="1160" w:author="Uzivatel" w:date="2018-11-13T09:50:00Z">
              <w:r>
                <w:rPr>
                  <w:b/>
                </w:rPr>
                <w:t>Období</w:t>
              </w:r>
            </w:ins>
          </w:p>
          <w:p w14:paraId="64C9A4D7" w14:textId="77777777" w:rsidR="005F0740" w:rsidRDefault="005F0740" w:rsidP="00D5058C">
            <w:pPr>
              <w:jc w:val="center"/>
              <w:rPr>
                <w:ins w:id="1161" w:author="Uzivatel" w:date="2018-11-13T09:50:00Z"/>
                <w:b/>
                <w:sz w:val="24"/>
              </w:rPr>
            </w:pPr>
          </w:p>
        </w:tc>
      </w:tr>
      <w:tr w:rsidR="005F0740" w14:paraId="169FBD2A" w14:textId="77777777" w:rsidTr="005F0740">
        <w:trPr>
          <w:ins w:id="1162" w:author="Uzivatel" w:date="2018-11-13T09:50:00Z"/>
        </w:trPr>
        <w:tc>
          <w:tcPr>
            <w:tcW w:w="2233" w:type="dxa"/>
            <w:tcPrChange w:id="1163" w:author="Uzivatel" w:date="2018-11-13T09:50:00Z">
              <w:tcPr>
                <w:tcW w:w="2233" w:type="dxa"/>
              </w:tcPr>
            </w:tcPrChange>
          </w:tcPr>
          <w:p w14:paraId="09D4CB8F" w14:textId="77777777" w:rsidR="005F0740" w:rsidRDefault="005F0740" w:rsidP="00D5058C">
            <w:pPr>
              <w:rPr>
                <w:ins w:id="1164" w:author="Uzivatel" w:date="2018-11-13T09:50:00Z"/>
                <w:sz w:val="24"/>
              </w:rPr>
            </w:pPr>
            <w:ins w:id="1165" w:author="Uzivatel" w:date="2018-11-13T09:50:00Z">
              <w:r>
                <w:t xml:space="preserve">Ing. Lapková Dora, </w:t>
              </w:r>
              <w:proofErr w:type="spellStart"/>
              <w:r>
                <w:t>Ph.D</w:t>
              </w:r>
              <w:proofErr w:type="spellEnd"/>
            </w:ins>
          </w:p>
        </w:tc>
        <w:tc>
          <w:tcPr>
            <w:tcW w:w="4888" w:type="dxa"/>
            <w:tcPrChange w:id="1166" w:author="Uzivatel" w:date="2018-11-13T09:50:00Z">
              <w:tcPr>
                <w:tcW w:w="5105" w:type="dxa"/>
              </w:tcPr>
            </w:tcPrChange>
          </w:tcPr>
          <w:p w14:paraId="4391F508" w14:textId="77777777" w:rsidR="005F0740" w:rsidRDefault="005F0740" w:rsidP="00D5058C">
            <w:pPr>
              <w:rPr>
                <w:ins w:id="1167" w:author="Uzivatel" w:date="2018-11-13T09:50:00Z"/>
                <w:sz w:val="24"/>
              </w:rPr>
            </w:pPr>
            <w:ins w:id="1168" w:author="Uzivatel" w:date="2018-11-13T09:50:00Z">
              <w:r w:rsidRPr="00550132">
                <w:t>Identifikace a metody ochrany měkkých cílů ČR před násilnými činy s rozpraco</w:t>
              </w:r>
              <w:r>
                <w:t xml:space="preserve">váním systému včasného varování ( </w:t>
              </w:r>
              <w:proofErr w:type="spellStart"/>
              <w:r>
                <w:t>reg.č</w:t>
              </w:r>
              <w:proofErr w:type="spellEnd"/>
              <w:r>
                <w:t>. VI20172019073)</w:t>
              </w:r>
            </w:ins>
          </w:p>
        </w:tc>
        <w:tc>
          <w:tcPr>
            <w:tcW w:w="1396" w:type="dxa"/>
            <w:tcPrChange w:id="1169" w:author="Uzivatel" w:date="2018-11-13T09:50:00Z">
              <w:tcPr>
                <w:tcW w:w="1179" w:type="dxa"/>
              </w:tcPr>
            </w:tcPrChange>
          </w:tcPr>
          <w:p w14:paraId="517203B4" w14:textId="77777777" w:rsidR="005F0740" w:rsidRDefault="005F0740" w:rsidP="00D5058C">
            <w:pPr>
              <w:jc w:val="center"/>
              <w:rPr>
                <w:ins w:id="1170" w:author="Uzivatel" w:date="2018-11-13T09:50:00Z"/>
              </w:rPr>
            </w:pPr>
            <w:ins w:id="1171" w:author="Uzivatel" w:date="2018-11-13T09:50:00Z">
              <w:r>
                <w:t>C</w:t>
              </w:r>
            </w:ins>
          </w:p>
          <w:p w14:paraId="1E04FB64" w14:textId="77777777" w:rsidR="005F0740" w:rsidRDefault="005F0740" w:rsidP="00D5058C">
            <w:pPr>
              <w:jc w:val="center"/>
              <w:rPr>
                <w:ins w:id="1172" w:author="Uzivatel" w:date="2018-11-13T09:50:00Z"/>
                <w:sz w:val="24"/>
              </w:rPr>
            </w:pPr>
            <w:ins w:id="1173" w:author="Uzivatel" w:date="2018-11-13T09:50:00Z">
              <w:r>
                <w:t>Ministerstvo vnitra</w:t>
              </w:r>
            </w:ins>
          </w:p>
        </w:tc>
        <w:tc>
          <w:tcPr>
            <w:tcW w:w="872" w:type="dxa"/>
            <w:tcPrChange w:id="1174" w:author="Uzivatel" w:date="2018-11-13T09:50:00Z">
              <w:tcPr>
                <w:tcW w:w="1383" w:type="dxa"/>
              </w:tcPr>
            </w:tcPrChange>
          </w:tcPr>
          <w:p w14:paraId="402CED7D" w14:textId="77777777" w:rsidR="005F0740" w:rsidRDefault="005F0740" w:rsidP="00D5058C">
            <w:pPr>
              <w:jc w:val="center"/>
              <w:rPr>
                <w:ins w:id="1175" w:author="Uzivatel" w:date="2018-11-13T09:50:00Z"/>
                <w:color w:val="0000FF"/>
                <w:sz w:val="24"/>
              </w:rPr>
            </w:pPr>
            <w:ins w:id="1176" w:author="Uzivatel" w:date="2018-11-13T09:50:00Z">
              <w:r w:rsidRPr="00550132">
                <w:t>2017 - 2019</w:t>
              </w:r>
            </w:ins>
          </w:p>
        </w:tc>
      </w:tr>
      <w:tr w:rsidR="005F0740" w14:paraId="41A6D520" w14:textId="77777777" w:rsidTr="005F0740">
        <w:trPr>
          <w:ins w:id="1177" w:author="Uzivatel" w:date="2018-11-13T09:50:00Z"/>
        </w:trPr>
        <w:tc>
          <w:tcPr>
            <w:tcW w:w="2233" w:type="dxa"/>
            <w:tcPrChange w:id="1178" w:author="Uzivatel" w:date="2018-11-13T09:50:00Z">
              <w:tcPr>
                <w:tcW w:w="2233" w:type="dxa"/>
              </w:tcPr>
            </w:tcPrChange>
          </w:tcPr>
          <w:p w14:paraId="0928A531" w14:textId="77777777" w:rsidR="005F0740" w:rsidRPr="00550132" w:rsidRDefault="005F0740" w:rsidP="00D5058C">
            <w:pPr>
              <w:rPr>
                <w:ins w:id="1179" w:author="Uzivatel" w:date="2018-11-13T09:50:00Z"/>
              </w:rPr>
            </w:pPr>
            <w:ins w:id="1180" w:author="Uzivatel" w:date="2018-11-13T09:50:00Z">
              <w:r w:rsidRPr="00550132">
                <w:t>Ing. Jan Valouch, Ph.D.</w:t>
              </w:r>
            </w:ins>
          </w:p>
        </w:tc>
        <w:tc>
          <w:tcPr>
            <w:tcW w:w="4888" w:type="dxa"/>
            <w:tcPrChange w:id="1181" w:author="Uzivatel" w:date="2018-11-13T09:50:00Z">
              <w:tcPr>
                <w:tcW w:w="5105" w:type="dxa"/>
              </w:tcPr>
            </w:tcPrChange>
          </w:tcPr>
          <w:p w14:paraId="7755ED5D" w14:textId="77777777" w:rsidR="005F0740" w:rsidRPr="00550132" w:rsidRDefault="005F0740" w:rsidP="00D5058C">
            <w:pPr>
              <w:rPr>
                <w:ins w:id="1182" w:author="Uzivatel" w:date="2018-11-13T09:50:00Z"/>
              </w:rPr>
            </w:pPr>
            <w:ins w:id="1183" w:author="Uzivatel" w:date="2018-11-13T09:50:00Z">
              <w:r w:rsidRPr="00550132">
                <w:t>Analytický programový modul pro hodnocení odolnosti v reálném čase z hlediska konvergované bezpečnosti (</w:t>
              </w:r>
              <w:proofErr w:type="spellStart"/>
              <w:r w:rsidRPr="00550132">
                <w:t>reg.č</w:t>
              </w:r>
              <w:proofErr w:type="spellEnd"/>
              <w:r w:rsidRPr="00550132">
                <w:t xml:space="preserve">. </w:t>
              </w:r>
              <w:r>
                <w:t>VI20172019054</w:t>
              </w:r>
              <w:r w:rsidRPr="00550132">
                <w:t>)</w:t>
              </w:r>
            </w:ins>
          </w:p>
        </w:tc>
        <w:tc>
          <w:tcPr>
            <w:tcW w:w="1396" w:type="dxa"/>
            <w:tcPrChange w:id="1184" w:author="Uzivatel" w:date="2018-11-13T09:50:00Z">
              <w:tcPr>
                <w:tcW w:w="1179" w:type="dxa"/>
              </w:tcPr>
            </w:tcPrChange>
          </w:tcPr>
          <w:p w14:paraId="367FFB34" w14:textId="77777777" w:rsidR="005F0740" w:rsidRDefault="005F0740" w:rsidP="00D5058C">
            <w:pPr>
              <w:jc w:val="center"/>
              <w:rPr>
                <w:ins w:id="1185" w:author="Uzivatel" w:date="2018-11-13T09:50:00Z"/>
              </w:rPr>
            </w:pPr>
            <w:ins w:id="1186" w:author="Uzivatel" w:date="2018-11-13T09:50:00Z">
              <w:r>
                <w:t>C</w:t>
              </w:r>
            </w:ins>
          </w:p>
          <w:p w14:paraId="66D4BB73" w14:textId="77777777" w:rsidR="005F0740" w:rsidRDefault="005F0740" w:rsidP="00D5058C">
            <w:pPr>
              <w:jc w:val="center"/>
              <w:rPr>
                <w:ins w:id="1187" w:author="Uzivatel" w:date="2018-11-13T09:50:00Z"/>
                <w:sz w:val="24"/>
              </w:rPr>
            </w:pPr>
            <w:ins w:id="1188" w:author="Uzivatel" w:date="2018-11-13T09:50:00Z">
              <w:r>
                <w:t>Ministerstvo vnitra</w:t>
              </w:r>
            </w:ins>
          </w:p>
        </w:tc>
        <w:tc>
          <w:tcPr>
            <w:tcW w:w="872" w:type="dxa"/>
            <w:tcPrChange w:id="1189" w:author="Uzivatel" w:date="2018-11-13T09:50:00Z">
              <w:tcPr>
                <w:tcW w:w="1383" w:type="dxa"/>
              </w:tcPr>
            </w:tcPrChange>
          </w:tcPr>
          <w:p w14:paraId="0A282883" w14:textId="77777777" w:rsidR="005F0740" w:rsidRDefault="005F0740" w:rsidP="00D5058C">
            <w:pPr>
              <w:jc w:val="center"/>
              <w:rPr>
                <w:ins w:id="1190" w:author="Uzivatel" w:date="2018-11-13T09:50:00Z"/>
                <w:sz w:val="24"/>
              </w:rPr>
            </w:pPr>
            <w:ins w:id="1191" w:author="Uzivatel" w:date="2018-11-13T09:50:00Z">
              <w:r w:rsidRPr="00550132">
                <w:t>2017 - 2019</w:t>
              </w:r>
            </w:ins>
          </w:p>
        </w:tc>
      </w:tr>
      <w:tr w:rsidR="005F0740" w14:paraId="67DAF4F3" w14:textId="77777777" w:rsidTr="005F0740">
        <w:trPr>
          <w:ins w:id="1192" w:author="Uzivatel" w:date="2018-11-13T09:50:00Z"/>
        </w:trPr>
        <w:tc>
          <w:tcPr>
            <w:tcW w:w="2233" w:type="dxa"/>
            <w:tcPrChange w:id="1193" w:author="Uzivatel" w:date="2018-11-13T09:50:00Z">
              <w:tcPr>
                <w:tcW w:w="2233" w:type="dxa"/>
              </w:tcPr>
            </w:tcPrChange>
          </w:tcPr>
          <w:p w14:paraId="384AF48F" w14:textId="77777777" w:rsidR="005F0740" w:rsidRPr="00550132" w:rsidRDefault="005F0740" w:rsidP="00D5058C">
            <w:pPr>
              <w:rPr>
                <w:ins w:id="1194" w:author="Uzivatel" w:date="2018-11-13T09:50:00Z"/>
              </w:rPr>
            </w:pPr>
            <w:ins w:id="1195" w:author="Uzivatel" w:date="2018-11-13T09:50:00Z">
              <w:r>
                <w:t>doc. Mgr. Milan Adámek, Ph.D.</w:t>
              </w:r>
            </w:ins>
          </w:p>
        </w:tc>
        <w:tc>
          <w:tcPr>
            <w:tcW w:w="4888" w:type="dxa"/>
            <w:tcPrChange w:id="1196" w:author="Uzivatel" w:date="2018-11-13T09:50:00Z">
              <w:tcPr>
                <w:tcW w:w="5105" w:type="dxa"/>
              </w:tcPr>
            </w:tcPrChange>
          </w:tcPr>
          <w:p w14:paraId="2E94D3D0" w14:textId="77777777" w:rsidR="005F0740" w:rsidRDefault="005F0740" w:rsidP="00D5058C">
            <w:pPr>
              <w:rPr>
                <w:ins w:id="1197" w:author="Uzivatel" w:date="2018-11-13T09:50:00Z"/>
              </w:rPr>
            </w:pPr>
            <w:ins w:id="1198" w:author="Uzivatel" w:date="2018-11-13T09:50:00Z">
              <w:r>
                <w:t xml:space="preserve">Modulární systém ENTER </w:t>
              </w:r>
            </w:ins>
          </w:p>
          <w:p w14:paraId="1E8E9F71" w14:textId="77777777" w:rsidR="005F0740" w:rsidRPr="00550132" w:rsidRDefault="005F0740" w:rsidP="00D5058C">
            <w:pPr>
              <w:rPr>
                <w:ins w:id="1199" w:author="Uzivatel" w:date="2018-11-13T09:50:00Z"/>
              </w:rPr>
            </w:pPr>
            <w:ins w:id="1200" w:author="Uzivatel" w:date="2018-11-13T09:50:00Z">
              <w:r>
                <w:t>(</w:t>
              </w:r>
              <w:proofErr w:type="spellStart"/>
              <w:r>
                <w:t>reg</w:t>
              </w:r>
              <w:proofErr w:type="spellEnd"/>
              <w:r>
                <w:t>. č. CZ.01.1.02/0.0/0.0/15_019/0004581)</w:t>
              </w:r>
            </w:ins>
          </w:p>
        </w:tc>
        <w:tc>
          <w:tcPr>
            <w:tcW w:w="1396" w:type="dxa"/>
            <w:tcPrChange w:id="1201" w:author="Uzivatel" w:date="2018-11-13T09:50:00Z">
              <w:tcPr>
                <w:tcW w:w="1179" w:type="dxa"/>
              </w:tcPr>
            </w:tcPrChange>
          </w:tcPr>
          <w:p w14:paraId="60877376" w14:textId="77777777" w:rsidR="005F0740" w:rsidRDefault="005F0740" w:rsidP="00D5058C">
            <w:pPr>
              <w:jc w:val="center"/>
              <w:rPr>
                <w:ins w:id="1202" w:author="Uzivatel" w:date="2018-11-13T09:50:00Z"/>
              </w:rPr>
            </w:pPr>
            <w:ins w:id="1203" w:author="Uzivatel" w:date="2018-11-13T09:50:00Z">
              <w:r>
                <w:t>C</w:t>
              </w:r>
            </w:ins>
          </w:p>
          <w:p w14:paraId="476565A9" w14:textId="3378E1DF" w:rsidR="005F0740" w:rsidRPr="00AF07E4" w:rsidRDefault="005F0740" w:rsidP="00D5058C">
            <w:pPr>
              <w:jc w:val="center"/>
              <w:rPr>
                <w:ins w:id="1204" w:author="Uzivatel" w:date="2018-11-13T09:50:00Z"/>
              </w:rPr>
            </w:pPr>
            <w:ins w:id="1205" w:author="Uzivatel" w:date="2018-11-13T09:50:00Z">
              <w:r w:rsidRPr="00AF07E4">
                <w:t>M</w:t>
              </w:r>
              <w:r>
                <w:t>inisterstvo</w:t>
              </w:r>
            </w:ins>
            <w:ins w:id="1206" w:author="Uzivatel" w:date="2018-11-13T09:51:00Z">
              <w:r w:rsidR="00D5058C">
                <w:t xml:space="preserve"> </w:t>
              </w:r>
            </w:ins>
            <w:ins w:id="1207" w:author="Uzivatel" w:date="2018-11-13T09:50:00Z">
              <w:r>
                <w:t>průmyslu a obchodu</w:t>
              </w:r>
            </w:ins>
          </w:p>
        </w:tc>
        <w:tc>
          <w:tcPr>
            <w:tcW w:w="872" w:type="dxa"/>
            <w:tcPrChange w:id="1208" w:author="Uzivatel" w:date="2018-11-13T09:50:00Z">
              <w:tcPr>
                <w:tcW w:w="1383" w:type="dxa"/>
              </w:tcPr>
            </w:tcPrChange>
          </w:tcPr>
          <w:p w14:paraId="17F9DE89" w14:textId="77777777" w:rsidR="005F0740" w:rsidRDefault="005F0740" w:rsidP="00D5058C">
            <w:pPr>
              <w:jc w:val="center"/>
              <w:rPr>
                <w:ins w:id="1209" w:author="Uzivatel" w:date="2018-11-13T09:50:00Z"/>
              </w:rPr>
            </w:pPr>
            <w:ins w:id="1210" w:author="Uzivatel" w:date="2018-11-13T09:50:00Z">
              <w:r w:rsidRPr="001178A9">
                <w:t>2017 - 2019</w:t>
              </w:r>
            </w:ins>
          </w:p>
        </w:tc>
      </w:tr>
      <w:tr w:rsidR="005F0740" w14:paraId="3E049F39" w14:textId="77777777" w:rsidTr="005F0740">
        <w:trPr>
          <w:ins w:id="1211" w:author="Uzivatel" w:date="2018-11-13T09:50:00Z"/>
        </w:trPr>
        <w:tc>
          <w:tcPr>
            <w:tcW w:w="2233" w:type="dxa"/>
            <w:tcPrChange w:id="1212" w:author="Uzivatel" w:date="2018-11-13T09:50:00Z">
              <w:tcPr>
                <w:tcW w:w="2233" w:type="dxa"/>
              </w:tcPr>
            </w:tcPrChange>
          </w:tcPr>
          <w:p w14:paraId="55F3FD8B" w14:textId="77777777" w:rsidR="005F0740" w:rsidRPr="00550132" w:rsidRDefault="005F0740" w:rsidP="00D5058C">
            <w:pPr>
              <w:rPr>
                <w:ins w:id="1213" w:author="Uzivatel" w:date="2018-11-13T09:50:00Z"/>
              </w:rPr>
            </w:pPr>
            <w:ins w:id="1214" w:author="Uzivatel" w:date="2018-11-13T09:50:00Z">
              <w:r>
                <w:t>doc. Mgr. Milan Adámek, Ph.D.</w:t>
              </w:r>
            </w:ins>
          </w:p>
        </w:tc>
        <w:tc>
          <w:tcPr>
            <w:tcW w:w="4888" w:type="dxa"/>
            <w:tcPrChange w:id="1215" w:author="Uzivatel" w:date="2018-11-13T09:50:00Z">
              <w:tcPr>
                <w:tcW w:w="5105" w:type="dxa"/>
              </w:tcPr>
            </w:tcPrChange>
          </w:tcPr>
          <w:p w14:paraId="0C52B396" w14:textId="77777777" w:rsidR="005F0740" w:rsidRDefault="005F0740" w:rsidP="00D5058C">
            <w:pPr>
              <w:rPr>
                <w:ins w:id="1216" w:author="Uzivatel" w:date="2018-11-13T09:50:00Z"/>
              </w:rPr>
            </w:pPr>
            <w:ins w:id="1217" w:author="Uzivatel" w:date="2018-11-13T09:50:00Z">
              <w:r>
                <w:t>Platforma INFOS</w:t>
              </w:r>
            </w:ins>
          </w:p>
          <w:p w14:paraId="5BC03F28" w14:textId="77777777" w:rsidR="005F0740" w:rsidRPr="00550132" w:rsidRDefault="005F0740" w:rsidP="00D5058C">
            <w:pPr>
              <w:rPr>
                <w:ins w:id="1218" w:author="Uzivatel" w:date="2018-11-13T09:50:00Z"/>
              </w:rPr>
            </w:pPr>
            <w:ins w:id="1219" w:author="Uzivatel" w:date="2018-11-13T09:50:00Z">
              <w:r>
                <w:t>(</w:t>
              </w:r>
              <w:proofErr w:type="spellStart"/>
              <w:r>
                <w:t>reg</w:t>
              </w:r>
              <w:proofErr w:type="spellEnd"/>
              <w:r>
                <w:t>. č. CZ.01.1.02/0.0/0.0/15_019/0004580)</w:t>
              </w:r>
            </w:ins>
          </w:p>
        </w:tc>
        <w:tc>
          <w:tcPr>
            <w:tcW w:w="1396" w:type="dxa"/>
            <w:tcPrChange w:id="1220" w:author="Uzivatel" w:date="2018-11-13T09:50:00Z">
              <w:tcPr>
                <w:tcW w:w="1179" w:type="dxa"/>
              </w:tcPr>
            </w:tcPrChange>
          </w:tcPr>
          <w:p w14:paraId="7943CE2D" w14:textId="77777777" w:rsidR="005F0740" w:rsidRDefault="005F0740" w:rsidP="00D5058C">
            <w:pPr>
              <w:jc w:val="center"/>
              <w:rPr>
                <w:ins w:id="1221" w:author="Uzivatel" w:date="2018-11-13T09:50:00Z"/>
              </w:rPr>
            </w:pPr>
            <w:ins w:id="1222" w:author="Uzivatel" w:date="2018-11-13T09:50:00Z">
              <w:r>
                <w:t>C</w:t>
              </w:r>
            </w:ins>
          </w:p>
          <w:p w14:paraId="39497CB9" w14:textId="217E224E" w:rsidR="005F0740" w:rsidRPr="00AF07E4" w:rsidRDefault="005F0740" w:rsidP="00D5058C">
            <w:pPr>
              <w:jc w:val="center"/>
              <w:rPr>
                <w:ins w:id="1223" w:author="Uzivatel" w:date="2018-11-13T09:50:00Z"/>
              </w:rPr>
            </w:pPr>
            <w:ins w:id="1224" w:author="Uzivatel" w:date="2018-11-13T09:50:00Z">
              <w:r w:rsidRPr="00AF07E4">
                <w:t>M</w:t>
              </w:r>
              <w:r>
                <w:t>inisterstvo</w:t>
              </w:r>
            </w:ins>
            <w:ins w:id="1225" w:author="Uzivatel" w:date="2018-11-13T09:51:00Z">
              <w:r w:rsidR="00D5058C">
                <w:t xml:space="preserve"> </w:t>
              </w:r>
            </w:ins>
            <w:ins w:id="1226" w:author="Uzivatel" w:date="2018-11-13T09:50:00Z">
              <w:r>
                <w:t>průmyslu a obchodu</w:t>
              </w:r>
            </w:ins>
          </w:p>
        </w:tc>
        <w:tc>
          <w:tcPr>
            <w:tcW w:w="872" w:type="dxa"/>
            <w:tcPrChange w:id="1227" w:author="Uzivatel" w:date="2018-11-13T09:50:00Z">
              <w:tcPr>
                <w:tcW w:w="1383" w:type="dxa"/>
              </w:tcPr>
            </w:tcPrChange>
          </w:tcPr>
          <w:p w14:paraId="5342A018" w14:textId="77777777" w:rsidR="005F0740" w:rsidRDefault="005F0740" w:rsidP="00D5058C">
            <w:pPr>
              <w:jc w:val="center"/>
              <w:rPr>
                <w:ins w:id="1228" w:author="Uzivatel" w:date="2018-11-13T09:50:00Z"/>
              </w:rPr>
            </w:pPr>
            <w:ins w:id="1229" w:author="Uzivatel" w:date="2018-11-13T09:50:00Z">
              <w:r w:rsidRPr="001178A9">
                <w:t>2017 - 2019</w:t>
              </w:r>
            </w:ins>
          </w:p>
        </w:tc>
      </w:tr>
      <w:tr w:rsidR="005F0740" w14:paraId="4A576263" w14:textId="77777777" w:rsidTr="005F0740">
        <w:trPr>
          <w:ins w:id="1230" w:author="Uzivatel" w:date="2018-11-13T09:50:00Z"/>
        </w:trPr>
        <w:tc>
          <w:tcPr>
            <w:tcW w:w="2233" w:type="dxa"/>
            <w:tcPrChange w:id="1231" w:author="Uzivatel" w:date="2018-11-13T09:50:00Z">
              <w:tcPr>
                <w:tcW w:w="2233" w:type="dxa"/>
              </w:tcPr>
            </w:tcPrChange>
          </w:tcPr>
          <w:p w14:paraId="525D13C4" w14:textId="77777777" w:rsidR="005F0740" w:rsidRPr="00550132" w:rsidRDefault="005F0740" w:rsidP="00D5058C">
            <w:pPr>
              <w:rPr>
                <w:ins w:id="1232" w:author="Uzivatel" w:date="2018-11-13T09:50:00Z"/>
              </w:rPr>
            </w:pPr>
            <w:ins w:id="1233" w:author="Uzivatel" w:date="2018-11-13T09:50:00Z">
              <w:r>
                <w:lastRenderedPageBreak/>
                <w:t>doc</w:t>
              </w:r>
              <w:r w:rsidRPr="00550132">
                <w:t>. Ing. Martin Hromada, Ph.D.</w:t>
              </w:r>
            </w:ins>
          </w:p>
        </w:tc>
        <w:tc>
          <w:tcPr>
            <w:tcW w:w="4888" w:type="dxa"/>
            <w:tcPrChange w:id="1234" w:author="Uzivatel" w:date="2018-11-13T09:50:00Z">
              <w:tcPr>
                <w:tcW w:w="5105" w:type="dxa"/>
              </w:tcPr>
            </w:tcPrChange>
          </w:tcPr>
          <w:p w14:paraId="57CC19AC" w14:textId="77777777" w:rsidR="005F0740" w:rsidRPr="00550132" w:rsidRDefault="005F0740" w:rsidP="00D5058C">
            <w:pPr>
              <w:rPr>
                <w:ins w:id="1235" w:author="Uzivatel" w:date="2018-11-13T09:50:00Z"/>
              </w:rPr>
            </w:pPr>
            <w:ins w:id="1236" w:author="Uzivatel" w:date="2018-11-13T09:50:00Z">
              <w:r w:rsidRPr="00550132">
                <w:t>RESILIENCE 2015: Dynamické hodnocení odolnosti souvztažných subsystémů kritické infrastruktury</w:t>
              </w:r>
              <w:r>
                <w:t xml:space="preserve"> </w:t>
              </w:r>
              <w:r w:rsidRPr="00550132">
                <w:t>(</w:t>
              </w:r>
              <w:proofErr w:type="spellStart"/>
              <w:r w:rsidRPr="00550132">
                <w:t>reg.č</w:t>
              </w:r>
              <w:proofErr w:type="spellEnd"/>
              <w:r w:rsidRPr="00550132">
                <w:t>.</w:t>
              </w:r>
              <w:r>
                <w:t xml:space="preserve"> VI20152019049</w:t>
              </w:r>
              <w:r w:rsidRPr="00550132">
                <w:t xml:space="preserve"> )</w:t>
              </w:r>
            </w:ins>
          </w:p>
        </w:tc>
        <w:tc>
          <w:tcPr>
            <w:tcW w:w="1396" w:type="dxa"/>
            <w:tcPrChange w:id="1237" w:author="Uzivatel" w:date="2018-11-13T09:50:00Z">
              <w:tcPr>
                <w:tcW w:w="1179" w:type="dxa"/>
              </w:tcPr>
            </w:tcPrChange>
          </w:tcPr>
          <w:p w14:paraId="4C01C2A9" w14:textId="77777777" w:rsidR="005F0740" w:rsidRDefault="005F0740" w:rsidP="00D5058C">
            <w:pPr>
              <w:jc w:val="center"/>
              <w:rPr>
                <w:ins w:id="1238" w:author="Uzivatel" w:date="2018-11-13T09:50:00Z"/>
              </w:rPr>
            </w:pPr>
            <w:ins w:id="1239" w:author="Uzivatel" w:date="2018-11-13T09:50:00Z">
              <w:r>
                <w:t>C</w:t>
              </w:r>
            </w:ins>
          </w:p>
          <w:p w14:paraId="7A95ABCD" w14:textId="77777777" w:rsidR="005F0740" w:rsidRDefault="005F0740" w:rsidP="00D5058C">
            <w:pPr>
              <w:jc w:val="center"/>
              <w:rPr>
                <w:ins w:id="1240" w:author="Uzivatel" w:date="2018-11-13T09:50:00Z"/>
                <w:sz w:val="24"/>
              </w:rPr>
            </w:pPr>
            <w:ins w:id="1241" w:author="Uzivatel" w:date="2018-11-13T09:50:00Z">
              <w:r>
                <w:t>Ministerstvo vnitra</w:t>
              </w:r>
            </w:ins>
          </w:p>
        </w:tc>
        <w:tc>
          <w:tcPr>
            <w:tcW w:w="872" w:type="dxa"/>
            <w:tcPrChange w:id="1242" w:author="Uzivatel" w:date="2018-11-13T09:50:00Z">
              <w:tcPr>
                <w:tcW w:w="1383" w:type="dxa"/>
              </w:tcPr>
            </w:tcPrChange>
          </w:tcPr>
          <w:p w14:paraId="5AECD294" w14:textId="77777777" w:rsidR="005F0740" w:rsidRDefault="005F0740" w:rsidP="00D5058C">
            <w:pPr>
              <w:jc w:val="center"/>
              <w:rPr>
                <w:ins w:id="1243" w:author="Uzivatel" w:date="2018-11-13T09:50:00Z"/>
                <w:sz w:val="24"/>
              </w:rPr>
            </w:pPr>
            <w:ins w:id="1244" w:author="Uzivatel" w:date="2018-11-13T09:50:00Z">
              <w:r>
                <w:t>2015</w:t>
              </w:r>
              <w:r w:rsidRPr="00550132">
                <w:t xml:space="preserve"> - 2019</w:t>
              </w:r>
            </w:ins>
          </w:p>
        </w:tc>
      </w:tr>
      <w:tr w:rsidR="005F0740" w14:paraId="7C59F2D9" w14:textId="77777777" w:rsidTr="005F0740">
        <w:trPr>
          <w:ins w:id="1245" w:author="Uzivatel" w:date="2018-11-13T09:50:00Z"/>
        </w:trPr>
        <w:tc>
          <w:tcPr>
            <w:tcW w:w="2233" w:type="dxa"/>
            <w:tcPrChange w:id="1246" w:author="Uzivatel" w:date="2018-11-13T09:50:00Z">
              <w:tcPr>
                <w:tcW w:w="2233" w:type="dxa"/>
              </w:tcPr>
            </w:tcPrChange>
          </w:tcPr>
          <w:p w14:paraId="15665C04" w14:textId="77777777" w:rsidR="005F0740" w:rsidRDefault="005F0740" w:rsidP="00D5058C">
            <w:pPr>
              <w:rPr>
                <w:ins w:id="1247" w:author="Uzivatel" w:date="2018-11-13T09:50:00Z"/>
                <w:sz w:val="24"/>
              </w:rPr>
            </w:pPr>
            <w:ins w:id="1248" w:author="Uzivatel" w:date="2018-11-13T09:50:00Z">
              <w:r>
                <w:t>prof</w:t>
              </w:r>
              <w:r w:rsidRPr="00AF07E4">
                <w:t>. Ing. Vladimír Vašek, CSc.</w:t>
              </w:r>
              <w:r>
                <w:rPr>
                  <w:sz w:val="24"/>
                </w:rPr>
                <w:t xml:space="preserve"> </w:t>
              </w:r>
            </w:ins>
          </w:p>
        </w:tc>
        <w:tc>
          <w:tcPr>
            <w:tcW w:w="4888" w:type="dxa"/>
            <w:tcPrChange w:id="1249" w:author="Uzivatel" w:date="2018-11-13T09:50:00Z">
              <w:tcPr>
                <w:tcW w:w="5105" w:type="dxa"/>
              </w:tcPr>
            </w:tcPrChange>
          </w:tcPr>
          <w:p w14:paraId="12E4B616" w14:textId="77777777" w:rsidR="005F0740" w:rsidRDefault="005F0740" w:rsidP="00D5058C">
            <w:pPr>
              <w:rPr>
                <w:ins w:id="1250" w:author="Uzivatel" w:date="2018-11-13T09:50:00Z"/>
                <w:sz w:val="24"/>
              </w:rPr>
            </w:pPr>
            <w:ins w:id="1251" w:author="Uzivatel" w:date="2018-11-13T09:50:00Z">
              <w:r>
                <w:fldChar w:fldCharType="begin"/>
              </w:r>
              <w:r>
                <w:instrText xml:space="preserve"> HYPERLINK "https://www.rvvi.cz/cep?s=jednoduche-vyhledavani&amp;ss=detail&amp;n=0&amp;h=LO1303" </w:instrText>
              </w:r>
              <w:r>
                <w:fldChar w:fldCharType="separate"/>
              </w:r>
              <w:r w:rsidRPr="00AF07E4">
                <w:t>Podpora udržitelnosti a rozvoje Centra bezpečnostních, informač</w:t>
              </w:r>
              <w:r>
                <w:t>ních a pokročilých technologií</w:t>
              </w:r>
              <w:r>
                <w:fldChar w:fldCharType="end"/>
              </w:r>
              <w:r>
                <w:t xml:space="preserve"> </w:t>
              </w:r>
              <w:r w:rsidRPr="00550132">
                <w:t>(</w:t>
              </w:r>
              <w:proofErr w:type="spellStart"/>
              <w:r w:rsidRPr="00550132">
                <w:t>reg</w:t>
              </w:r>
              <w:proofErr w:type="spellEnd"/>
              <w:r w:rsidRPr="00550132">
                <w:t xml:space="preserve">. </w:t>
              </w:r>
              <w:proofErr w:type="gramStart"/>
              <w:r w:rsidRPr="00550132">
                <w:t>č.</w:t>
              </w:r>
              <w:proofErr w:type="gramEnd"/>
              <w:r w:rsidRPr="00550132">
                <w:t xml:space="preserve"> VG20112014067)</w:t>
              </w:r>
            </w:ins>
          </w:p>
        </w:tc>
        <w:tc>
          <w:tcPr>
            <w:tcW w:w="1396" w:type="dxa"/>
            <w:tcPrChange w:id="1252" w:author="Uzivatel" w:date="2018-11-13T09:50:00Z">
              <w:tcPr>
                <w:tcW w:w="1179" w:type="dxa"/>
              </w:tcPr>
            </w:tcPrChange>
          </w:tcPr>
          <w:p w14:paraId="6B2A190B" w14:textId="77777777" w:rsidR="005F0740" w:rsidRDefault="005F0740" w:rsidP="00D5058C">
            <w:pPr>
              <w:jc w:val="center"/>
              <w:rPr>
                <w:ins w:id="1253" w:author="Uzivatel" w:date="2018-11-13T09:50:00Z"/>
              </w:rPr>
            </w:pPr>
            <w:ins w:id="1254" w:author="Uzivatel" w:date="2018-11-13T09:50:00Z">
              <w:r>
                <w:t>C</w:t>
              </w:r>
            </w:ins>
          </w:p>
          <w:p w14:paraId="490FBDE5" w14:textId="77777777" w:rsidR="005F0740" w:rsidRDefault="005F0740" w:rsidP="00D5058C">
            <w:pPr>
              <w:jc w:val="center"/>
              <w:rPr>
                <w:ins w:id="1255" w:author="Uzivatel" w:date="2018-11-13T09:50:00Z"/>
                <w:sz w:val="24"/>
              </w:rPr>
            </w:pPr>
            <w:ins w:id="1256" w:author="Uzivatel" w:date="2018-11-13T09:50:00Z">
              <w:r w:rsidRPr="00AF07E4">
                <w:t>MŠMT</w:t>
              </w:r>
            </w:ins>
          </w:p>
        </w:tc>
        <w:tc>
          <w:tcPr>
            <w:tcW w:w="872" w:type="dxa"/>
            <w:tcPrChange w:id="1257" w:author="Uzivatel" w:date="2018-11-13T09:50:00Z">
              <w:tcPr>
                <w:tcW w:w="1383" w:type="dxa"/>
              </w:tcPr>
            </w:tcPrChange>
          </w:tcPr>
          <w:p w14:paraId="7BF4E09D" w14:textId="77777777" w:rsidR="005F0740" w:rsidRDefault="005F0740" w:rsidP="00D5058C">
            <w:pPr>
              <w:jc w:val="center"/>
              <w:rPr>
                <w:ins w:id="1258" w:author="Uzivatel" w:date="2018-11-13T09:50:00Z"/>
                <w:sz w:val="24"/>
              </w:rPr>
            </w:pPr>
            <w:ins w:id="1259" w:author="Uzivatel" w:date="2018-11-13T09:50:00Z">
              <w:r w:rsidRPr="00AF07E4">
                <w:t>2015 - 2019</w:t>
              </w:r>
            </w:ins>
          </w:p>
        </w:tc>
      </w:tr>
      <w:tr w:rsidR="005F0740" w14:paraId="382AE253" w14:textId="77777777" w:rsidTr="005F0740">
        <w:trPr>
          <w:ins w:id="1260" w:author="Uzivatel" w:date="2018-11-13T09:50:00Z"/>
        </w:trPr>
        <w:tc>
          <w:tcPr>
            <w:tcW w:w="2233" w:type="dxa"/>
            <w:tcPrChange w:id="1261" w:author="Uzivatel" w:date="2018-11-13T09:50:00Z">
              <w:tcPr>
                <w:tcW w:w="2233" w:type="dxa"/>
              </w:tcPr>
            </w:tcPrChange>
          </w:tcPr>
          <w:p w14:paraId="21C66CF0" w14:textId="77777777" w:rsidR="005F0740" w:rsidRDefault="005F0740" w:rsidP="00D5058C">
            <w:pPr>
              <w:rPr>
                <w:ins w:id="1262" w:author="Uzivatel" w:date="2018-11-13T09:50:00Z"/>
                <w:sz w:val="24"/>
              </w:rPr>
            </w:pPr>
            <w:ins w:id="1263" w:author="Uzivatel" w:date="2018-11-13T09:50:00Z">
              <w:r>
                <w:t>prof</w:t>
              </w:r>
              <w:r w:rsidRPr="00AF07E4">
                <w:t>. Ing. Vladimír Vašek, CSc.</w:t>
              </w:r>
            </w:ins>
          </w:p>
        </w:tc>
        <w:tc>
          <w:tcPr>
            <w:tcW w:w="4888" w:type="dxa"/>
            <w:tcPrChange w:id="1264" w:author="Uzivatel" w:date="2018-11-13T09:50:00Z">
              <w:tcPr>
                <w:tcW w:w="5105" w:type="dxa"/>
              </w:tcPr>
            </w:tcPrChange>
          </w:tcPr>
          <w:p w14:paraId="544E01A3" w14:textId="77777777" w:rsidR="005F0740" w:rsidRDefault="005F0740" w:rsidP="00D5058C">
            <w:pPr>
              <w:rPr>
                <w:ins w:id="1265" w:author="Uzivatel" w:date="2018-11-13T09:50:00Z"/>
                <w:sz w:val="24"/>
              </w:rPr>
            </w:pPr>
            <w:ins w:id="1266" w:author="Uzivatel" w:date="2018-11-13T09:50:00Z">
              <w:r>
                <w:t>Centrum bezpečnostních, informačních a pokročilých technologií (CEBIA-</w:t>
              </w:r>
              <w:proofErr w:type="spellStart"/>
              <w:r>
                <w:t>Tech</w:t>
              </w:r>
              <w:proofErr w:type="spellEnd"/>
              <w:r>
                <w:t xml:space="preserve">) </w:t>
              </w:r>
              <w:r w:rsidRPr="00550132">
                <w:t>(</w:t>
              </w:r>
              <w:proofErr w:type="spellStart"/>
              <w:r w:rsidRPr="00550132">
                <w:t>reg</w:t>
              </w:r>
              <w:proofErr w:type="spellEnd"/>
              <w:r w:rsidRPr="00550132">
                <w:t xml:space="preserve">. č. </w:t>
              </w:r>
              <w:r>
                <w:t>ED2.1.00/03.0089</w:t>
              </w:r>
              <w:r w:rsidRPr="00550132">
                <w:t>)</w:t>
              </w:r>
            </w:ins>
          </w:p>
        </w:tc>
        <w:tc>
          <w:tcPr>
            <w:tcW w:w="1396" w:type="dxa"/>
            <w:tcPrChange w:id="1267" w:author="Uzivatel" w:date="2018-11-13T09:50:00Z">
              <w:tcPr>
                <w:tcW w:w="1179" w:type="dxa"/>
              </w:tcPr>
            </w:tcPrChange>
          </w:tcPr>
          <w:p w14:paraId="4FA1AADF" w14:textId="77777777" w:rsidR="005F0740" w:rsidRDefault="005F0740" w:rsidP="00D5058C">
            <w:pPr>
              <w:jc w:val="center"/>
              <w:rPr>
                <w:ins w:id="1268" w:author="Uzivatel" w:date="2018-11-13T09:50:00Z"/>
              </w:rPr>
            </w:pPr>
            <w:ins w:id="1269" w:author="Uzivatel" w:date="2018-11-13T09:50:00Z">
              <w:r>
                <w:t>C</w:t>
              </w:r>
            </w:ins>
          </w:p>
          <w:p w14:paraId="082512FE" w14:textId="77777777" w:rsidR="005F0740" w:rsidRDefault="005F0740" w:rsidP="00D5058C">
            <w:pPr>
              <w:jc w:val="center"/>
              <w:rPr>
                <w:ins w:id="1270" w:author="Uzivatel" w:date="2018-11-13T09:50:00Z"/>
                <w:sz w:val="24"/>
              </w:rPr>
            </w:pPr>
            <w:ins w:id="1271" w:author="Uzivatel" w:date="2018-11-13T09:50:00Z">
              <w:r w:rsidRPr="00AF07E4">
                <w:t>MŠMT</w:t>
              </w:r>
            </w:ins>
          </w:p>
        </w:tc>
        <w:tc>
          <w:tcPr>
            <w:tcW w:w="872" w:type="dxa"/>
            <w:tcPrChange w:id="1272" w:author="Uzivatel" w:date="2018-11-13T09:50:00Z">
              <w:tcPr>
                <w:tcW w:w="1383" w:type="dxa"/>
              </w:tcPr>
            </w:tcPrChange>
          </w:tcPr>
          <w:p w14:paraId="115655EB" w14:textId="77777777" w:rsidR="005F0740" w:rsidRDefault="005F0740" w:rsidP="00D5058C">
            <w:pPr>
              <w:jc w:val="center"/>
              <w:rPr>
                <w:ins w:id="1273" w:author="Uzivatel" w:date="2018-11-13T09:50:00Z"/>
                <w:sz w:val="24"/>
              </w:rPr>
            </w:pPr>
            <w:ins w:id="1274" w:author="Uzivatel" w:date="2018-11-13T09:50:00Z">
              <w:r w:rsidRPr="00AF07E4">
                <w:t>201</w:t>
              </w:r>
              <w:r>
                <w:t>1</w:t>
              </w:r>
              <w:r w:rsidRPr="00AF07E4">
                <w:t xml:space="preserve"> - 201</w:t>
              </w:r>
              <w:r>
                <w:t>4</w:t>
              </w:r>
            </w:ins>
          </w:p>
        </w:tc>
      </w:tr>
      <w:tr w:rsidR="005F0740" w14:paraId="7DB24EA4" w14:textId="77777777" w:rsidTr="005F0740">
        <w:trPr>
          <w:ins w:id="1275" w:author="Uzivatel" w:date="2018-11-13T09:50:00Z"/>
        </w:trPr>
        <w:tc>
          <w:tcPr>
            <w:tcW w:w="2233" w:type="dxa"/>
            <w:tcPrChange w:id="1276" w:author="Uzivatel" w:date="2018-11-13T09:50:00Z">
              <w:tcPr>
                <w:tcW w:w="2233" w:type="dxa"/>
              </w:tcPr>
            </w:tcPrChange>
          </w:tcPr>
          <w:p w14:paraId="60396EB4" w14:textId="77777777" w:rsidR="005F0740" w:rsidRPr="00550132" w:rsidRDefault="005F0740" w:rsidP="00D5058C">
            <w:pPr>
              <w:rPr>
                <w:ins w:id="1277" w:author="Uzivatel" w:date="2018-11-13T09:50:00Z"/>
              </w:rPr>
            </w:pPr>
            <w:ins w:id="1278" w:author="Uzivatel" w:date="2018-11-13T09:50:00Z">
              <w:r>
                <w:t>doc</w:t>
              </w:r>
              <w:r w:rsidRPr="00550132">
                <w:t>. Ing. Luděk Lukáš, CSc.</w:t>
              </w:r>
            </w:ins>
          </w:p>
        </w:tc>
        <w:tc>
          <w:tcPr>
            <w:tcW w:w="4888" w:type="dxa"/>
            <w:tcPrChange w:id="1279" w:author="Uzivatel" w:date="2018-11-13T09:50:00Z">
              <w:tcPr>
                <w:tcW w:w="5105" w:type="dxa"/>
              </w:tcPr>
            </w:tcPrChange>
          </w:tcPr>
          <w:p w14:paraId="1658E674" w14:textId="77777777" w:rsidR="005F0740" w:rsidRPr="00550132" w:rsidRDefault="005F0740" w:rsidP="00D5058C">
            <w:pPr>
              <w:rPr>
                <w:ins w:id="1280" w:author="Uzivatel" w:date="2018-11-13T09:50:00Z"/>
              </w:rPr>
            </w:pPr>
            <w:ins w:id="1281" w:author="Uzivatel" w:date="2018-11-13T09:50:00Z">
              <w:r w:rsidRPr="00550132">
                <w:t>Systém hodnocení odolnosti prvků a sítí vybraných oblastí kritické infrastruktury (</w:t>
              </w:r>
              <w:proofErr w:type="spellStart"/>
              <w:r w:rsidRPr="00550132">
                <w:t>reg</w:t>
              </w:r>
              <w:proofErr w:type="spellEnd"/>
              <w:r w:rsidRPr="00550132">
                <w:t>. č. VG20112014067)</w:t>
              </w:r>
            </w:ins>
          </w:p>
        </w:tc>
        <w:tc>
          <w:tcPr>
            <w:tcW w:w="1396" w:type="dxa"/>
            <w:tcPrChange w:id="1282" w:author="Uzivatel" w:date="2018-11-13T09:50:00Z">
              <w:tcPr>
                <w:tcW w:w="1179" w:type="dxa"/>
              </w:tcPr>
            </w:tcPrChange>
          </w:tcPr>
          <w:p w14:paraId="6B8DBBAA" w14:textId="77777777" w:rsidR="005F0740" w:rsidRDefault="005F0740" w:rsidP="00D5058C">
            <w:pPr>
              <w:jc w:val="center"/>
              <w:rPr>
                <w:ins w:id="1283" w:author="Uzivatel" w:date="2018-11-13T09:50:00Z"/>
              </w:rPr>
            </w:pPr>
            <w:ins w:id="1284" w:author="Uzivatel" w:date="2018-11-13T09:50:00Z">
              <w:r>
                <w:t>C</w:t>
              </w:r>
            </w:ins>
          </w:p>
          <w:p w14:paraId="37656C8F" w14:textId="77777777" w:rsidR="005F0740" w:rsidRDefault="005F0740" w:rsidP="00D5058C">
            <w:pPr>
              <w:jc w:val="center"/>
              <w:rPr>
                <w:ins w:id="1285" w:author="Uzivatel" w:date="2018-11-13T09:50:00Z"/>
                <w:sz w:val="24"/>
              </w:rPr>
            </w:pPr>
            <w:ins w:id="1286" w:author="Uzivatel" w:date="2018-11-13T09:50:00Z">
              <w:r>
                <w:t>Ministerstvo vnitra</w:t>
              </w:r>
            </w:ins>
          </w:p>
        </w:tc>
        <w:tc>
          <w:tcPr>
            <w:tcW w:w="872" w:type="dxa"/>
            <w:tcPrChange w:id="1287" w:author="Uzivatel" w:date="2018-11-13T09:50:00Z">
              <w:tcPr>
                <w:tcW w:w="1383" w:type="dxa"/>
              </w:tcPr>
            </w:tcPrChange>
          </w:tcPr>
          <w:p w14:paraId="490270E8" w14:textId="77777777" w:rsidR="005F0740" w:rsidRDefault="005F0740" w:rsidP="00D5058C">
            <w:pPr>
              <w:jc w:val="center"/>
              <w:rPr>
                <w:ins w:id="1288" w:author="Uzivatel" w:date="2018-11-13T09:50:00Z"/>
                <w:sz w:val="24"/>
              </w:rPr>
            </w:pPr>
            <w:ins w:id="1289" w:author="Uzivatel" w:date="2018-11-13T09:50:00Z">
              <w:r>
                <w:t>2011 - 2014</w:t>
              </w:r>
            </w:ins>
          </w:p>
        </w:tc>
      </w:tr>
    </w:tbl>
    <w:p w14:paraId="29129554" w14:textId="77777777" w:rsidR="005F0740" w:rsidRDefault="005F0740" w:rsidP="00A41197">
      <w:pPr>
        <w:tabs>
          <w:tab w:val="left" w:pos="2835"/>
        </w:tabs>
        <w:spacing w:before="120" w:after="120"/>
      </w:pPr>
    </w:p>
    <w:p w14:paraId="71614EA0" w14:textId="77777777" w:rsidR="009E517D" w:rsidRDefault="009E517D" w:rsidP="00650764">
      <w:pPr>
        <w:spacing w:before="120" w:after="120"/>
        <w:rPr>
          <w:rFonts w:ascii="Times New Roman" w:hAnsi="Times New Roman" w:cs="Times New Roman"/>
          <w:bCs/>
          <w:sz w:val="24"/>
          <w:szCs w:val="24"/>
        </w:rPr>
      </w:pPr>
    </w:p>
    <w:p w14:paraId="3D12574C" w14:textId="77777777" w:rsidR="009E517D" w:rsidRDefault="009E517D" w:rsidP="00035992">
      <w:pPr>
        <w:pStyle w:val="Nadpis2"/>
      </w:pPr>
      <w:bookmarkStart w:id="1290" w:name="_Toc528762440"/>
      <w:bookmarkStart w:id="1291" w:name="_Toc524292386"/>
      <w:r w:rsidRPr="00035992">
        <w:t>Finanční, materiální a další zabezpečení studijního programu</w:t>
      </w:r>
      <w:bookmarkEnd w:id="1290"/>
      <w:bookmarkEnd w:id="1291"/>
    </w:p>
    <w:p w14:paraId="03ABCC2A" w14:textId="77777777" w:rsidR="009E517D" w:rsidRPr="00650764" w:rsidRDefault="00C66240" w:rsidP="00155275">
      <w:pPr>
        <w:pStyle w:val="Nadpis3"/>
      </w:pPr>
      <w:bookmarkStart w:id="1292" w:name="_Toc528762441"/>
      <w:bookmarkStart w:id="1293" w:name="_Toc524292387"/>
      <w:r w:rsidRPr="00C66240">
        <w:t>Standard 4.1</w:t>
      </w:r>
      <w:r>
        <w:t xml:space="preserve">: </w:t>
      </w:r>
      <w:r w:rsidR="009E517D" w:rsidRPr="00035992">
        <w:t xml:space="preserve">Finanční zabezpečení studijního </w:t>
      </w:r>
      <w:r w:rsidR="009E517D" w:rsidRPr="00650764">
        <w:t>programu</w:t>
      </w:r>
      <w:bookmarkEnd w:id="1292"/>
      <w:bookmarkEnd w:id="1293"/>
      <w:r w:rsidR="009E517D" w:rsidRPr="00650764">
        <w:t xml:space="preserve"> </w:t>
      </w:r>
    </w:p>
    <w:p w14:paraId="70C41AA8" w14:textId="77777777" w:rsidR="00A41197" w:rsidRDefault="00A41197" w:rsidP="00A41197">
      <w:r>
        <w:t xml:space="preserve">Pro finanční zabezpečení studijního programu Fakulta aplikované informatiky využívá příspěvky a dotace, které Ministerstvo školství, mládeže a tělovýchovy poskytuje veřejným vysokým školám 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  V souladu s Pravidly pro poskytování příspěvku a dotací veřejným vysokým školám Ministerstva školství, mládeže a tělovýchovy Univerzita Tomáše Bati ve Zlíně, také její součást Fakulta aplikované informatiky, využívá </w:t>
      </w:r>
      <w:r w:rsidRPr="00A14448">
        <w:rPr>
          <w:i/>
        </w:rPr>
        <w:t>příspěvek</w:t>
      </w:r>
      <w:r>
        <w:t xml:space="preserve"> pro uskutečňování akreditovaných studijních programů, programů celoživotního vzdělávání a s nimi spojenou vědeckou a tvůrčí činnost.  </w:t>
      </w:r>
      <w:r w:rsidRPr="00A14448">
        <w:rPr>
          <w:i/>
        </w:rPr>
        <w:t xml:space="preserve">Dotace </w:t>
      </w:r>
      <w:r>
        <w:t>je využívána na rozvoj vysoké školy, rozvoj součástí a na ubytování a stravování studentů.</w:t>
      </w:r>
      <w:r w:rsidRPr="00517223">
        <w:t xml:space="preserve"> </w:t>
      </w:r>
    </w:p>
    <w:p w14:paraId="2E3F9019" w14:textId="77777777" w:rsidR="00A41197" w:rsidRDefault="00A41197" w:rsidP="00A41197">
      <w:r w:rsidRPr="00517223">
        <w:t>Fakulta</w:t>
      </w:r>
      <w:r>
        <w:t xml:space="preserve"> aplikované informatiky průběžně sleduje </w:t>
      </w:r>
      <w:r w:rsidRPr="00517223">
        <w:t xml:space="preserve">finanční prostředky </w:t>
      </w:r>
      <w:r>
        <w:t xml:space="preserve">potřebné na </w:t>
      </w:r>
      <w:r w:rsidRPr="00517223">
        <w:t xml:space="preserve">zajištění výuky a </w:t>
      </w:r>
      <w:r>
        <w:t>vyhodnocuje</w:t>
      </w:r>
      <w:r w:rsidRPr="00517223">
        <w:t xml:space="preserve"> náklady spojené s uskutečňováním studijního programu, zejména náklady na přístrojové vybavení a j</w:t>
      </w:r>
      <w:r>
        <w:t>ejich</w:t>
      </w:r>
      <w:r w:rsidRPr="00517223">
        <w:t xml:space="preserve"> provoz,</w:t>
      </w:r>
      <w:r>
        <w:t xml:space="preserve"> náklady na provoz budov, ve kterých je výuka realizována,</w:t>
      </w:r>
      <w:r w:rsidRPr="00517223">
        <w:t xml:space="preserve"> náklady na materiální a technické vybavení a jeho modernizaci, v neposlední řadě osobní náklady</w:t>
      </w:r>
      <w:r>
        <w:t xml:space="preserve"> akademických pracovníků a </w:t>
      </w:r>
      <w:proofErr w:type="spellStart"/>
      <w:r>
        <w:t>technicko</w:t>
      </w:r>
      <w:proofErr w:type="spellEnd"/>
      <w:r>
        <w:t xml:space="preserve"> - hospodářských pracovníků</w:t>
      </w:r>
      <w:r w:rsidRPr="00517223">
        <w:t>, náklady dalšího vzdělávání akademických pracovníků a výdaje na inovace</w:t>
      </w:r>
      <w:r>
        <w:t xml:space="preserve"> výukového prostředí</w:t>
      </w:r>
      <w:r w:rsidRPr="00517223">
        <w:t>.</w:t>
      </w:r>
    </w:p>
    <w:p w14:paraId="5787ECAB" w14:textId="77777777" w:rsidR="00A41197" w:rsidRPr="008E74E3" w:rsidRDefault="00A41197" w:rsidP="00A41197">
      <w:r>
        <w:t xml:space="preserve">Fakulta aplikované informatiky má zajištěny prostředky na </w:t>
      </w:r>
      <w:r w:rsidRPr="008E74E3">
        <w:t>finanční zabezpečení studijního programu nejen na daný kalendářní rok, ale i na střednědobý výhled. Výroční zpráva o hospodaření fakulty je veřejný dokument</w:t>
      </w:r>
      <w:r w:rsidRPr="008E74E3">
        <w:rPr>
          <w:rStyle w:val="Znakapoznpodarou"/>
        </w:rPr>
        <w:footnoteReference w:id="42"/>
      </w:r>
      <w:r w:rsidRPr="008E74E3">
        <w:t xml:space="preserve"> a je pravidelně projednávána a schvalována Akademickým senátem fakulty.</w:t>
      </w:r>
    </w:p>
    <w:p w14:paraId="545558B4" w14:textId="77777777" w:rsidR="009E517D" w:rsidRPr="008E74E3" w:rsidRDefault="00C66240" w:rsidP="00650764">
      <w:pPr>
        <w:pStyle w:val="Nadpis3"/>
      </w:pPr>
      <w:bookmarkStart w:id="1294" w:name="_Toc528762442"/>
      <w:bookmarkStart w:id="1295" w:name="_Toc524292388"/>
      <w:r w:rsidRPr="008E74E3">
        <w:lastRenderedPageBreak/>
        <w:t xml:space="preserve">Standard 4.2: </w:t>
      </w:r>
      <w:r w:rsidR="009E517D" w:rsidRPr="008E74E3">
        <w:t>Materiální a technické zabezpečení studijního programu</w:t>
      </w:r>
      <w:bookmarkEnd w:id="1294"/>
      <w:bookmarkEnd w:id="1295"/>
      <w:r w:rsidR="009E517D" w:rsidRPr="008E74E3">
        <w:t xml:space="preserve"> </w:t>
      </w:r>
    </w:p>
    <w:p w14:paraId="6938D258" w14:textId="77777777" w:rsidR="00146EFA" w:rsidRPr="008E74E3" w:rsidRDefault="00146EFA" w:rsidP="00146EFA">
      <w:r w:rsidRPr="008E74E3">
        <w:t>Fakulta aplikované informatiky, která garantuje studijní program Bezpečnostní technologie, systémy a management,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laboratorní úlohy pro laboratorní cvičení. Přehled místností pro zajištění výuky je uveden v části C-IV akreditačních materiálů.</w:t>
      </w:r>
      <w:r w:rsidR="008E74E3" w:rsidRPr="008E74E3">
        <w:t xml:space="preserve"> </w:t>
      </w:r>
    </w:p>
    <w:p w14:paraId="43EA7BD2" w14:textId="49C8A047" w:rsidR="00146EFA" w:rsidRPr="00AA469C" w:rsidRDefault="00146EFA" w:rsidP="00146EFA">
      <w:pPr>
        <w:rPr>
          <w:sz w:val="14"/>
          <w:szCs w:val="14"/>
        </w:rPr>
      </w:pPr>
      <w:r w:rsidRPr="008E74E3">
        <w:t>Pro modernizaci výukových prostor FAI využíván finanční prostředky, které jsou na základě Rozpisu rozpočtu UTB</w:t>
      </w:r>
      <w:r w:rsidR="00E114AA">
        <w:t xml:space="preserve"> ve Zlíně</w:t>
      </w:r>
      <w:r w:rsidRPr="008E74E3">
        <w:t xml:space="preserve"> na daný kalendářní rok rozděleny jednotlivým součástem univerzity pro uskutečňování studijních programů. Kromě těchto prostředků FAI využívá možnost</w:t>
      </w:r>
      <w:r>
        <w:t xml:space="preserve"> ucházet se o interní Rozvojové projekty, které každoročně Univerzita Tomáše Bati ve Zlíně 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t>MoVI</w:t>
      </w:r>
      <w:proofErr w:type="spellEnd"/>
      <w:r>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„UTB rozvoj studijního prostředí“, který univerzita řeší v rámci OP VVV výzvy Podpora rozvoje studijního prostředí na VŠ. V rámci tohoto projektu jsou v budově FAI modernizovány čtyři posluchárny, v seminárních místnostech </w:t>
      </w:r>
      <w:r w:rsidR="00363D5B">
        <w:t>jsou instalována</w:t>
      </w:r>
      <w:r>
        <w:t xml:space="preserve"> jednotná prezentační místa a je modernizována výpočetní a audiovizuální technika.</w:t>
      </w:r>
    </w:p>
    <w:p w14:paraId="42020F04" w14:textId="77777777" w:rsidR="009E517D" w:rsidRPr="00650764" w:rsidRDefault="00C66240" w:rsidP="00650764">
      <w:pPr>
        <w:pStyle w:val="Nadpis3"/>
      </w:pPr>
      <w:bookmarkStart w:id="1296" w:name="_Toc528762443"/>
      <w:bookmarkStart w:id="1297" w:name="_Toc524292389"/>
      <w:r w:rsidRPr="00650764">
        <w:t>Standard 4.3</w:t>
      </w:r>
      <w:r>
        <w:t xml:space="preserve">: </w:t>
      </w:r>
      <w:r w:rsidR="009E517D" w:rsidRPr="00650764">
        <w:t>Odborná literatura a elektronické databáze odpovídající studijnímu programu</w:t>
      </w:r>
      <w:bookmarkEnd w:id="1296"/>
      <w:bookmarkEnd w:id="1297"/>
      <w:r w:rsidR="009E517D" w:rsidRPr="00650764">
        <w:t xml:space="preserve"> </w:t>
      </w:r>
    </w:p>
    <w:p w14:paraId="6406E2EB" w14:textId="77777777" w:rsidR="009E517D" w:rsidRDefault="00363D5B" w:rsidP="00650764">
      <w:pPr>
        <w:tabs>
          <w:tab w:val="left" w:pos="2835"/>
        </w:tabs>
        <w:spacing w:before="120" w:after="120"/>
      </w:pPr>
      <w:r w:rsidRPr="00035512">
        <w:rPr>
          <w:rFonts w:cs="Calibri"/>
          <w:color w:val="000000"/>
          <w:lang w:eastAsia="cs-CZ"/>
        </w:rPr>
        <w:t xml:space="preserve">Studenti mají dostatečný přístup k domácí i zahraniční odborné literatuře a dalším informačním zdrojům </w:t>
      </w:r>
      <w:r w:rsidRPr="00035512">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D62BA4">
        <w:rPr>
          <w:i/>
          <w:lang w:eastAsia="cs-CZ"/>
        </w:rPr>
        <w:t>C-III akreditačního spisu</w:t>
      </w:r>
      <w:r w:rsidRPr="00035512">
        <w:rPr>
          <w:lang w:eastAsia="cs-CZ"/>
        </w:rPr>
        <w:t>, a také zde, v komentáři standardu 1.13.</w:t>
      </w:r>
      <w:r w:rsidRPr="00650764">
        <w:tab/>
      </w:r>
    </w:p>
    <w:p w14:paraId="5DD91FAE" w14:textId="77777777" w:rsidR="009E517D" w:rsidRDefault="00C66240" w:rsidP="00650764">
      <w:pPr>
        <w:pStyle w:val="Nadpis3"/>
      </w:pPr>
      <w:bookmarkStart w:id="1298" w:name="_Toc528762444"/>
      <w:bookmarkStart w:id="1299" w:name="_Toc524292390"/>
      <w:r w:rsidRPr="00C66240">
        <w:t>Standard 4.4</w:t>
      </w:r>
      <w:r>
        <w:t xml:space="preserve">: </w:t>
      </w:r>
      <w:r w:rsidR="009E517D" w:rsidRPr="00035992">
        <w:t>Materiální a technické zabezpečení studijního programu uskutečňovaného mimo sídlo vysoké školy</w:t>
      </w:r>
      <w:bookmarkEnd w:id="1298"/>
      <w:bookmarkEnd w:id="1299"/>
      <w:r w:rsidR="009E517D">
        <w:t xml:space="preserve"> </w:t>
      </w:r>
    </w:p>
    <w:p w14:paraId="6DA139F0" w14:textId="77777777" w:rsidR="00C51084" w:rsidRPr="006F6FEB" w:rsidRDefault="00C51084" w:rsidP="00C51084">
      <w:r w:rsidRPr="006F6FEB">
        <w:t xml:space="preserve">Na základě požadavků asociací soukromých bezpečnostních služeb bylo v roce 2008 zřízeno konzultační středisko v Praze s cílem poskytovat tento typ vzdělání v bakalářském stupni studia v kombinované formě také v Praze. Toto konzultační středisko bylo nejdříve provozováno v prostorách střední školy </w:t>
      </w:r>
      <w:proofErr w:type="spellStart"/>
      <w:r w:rsidRPr="006F6FEB">
        <w:t>Trivis</w:t>
      </w:r>
      <w:proofErr w:type="spellEnd"/>
      <w:r w:rsidRPr="006F6FEB">
        <w:t xml:space="preserve">, od akademického roku 2011/2012 je uskutečňováno v budově Fakulty strojní ČVUT v Praze. </w:t>
      </w:r>
    </w:p>
    <w:p w14:paraId="5D38A352" w14:textId="77777777" w:rsidR="00C51084" w:rsidRDefault="00C51084" w:rsidP="00C51084">
      <w:pPr>
        <w:spacing w:before="120" w:after="120"/>
      </w:pPr>
      <w:r w:rsidRPr="006F6FEB">
        <w:t>Organizačně je studium zajišťováno Studijním oddělením Fakulty aplikované informatiky. Pracovníci studijního oddělení pravidelně jezdí do budovy konzultačního střediska za účelem zápisů studentů ke studiu a zápisu do vyšších ročníků. Mimo tyto termíny studenti s pracovníky studijního oddělení komunikují elektroniky, prostřednictvím systému STAG, popř. osobně.</w:t>
      </w:r>
    </w:p>
    <w:p w14:paraId="60DE79CC" w14:textId="77777777" w:rsidR="00C51084" w:rsidRDefault="00C51084" w:rsidP="00C51084">
      <w:pPr>
        <w:spacing w:before="120" w:after="120"/>
      </w:pPr>
      <w:r w:rsidRPr="006F6FEB">
        <w:t>Studenti studující v konzultačním středisku v Praze absolvují konzultace k všeobecným předmětům v Praze, konzultace profilových odborných předmětů probíhají v konzultačním středisku a také v</w:t>
      </w:r>
      <w:r w:rsidR="006B1D61">
        <w:t> předem stanovené</w:t>
      </w:r>
      <w:r w:rsidRPr="006F6FEB">
        <w:t xml:space="preserve"> míře ve Zlíně s cílem seznámit studenty s laboratorními úlohami a vybavením, kterými Fakulta aplikované informatiky disponuje</w:t>
      </w:r>
      <w:r w:rsidR="006B1D61">
        <w:t>, což podporuje praktický rámec studijního programu</w:t>
      </w:r>
      <w:r w:rsidRPr="006F6FEB">
        <w:t>.</w:t>
      </w:r>
    </w:p>
    <w:p w14:paraId="51F36E5C" w14:textId="77777777" w:rsidR="009E517D" w:rsidRDefault="00C51084" w:rsidP="00C51084">
      <w:pPr>
        <w:spacing w:before="120" w:after="120"/>
      </w:pPr>
      <w:r w:rsidRPr="006F6FEB">
        <w:lastRenderedPageBreak/>
        <w:t xml:space="preserve">V konzultačním středisku v Praze jsou pro výuku studentů na základě nájemní smlouvy k dispozici 3 učebny pro konzultace všeobecných a odborných předmětů, </w:t>
      </w:r>
      <w:r w:rsidR="00B5364E">
        <w:t>2</w:t>
      </w:r>
      <w:r w:rsidRPr="006F6FEB">
        <w:t>počítačov</w:t>
      </w:r>
      <w:r w:rsidR="00B5364E">
        <w:t>é</w:t>
      </w:r>
      <w:r w:rsidRPr="006F6FEB">
        <w:t xml:space="preserve"> učebn</w:t>
      </w:r>
      <w:r w:rsidR="00B5364E">
        <w:t>y</w:t>
      </w:r>
      <w:r w:rsidRPr="006F6FEB">
        <w:t xml:space="preserve"> pro výuku předmětů využívající softwarovou podporu. K uskutečňování konzultací jsou v konzultačním středisku v Praze k dispozici dataprojektory a notebooky, které jsou majetkem Fakulty aplikované informatiky. Tato technika je pro vyučující k dispozici trvale.</w:t>
      </w:r>
    </w:p>
    <w:p w14:paraId="02DDA4CE" w14:textId="77777777" w:rsidR="009E517D" w:rsidRDefault="009E517D" w:rsidP="00320E00">
      <w:pPr>
        <w:spacing w:after="0"/>
        <w:ind w:left="1134" w:hanging="425"/>
        <w:rPr>
          <w:rFonts w:ascii="Times New Roman" w:hAnsi="Times New Roman" w:cs="Times New Roman"/>
          <w:bCs/>
          <w:sz w:val="24"/>
          <w:szCs w:val="24"/>
        </w:rPr>
      </w:pPr>
    </w:p>
    <w:p w14:paraId="0C081D19" w14:textId="77777777" w:rsidR="009E517D" w:rsidRDefault="009E517D" w:rsidP="00035992">
      <w:pPr>
        <w:pStyle w:val="Nadpis2"/>
      </w:pPr>
      <w:bookmarkStart w:id="1300" w:name="_Toc528762445"/>
      <w:bookmarkStart w:id="1301" w:name="_Toc524292391"/>
      <w:r w:rsidRPr="00035992">
        <w:t>Garant studijního programu</w:t>
      </w:r>
      <w:bookmarkEnd w:id="1300"/>
      <w:bookmarkEnd w:id="1301"/>
      <w:r w:rsidRPr="00035992">
        <w:t xml:space="preserve"> </w:t>
      </w:r>
    </w:p>
    <w:p w14:paraId="2E510CA5" w14:textId="77777777" w:rsidR="009E517D" w:rsidRDefault="00C66240" w:rsidP="00155275">
      <w:pPr>
        <w:pStyle w:val="Nadpis3"/>
      </w:pPr>
      <w:bookmarkStart w:id="1302" w:name="_Toc528762446"/>
      <w:bookmarkStart w:id="1303" w:name="_Toc524292392"/>
      <w:r w:rsidRPr="00C66240">
        <w:t>Standard 5.1</w:t>
      </w:r>
      <w:r>
        <w:t xml:space="preserve">: </w:t>
      </w:r>
      <w:r w:rsidR="009E517D" w:rsidRPr="00035992">
        <w:t>Pravomoci a odpovědnost garanta</w:t>
      </w:r>
      <w:bookmarkEnd w:id="1302"/>
      <w:bookmarkEnd w:id="1303"/>
      <w:r w:rsidR="009E517D" w:rsidRPr="00035992">
        <w:t xml:space="preserve"> </w:t>
      </w:r>
    </w:p>
    <w:p w14:paraId="765EE820" w14:textId="77777777" w:rsidR="001D4234" w:rsidRPr="002133B4" w:rsidRDefault="001D4234" w:rsidP="001D4234">
      <w:pPr>
        <w:pStyle w:val="Default"/>
        <w:rPr>
          <w:color w:val="auto"/>
          <w:szCs w:val="22"/>
        </w:rPr>
      </w:pPr>
      <w:r w:rsidRPr="002133B4">
        <w:rPr>
          <w:szCs w:val="22"/>
        </w:rPr>
        <w:t>Pozice garanta studijního progra</w:t>
      </w:r>
      <w:r w:rsidRPr="002133B4">
        <w:rPr>
          <w:color w:val="auto"/>
          <w:szCs w:val="22"/>
        </w:rPr>
        <w:t>mu je dána zákonem č. 111/1998 Sb., o vysokých školách, v platném znění</w:t>
      </w:r>
      <w:r w:rsidRPr="002133B4">
        <w:rPr>
          <w:rStyle w:val="Znakapoznpodarou"/>
          <w:color w:val="auto"/>
          <w:szCs w:val="22"/>
        </w:rPr>
        <w:footnoteReference w:id="43"/>
      </w:r>
      <w:r w:rsidRPr="002133B4">
        <w:rPr>
          <w:color w:val="auto"/>
          <w:szCs w:val="22"/>
        </w:rPr>
        <w:t xml:space="preserve"> a na univerzitní úrovni jsou pravomoci a odpovědnost garanta stanovena především vnitřním předpisem </w:t>
      </w:r>
      <w:r w:rsidRPr="00E07B1B">
        <w:rPr>
          <w:i/>
          <w:color w:val="auto"/>
          <w:szCs w:val="22"/>
        </w:rPr>
        <w:t>Řád pro tvorbu, schvalování, uskutečňování a změny studijních programů UTB ve Zlíně</w:t>
      </w:r>
      <w:r w:rsidRPr="002133B4">
        <w:rPr>
          <w:rStyle w:val="Znakapoznpodarou"/>
          <w:color w:val="auto"/>
          <w:szCs w:val="22"/>
        </w:rPr>
        <w:footnoteReference w:id="44"/>
      </w:r>
      <w:r w:rsidRPr="002133B4">
        <w:rPr>
          <w:color w:val="auto"/>
          <w:szCs w:val="22"/>
        </w:rPr>
        <w:t xml:space="preserve"> v </w:t>
      </w:r>
    </w:p>
    <w:p w14:paraId="31FC0E8C" w14:textId="77777777" w:rsidR="001D4234" w:rsidRPr="002133B4" w:rsidRDefault="001D4234" w:rsidP="001D4234">
      <w:pPr>
        <w:pStyle w:val="Default"/>
        <w:rPr>
          <w:color w:val="auto"/>
          <w:szCs w:val="22"/>
        </w:rPr>
      </w:pPr>
      <w:r w:rsidRPr="002133B4">
        <w:rPr>
          <w:color w:val="auto"/>
          <w:szCs w:val="22"/>
        </w:rPr>
        <w:t>čl. 8, kde činnost garanta popisuje odstavec (5), viz:</w:t>
      </w:r>
    </w:p>
    <w:p w14:paraId="2DC6D6EB" w14:textId="77777777" w:rsidR="001D4234" w:rsidRPr="00150232" w:rsidRDefault="001D4234" w:rsidP="00F42816">
      <w:pPr>
        <w:autoSpaceDE w:val="0"/>
        <w:autoSpaceDN w:val="0"/>
        <w:adjustRightInd w:val="0"/>
        <w:spacing w:after="0" w:line="240" w:lineRule="auto"/>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(5) Garant bakalářského a magisterského studijního programu zejména: </w:t>
      </w:r>
    </w:p>
    <w:p w14:paraId="402FC8D7"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0438C749"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1141F392"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2A29D66C"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2213B16C"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688A3AF2"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doporučuje uznání části studia podle čl. 24 Studijního a zkušebního řádu UTB, </w:t>
      </w:r>
    </w:p>
    <w:p w14:paraId="1A045765"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33996C5F"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1FDF5892"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5655ADA2"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2FF2FC77" w14:textId="77777777" w:rsidR="001D4234" w:rsidRPr="00150232"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spolupracuje s proděkany, řediteli ústavů a garanty dalších studijních programů uskutečňovaných na dané součásti, </w:t>
      </w:r>
    </w:p>
    <w:p w14:paraId="17CC2831" w14:textId="77777777" w:rsidR="001D4234" w:rsidRPr="00133B85"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0E2E93CE" w14:textId="77777777" w:rsidR="001D4234" w:rsidRPr="00133B85" w:rsidRDefault="001D4234" w:rsidP="00F42816">
      <w:pPr>
        <w:pStyle w:val="Odstavecseseznamem"/>
        <w:numPr>
          <w:ilvl w:val="1"/>
          <w:numId w:val="14"/>
        </w:numPr>
        <w:autoSpaceDE w:val="0"/>
        <w:autoSpaceDN w:val="0"/>
        <w:adjustRightInd w:val="0"/>
        <w:spacing w:after="27" w:line="240" w:lineRule="auto"/>
        <w:ind w:left="709"/>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2BE8FB90" w14:textId="77777777" w:rsidR="001D4234" w:rsidRPr="00133B85" w:rsidRDefault="001D4234" w:rsidP="00F42816">
      <w:pPr>
        <w:pStyle w:val="Odstavecseseznamem"/>
        <w:numPr>
          <w:ilvl w:val="1"/>
          <w:numId w:val="14"/>
        </w:numPr>
        <w:autoSpaceDE w:val="0"/>
        <w:autoSpaceDN w:val="0"/>
        <w:adjustRightInd w:val="0"/>
        <w:spacing w:after="0" w:line="240" w:lineRule="auto"/>
        <w:ind w:left="709"/>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Pr="00203144">
        <w:rPr>
          <w:rStyle w:val="Znakapoznpodarou"/>
          <w:rFonts w:asciiTheme="minorHAnsi" w:hAnsiTheme="minorHAnsi" w:cstheme="minorHAnsi"/>
          <w:i/>
          <w:color w:val="000000"/>
          <w:lang w:eastAsia="cs-CZ"/>
        </w:rPr>
        <w:footnoteReference w:id="45"/>
      </w:r>
    </w:p>
    <w:p w14:paraId="5462003F" w14:textId="77777777" w:rsidR="009E517D" w:rsidRDefault="00C66240" w:rsidP="00155275">
      <w:pPr>
        <w:pStyle w:val="Nadpis3"/>
        <w:rPr>
          <w:color w:val="FF0000"/>
        </w:rPr>
      </w:pPr>
      <w:bookmarkStart w:id="1304" w:name="_Toc528762447"/>
      <w:bookmarkStart w:id="1305" w:name="_Toc524292393"/>
      <w:r w:rsidRPr="00C66240">
        <w:t>Standardy 5.2-5.4</w:t>
      </w:r>
      <w:r>
        <w:t xml:space="preserve">: </w:t>
      </w:r>
      <w:r w:rsidR="009E517D" w:rsidRPr="00035992">
        <w:t>Zhodnocení osoby garanta z hlediska naplnění standardů</w:t>
      </w:r>
      <w:bookmarkEnd w:id="1304"/>
      <w:bookmarkEnd w:id="1305"/>
      <w:r w:rsidR="009E517D" w:rsidRPr="00035992">
        <w:t xml:space="preserve"> </w:t>
      </w:r>
    </w:p>
    <w:p w14:paraId="4EB04614" w14:textId="77777777" w:rsidR="00284619" w:rsidRDefault="00284619" w:rsidP="00284619">
      <w:r w:rsidRPr="006A6673">
        <w:t xml:space="preserve">Garantem studijního </w:t>
      </w:r>
      <w:r w:rsidRPr="001D4234">
        <w:t xml:space="preserve">programu Bezpečnostní technologie, systémy a management byl po projednání ve Vědecké radě Fakulty aplikované informatiky jmenován </w:t>
      </w:r>
      <w:r w:rsidRPr="001D4234">
        <w:rPr>
          <w:b/>
        </w:rPr>
        <w:t>doc. Ing. Martin Hromada, Ph.D.</w:t>
      </w:r>
      <w:r w:rsidRPr="001D4234">
        <w:t xml:space="preserve">. Garant má požadovanou kvalifikaci a jeho tvůrčí a vědecká činnost je stručně uvedena v akreditačních materiálech, v části </w:t>
      </w:r>
      <w:r w:rsidRPr="001D4234">
        <w:rPr>
          <w:i/>
        </w:rPr>
        <w:t>C-I – Personální zabezpečení</w:t>
      </w:r>
      <w:r w:rsidRPr="001D4234">
        <w:t xml:space="preserve">. Garant je autorem a spoluautorem </w:t>
      </w:r>
      <w:r w:rsidR="00907BD1" w:rsidRPr="001D4234">
        <w:t>43</w:t>
      </w:r>
      <w:r w:rsidRPr="001D4234">
        <w:t xml:space="preserve"> publikací indexovaných na Web </w:t>
      </w:r>
      <w:proofErr w:type="spellStart"/>
      <w:r w:rsidRPr="001D4234">
        <w:t>of</w:t>
      </w:r>
      <w:proofErr w:type="spellEnd"/>
      <w:r w:rsidRPr="001D4234">
        <w:t xml:space="preserve"> Science </w:t>
      </w:r>
      <w:proofErr w:type="spellStart"/>
      <w:r w:rsidRPr="001D4234">
        <w:t>Core</w:t>
      </w:r>
      <w:proofErr w:type="spellEnd"/>
      <w:r w:rsidRPr="001D4234">
        <w:t xml:space="preserve"> </w:t>
      </w:r>
      <w:proofErr w:type="spellStart"/>
      <w:r w:rsidRPr="001D4234">
        <w:t>Collection</w:t>
      </w:r>
      <w:proofErr w:type="spellEnd"/>
      <w:r w:rsidRPr="001D4234">
        <w:t>,</w:t>
      </w:r>
      <w:r w:rsidR="00477876">
        <w:t xml:space="preserve"> </w:t>
      </w:r>
      <w:r w:rsidR="00907BD1" w:rsidRPr="001D4234">
        <w:t>3 monografií a 7</w:t>
      </w:r>
      <w:r w:rsidRPr="001D4234">
        <w:t xml:space="preserve"> kapitol v knize. H-index garanta je v současnosti </w:t>
      </w:r>
      <w:r w:rsidR="00907BD1" w:rsidRPr="001D4234">
        <w:t>4</w:t>
      </w:r>
      <w:r w:rsidRPr="001D4234">
        <w:t xml:space="preserve">, celkový počet citací na jeho odborné práce je </w:t>
      </w:r>
      <w:r w:rsidR="00907BD1" w:rsidRPr="001D4234">
        <w:t>39</w:t>
      </w:r>
      <w:r w:rsidRPr="001D4234">
        <w:t xml:space="preserve">, bez </w:t>
      </w:r>
      <w:proofErr w:type="spellStart"/>
      <w:r w:rsidRPr="001D4234">
        <w:t>autocitací</w:t>
      </w:r>
      <w:proofErr w:type="spellEnd"/>
      <w:r w:rsidRPr="001D4234">
        <w:t xml:space="preserve">. Garant je akademickým pracovníkem UTB ve Zlíně a působí na </w:t>
      </w:r>
      <w:r w:rsidR="00477876">
        <w:t>univerzit</w:t>
      </w:r>
      <w:r w:rsidR="004E3F05">
        <w:t>ě</w:t>
      </w:r>
      <w:r w:rsidRPr="001D4234">
        <w:t xml:space="preserve"> jako akademický pracovník na základě pracovní </w:t>
      </w:r>
      <w:r w:rsidRPr="001D4234">
        <w:lastRenderedPageBreak/>
        <w:t>smlouvy s celkovou týdenní pracovní dobou odpovídající stanovené</w:t>
      </w:r>
      <w:r w:rsidRPr="006A6673">
        <w:t xml:space="preserve"> týdenní pracovní době podle § 79 zákoníku práce. </w:t>
      </w:r>
      <w:r>
        <w:t xml:space="preserve">Docent </w:t>
      </w:r>
      <w:r w:rsidR="00477876">
        <w:t>H</w:t>
      </w:r>
      <w:r w:rsidR="00907BD1">
        <w:t>romada</w:t>
      </w:r>
      <w:r>
        <w:t xml:space="preserve"> svým přístupem dlouhodobě rozvíjí daný studijní obor. Zejména je třeba zmínit rozvoj výukových laboratoří, a to laboratoře </w:t>
      </w:r>
      <w:r w:rsidR="002C6E9C">
        <w:t xml:space="preserve">kritické infrastruktury </w:t>
      </w:r>
      <w:r>
        <w:t xml:space="preserve">a laboratoře pokročilých bezpečnostních technologií. </w:t>
      </w:r>
      <w:r>
        <w:tab/>
      </w:r>
    </w:p>
    <w:p w14:paraId="43AEAC41" w14:textId="77777777" w:rsidR="000050DA" w:rsidRDefault="000050DA" w:rsidP="00FE2858">
      <w:pPr>
        <w:spacing w:before="120" w:after="120"/>
      </w:pPr>
    </w:p>
    <w:p w14:paraId="7322E5B0" w14:textId="2FE01C69" w:rsidR="00FE2858" w:rsidRDefault="009E517D" w:rsidP="00FE2858">
      <w:pPr>
        <w:spacing w:before="120" w:after="120"/>
      </w:pPr>
      <w:r>
        <w:tab/>
      </w:r>
      <w:r w:rsidR="00FE2858" w:rsidRPr="007659FA">
        <w:rPr>
          <w:b/>
        </w:rPr>
        <w:t>doc. Ing. Martin Hromada, Ph.D.</w:t>
      </w:r>
    </w:p>
    <w:p w14:paraId="1CD294AA" w14:textId="77777777" w:rsidR="00FE2858" w:rsidRDefault="00FE2858" w:rsidP="00FE2858">
      <w:pPr>
        <w:spacing w:before="120" w:after="120"/>
      </w:pPr>
      <w:r w:rsidRPr="00C12EBB">
        <w:t xml:space="preserve">V roce 2008 absolvoval vysokoškolské vzdělání na UTB ve Zlíně v </w:t>
      </w:r>
      <w:r w:rsidR="00630476">
        <w:t>oboru</w:t>
      </w:r>
      <w:r w:rsidRPr="00C12EBB">
        <w:t xml:space="preserve"> Bezpečnostní technologie, systémy a management. Dizertační práci "Technologické aspekty ochrany kritické infrastruktury ČR" obhájil v roce 2011. Pracoval jako konzultant společnosti </w:t>
      </w:r>
      <w:proofErr w:type="spellStart"/>
      <w:r w:rsidRPr="00C12EBB">
        <w:t>Deloitte</w:t>
      </w:r>
      <w:proofErr w:type="spellEnd"/>
      <w:r w:rsidRPr="00C12EBB">
        <w:t xml:space="preserve"> </w:t>
      </w:r>
      <w:proofErr w:type="spellStart"/>
      <w:r w:rsidRPr="00C12EBB">
        <w:t>Advisory</w:t>
      </w:r>
      <w:proofErr w:type="spellEnd"/>
      <w:r w:rsidRPr="00C12EBB">
        <w:t xml:space="preserve">, s.r.o. a v současnosti pracuje jako odborný asistent na Ústavu bezpečnostního inženýrství, Fakulty aplikované informatiky, Univerzity Tomáše Bati ve Zlíně. V roce 2017 obhájil svou habilitační práci na Fakultě bezpečnostního inženýrství, VŠB - TU v Ostravě a získal akademický titul docent v </w:t>
      </w:r>
      <w:r w:rsidR="00630476">
        <w:t>oboru</w:t>
      </w:r>
      <w:r w:rsidRPr="00C12EBB">
        <w:t xml:space="preserve"> Bezpečnost a požární ochrana. V rámci vědecko-výzkumných aktivit se aktivně věnuje problematice ochrany a odolnosti kritické (informační) infrastruktury a problematice hodnocení funkčnosti systémů fyzické ochrany.</w:t>
      </w:r>
    </w:p>
    <w:p w14:paraId="559DFDD2" w14:textId="77777777" w:rsidR="00FE2858" w:rsidRDefault="00FE2858" w:rsidP="00FE2858">
      <w:pPr>
        <w:spacing w:before="120" w:after="120"/>
      </w:pPr>
      <w:r>
        <w:t xml:space="preserve">Za nejvýznamnější výzkumné aktivity v předmětné oblasti lze považovat jeho účast v projektech: </w:t>
      </w:r>
    </w:p>
    <w:p w14:paraId="291F46BE" w14:textId="77777777" w:rsidR="00477876" w:rsidRDefault="00477876" w:rsidP="004E3F05">
      <w:pPr>
        <w:pStyle w:val="Odstavecseseznamem"/>
        <w:numPr>
          <w:ilvl w:val="0"/>
          <w:numId w:val="15"/>
        </w:numPr>
        <w:spacing w:before="120" w:after="120"/>
      </w:pPr>
      <w:r w:rsidRPr="00477876">
        <w:t>Identifikace a metody ochrany měkkých cílů ČR před násilnými činy s rozpracováním systému včasného varování</w:t>
      </w:r>
      <w:r>
        <w:t xml:space="preserve">, MV ČR, 2017 – 2019, </w:t>
      </w:r>
      <w:r w:rsidRPr="00C12EBB">
        <w:t>VI20172019073</w:t>
      </w:r>
    </w:p>
    <w:p w14:paraId="2FE9BE9E" w14:textId="77777777" w:rsidR="00477876" w:rsidRDefault="00477876" w:rsidP="004E3F05">
      <w:pPr>
        <w:pStyle w:val="Odstavecseseznamem"/>
        <w:numPr>
          <w:ilvl w:val="0"/>
          <w:numId w:val="15"/>
        </w:numPr>
        <w:spacing w:before="120" w:after="120"/>
      </w:pPr>
      <w:r w:rsidRPr="00C12EBB">
        <w:t>Analytický programový modul pro hodnocení odolnosti v reálném čase z hlediska konvergované bezpečnosti</w:t>
      </w:r>
      <w:r>
        <w:t xml:space="preserve">, MV ČR, 2017 – 2019, </w:t>
      </w:r>
      <w:r w:rsidRPr="00C12EBB">
        <w:t>VI20172019054</w:t>
      </w:r>
    </w:p>
    <w:p w14:paraId="354273D6" w14:textId="77777777" w:rsidR="00477876" w:rsidRDefault="00477876" w:rsidP="004E3F05">
      <w:pPr>
        <w:pStyle w:val="Odstavecseseznamem"/>
        <w:numPr>
          <w:ilvl w:val="0"/>
          <w:numId w:val="15"/>
        </w:numPr>
        <w:spacing w:before="120" w:after="120"/>
      </w:pPr>
      <w:r w:rsidRPr="00C12EBB">
        <w:t>RESILIENCE 2015: Dynamické hodnocení odolnosti souvztažných subsystémů kritické infrastruktury</w:t>
      </w:r>
      <w:r>
        <w:t>, MV ČR, 2015 – 2019,</w:t>
      </w:r>
      <w:r w:rsidR="004D5465">
        <w:t xml:space="preserve"> </w:t>
      </w:r>
      <w:r>
        <w:t xml:space="preserve"> </w:t>
      </w:r>
      <w:r w:rsidR="004D5465" w:rsidRPr="00C12EBB">
        <w:t>VI20152019049</w:t>
      </w:r>
    </w:p>
    <w:p w14:paraId="5162BAAC" w14:textId="77777777" w:rsidR="004D5465" w:rsidRDefault="004D5465" w:rsidP="004E3F05">
      <w:pPr>
        <w:pStyle w:val="Odstavecseseznamem"/>
        <w:numPr>
          <w:ilvl w:val="0"/>
          <w:numId w:val="15"/>
        </w:numPr>
        <w:spacing w:before="120" w:after="120"/>
      </w:pPr>
      <w:r w:rsidRPr="00C12EBB">
        <w:t>Aktuální kybernetické hrozby v České republice a jejich eliminace</w:t>
      </w:r>
      <w:r>
        <w:t xml:space="preserve">, MV ČR, 2014 – 2015, </w:t>
      </w:r>
      <w:r w:rsidRPr="00C12EBB">
        <w:t>MV- 38918/VZ-2012</w:t>
      </w:r>
      <w:r>
        <w:t>,</w:t>
      </w:r>
    </w:p>
    <w:p w14:paraId="53A041D5" w14:textId="77777777" w:rsidR="004D5465" w:rsidRDefault="004D5465" w:rsidP="00FE2858">
      <w:pPr>
        <w:pStyle w:val="Odstavecseseznamem"/>
        <w:numPr>
          <w:ilvl w:val="0"/>
          <w:numId w:val="10"/>
        </w:numPr>
        <w:spacing w:before="120" w:after="120"/>
      </w:pPr>
      <w:r w:rsidRPr="00750607">
        <w:t>Metodika ochrany kritické infrastruktury (KI) v oblasti výroby, přenosu a distribuce elektrické energie</w:t>
      </w:r>
      <w:r>
        <w:t xml:space="preserve">, MV ČR, 2010 - 2012, </w:t>
      </w:r>
      <w:r w:rsidR="00FE2858" w:rsidRPr="00750607">
        <w:t>VG20102012025</w:t>
      </w:r>
      <w:r>
        <w:t>,</w:t>
      </w:r>
      <w:r w:rsidR="00FE2858" w:rsidRPr="00750607">
        <w:t xml:space="preserve"> </w:t>
      </w:r>
    </w:p>
    <w:p w14:paraId="460A710E" w14:textId="77777777" w:rsidR="00FE2858" w:rsidRDefault="004D5465" w:rsidP="004D5465">
      <w:pPr>
        <w:pStyle w:val="Odstavecseseznamem"/>
        <w:numPr>
          <w:ilvl w:val="0"/>
          <w:numId w:val="10"/>
        </w:numPr>
        <w:spacing w:before="120" w:after="120"/>
      </w:pPr>
      <w:r w:rsidRPr="004D5465">
        <w:t>Systém hodnocení odolnosti prvků a sítí vybraných oblastí kritické infrastruktury</w:t>
      </w:r>
      <w:r>
        <w:t xml:space="preserve">, MV ČR, 2011 – 2014, VG20112014067, </w:t>
      </w:r>
    </w:p>
    <w:p w14:paraId="199FF669" w14:textId="77777777" w:rsidR="00FE2858" w:rsidRDefault="00FE2858" w:rsidP="00FE2858">
      <w:pPr>
        <w:spacing w:before="120" w:after="120"/>
      </w:pPr>
      <w:r>
        <w:t xml:space="preserve">Publikační aktivity garanta zodpovídají zaměření a cílům </w:t>
      </w:r>
      <w:r w:rsidRPr="00750607">
        <w:t>bakalářského studia ve studijním programu Bezpečnostní technologie, systémy a management</w:t>
      </w:r>
      <w:r>
        <w:t>. Garant je autorem přes 70 zahraničních a tuzemských příspěvků.  Za nejvýznamnější lze považovat:</w:t>
      </w:r>
    </w:p>
    <w:p w14:paraId="28BCE932" w14:textId="77777777" w:rsidR="00FE2858" w:rsidRDefault="00FE2858" w:rsidP="00FE2858">
      <w:pPr>
        <w:spacing w:before="120" w:after="120"/>
      </w:pPr>
      <w:r w:rsidRPr="007659FA">
        <w:rPr>
          <w:b/>
          <w:caps/>
        </w:rPr>
        <w:t>Hromada, M.</w:t>
      </w:r>
      <w:r>
        <w:rPr>
          <w:b/>
          <w:caps/>
        </w:rPr>
        <w:t xml:space="preserve">, </w:t>
      </w:r>
      <w:r>
        <w:t xml:space="preserve">Kybernetická </w:t>
      </w:r>
      <w:proofErr w:type="spellStart"/>
      <w:r>
        <w:t>bezpečnosť</w:t>
      </w:r>
      <w:proofErr w:type="spellEnd"/>
      <w:r>
        <w:t xml:space="preserve">. In Teorie bezpečnosti I. Zlín: Radim </w:t>
      </w:r>
      <w:proofErr w:type="spellStart"/>
      <w:r>
        <w:t>Bačuvčík</w:t>
      </w:r>
      <w:proofErr w:type="spellEnd"/>
      <w:r>
        <w:t xml:space="preserve"> - </w:t>
      </w:r>
      <w:proofErr w:type="spellStart"/>
      <w:r>
        <w:t>VeRBuM</w:t>
      </w:r>
      <w:proofErr w:type="spellEnd"/>
      <w:r>
        <w:t>, 2017, s. 123-133. ISBN 978-80-87500-89-7.</w:t>
      </w:r>
    </w:p>
    <w:p w14:paraId="724AEED7" w14:textId="77777777" w:rsidR="00FE2858" w:rsidRDefault="00FE2858" w:rsidP="00FE2858">
      <w:pPr>
        <w:spacing w:before="120" w:after="120"/>
      </w:pPr>
      <w:r w:rsidRPr="007659FA">
        <w:rPr>
          <w:b/>
          <w:caps/>
        </w:rPr>
        <w:t>Hromada, M.</w:t>
      </w:r>
      <w:r>
        <w:rPr>
          <w:b/>
          <w:caps/>
        </w:rPr>
        <w:t>,</w:t>
      </w:r>
      <w:r>
        <w:t xml:space="preserve"> Energetická </w:t>
      </w:r>
      <w:proofErr w:type="spellStart"/>
      <w:r>
        <w:t>bezpečnosť</w:t>
      </w:r>
      <w:proofErr w:type="spellEnd"/>
      <w:r>
        <w:t xml:space="preserve">. In Teorie bezpečnosti I. Zlín: Radim </w:t>
      </w:r>
      <w:proofErr w:type="spellStart"/>
      <w:r>
        <w:t>Bačuvčík</w:t>
      </w:r>
      <w:proofErr w:type="spellEnd"/>
      <w:r>
        <w:t xml:space="preserve"> - </w:t>
      </w:r>
      <w:proofErr w:type="spellStart"/>
      <w:r>
        <w:t>VeRBuM</w:t>
      </w:r>
      <w:proofErr w:type="spellEnd"/>
      <w:r>
        <w:t>, 2017, s. 111-122. ISBN 978-80-87500-89-7.</w:t>
      </w:r>
    </w:p>
    <w:p w14:paraId="3FB9997A" w14:textId="77777777" w:rsidR="00FE2858" w:rsidRDefault="00FE2858" w:rsidP="00FE2858">
      <w:pPr>
        <w:spacing w:before="120" w:after="120"/>
      </w:pPr>
      <w:r w:rsidRPr="00750607">
        <w:rPr>
          <w:caps/>
        </w:rPr>
        <w:t>Lukáš, L.</w:t>
      </w:r>
      <w:r w:rsidRPr="007659FA">
        <w:rPr>
          <w:caps/>
        </w:rPr>
        <w:t>;</w:t>
      </w:r>
      <w:r>
        <w:t xml:space="preserve"> </w:t>
      </w:r>
      <w:r w:rsidRPr="007659FA">
        <w:rPr>
          <w:b/>
          <w:caps/>
        </w:rPr>
        <w:t>Hromada, M.</w:t>
      </w:r>
      <w:r w:rsidRPr="007659FA">
        <w:rPr>
          <w:b/>
        </w:rPr>
        <w:t xml:space="preserve"> (50%)</w:t>
      </w:r>
      <w:r>
        <w:t xml:space="preserve">. Modely zajištění bezpečnosti. In Teorie bezpečnosti I. Zlín: Radim </w:t>
      </w:r>
      <w:proofErr w:type="spellStart"/>
      <w:r>
        <w:t>Bačuvčík</w:t>
      </w:r>
      <w:proofErr w:type="spellEnd"/>
      <w:r>
        <w:t xml:space="preserve"> - </w:t>
      </w:r>
      <w:proofErr w:type="spellStart"/>
      <w:r>
        <w:t>VeRBuM</w:t>
      </w:r>
      <w:proofErr w:type="spellEnd"/>
      <w:r>
        <w:t>, 2017, s. 72-85. ISBN 978-80-87500-89-7.</w:t>
      </w:r>
    </w:p>
    <w:p w14:paraId="4E41C266" w14:textId="77777777" w:rsidR="00FE2858" w:rsidRDefault="00FE2858" w:rsidP="00FE2858">
      <w:pPr>
        <w:spacing w:before="120" w:after="120"/>
      </w:pPr>
      <w:r w:rsidRPr="007659FA">
        <w:rPr>
          <w:caps/>
        </w:rPr>
        <w:t>Leitner, B</w:t>
      </w:r>
      <w:r>
        <w:rPr>
          <w:caps/>
        </w:rPr>
        <w:t>.</w:t>
      </w:r>
      <w:r w:rsidRPr="007659FA">
        <w:rPr>
          <w:caps/>
        </w:rPr>
        <w:t>; Môcová, L</w:t>
      </w:r>
      <w:r>
        <w:rPr>
          <w:caps/>
        </w:rPr>
        <w:t>.</w:t>
      </w:r>
      <w:r w:rsidRPr="007659FA">
        <w:rPr>
          <w:caps/>
        </w:rPr>
        <w:t xml:space="preserve">; </w:t>
      </w:r>
      <w:r w:rsidRPr="007659FA">
        <w:rPr>
          <w:b/>
          <w:caps/>
        </w:rPr>
        <w:t>Hromada, M. (30%)</w:t>
      </w:r>
      <w:r>
        <w:t xml:space="preserve">. A New </w:t>
      </w:r>
      <w:proofErr w:type="spellStart"/>
      <w:r>
        <w:t>Approach</w:t>
      </w:r>
      <w:proofErr w:type="spellEnd"/>
      <w:r>
        <w:t xml:space="preserve"> to </w:t>
      </w:r>
      <w:proofErr w:type="spellStart"/>
      <w:r>
        <w:t>Identification</w:t>
      </w:r>
      <w:proofErr w:type="spellEnd"/>
      <w:r>
        <w:t xml:space="preserve"> </w:t>
      </w:r>
      <w:proofErr w:type="spellStart"/>
      <w:r>
        <w:t>of</w:t>
      </w:r>
      <w:proofErr w:type="spellEnd"/>
      <w:r>
        <w:t xml:space="preserve"> </w:t>
      </w:r>
      <w:proofErr w:type="spellStart"/>
      <w:r>
        <w:t>Critical</w:t>
      </w:r>
      <w:proofErr w:type="spellEnd"/>
      <w:r>
        <w:t xml:space="preserve"> </w:t>
      </w:r>
      <w:proofErr w:type="spellStart"/>
      <w:r>
        <w:t>Elements</w:t>
      </w:r>
      <w:proofErr w:type="spellEnd"/>
      <w:r>
        <w:t xml:space="preserve"> in </w:t>
      </w:r>
      <w:proofErr w:type="spellStart"/>
      <w:r>
        <w:t>Railway</w:t>
      </w:r>
      <w:proofErr w:type="spellEnd"/>
      <w:r>
        <w:t xml:space="preserve"> </w:t>
      </w:r>
      <w:proofErr w:type="spellStart"/>
      <w:r>
        <w:t>Infrastructure</w:t>
      </w:r>
      <w:proofErr w:type="spellEnd"/>
      <w:r>
        <w:t xml:space="preserve">. In </w:t>
      </w:r>
      <w:proofErr w:type="spellStart"/>
      <w:r>
        <w:t>Procedia</w:t>
      </w:r>
      <w:proofErr w:type="spellEnd"/>
      <w:r>
        <w:t xml:space="preserve"> </w:t>
      </w:r>
      <w:proofErr w:type="spellStart"/>
      <w:r>
        <w:t>Engineering</w:t>
      </w:r>
      <w:proofErr w:type="spellEnd"/>
      <w:r>
        <w:t xml:space="preserve">. Amsterdam: </w:t>
      </w:r>
      <w:proofErr w:type="spellStart"/>
      <w:r>
        <w:t>Elsevier</w:t>
      </w:r>
      <w:proofErr w:type="spellEnd"/>
      <w:r>
        <w:t xml:space="preserve"> BV, 2017, s. 143-149. ISSN 1877-7058.</w:t>
      </w:r>
    </w:p>
    <w:p w14:paraId="4BCB9E2B" w14:textId="77777777" w:rsidR="00FE2858" w:rsidRDefault="00FE2858" w:rsidP="00FE2858">
      <w:pPr>
        <w:spacing w:before="120" w:after="120"/>
      </w:pPr>
      <w:r w:rsidRPr="007659FA">
        <w:rPr>
          <w:caps/>
        </w:rPr>
        <w:t>Řehák, D</w:t>
      </w:r>
      <w:r>
        <w:rPr>
          <w:caps/>
        </w:rPr>
        <w:t>.</w:t>
      </w:r>
      <w:r w:rsidRPr="007659FA">
        <w:rPr>
          <w:caps/>
        </w:rPr>
        <w:t xml:space="preserve">; </w:t>
      </w:r>
      <w:r w:rsidRPr="007659FA">
        <w:rPr>
          <w:b/>
          <w:caps/>
        </w:rPr>
        <w:t>Hromada, M. (40%)</w:t>
      </w:r>
      <w:r w:rsidRPr="007659FA">
        <w:rPr>
          <w:caps/>
        </w:rPr>
        <w:t>; Novotný, P</w:t>
      </w:r>
      <w:r>
        <w:t xml:space="preserve">., </w:t>
      </w:r>
      <w:proofErr w:type="spellStart"/>
      <w:r>
        <w:t>European</w:t>
      </w:r>
      <w:proofErr w:type="spellEnd"/>
      <w:r>
        <w:t xml:space="preserve"> </w:t>
      </w:r>
      <w:proofErr w:type="spellStart"/>
      <w:r>
        <w:t>Critical</w:t>
      </w:r>
      <w:proofErr w:type="spellEnd"/>
      <w:r>
        <w:t xml:space="preserve"> </w:t>
      </w:r>
      <w:proofErr w:type="spellStart"/>
      <w:r>
        <w:t>infrastructure</w:t>
      </w:r>
      <w:proofErr w:type="spellEnd"/>
      <w:r>
        <w:t xml:space="preserve"> risk and </w:t>
      </w:r>
      <w:proofErr w:type="spellStart"/>
      <w:r>
        <w:t>safety</w:t>
      </w:r>
      <w:proofErr w:type="spellEnd"/>
      <w:r>
        <w:t xml:space="preserve"> management: </w:t>
      </w:r>
      <w:proofErr w:type="spellStart"/>
      <w:r>
        <w:t>Directive</w:t>
      </w:r>
      <w:proofErr w:type="spellEnd"/>
      <w:r>
        <w:t xml:space="preserve"> </w:t>
      </w:r>
      <w:proofErr w:type="spellStart"/>
      <w:r>
        <w:t>implementation</w:t>
      </w:r>
      <w:proofErr w:type="spellEnd"/>
      <w:r>
        <w:t xml:space="preserve"> in </w:t>
      </w:r>
      <w:proofErr w:type="spellStart"/>
      <w:r>
        <w:t>practice</w:t>
      </w:r>
      <w:proofErr w:type="spellEnd"/>
      <w:r>
        <w:t xml:space="preserve">. </w:t>
      </w:r>
      <w:proofErr w:type="spellStart"/>
      <w:r>
        <w:t>Chemical</w:t>
      </w:r>
      <w:proofErr w:type="spellEnd"/>
      <w:r>
        <w:t xml:space="preserve"> </w:t>
      </w:r>
      <w:proofErr w:type="spellStart"/>
      <w:r>
        <w:t>Engineering</w:t>
      </w:r>
      <w:proofErr w:type="spellEnd"/>
      <w:r>
        <w:t xml:space="preserve"> </w:t>
      </w:r>
      <w:proofErr w:type="spellStart"/>
      <w:r>
        <w:t>Transactions</w:t>
      </w:r>
      <w:proofErr w:type="spellEnd"/>
      <w:r>
        <w:t>, 2016, roč. 2016, č. 48, s. 943-948. ISSN 2283-9216.</w:t>
      </w:r>
    </w:p>
    <w:p w14:paraId="5D7FACAA" w14:textId="77777777" w:rsidR="00FE2858" w:rsidRDefault="00FE2858" w:rsidP="00FE2858">
      <w:pPr>
        <w:spacing w:before="120" w:after="120"/>
      </w:pPr>
      <w:r w:rsidRPr="007659FA">
        <w:rPr>
          <w:b/>
          <w:caps/>
        </w:rPr>
        <w:lastRenderedPageBreak/>
        <w:t>Hromada, M. (15%)</w:t>
      </w:r>
      <w:r w:rsidRPr="007659FA">
        <w:rPr>
          <w:caps/>
        </w:rPr>
        <w:t>; Řehák, D</w:t>
      </w:r>
      <w:r>
        <w:rPr>
          <w:caps/>
        </w:rPr>
        <w:t>.</w:t>
      </w:r>
      <w:r w:rsidRPr="007659FA">
        <w:rPr>
          <w:caps/>
        </w:rPr>
        <w:t>; Markuci, J</w:t>
      </w:r>
      <w:r>
        <w:rPr>
          <w:caps/>
        </w:rPr>
        <w:t>.;</w:t>
      </w:r>
      <w:r w:rsidRPr="007659FA">
        <w:rPr>
          <w:caps/>
        </w:rPr>
        <w:t xml:space="preserve"> Barčová, K</w:t>
      </w:r>
      <w:r>
        <w:t xml:space="preserve">., </w:t>
      </w:r>
      <w:proofErr w:type="spellStart"/>
      <w:r>
        <w:t>Quantitative</w:t>
      </w:r>
      <w:proofErr w:type="spellEnd"/>
      <w:r>
        <w:t xml:space="preserve"> </w:t>
      </w:r>
      <w:proofErr w:type="spellStart"/>
      <w:r>
        <w:t>evaluation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synergistic</w:t>
      </w:r>
      <w:proofErr w:type="spellEnd"/>
      <w:r>
        <w:t xml:space="preserve"> </w:t>
      </w:r>
      <w:proofErr w:type="spellStart"/>
      <w:r>
        <w:t>effects</w:t>
      </w:r>
      <w:proofErr w:type="spellEnd"/>
      <w:r>
        <w:t xml:space="preserve"> </w:t>
      </w:r>
      <w:proofErr w:type="spellStart"/>
      <w:r>
        <w:t>of</w:t>
      </w:r>
      <w:proofErr w:type="spellEnd"/>
      <w:r>
        <w:t xml:space="preserve"> </w:t>
      </w:r>
      <w:proofErr w:type="spellStart"/>
      <w:r>
        <w:t>failures</w:t>
      </w:r>
      <w:proofErr w:type="spellEnd"/>
      <w:r>
        <w:t xml:space="preserve"> in a </w:t>
      </w:r>
      <w:proofErr w:type="spellStart"/>
      <w:r>
        <w:t>critical</w:t>
      </w:r>
      <w:proofErr w:type="spellEnd"/>
      <w:r>
        <w:t xml:space="preserve"> </w:t>
      </w:r>
      <w:proofErr w:type="spellStart"/>
      <w:r>
        <w:t>infrastructure</w:t>
      </w:r>
      <w:proofErr w:type="spellEnd"/>
      <w:r>
        <w:t xml:space="preserve"> </w:t>
      </w:r>
      <w:proofErr w:type="spellStart"/>
      <w:r>
        <w:t>system</w:t>
      </w:r>
      <w:proofErr w:type="spellEnd"/>
      <w:r>
        <w:t xml:space="preserve">. International </w:t>
      </w:r>
      <w:proofErr w:type="spellStart"/>
      <w:r>
        <w:t>Journal</w:t>
      </w:r>
      <w:proofErr w:type="spellEnd"/>
      <w:r>
        <w:t xml:space="preserve"> </w:t>
      </w:r>
      <w:proofErr w:type="spellStart"/>
      <w:r>
        <w:t>of</w:t>
      </w:r>
      <w:proofErr w:type="spellEnd"/>
      <w:r>
        <w:t xml:space="preserve"> </w:t>
      </w:r>
      <w:proofErr w:type="spellStart"/>
      <w:r>
        <w:t>Critical</w:t>
      </w:r>
      <w:proofErr w:type="spellEnd"/>
      <w:r>
        <w:t xml:space="preserve"> </w:t>
      </w:r>
      <w:proofErr w:type="spellStart"/>
      <w:r>
        <w:t>Infrastructure</w:t>
      </w:r>
      <w:proofErr w:type="spellEnd"/>
      <w:r>
        <w:t xml:space="preserve"> </w:t>
      </w:r>
      <w:proofErr w:type="spellStart"/>
      <w:r>
        <w:t>Protection</w:t>
      </w:r>
      <w:proofErr w:type="spellEnd"/>
      <w:r>
        <w:t>, 2016, roč. Neuveden, č. 14, s. 3-17. ISSN 1874-5482.</w:t>
      </w:r>
    </w:p>
    <w:p w14:paraId="060FD5D2" w14:textId="77777777" w:rsidR="00FE2858" w:rsidRDefault="00FE2858" w:rsidP="00FE2858">
      <w:pPr>
        <w:spacing w:before="120" w:after="120"/>
      </w:pPr>
      <w:r w:rsidRPr="007659FA">
        <w:rPr>
          <w:b/>
          <w:caps/>
        </w:rPr>
        <w:t>Hromada, M. (50%)</w:t>
      </w:r>
      <w:r w:rsidRPr="007659FA">
        <w:rPr>
          <w:caps/>
        </w:rPr>
        <w:t>; Paulus, F.</w:t>
      </w:r>
      <w:r>
        <w:rPr>
          <w:caps/>
        </w:rPr>
        <w:t>,</w:t>
      </w:r>
      <w:r>
        <w:t xml:space="preserve"> </w:t>
      </w:r>
      <w:proofErr w:type="spellStart"/>
      <w:r>
        <w:t>Linkages</w:t>
      </w:r>
      <w:proofErr w:type="spellEnd"/>
      <w:r>
        <w:t xml:space="preserve"> </w:t>
      </w:r>
      <w:proofErr w:type="spellStart"/>
      <w:r>
        <w:t>Types</w:t>
      </w:r>
      <w:proofErr w:type="spellEnd"/>
      <w:r>
        <w:t xml:space="preserve"> </w:t>
      </w:r>
      <w:proofErr w:type="spellStart"/>
      <w:r>
        <w:t>with</w:t>
      </w:r>
      <w:proofErr w:type="spellEnd"/>
      <w:r>
        <w:t xml:space="preserve"> </w:t>
      </w:r>
      <w:proofErr w:type="spellStart"/>
      <w:r>
        <w:t>an</w:t>
      </w:r>
      <w:proofErr w:type="spellEnd"/>
      <w:r>
        <w:t xml:space="preserve"> </w:t>
      </w:r>
      <w:proofErr w:type="spellStart"/>
      <w:r>
        <w:t>Emphasis</w:t>
      </w:r>
      <w:proofErr w:type="spellEnd"/>
      <w:r>
        <w:t xml:space="preserve"> on </w:t>
      </w:r>
      <w:proofErr w:type="spellStart"/>
      <w:r>
        <w:t>Important</w:t>
      </w:r>
      <w:proofErr w:type="spellEnd"/>
      <w:r>
        <w:t xml:space="preserve"> </w:t>
      </w:r>
      <w:proofErr w:type="spellStart"/>
      <w:r>
        <w:t>Critical</w:t>
      </w:r>
      <w:proofErr w:type="spellEnd"/>
      <w:r>
        <w:t xml:space="preserve"> </w:t>
      </w:r>
      <w:proofErr w:type="spellStart"/>
      <w:r>
        <w:t>Infrastructure</w:t>
      </w:r>
      <w:proofErr w:type="spellEnd"/>
      <w:r>
        <w:t xml:space="preserve"> </w:t>
      </w:r>
      <w:proofErr w:type="spellStart"/>
      <w:r>
        <w:t>Sectors</w:t>
      </w:r>
      <w:proofErr w:type="spellEnd"/>
      <w:r>
        <w:t xml:space="preserve">. In </w:t>
      </w:r>
      <w:proofErr w:type="spellStart"/>
      <w:r>
        <w:t>Tenth</w:t>
      </w:r>
      <w:proofErr w:type="spellEnd"/>
      <w:r>
        <w:t xml:space="preserve"> International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w:t>
      </w:r>
      <w:proofErr w:type="spellStart"/>
      <w:r>
        <w:t>Wilmington</w:t>
      </w:r>
      <w:proofErr w:type="spellEnd"/>
      <w:r>
        <w:t xml:space="preserve">: IARIA XPS </w:t>
      </w:r>
      <w:proofErr w:type="spellStart"/>
      <w:r>
        <w:t>Press</w:t>
      </w:r>
      <w:proofErr w:type="spellEnd"/>
      <w:r>
        <w:t>, 2016, s. 100-104. ISBN 978-1-61208-493-0.</w:t>
      </w:r>
    </w:p>
    <w:p w14:paraId="288A8786" w14:textId="77777777" w:rsidR="00FE2858" w:rsidRDefault="00FE2858" w:rsidP="00FE2858">
      <w:pPr>
        <w:spacing w:before="120" w:after="120"/>
      </w:pPr>
      <w:r w:rsidRPr="007659FA">
        <w:rPr>
          <w:b/>
          <w:caps/>
        </w:rPr>
        <w:t>Hromada, M.,</w:t>
      </w:r>
      <w:r>
        <w:t xml:space="preserve"> </w:t>
      </w:r>
      <w:proofErr w:type="spellStart"/>
      <w:r>
        <w:t>Critical</w:t>
      </w:r>
      <w:proofErr w:type="spellEnd"/>
      <w:r>
        <w:t xml:space="preserve"> </w:t>
      </w:r>
      <w:proofErr w:type="spellStart"/>
      <w:r>
        <w:t>Infrastructure</w:t>
      </w:r>
      <w:proofErr w:type="spellEnd"/>
      <w:r>
        <w:t xml:space="preserve"> </w:t>
      </w:r>
      <w:proofErr w:type="spellStart"/>
      <w:r>
        <w:t>Protection</w:t>
      </w:r>
      <w:proofErr w:type="spellEnd"/>
      <w:r>
        <w:t xml:space="preserve"> – Modeling </w:t>
      </w:r>
      <w:proofErr w:type="spellStart"/>
      <w:r>
        <w:t>of</w:t>
      </w:r>
      <w:proofErr w:type="spellEnd"/>
      <w:r>
        <w:t xml:space="preserve"> Domino and </w:t>
      </w:r>
      <w:proofErr w:type="spellStart"/>
      <w:r>
        <w:t>Synergy</w:t>
      </w:r>
      <w:proofErr w:type="spellEnd"/>
      <w:r>
        <w:t xml:space="preserve"> </w:t>
      </w:r>
      <w:proofErr w:type="spellStart"/>
      <w:r>
        <w:t>Effects</w:t>
      </w:r>
      <w:proofErr w:type="spellEnd"/>
      <w:r>
        <w:t xml:space="preserve">. In </w:t>
      </w:r>
      <w:proofErr w:type="spellStart"/>
      <w:r>
        <w:t>Tenth</w:t>
      </w:r>
      <w:proofErr w:type="spellEnd"/>
      <w:r>
        <w:t xml:space="preserve"> International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w:t>
      </w:r>
      <w:proofErr w:type="spellStart"/>
      <w:r>
        <w:t>Wilmington</w:t>
      </w:r>
      <w:proofErr w:type="spellEnd"/>
      <w:r>
        <w:t xml:space="preserve">: IARIA XPS </w:t>
      </w:r>
      <w:proofErr w:type="spellStart"/>
      <w:r>
        <w:t>Press</w:t>
      </w:r>
      <w:proofErr w:type="spellEnd"/>
      <w:r>
        <w:t>, 2016, s. 162-166. ISBN 978-1-61208-493-0.</w:t>
      </w:r>
    </w:p>
    <w:p w14:paraId="657DD5ED" w14:textId="77777777" w:rsidR="00FE2858" w:rsidRDefault="00FE2858" w:rsidP="00FE2858">
      <w:pPr>
        <w:spacing w:before="120" w:after="120"/>
      </w:pPr>
      <w:r w:rsidRPr="007659FA">
        <w:rPr>
          <w:b/>
          <w:caps/>
        </w:rPr>
        <w:t>Hromada, M.</w:t>
      </w:r>
      <w:r>
        <w:t xml:space="preserve"> </w:t>
      </w:r>
      <w:proofErr w:type="spellStart"/>
      <w:r>
        <w:t>Information</w:t>
      </w:r>
      <w:proofErr w:type="spellEnd"/>
      <w:r>
        <w:t xml:space="preserve"> Support </w:t>
      </w:r>
      <w:proofErr w:type="spellStart"/>
      <w:r>
        <w:t>System</w:t>
      </w:r>
      <w:proofErr w:type="spellEnd"/>
      <w:r>
        <w:t xml:space="preserve"> </w:t>
      </w:r>
      <w:proofErr w:type="spellStart"/>
      <w:r>
        <w:t>Development</w:t>
      </w:r>
      <w:proofErr w:type="spellEnd"/>
      <w:r>
        <w:t xml:space="preserve"> in </w:t>
      </w:r>
      <w:proofErr w:type="spellStart"/>
      <w:r>
        <w:t>Relation</w:t>
      </w:r>
      <w:proofErr w:type="spellEnd"/>
      <w:r>
        <w:t xml:space="preserve"> to </w:t>
      </w:r>
      <w:proofErr w:type="spellStart"/>
      <w:r>
        <w:t>Critical</w:t>
      </w:r>
      <w:proofErr w:type="spellEnd"/>
      <w:r>
        <w:t xml:space="preserve"> </w:t>
      </w:r>
      <w:proofErr w:type="spellStart"/>
      <w:r>
        <w:t>Infrastructure</w:t>
      </w:r>
      <w:proofErr w:type="spellEnd"/>
      <w:r>
        <w:t xml:space="preserve"> Element </w:t>
      </w:r>
      <w:proofErr w:type="spellStart"/>
      <w:r>
        <w:t>Resilience</w:t>
      </w:r>
      <w:proofErr w:type="spellEnd"/>
      <w:r>
        <w:t xml:space="preserve"> </w:t>
      </w:r>
      <w:proofErr w:type="spellStart"/>
      <w:r>
        <w:t>Evaluation</w:t>
      </w:r>
      <w:proofErr w:type="spellEnd"/>
      <w:r>
        <w:t xml:space="preserve">. In </w:t>
      </w:r>
      <w:proofErr w:type="spellStart"/>
      <w:r>
        <w:t>Tenth</w:t>
      </w:r>
      <w:proofErr w:type="spellEnd"/>
      <w:r>
        <w:t xml:space="preserve"> International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w:t>
      </w:r>
      <w:proofErr w:type="spellStart"/>
      <w:r>
        <w:t>Wilmington</w:t>
      </w:r>
      <w:proofErr w:type="spellEnd"/>
      <w:r>
        <w:t xml:space="preserve">: IARIA XPS </w:t>
      </w:r>
      <w:proofErr w:type="spellStart"/>
      <w:r>
        <w:t>Press</w:t>
      </w:r>
      <w:proofErr w:type="spellEnd"/>
      <w:r>
        <w:t>, 2016, s. 174-184. ISBN 978-1-61208-493-0.</w:t>
      </w:r>
    </w:p>
    <w:p w14:paraId="2784D26B" w14:textId="77777777" w:rsidR="00FE2858" w:rsidRDefault="00FE2858" w:rsidP="00FE2858">
      <w:pPr>
        <w:spacing w:before="120" w:after="120"/>
      </w:pPr>
      <w:r w:rsidRPr="007659FA">
        <w:rPr>
          <w:b/>
          <w:caps/>
        </w:rPr>
        <w:t>Hromada, M. (25%)</w:t>
      </w:r>
      <w:r w:rsidRPr="007659FA">
        <w:rPr>
          <w:caps/>
        </w:rPr>
        <w:t>; Loveček, T</w:t>
      </w:r>
      <w:r>
        <w:rPr>
          <w:caps/>
        </w:rPr>
        <w:t>.</w:t>
      </w:r>
      <w:r w:rsidRPr="007659FA">
        <w:rPr>
          <w:caps/>
        </w:rPr>
        <w:t>; Magdolen, M</w:t>
      </w:r>
      <w:r>
        <w:rPr>
          <w:caps/>
        </w:rPr>
        <w:t>.</w:t>
      </w:r>
      <w:r w:rsidRPr="007659FA">
        <w:rPr>
          <w:caps/>
        </w:rPr>
        <w:t>; Ristvej, J.</w:t>
      </w:r>
      <w:r>
        <w:t xml:space="preserve"> General Model </w:t>
      </w:r>
      <w:proofErr w:type="spellStart"/>
      <w:r>
        <w:t>for</w:t>
      </w:r>
      <w:proofErr w:type="spellEnd"/>
      <w:r>
        <w:t xml:space="preserve"> </w:t>
      </w:r>
      <w:proofErr w:type="spellStart"/>
      <w:r>
        <w:t>Personal</w:t>
      </w:r>
      <w:proofErr w:type="spellEnd"/>
      <w:r>
        <w:t xml:space="preserve"> Data Sensitivity </w:t>
      </w:r>
      <w:proofErr w:type="spellStart"/>
      <w:r>
        <w:t>Determination</w:t>
      </w:r>
      <w:proofErr w:type="spellEnd"/>
      <w:r>
        <w:t xml:space="preserve">. In </w:t>
      </w:r>
      <w:proofErr w:type="spellStart"/>
      <w:r>
        <w:t>Tenth</w:t>
      </w:r>
      <w:proofErr w:type="spellEnd"/>
      <w:r>
        <w:t xml:space="preserve"> International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w:t>
      </w:r>
      <w:proofErr w:type="spellStart"/>
      <w:r>
        <w:t>Wilmington</w:t>
      </w:r>
      <w:proofErr w:type="spellEnd"/>
      <w:r>
        <w:t xml:space="preserve">: IARIA XPS </w:t>
      </w:r>
      <w:proofErr w:type="spellStart"/>
      <w:r>
        <w:t>Press</w:t>
      </w:r>
      <w:proofErr w:type="spellEnd"/>
      <w:r>
        <w:t>, 2016, s. 276-280. ISBN 978-1-61208-493-0.</w:t>
      </w:r>
    </w:p>
    <w:p w14:paraId="2D892D3C" w14:textId="77777777" w:rsidR="00FE2858" w:rsidRDefault="00FE2858" w:rsidP="00FE2858">
      <w:pPr>
        <w:spacing w:before="120" w:after="120"/>
      </w:pPr>
      <w:r w:rsidRPr="007659FA">
        <w:rPr>
          <w:b/>
          <w:caps/>
        </w:rPr>
        <w:t>Hromada, M. (25%)</w:t>
      </w:r>
      <w:r w:rsidRPr="007659FA">
        <w:rPr>
          <w:caps/>
        </w:rPr>
        <w:t>; Loveček, T</w:t>
      </w:r>
      <w:r>
        <w:rPr>
          <w:caps/>
        </w:rPr>
        <w:t>.</w:t>
      </w:r>
      <w:r w:rsidRPr="007659FA">
        <w:rPr>
          <w:caps/>
        </w:rPr>
        <w:t>; Šiser, A</w:t>
      </w:r>
      <w:r>
        <w:rPr>
          <w:caps/>
        </w:rPr>
        <w:t>.</w:t>
      </w:r>
      <w:r w:rsidRPr="007659FA">
        <w:rPr>
          <w:caps/>
        </w:rPr>
        <w:t>; Řehák, D.</w:t>
      </w:r>
      <w:r>
        <w:t xml:space="preserve"> </w:t>
      </w:r>
      <w:proofErr w:type="spellStart"/>
      <w:r>
        <w:t>Resistance</w:t>
      </w:r>
      <w:proofErr w:type="spellEnd"/>
      <w:r>
        <w:t xml:space="preserve"> </w:t>
      </w:r>
      <w:proofErr w:type="spellStart"/>
      <w:r>
        <w:t>of</w:t>
      </w:r>
      <w:proofErr w:type="spellEnd"/>
      <w:r>
        <w:t xml:space="preserve"> </w:t>
      </w:r>
      <w:proofErr w:type="spellStart"/>
      <w:r>
        <w:t>Passive</w:t>
      </w:r>
      <w:proofErr w:type="spellEnd"/>
      <w:r>
        <w:t xml:space="preserve"> </w:t>
      </w:r>
      <w:proofErr w:type="spellStart"/>
      <w:r>
        <w:t>Security</w:t>
      </w:r>
      <w:proofErr w:type="spellEnd"/>
      <w:r>
        <w:t xml:space="preserve"> </w:t>
      </w:r>
      <w:proofErr w:type="spellStart"/>
      <w:r>
        <w:t>Elements</w:t>
      </w:r>
      <w:proofErr w:type="spellEnd"/>
      <w:r>
        <w:t xml:space="preserve"> as A </w:t>
      </w:r>
      <w:proofErr w:type="spellStart"/>
      <w:r>
        <w:t>Quantitative</w:t>
      </w:r>
      <w:proofErr w:type="spellEnd"/>
      <w:r>
        <w:t xml:space="preserve"> </w:t>
      </w:r>
      <w:proofErr w:type="spellStart"/>
      <w:r>
        <w:t>Parameter</w:t>
      </w:r>
      <w:proofErr w:type="spellEnd"/>
      <w:r>
        <w:t xml:space="preserve"> </w:t>
      </w:r>
      <w:proofErr w:type="spellStart"/>
      <w:r>
        <w:t>Influencing</w:t>
      </w:r>
      <w:proofErr w:type="spellEnd"/>
      <w:r>
        <w:t xml:space="preserve"> </w:t>
      </w:r>
      <w:proofErr w:type="spellStart"/>
      <w:r>
        <w:t>The</w:t>
      </w:r>
      <w:proofErr w:type="spellEnd"/>
      <w:r>
        <w:t xml:space="preserve"> </w:t>
      </w:r>
      <w:proofErr w:type="spellStart"/>
      <w:r>
        <w:t>Overall</w:t>
      </w:r>
      <w:proofErr w:type="spellEnd"/>
      <w:r>
        <w:t xml:space="preserve"> </w:t>
      </w:r>
      <w:proofErr w:type="spellStart"/>
      <w:r>
        <w:t>Resistance</w:t>
      </w:r>
      <w:proofErr w:type="spellEnd"/>
      <w:r>
        <w:t xml:space="preserve"> and </w:t>
      </w:r>
      <w:proofErr w:type="spellStart"/>
      <w:r>
        <w:t>Resilience</w:t>
      </w:r>
      <w:proofErr w:type="spellEnd"/>
      <w:r>
        <w:t xml:space="preserve"> </w:t>
      </w:r>
      <w:proofErr w:type="spellStart"/>
      <w:r>
        <w:t>of</w:t>
      </w:r>
      <w:proofErr w:type="spellEnd"/>
      <w:r>
        <w:t xml:space="preserve"> A </w:t>
      </w:r>
      <w:proofErr w:type="spellStart"/>
      <w:r>
        <w:t>Critical</w:t>
      </w:r>
      <w:proofErr w:type="spellEnd"/>
      <w:r>
        <w:t xml:space="preserve"> </w:t>
      </w:r>
      <w:proofErr w:type="spellStart"/>
      <w:r>
        <w:t>Infrastructure</w:t>
      </w:r>
      <w:proofErr w:type="spellEnd"/>
      <w:r>
        <w:t xml:space="preserve"> Element. In </w:t>
      </w:r>
      <w:proofErr w:type="spellStart"/>
      <w:r>
        <w:t>Tenth</w:t>
      </w:r>
      <w:proofErr w:type="spellEnd"/>
      <w:r>
        <w:t xml:space="preserve"> International </w:t>
      </w:r>
      <w:proofErr w:type="spellStart"/>
      <w:r>
        <w:t>Conference</w:t>
      </w:r>
      <w:proofErr w:type="spellEnd"/>
      <w:r>
        <w:t xml:space="preserve"> on </w:t>
      </w:r>
      <w:proofErr w:type="spellStart"/>
      <w:r>
        <w:t>Emerging</w:t>
      </w:r>
      <w:proofErr w:type="spellEnd"/>
      <w:r>
        <w:t xml:space="preserve"> </w:t>
      </w:r>
      <w:proofErr w:type="spellStart"/>
      <w:r>
        <w:t>Security</w:t>
      </w:r>
      <w:proofErr w:type="spellEnd"/>
      <w:r>
        <w:t xml:space="preserve"> </w:t>
      </w:r>
      <w:proofErr w:type="spellStart"/>
      <w:r>
        <w:t>Information</w:t>
      </w:r>
      <w:proofErr w:type="spellEnd"/>
      <w:r>
        <w:t xml:space="preserve">, Systems and Technologies. </w:t>
      </w:r>
      <w:proofErr w:type="spellStart"/>
      <w:r>
        <w:t>Wilmington</w:t>
      </w:r>
      <w:proofErr w:type="spellEnd"/>
      <w:r>
        <w:t xml:space="preserve">: IARIA XPS </w:t>
      </w:r>
      <w:proofErr w:type="spellStart"/>
      <w:r>
        <w:t>Press</w:t>
      </w:r>
      <w:proofErr w:type="spellEnd"/>
      <w:r>
        <w:t>, 2016, s. 200-205. ISBN 978-1-61208-493-0.</w:t>
      </w:r>
    </w:p>
    <w:p w14:paraId="029932E3" w14:textId="77777777" w:rsidR="00FE2858" w:rsidRDefault="00FE2858" w:rsidP="00FE2858">
      <w:pPr>
        <w:spacing w:before="120" w:after="120"/>
      </w:pPr>
    </w:p>
    <w:p w14:paraId="4A41EB02" w14:textId="77777777" w:rsidR="00FE2858" w:rsidRDefault="00FE2858" w:rsidP="00FE2858">
      <w:pPr>
        <w:spacing w:before="120" w:after="120"/>
      </w:pPr>
      <w:r>
        <w:t>Vzhledem ke své odbornosti je členem řady odborných a expertních komisí a výborů majících přímou a relevantní vazbu na studijní program Bezpečnostní technologie, systémy a management. Z celého výčtu lze uvést:</w:t>
      </w:r>
    </w:p>
    <w:p w14:paraId="5DE17C93" w14:textId="77777777" w:rsidR="00FE2858" w:rsidRDefault="00FE2858" w:rsidP="00FE2858">
      <w:pPr>
        <w:pStyle w:val="Odstavecseseznamem"/>
        <w:numPr>
          <w:ilvl w:val="0"/>
          <w:numId w:val="11"/>
        </w:numPr>
        <w:spacing w:before="120" w:after="120"/>
      </w:pPr>
      <w:r w:rsidRPr="007656EC">
        <w:t xml:space="preserve">člen odborové komise 3. stupně  vysokoškolského studia v studijním odboru 8.3.7 </w:t>
      </w:r>
      <w:proofErr w:type="spellStart"/>
      <w:r w:rsidRPr="007656EC">
        <w:t>občianska</w:t>
      </w:r>
      <w:proofErr w:type="spellEnd"/>
      <w:r w:rsidRPr="007656EC">
        <w:t xml:space="preserve"> </w:t>
      </w:r>
      <w:proofErr w:type="spellStart"/>
      <w:r w:rsidRPr="007656EC">
        <w:t>bezpečnosť</w:t>
      </w:r>
      <w:proofErr w:type="spellEnd"/>
      <w:r w:rsidRPr="007656EC">
        <w:t xml:space="preserve"> v </w:t>
      </w:r>
      <w:proofErr w:type="spellStart"/>
      <w:r w:rsidRPr="007656EC">
        <w:t>študijnom</w:t>
      </w:r>
      <w:proofErr w:type="spellEnd"/>
      <w:r w:rsidRPr="007656EC">
        <w:t xml:space="preserve"> programe </w:t>
      </w:r>
      <w:proofErr w:type="spellStart"/>
      <w:r w:rsidRPr="007656EC">
        <w:t>krízový</w:t>
      </w:r>
      <w:proofErr w:type="spellEnd"/>
      <w:r w:rsidRPr="007656EC">
        <w:t xml:space="preserve"> </w:t>
      </w:r>
      <w:proofErr w:type="spellStart"/>
      <w:r w:rsidRPr="007656EC">
        <w:t>manažment</w:t>
      </w:r>
      <w:proofErr w:type="spellEnd"/>
      <w:r w:rsidRPr="007656EC">
        <w:t xml:space="preserve"> na </w:t>
      </w:r>
      <w:proofErr w:type="spellStart"/>
      <w:r w:rsidRPr="007656EC">
        <w:t>Fakulte</w:t>
      </w:r>
      <w:proofErr w:type="spellEnd"/>
      <w:r w:rsidRPr="007656EC">
        <w:t xml:space="preserve"> </w:t>
      </w:r>
      <w:proofErr w:type="spellStart"/>
      <w:r w:rsidRPr="007656EC">
        <w:t>bezpečnostného</w:t>
      </w:r>
      <w:proofErr w:type="spellEnd"/>
      <w:r w:rsidRPr="007656EC">
        <w:t xml:space="preserve"> </w:t>
      </w:r>
      <w:proofErr w:type="spellStart"/>
      <w:r w:rsidRPr="007656EC">
        <w:t>inžinierstva</w:t>
      </w:r>
      <w:proofErr w:type="spellEnd"/>
      <w:r w:rsidRPr="007656EC">
        <w:t xml:space="preserve"> ŽU v Žiline.</w:t>
      </w:r>
    </w:p>
    <w:p w14:paraId="2E7503DF" w14:textId="77777777" w:rsidR="00FE2858" w:rsidRDefault="00FE2858" w:rsidP="00FE2858">
      <w:pPr>
        <w:pStyle w:val="Odstavecseseznamem"/>
        <w:numPr>
          <w:ilvl w:val="0"/>
          <w:numId w:val="11"/>
        </w:numPr>
        <w:spacing w:before="120" w:after="120"/>
      </w:pPr>
      <w:r w:rsidRPr="007656EC">
        <w:t xml:space="preserve">člen </w:t>
      </w:r>
      <w:proofErr w:type="spellStart"/>
      <w:r w:rsidRPr="007656EC">
        <w:t>European</w:t>
      </w:r>
      <w:proofErr w:type="spellEnd"/>
      <w:r w:rsidRPr="007656EC">
        <w:t xml:space="preserve"> </w:t>
      </w:r>
      <w:proofErr w:type="spellStart"/>
      <w:r w:rsidRPr="007656EC">
        <w:t>Association</w:t>
      </w:r>
      <w:proofErr w:type="spellEnd"/>
      <w:r w:rsidRPr="007656EC">
        <w:t xml:space="preserve"> </w:t>
      </w:r>
      <w:proofErr w:type="spellStart"/>
      <w:r w:rsidRPr="007656EC">
        <w:t>for</w:t>
      </w:r>
      <w:proofErr w:type="spellEnd"/>
      <w:r w:rsidRPr="007656EC">
        <w:t xml:space="preserve"> </w:t>
      </w:r>
      <w:proofErr w:type="spellStart"/>
      <w:r w:rsidRPr="007656EC">
        <w:t>Security</w:t>
      </w:r>
      <w:proofErr w:type="spellEnd"/>
      <w:r w:rsidRPr="007656EC">
        <w:t>.</w:t>
      </w:r>
    </w:p>
    <w:p w14:paraId="5A224E23" w14:textId="77777777" w:rsidR="00FE2858" w:rsidRDefault="00FE2858" w:rsidP="00FE2858">
      <w:pPr>
        <w:pStyle w:val="Odstavecseseznamem"/>
        <w:numPr>
          <w:ilvl w:val="0"/>
          <w:numId w:val="11"/>
        </w:numPr>
        <w:spacing w:before="120" w:after="120"/>
      </w:pPr>
      <w:r>
        <w:t>člen správní rady Technologické platformy „Energetická bezpečnost ČR“</w:t>
      </w:r>
    </w:p>
    <w:p w14:paraId="711C8388" w14:textId="77777777" w:rsidR="00FE2858" w:rsidRDefault="00FE2858" w:rsidP="00FE2858">
      <w:pPr>
        <w:pStyle w:val="Odstavecseseznamem"/>
        <w:numPr>
          <w:ilvl w:val="0"/>
          <w:numId w:val="11"/>
        </w:numPr>
        <w:spacing w:before="120" w:after="120"/>
      </w:pPr>
      <w:r w:rsidRPr="007656EC">
        <w:t xml:space="preserve">univerzitu zastupující člen v </w:t>
      </w:r>
      <w:proofErr w:type="spellStart"/>
      <w:r w:rsidRPr="007656EC">
        <w:t>European</w:t>
      </w:r>
      <w:proofErr w:type="spellEnd"/>
      <w:r w:rsidRPr="007656EC">
        <w:t xml:space="preserve"> Reference Network </w:t>
      </w:r>
      <w:proofErr w:type="spellStart"/>
      <w:r w:rsidRPr="007656EC">
        <w:t>for</w:t>
      </w:r>
      <w:proofErr w:type="spellEnd"/>
      <w:r w:rsidRPr="007656EC">
        <w:t xml:space="preserve"> </w:t>
      </w:r>
      <w:proofErr w:type="spellStart"/>
      <w:r w:rsidRPr="007656EC">
        <w:t>Critical</w:t>
      </w:r>
      <w:proofErr w:type="spellEnd"/>
      <w:r w:rsidRPr="007656EC">
        <w:t xml:space="preserve"> </w:t>
      </w:r>
      <w:proofErr w:type="spellStart"/>
      <w:r w:rsidRPr="007656EC">
        <w:t>Iinfrastructure</w:t>
      </w:r>
      <w:proofErr w:type="spellEnd"/>
      <w:r w:rsidRPr="007656EC">
        <w:t xml:space="preserve"> </w:t>
      </w:r>
      <w:proofErr w:type="spellStart"/>
      <w:r w:rsidRPr="007656EC">
        <w:t>Protection</w:t>
      </w:r>
      <w:proofErr w:type="spellEnd"/>
      <w:r w:rsidRPr="007656EC">
        <w:t>, EU ERNCIP.</w:t>
      </w:r>
    </w:p>
    <w:p w14:paraId="6DEEEB0B" w14:textId="77777777" w:rsidR="00FE2858" w:rsidRDefault="00FE2858" w:rsidP="00FE2858">
      <w:pPr>
        <w:pStyle w:val="Odstavecseseznamem"/>
        <w:numPr>
          <w:ilvl w:val="0"/>
          <w:numId w:val="11"/>
        </w:numPr>
        <w:spacing w:before="120" w:after="120"/>
      </w:pPr>
      <w:r w:rsidRPr="007656EC">
        <w:t xml:space="preserve">univerzitu zastupující člen v </w:t>
      </w:r>
      <w:proofErr w:type="spellStart"/>
      <w:r w:rsidRPr="007656EC">
        <w:t>Critical</w:t>
      </w:r>
      <w:proofErr w:type="spellEnd"/>
      <w:r w:rsidRPr="007656EC">
        <w:t xml:space="preserve"> </w:t>
      </w:r>
      <w:proofErr w:type="spellStart"/>
      <w:r w:rsidRPr="007656EC">
        <w:t>Infrastructure</w:t>
      </w:r>
      <w:proofErr w:type="spellEnd"/>
      <w:r w:rsidRPr="007656EC">
        <w:t xml:space="preserve"> </w:t>
      </w:r>
      <w:proofErr w:type="spellStart"/>
      <w:r w:rsidRPr="007656EC">
        <w:t>Warning</w:t>
      </w:r>
      <w:proofErr w:type="spellEnd"/>
      <w:r w:rsidRPr="007656EC">
        <w:t xml:space="preserve"> </w:t>
      </w:r>
      <w:proofErr w:type="spellStart"/>
      <w:r w:rsidRPr="007656EC">
        <w:t>Information</w:t>
      </w:r>
      <w:proofErr w:type="spellEnd"/>
      <w:r w:rsidRPr="007656EC">
        <w:t xml:space="preserve"> Network, EU CIWIN.</w:t>
      </w:r>
    </w:p>
    <w:p w14:paraId="01BC01E8" w14:textId="77777777" w:rsidR="00FE2858" w:rsidRDefault="00FE2858" w:rsidP="00FE2858">
      <w:pPr>
        <w:pStyle w:val="Odstavecseseznamem"/>
        <w:numPr>
          <w:ilvl w:val="0"/>
          <w:numId w:val="11"/>
        </w:numPr>
        <w:spacing w:before="120" w:after="120"/>
      </w:pPr>
      <w:r w:rsidRPr="007656EC">
        <w:t>člen odborné platformy ochrany obyvatelstva Geniálního ředitelství Hasičského Záchranného Sboru ČR, OPOB.</w:t>
      </w:r>
    </w:p>
    <w:p w14:paraId="24A1CCF7" w14:textId="77777777" w:rsidR="00FE2858" w:rsidRDefault="00FE2858" w:rsidP="00FE2858">
      <w:pPr>
        <w:pStyle w:val="Odstavecseseznamem"/>
        <w:numPr>
          <w:ilvl w:val="0"/>
          <w:numId w:val="11"/>
        </w:numPr>
        <w:spacing w:before="120" w:after="120"/>
      </w:pPr>
      <w:r w:rsidRPr="007656EC">
        <w:t>člen expertní skupiny pro posuzování a oponování návrhů projektů bezpečnostního výzkumu, MVČR.</w:t>
      </w:r>
    </w:p>
    <w:p w14:paraId="6E40F599" w14:textId="77777777" w:rsidR="00FE2858" w:rsidRDefault="00FE2858" w:rsidP="00FE2858">
      <w:pPr>
        <w:pStyle w:val="Odstavecseseznamem"/>
        <w:numPr>
          <w:ilvl w:val="0"/>
          <w:numId w:val="11"/>
        </w:numPr>
        <w:spacing w:before="120" w:after="120"/>
      </w:pPr>
      <w:r w:rsidRPr="007656EC">
        <w:t xml:space="preserve">člen mezirezortní skupiny pro přípravu zákona o ochraně KI, MV </w:t>
      </w:r>
      <w:r>
        <w:t>SR.</w:t>
      </w:r>
    </w:p>
    <w:p w14:paraId="4D1AE591" w14:textId="77777777" w:rsidR="00FE2858" w:rsidRDefault="00FE2858" w:rsidP="00FE2858">
      <w:pPr>
        <w:spacing w:before="120" w:after="120"/>
      </w:pPr>
      <w:r>
        <w:t>V rámci své výzkumné a pedagogické činnosti se garant prezentoval prostřednictvím odborných přednášek:</w:t>
      </w:r>
    </w:p>
    <w:p w14:paraId="1BE5D69A" w14:textId="77777777" w:rsidR="00FE2858" w:rsidRDefault="00FE2858" w:rsidP="00FE2858">
      <w:pPr>
        <w:pStyle w:val="Odstavecseseznamem"/>
        <w:numPr>
          <w:ilvl w:val="0"/>
          <w:numId w:val="12"/>
        </w:numPr>
        <w:spacing w:before="120" w:after="120"/>
      </w:pPr>
      <w:r>
        <w:t xml:space="preserve">Workshop ERN CIP, </w:t>
      </w:r>
      <w:proofErr w:type="spellStart"/>
      <w:r>
        <w:t>Possibilities</w:t>
      </w:r>
      <w:proofErr w:type="spellEnd"/>
      <w:r>
        <w:t xml:space="preserve">, </w:t>
      </w:r>
      <w:proofErr w:type="spellStart"/>
      <w:r>
        <w:t>capabilities</w:t>
      </w:r>
      <w:proofErr w:type="spellEnd"/>
      <w:r>
        <w:t xml:space="preserve"> and </w:t>
      </w:r>
      <w:proofErr w:type="spellStart"/>
      <w:r>
        <w:t>potential</w:t>
      </w:r>
      <w:proofErr w:type="spellEnd"/>
      <w:r>
        <w:t xml:space="preserve"> </w:t>
      </w:r>
      <w:proofErr w:type="spellStart"/>
      <w:r>
        <w:t>contribution</w:t>
      </w:r>
      <w:proofErr w:type="spellEnd"/>
      <w:r>
        <w:t xml:space="preserve"> </w:t>
      </w:r>
      <w:proofErr w:type="spellStart"/>
      <w:r>
        <w:t>of</w:t>
      </w:r>
      <w:proofErr w:type="spellEnd"/>
      <w:r>
        <w:t xml:space="preserve"> Tomas </w:t>
      </w:r>
      <w:proofErr w:type="spellStart"/>
      <w:r>
        <w:t>Bata</w:t>
      </w:r>
      <w:proofErr w:type="spellEnd"/>
      <w:r>
        <w:t xml:space="preserve"> University in </w:t>
      </w:r>
      <w:proofErr w:type="spellStart"/>
      <w:r>
        <w:t>Zlin</w:t>
      </w:r>
      <w:proofErr w:type="spellEnd"/>
      <w:r>
        <w:t xml:space="preserve"> in </w:t>
      </w:r>
      <w:proofErr w:type="spellStart"/>
      <w:r>
        <w:t>relation</w:t>
      </w:r>
      <w:proofErr w:type="spellEnd"/>
      <w:r>
        <w:t xml:space="preserve"> to </w:t>
      </w:r>
      <w:proofErr w:type="spellStart"/>
      <w:r>
        <w:t>Critical</w:t>
      </w:r>
      <w:proofErr w:type="spellEnd"/>
      <w:r>
        <w:t xml:space="preserve"> </w:t>
      </w:r>
      <w:proofErr w:type="spellStart"/>
      <w:r>
        <w:t>Infrastructure</w:t>
      </w:r>
      <w:proofErr w:type="spellEnd"/>
      <w:r>
        <w:t xml:space="preserve"> </w:t>
      </w:r>
      <w:proofErr w:type="spellStart"/>
      <w:r>
        <w:t>Protection</w:t>
      </w:r>
      <w:proofErr w:type="spellEnd"/>
      <w:r>
        <w:t xml:space="preserve"> </w:t>
      </w:r>
      <w:proofErr w:type="spellStart"/>
      <w:r>
        <w:t>research</w:t>
      </w:r>
      <w:proofErr w:type="spellEnd"/>
      <w:r>
        <w:t xml:space="preserve"> </w:t>
      </w:r>
      <w:proofErr w:type="spellStart"/>
      <w:r>
        <w:t>activities</w:t>
      </w:r>
      <w:proofErr w:type="spellEnd"/>
      <w:r>
        <w:t xml:space="preserve">, 3.2.2010, Ministerstvo </w:t>
      </w:r>
      <w:proofErr w:type="spellStart"/>
      <w:r>
        <w:t>vnútra</w:t>
      </w:r>
      <w:proofErr w:type="spellEnd"/>
      <w:r>
        <w:t xml:space="preserve"> SR,</w:t>
      </w:r>
    </w:p>
    <w:p w14:paraId="5B668D23" w14:textId="77777777" w:rsidR="00FE2858" w:rsidRDefault="00FE2858" w:rsidP="00FE2858">
      <w:pPr>
        <w:pStyle w:val="Odstavecseseznamem"/>
        <w:numPr>
          <w:ilvl w:val="0"/>
          <w:numId w:val="12"/>
        </w:numPr>
        <w:spacing w:before="120" w:after="120"/>
      </w:pPr>
      <w:r>
        <w:lastRenderedPageBreak/>
        <w:t xml:space="preserve">APENCOT, Konference k fyzické </w:t>
      </w:r>
      <w:proofErr w:type="spellStart"/>
      <w:r>
        <w:t>ochrane</w:t>
      </w:r>
      <w:proofErr w:type="spellEnd"/>
      <w:r>
        <w:t xml:space="preserve"> vybraných objektů </w:t>
      </w:r>
      <w:proofErr w:type="spellStart"/>
      <w:r>
        <w:t>elektrizačnej</w:t>
      </w:r>
      <w:proofErr w:type="spellEnd"/>
      <w:r>
        <w:t xml:space="preserve"> soustavy, 21 - 22.10.2010 </w:t>
      </w:r>
      <w:proofErr w:type="spellStart"/>
      <w:r>
        <w:t>Dorint</w:t>
      </w:r>
      <w:proofErr w:type="spellEnd"/>
      <w:r>
        <w:t xml:space="preserve"> Hotel Don Giovanni, Praha, Technologické aspekty ochrany </w:t>
      </w:r>
      <w:proofErr w:type="spellStart"/>
      <w:r>
        <w:t>kritickej</w:t>
      </w:r>
      <w:proofErr w:type="spellEnd"/>
      <w:r>
        <w:t xml:space="preserve"> </w:t>
      </w:r>
      <w:proofErr w:type="spellStart"/>
      <w:r>
        <w:t>infraštruktúry</w:t>
      </w:r>
      <w:proofErr w:type="spellEnd"/>
      <w:r>
        <w:t xml:space="preserve"> – </w:t>
      </w:r>
      <w:proofErr w:type="spellStart"/>
      <w:r>
        <w:t>posudzovanie</w:t>
      </w:r>
      <w:proofErr w:type="spellEnd"/>
      <w:r>
        <w:t xml:space="preserve"> funkčnosti systému </w:t>
      </w:r>
      <w:proofErr w:type="spellStart"/>
      <w:r>
        <w:t>fyzickej</w:t>
      </w:r>
      <w:proofErr w:type="spellEnd"/>
      <w:r>
        <w:t xml:space="preserve"> ochrany </w:t>
      </w:r>
      <w:proofErr w:type="spellStart"/>
      <w:r>
        <w:t>prvkov</w:t>
      </w:r>
      <w:proofErr w:type="spellEnd"/>
      <w:r>
        <w:t xml:space="preserve"> </w:t>
      </w:r>
      <w:proofErr w:type="spellStart"/>
      <w:r>
        <w:t>kritickej</w:t>
      </w:r>
      <w:proofErr w:type="spellEnd"/>
      <w:r>
        <w:t xml:space="preserve"> </w:t>
      </w:r>
      <w:proofErr w:type="spellStart"/>
      <w:r>
        <w:t>infraštruktúry</w:t>
      </w:r>
      <w:proofErr w:type="spellEnd"/>
      <w:r>
        <w:t>,</w:t>
      </w:r>
    </w:p>
    <w:p w14:paraId="08416497" w14:textId="77777777" w:rsidR="00FE2858" w:rsidRDefault="00FE2858" w:rsidP="00FE2858">
      <w:pPr>
        <w:pStyle w:val="Odstavecseseznamem"/>
        <w:numPr>
          <w:ilvl w:val="0"/>
          <w:numId w:val="12"/>
        </w:numPr>
        <w:spacing w:before="120" w:after="120"/>
      </w:pPr>
      <w:r>
        <w:t xml:space="preserve">RESPO, </w:t>
      </w:r>
      <w:proofErr w:type="spellStart"/>
      <w:r>
        <w:t>Zvýšenie</w:t>
      </w:r>
      <w:proofErr w:type="spellEnd"/>
      <w:r>
        <w:t xml:space="preserve"> odolnosti distribuční soustavy proti důsledkům dlouhodobého výpadku přenosové soustavy ČR s cílem zvýšení bezpečnosti obyvatel, 8. 11. 2010, České Budějovice, </w:t>
      </w:r>
      <w:proofErr w:type="spellStart"/>
      <w:r>
        <w:t>Stanovenie</w:t>
      </w:r>
      <w:proofErr w:type="spellEnd"/>
      <w:r>
        <w:t xml:space="preserve"> odolnosti sektoru </w:t>
      </w:r>
      <w:proofErr w:type="spellStart"/>
      <w:r>
        <w:t>kritickej</w:t>
      </w:r>
      <w:proofErr w:type="spellEnd"/>
      <w:r>
        <w:t xml:space="preserve"> </w:t>
      </w:r>
      <w:proofErr w:type="spellStart"/>
      <w:r>
        <w:t>infrtaštruktúry</w:t>
      </w:r>
      <w:proofErr w:type="spellEnd"/>
      <w:r>
        <w:t xml:space="preserve"> - </w:t>
      </w:r>
      <w:proofErr w:type="spellStart"/>
      <w:r>
        <w:t>vzájomné</w:t>
      </w:r>
      <w:proofErr w:type="spellEnd"/>
      <w:r>
        <w:t xml:space="preserve"> závislosti,</w:t>
      </w:r>
    </w:p>
    <w:p w14:paraId="4FBCA569" w14:textId="77777777" w:rsidR="00FE2858" w:rsidRDefault="00FE2858" w:rsidP="00FE2858">
      <w:pPr>
        <w:pStyle w:val="Odstavecseseznamem"/>
        <w:numPr>
          <w:ilvl w:val="0"/>
          <w:numId w:val="12"/>
        </w:numPr>
        <w:spacing w:before="120" w:after="120"/>
      </w:pPr>
      <w:r>
        <w:t>3rd EU-US-</w:t>
      </w:r>
      <w:proofErr w:type="spellStart"/>
      <w:r>
        <w:t>Canada</w:t>
      </w:r>
      <w:proofErr w:type="spellEnd"/>
      <w:r>
        <w:t xml:space="preserve"> Expert Meeting on </w:t>
      </w:r>
      <w:proofErr w:type="spellStart"/>
      <w:r>
        <w:t>Critical</w:t>
      </w:r>
      <w:proofErr w:type="spellEnd"/>
      <w:r>
        <w:t xml:space="preserve"> </w:t>
      </w:r>
      <w:proofErr w:type="spellStart"/>
      <w:r>
        <w:t>Infrastructure</w:t>
      </w:r>
      <w:proofErr w:type="spellEnd"/>
      <w:r>
        <w:t xml:space="preserve"> </w:t>
      </w:r>
      <w:proofErr w:type="spellStart"/>
      <w:r>
        <w:t>Protection</w:t>
      </w:r>
      <w:proofErr w:type="spellEnd"/>
      <w:r>
        <w:t xml:space="preserve"> (CIP), May 22nd – 23rd 2012, </w:t>
      </w:r>
      <w:proofErr w:type="spellStart"/>
      <w:r>
        <w:t>Brussels</w:t>
      </w:r>
      <w:proofErr w:type="spellEnd"/>
      <w:r>
        <w:t xml:space="preserve">, </w:t>
      </w:r>
      <w:proofErr w:type="spellStart"/>
      <w:r>
        <w:t>Knowledge</w:t>
      </w:r>
      <w:proofErr w:type="spellEnd"/>
      <w:r>
        <w:t xml:space="preserve"> </w:t>
      </w:r>
      <w:proofErr w:type="spellStart"/>
      <w:r>
        <w:t>sharing</w:t>
      </w:r>
      <w:proofErr w:type="spellEnd"/>
      <w:r>
        <w:t xml:space="preserve"> in </w:t>
      </w:r>
      <w:proofErr w:type="spellStart"/>
      <w:r>
        <w:t>the</w:t>
      </w:r>
      <w:proofErr w:type="spellEnd"/>
      <w:r>
        <w:t xml:space="preserve"> risk </w:t>
      </w:r>
      <w:proofErr w:type="spellStart"/>
      <w:r>
        <w:t>analysis</w:t>
      </w:r>
      <w:proofErr w:type="spellEnd"/>
      <w:r>
        <w:t xml:space="preserve"> proces in </w:t>
      </w:r>
      <w:proofErr w:type="spellStart"/>
      <w:r>
        <w:t>energy</w:t>
      </w:r>
      <w:proofErr w:type="spellEnd"/>
      <w:r>
        <w:t xml:space="preserve"> </w:t>
      </w:r>
      <w:proofErr w:type="spellStart"/>
      <w:r>
        <w:t>sector</w:t>
      </w:r>
      <w:proofErr w:type="spellEnd"/>
    </w:p>
    <w:p w14:paraId="13227B99" w14:textId="77777777" w:rsidR="00FE2858" w:rsidRDefault="00FE2858" w:rsidP="00FE2858">
      <w:pPr>
        <w:pStyle w:val="Odstavecseseznamem"/>
        <w:numPr>
          <w:ilvl w:val="0"/>
          <w:numId w:val="12"/>
        </w:numPr>
        <w:spacing w:before="120" w:after="120"/>
      </w:pPr>
      <w:proofErr w:type="spellStart"/>
      <w:r>
        <w:t>Energy</w:t>
      </w:r>
      <w:proofErr w:type="spellEnd"/>
      <w:r>
        <w:t xml:space="preserve"> </w:t>
      </w:r>
      <w:proofErr w:type="spellStart"/>
      <w:r>
        <w:t>Infrastructure</w:t>
      </w:r>
      <w:proofErr w:type="spellEnd"/>
      <w:r>
        <w:t xml:space="preserve"> </w:t>
      </w:r>
      <w:proofErr w:type="spellStart"/>
      <w:r>
        <w:t>Security</w:t>
      </w:r>
      <w:proofErr w:type="spellEnd"/>
      <w:r>
        <w:t xml:space="preserve"> Network, 12. 10. 2012, Praha, </w:t>
      </w:r>
      <w:proofErr w:type="spellStart"/>
      <w:r>
        <w:t>Critical</w:t>
      </w:r>
      <w:proofErr w:type="spellEnd"/>
      <w:r>
        <w:t xml:space="preserve"> </w:t>
      </w:r>
      <w:proofErr w:type="spellStart"/>
      <w:r>
        <w:t>infrastructure</w:t>
      </w:r>
      <w:proofErr w:type="spellEnd"/>
      <w:r>
        <w:t xml:space="preserve"> </w:t>
      </w:r>
      <w:proofErr w:type="spellStart"/>
      <w:r>
        <w:t>resilience</w:t>
      </w:r>
      <w:proofErr w:type="spellEnd"/>
      <w:r>
        <w:t xml:space="preserve"> </w:t>
      </w:r>
      <w:proofErr w:type="spellStart"/>
      <w:r>
        <w:t>evaluation</w:t>
      </w:r>
      <w:proofErr w:type="spellEnd"/>
      <w:r>
        <w:t xml:space="preserve"> in </w:t>
      </w:r>
      <w:proofErr w:type="spellStart"/>
      <w:r>
        <w:t>energy</w:t>
      </w:r>
      <w:proofErr w:type="spellEnd"/>
      <w:r>
        <w:t xml:space="preserve"> </w:t>
      </w:r>
      <w:proofErr w:type="spellStart"/>
      <w:r>
        <w:t>sector</w:t>
      </w:r>
      <w:proofErr w:type="spellEnd"/>
    </w:p>
    <w:p w14:paraId="2CEC56E1" w14:textId="77777777" w:rsidR="00FE2858" w:rsidRDefault="00FE2858" w:rsidP="00FE2858">
      <w:pPr>
        <w:pStyle w:val="Odstavecseseznamem"/>
        <w:numPr>
          <w:ilvl w:val="0"/>
          <w:numId w:val="12"/>
        </w:numPr>
        <w:spacing w:before="120" w:after="120"/>
      </w:pPr>
      <w:proofErr w:type="spellStart"/>
      <w:r>
        <w:t>The</w:t>
      </w:r>
      <w:proofErr w:type="spellEnd"/>
      <w:r>
        <w:t xml:space="preserve"> MENA Business </w:t>
      </w:r>
      <w:proofErr w:type="spellStart"/>
      <w:r>
        <w:t>Infrastructure</w:t>
      </w:r>
      <w:proofErr w:type="spellEnd"/>
      <w:r>
        <w:t xml:space="preserve"> </w:t>
      </w:r>
      <w:proofErr w:type="spellStart"/>
      <w:r>
        <w:t>Protection</w:t>
      </w:r>
      <w:proofErr w:type="spellEnd"/>
      <w:r>
        <w:t xml:space="preserve"> 2013 Summit, Risk Management and </w:t>
      </w:r>
      <w:proofErr w:type="spellStart"/>
      <w:r>
        <w:t>Security</w:t>
      </w:r>
      <w:proofErr w:type="spellEnd"/>
      <w:r>
        <w:t xml:space="preserve"> </w:t>
      </w:r>
      <w:proofErr w:type="spellStart"/>
      <w:r>
        <w:t>Intelligence</w:t>
      </w:r>
      <w:proofErr w:type="spellEnd"/>
      <w:r>
        <w:t xml:space="preserve"> </w:t>
      </w:r>
      <w:proofErr w:type="spellStart"/>
      <w:r>
        <w:t>for</w:t>
      </w:r>
      <w:proofErr w:type="spellEnd"/>
      <w:r>
        <w:t xml:space="preserve"> </w:t>
      </w:r>
      <w:proofErr w:type="spellStart"/>
      <w:r>
        <w:t>Companies</w:t>
      </w:r>
      <w:proofErr w:type="spellEnd"/>
      <w:r>
        <w:t xml:space="preserve">, 4 - 5 </w:t>
      </w:r>
      <w:proofErr w:type="spellStart"/>
      <w:r>
        <w:t>December</w:t>
      </w:r>
      <w:proofErr w:type="spellEnd"/>
      <w:r>
        <w:t xml:space="preserve"> 2013, SAE – </w:t>
      </w:r>
      <w:proofErr w:type="spellStart"/>
      <w:r>
        <w:t>Dubai</w:t>
      </w:r>
      <w:proofErr w:type="spellEnd"/>
      <w:r>
        <w:t xml:space="preserve">, </w:t>
      </w:r>
      <w:proofErr w:type="spellStart"/>
      <w:r>
        <w:t>Practical</w:t>
      </w:r>
      <w:proofErr w:type="spellEnd"/>
      <w:r>
        <w:t xml:space="preserve"> </w:t>
      </w:r>
      <w:proofErr w:type="spellStart"/>
      <w:r>
        <w:t>experiences</w:t>
      </w:r>
      <w:proofErr w:type="spellEnd"/>
      <w:r>
        <w:t xml:space="preserve"> in </w:t>
      </w:r>
      <w:proofErr w:type="spellStart"/>
      <w:r>
        <w:t>Critical</w:t>
      </w:r>
      <w:proofErr w:type="spellEnd"/>
      <w:r>
        <w:t xml:space="preserve"> </w:t>
      </w:r>
      <w:proofErr w:type="spellStart"/>
      <w:r>
        <w:t>Infrastructure</w:t>
      </w:r>
      <w:proofErr w:type="spellEnd"/>
      <w:r>
        <w:t xml:space="preserve"> </w:t>
      </w:r>
      <w:proofErr w:type="spellStart"/>
      <w:r>
        <w:t>Protection</w:t>
      </w:r>
      <w:proofErr w:type="spellEnd"/>
      <w:r>
        <w:t xml:space="preserve"> and </w:t>
      </w:r>
      <w:proofErr w:type="spellStart"/>
      <w:r>
        <w:t>Resilience</w:t>
      </w:r>
      <w:proofErr w:type="spellEnd"/>
      <w:r>
        <w:t xml:space="preserve"> </w:t>
      </w:r>
      <w:proofErr w:type="spellStart"/>
      <w:r>
        <w:t>Evaluation</w:t>
      </w:r>
      <w:proofErr w:type="spellEnd"/>
    </w:p>
    <w:p w14:paraId="01CDB55B" w14:textId="77777777" w:rsidR="00FE2858" w:rsidRPr="003E0D47" w:rsidRDefault="00FE2858" w:rsidP="000050DA">
      <w:pPr>
        <w:pStyle w:val="Default"/>
      </w:pPr>
      <w:r>
        <w:t xml:space="preserve">Z prezentovaného je zřejmé, že garant </w:t>
      </w:r>
      <w:r w:rsidRPr="000747FD">
        <w:t xml:space="preserve">bakalářského studia ve studijním programu Bezpečnostní technologie, systémy a </w:t>
      </w:r>
      <w:r w:rsidRPr="003E0D47">
        <w:t>management doc. Ing. Martin Hromada, Ph.D. disponuje relevantními odbornými předpoklady, které jsou vyjádřeny rozsáhlou publikační, výzkumnou a expertní činností v tuzemsku i zahraničí.</w:t>
      </w:r>
      <w:r w:rsidR="007B4DCE" w:rsidRPr="003E0D47">
        <w:t xml:space="preserve"> </w:t>
      </w:r>
    </w:p>
    <w:p w14:paraId="4BB31FB3" w14:textId="77777777" w:rsidR="009E517D" w:rsidRPr="003E0D47" w:rsidRDefault="009E517D" w:rsidP="00FE2858">
      <w:r w:rsidRPr="003E0D47">
        <w:tab/>
      </w:r>
      <w:r w:rsidRPr="003E0D47">
        <w:tab/>
      </w:r>
      <w:r w:rsidRPr="003E0D47">
        <w:tab/>
      </w:r>
      <w:r w:rsidRPr="003E0D47">
        <w:tab/>
      </w:r>
    </w:p>
    <w:p w14:paraId="31D40659" w14:textId="77777777" w:rsidR="009E517D" w:rsidRPr="003E0D47" w:rsidRDefault="009E517D" w:rsidP="00320E00">
      <w:pPr>
        <w:spacing w:after="0"/>
        <w:rPr>
          <w:rFonts w:ascii="Times New Roman" w:hAnsi="Times New Roman" w:cs="Times New Roman"/>
          <w:bCs/>
          <w:sz w:val="24"/>
          <w:szCs w:val="24"/>
        </w:rPr>
      </w:pPr>
    </w:p>
    <w:p w14:paraId="2E045987" w14:textId="77777777" w:rsidR="009E517D" w:rsidRPr="003E0D47" w:rsidRDefault="009E517D" w:rsidP="00035992">
      <w:pPr>
        <w:pStyle w:val="Nadpis2"/>
      </w:pPr>
      <w:bookmarkStart w:id="1306" w:name="_Toc528762448"/>
      <w:bookmarkStart w:id="1307" w:name="_Toc524292394"/>
      <w:r w:rsidRPr="003E0D47">
        <w:t>Personální zabezpečení studijního programu</w:t>
      </w:r>
      <w:bookmarkEnd w:id="1306"/>
      <w:bookmarkEnd w:id="1307"/>
    </w:p>
    <w:p w14:paraId="77EB57AC" w14:textId="77777777" w:rsidR="009E517D" w:rsidRPr="003E0D47" w:rsidRDefault="00C66240" w:rsidP="00155275">
      <w:pPr>
        <w:pStyle w:val="Nadpis3"/>
      </w:pPr>
      <w:bookmarkStart w:id="1308" w:name="_Toc528762449"/>
      <w:bookmarkStart w:id="1309" w:name="_Toc524292395"/>
      <w:r w:rsidRPr="003E0D47">
        <w:t xml:space="preserve">Standardy 6.1-6.2, 6.7-6.8: </w:t>
      </w:r>
      <w:r w:rsidR="009E517D" w:rsidRPr="003E0D47">
        <w:t>Zhodnocení celkového personálního zabezpečení studijního programu z hlediska naplnění standardů</w:t>
      </w:r>
      <w:bookmarkEnd w:id="1308"/>
      <w:bookmarkEnd w:id="1309"/>
      <w:r w:rsidR="009E517D" w:rsidRPr="003E0D47">
        <w:t xml:space="preserve"> </w:t>
      </w:r>
    </w:p>
    <w:p w14:paraId="1A8F5434" w14:textId="77777777" w:rsidR="00D96E8E" w:rsidRPr="003E0D47" w:rsidRDefault="00D96E8E" w:rsidP="00D96E8E">
      <w:r w:rsidRPr="003E0D47">
        <w:t xml:space="preserve">Personální zabezpečení studijního programu Bezpečnostní technologie, systémy a management splňuje standardy pro akreditaci daného typu studijního programu.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a DPČ se předpokládá prodloužení smlouvy, respektive uzavření nové dohody tak, aby byla zajištěna kvalita a kontinuita výuky po celou předpokládanou dobu platnosti akreditace. Počet akademických pracovníků zabezpečujících studijní program Bezpečnostní technologie, systémy a management odpovídá typu studijního programu, oblasti vzdělávání 2 „Bezpečnostní obory“ dle Nařízení vlády č. 275 z roku 2016, formě studia, metodám výuky a předpokládanému počtu studentů. </w:t>
      </w:r>
    </w:p>
    <w:p w14:paraId="079E05F7" w14:textId="77777777" w:rsidR="00D96E8E" w:rsidRPr="00E504F1" w:rsidRDefault="00D96E8E" w:rsidP="00D96E8E">
      <w:pPr>
        <w:pStyle w:val="Default"/>
        <w:rPr>
          <w:rFonts w:cs="Arial"/>
          <w:color w:val="auto"/>
          <w:sz w:val="14"/>
          <w:szCs w:val="14"/>
        </w:rPr>
      </w:pPr>
      <w:r w:rsidRPr="003E0D47">
        <w:rPr>
          <w:rFonts w:cs="Arial"/>
          <w:color w:val="auto"/>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w:t>
      </w:r>
      <w:r>
        <w:rPr>
          <w:rFonts w:cs="Arial"/>
          <w:color w:val="auto"/>
          <w:szCs w:val="22"/>
        </w:rPr>
        <w:t xml:space="preserve">ům, kteří se ucházejí o jmenování docentem nebo profesorem.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w:t>
      </w:r>
      <w:r w:rsidRPr="00AC1D27">
        <w:rPr>
          <w:rFonts w:cs="Arial"/>
          <w:color w:val="auto"/>
          <w:szCs w:val="22"/>
        </w:rPr>
        <w:t>UTB ve Zlíně)</w:t>
      </w:r>
      <w:r w:rsidRPr="00AC1D27">
        <w:rPr>
          <w:rStyle w:val="Znakapoznpodarou"/>
          <w:color w:val="auto"/>
          <w:szCs w:val="22"/>
        </w:rPr>
        <w:footnoteReference w:id="46"/>
      </w:r>
      <w:r w:rsidRPr="00AC1D27">
        <w:rPr>
          <w:rFonts w:cs="Arial"/>
          <w:color w:val="auto"/>
          <w:szCs w:val="22"/>
        </w:rPr>
        <w:t>.</w:t>
      </w:r>
    </w:p>
    <w:p w14:paraId="3FF9A96E" w14:textId="3AA3856A" w:rsidR="009E517D" w:rsidRPr="000050DA" w:rsidRDefault="00D96E8E" w:rsidP="000050DA">
      <w:pPr>
        <w:pStyle w:val="Default"/>
        <w:rPr>
          <w:rFonts w:cs="Arial"/>
          <w:szCs w:val="22"/>
        </w:rPr>
      </w:pPr>
      <w:r>
        <w:rPr>
          <w:rFonts w:cs="Arial"/>
          <w:color w:val="auto"/>
          <w:szCs w:val="22"/>
        </w:rPr>
        <w:t xml:space="preserve">Ve studijním programu vyučují výhradně akademičtí pracovníci s titulem profesor, docent a pracovníci s vědeckou hodností. Studijní program je tedy zabezpečen pracovníky a odborníky, kteří mají </w:t>
      </w:r>
      <w:r>
        <w:rPr>
          <w:rFonts w:cs="Arial"/>
          <w:color w:val="auto"/>
          <w:szCs w:val="22"/>
        </w:rPr>
        <w:lastRenderedPageBreak/>
        <w:t xml:space="preserve">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AC1D27">
        <w:rPr>
          <w:rFonts w:cs="Arial"/>
          <w:i/>
          <w:color w:val="auto"/>
          <w:szCs w:val="22"/>
        </w:rPr>
        <w:t>C-I – Personální zabezpečení</w:t>
      </w:r>
      <w:r>
        <w:rPr>
          <w:rFonts w:cs="Arial"/>
          <w:color w:val="auto"/>
          <w:szCs w:val="22"/>
        </w:rP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r w:rsidR="009E517D">
        <w:tab/>
      </w:r>
      <w:r w:rsidR="009E517D">
        <w:tab/>
      </w:r>
      <w:r w:rsidR="009E517D">
        <w:tab/>
      </w:r>
    </w:p>
    <w:p w14:paraId="67E5C12B" w14:textId="77777777" w:rsidR="009E517D" w:rsidRDefault="00C66240" w:rsidP="00155275">
      <w:pPr>
        <w:pStyle w:val="Nadpis3"/>
        <w:rPr>
          <w:color w:val="FF0000"/>
        </w:rPr>
      </w:pPr>
      <w:bookmarkStart w:id="1310" w:name="_Toc528762450"/>
      <w:bookmarkStart w:id="1311" w:name="_Toc524292396"/>
      <w:r w:rsidRPr="00C66240">
        <w:t>Standard 6.3</w:t>
      </w:r>
      <w:r>
        <w:t xml:space="preserve">: </w:t>
      </w:r>
      <w:r w:rsidR="009E517D" w:rsidRPr="00035992">
        <w:t>Personální zabezpečení studijního programu uskutečňovaného mimo sídlo vysoké školy</w:t>
      </w:r>
      <w:bookmarkEnd w:id="1310"/>
      <w:bookmarkEnd w:id="1311"/>
      <w:r w:rsidR="009E517D" w:rsidRPr="00035992">
        <w:t xml:space="preserve"> </w:t>
      </w:r>
    </w:p>
    <w:p w14:paraId="74307126" w14:textId="77777777" w:rsidR="00B5364E" w:rsidRDefault="00B5364E" w:rsidP="00B5364E">
      <w:r w:rsidRPr="006F6FEB">
        <w:t xml:space="preserve">Výuka </w:t>
      </w:r>
      <w:r>
        <w:t xml:space="preserve">v konzultačním středisku v Praze </w:t>
      </w:r>
      <w:r w:rsidRPr="006F6FEB">
        <w:t>je organizována pravidelně jednou za čtrnáct dnů, a to v pátek a v sobotu. Obsahově je výuka totožná s kombinovanou formou studia ve Zlíně. Výuka většiny předmětů je uskutečňována interními akademickými pracovníky  Fakulty aplikované informatiky, pouze předmět Základy počítačové techniky je zajišťován pracovníky z Fakulty strojní ČVUT v Praze a předmět Technologie detektivních činností je zajištěn uznávaným odborníkem z České komory detektivních služeb. Všechny bakalářské práce jsou vedeny akademickými pracovníky, kteří uskutečňují v daném oboru výuku. Konzultace k bakalářským pracím probíhají během konzultačních dnů v konzultačním středisku, dále probíhají individuální konzultace elektronickou formou nebo osobně ve Zlíně na domovské fakultě. Státní závěrečné zkoušky studenti z konzultačního střediska vykonávají na půdě Fakulty aplikované informatiky ve Zlíně současně se studenty studujícími denní a kombinovanou formu studia uskutečňovanou ve Zlíně.</w:t>
      </w:r>
    </w:p>
    <w:p w14:paraId="0171B98B" w14:textId="77777777" w:rsidR="009E517D" w:rsidRDefault="00B5364E" w:rsidP="003E08BD">
      <w:r w:rsidRPr="00B5364E">
        <w:t xml:space="preserve"> </w:t>
      </w:r>
      <w:r w:rsidRPr="006F6FEB">
        <w:t xml:space="preserve">Akademičtí pracovníci zajišťující výuku v konzultačním středisku v Praze mají vytvořeno dostatečné zázemí pro tvůrčí činnosti a osobní odborný růst na své domovské fakultě. Po </w:t>
      </w:r>
      <w:r>
        <w:t xml:space="preserve">deseti </w:t>
      </w:r>
      <w:r w:rsidRPr="006F6FEB">
        <w:t>letech uskutečňování výuky na konzultačním středisku v Praze se ukazuje, že časové zatížení vyučujících spojené s výukou na tomto konzultačním středisku neomezuje akademické pracovníky v tvůrčích činnostech.</w:t>
      </w:r>
      <w:r w:rsidR="009E517D">
        <w:tab/>
      </w:r>
      <w:r w:rsidR="009E517D">
        <w:tab/>
      </w:r>
      <w:r w:rsidR="009E517D">
        <w:tab/>
      </w:r>
      <w:r w:rsidR="009E517D">
        <w:tab/>
      </w:r>
      <w:r w:rsidR="009E517D">
        <w:tab/>
      </w:r>
    </w:p>
    <w:p w14:paraId="02E7AAFE" w14:textId="77777777" w:rsidR="009E517D" w:rsidRDefault="00C66240" w:rsidP="00155275">
      <w:pPr>
        <w:pStyle w:val="Nadpis3"/>
      </w:pPr>
      <w:bookmarkStart w:id="1312" w:name="_Toc528762451"/>
      <w:bookmarkStart w:id="1313" w:name="_Toc524292397"/>
      <w:r w:rsidRPr="00C66240">
        <w:t>Standardy 6.4, 6.9-6.10</w:t>
      </w:r>
      <w:r>
        <w:t xml:space="preserve">: </w:t>
      </w:r>
      <w:r w:rsidR="009E517D" w:rsidRPr="00035992">
        <w:t>Personální zabezpečení předmětů profilujícího základu</w:t>
      </w:r>
      <w:bookmarkEnd w:id="1312"/>
      <w:bookmarkEnd w:id="1313"/>
      <w:r w:rsidR="009E517D" w:rsidRPr="00035992">
        <w:t xml:space="preserve"> </w:t>
      </w:r>
    </w:p>
    <w:p w14:paraId="0C978D2C" w14:textId="7ABBE5D1" w:rsidR="00494ACE" w:rsidRDefault="008B7869" w:rsidP="00994D88">
      <w:pPr>
        <w:spacing w:after="0" w:line="240" w:lineRule="auto"/>
      </w:pPr>
      <w:r w:rsidRPr="00F4295F">
        <w:t xml:space="preserve">Předměty profilujícího základu jsou zabezpečeny akademickými pracovníky, popřípadě i dalšími odborníky s příslušnou kvalifikací pro zajištění jednotlivých studijních předmětů. </w:t>
      </w:r>
      <w:r>
        <w:t>G</w:t>
      </w:r>
      <w:r w:rsidRPr="002869E0">
        <w:t>arant</w:t>
      </w:r>
      <w:r>
        <w:t>i</w:t>
      </w:r>
      <w:r w:rsidRPr="002869E0">
        <w:t xml:space="preserve"> se významně podílejí na výuce, například vedením přednášek.</w:t>
      </w:r>
      <w:r>
        <w:t xml:space="preserve"> </w:t>
      </w:r>
      <w:r w:rsidRPr="002869E0">
        <w:t>Studijní program je dostatečně personálně</w:t>
      </w:r>
      <w:r>
        <w:t xml:space="preserve"> </w:t>
      </w:r>
      <w:r w:rsidRPr="002869E0">
        <w:t>zabezpečen i z hlediska doby platnosti jeho</w:t>
      </w:r>
      <w:r>
        <w:t xml:space="preserve"> </w:t>
      </w:r>
      <w:r w:rsidRPr="002869E0">
        <w:t>akreditace a perspektivy jeho rozvoje, a to zejména se zřetelem na délku týdenní pracovní</w:t>
      </w:r>
      <w:r>
        <w:t xml:space="preserve"> </w:t>
      </w:r>
      <w:r w:rsidRPr="002869E0">
        <w:t>doby garantů studijních předmětů profilujícího základu</w:t>
      </w:r>
      <w:r>
        <w:t xml:space="preserve"> </w:t>
      </w:r>
      <w:r w:rsidRPr="002869E0">
        <w:t>a na dobu, na kterou je pracovní poměr těchto zaměstnanců k dané vysoké škole sjednán nebo na kterou je jeho sjednání zajištěno.</w:t>
      </w:r>
      <w:r>
        <w:t xml:space="preserve"> Z následujícího přehledu garantů předmětů profilujícího základu je jasné, že v případě, kdy bezprostředně hrozí ukončení pracovního vztahu, je již v současnosti uvažováno nad budoucí náhradou garanta pro předměty profilujícího základu.</w:t>
      </w:r>
    </w:p>
    <w:p w14:paraId="741AA655" w14:textId="77777777" w:rsidR="008B7869" w:rsidRDefault="008B7869" w:rsidP="00494ACE">
      <w:pPr>
        <w:autoSpaceDE w:val="0"/>
        <w:autoSpaceDN w:val="0"/>
        <w:adjustRightInd w:val="0"/>
        <w:spacing w:after="0" w:line="240" w:lineRule="auto"/>
        <w:rPr>
          <w:lang w:eastAsia="cs-CZ"/>
        </w:rPr>
      </w:pPr>
    </w:p>
    <w:p w14:paraId="1C7B0D09" w14:textId="7B0B13AA" w:rsidR="008B7869" w:rsidRPr="002869E0" w:rsidRDefault="008B7869" w:rsidP="00F42816">
      <w:pPr>
        <w:tabs>
          <w:tab w:val="left" w:pos="2835"/>
        </w:tabs>
        <w:spacing w:before="120" w:after="120"/>
        <w:ind w:left="708" w:hanging="708"/>
        <w:rPr>
          <w:b/>
        </w:rPr>
      </w:pPr>
      <w:r w:rsidRPr="005459EE">
        <w:rPr>
          <w:bCs/>
          <w:i/>
        </w:rPr>
        <w:t>doc. Mgr. Milan Adámek, Ph.D.</w:t>
      </w:r>
      <w:r>
        <w:rPr>
          <w:bCs/>
        </w:rPr>
        <w:t xml:space="preserve"> – Fakulta aplikované informatiky, </w:t>
      </w:r>
      <w:r>
        <w:t>plný pracovní úvazek, smlouva na dobu neurčitou.</w:t>
      </w:r>
    </w:p>
    <w:p w14:paraId="0B5C709A" w14:textId="77777777" w:rsidR="00EB5B38" w:rsidRPr="002869E0" w:rsidRDefault="008B7869" w:rsidP="00EB5B38">
      <w:pPr>
        <w:tabs>
          <w:tab w:val="left" w:pos="2835"/>
        </w:tabs>
        <w:spacing w:before="120" w:after="120"/>
        <w:ind w:left="708" w:hanging="708"/>
        <w:rPr>
          <w:b/>
        </w:rPr>
      </w:pPr>
      <w:r w:rsidRPr="005459EE">
        <w:rPr>
          <w:bCs/>
          <w:i/>
        </w:rPr>
        <w:t xml:space="preserve">Ing. Jan </w:t>
      </w:r>
      <w:proofErr w:type="spellStart"/>
      <w:r w:rsidRPr="005459EE">
        <w:rPr>
          <w:bCs/>
          <w:i/>
        </w:rPr>
        <w:t>Dolinay</w:t>
      </w:r>
      <w:proofErr w:type="spellEnd"/>
      <w:r w:rsidRPr="005459EE">
        <w:rPr>
          <w:bCs/>
          <w:i/>
        </w:rPr>
        <w:t>, Ph.D.</w:t>
      </w:r>
      <w:r>
        <w:rPr>
          <w:bCs/>
        </w:rPr>
        <w:t xml:space="preserve"> </w:t>
      </w:r>
      <w:r w:rsidR="00EB5B38">
        <w:rPr>
          <w:bCs/>
        </w:rPr>
        <w:t xml:space="preserve">– Fakulta aplikované informatiky, </w:t>
      </w:r>
      <w:r w:rsidR="00EB5B38">
        <w:t>plný pracovní úvazek, smlouva na dobu neurčitou.</w:t>
      </w:r>
    </w:p>
    <w:p w14:paraId="6C5CCD5A" w14:textId="6C9C3704" w:rsidR="00EB5B38" w:rsidRPr="002869E0" w:rsidRDefault="00EB5B38" w:rsidP="00EB5B38">
      <w:pPr>
        <w:tabs>
          <w:tab w:val="left" w:pos="2835"/>
        </w:tabs>
        <w:spacing w:before="120" w:after="120"/>
        <w:ind w:left="708" w:hanging="708"/>
        <w:rPr>
          <w:b/>
        </w:rPr>
      </w:pPr>
      <w:r w:rsidRPr="005459EE">
        <w:rPr>
          <w:bCs/>
          <w:i/>
        </w:rPr>
        <w:t xml:space="preserve">Ing. Rudolf </w:t>
      </w:r>
      <w:proofErr w:type="spellStart"/>
      <w:r w:rsidRPr="005459EE">
        <w:rPr>
          <w:bCs/>
          <w:i/>
        </w:rPr>
        <w:t>Drga</w:t>
      </w:r>
      <w:proofErr w:type="spellEnd"/>
      <w:r w:rsidRPr="005459EE">
        <w:rPr>
          <w:bCs/>
          <w:i/>
        </w:rPr>
        <w:t>, Ph.D.</w:t>
      </w:r>
      <w:r>
        <w:rPr>
          <w:bCs/>
        </w:rPr>
        <w:t xml:space="preserve"> – Fakulta aplikované informatiky, </w:t>
      </w:r>
      <w:r>
        <w:t xml:space="preserve">plný pracovní úvazek, smlouva na dobu neurčitou. V případě odchodu pracovníka do důchodu bude předmět zajišťovat Ing. Stanislav </w:t>
      </w:r>
      <w:r>
        <w:lastRenderedPageBreak/>
        <w:t>Kovář, který v době přípravy této akreditační žádosti finalizuje disertační práci, kterou předloží k obhajobě.</w:t>
      </w:r>
    </w:p>
    <w:p w14:paraId="63869B8A" w14:textId="6B7B0528" w:rsidR="00EB5B38" w:rsidRPr="002869E0" w:rsidRDefault="00EB5B38" w:rsidP="00EB5B38">
      <w:pPr>
        <w:tabs>
          <w:tab w:val="left" w:pos="2835"/>
        </w:tabs>
        <w:spacing w:before="120" w:after="120"/>
        <w:ind w:left="708" w:hanging="708"/>
        <w:rPr>
          <w:b/>
        </w:rPr>
      </w:pPr>
      <w:r w:rsidRPr="005459EE">
        <w:rPr>
          <w:bCs/>
          <w:i/>
        </w:rPr>
        <w:t>Ing. Dušan Hrabec, Ph.D.</w:t>
      </w:r>
      <w:r>
        <w:rPr>
          <w:bCs/>
        </w:rPr>
        <w:t xml:space="preserve"> – Fakulta aplikované informatiky, </w:t>
      </w:r>
      <w:r>
        <w:t xml:space="preserve">plný pracovní úvazek, smlouva na dobu určitou, a to do 31. 8. 2019. V případě neprodloužení pracovní smlouvy může být zastoupen Mgr. Hanou Chudou, Ph.D., která je pracovnicí Ústavu matematiky, Fakulty aplikované informatiky a má smlouvu na dobu neurčitou. </w:t>
      </w:r>
    </w:p>
    <w:p w14:paraId="589B0759" w14:textId="4EBC3CCA" w:rsidR="008B7869" w:rsidRPr="00994D88" w:rsidRDefault="00EB5B38" w:rsidP="00994D88">
      <w:pPr>
        <w:tabs>
          <w:tab w:val="left" w:pos="2835"/>
        </w:tabs>
        <w:spacing w:before="120" w:after="120"/>
        <w:ind w:left="708" w:hanging="708"/>
        <w:rPr>
          <w:b/>
        </w:rPr>
      </w:pPr>
      <w:r w:rsidRPr="005459EE">
        <w:rPr>
          <w:bCs/>
          <w:i/>
        </w:rPr>
        <w:t>doc. Ing. Martin Hromada, Ph.D.</w:t>
      </w:r>
      <w:r w:rsidR="00B31C52" w:rsidRPr="00B31C52">
        <w:rPr>
          <w:bCs/>
        </w:rPr>
        <w:t xml:space="preserve"> </w:t>
      </w:r>
      <w:r w:rsidR="00B31C52">
        <w:rPr>
          <w:bCs/>
        </w:rPr>
        <w:t xml:space="preserve">– Fakulta aplikované informatiky, </w:t>
      </w:r>
      <w:r w:rsidR="00B31C52">
        <w:t>plný pracovní úvazek, smlouva na dobu neurčitou.</w:t>
      </w:r>
    </w:p>
    <w:p w14:paraId="6A1E5BFA" w14:textId="77777777" w:rsidR="00B31C52" w:rsidRPr="00B31C52" w:rsidRDefault="00B31C52" w:rsidP="00F42816">
      <w:pPr>
        <w:tabs>
          <w:tab w:val="left" w:pos="2835"/>
        </w:tabs>
        <w:spacing w:before="120" w:after="120"/>
        <w:ind w:left="708" w:hanging="708"/>
        <w:rPr>
          <w:bCs/>
        </w:rPr>
      </w:pPr>
      <w:r w:rsidRPr="005459EE">
        <w:rPr>
          <w:bCs/>
          <w:i/>
        </w:rPr>
        <w:t xml:space="preserve">doc. Ing. Bronislav </w:t>
      </w:r>
      <w:proofErr w:type="spellStart"/>
      <w:r w:rsidRPr="005459EE">
        <w:rPr>
          <w:bCs/>
          <w:i/>
        </w:rPr>
        <w:t>Chramcov</w:t>
      </w:r>
      <w:proofErr w:type="spellEnd"/>
      <w:r w:rsidRPr="005459EE">
        <w:rPr>
          <w:bCs/>
          <w:i/>
        </w:rPr>
        <w:t>, Ph.D</w:t>
      </w:r>
      <w:r w:rsidRPr="009D137B">
        <w:rPr>
          <w:bCs/>
        </w:rPr>
        <w:t>.</w:t>
      </w:r>
      <w:r>
        <w:rPr>
          <w:bCs/>
        </w:rPr>
        <w:t xml:space="preserve"> – Fakulta aplikované informatiky, </w:t>
      </w:r>
      <w:r w:rsidRPr="00B31C52">
        <w:rPr>
          <w:bCs/>
        </w:rPr>
        <w:t>plný pracovní úvazek, smlouva na dobu neurčitou.</w:t>
      </w:r>
    </w:p>
    <w:p w14:paraId="169EED8F" w14:textId="19E1A683" w:rsidR="00B31C52" w:rsidRPr="00B31C52" w:rsidRDefault="00B31C52" w:rsidP="00F42816">
      <w:pPr>
        <w:tabs>
          <w:tab w:val="left" w:pos="2835"/>
        </w:tabs>
        <w:spacing w:before="120" w:after="120"/>
        <w:ind w:left="708" w:hanging="708"/>
        <w:rPr>
          <w:bCs/>
        </w:rPr>
      </w:pPr>
      <w:r w:rsidRPr="005459EE">
        <w:rPr>
          <w:bCs/>
          <w:i/>
        </w:rPr>
        <w:t>Ing. Ján Ivanka</w:t>
      </w:r>
      <w:r>
        <w:rPr>
          <w:bCs/>
        </w:rPr>
        <w:t xml:space="preserve"> – Fakulta aplikované informatiky, </w:t>
      </w:r>
      <w:r w:rsidRPr="00B31C52">
        <w:rPr>
          <w:bCs/>
        </w:rPr>
        <w:t>plný pracovní úvazek, smlouva na dobu neurčitou.</w:t>
      </w:r>
    </w:p>
    <w:p w14:paraId="143234DA" w14:textId="77777777" w:rsidR="00B31C52" w:rsidRPr="00B31C52" w:rsidRDefault="00B31C52" w:rsidP="00F42816">
      <w:pPr>
        <w:tabs>
          <w:tab w:val="left" w:pos="2835"/>
        </w:tabs>
        <w:spacing w:before="120" w:after="120"/>
        <w:ind w:left="708" w:hanging="708"/>
        <w:rPr>
          <w:bCs/>
        </w:rPr>
      </w:pPr>
      <w:r w:rsidRPr="005459EE">
        <w:rPr>
          <w:bCs/>
          <w:i/>
        </w:rPr>
        <w:t>prof. Mgr. Roman Jašek, Ph.D.</w:t>
      </w:r>
      <w:r w:rsidRPr="000844CF">
        <w:rPr>
          <w:bCs/>
        </w:rPr>
        <w:t xml:space="preserve"> </w:t>
      </w:r>
      <w:r>
        <w:rPr>
          <w:bCs/>
        </w:rPr>
        <w:t xml:space="preserve">– Fakulta aplikované informatiky, </w:t>
      </w:r>
      <w:r w:rsidRPr="00B31C52">
        <w:rPr>
          <w:bCs/>
        </w:rPr>
        <w:t>plný pracovní úvazek, smlouva na dobu neurčitou.</w:t>
      </w:r>
    </w:p>
    <w:p w14:paraId="7E1FC086" w14:textId="77777777" w:rsidR="00B31C52" w:rsidRPr="00B31C52" w:rsidRDefault="00B31C52" w:rsidP="00F42816">
      <w:pPr>
        <w:tabs>
          <w:tab w:val="left" w:pos="2835"/>
        </w:tabs>
        <w:spacing w:before="120" w:after="120"/>
        <w:ind w:left="708" w:hanging="708"/>
        <w:rPr>
          <w:bCs/>
        </w:rPr>
      </w:pPr>
      <w:r w:rsidRPr="005459EE">
        <w:rPr>
          <w:bCs/>
          <w:i/>
        </w:rPr>
        <w:t>Ing. et Ing. Erik Král, Ph.D.</w:t>
      </w:r>
      <w:r w:rsidRPr="000844CF">
        <w:rPr>
          <w:bCs/>
        </w:rPr>
        <w:t xml:space="preserve"> </w:t>
      </w:r>
      <w:r>
        <w:rPr>
          <w:bCs/>
        </w:rPr>
        <w:t xml:space="preserve">– Fakulta aplikované informatiky, </w:t>
      </w:r>
      <w:r w:rsidRPr="00B31C52">
        <w:rPr>
          <w:bCs/>
        </w:rPr>
        <w:t>plný pracovní úvazek, smlouva na dobu neurčitou.</w:t>
      </w:r>
    </w:p>
    <w:p w14:paraId="5A5BCADE" w14:textId="5AE0B124" w:rsidR="00B31C52" w:rsidRPr="002869E0" w:rsidRDefault="00B31C52" w:rsidP="00B31C52">
      <w:pPr>
        <w:tabs>
          <w:tab w:val="left" w:pos="2835"/>
        </w:tabs>
        <w:spacing w:before="120" w:after="120"/>
        <w:ind w:left="708" w:hanging="708"/>
        <w:rPr>
          <w:b/>
        </w:rPr>
      </w:pPr>
      <w:r w:rsidRPr="005459EE">
        <w:rPr>
          <w:bCs/>
          <w:i/>
        </w:rPr>
        <w:t xml:space="preserve">doc. RNDr. Vojtěch </w:t>
      </w:r>
      <w:proofErr w:type="spellStart"/>
      <w:r w:rsidRPr="005459EE">
        <w:rPr>
          <w:bCs/>
          <w:i/>
        </w:rPr>
        <w:t>Křesálek</w:t>
      </w:r>
      <w:proofErr w:type="spellEnd"/>
      <w:r w:rsidRPr="005459EE">
        <w:rPr>
          <w:bCs/>
          <w:i/>
        </w:rPr>
        <w:t>, CSc.</w:t>
      </w:r>
      <w:r>
        <w:rPr>
          <w:bCs/>
        </w:rPr>
        <w:t xml:space="preserve"> – Fakulta aplikované informatiky, </w:t>
      </w:r>
      <w:r>
        <w:t>plný pracovní úvazek, smlouva na dobu neurčitou. V případě odchodu pracovníka do důchodu bude předmět zajišťovat Ing. Milan Navrátil, Ph.D., u které se předpokládá zahájení habilitačního řízení.</w:t>
      </w:r>
    </w:p>
    <w:p w14:paraId="70D5FE5E" w14:textId="77777777" w:rsidR="00B31C52" w:rsidRPr="002869E0" w:rsidRDefault="00B31C52" w:rsidP="00B31C52">
      <w:pPr>
        <w:tabs>
          <w:tab w:val="left" w:pos="2835"/>
        </w:tabs>
        <w:spacing w:before="120" w:after="120"/>
        <w:ind w:left="708" w:hanging="708"/>
        <w:rPr>
          <w:b/>
        </w:rPr>
      </w:pPr>
      <w:r w:rsidRPr="005459EE">
        <w:rPr>
          <w:bCs/>
          <w:i/>
        </w:rPr>
        <w:t>Ing. Dora Lapková, Ph.D.</w:t>
      </w:r>
      <w:r>
        <w:rPr>
          <w:bCs/>
        </w:rPr>
        <w:t xml:space="preserve"> – Fakulta aplikované informatiky, </w:t>
      </w:r>
      <w:r>
        <w:t>plný pracovní úvazek, smlouva na dobu určitou, a to do 31. 5. 2019. V případě neprodloužení pracovní smlouvy bude předmět zajišťovat Ing. Stanislav Kovář, který v době přípravy této akreditační žádosti finalizuje disertační práci, kterou předloží k obhajobě.</w:t>
      </w:r>
    </w:p>
    <w:p w14:paraId="0D3057EF" w14:textId="77777777" w:rsidR="00B31C52" w:rsidRPr="00B31C52" w:rsidRDefault="00B31C52" w:rsidP="00F42816">
      <w:pPr>
        <w:tabs>
          <w:tab w:val="left" w:pos="2835"/>
        </w:tabs>
        <w:spacing w:before="120" w:after="120"/>
        <w:ind w:left="708" w:hanging="708"/>
        <w:rPr>
          <w:bCs/>
        </w:rPr>
      </w:pPr>
      <w:r w:rsidRPr="005459EE">
        <w:rPr>
          <w:bCs/>
          <w:i/>
        </w:rPr>
        <w:t>doc. Ing. Luděk Lukáš, CSc.</w:t>
      </w:r>
      <w:r w:rsidRPr="000844CF">
        <w:rPr>
          <w:bCs/>
        </w:rPr>
        <w:t xml:space="preserve"> </w:t>
      </w:r>
      <w:r>
        <w:rPr>
          <w:bCs/>
        </w:rPr>
        <w:t xml:space="preserve">– Fakulta aplikované informatiky, </w:t>
      </w:r>
      <w:r w:rsidRPr="00B31C52">
        <w:rPr>
          <w:bCs/>
        </w:rPr>
        <w:t>zkrácený pracovní úvazek v rozsahu 28h/týdně, smlouva na dobu neurčitou.</w:t>
      </w:r>
    </w:p>
    <w:p w14:paraId="0A83B465" w14:textId="43EAD2CD" w:rsidR="00613549" w:rsidRPr="002869E0" w:rsidRDefault="00FE6E2D" w:rsidP="00613549">
      <w:pPr>
        <w:tabs>
          <w:tab w:val="left" w:pos="2835"/>
        </w:tabs>
        <w:spacing w:before="120" w:after="120"/>
        <w:ind w:left="708" w:hanging="708"/>
        <w:rPr>
          <w:b/>
        </w:rPr>
      </w:pPr>
      <w:r w:rsidRPr="005459EE">
        <w:rPr>
          <w:bCs/>
          <w:i/>
        </w:rPr>
        <w:t xml:space="preserve">Ing. Zdeněk </w:t>
      </w:r>
      <w:proofErr w:type="spellStart"/>
      <w:r w:rsidRPr="005459EE">
        <w:rPr>
          <w:bCs/>
          <w:i/>
        </w:rPr>
        <w:t>Maláník</w:t>
      </w:r>
      <w:proofErr w:type="spellEnd"/>
      <w:r>
        <w:rPr>
          <w:bCs/>
        </w:rPr>
        <w:t xml:space="preserve"> – Fakulta aplikované informatiky, </w:t>
      </w:r>
      <w:r w:rsidRPr="00B31C52">
        <w:rPr>
          <w:bCs/>
        </w:rPr>
        <w:t>plný pracovní úvazek, smlouv</w:t>
      </w:r>
      <w:r>
        <w:rPr>
          <w:bCs/>
        </w:rPr>
        <w:t xml:space="preserve">a na dobu </w:t>
      </w:r>
      <w:r w:rsidRPr="00B31C52">
        <w:rPr>
          <w:bCs/>
        </w:rPr>
        <w:t>určitou</w:t>
      </w:r>
      <w:r>
        <w:rPr>
          <w:bCs/>
        </w:rPr>
        <w:t>, a to do 31. 1. 2020</w:t>
      </w:r>
      <w:r w:rsidRPr="00B31C52">
        <w:rPr>
          <w:bCs/>
        </w:rPr>
        <w:t>.</w:t>
      </w:r>
      <w:r>
        <w:rPr>
          <w:bCs/>
        </w:rPr>
        <w:t xml:space="preserve"> </w:t>
      </w:r>
      <w:r w:rsidR="00613549">
        <w:t xml:space="preserve">V případě neprodloužení pracovní smlouvy či odchodu pracovníka do důchodu může být zastoupen Mgr. Zdeňkem Melichárkem, Ph.D., který je pracovníkem Ústavu tělesné výchovy, Fakulty managementu a ekonomiky a má smlouvu na dobu neurčitou. </w:t>
      </w:r>
    </w:p>
    <w:p w14:paraId="47520780" w14:textId="7D9C2C7E" w:rsidR="00613549" w:rsidRPr="00B31C52" w:rsidRDefault="00613549" w:rsidP="00613549">
      <w:pPr>
        <w:tabs>
          <w:tab w:val="left" w:pos="2835"/>
        </w:tabs>
        <w:spacing w:before="120" w:after="120"/>
        <w:ind w:left="708" w:hanging="708"/>
        <w:rPr>
          <w:bCs/>
        </w:rPr>
      </w:pPr>
      <w:r w:rsidRPr="005459EE">
        <w:rPr>
          <w:bCs/>
          <w:i/>
        </w:rPr>
        <w:t>doc. Mgr. Aleš Mráček, Ph.D.</w:t>
      </w:r>
      <w:r>
        <w:rPr>
          <w:bCs/>
        </w:rPr>
        <w:t xml:space="preserve"> – Fakulta technologická, </w:t>
      </w:r>
      <w:r w:rsidRPr="00B31C52">
        <w:rPr>
          <w:bCs/>
        </w:rPr>
        <w:t>plný pracovní úvazek, smlouva na dobu neurčitou.</w:t>
      </w:r>
    </w:p>
    <w:p w14:paraId="2E3B42FA" w14:textId="77777777" w:rsidR="00D74976" w:rsidRPr="00D74976" w:rsidRDefault="00D74976" w:rsidP="00F42816">
      <w:pPr>
        <w:tabs>
          <w:tab w:val="left" w:pos="2835"/>
        </w:tabs>
        <w:spacing w:before="120" w:after="120"/>
        <w:ind w:left="708" w:hanging="708"/>
        <w:rPr>
          <w:bCs/>
        </w:rPr>
      </w:pPr>
      <w:r w:rsidRPr="005459EE">
        <w:rPr>
          <w:bCs/>
          <w:i/>
        </w:rPr>
        <w:t>Ing. Petr Novák, Ph.D.</w:t>
      </w:r>
      <w:r w:rsidRPr="000844CF">
        <w:rPr>
          <w:bCs/>
        </w:rPr>
        <w:t xml:space="preserve"> </w:t>
      </w:r>
      <w:r>
        <w:rPr>
          <w:bCs/>
        </w:rPr>
        <w:t xml:space="preserve">– </w:t>
      </w:r>
      <w:r w:rsidRPr="00D74976">
        <w:rPr>
          <w:bCs/>
        </w:rPr>
        <w:t>Fakulta managementu a ekonomiky, plný pracovní úvazek, smlouva na dobu neurčitou.</w:t>
      </w:r>
    </w:p>
    <w:p w14:paraId="0B18145A" w14:textId="77777777" w:rsidR="00D74976" w:rsidRPr="004603A0" w:rsidRDefault="00D74976" w:rsidP="00F42816">
      <w:pPr>
        <w:tabs>
          <w:tab w:val="left" w:pos="2835"/>
        </w:tabs>
        <w:spacing w:before="120" w:after="120"/>
        <w:ind w:left="708" w:hanging="708"/>
        <w:rPr>
          <w:bCs/>
        </w:rPr>
      </w:pPr>
      <w:r w:rsidRPr="005459EE">
        <w:rPr>
          <w:bCs/>
          <w:i/>
        </w:rPr>
        <w:t>Ing. Petr Navrátil, Ph.D.</w:t>
      </w:r>
      <w:r w:rsidRPr="000844CF">
        <w:rPr>
          <w:bCs/>
        </w:rPr>
        <w:t xml:space="preserve"> </w:t>
      </w:r>
      <w:r>
        <w:rPr>
          <w:bCs/>
        </w:rPr>
        <w:t xml:space="preserve">– Fakulta aplikované informatiky, </w:t>
      </w:r>
      <w:r w:rsidRPr="004603A0">
        <w:rPr>
          <w:bCs/>
        </w:rPr>
        <w:t>plný pracovní úvazek, smlouva na dobu neurčitou.</w:t>
      </w:r>
    </w:p>
    <w:p w14:paraId="3EE1337A" w14:textId="77777777" w:rsidR="00D74976" w:rsidRPr="00F42816" w:rsidRDefault="00D74976" w:rsidP="00F42816">
      <w:pPr>
        <w:tabs>
          <w:tab w:val="left" w:pos="2835"/>
        </w:tabs>
        <w:spacing w:before="120" w:after="120"/>
        <w:ind w:left="708" w:hanging="708"/>
        <w:rPr>
          <w:bCs/>
        </w:rPr>
      </w:pPr>
      <w:r w:rsidRPr="005459EE">
        <w:rPr>
          <w:bCs/>
          <w:i/>
        </w:rPr>
        <w:t>doc. Ing. Zdenka Prokopová, CSc.</w:t>
      </w:r>
      <w:r w:rsidRPr="000844CF">
        <w:rPr>
          <w:bCs/>
        </w:rPr>
        <w:t xml:space="preserve"> </w:t>
      </w:r>
      <w:r>
        <w:rPr>
          <w:bCs/>
        </w:rPr>
        <w:t xml:space="preserve">– Fakulta aplikované informatiky, </w:t>
      </w:r>
      <w:r w:rsidRPr="004603A0">
        <w:rPr>
          <w:bCs/>
        </w:rPr>
        <w:t>plný pracovní úvazek, smlouva na dobu neurčitou.</w:t>
      </w:r>
    </w:p>
    <w:p w14:paraId="41E0C756" w14:textId="4AEB0FAE" w:rsidR="00D74976" w:rsidRPr="004603A0" w:rsidRDefault="00D74976" w:rsidP="00F42816">
      <w:pPr>
        <w:tabs>
          <w:tab w:val="left" w:pos="2835"/>
        </w:tabs>
        <w:spacing w:before="120" w:after="120"/>
        <w:ind w:left="708" w:hanging="708"/>
        <w:rPr>
          <w:bCs/>
        </w:rPr>
      </w:pPr>
      <w:r w:rsidRPr="005459EE">
        <w:rPr>
          <w:bCs/>
          <w:i/>
        </w:rPr>
        <w:t>Mgr. Lubomír Sedláček, Ph.D.</w:t>
      </w:r>
      <w:r w:rsidRPr="000844CF">
        <w:rPr>
          <w:bCs/>
        </w:rPr>
        <w:t xml:space="preserve"> </w:t>
      </w:r>
      <w:r>
        <w:rPr>
          <w:bCs/>
        </w:rPr>
        <w:t xml:space="preserve">– Fakulta aplikované informatiky, </w:t>
      </w:r>
      <w:r w:rsidRPr="004603A0">
        <w:rPr>
          <w:bCs/>
        </w:rPr>
        <w:t>plný pracovní úvazek, smlouva na dobu neurčitou.</w:t>
      </w:r>
    </w:p>
    <w:p w14:paraId="1511D970" w14:textId="6770431D" w:rsidR="004603A0" w:rsidRPr="00B31C52" w:rsidRDefault="004603A0" w:rsidP="004603A0">
      <w:pPr>
        <w:tabs>
          <w:tab w:val="left" w:pos="2835"/>
        </w:tabs>
        <w:spacing w:before="120" w:after="120"/>
        <w:ind w:left="708" w:hanging="708"/>
        <w:rPr>
          <w:bCs/>
        </w:rPr>
      </w:pPr>
      <w:r w:rsidRPr="005459EE">
        <w:rPr>
          <w:bCs/>
          <w:i/>
        </w:rPr>
        <w:t>doc. Ing. Libuše Sýkorová, Ph.D.</w:t>
      </w:r>
      <w:r>
        <w:rPr>
          <w:bCs/>
        </w:rPr>
        <w:t xml:space="preserve"> – Fakulta technologická, </w:t>
      </w:r>
      <w:r w:rsidRPr="00B31C52">
        <w:rPr>
          <w:bCs/>
        </w:rPr>
        <w:t>plný pracovní úvazek, smlouva na dobu neurčitou.</w:t>
      </w:r>
    </w:p>
    <w:p w14:paraId="60F0F941" w14:textId="77777777" w:rsidR="004603A0" w:rsidRPr="004603A0" w:rsidRDefault="004603A0" w:rsidP="00F42816">
      <w:pPr>
        <w:tabs>
          <w:tab w:val="left" w:pos="2835"/>
        </w:tabs>
        <w:spacing w:before="120" w:after="120"/>
        <w:ind w:left="708" w:hanging="708"/>
        <w:rPr>
          <w:bCs/>
        </w:rPr>
      </w:pPr>
      <w:r w:rsidRPr="005459EE">
        <w:rPr>
          <w:bCs/>
          <w:i/>
        </w:rPr>
        <w:lastRenderedPageBreak/>
        <w:t xml:space="preserve">Ing. Tomáš </w:t>
      </w:r>
      <w:proofErr w:type="spellStart"/>
      <w:r w:rsidRPr="005459EE">
        <w:rPr>
          <w:bCs/>
          <w:i/>
        </w:rPr>
        <w:t>Sysala</w:t>
      </w:r>
      <w:proofErr w:type="spellEnd"/>
      <w:r w:rsidRPr="005459EE">
        <w:rPr>
          <w:bCs/>
          <w:i/>
        </w:rPr>
        <w:t>, Ph.D.</w:t>
      </w:r>
      <w:r w:rsidRPr="000844CF">
        <w:rPr>
          <w:bCs/>
        </w:rPr>
        <w:t xml:space="preserve"> </w:t>
      </w:r>
      <w:r>
        <w:rPr>
          <w:bCs/>
        </w:rPr>
        <w:t xml:space="preserve">– Fakulta aplikované informatiky, </w:t>
      </w:r>
      <w:r w:rsidRPr="004603A0">
        <w:rPr>
          <w:bCs/>
        </w:rPr>
        <w:t>plný pracovní úvazek, smlouva na dobu neurčitou.</w:t>
      </w:r>
    </w:p>
    <w:p w14:paraId="179726D4" w14:textId="77777777" w:rsidR="004603A0" w:rsidRPr="00F42816" w:rsidRDefault="004603A0" w:rsidP="00F42816">
      <w:pPr>
        <w:tabs>
          <w:tab w:val="left" w:pos="2835"/>
        </w:tabs>
        <w:spacing w:before="120" w:after="120"/>
        <w:ind w:left="708" w:hanging="708"/>
        <w:rPr>
          <w:bCs/>
        </w:rPr>
      </w:pPr>
      <w:r w:rsidRPr="005459EE">
        <w:rPr>
          <w:bCs/>
          <w:i/>
        </w:rPr>
        <w:t>doc. Ing. Martin Sysel, Ph.D.</w:t>
      </w:r>
      <w:r w:rsidRPr="000844CF">
        <w:rPr>
          <w:bCs/>
        </w:rPr>
        <w:t xml:space="preserve"> </w:t>
      </w:r>
      <w:r>
        <w:rPr>
          <w:bCs/>
        </w:rPr>
        <w:t xml:space="preserve">– Fakulta aplikované informatiky, </w:t>
      </w:r>
      <w:r w:rsidRPr="004603A0">
        <w:rPr>
          <w:bCs/>
        </w:rPr>
        <w:t>plný pracovní úvazek, smlouva na dobu neurčitou.</w:t>
      </w:r>
    </w:p>
    <w:p w14:paraId="2C473231" w14:textId="022039B1" w:rsidR="008B7869" w:rsidRPr="008B7869" w:rsidRDefault="004603A0" w:rsidP="00994D88">
      <w:pPr>
        <w:tabs>
          <w:tab w:val="left" w:pos="2835"/>
        </w:tabs>
        <w:spacing w:before="120" w:after="120"/>
        <w:ind w:left="708" w:hanging="708"/>
        <w:rPr>
          <w:bCs/>
        </w:rPr>
      </w:pPr>
      <w:r w:rsidRPr="005459EE">
        <w:rPr>
          <w:bCs/>
          <w:i/>
        </w:rPr>
        <w:t>JUDr. Vladislav Štefka</w:t>
      </w:r>
      <w:r>
        <w:rPr>
          <w:bCs/>
        </w:rPr>
        <w:t xml:space="preserve"> – Fakulta aplikované informatiky, </w:t>
      </w:r>
      <w:r w:rsidRPr="004603A0">
        <w:rPr>
          <w:bCs/>
        </w:rPr>
        <w:t xml:space="preserve">plný pracovní úvazek, smlouva na dobu neurčitou. V případě odchodu do důchodu může být nahrazen JUDr. </w:t>
      </w:r>
      <w:r>
        <w:rPr>
          <w:bCs/>
        </w:rPr>
        <w:t xml:space="preserve">Ing. Karlem </w:t>
      </w:r>
      <w:r w:rsidRPr="004603A0">
        <w:rPr>
          <w:bCs/>
        </w:rPr>
        <w:t>Nedbálkem,</w:t>
      </w:r>
      <w:r w:rsidR="00B811B4">
        <w:rPr>
          <w:bCs/>
        </w:rPr>
        <w:t xml:space="preserve"> Ph.D. a Mgr. Karlem Nedbálkem, oba</w:t>
      </w:r>
      <w:r w:rsidRPr="004603A0">
        <w:rPr>
          <w:bCs/>
        </w:rPr>
        <w:t xml:space="preserve"> v</w:t>
      </w:r>
      <w:r w:rsidR="00B811B4">
        <w:rPr>
          <w:bCs/>
        </w:rPr>
        <w:t> </w:t>
      </w:r>
      <w:r w:rsidRPr="004603A0">
        <w:rPr>
          <w:bCs/>
        </w:rPr>
        <w:t>současn</w:t>
      </w:r>
      <w:r w:rsidR="00B811B4">
        <w:rPr>
          <w:bCs/>
        </w:rPr>
        <w:t xml:space="preserve">é době </w:t>
      </w:r>
      <w:r w:rsidRPr="004603A0">
        <w:rPr>
          <w:bCs/>
        </w:rPr>
        <w:t>aktivně spolupracuj</w:t>
      </w:r>
      <w:r w:rsidR="00B811B4">
        <w:rPr>
          <w:bCs/>
        </w:rPr>
        <w:t>í</w:t>
      </w:r>
      <w:r w:rsidRPr="004603A0">
        <w:rPr>
          <w:bCs/>
        </w:rPr>
        <w:t xml:space="preserve"> na realizaci </w:t>
      </w:r>
      <w:r>
        <w:rPr>
          <w:bCs/>
        </w:rPr>
        <w:t>tohoto</w:t>
      </w:r>
      <w:r w:rsidRPr="004603A0">
        <w:rPr>
          <w:bCs/>
        </w:rPr>
        <w:t xml:space="preserve"> studijního programu.</w:t>
      </w:r>
    </w:p>
    <w:p w14:paraId="5A6608E8" w14:textId="25436195" w:rsidR="004603A0" w:rsidRPr="004603A0" w:rsidRDefault="004603A0" w:rsidP="004603A0">
      <w:pPr>
        <w:tabs>
          <w:tab w:val="left" w:pos="2835"/>
        </w:tabs>
        <w:spacing w:before="120" w:after="120"/>
        <w:ind w:left="708" w:hanging="708"/>
        <w:rPr>
          <w:bCs/>
        </w:rPr>
      </w:pPr>
      <w:r w:rsidRPr="005459EE">
        <w:rPr>
          <w:bCs/>
          <w:i/>
        </w:rPr>
        <w:t>Ing. Jan Valouch, Ph.D.</w:t>
      </w:r>
      <w:r w:rsidRPr="000844CF">
        <w:rPr>
          <w:bCs/>
        </w:rPr>
        <w:t xml:space="preserve"> </w:t>
      </w:r>
      <w:r>
        <w:rPr>
          <w:bCs/>
        </w:rPr>
        <w:t xml:space="preserve">– Fakulta aplikované informatiky, </w:t>
      </w:r>
      <w:r w:rsidRPr="004603A0">
        <w:rPr>
          <w:bCs/>
        </w:rPr>
        <w:t>plný pracovní úvazek, smlouva na dobu neurčitou.</w:t>
      </w:r>
    </w:p>
    <w:p w14:paraId="39FD9883" w14:textId="43D47A5D" w:rsidR="000067CA" w:rsidRPr="004603A0" w:rsidRDefault="000067CA" w:rsidP="000067CA">
      <w:pPr>
        <w:tabs>
          <w:tab w:val="left" w:pos="2835"/>
        </w:tabs>
        <w:spacing w:before="120" w:after="120"/>
        <w:ind w:left="708" w:hanging="708"/>
        <w:rPr>
          <w:bCs/>
        </w:rPr>
      </w:pPr>
      <w:r w:rsidRPr="005459EE">
        <w:rPr>
          <w:bCs/>
          <w:i/>
        </w:rPr>
        <w:t>Ing. Hana Vašková, Ph.D.</w:t>
      </w:r>
      <w:r w:rsidRPr="000844CF">
        <w:rPr>
          <w:bCs/>
        </w:rPr>
        <w:t xml:space="preserve"> </w:t>
      </w:r>
      <w:r>
        <w:rPr>
          <w:bCs/>
        </w:rPr>
        <w:t xml:space="preserve">– Fakulta aplikované informatiky, </w:t>
      </w:r>
      <w:r w:rsidRPr="004603A0">
        <w:rPr>
          <w:bCs/>
        </w:rPr>
        <w:t>plný pracovní úvazek, smlouva na dobu neurčitou.</w:t>
      </w:r>
    </w:p>
    <w:p w14:paraId="52A0DB41" w14:textId="06E9901F" w:rsidR="000067CA" w:rsidRPr="004603A0" w:rsidRDefault="000067CA" w:rsidP="000067CA">
      <w:pPr>
        <w:tabs>
          <w:tab w:val="left" w:pos="2835"/>
        </w:tabs>
        <w:spacing w:before="120" w:after="120"/>
        <w:ind w:left="708" w:hanging="708"/>
        <w:rPr>
          <w:bCs/>
        </w:rPr>
      </w:pPr>
      <w:r w:rsidRPr="005459EE">
        <w:rPr>
          <w:bCs/>
          <w:i/>
        </w:rPr>
        <w:t xml:space="preserve">prof. Ing. Vladimír </w:t>
      </w:r>
      <w:r w:rsidR="008B7869" w:rsidRPr="005459EE">
        <w:rPr>
          <w:bCs/>
          <w:i/>
        </w:rPr>
        <w:t>Vašek</w:t>
      </w:r>
      <w:r w:rsidRPr="005459EE">
        <w:rPr>
          <w:bCs/>
          <w:i/>
        </w:rPr>
        <w:t>, CSc.</w:t>
      </w:r>
      <w:r>
        <w:rPr>
          <w:bCs/>
        </w:rPr>
        <w:t xml:space="preserve"> – Fakulta aplikované informatiky, </w:t>
      </w:r>
      <w:r w:rsidRPr="004603A0">
        <w:rPr>
          <w:bCs/>
        </w:rPr>
        <w:t>plný pracovní úvazek, smlouva na dobu neurčitou.</w:t>
      </w:r>
      <w:r>
        <w:rPr>
          <w:bCs/>
        </w:rPr>
        <w:t xml:space="preserve"> </w:t>
      </w:r>
      <w:r w:rsidRPr="004603A0">
        <w:rPr>
          <w:bCs/>
        </w:rPr>
        <w:t xml:space="preserve">V případě odchodu do důchodu může být nahrazen </w:t>
      </w:r>
      <w:r>
        <w:rPr>
          <w:bCs/>
        </w:rPr>
        <w:t xml:space="preserve">Ing. Tomášem </w:t>
      </w:r>
      <w:proofErr w:type="spellStart"/>
      <w:r>
        <w:rPr>
          <w:bCs/>
        </w:rPr>
        <w:t>Sysalou</w:t>
      </w:r>
      <w:proofErr w:type="spellEnd"/>
      <w:r>
        <w:rPr>
          <w:bCs/>
        </w:rPr>
        <w:t xml:space="preserve">, </w:t>
      </w:r>
      <w:proofErr w:type="spellStart"/>
      <w:r>
        <w:rPr>
          <w:bCs/>
        </w:rPr>
        <w:t>Ph</w:t>
      </w:r>
      <w:r w:rsidRPr="004603A0">
        <w:rPr>
          <w:bCs/>
        </w:rPr>
        <w:t>,</w:t>
      </w:r>
      <w:r>
        <w:rPr>
          <w:bCs/>
        </w:rPr>
        <w:t>D</w:t>
      </w:r>
      <w:proofErr w:type="spellEnd"/>
      <w:r>
        <w:rPr>
          <w:bCs/>
        </w:rPr>
        <w:t xml:space="preserve">. a Ing. Janem </w:t>
      </w:r>
      <w:proofErr w:type="spellStart"/>
      <w:r>
        <w:rPr>
          <w:bCs/>
        </w:rPr>
        <w:t>Dolinayem</w:t>
      </w:r>
      <w:proofErr w:type="spellEnd"/>
      <w:r>
        <w:rPr>
          <w:bCs/>
        </w:rPr>
        <w:t>, Ph.D.,</w:t>
      </w:r>
      <w:r w:rsidRPr="004603A0">
        <w:rPr>
          <w:bCs/>
        </w:rPr>
        <w:t xml:space="preserve"> </w:t>
      </w:r>
      <w:r>
        <w:rPr>
          <w:bCs/>
        </w:rPr>
        <w:t xml:space="preserve">oba se aktivně podílí na výuce tohoto předmětu. </w:t>
      </w:r>
    </w:p>
    <w:p w14:paraId="20087B05" w14:textId="77777777" w:rsidR="000067CA" w:rsidRPr="000067CA" w:rsidRDefault="000067CA" w:rsidP="00F42816">
      <w:pPr>
        <w:tabs>
          <w:tab w:val="left" w:pos="2835"/>
        </w:tabs>
        <w:spacing w:before="120" w:after="120"/>
        <w:ind w:left="708" w:hanging="708"/>
        <w:rPr>
          <w:bCs/>
        </w:rPr>
      </w:pPr>
      <w:r w:rsidRPr="005459EE">
        <w:rPr>
          <w:bCs/>
          <w:i/>
        </w:rPr>
        <w:t>doc. Ing. Jiří Vojtěšek, Ph.D.</w:t>
      </w:r>
      <w:r w:rsidRPr="000844CF">
        <w:rPr>
          <w:bCs/>
        </w:rPr>
        <w:t xml:space="preserve"> </w:t>
      </w:r>
      <w:r>
        <w:rPr>
          <w:bCs/>
        </w:rPr>
        <w:t xml:space="preserve">– Fakulta aplikované informatiky, </w:t>
      </w:r>
      <w:r w:rsidRPr="000067CA">
        <w:rPr>
          <w:bCs/>
        </w:rPr>
        <w:t>plný pracovní úvazek, smlouva na dobu neurčitou.</w:t>
      </w:r>
    </w:p>
    <w:p w14:paraId="28585824" w14:textId="18E6358B" w:rsidR="008B7869" w:rsidRPr="008B7869" w:rsidRDefault="008B7869" w:rsidP="008B7869">
      <w:pPr>
        <w:tabs>
          <w:tab w:val="left" w:pos="2835"/>
        </w:tabs>
        <w:spacing w:before="120" w:after="120"/>
        <w:rPr>
          <w:bCs/>
        </w:rPr>
      </w:pPr>
    </w:p>
    <w:p w14:paraId="0ACC8854" w14:textId="63ED9CBD" w:rsidR="00B811B4" w:rsidRDefault="00B811B4" w:rsidP="00B811B4">
      <w:pPr>
        <w:tabs>
          <w:tab w:val="left" w:pos="2835"/>
        </w:tabs>
        <w:spacing w:before="120" w:after="120"/>
      </w:pPr>
      <w:r>
        <w:t>Na realizaci bakalářského studijního programu Bezpečnostní technologie, systémy a management se podílí 1 externí vyučující, a to:</w:t>
      </w:r>
    </w:p>
    <w:p w14:paraId="6B8EE4D4" w14:textId="2BC8EEB2" w:rsidR="00B811B4" w:rsidRPr="00F42816" w:rsidRDefault="00B811B4" w:rsidP="00F42816">
      <w:pPr>
        <w:tabs>
          <w:tab w:val="left" w:pos="2835"/>
        </w:tabs>
        <w:spacing w:before="120" w:after="120"/>
        <w:ind w:left="708" w:hanging="708"/>
        <w:rPr>
          <w:bCs/>
        </w:rPr>
      </w:pPr>
      <w:r w:rsidRPr="0015104F">
        <w:rPr>
          <w:bCs/>
          <w:i/>
        </w:rPr>
        <w:t>PhDr., Mgr. Stanislav Zelinka</w:t>
      </w:r>
      <w:r w:rsidRPr="00B811B4">
        <w:rPr>
          <w:bCs/>
        </w:rPr>
        <w:t xml:space="preserve"> - odborník z praxe, dlouhá léta pracoval jako kriminalista. Je přislíbena spolupráce i v dalších letech.</w:t>
      </w:r>
      <w:r w:rsidRPr="00F42816">
        <w:rPr>
          <w:bCs/>
        </w:rPr>
        <w:t xml:space="preserve"> V případě ukončení spolupráce s vyučujícím je dohodnuta spolupráce s Územním odborem služby kriminální policie a vyšetřování Zlín.</w:t>
      </w:r>
    </w:p>
    <w:p w14:paraId="3D6BEDA3" w14:textId="0AF14B93" w:rsidR="008B7869" w:rsidRDefault="00CA54CB" w:rsidP="00494ACE">
      <w:pPr>
        <w:autoSpaceDE w:val="0"/>
        <w:autoSpaceDN w:val="0"/>
        <w:adjustRightInd w:val="0"/>
        <w:spacing w:after="0" w:line="240" w:lineRule="auto"/>
      </w:pPr>
      <w:ins w:id="1314" w:author="Uzivatel" w:date="2018-11-13T08:53:00Z">
        <w:r>
          <w:t>V</w:t>
        </w:r>
        <w:r w:rsidRPr="00CA54CB">
          <w:t xml:space="preserve"> souladu se směrnicí kvestora se DPP na UTB uzavírají na délku 1 roku a pracoviště uskutečňující akreditovaný studijní program se zavazuje tuto smlouvu v případě zájmu externího vyučujícího uzavírat po dobu platnosti akreditace.</w:t>
        </w:r>
      </w:ins>
    </w:p>
    <w:p w14:paraId="2D0F871F" w14:textId="77777777" w:rsidR="009E517D" w:rsidRDefault="00C66240" w:rsidP="00155275">
      <w:pPr>
        <w:pStyle w:val="Nadpis3"/>
      </w:pPr>
      <w:bookmarkStart w:id="1315" w:name="_Toc528762452"/>
      <w:bookmarkStart w:id="1316" w:name="_Toc524292398"/>
      <w:r w:rsidRPr="00C66240">
        <w:t>Standardy 6.5-6.6</w:t>
      </w:r>
      <w:r>
        <w:t xml:space="preserve">: </w:t>
      </w:r>
      <w:r w:rsidR="009E517D" w:rsidRPr="00035992">
        <w:t>Kvalifikace odborníků z praxe zapojených do výuky ve studijním programu</w:t>
      </w:r>
      <w:bookmarkEnd w:id="1315"/>
      <w:bookmarkEnd w:id="1316"/>
      <w:r w:rsidR="009E517D" w:rsidRPr="00035992">
        <w:t xml:space="preserve"> </w:t>
      </w:r>
    </w:p>
    <w:p w14:paraId="47BF68F4" w14:textId="77777777" w:rsidR="00494ACE" w:rsidRDefault="00494ACE" w:rsidP="00494ACE">
      <w:pPr>
        <w:autoSpaceDE w:val="0"/>
        <w:autoSpaceDN w:val="0"/>
        <w:adjustRightInd w:val="0"/>
        <w:spacing w:after="0" w:line="240" w:lineRule="auto"/>
        <w:rPr>
          <w:lang w:eastAsia="cs-CZ"/>
        </w:rPr>
      </w:pPr>
      <w:r w:rsidRPr="00FA7D18">
        <w:rPr>
          <w:rFonts w:cs="Calibri"/>
          <w:color w:val="000000"/>
          <w:lang w:eastAsia="cs-CZ"/>
        </w:rPr>
        <w:t xml:space="preserve">Odborníci z praxe jsou zváni </w:t>
      </w:r>
      <w:r>
        <w:rPr>
          <w:rFonts w:cs="Calibri"/>
          <w:color w:val="000000"/>
          <w:lang w:eastAsia="cs-CZ"/>
        </w:rPr>
        <w:t xml:space="preserve">na vybrané přednášky a semináře. </w:t>
      </w:r>
      <w:r w:rsidRPr="00FA7D18">
        <w:rPr>
          <w:lang w:eastAsia="cs-CZ"/>
        </w:rPr>
        <w:t>Jedná se o osoby, které přednášenou problematiku v praxi vykonávají a mají studentům ukázat/předat především praktické zkušenosti. Podíl takovéto výuky je každoročně proměnlivý, nicméně nikdy nepřesahuje 2 % výukového času.</w:t>
      </w:r>
    </w:p>
    <w:p w14:paraId="152A3E52" w14:textId="7AD906E1" w:rsidR="00494ACE" w:rsidRDefault="00494ACE" w:rsidP="000B2DAD">
      <w:pPr>
        <w:autoSpaceDE w:val="0"/>
        <w:autoSpaceDN w:val="0"/>
        <w:adjustRightInd w:val="0"/>
        <w:spacing w:after="0" w:line="240" w:lineRule="auto"/>
        <w:rPr>
          <w:lang w:eastAsia="cs-CZ"/>
        </w:rPr>
      </w:pPr>
      <w:r>
        <w:rPr>
          <w:lang w:eastAsia="cs-CZ"/>
        </w:rPr>
        <w:t>Mimo těchto zvaných přednášek se na výuce podílí několik externistů, kteří nejsou kmenovými zaměstnanci UTB</w:t>
      </w:r>
      <w:r w:rsidR="00A447B8">
        <w:rPr>
          <w:lang w:eastAsia="cs-CZ"/>
        </w:rPr>
        <w:t xml:space="preserve"> ve Zlíně</w:t>
      </w:r>
      <w:r>
        <w:rPr>
          <w:lang w:eastAsia="cs-CZ"/>
        </w:rPr>
        <w:t xml:space="preserve">. </w:t>
      </w:r>
    </w:p>
    <w:p w14:paraId="10A595ED" w14:textId="77777777" w:rsidR="009E517D" w:rsidRDefault="009E517D" w:rsidP="000B2DAD">
      <w:pPr>
        <w:autoSpaceDE w:val="0"/>
        <w:autoSpaceDN w:val="0"/>
        <w:adjustRightInd w:val="0"/>
        <w:spacing w:after="0" w:line="240" w:lineRule="auto"/>
      </w:pPr>
      <w:r>
        <w:tab/>
      </w:r>
      <w:r>
        <w:tab/>
      </w:r>
    </w:p>
    <w:p w14:paraId="3B75592C" w14:textId="77777777" w:rsidR="009E517D" w:rsidRDefault="009E517D" w:rsidP="00320E00">
      <w:pPr>
        <w:spacing w:after="0"/>
        <w:ind w:left="360"/>
        <w:rPr>
          <w:rFonts w:ascii="Times New Roman" w:hAnsi="Times New Roman" w:cs="Times New Roman"/>
          <w:bCs/>
          <w:sz w:val="24"/>
          <w:szCs w:val="24"/>
        </w:rPr>
      </w:pPr>
    </w:p>
    <w:p w14:paraId="1FEAD00B" w14:textId="77777777" w:rsidR="009E517D" w:rsidRDefault="009E517D" w:rsidP="00035992">
      <w:pPr>
        <w:pStyle w:val="Nadpis2"/>
      </w:pPr>
      <w:bookmarkStart w:id="1317" w:name="_Toc528762453"/>
      <w:bookmarkStart w:id="1318" w:name="_Toc524292399"/>
      <w:r w:rsidRPr="00035992">
        <w:t>Specifické požadavky na zajištění studijního programu</w:t>
      </w:r>
      <w:bookmarkEnd w:id="1317"/>
      <w:bookmarkEnd w:id="1318"/>
    </w:p>
    <w:p w14:paraId="0E3BEE6C" w14:textId="77777777" w:rsidR="009E517D" w:rsidRDefault="00C66240" w:rsidP="00155275">
      <w:pPr>
        <w:pStyle w:val="Nadpis3"/>
      </w:pPr>
      <w:bookmarkStart w:id="1319" w:name="_Toc528762454"/>
      <w:bookmarkStart w:id="1320" w:name="_Toc524292400"/>
      <w:r w:rsidRPr="00C66240">
        <w:t>Standardy 7.1-7.3</w:t>
      </w:r>
      <w:r>
        <w:t xml:space="preserve">: </w:t>
      </w:r>
      <w:r w:rsidR="009E517D" w:rsidRPr="00035992">
        <w:t>Uskutečňování studijního programu v kombinované a distanční formě studia</w:t>
      </w:r>
      <w:bookmarkEnd w:id="1319"/>
      <w:bookmarkEnd w:id="1320"/>
      <w:r w:rsidR="009E517D" w:rsidRPr="00035992">
        <w:t xml:space="preserve"> </w:t>
      </w:r>
    </w:p>
    <w:p w14:paraId="2C365018" w14:textId="77777777" w:rsidR="00B378B8" w:rsidRDefault="00B378B8" w:rsidP="00B378B8">
      <w:r w:rsidRPr="00420AFD">
        <w:rPr>
          <w:rFonts w:cs="Calibri"/>
          <w:color w:val="000000"/>
          <w:lang w:eastAsia="cs-CZ"/>
        </w:rPr>
        <w:t xml:space="preserve">Studijní </w:t>
      </w:r>
      <w:r w:rsidRPr="003E0D47">
        <w:rPr>
          <w:rFonts w:cs="Calibri"/>
          <w:color w:val="000000"/>
          <w:lang w:eastAsia="cs-CZ"/>
        </w:rPr>
        <w:t>program „</w:t>
      </w:r>
      <w:r w:rsidRPr="003E0D47">
        <w:rPr>
          <w:lang w:eastAsia="cs-CZ"/>
        </w:rPr>
        <w:t>Bezpečnostní technologie, systémy a management“ realizovaný v kombinované formě obsahuje v každém</w:t>
      </w:r>
      <w:r w:rsidRPr="00420AFD">
        <w:rPr>
          <w:lang w:eastAsia="cs-CZ"/>
        </w:rPr>
        <w:t xml:space="preserve"> semestr</w:t>
      </w:r>
      <w:r>
        <w:rPr>
          <w:lang w:eastAsia="cs-CZ"/>
        </w:rPr>
        <w:t>u 112 hodin přímé výuky, což převyšuje minimální požadavek</w:t>
      </w:r>
      <w:r w:rsidRPr="00420AFD">
        <w:rPr>
          <w:lang w:eastAsia="cs-CZ"/>
        </w:rPr>
        <w:t xml:space="preserve"> 80 </w:t>
      </w:r>
      <w:r w:rsidRPr="00420AFD">
        <w:rPr>
          <w:lang w:eastAsia="cs-CZ"/>
        </w:rPr>
        <w:lastRenderedPageBreak/>
        <w:t xml:space="preserve">hodin přímé výuky za semestr. </w:t>
      </w:r>
      <w:r>
        <w:rPr>
          <w:lang w:eastAsia="cs-CZ"/>
        </w:rPr>
        <w:t>V</w:t>
      </w:r>
      <w:r>
        <w:t>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w:t>
      </w:r>
      <w:r w:rsidRPr="003E0D47">
        <w:t>dostatečným předstihem tak, aby se mohli na danou problematiku připravit dopředu. Z hlediska podílu přímé výuky k celkovému kreditovému vyjádření v ECTS kreditech je to průměrně 14% přímé výuky a zbylých 86% v dalších aktivitách, především samostudiu a tvorbě projektů. Toto rozložení se dá očekávat vzhledem ke kombinované formě studia, kde je větší důraz kladen na samostudium. O to větší důraz v případě kombinované formy kladen na přístupnost informačních zdrojů především skrze e-</w:t>
      </w:r>
      <w:proofErr w:type="spellStart"/>
      <w:r w:rsidRPr="003E0D47">
        <w:t>learningový</w:t>
      </w:r>
      <w:proofErr w:type="spellEnd"/>
      <w:r w:rsidRPr="003E0D47">
        <w:t xml:space="preserve"> systém LMS </w:t>
      </w:r>
      <w:proofErr w:type="spellStart"/>
      <w:r w:rsidRPr="003E0D47">
        <w:t>Moodle</w:t>
      </w:r>
      <w:proofErr w:type="spellEnd"/>
      <w:r w:rsidRPr="003E0D47">
        <w:rPr>
          <w:rStyle w:val="Znakapoznpodarou"/>
        </w:rPr>
        <w:footnoteReference w:id="47"/>
      </w:r>
      <w:r w:rsidRPr="003E0D47">
        <w:t xml:space="preserve"> a studijní opory. Další možnosti kontaktu s vyučujícím je v rámci konzultačních</w:t>
      </w:r>
      <w:r>
        <w:t xml:space="preserve"> hodin, které mají akademičtí pracovníci vypsány minimálně 2 hodiny týdně během celého semestru.</w:t>
      </w:r>
    </w:p>
    <w:p w14:paraId="3AAB7EAA" w14:textId="77777777" w:rsidR="009E517D" w:rsidRDefault="00B378B8" w:rsidP="00B378B8">
      <w:pPr>
        <w:tabs>
          <w:tab w:val="left" w:pos="2835"/>
        </w:tabs>
        <w:spacing w:before="120" w:after="120"/>
      </w:pPr>
      <w:r w:rsidRPr="00420AFD">
        <w:rPr>
          <w:lang w:eastAsia="cs-CZ"/>
        </w:rPr>
        <w:t xml:space="preserve">Studenti mají k dispozici studijní opory v podobě povinné a doporučené literatury, které jsou konkrétně pro každý z předmětů uvedeny v dokumentaci k akreditaci (část </w:t>
      </w:r>
      <w:r w:rsidRPr="00DA6BC2">
        <w:rPr>
          <w:i/>
          <w:lang w:eastAsia="cs-CZ"/>
        </w:rPr>
        <w:t>B-III – Charakteristika studijního předmětu</w:t>
      </w:r>
      <w:r w:rsidRPr="00420AFD">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009E517D">
        <w:tab/>
      </w:r>
      <w:r w:rsidR="009E517D">
        <w:tab/>
      </w:r>
    </w:p>
    <w:p w14:paraId="60270058" w14:textId="77777777" w:rsidR="009E517D" w:rsidRDefault="009E517D" w:rsidP="00493DAD">
      <w:pPr>
        <w:tabs>
          <w:tab w:val="left" w:pos="2835"/>
        </w:tabs>
        <w:spacing w:before="120" w:after="120"/>
      </w:pPr>
      <w:r>
        <w:tab/>
      </w:r>
      <w:r>
        <w:tab/>
      </w:r>
    </w:p>
    <w:p w14:paraId="53451FD6" w14:textId="77777777" w:rsidR="009E517D" w:rsidRPr="000B3D78" w:rsidRDefault="009E517D" w:rsidP="0019398A">
      <w:pPr>
        <w:rPr>
          <w:sz w:val="28"/>
          <w:szCs w:val="28"/>
        </w:rPr>
      </w:pPr>
    </w:p>
    <w:sectPr w:rsidR="009E517D" w:rsidRPr="000B3D78" w:rsidSect="00EF23F2">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08"/>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6D0C7" w14:textId="77777777" w:rsidR="00AA2668" w:rsidRDefault="00AA2668" w:rsidP="00561085">
      <w:pPr>
        <w:spacing w:after="0" w:line="240" w:lineRule="auto"/>
      </w:pPr>
      <w:r>
        <w:separator/>
      </w:r>
    </w:p>
  </w:endnote>
  <w:endnote w:type="continuationSeparator" w:id="0">
    <w:p w14:paraId="42F09A17" w14:textId="77777777" w:rsidR="00AA2668" w:rsidRDefault="00AA2668" w:rsidP="00561085">
      <w:pPr>
        <w:spacing w:after="0" w:line="240" w:lineRule="auto"/>
      </w:pPr>
      <w:r>
        <w:continuationSeparator/>
      </w:r>
    </w:p>
  </w:endnote>
  <w:endnote w:type="continuationNotice" w:id="1">
    <w:p w14:paraId="70A6A40F" w14:textId="77777777" w:rsidR="00AA2668" w:rsidRDefault="00AA26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E9EF2" w14:textId="77777777" w:rsidR="004E7681" w:rsidRDefault="004E7681"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45748FE4" w14:textId="77777777" w:rsidR="004E7681" w:rsidRDefault="004E768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37EB2" w14:textId="292F8E0B" w:rsidR="004E7681" w:rsidRDefault="004E7681"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0F4481">
      <w:rPr>
        <w:rStyle w:val="slostrnky"/>
        <w:rFonts w:cs="Arial"/>
        <w:noProof/>
      </w:rPr>
      <w:t>142</w:t>
    </w:r>
    <w:r>
      <w:rPr>
        <w:rStyle w:val="slostrnky"/>
        <w:rFonts w:cs="Arial"/>
      </w:rPr>
      <w:fldChar w:fldCharType="end"/>
    </w:r>
  </w:p>
  <w:p w14:paraId="72C05737" w14:textId="77777777" w:rsidR="004E7681" w:rsidRDefault="004E7681">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9D6CD" w14:textId="7DB00D10" w:rsidR="004E7681" w:rsidRPr="00DE5BF3" w:rsidRDefault="004E7681" w:rsidP="00683CEA">
    <w:pPr>
      <w:pStyle w:val="Zpat"/>
      <w:framePr w:wrap="around" w:vAnchor="text" w:hAnchor="margin" w:xAlign="center" w:y="1"/>
      <w:rPr>
        <w:rStyle w:val="slostrnky"/>
        <w:rFonts w:ascii="Times New Roman" w:hAnsi="Times New Roman"/>
      </w:rPr>
    </w:pPr>
    <w:r w:rsidRPr="00DE5BF3">
      <w:rPr>
        <w:rStyle w:val="slostrnky"/>
        <w:rFonts w:ascii="Times New Roman" w:hAnsi="Times New Roman"/>
      </w:rPr>
      <w:fldChar w:fldCharType="begin"/>
    </w:r>
    <w:r w:rsidRPr="00DE5BF3">
      <w:rPr>
        <w:rStyle w:val="slostrnky"/>
        <w:rFonts w:ascii="Times New Roman" w:hAnsi="Times New Roman"/>
      </w:rPr>
      <w:instrText xml:space="preserve">PAGE  </w:instrText>
    </w:r>
    <w:r w:rsidRPr="00DE5BF3">
      <w:rPr>
        <w:rStyle w:val="slostrnky"/>
        <w:rFonts w:ascii="Times New Roman" w:hAnsi="Times New Roman"/>
      </w:rPr>
      <w:fldChar w:fldCharType="separate"/>
    </w:r>
    <w:r w:rsidR="000F4481">
      <w:rPr>
        <w:rStyle w:val="slostrnky"/>
        <w:rFonts w:ascii="Times New Roman" w:hAnsi="Times New Roman"/>
        <w:noProof/>
      </w:rPr>
      <w:t>108</w:t>
    </w:r>
    <w:r w:rsidRPr="00DE5BF3">
      <w:rPr>
        <w:rStyle w:val="slostrnky"/>
        <w:rFonts w:ascii="Times New Roman" w:hAnsi="Times New Roman"/>
      </w:rPr>
      <w:fldChar w:fldCharType="end"/>
    </w:r>
  </w:p>
  <w:p w14:paraId="19922C93" w14:textId="77777777" w:rsidR="004E7681" w:rsidRDefault="004E768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E5A59" w14:textId="77777777" w:rsidR="00AA2668" w:rsidRDefault="00AA2668" w:rsidP="00561085">
      <w:pPr>
        <w:spacing w:after="0" w:line="240" w:lineRule="auto"/>
      </w:pPr>
      <w:r>
        <w:separator/>
      </w:r>
    </w:p>
  </w:footnote>
  <w:footnote w:type="continuationSeparator" w:id="0">
    <w:p w14:paraId="445A52EB" w14:textId="77777777" w:rsidR="00AA2668" w:rsidRDefault="00AA2668" w:rsidP="00561085">
      <w:pPr>
        <w:spacing w:after="0" w:line="240" w:lineRule="auto"/>
      </w:pPr>
      <w:r>
        <w:continuationSeparator/>
      </w:r>
    </w:p>
  </w:footnote>
  <w:footnote w:type="continuationNotice" w:id="1">
    <w:p w14:paraId="23970E89" w14:textId="77777777" w:rsidR="00AA2668" w:rsidRDefault="00AA2668">
      <w:pPr>
        <w:spacing w:after="0" w:line="240" w:lineRule="auto"/>
      </w:pPr>
    </w:p>
  </w:footnote>
  <w:footnote w:id="2">
    <w:p w14:paraId="7185DC71" w14:textId="77777777"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3">
    <w:p w14:paraId="3766C513" w14:textId="77777777"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4">
    <w:p w14:paraId="7CA344A3" w14:textId="77777777"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5">
    <w:p w14:paraId="1E8D2025" w14:textId="77777777"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6">
    <w:p w14:paraId="2716F9E5" w14:textId="6A54A86A"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D00E69">
          <w:rPr>
            <w:rStyle w:val="Hypertextovodkaz"/>
            <w:rFonts w:asciiTheme="minorHAnsi" w:hAnsiTheme="minorHAnsi" w:cstheme="minorHAnsi"/>
            <w:sz w:val="17"/>
            <w:szCs w:val="17"/>
          </w:rPr>
          <w:t>https://www.utb.cz/univerzita/uredni-deska/vnitrni-normy-a-predpisy/</w:t>
        </w:r>
      </w:hyperlink>
      <w:r>
        <w:rPr>
          <w:rFonts w:asciiTheme="minorHAnsi" w:hAnsiTheme="minorHAnsi" w:cstheme="minorHAnsi"/>
          <w:sz w:val="17"/>
          <w:szCs w:val="17"/>
        </w:rPr>
        <w:t xml:space="preserve"> </w:t>
      </w:r>
    </w:p>
  </w:footnote>
  <w:footnote w:id="7">
    <w:p w14:paraId="377D807D" w14:textId="77777777"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8">
    <w:p w14:paraId="64B6FB06" w14:textId="36100618"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9">
    <w:p w14:paraId="5AC8F72F" w14:textId="2990A8F3" w:rsidR="004E7681" w:rsidRPr="00E12A3D"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w:t>
      </w:r>
      <w:r>
        <w:rPr>
          <w:rFonts w:asciiTheme="minorHAnsi" w:hAnsiTheme="minorHAnsi"/>
          <w:sz w:val="17"/>
          <w:szCs w:val="17"/>
        </w:rPr>
        <w:t xml:space="preserve">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6ABFB664" w14:textId="2C8F1EE6" w:rsidR="004E7681" w:rsidRPr="00B041BA" w:rsidRDefault="004E7681" w:rsidP="00377D58">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1">
    <w:p w14:paraId="57C4FEE1" w14:textId="77777777" w:rsidR="004E7681" w:rsidRPr="00B041BA" w:rsidRDefault="004E7681" w:rsidP="00377D58">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2">
    <w:p w14:paraId="68376E2C" w14:textId="5ACB42AF" w:rsidR="004E7681" w:rsidRPr="00EB3CC2" w:rsidRDefault="004E7681" w:rsidP="00377D58">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w:t>
      </w:r>
      <w:r w:rsidRPr="00E07B1B">
        <w:t xml:space="preserve"> </w:t>
      </w:r>
      <w:hyperlink r:id="rId10" w:history="1">
        <w:r w:rsidRPr="001024F5">
          <w:rPr>
            <w:rStyle w:val="Hypertextovodkaz"/>
            <w:rFonts w:asciiTheme="minorHAnsi" w:hAnsiTheme="minorHAnsi"/>
            <w:sz w:val="17"/>
            <w:szCs w:val="17"/>
          </w:rPr>
          <w:t>https://www.utb.cz/univerzita/uredni-deska/vnitrni-normy-a-predpisy/</w:t>
        </w:r>
      </w:hyperlink>
      <w:r>
        <w:rPr>
          <w:rFonts w:asciiTheme="minorHAnsi" w:hAnsiTheme="minorHAnsi"/>
          <w:sz w:val="17"/>
          <w:szCs w:val="17"/>
        </w:rPr>
        <w:t xml:space="preserve"> </w:t>
      </w:r>
    </w:p>
  </w:footnote>
  <w:footnote w:id="13">
    <w:p w14:paraId="44262800" w14:textId="77777777" w:rsidR="004E7681" w:rsidRDefault="004E7681" w:rsidP="00377D58">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4">
    <w:p w14:paraId="06D96570" w14:textId="77777777" w:rsidR="004E7681" w:rsidRDefault="004E7681" w:rsidP="00377D58">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5">
    <w:p w14:paraId="5D154091" w14:textId="77777777" w:rsidR="004E7681" w:rsidRDefault="004E7681" w:rsidP="00377D58">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6">
    <w:p w14:paraId="135AF470" w14:textId="77777777" w:rsidR="004E7681" w:rsidRDefault="004E7681" w:rsidP="00377D58">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7">
    <w:p w14:paraId="23602689" w14:textId="77777777" w:rsidR="004E7681" w:rsidRDefault="004E7681" w:rsidP="00377D58">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8">
    <w:p w14:paraId="3AB311F0" w14:textId="77777777" w:rsidR="004E7681" w:rsidRDefault="004E7681" w:rsidP="00377D58">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9">
    <w:p w14:paraId="02C3F890" w14:textId="77777777" w:rsidR="004E7681" w:rsidRDefault="004E7681" w:rsidP="00377D58">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20">
    <w:p w14:paraId="33234DA8" w14:textId="77777777" w:rsidR="004E7681" w:rsidRDefault="004E7681" w:rsidP="00377D58">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1">
    <w:p w14:paraId="6C66F95A" w14:textId="68122061" w:rsidR="004E7681" w:rsidRDefault="004E7681" w:rsidP="00377D58">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hyperlink r:id="rId19" w:history="1">
        <w:r w:rsidRPr="00DD7163">
          <w:rPr>
            <w:rStyle w:val="Hypertextovodkaz"/>
            <w:lang w:val="cs-CZ"/>
          </w:rPr>
          <w:t>http://portal.k.utb.cz/databases/alphabetical/?lang=cze</w:t>
        </w:r>
      </w:hyperlink>
      <w:r>
        <w:rPr>
          <w:lang w:val="cs-CZ"/>
        </w:rPr>
        <w:t xml:space="preserve"> </w:t>
      </w:r>
    </w:p>
  </w:footnote>
  <w:footnote w:id="22">
    <w:p w14:paraId="4578E1F0" w14:textId="1368351B" w:rsidR="004E7681" w:rsidRDefault="004E7681" w:rsidP="00377D58">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E12A3D">
          <w:rPr>
            <w:rStyle w:val="Hypertextovodkaz"/>
            <w:rFonts w:asciiTheme="minorHAnsi" w:hAnsiTheme="minorHAnsi"/>
          </w:rPr>
          <w:t>https://www.utb.cz/univerzita/uredni-deska/vnitrni-normy-a-predpisy/</w:t>
        </w:r>
      </w:hyperlink>
      <w:r>
        <w:t xml:space="preserve"> </w:t>
      </w:r>
    </w:p>
  </w:footnote>
  <w:footnote w:id="23">
    <w:p w14:paraId="498091EC" w14:textId="77777777" w:rsidR="004E7681" w:rsidRPr="00DD2688" w:rsidRDefault="004E7681" w:rsidP="00377D58">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4">
    <w:p w14:paraId="646AED7D" w14:textId="77777777" w:rsidR="004E7681" w:rsidRPr="00A555A5" w:rsidRDefault="004E7681">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5">
    <w:p w14:paraId="7525BDAE" w14:textId="10A5A32E" w:rsidR="004E7681" w:rsidRPr="00A555A5" w:rsidRDefault="004E7681" w:rsidP="000A09D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4721F0">
          <w:rPr>
            <w:rStyle w:val="Hypertextovodkaz"/>
            <w:rFonts w:asciiTheme="minorHAnsi" w:hAnsiTheme="minorHAnsi"/>
            <w:sz w:val="17"/>
            <w:szCs w:val="17"/>
          </w:rPr>
          <w:t>https://fai.utb.cz/o-fakulte/uredni-deska/dlouhodoby-zamer-fakulty/</w:t>
        </w:r>
      </w:hyperlink>
    </w:p>
  </w:footnote>
  <w:footnote w:id="26">
    <w:p w14:paraId="43EAC448" w14:textId="62686027" w:rsidR="004E7681" w:rsidRPr="00A555A5" w:rsidRDefault="004E7681">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4721F0">
          <w:rPr>
            <w:rStyle w:val="Hypertextovodkaz"/>
            <w:rFonts w:asciiTheme="minorHAnsi" w:hAnsiTheme="minorHAnsi"/>
            <w:sz w:val="17"/>
            <w:szCs w:val="17"/>
          </w:rPr>
          <w:t>https://fai.utb.cz/o-fakulte/uredni-deska/vnitrni-normy-fai/vnitrni-predpisy-fai/</w:t>
        </w:r>
      </w:hyperlink>
      <w:r>
        <w:rPr>
          <w:rStyle w:val="Hypertextovodkaz"/>
          <w:rFonts w:asciiTheme="minorHAnsi" w:hAnsiTheme="minorHAnsi"/>
          <w:sz w:val="17"/>
          <w:szCs w:val="17"/>
        </w:rPr>
        <w:t xml:space="preserve"> </w:t>
      </w:r>
    </w:p>
  </w:footnote>
  <w:footnote w:id="27">
    <w:p w14:paraId="2078D29A" w14:textId="77777777" w:rsidR="004E7681" w:rsidRPr="00A555A5" w:rsidRDefault="004E7681" w:rsidP="00786D9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8">
    <w:p w14:paraId="56342C9E" w14:textId="77777777" w:rsidR="004E7681" w:rsidRPr="00A555A5" w:rsidRDefault="004E7681" w:rsidP="00786D96">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9">
    <w:p w14:paraId="2AA09EF6" w14:textId="77777777" w:rsidR="004E7681" w:rsidRDefault="004E7681" w:rsidP="00786D96">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30">
    <w:p w14:paraId="6EFF1CFB" w14:textId="77777777" w:rsidR="004E7681" w:rsidRPr="00566652" w:rsidRDefault="004E7681">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1">
    <w:p w14:paraId="4C07AC50" w14:textId="77777777" w:rsidR="004E7681" w:rsidRDefault="004E7681" w:rsidP="008E74E3">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9" w:history="1">
        <w:r w:rsidRPr="006000EB">
          <w:rPr>
            <w:rStyle w:val="Hypertextovodkaz"/>
            <w:rFonts w:asciiTheme="minorHAnsi" w:hAnsiTheme="minorHAnsi" w:cstheme="minorHAnsi"/>
            <w:sz w:val="17"/>
            <w:szCs w:val="17"/>
          </w:rPr>
          <w:t>https://fai.utb.cz/slozeni-rady-studijnich-programu/</w:t>
        </w:r>
      </w:hyperlink>
    </w:p>
  </w:footnote>
  <w:footnote w:id="32">
    <w:p w14:paraId="5D6A5EE3" w14:textId="77777777" w:rsidR="004E7681" w:rsidRPr="00FC6D8D" w:rsidRDefault="004E7681">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0"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14:paraId="54C724E6" w14:textId="77777777" w:rsidR="004E7681" w:rsidRPr="00255CDA" w:rsidRDefault="004E7681"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1"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14:paraId="76DF5DBF" w14:textId="77777777" w:rsidR="004E7681" w:rsidRDefault="004E7681"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721C728D" w14:textId="77777777" w:rsidR="004E7681" w:rsidRPr="00555E78" w:rsidRDefault="004E7681" w:rsidP="00877524">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3"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48638954" w14:textId="77777777" w:rsidR="004E7681" w:rsidRPr="0073060A" w:rsidRDefault="004E7681">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0007243E" w14:textId="77777777" w:rsidR="004E7681" w:rsidRPr="0073060A" w:rsidRDefault="004E7681" w:rsidP="004E7681">
      <w:pPr>
        <w:pStyle w:val="Textpoznpodarou"/>
        <w:rPr>
          <w:ins w:id="441" w:author="Jiří Vojtěšek" w:date="2018-11-19T21:17:00Z"/>
          <w:rFonts w:asciiTheme="minorHAnsi" w:hAnsiTheme="minorHAnsi"/>
          <w:sz w:val="17"/>
          <w:szCs w:val="17"/>
        </w:rPr>
      </w:pPr>
      <w:ins w:id="442" w:author="Jiří Vojtěšek" w:date="2018-11-19T21:17:00Z">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r>
          <w:fldChar w:fldCharType="begin"/>
        </w:r>
        <w:r>
          <w:instrText xml:space="preserve"> HYPERLINK "https://vyuka.fai.utb.cz" </w:instrText>
        </w:r>
        <w:r>
          <w:fldChar w:fldCharType="separate"/>
        </w:r>
        <w:r w:rsidRPr="0073060A">
          <w:rPr>
            <w:rStyle w:val="Hypertextovodkaz"/>
            <w:rFonts w:asciiTheme="minorHAnsi" w:hAnsiTheme="minorHAnsi"/>
            <w:sz w:val="17"/>
            <w:szCs w:val="17"/>
          </w:rPr>
          <w:t>https://vyuka.fai.utb.cz</w:t>
        </w:r>
        <w:r>
          <w:rPr>
            <w:rStyle w:val="Hypertextovodkaz"/>
            <w:rFonts w:asciiTheme="minorHAnsi" w:hAnsiTheme="minorHAnsi"/>
            <w:sz w:val="17"/>
            <w:szCs w:val="17"/>
          </w:rPr>
          <w:fldChar w:fldCharType="end"/>
        </w:r>
      </w:ins>
    </w:p>
  </w:footnote>
  <w:footnote w:id="38">
    <w:p w14:paraId="2D9829F8" w14:textId="77777777" w:rsidR="004E7681" w:rsidRPr="0073060A" w:rsidDel="004E7681" w:rsidRDefault="004E7681" w:rsidP="00D907EE">
      <w:pPr>
        <w:pStyle w:val="Textpoznpodarou"/>
        <w:rPr>
          <w:del w:id="1133" w:author="Jiří Vojtěšek" w:date="2018-11-19T21:17:00Z"/>
          <w:rFonts w:asciiTheme="minorHAnsi" w:hAnsiTheme="minorHAnsi"/>
          <w:sz w:val="17"/>
          <w:szCs w:val="17"/>
        </w:rPr>
      </w:pPr>
      <w:del w:id="1134" w:author="Jiří Vojtěšek" w:date="2018-11-19T21:17:00Z">
        <w:r w:rsidRPr="0073060A" w:rsidDel="004E7681">
          <w:rPr>
            <w:rStyle w:val="Znakapoznpodarou"/>
            <w:rFonts w:asciiTheme="minorHAnsi" w:hAnsiTheme="minorHAnsi"/>
            <w:sz w:val="17"/>
            <w:szCs w:val="17"/>
          </w:rPr>
          <w:footnoteRef/>
        </w:r>
        <w:r w:rsidRPr="0073060A" w:rsidDel="004E7681">
          <w:rPr>
            <w:rFonts w:asciiTheme="minorHAnsi" w:hAnsiTheme="minorHAnsi"/>
            <w:sz w:val="17"/>
            <w:szCs w:val="17"/>
          </w:rPr>
          <w:delText xml:space="preserve"> Dostupný z: </w:delText>
        </w:r>
        <w:r w:rsidDel="004E7681">
          <w:fldChar w:fldCharType="begin"/>
        </w:r>
        <w:r w:rsidDel="004E7681">
          <w:delInstrText xml:space="preserve"> HYPERLINK "https://vyuka.fai.utb.cz" </w:delInstrText>
        </w:r>
        <w:r w:rsidDel="004E7681">
          <w:fldChar w:fldCharType="separate"/>
        </w:r>
        <w:r w:rsidRPr="0073060A" w:rsidDel="004E7681">
          <w:rPr>
            <w:rStyle w:val="Hypertextovodkaz"/>
            <w:rFonts w:asciiTheme="minorHAnsi" w:hAnsiTheme="minorHAnsi"/>
            <w:sz w:val="17"/>
            <w:szCs w:val="17"/>
          </w:rPr>
          <w:delText>https://vyuka.fai.utb.cz</w:delText>
        </w:r>
        <w:r w:rsidDel="004E7681">
          <w:rPr>
            <w:rStyle w:val="Hypertextovodkaz"/>
            <w:rFonts w:asciiTheme="minorHAnsi" w:hAnsiTheme="minorHAnsi"/>
            <w:sz w:val="17"/>
            <w:szCs w:val="17"/>
          </w:rPr>
          <w:fldChar w:fldCharType="end"/>
        </w:r>
      </w:del>
    </w:p>
  </w:footnote>
  <w:footnote w:id="39">
    <w:p w14:paraId="418EC963" w14:textId="77777777" w:rsidR="004E7681" w:rsidRPr="003C6EA7" w:rsidRDefault="004E7681" w:rsidP="0042324C">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5"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40">
    <w:p w14:paraId="1DD0C0F2" w14:textId="77777777" w:rsidR="004E7681" w:rsidRPr="003C6EA7" w:rsidRDefault="004E7681" w:rsidP="0042324C">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6"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41">
    <w:p w14:paraId="6C86BF8E" w14:textId="77777777" w:rsidR="004E7681" w:rsidRDefault="004E7681" w:rsidP="0042324C">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7"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2">
    <w:p w14:paraId="086F9AE8" w14:textId="77777777" w:rsidR="004E7681" w:rsidRPr="005459EE" w:rsidRDefault="004E7681" w:rsidP="00A41197">
      <w:pPr>
        <w:pStyle w:val="Textpoznpodarou"/>
        <w:rPr>
          <w:rFonts w:asciiTheme="minorHAnsi" w:hAnsiTheme="minorHAnsi" w:cstheme="minorHAnsi"/>
          <w:sz w:val="17"/>
          <w:szCs w:val="17"/>
        </w:rPr>
      </w:pPr>
      <w:r w:rsidRPr="005459EE">
        <w:rPr>
          <w:rStyle w:val="Znakapoznpodarou"/>
          <w:rFonts w:asciiTheme="minorHAnsi" w:hAnsiTheme="minorHAnsi" w:cstheme="minorHAnsi"/>
          <w:sz w:val="17"/>
          <w:szCs w:val="17"/>
        </w:rPr>
        <w:footnoteRef/>
      </w:r>
      <w:r w:rsidRPr="005459EE">
        <w:rPr>
          <w:rFonts w:asciiTheme="minorHAnsi" w:hAnsiTheme="minorHAnsi" w:cstheme="minorHAnsi"/>
          <w:sz w:val="17"/>
          <w:szCs w:val="17"/>
        </w:rPr>
        <w:t xml:space="preserve"> Dostupné z: </w:t>
      </w:r>
      <w:hyperlink r:id="rId38" w:history="1">
        <w:r w:rsidRPr="005459EE">
          <w:rPr>
            <w:rStyle w:val="Hypertextovodkaz"/>
            <w:rFonts w:asciiTheme="minorHAnsi" w:hAnsiTheme="minorHAnsi" w:cstheme="minorHAnsi"/>
            <w:sz w:val="17"/>
            <w:szCs w:val="17"/>
          </w:rPr>
          <w:t>https://fai.utb.cz/o-fakulte/uredni-deska/vyrocni-zpravy-fai/</w:t>
        </w:r>
      </w:hyperlink>
    </w:p>
  </w:footnote>
  <w:footnote w:id="43">
    <w:p w14:paraId="3C96748C" w14:textId="77777777" w:rsidR="004E7681" w:rsidRPr="0015104F" w:rsidRDefault="004E7681" w:rsidP="001D4234">
      <w:pPr>
        <w:pStyle w:val="Textpoznpodarou"/>
        <w:rPr>
          <w:rFonts w:asciiTheme="minorHAnsi" w:hAnsiTheme="minorHAnsi" w:cstheme="minorHAnsi"/>
          <w:sz w:val="17"/>
          <w:szCs w:val="17"/>
        </w:rPr>
      </w:pPr>
      <w:r w:rsidRPr="0015104F">
        <w:rPr>
          <w:rStyle w:val="Znakapoznpodarou"/>
          <w:rFonts w:asciiTheme="minorHAnsi" w:hAnsiTheme="minorHAnsi" w:cstheme="minorHAnsi"/>
          <w:sz w:val="17"/>
          <w:szCs w:val="17"/>
        </w:rPr>
        <w:footnoteRef/>
      </w:r>
      <w:r w:rsidRPr="0015104F">
        <w:rPr>
          <w:rFonts w:asciiTheme="minorHAnsi" w:hAnsiTheme="minorHAnsi" w:cstheme="minorHAnsi"/>
          <w:sz w:val="17"/>
          <w:szCs w:val="17"/>
        </w:rPr>
        <w:t xml:space="preserve"> Dostupné z: </w:t>
      </w:r>
      <w:hyperlink r:id="rId39" w:history="1">
        <w:r w:rsidRPr="0015104F">
          <w:rPr>
            <w:rStyle w:val="Hypertextovodkaz"/>
            <w:rFonts w:asciiTheme="minorHAnsi" w:hAnsiTheme="minorHAnsi" w:cstheme="minorHAnsi"/>
            <w:sz w:val="17"/>
            <w:szCs w:val="17"/>
          </w:rPr>
          <w:t>http://www.msmt.cz/vyzkum-a-vyvoj-2/zakon-c-111-1998-sb-o-vysokych-skolach</w:t>
        </w:r>
      </w:hyperlink>
      <w:r w:rsidRPr="0015104F">
        <w:rPr>
          <w:rFonts w:asciiTheme="minorHAnsi" w:hAnsiTheme="minorHAnsi" w:cstheme="minorHAnsi"/>
          <w:sz w:val="17"/>
          <w:szCs w:val="17"/>
        </w:rPr>
        <w:t xml:space="preserve"> </w:t>
      </w:r>
    </w:p>
  </w:footnote>
  <w:footnote w:id="44">
    <w:p w14:paraId="7301F686" w14:textId="77777777" w:rsidR="004E7681" w:rsidRPr="0015104F" w:rsidRDefault="004E7681" w:rsidP="001D4234">
      <w:pPr>
        <w:pStyle w:val="Textpoznpodarou"/>
        <w:rPr>
          <w:rFonts w:asciiTheme="minorHAnsi" w:hAnsiTheme="minorHAnsi" w:cstheme="minorHAnsi"/>
          <w:sz w:val="17"/>
          <w:szCs w:val="17"/>
        </w:rPr>
      </w:pPr>
      <w:r w:rsidRPr="0015104F">
        <w:rPr>
          <w:rStyle w:val="Znakapoznpodarou"/>
          <w:rFonts w:asciiTheme="minorHAnsi" w:hAnsiTheme="minorHAnsi" w:cstheme="minorHAnsi"/>
          <w:sz w:val="17"/>
          <w:szCs w:val="17"/>
        </w:rPr>
        <w:footnoteRef/>
      </w:r>
      <w:r w:rsidRPr="0015104F">
        <w:rPr>
          <w:rFonts w:asciiTheme="minorHAnsi" w:hAnsiTheme="minorHAnsi" w:cstheme="minorHAnsi"/>
          <w:sz w:val="17"/>
          <w:szCs w:val="17"/>
        </w:rPr>
        <w:t xml:space="preserve"> Dostupné z: </w:t>
      </w:r>
      <w:hyperlink r:id="rId40" w:history="1">
        <w:r w:rsidRPr="0015104F">
          <w:rPr>
            <w:rStyle w:val="Hypertextovodkaz"/>
            <w:rFonts w:asciiTheme="minorHAnsi" w:hAnsiTheme="minorHAnsi" w:cstheme="minorHAnsi"/>
            <w:sz w:val="17"/>
            <w:szCs w:val="17"/>
          </w:rPr>
          <w:t>https://www.utb.cz/univerzita/uredni-deska/vnitrni-normy-a-predpisy/vnitrni-predpisy/</w:t>
        </w:r>
      </w:hyperlink>
      <w:r w:rsidRPr="0015104F">
        <w:rPr>
          <w:rFonts w:asciiTheme="minorHAnsi" w:hAnsiTheme="minorHAnsi" w:cstheme="minorHAnsi"/>
          <w:sz w:val="17"/>
          <w:szCs w:val="17"/>
        </w:rPr>
        <w:t xml:space="preserve"> </w:t>
      </w:r>
    </w:p>
  </w:footnote>
  <w:footnote w:id="45">
    <w:p w14:paraId="2D5B6073" w14:textId="77777777" w:rsidR="004E7681" w:rsidRPr="005459EE" w:rsidRDefault="004E7681" w:rsidP="001D4234">
      <w:pPr>
        <w:pStyle w:val="Textpoznpodarou"/>
        <w:rPr>
          <w:rFonts w:asciiTheme="minorHAnsi" w:hAnsiTheme="minorHAnsi" w:cstheme="minorHAnsi"/>
          <w:sz w:val="17"/>
          <w:szCs w:val="17"/>
        </w:rPr>
      </w:pPr>
      <w:r w:rsidRPr="005459EE">
        <w:rPr>
          <w:rStyle w:val="Znakapoznpodarou"/>
          <w:rFonts w:asciiTheme="minorHAnsi" w:hAnsiTheme="minorHAnsi" w:cstheme="minorHAnsi"/>
          <w:sz w:val="17"/>
          <w:szCs w:val="17"/>
        </w:rPr>
        <w:footnoteRef/>
      </w:r>
      <w:r w:rsidRPr="005459EE">
        <w:rPr>
          <w:rFonts w:asciiTheme="minorHAnsi" w:hAnsiTheme="minorHAnsi" w:cstheme="minorHAnsi"/>
          <w:sz w:val="17"/>
          <w:szCs w:val="17"/>
        </w:rPr>
        <w:t xml:space="preserve"> Citace z vnitřního předpisu „</w:t>
      </w:r>
      <w:r w:rsidRPr="005459EE">
        <w:rPr>
          <w:rFonts w:asciiTheme="minorHAnsi" w:hAnsiTheme="minorHAnsi" w:cstheme="minorHAnsi"/>
          <w:color w:val="auto"/>
          <w:sz w:val="17"/>
          <w:szCs w:val="17"/>
        </w:rPr>
        <w:t>Řád pro tvorbu, schvalování, uskutečňování a změny studijních programů UTB ve Zlíně“</w:t>
      </w:r>
    </w:p>
  </w:footnote>
  <w:footnote w:id="46">
    <w:p w14:paraId="258FF9AA" w14:textId="77777777" w:rsidR="004E7681" w:rsidRPr="0015104F" w:rsidRDefault="004E7681" w:rsidP="00D96E8E">
      <w:pPr>
        <w:pStyle w:val="Textpoznpodarou"/>
        <w:rPr>
          <w:rFonts w:asciiTheme="minorHAnsi" w:hAnsiTheme="minorHAnsi" w:cstheme="minorHAnsi"/>
          <w:sz w:val="17"/>
          <w:szCs w:val="17"/>
        </w:rPr>
      </w:pPr>
      <w:r w:rsidRPr="0015104F">
        <w:rPr>
          <w:rStyle w:val="Znakapoznpodarou"/>
          <w:rFonts w:asciiTheme="minorHAnsi" w:hAnsiTheme="minorHAnsi" w:cstheme="minorHAnsi"/>
          <w:sz w:val="17"/>
          <w:szCs w:val="17"/>
        </w:rPr>
        <w:footnoteRef/>
      </w:r>
      <w:r w:rsidRPr="0015104F">
        <w:rPr>
          <w:rFonts w:asciiTheme="minorHAnsi" w:hAnsiTheme="minorHAnsi" w:cstheme="minorHAnsi"/>
          <w:sz w:val="17"/>
          <w:szCs w:val="17"/>
        </w:rPr>
        <w:t xml:space="preserve"> Dostupné z: </w:t>
      </w:r>
      <w:hyperlink r:id="rId41" w:history="1">
        <w:r w:rsidRPr="0015104F">
          <w:rPr>
            <w:rStyle w:val="Hypertextovodkaz"/>
            <w:rFonts w:asciiTheme="minorHAnsi" w:hAnsiTheme="minorHAnsi" w:cstheme="minorHAnsi"/>
            <w:sz w:val="17"/>
            <w:szCs w:val="17"/>
          </w:rPr>
          <w:t>https://www.utb.cz/univerzita/uredni-deska/vnitrni-normy-a-predpisy/vnitrni-predpisy/</w:t>
        </w:r>
      </w:hyperlink>
      <w:r w:rsidRPr="0015104F">
        <w:rPr>
          <w:rFonts w:asciiTheme="minorHAnsi" w:hAnsiTheme="minorHAnsi" w:cstheme="minorHAnsi"/>
          <w:sz w:val="17"/>
          <w:szCs w:val="17"/>
        </w:rPr>
        <w:t xml:space="preserve"> </w:t>
      </w:r>
    </w:p>
  </w:footnote>
  <w:footnote w:id="47">
    <w:p w14:paraId="1F69B917" w14:textId="77777777" w:rsidR="004E7681" w:rsidRPr="0073060A" w:rsidRDefault="004E7681" w:rsidP="00B378B8">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2"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A4EB3" w14:textId="77777777" w:rsidR="004E7681" w:rsidRPr="00377D58" w:rsidRDefault="004E7681" w:rsidP="00323CFF">
    <w:pPr>
      <w:pStyle w:val="Zhlav"/>
      <w:jc w:val="center"/>
    </w:pPr>
    <w:r>
      <w:t xml:space="preserve">Univerzita </w:t>
    </w:r>
    <w:r w:rsidRPr="00377D58">
      <w:t>Tomáše Bati ve Zlíně, Fakulta aplikované informatiky</w:t>
    </w:r>
  </w:p>
  <w:p w14:paraId="377A0A96" w14:textId="77777777" w:rsidR="004E7681" w:rsidRDefault="004E7681" w:rsidP="00323CFF">
    <w:pPr>
      <w:pStyle w:val="Zhlav"/>
      <w:jc w:val="center"/>
    </w:pPr>
    <w:r w:rsidRPr="00377D58">
      <w:t>SP: Bezpečnostní technologie, systémy a management</w:t>
    </w:r>
  </w:p>
  <w:p w14:paraId="5FF4E300" w14:textId="77777777" w:rsidR="004E7681" w:rsidRDefault="004E7681" w:rsidP="00323CFF">
    <w:pPr>
      <w:pStyle w:val="Zhlav"/>
      <w:jc w:val="center"/>
    </w:pPr>
  </w:p>
  <w:p w14:paraId="50B54DEB" w14:textId="77777777" w:rsidR="004E7681" w:rsidRDefault="004E7681"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0019A" w14:textId="77777777" w:rsidR="004E7681" w:rsidRDefault="004E7681" w:rsidP="00323CFF">
    <w:pPr>
      <w:pStyle w:val="Zhlav"/>
      <w:jc w:val="center"/>
    </w:pPr>
    <w:r>
      <w:t>Univerzita Tomáše Bati ve Zlíně, Fakulta aplikované informatiky</w:t>
    </w:r>
  </w:p>
  <w:p w14:paraId="41AA2EFC" w14:textId="77777777" w:rsidR="004E7681" w:rsidRDefault="004E7681" w:rsidP="00323CFF">
    <w:pPr>
      <w:pStyle w:val="Zhlav"/>
      <w:jc w:val="center"/>
    </w:pPr>
    <w:r>
      <w:t xml:space="preserve">SP: </w:t>
    </w:r>
    <w:r w:rsidRPr="000B2DAD">
      <w:t>Bezpečnostní technologie, systémy a management</w:t>
    </w:r>
  </w:p>
  <w:p w14:paraId="38D962AC" w14:textId="77777777" w:rsidR="004E7681" w:rsidRDefault="004E7681">
    <w:pPr>
      <w:pStyle w:val="Zhlav"/>
    </w:pPr>
  </w:p>
  <w:p w14:paraId="06AB3442" w14:textId="77777777" w:rsidR="004E7681" w:rsidRDefault="004E7681">
    <w:pPr>
      <w:pStyle w:val="Zhlav"/>
    </w:pPr>
  </w:p>
  <w:p w14:paraId="71007E4C" w14:textId="77777777" w:rsidR="004E7681" w:rsidRDefault="004E7681">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B26E7B"/>
    <w:multiLevelType w:val="hybridMultilevel"/>
    <w:tmpl w:val="663C7F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081715"/>
    <w:multiLevelType w:val="hybridMultilevel"/>
    <w:tmpl w:val="7F4CF08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6D27DB7"/>
    <w:multiLevelType w:val="hybridMultilevel"/>
    <w:tmpl w:val="51D4B0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8D00128"/>
    <w:multiLevelType w:val="hybridMultilevel"/>
    <w:tmpl w:val="25D6E3C4"/>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6"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4112CCC"/>
    <w:multiLevelType w:val="hybridMultilevel"/>
    <w:tmpl w:val="A866B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67FD277C"/>
    <w:multiLevelType w:val="hybridMultilevel"/>
    <w:tmpl w:val="0128DE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9B3555"/>
    <w:multiLevelType w:val="hybridMultilevel"/>
    <w:tmpl w:val="5316DC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4" w15:restartNumberingAfterBreak="0">
    <w:nsid w:val="7D0576AF"/>
    <w:multiLevelType w:val="hybridMultilevel"/>
    <w:tmpl w:val="AE8849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0"/>
  </w:num>
  <w:num w:numId="3">
    <w:abstractNumId w:val="9"/>
  </w:num>
  <w:num w:numId="4">
    <w:abstractNumId w:val="12"/>
  </w:num>
  <w:num w:numId="5">
    <w:abstractNumId w:val="1"/>
  </w:num>
  <w:num w:numId="6">
    <w:abstractNumId w:val="10"/>
  </w:num>
  <w:num w:numId="7">
    <w:abstractNumId w:val="2"/>
  </w:num>
  <w:num w:numId="8">
    <w:abstractNumId w:val="4"/>
  </w:num>
  <w:num w:numId="9">
    <w:abstractNumId w:val="5"/>
  </w:num>
  <w:num w:numId="10">
    <w:abstractNumId w:val="8"/>
  </w:num>
  <w:num w:numId="11">
    <w:abstractNumId w:val="3"/>
  </w:num>
  <w:num w:numId="12">
    <w:abstractNumId w:val="7"/>
  </w:num>
  <w:num w:numId="13">
    <w:abstractNumId w:val="14"/>
  </w:num>
  <w:num w:numId="14">
    <w:abstractNumId w:val="6"/>
  </w:num>
  <w:num w:numId="15">
    <w:abstractNumId w:val="11"/>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zivatel">
    <w15:presenceInfo w15:providerId="None" w15:userId="Uzivatel"/>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mwqAUAErn8ICwAAAA="/>
  </w:docVars>
  <w:rsids>
    <w:rsidRoot w:val="00F319E6"/>
    <w:rsid w:val="00002C6E"/>
    <w:rsid w:val="000047D1"/>
    <w:rsid w:val="000050DA"/>
    <w:rsid w:val="000056D8"/>
    <w:rsid w:val="000067CA"/>
    <w:rsid w:val="0001084D"/>
    <w:rsid w:val="0001577C"/>
    <w:rsid w:val="000268EC"/>
    <w:rsid w:val="0002782F"/>
    <w:rsid w:val="0003375C"/>
    <w:rsid w:val="00035992"/>
    <w:rsid w:val="0003682C"/>
    <w:rsid w:val="000412B4"/>
    <w:rsid w:val="00043893"/>
    <w:rsid w:val="00044C4E"/>
    <w:rsid w:val="000500A6"/>
    <w:rsid w:val="000571E9"/>
    <w:rsid w:val="000577A6"/>
    <w:rsid w:val="00061482"/>
    <w:rsid w:val="00062667"/>
    <w:rsid w:val="0007448D"/>
    <w:rsid w:val="00081CB1"/>
    <w:rsid w:val="000855AE"/>
    <w:rsid w:val="00097BBC"/>
    <w:rsid w:val="000A09D6"/>
    <w:rsid w:val="000A2DED"/>
    <w:rsid w:val="000A61CE"/>
    <w:rsid w:val="000B1F80"/>
    <w:rsid w:val="000B2DAD"/>
    <w:rsid w:val="000B3D78"/>
    <w:rsid w:val="000B767B"/>
    <w:rsid w:val="000B7E36"/>
    <w:rsid w:val="000C3BE7"/>
    <w:rsid w:val="000C649E"/>
    <w:rsid w:val="000D5585"/>
    <w:rsid w:val="000E539D"/>
    <w:rsid w:val="000F4481"/>
    <w:rsid w:val="001114D9"/>
    <w:rsid w:val="0012231A"/>
    <w:rsid w:val="001451D7"/>
    <w:rsid w:val="00146EFA"/>
    <w:rsid w:val="001500FC"/>
    <w:rsid w:val="0015104F"/>
    <w:rsid w:val="00155275"/>
    <w:rsid w:val="0016346C"/>
    <w:rsid w:val="00164E4A"/>
    <w:rsid w:val="00173CA8"/>
    <w:rsid w:val="00175912"/>
    <w:rsid w:val="00181A36"/>
    <w:rsid w:val="00190A0C"/>
    <w:rsid w:val="001922BD"/>
    <w:rsid w:val="0019398A"/>
    <w:rsid w:val="0019620C"/>
    <w:rsid w:val="001A34E6"/>
    <w:rsid w:val="001A460A"/>
    <w:rsid w:val="001B7576"/>
    <w:rsid w:val="001C0573"/>
    <w:rsid w:val="001C46D1"/>
    <w:rsid w:val="001D00DD"/>
    <w:rsid w:val="001D0EB4"/>
    <w:rsid w:val="001D4234"/>
    <w:rsid w:val="001D5801"/>
    <w:rsid w:val="001E72E1"/>
    <w:rsid w:val="001E7A6B"/>
    <w:rsid w:val="001F1CD6"/>
    <w:rsid w:val="001F41E3"/>
    <w:rsid w:val="001F6954"/>
    <w:rsid w:val="00200AAF"/>
    <w:rsid w:val="00201155"/>
    <w:rsid w:val="00223FDF"/>
    <w:rsid w:val="00233FF6"/>
    <w:rsid w:val="00243A82"/>
    <w:rsid w:val="002514E0"/>
    <w:rsid w:val="00255CDA"/>
    <w:rsid w:val="002633BF"/>
    <w:rsid w:val="00263DD3"/>
    <w:rsid w:val="002668B5"/>
    <w:rsid w:val="00274301"/>
    <w:rsid w:val="0028352D"/>
    <w:rsid w:val="0028414C"/>
    <w:rsid w:val="00284619"/>
    <w:rsid w:val="00285208"/>
    <w:rsid w:val="0028638D"/>
    <w:rsid w:val="0029472C"/>
    <w:rsid w:val="00294CAD"/>
    <w:rsid w:val="00295B7B"/>
    <w:rsid w:val="002A20C0"/>
    <w:rsid w:val="002C061B"/>
    <w:rsid w:val="002C13D5"/>
    <w:rsid w:val="002C2013"/>
    <w:rsid w:val="002C4EDA"/>
    <w:rsid w:val="002C6E9C"/>
    <w:rsid w:val="002D6607"/>
    <w:rsid w:val="002E0F6B"/>
    <w:rsid w:val="002F102D"/>
    <w:rsid w:val="002F1D94"/>
    <w:rsid w:val="00300D9C"/>
    <w:rsid w:val="003124B0"/>
    <w:rsid w:val="00317D1C"/>
    <w:rsid w:val="00320E00"/>
    <w:rsid w:val="003226F6"/>
    <w:rsid w:val="00323CFF"/>
    <w:rsid w:val="0032589C"/>
    <w:rsid w:val="00331143"/>
    <w:rsid w:val="00333256"/>
    <w:rsid w:val="00341363"/>
    <w:rsid w:val="00341CFA"/>
    <w:rsid w:val="00344DD5"/>
    <w:rsid w:val="0034551E"/>
    <w:rsid w:val="00346D98"/>
    <w:rsid w:val="003477B8"/>
    <w:rsid w:val="003530E9"/>
    <w:rsid w:val="003607AA"/>
    <w:rsid w:val="00363D5B"/>
    <w:rsid w:val="003666A4"/>
    <w:rsid w:val="00370D77"/>
    <w:rsid w:val="00373341"/>
    <w:rsid w:val="00377D58"/>
    <w:rsid w:val="00385A19"/>
    <w:rsid w:val="003937C8"/>
    <w:rsid w:val="003946FD"/>
    <w:rsid w:val="003A4111"/>
    <w:rsid w:val="003A5D60"/>
    <w:rsid w:val="003A6D2C"/>
    <w:rsid w:val="003A72D0"/>
    <w:rsid w:val="003B6392"/>
    <w:rsid w:val="003C349D"/>
    <w:rsid w:val="003C6EA7"/>
    <w:rsid w:val="003C7291"/>
    <w:rsid w:val="003D2C5F"/>
    <w:rsid w:val="003D3986"/>
    <w:rsid w:val="003E08BD"/>
    <w:rsid w:val="003E0D47"/>
    <w:rsid w:val="003E5EE5"/>
    <w:rsid w:val="003E7794"/>
    <w:rsid w:val="003F21E3"/>
    <w:rsid w:val="00404117"/>
    <w:rsid w:val="00404448"/>
    <w:rsid w:val="00405989"/>
    <w:rsid w:val="0041224F"/>
    <w:rsid w:val="00412F1B"/>
    <w:rsid w:val="0041611E"/>
    <w:rsid w:val="0042324C"/>
    <w:rsid w:val="004300DF"/>
    <w:rsid w:val="0043086B"/>
    <w:rsid w:val="00434076"/>
    <w:rsid w:val="00436608"/>
    <w:rsid w:val="004400D6"/>
    <w:rsid w:val="004603A0"/>
    <w:rsid w:val="0047210D"/>
    <w:rsid w:val="00472960"/>
    <w:rsid w:val="00476795"/>
    <w:rsid w:val="00477876"/>
    <w:rsid w:val="004838D0"/>
    <w:rsid w:val="004866D3"/>
    <w:rsid w:val="00493DAD"/>
    <w:rsid w:val="00494ACE"/>
    <w:rsid w:val="00496B72"/>
    <w:rsid w:val="004A4774"/>
    <w:rsid w:val="004A74F8"/>
    <w:rsid w:val="004B61D7"/>
    <w:rsid w:val="004D3F0F"/>
    <w:rsid w:val="004D5465"/>
    <w:rsid w:val="004D6321"/>
    <w:rsid w:val="004E0A0A"/>
    <w:rsid w:val="004E17F8"/>
    <w:rsid w:val="004E3F05"/>
    <w:rsid w:val="004E7681"/>
    <w:rsid w:val="004E78DB"/>
    <w:rsid w:val="004F10F2"/>
    <w:rsid w:val="004F1106"/>
    <w:rsid w:val="004F3AD7"/>
    <w:rsid w:val="00501919"/>
    <w:rsid w:val="00504B30"/>
    <w:rsid w:val="0051447F"/>
    <w:rsid w:val="005226E9"/>
    <w:rsid w:val="005234C6"/>
    <w:rsid w:val="005255DB"/>
    <w:rsid w:val="005324AF"/>
    <w:rsid w:val="00534207"/>
    <w:rsid w:val="0053446A"/>
    <w:rsid w:val="005360DC"/>
    <w:rsid w:val="0053658B"/>
    <w:rsid w:val="005413C0"/>
    <w:rsid w:val="0054199D"/>
    <w:rsid w:val="0054435B"/>
    <w:rsid w:val="00544CBB"/>
    <w:rsid w:val="00545865"/>
    <w:rsid w:val="005459EE"/>
    <w:rsid w:val="00555E78"/>
    <w:rsid w:val="00561085"/>
    <w:rsid w:val="0056271C"/>
    <w:rsid w:val="00564B51"/>
    <w:rsid w:val="00566652"/>
    <w:rsid w:val="00570466"/>
    <w:rsid w:val="00580488"/>
    <w:rsid w:val="00592B4E"/>
    <w:rsid w:val="005A15AD"/>
    <w:rsid w:val="005A657D"/>
    <w:rsid w:val="005B1E81"/>
    <w:rsid w:val="005B3EFA"/>
    <w:rsid w:val="005B5EA1"/>
    <w:rsid w:val="005C1A8B"/>
    <w:rsid w:val="005D2493"/>
    <w:rsid w:val="005E7EB9"/>
    <w:rsid w:val="005F0740"/>
    <w:rsid w:val="005F590A"/>
    <w:rsid w:val="005F6D78"/>
    <w:rsid w:val="00613549"/>
    <w:rsid w:val="0062447E"/>
    <w:rsid w:val="00630476"/>
    <w:rsid w:val="006379BF"/>
    <w:rsid w:val="00641826"/>
    <w:rsid w:val="006437C5"/>
    <w:rsid w:val="00647634"/>
    <w:rsid w:val="00650764"/>
    <w:rsid w:val="00651712"/>
    <w:rsid w:val="00653AFF"/>
    <w:rsid w:val="00657246"/>
    <w:rsid w:val="006675DD"/>
    <w:rsid w:val="0067303B"/>
    <w:rsid w:val="00681AFA"/>
    <w:rsid w:val="00683CEA"/>
    <w:rsid w:val="00684E1E"/>
    <w:rsid w:val="00686D42"/>
    <w:rsid w:val="006A38ED"/>
    <w:rsid w:val="006B1D61"/>
    <w:rsid w:val="006C2F09"/>
    <w:rsid w:val="006D11F4"/>
    <w:rsid w:val="006D7EC1"/>
    <w:rsid w:val="006E0E49"/>
    <w:rsid w:val="006F3B09"/>
    <w:rsid w:val="006F4493"/>
    <w:rsid w:val="006F7B4D"/>
    <w:rsid w:val="007041D6"/>
    <w:rsid w:val="00704719"/>
    <w:rsid w:val="00716072"/>
    <w:rsid w:val="0073060A"/>
    <w:rsid w:val="00740AEE"/>
    <w:rsid w:val="00745E75"/>
    <w:rsid w:val="007508E5"/>
    <w:rsid w:val="0075274A"/>
    <w:rsid w:val="007624A5"/>
    <w:rsid w:val="007632AF"/>
    <w:rsid w:val="007673BA"/>
    <w:rsid w:val="00767ADE"/>
    <w:rsid w:val="00780C8A"/>
    <w:rsid w:val="00786D96"/>
    <w:rsid w:val="007A7E43"/>
    <w:rsid w:val="007B4DCE"/>
    <w:rsid w:val="007C672C"/>
    <w:rsid w:val="007D0281"/>
    <w:rsid w:val="007E053D"/>
    <w:rsid w:val="007F3B05"/>
    <w:rsid w:val="007F56F8"/>
    <w:rsid w:val="00801E4E"/>
    <w:rsid w:val="00805645"/>
    <w:rsid w:val="00817697"/>
    <w:rsid w:val="008217C6"/>
    <w:rsid w:val="00824F64"/>
    <w:rsid w:val="00840212"/>
    <w:rsid w:val="00845913"/>
    <w:rsid w:val="00853481"/>
    <w:rsid w:val="00856989"/>
    <w:rsid w:val="008624B2"/>
    <w:rsid w:val="00877524"/>
    <w:rsid w:val="00880575"/>
    <w:rsid w:val="00880D45"/>
    <w:rsid w:val="008848E6"/>
    <w:rsid w:val="00886B60"/>
    <w:rsid w:val="008A3371"/>
    <w:rsid w:val="008A5B09"/>
    <w:rsid w:val="008A7A7D"/>
    <w:rsid w:val="008B6EAA"/>
    <w:rsid w:val="008B7869"/>
    <w:rsid w:val="008E064F"/>
    <w:rsid w:val="008E74E3"/>
    <w:rsid w:val="00900285"/>
    <w:rsid w:val="00901946"/>
    <w:rsid w:val="00902C97"/>
    <w:rsid w:val="00902D93"/>
    <w:rsid w:val="00907BD1"/>
    <w:rsid w:val="009175AC"/>
    <w:rsid w:val="00930C62"/>
    <w:rsid w:val="009367A7"/>
    <w:rsid w:val="00950929"/>
    <w:rsid w:val="00951316"/>
    <w:rsid w:val="00951E0B"/>
    <w:rsid w:val="00952585"/>
    <w:rsid w:val="00962FAD"/>
    <w:rsid w:val="00976F86"/>
    <w:rsid w:val="00982777"/>
    <w:rsid w:val="009848FA"/>
    <w:rsid w:val="00994378"/>
    <w:rsid w:val="00994D88"/>
    <w:rsid w:val="009A0E69"/>
    <w:rsid w:val="009A5030"/>
    <w:rsid w:val="009A5F50"/>
    <w:rsid w:val="009A6570"/>
    <w:rsid w:val="009B08DC"/>
    <w:rsid w:val="009C3DCC"/>
    <w:rsid w:val="009C728F"/>
    <w:rsid w:val="009D7F29"/>
    <w:rsid w:val="009E014C"/>
    <w:rsid w:val="009E517D"/>
    <w:rsid w:val="009F0AC6"/>
    <w:rsid w:val="009F48C4"/>
    <w:rsid w:val="009F517F"/>
    <w:rsid w:val="009F5DE0"/>
    <w:rsid w:val="00A01AFD"/>
    <w:rsid w:val="00A17750"/>
    <w:rsid w:val="00A24516"/>
    <w:rsid w:val="00A27090"/>
    <w:rsid w:val="00A27AEA"/>
    <w:rsid w:val="00A3196A"/>
    <w:rsid w:val="00A34F17"/>
    <w:rsid w:val="00A35E22"/>
    <w:rsid w:val="00A41197"/>
    <w:rsid w:val="00A447B8"/>
    <w:rsid w:val="00A45913"/>
    <w:rsid w:val="00A475B7"/>
    <w:rsid w:val="00A5415F"/>
    <w:rsid w:val="00A555A5"/>
    <w:rsid w:val="00A57C1A"/>
    <w:rsid w:val="00A60C26"/>
    <w:rsid w:val="00A65C7F"/>
    <w:rsid w:val="00A73DC1"/>
    <w:rsid w:val="00A86714"/>
    <w:rsid w:val="00A94E35"/>
    <w:rsid w:val="00AA1399"/>
    <w:rsid w:val="00AA2668"/>
    <w:rsid w:val="00AA7CBC"/>
    <w:rsid w:val="00AB7B8F"/>
    <w:rsid w:val="00AC0DD4"/>
    <w:rsid w:val="00AD3794"/>
    <w:rsid w:val="00AD6C35"/>
    <w:rsid w:val="00AE4C7D"/>
    <w:rsid w:val="00AE6AFB"/>
    <w:rsid w:val="00AE72A3"/>
    <w:rsid w:val="00AF3F62"/>
    <w:rsid w:val="00B13EEB"/>
    <w:rsid w:val="00B1545B"/>
    <w:rsid w:val="00B156AF"/>
    <w:rsid w:val="00B233E5"/>
    <w:rsid w:val="00B25E8D"/>
    <w:rsid w:val="00B3122C"/>
    <w:rsid w:val="00B31C52"/>
    <w:rsid w:val="00B322E4"/>
    <w:rsid w:val="00B378B8"/>
    <w:rsid w:val="00B379C9"/>
    <w:rsid w:val="00B41573"/>
    <w:rsid w:val="00B5364E"/>
    <w:rsid w:val="00B53ECD"/>
    <w:rsid w:val="00B61906"/>
    <w:rsid w:val="00B64894"/>
    <w:rsid w:val="00B66373"/>
    <w:rsid w:val="00B67D57"/>
    <w:rsid w:val="00B811B4"/>
    <w:rsid w:val="00B8663C"/>
    <w:rsid w:val="00B91F7F"/>
    <w:rsid w:val="00B957D6"/>
    <w:rsid w:val="00B95D13"/>
    <w:rsid w:val="00BA0136"/>
    <w:rsid w:val="00BA4FF0"/>
    <w:rsid w:val="00BC12FF"/>
    <w:rsid w:val="00BD69F1"/>
    <w:rsid w:val="00BE0A9B"/>
    <w:rsid w:val="00BE4D00"/>
    <w:rsid w:val="00BF0265"/>
    <w:rsid w:val="00BF39C3"/>
    <w:rsid w:val="00BF67DE"/>
    <w:rsid w:val="00C13A4A"/>
    <w:rsid w:val="00C179B5"/>
    <w:rsid w:val="00C24C51"/>
    <w:rsid w:val="00C30B72"/>
    <w:rsid w:val="00C30C14"/>
    <w:rsid w:val="00C34538"/>
    <w:rsid w:val="00C355A6"/>
    <w:rsid w:val="00C3562E"/>
    <w:rsid w:val="00C3736B"/>
    <w:rsid w:val="00C51084"/>
    <w:rsid w:val="00C51ABE"/>
    <w:rsid w:val="00C52713"/>
    <w:rsid w:val="00C56377"/>
    <w:rsid w:val="00C56FC7"/>
    <w:rsid w:val="00C66240"/>
    <w:rsid w:val="00C80B17"/>
    <w:rsid w:val="00C905C1"/>
    <w:rsid w:val="00CA3E78"/>
    <w:rsid w:val="00CA54CB"/>
    <w:rsid w:val="00CC42D1"/>
    <w:rsid w:val="00CC7602"/>
    <w:rsid w:val="00CE7ED9"/>
    <w:rsid w:val="00D04C5F"/>
    <w:rsid w:val="00D1193C"/>
    <w:rsid w:val="00D174B0"/>
    <w:rsid w:val="00D17579"/>
    <w:rsid w:val="00D22445"/>
    <w:rsid w:val="00D228FD"/>
    <w:rsid w:val="00D26315"/>
    <w:rsid w:val="00D26A48"/>
    <w:rsid w:val="00D42A46"/>
    <w:rsid w:val="00D46F55"/>
    <w:rsid w:val="00D476A0"/>
    <w:rsid w:val="00D5058C"/>
    <w:rsid w:val="00D669D5"/>
    <w:rsid w:val="00D67F59"/>
    <w:rsid w:val="00D74976"/>
    <w:rsid w:val="00D7549A"/>
    <w:rsid w:val="00D77FF7"/>
    <w:rsid w:val="00D8247A"/>
    <w:rsid w:val="00D903B6"/>
    <w:rsid w:val="00D907EE"/>
    <w:rsid w:val="00D96E8E"/>
    <w:rsid w:val="00DA2852"/>
    <w:rsid w:val="00DA6089"/>
    <w:rsid w:val="00DA6245"/>
    <w:rsid w:val="00DA6438"/>
    <w:rsid w:val="00DB16E4"/>
    <w:rsid w:val="00DB7308"/>
    <w:rsid w:val="00DC354E"/>
    <w:rsid w:val="00DD2688"/>
    <w:rsid w:val="00DD47C5"/>
    <w:rsid w:val="00DE2383"/>
    <w:rsid w:val="00DE5BF3"/>
    <w:rsid w:val="00DE5DC5"/>
    <w:rsid w:val="00DE67B3"/>
    <w:rsid w:val="00DF1339"/>
    <w:rsid w:val="00DF24D0"/>
    <w:rsid w:val="00E02CB4"/>
    <w:rsid w:val="00E06532"/>
    <w:rsid w:val="00E07921"/>
    <w:rsid w:val="00E07B1B"/>
    <w:rsid w:val="00E114AA"/>
    <w:rsid w:val="00E11D7B"/>
    <w:rsid w:val="00E126EA"/>
    <w:rsid w:val="00E13A05"/>
    <w:rsid w:val="00E13F7B"/>
    <w:rsid w:val="00E14147"/>
    <w:rsid w:val="00E15EBC"/>
    <w:rsid w:val="00E27B24"/>
    <w:rsid w:val="00E444E9"/>
    <w:rsid w:val="00E5108E"/>
    <w:rsid w:val="00E52E9F"/>
    <w:rsid w:val="00E55544"/>
    <w:rsid w:val="00E56139"/>
    <w:rsid w:val="00E643D1"/>
    <w:rsid w:val="00E65C16"/>
    <w:rsid w:val="00E7215E"/>
    <w:rsid w:val="00E81BD0"/>
    <w:rsid w:val="00E93060"/>
    <w:rsid w:val="00E94BF7"/>
    <w:rsid w:val="00E952BE"/>
    <w:rsid w:val="00E95622"/>
    <w:rsid w:val="00EA0A0B"/>
    <w:rsid w:val="00EB01A8"/>
    <w:rsid w:val="00EB327A"/>
    <w:rsid w:val="00EB3CC2"/>
    <w:rsid w:val="00EB5B38"/>
    <w:rsid w:val="00EC18D7"/>
    <w:rsid w:val="00EC784D"/>
    <w:rsid w:val="00ED2A7F"/>
    <w:rsid w:val="00ED5867"/>
    <w:rsid w:val="00ED5FAD"/>
    <w:rsid w:val="00ED7062"/>
    <w:rsid w:val="00EE1442"/>
    <w:rsid w:val="00EE7143"/>
    <w:rsid w:val="00EF23F2"/>
    <w:rsid w:val="00EF2B22"/>
    <w:rsid w:val="00EF5A41"/>
    <w:rsid w:val="00F01371"/>
    <w:rsid w:val="00F12445"/>
    <w:rsid w:val="00F148C8"/>
    <w:rsid w:val="00F2027E"/>
    <w:rsid w:val="00F2430E"/>
    <w:rsid w:val="00F319E6"/>
    <w:rsid w:val="00F3211D"/>
    <w:rsid w:val="00F356C7"/>
    <w:rsid w:val="00F35FCB"/>
    <w:rsid w:val="00F40369"/>
    <w:rsid w:val="00F416FC"/>
    <w:rsid w:val="00F42816"/>
    <w:rsid w:val="00F44C18"/>
    <w:rsid w:val="00F60EFB"/>
    <w:rsid w:val="00F6488F"/>
    <w:rsid w:val="00F80524"/>
    <w:rsid w:val="00F81BB8"/>
    <w:rsid w:val="00F905AF"/>
    <w:rsid w:val="00F91FF3"/>
    <w:rsid w:val="00F94874"/>
    <w:rsid w:val="00F96EBB"/>
    <w:rsid w:val="00FB2313"/>
    <w:rsid w:val="00FC6D8D"/>
    <w:rsid w:val="00FC7676"/>
    <w:rsid w:val="00FD0189"/>
    <w:rsid w:val="00FD55FA"/>
    <w:rsid w:val="00FD5D98"/>
    <w:rsid w:val="00FE0156"/>
    <w:rsid w:val="00FE18CE"/>
    <w:rsid w:val="00FE2858"/>
    <w:rsid w:val="00FE2950"/>
    <w:rsid w:val="00FE6E2D"/>
    <w:rsid w:val="00FF2E6A"/>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6F5BD49D"/>
  <w15:docId w15:val="{9C6295C8-03DD-48CF-9E99-075957377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A45913"/>
    <w:pPr>
      <w:keepNext/>
      <w:keepLines/>
      <w:spacing w:before="2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A45913"/>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0050DA"/>
    <w:pPr>
      <w:autoSpaceDE w:val="0"/>
      <w:autoSpaceDN w:val="0"/>
      <w:adjustRightInd w:val="0"/>
      <w:jc w:val="both"/>
    </w:pPr>
    <w:rPr>
      <w:rFonts w:cs="Calibri"/>
      <w:color w:val="000000"/>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paragraph" w:styleId="Nzev">
    <w:name w:val="Title"/>
    <w:basedOn w:val="Normln"/>
    <w:next w:val="Normln"/>
    <w:link w:val="NzevChar"/>
    <w:qFormat/>
    <w:locked/>
    <w:rsid w:val="00DB730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B7308"/>
    <w:rPr>
      <w:rFonts w:asciiTheme="majorHAnsi" w:eastAsiaTheme="majorEastAsia" w:hAnsiTheme="majorHAnsi" w:cstheme="majorBidi"/>
      <w:spacing w:val="-10"/>
      <w:kern w:val="28"/>
      <w:sz w:val="56"/>
      <w:szCs w:val="56"/>
      <w:lang w:eastAsia="en-US"/>
    </w:rPr>
  </w:style>
  <w:style w:type="character" w:styleId="Siln">
    <w:name w:val="Strong"/>
    <w:basedOn w:val="Standardnpsmoodstavce"/>
    <w:uiPriority w:val="22"/>
    <w:qFormat/>
    <w:locked/>
    <w:rsid w:val="00D907EE"/>
    <w:rPr>
      <w:b/>
      <w:bCs/>
    </w:rPr>
  </w:style>
  <w:style w:type="paragraph" w:styleId="Nadpisobsahu">
    <w:name w:val="TOC Heading"/>
    <w:basedOn w:val="Nadpis1"/>
    <w:next w:val="Normln"/>
    <w:uiPriority w:val="39"/>
    <w:unhideWhenUsed/>
    <w:qFormat/>
    <w:rsid w:val="00377D58"/>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F42816"/>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377D58"/>
    <w:pPr>
      <w:spacing w:after="100"/>
      <w:ind w:left="440"/>
    </w:pPr>
  </w:style>
  <w:style w:type="paragraph" w:styleId="Titulek">
    <w:name w:val="caption"/>
    <w:basedOn w:val="Normln"/>
    <w:next w:val="Normln"/>
    <w:autoRedefine/>
    <w:unhideWhenUsed/>
    <w:qFormat/>
    <w:locked/>
    <w:rsid w:val="00377D58"/>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styleId="Revize">
    <w:name w:val="Revision"/>
    <w:hidden/>
    <w:uiPriority w:val="99"/>
    <w:semiHidden/>
    <w:rsid w:val="00E94BF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www.msmt.cz/vyzkum-a-vyvoj-2/zakon-c-111-1998-sb-o-vysokych-skolach"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vyuka.fai.utb.cz"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vyuka.fai.utb.cz" TargetMode="External"/><Relationship Id="rId38" Type="http://schemas.openxmlformats.org/officeDocument/2006/relationships/hyperlink" Target="https://fai.utb.cz/o-fakulte/uredni-deska/vyrocni-zprav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smernice-rektora/" TargetMode="External"/><Relationship Id="rId29" Type="http://schemas.openxmlformats.org/officeDocument/2006/relationships/hyperlink" Target="https://fai.utb.cz/slozeni-rady-studijnich-programu/"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fai.utb.cz/o-fakulte/uredni-deska/vnitrni-normy-fai/smernice-dekana/" TargetMode="External"/><Relationship Id="rId37" Type="http://schemas.openxmlformats.org/officeDocument/2006/relationships/hyperlink" Target="https://fai.utb.cz/o-fakulte/uredni-deska/vnitrni-normy-fai/smernice-dekana/"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dlouhodob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fai.utb.cz/o-fakulte/uredni-deska/vnitrni-normy-fai/vnitrni-predpisy-fai/"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fai.utb.cz/o-fakulte/uredni-deska/vnitrni-normy-fai/vnitrni-predpisy-fai/"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www.utb.cz/univerzita/uredni-deska/vnitrni-normy-a-predpisy/vnitrni-predpisy/" TargetMode="External"/><Relationship Id="rId35" Type="http://schemas.openxmlformats.org/officeDocument/2006/relationships/hyperlink" Target="https://stag.utb.cz/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D8D2F-86F6-4976-A607-F2D481F6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15184</Words>
  <Characters>89589</Characters>
  <Application>Microsoft Office Word</Application>
  <DocSecurity>0</DocSecurity>
  <Lines>746</Lines>
  <Paragraphs>209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3</cp:revision>
  <cp:lastPrinted>2018-09-11T19:34:00Z</cp:lastPrinted>
  <dcterms:created xsi:type="dcterms:W3CDTF">2018-11-25T18:51:00Z</dcterms:created>
  <dcterms:modified xsi:type="dcterms:W3CDTF">2018-11-25T19:14:00Z</dcterms:modified>
</cp:coreProperties>
</file>