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A56" w:rsidRDefault="00817A56" w:rsidP="00817A56">
      <w:pPr>
        <w:jc w:val="center"/>
        <w:rPr>
          <w:b/>
          <w:sz w:val="28"/>
        </w:rPr>
      </w:pPr>
      <w:r>
        <w:rPr>
          <w:b/>
          <w:noProof/>
          <w:sz w:val="28"/>
        </w:rPr>
        <w:drawing>
          <wp:inline distT="0" distB="0" distL="0" distR="0">
            <wp:extent cx="3928533" cy="67684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_logo_cz.png"/>
                    <pic:cNvPicPr/>
                  </pic:nvPicPr>
                  <pic:blipFill>
                    <a:blip r:embed="rId8">
                      <a:extLst>
                        <a:ext uri="{28A0092B-C50C-407E-A947-70E740481C1C}">
                          <a14:useLocalDpi xmlns:a14="http://schemas.microsoft.com/office/drawing/2010/main" val="0"/>
                        </a:ext>
                      </a:extLst>
                    </a:blip>
                    <a:stretch>
                      <a:fillRect/>
                    </a:stretch>
                  </pic:blipFill>
                  <pic:spPr>
                    <a:xfrm>
                      <a:off x="0" y="0"/>
                      <a:ext cx="4004115" cy="689863"/>
                    </a:xfrm>
                    <a:prstGeom prst="rect">
                      <a:avLst/>
                    </a:prstGeom>
                  </pic:spPr>
                </pic:pic>
              </a:graphicData>
            </a:graphic>
          </wp:inline>
        </w:drawing>
      </w: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Default="00817A56" w:rsidP="00817A56">
      <w:pPr>
        <w:rPr>
          <w:b/>
          <w:sz w:val="28"/>
        </w:rPr>
      </w:pPr>
    </w:p>
    <w:p w:rsidR="00817A56" w:rsidRPr="001671D0" w:rsidRDefault="00817A56" w:rsidP="00817A56">
      <w:pPr>
        <w:jc w:val="center"/>
        <w:rPr>
          <w:sz w:val="36"/>
        </w:rPr>
      </w:pPr>
      <w:r>
        <w:rPr>
          <w:sz w:val="36"/>
        </w:rPr>
        <w:t>Ž</w:t>
      </w:r>
      <w:r w:rsidRPr="001671D0">
        <w:rPr>
          <w:sz w:val="36"/>
        </w:rPr>
        <w:t>ÁDOST O AKREDITACI</w:t>
      </w:r>
      <w:r w:rsidRPr="001671D0">
        <w:rPr>
          <w:sz w:val="36"/>
        </w:rPr>
        <w:br/>
      </w:r>
      <w:r>
        <w:rPr>
          <w:sz w:val="36"/>
        </w:rPr>
        <w:t>BAKALÁŘSKÉHO</w:t>
      </w:r>
      <w:r w:rsidRPr="001671D0">
        <w:rPr>
          <w:sz w:val="36"/>
        </w:rPr>
        <w:t xml:space="preserve"> STUDIJNÍHO PROGRAMU</w:t>
      </w:r>
    </w:p>
    <w:p w:rsidR="00817A56" w:rsidRDefault="00817A56" w:rsidP="00817A56">
      <w:pPr>
        <w:jc w:val="center"/>
        <w:rPr>
          <w:b/>
          <w:sz w:val="36"/>
        </w:rPr>
      </w:pPr>
    </w:p>
    <w:p w:rsidR="00817A56" w:rsidRPr="001671D0" w:rsidRDefault="00817A56" w:rsidP="00817A56">
      <w:pPr>
        <w:jc w:val="center"/>
        <w:rPr>
          <w:b/>
          <w:sz w:val="36"/>
        </w:rPr>
      </w:pPr>
    </w:p>
    <w:p w:rsidR="00817A56" w:rsidRDefault="00817A56" w:rsidP="00817A56">
      <w:pPr>
        <w:jc w:val="center"/>
        <w:rPr>
          <w:b/>
          <w:sz w:val="52"/>
        </w:rPr>
      </w:pPr>
      <w:r>
        <w:rPr>
          <w:b/>
          <w:sz w:val="52"/>
        </w:rPr>
        <w:t>APLIKOVANÁ INFORMATIKA V PRŮMYSLOVÉ AUTOMATIZACI</w:t>
      </w:r>
    </w:p>
    <w:p w:rsidR="008C24E0" w:rsidRPr="001671D0" w:rsidDel="00955489" w:rsidRDefault="008C24E0" w:rsidP="00817A56">
      <w:pPr>
        <w:jc w:val="center"/>
        <w:rPr>
          <w:del w:id="0" w:author="vopatrilova" w:date="2018-11-19T09:50:00Z"/>
          <w:b/>
          <w:sz w:val="52"/>
        </w:rPr>
      </w:pPr>
      <w:del w:id="1" w:author="vopatrilova" w:date="2018-11-19T09:50:00Z">
        <w:r w:rsidDel="00955489">
          <w:rPr>
            <w:rStyle w:val="shorttext"/>
            <w:rFonts w:ascii="Arial" w:hAnsi="Arial" w:cs="Arial"/>
            <w:color w:val="222222"/>
          </w:rPr>
          <w:delText>APPLIED INFORMATICS IN INDUSTRIAL AUTOMATION</w:delText>
        </w:r>
      </w:del>
    </w:p>
    <w:p w:rsidR="00817A56" w:rsidRDefault="00817A56" w:rsidP="00817A56"/>
    <w:p w:rsidR="00817A56" w:rsidRDefault="00817A56" w:rsidP="00817A56"/>
    <w:p w:rsidR="00817A56" w:rsidRPr="001A6F17" w:rsidDel="00955489" w:rsidRDefault="001A6F17" w:rsidP="00817A56">
      <w:pPr>
        <w:rPr>
          <w:del w:id="2" w:author="vopatrilova" w:date="2018-11-19T09:50:00Z"/>
          <w:color w:val="FF0000"/>
          <w:sz w:val="36"/>
        </w:rPr>
      </w:pPr>
      <w:del w:id="3" w:author="vopatrilova" w:date="2018-11-19T09:50:00Z">
        <w:r w:rsidRPr="001A6F17" w:rsidDel="00955489">
          <w:rPr>
            <w:color w:val="FF0000"/>
            <w:sz w:val="36"/>
          </w:rPr>
          <w:delText>+ anglicky</w:delText>
        </w:r>
      </w:del>
    </w:p>
    <w:p w:rsidR="00817A56" w:rsidRDefault="00817A56" w:rsidP="00817A56">
      <w:pPr>
        <w:rPr>
          <w:sz w:val="36"/>
        </w:rPr>
      </w:pPr>
    </w:p>
    <w:p w:rsidR="00817A56" w:rsidRDefault="00817A56" w:rsidP="00817A56">
      <w:pPr>
        <w:rPr>
          <w:sz w:val="36"/>
        </w:rP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pPr>
    </w:p>
    <w:p w:rsidR="00817A56" w:rsidRDefault="00817A56" w:rsidP="00817A56">
      <w:pPr>
        <w:jc w:val="center"/>
        <w:rPr>
          <w:ins w:id="4" w:author="vopatrilova" w:date="2018-11-19T09:50:00Z"/>
        </w:rPr>
      </w:pPr>
    </w:p>
    <w:p w:rsidR="00955489" w:rsidRDefault="00955489" w:rsidP="00817A56">
      <w:pPr>
        <w:jc w:val="center"/>
        <w:rPr>
          <w:ins w:id="5" w:author="vopatrilova" w:date="2018-11-19T09:50:00Z"/>
        </w:rPr>
      </w:pPr>
    </w:p>
    <w:p w:rsidR="00955489" w:rsidRDefault="00955489" w:rsidP="00817A56">
      <w:pPr>
        <w:jc w:val="center"/>
        <w:rPr>
          <w:ins w:id="6" w:author="vopatrilova" w:date="2018-11-19T09:50:00Z"/>
        </w:rPr>
      </w:pPr>
    </w:p>
    <w:p w:rsidR="00955489" w:rsidRDefault="00955489" w:rsidP="00817A56">
      <w:pPr>
        <w:jc w:val="center"/>
        <w:rPr>
          <w:ins w:id="7" w:author="vopatrilova" w:date="2018-11-19T09:50:00Z"/>
        </w:rPr>
      </w:pPr>
    </w:p>
    <w:p w:rsidR="00955489" w:rsidRDefault="00955489" w:rsidP="00817A56">
      <w:pPr>
        <w:jc w:val="center"/>
      </w:pPr>
    </w:p>
    <w:p w:rsidR="00817A56" w:rsidRDefault="00817A56" w:rsidP="00817A56">
      <w:pPr>
        <w:jc w:val="center"/>
      </w:pPr>
    </w:p>
    <w:p w:rsidR="00817A56" w:rsidRDefault="00817A56" w:rsidP="00817A56">
      <w:pPr>
        <w:jc w:val="center"/>
        <w:rPr>
          <w:sz w:val="36"/>
        </w:rPr>
      </w:pPr>
      <w:r w:rsidRPr="00FA6C48">
        <w:rPr>
          <w:sz w:val="24"/>
        </w:rPr>
        <w:t xml:space="preserve">Ve Zlíně, dne </w:t>
      </w:r>
      <w:del w:id="8" w:author="vopatrilova" w:date="2018-11-19T09:28:00Z">
        <w:r w:rsidRPr="00FA6C48" w:rsidDel="00AC3F62">
          <w:rPr>
            <w:sz w:val="24"/>
          </w:rPr>
          <w:delText>1. 9</w:delText>
        </w:r>
      </w:del>
      <w:ins w:id="9" w:author="vopatrilova" w:date="2018-11-19T09:28:00Z">
        <w:r w:rsidR="00AC3F62">
          <w:rPr>
            <w:sz w:val="24"/>
          </w:rPr>
          <w:t>20. 11</w:t>
        </w:r>
      </w:ins>
      <w:r w:rsidRPr="00FA6C48">
        <w:rPr>
          <w:sz w:val="24"/>
        </w:rPr>
        <w:t>. 2018</w:t>
      </w:r>
      <w:r>
        <w:rPr>
          <w:sz w:val="36"/>
        </w:rPr>
        <w:br w:type="page"/>
      </w:r>
    </w:p>
    <w:p w:rsidR="00817A56" w:rsidRDefault="00817A56" w:rsidP="00817A56">
      <w:pPr>
        <w:rPr>
          <w:sz w:val="36"/>
        </w:rPr>
      </w:pPr>
    </w:p>
    <w:p w:rsidR="00817A56" w:rsidRDefault="00817A56" w:rsidP="00817A56">
      <w:pPr>
        <w:rPr>
          <w:sz w:val="36"/>
        </w:rPr>
      </w:pPr>
      <w:bookmarkStart w:id="10" w:name="aobsah"/>
      <w:r w:rsidRPr="00531F2D">
        <w:rPr>
          <w:sz w:val="36"/>
        </w:rPr>
        <w:t>Obsah žádosti</w:t>
      </w:r>
      <w:bookmarkEnd w:id="10"/>
      <w:r w:rsidRPr="00531F2D">
        <w:rPr>
          <w:sz w:val="36"/>
        </w:rPr>
        <w:t>:</w:t>
      </w:r>
    </w:p>
    <w:p w:rsidR="00817A56" w:rsidRDefault="00817A56" w:rsidP="00817A56"/>
    <w:p w:rsidR="00817A56" w:rsidRDefault="00817A56" w:rsidP="00817A56"/>
    <w:p w:rsidR="00817A56" w:rsidRPr="006E7EA2" w:rsidRDefault="00742E6D" w:rsidP="00817A56">
      <w:pPr>
        <w:spacing w:before="60" w:after="60"/>
        <w:rPr>
          <w:color w:val="FF0000"/>
          <w:sz w:val="32"/>
          <w:szCs w:val="28"/>
          <w:u w:val="single"/>
        </w:rPr>
      </w:pPr>
      <w:r>
        <w:fldChar w:fldCharType="begin"/>
      </w:r>
      <w:r>
        <w:instrText xml:space="preserve"> REF AI \h  \* MERGEFORMAT </w:instrText>
      </w:r>
      <w:r>
        <w:fldChar w:fldCharType="separate"/>
      </w:r>
      <w:r w:rsidR="00E735CA" w:rsidRPr="00E735CA">
        <w:rPr>
          <w:color w:val="FF0000"/>
          <w:sz w:val="32"/>
          <w:szCs w:val="28"/>
          <w:u w:val="single"/>
        </w:rPr>
        <w:t>A-I – Základní informace o žádosti o akreditaci</w:t>
      </w:r>
      <w:r>
        <w:fldChar w:fldCharType="end"/>
      </w:r>
    </w:p>
    <w:p w:rsidR="00817A56" w:rsidRPr="006E7EA2" w:rsidRDefault="00742E6D" w:rsidP="00817A56">
      <w:pPr>
        <w:spacing w:before="60" w:after="60"/>
        <w:rPr>
          <w:color w:val="FF0000"/>
          <w:sz w:val="32"/>
          <w:szCs w:val="28"/>
          <w:u w:val="single"/>
        </w:rPr>
      </w:pPr>
      <w:r>
        <w:fldChar w:fldCharType="begin"/>
      </w:r>
      <w:r>
        <w:instrText xml:space="preserve"> REF BI \h  \* MERGEFORMAT </w:instrText>
      </w:r>
      <w:r>
        <w:fldChar w:fldCharType="separate"/>
      </w:r>
      <w:r w:rsidR="00E735CA" w:rsidRPr="00E735CA">
        <w:rPr>
          <w:bCs/>
          <w:color w:val="FF0000"/>
          <w:sz w:val="32"/>
          <w:szCs w:val="28"/>
          <w:u w:val="single"/>
        </w:rPr>
        <w:t>B-I – Charakteristika studijního programu</w:t>
      </w:r>
      <w:r>
        <w:fldChar w:fldCharType="end"/>
      </w:r>
    </w:p>
    <w:p w:rsidR="00817A56" w:rsidRPr="006E7EA2" w:rsidRDefault="00742E6D" w:rsidP="00817A56">
      <w:pPr>
        <w:spacing w:before="60" w:after="60"/>
        <w:rPr>
          <w:color w:val="FF0000"/>
          <w:sz w:val="32"/>
          <w:szCs w:val="28"/>
          <w:u w:val="single"/>
        </w:rPr>
      </w:pPr>
      <w:r>
        <w:fldChar w:fldCharType="begin"/>
      </w:r>
      <w:r>
        <w:instrText xml:space="preserve"> REF BII \h  \* MERGEFORMAT </w:instrText>
      </w:r>
      <w:r>
        <w:fldChar w:fldCharType="separate"/>
      </w:r>
      <w:r w:rsidR="00E735CA" w:rsidRPr="00E735CA">
        <w:rPr>
          <w:color w:val="FF0000"/>
          <w:sz w:val="32"/>
          <w:szCs w:val="28"/>
          <w:u w:val="single"/>
        </w:rPr>
        <w:t>B-IIa – Studijní plány a návrh témat prací</w:t>
      </w:r>
      <w:r>
        <w:fldChar w:fldCharType="end"/>
      </w:r>
    </w:p>
    <w:p w:rsidR="00817A56" w:rsidRPr="006E7EA2" w:rsidRDefault="00817A56" w:rsidP="00817A56">
      <w:pPr>
        <w:spacing w:before="60" w:after="60"/>
        <w:rPr>
          <w:color w:val="FF0000"/>
          <w:sz w:val="32"/>
          <w:szCs w:val="28"/>
          <w:u w:val="single"/>
        </w:rPr>
      </w:pPr>
      <w:r w:rsidRPr="006E7EA2">
        <w:rPr>
          <w:color w:val="FF0000"/>
          <w:sz w:val="32"/>
          <w:szCs w:val="28"/>
          <w:u w:val="single"/>
        </w:rPr>
        <w:t xml:space="preserve">B-III – </w:t>
      </w:r>
      <w:r w:rsidR="00742E6D">
        <w:fldChar w:fldCharType="begin"/>
      </w:r>
      <w:r w:rsidR="00742E6D">
        <w:instrText xml:space="preserve"> REF BIII \h  \* MERGEFORMAT </w:instrText>
      </w:r>
      <w:r w:rsidR="00742E6D">
        <w:fldChar w:fldCharType="separate"/>
      </w:r>
      <w:r w:rsidR="00E735CA" w:rsidRPr="00E735CA">
        <w:rPr>
          <w:color w:val="FF0000"/>
          <w:sz w:val="32"/>
          <w:szCs w:val="28"/>
          <w:u w:val="single"/>
        </w:rPr>
        <w:t>Charakteristika studijního předmětu</w:t>
      </w:r>
      <w:r w:rsidR="00742E6D">
        <w:fldChar w:fldCharType="end"/>
      </w:r>
    </w:p>
    <w:p w:rsidR="00817A56" w:rsidRPr="006E7EA2" w:rsidRDefault="00817A56" w:rsidP="00817A56">
      <w:pPr>
        <w:spacing w:before="60" w:after="60"/>
        <w:rPr>
          <w:color w:val="FF0000"/>
          <w:sz w:val="32"/>
          <w:szCs w:val="28"/>
          <w:u w:val="single"/>
        </w:rPr>
      </w:pPr>
      <w:r w:rsidRPr="006E7EA2">
        <w:rPr>
          <w:color w:val="FF0000"/>
          <w:sz w:val="32"/>
          <w:szCs w:val="28"/>
          <w:u w:val="single"/>
        </w:rPr>
        <w:t xml:space="preserve">C-I – </w:t>
      </w:r>
      <w:r w:rsidR="00742E6D">
        <w:fldChar w:fldCharType="begin"/>
      </w:r>
      <w:r w:rsidR="00742E6D">
        <w:instrText xml:space="preserve"> REF CI \h  \* MERGEFORMAT </w:instrText>
      </w:r>
      <w:r w:rsidR="00742E6D">
        <w:fldChar w:fldCharType="separate"/>
      </w:r>
      <w:r w:rsidR="00E735CA" w:rsidRPr="00E735CA">
        <w:rPr>
          <w:color w:val="FF0000"/>
          <w:sz w:val="32"/>
          <w:szCs w:val="28"/>
          <w:u w:val="single"/>
        </w:rPr>
        <w:t>Personální zabezpečení</w:t>
      </w:r>
      <w:r w:rsidR="00742E6D">
        <w:fldChar w:fldCharType="end"/>
      </w:r>
    </w:p>
    <w:p w:rsidR="00817A56" w:rsidRPr="006E7EA2" w:rsidRDefault="00742E6D" w:rsidP="00817A56">
      <w:pPr>
        <w:spacing w:before="60" w:after="60"/>
        <w:rPr>
          <w:color w:val="FF0000"/>
          <w:sz w:val="32"/>
          <w:szCs w:val="28"/>
          <w:u w:val="single"/>
        </w:rPr>
      </w:pPr>
      <w:r>
        <w:fldChar w:fldCharType="begin"/>
      </w:r>
      <w:r>
        <w:instrText xml:space="preserve"> REF CII \h  \* MERGEFORMAT </w:instrText>
      </w:r>
      <w:r>
        <w:fldChar w:fldCharType="separate"/>
      </w:r>
      <w:r w:rsidR="00E735CA" w:rsidRPr="00E735CA">
        <w:rPr>
          <w:color w:val="FF0000"/>
          <w:sz w:val="32"/>
          <w:szCs w:val="28"/>
          <w:u w:val="single"/>
        </w:rPr>
        <w:t>C-II – Související tvůrčí, resp. vědecká a umělecká činnost</w:t>
      </w:r>
      <w:r>
        <w:fldChar w:fldCharType="end"/>
      </w:r>
    </w:p>
    <w:p w:rsidR="00817A56" w:rsidRPr="006E7EA2" w:rsidRDefault="00742E6D" w:rsidP="00817A56">
      <w:pPr>
        <w:spacing w:before="60" w:after="60"/>
        <w:rPr>
          <w:color w:val="FF0000"/>
          <w:sz w:val="32"/>
          <w:szCs w:val="28"/>
          <w:u w:val="single"/>
        </w:rPr>
      </w:pPr>
      <w:r>
        <w:fldChar w:fldCharType="begin"/>
      </w:r>
      <w:r>
        <w:instrText xml:space="preserve"> REF CIII \h  \* MERGEFORMAT </w:instrText>
      </w:r>
      <w:r>
        <w:fldChar w:fldCharType="separate"/>
      </w:r>
      <w:r w:rsidR="00E735CA" w:rsidRPr="00E735CA">
        <w:rPr>
          <w:color w:val="FF0000"/>
          <w:sz w:val="32"/>
          <w:szCs w:val="28"/>
          <w:u w:val="single"/>
        </w:rPr>
        <w:t>C-III – Informační zabezpečení studijního programu</w:t>
      </w:r>
      <w:r>
        <w:fldChar w:fldCharType="end"/>
      </w:r>
    </w:p>
    <w:p w:rsidR="00817A56" w:rsidRPr="006E7EA2" w:rsidRDefault="00742E6D" w:rsidP="00817A56">
      <w:pPr>
        <w:spacing w:before="60" w:after="60"/>
        <w:rPr>
          <w:color w:val="FF0000"/>
          <w:sz w:val="32"/>
          <w:szCs w:val="28"/>
          <w:u w:val="single"/>
        </w:rPr>
      </w:pPr>
      <w:r>
        <w:fldChar w:fldCharType="begin"/>
      </w:r>
      <w:r>
        <w:instrText xml:space="preserve"> REF CIV \h  \* MERGEFORMAT </w:instrText>
      </w:r>
      <w:r>
        <w:fldChar w:fldCharType="separate"/>
      </w:r>
      <w:r w:rsidR="00E735CA" w:rsidRPr="00E735CA">
        <w:rPr>
          <w:color w:val="FF0000"/>
          <w:sz w:val="32"/>
          <w:szCs w:val="28"/>
          <w:u w:val="single"/>
        </w:rPr>
        <w:t>C-IV – Materiální zabezpečení studijního programu</w:t>
      </w:r>
      <w:r>
        <w:fldChar w:fldCharType="end"/>
      </w:r>
    </w:p>
    <w:p w:rsidR="00817A56" w:rsidRPr="006E7EA2" w:rsidRDefault="00742E6D" w:rsidP="00817A56">
      <w:pPr>
        <w:spacing w:before="60" w:after="60"/>
        <w:rPr>
          <w:color w:val="FF0000"/>
          <w:sz w:val="32"/>
          <w:szCs w:val="28"/>
          <w:u w:val="single"/>
        </w:rPr>
      </w:pPr>
      <w:r>
        <w:fldChar w:fldCharType="begin"/>
      </w:r>
      <w:r>
        <w:instrText xml:space="preserve"> REF CV \h  \* MERGEFORMAT </w:instrText>
      </w:r>
      <w:r>
        <w:fldChar w:fldCharType="separate"/>
      </w:r>
      <w:r w:rsidR="00E735CA" w:rsidRPr="00E735CA">
        <w:rPr>
          <w:color w:val="FF0000"/>
          <w:sz w:val="32"/>
          <w:szCs w:val="28"/>
          <w:u w:val="single"/>
        </w:rPr>
        <w:t>C-V – Finanční zabezpečení studijního programu</w:t>
      </w:r>
      <w:r>
        <w:fldChar w:fldCharType="end"/>
      </w:r>
    </w:p>
    <w:p w:rsidR="00817A56" w:rsidRPr="006E7EA2" w:rsidRDefault="00742E6D" w:rsidP="00817A56">
      <w:pPr>
        <w:spacing w:before="60" w:after="60"/>
        <w:rPr>
          <w:color w:val="FF0000"/>
          <w:sz w:val="32"/>
          <w:szCs w:val="28"/>
          <w:u w:val="single"/>
        </w:rPr>
      </w:pPr>
      <w:r>
        <w:fldChar w:fldCharType="begin"/>
      </w:r>
      <w:r>
        <w:instrText xml:space="preserve"> REF DI \h  \* MERGEFORMAT </w:instrText>
      </w:r>
      <w:r>
        <w:fldChar w:fldCharType="separate"/>
      </w:r>
      <w:r w:rsidR="00E735CA" w:rsidRPr="00E735CA">
        <w:rPr>
          <w:color w:val="FF0000"/>
          <w:sz w:val="32"/>
          <w:szCs w:val="28"/>
          <w:u w:val="single"/>
        </w:rPr>
        <w:t>D-I – Záměr rozvoje a další údaje ke studijnímu programu</w:t>
      </w:r>
      <w:r>
        <w:fldChar w:fldCharType="end"/>
      </w:r>
    </w:p>
    <w:p w:rsidR="00817A56" w:rsidRPr="006E7EA2" w:rsidRDefault="00817A56" w:rsidP="00817A56">
      <w:pPr>
        <w:spacing w:before="60" w:after="60"/>
        <w:rPr>
          <w:color w:val="FF0000"/>
          <w:sz w:val="32"/>
          <w:szCs w:val="28"/>
          <w:u w:val="single"/>
        </w:rPr>
      </w:pPr>
      <w:r w:rsidRPr="006E7EA2">
        <w:rPr>
          <w:color w:val="FF0000"/>
          <w:sz w:val="32"/>
          <w:szCs w:val="28"/>
          <w:u w:val="single"/>
        </w:rPr>
        <w:t>E – Sebehodnotící zpráva</w:t>
      </w:r>
    </w:p>
    <w:p w:rsidR="00817A56" w:rsidRDefault="00817A56" w:rsidP="00817A56">
      <w:pPr>
        <w:spacing w:before="60" w:after="60"/>
        <w:rPr>
          <w:b/>
          <w:color w:val="FF0000"/>
          <w:sz w:val="32"/>
          <w:szCs w:val="28"/>
          <w:u w:val="single"/>
        </w:rPr>
      </w:pPr>
    </w:p>
    <w:p w:rsidR="00817A56" w:rsidRDefault="00817A56" w:rsidP="00817A56"/>
    <w:p w:rsidR="00714B42" w:rsidRDefault="00714B42" w:rsidP="00C648DF">
      <w:pPr>
        <w:rPr>
          <w:b/>
          <w:sz w:val="28"/>
        </w:rPr>
      </w:pPr>
    </w:p>
    <w:p w:rsidR="00C648DF" w:rsidRDefault="00C648DF">
      <w:pPr>
        <w:rPr>
          <w:b/>
          <w:sz w:val="28"/>
        </w:rPr>
      </w:pPr>
      <w:r>
        <w:rPr>
          <w:b/>
          <w:sz w:val="28"/>
        </w:rPr>
        <w:br w:type="page"/>
      </w:r>
    </w:p>
    <w:p w:rsidR="00001E3D" w:rsidRDefault="00001E3D" w:rsidP="00CF2B1E">
      <w:pPr>
        <w:pBdr>
          <w:top w:val="single" w:sz="4" w:space="1" w:color="auto"/>
          <w:left w:val="single" w:sz="4" w:space="4" w:color="auto"/>
          <w:bottom w:val="single" w:sz="4" w:space="1" w:color="auto"/>
          <w:right w:val="single" w:sz="4" w:space="4" w:color="auto"/>
        </w:pBdr>
        <w:shd w:val="clear" w:color="auto" w:fill="BDD6EE"/>
        <w:tabs>
          <w:tab w:val="right" w:pos="8789"/>
        </w:tabs>
        <w:rPr>
          <w:b/>
          <w:sz w:val="26"/>
          <w:szCs w:val="26"/>
        </w:rPr>
      </w:pPr>
      <w:bookmarkStart w:id="11" w:name="AI"/>
      <w:r>
        <w:rPr>
          <w:b/>
          <w:sz w:val="28"/>
        </w:rPr>
        <w:lastRenderedPageBreak/>
        <w:t xml:space="preserve">A-I – </w:t>
      </w:r>
      <w:r>
        <w:rPr>
          <w:b/>
          <w:sz w:val="26"/>
          <w:szCs w:val="26"/>
        </w:rPr>
        <w:t>Základní informace o žádosti o akreditaci</w:t>
      </w:r>
      <w:bookmarkEnd w:id="11"/>
      <w:r w:rsidR="0050699D">
        <w:rPr>
          <w:b/>
          <w:sz w:val="26"/>
          <w:szCs w:val="26"/>
        </w:rPr>
        <w:t xml:space="preserve"> </w:t>
      </w:r>
    </w:p>
    <w:p w:rsidR="00001E3D" w:rsidRDefault="00001E3D" w:rsidP="00CB41FC">
      <w:pPr>
        <w:rPr>
          <w:b/>
          <w:sz w:val="28"/>
        </w:rPr>
      </w:pPr>
    </w:p>
    <w:p w:rsidR="00001E3D" w:rsidRDefault="00001E3D" w:rsidP="00C50458">
      <w:pPr>
        <w:spacing w:after="240"/>
        <w:rPr>
          <w:b/>
          <w:sz w:val="28"/>
        </w:rPr>
      </w:pPr>
      <w:r>
        <w:rPr>
          <w:b/>
          <w:sz w:val="28"/>
        </w:rPr>
        <w:t>Název vysoké školy:</w:t>
      </w:r>
      <w:r w:rsidR="00A0012D">
        <w:rPr>
          <w:b/>
          <w:sz w:val="28"/>
        </w:rPr>
        <w:t xml:space="preserve">  Univerzita Tomáše Bati ve Zlíně</w:t>
      </w:r>
    </w:p>
    <w:p w:rsidR="00001E3D" w:rsidRDefault="00001E3D" w:rsidP="00C50458">
      <w:pPr>
        <w:spacing w:after="240"/>
        <w:ind w:left="3686" w:hanging="3686"/>
        <w:rPr>
          <w:b/>
          <w:sz w:val="28"/>
        </w:rPr>
      </w:pPr>
    </w:p>
    <w:p w:rsidR="00001E3D" w:rsidRDefault="00001E3D" w:rsidP="00C50458">
      <w:pPr>
        <w:spacing w:after="240"/>
        <w:rPr>
          <w:b/>
          <w:sz w:val="28"/>
        </w:rPr>
      </w:pPr>
      <w:r>
        <w:rPr>
          <w:b/>
          <w:sz w:val="28"/>
        </w:rPr>
        <w:t>Název součásti vysoké školy:</w:t>
      </w:r>
      <w:r>
        <w:rPr>
          <w:b/>
          <w:sz w:val="28"/>
        </w:rPr>
        <w:tab/>
      </w:r>
      <w:r w:rsidR="00A0012D">
        <w:rPr>
          <w:b/>
          <w:sz w:val="28"/>
        </w:rPr>
        <w:t>Fakulta aplikované informatiky</w:t>
      </w:r>
    </w:p>
    <w:p w:rsidR="00001E3D" w:rsidRDefault="00001E3D" w:rsidP="00C50458">
      <w:pPr>
        <w:spacing w:after="240"/>
        <w:ind w:left="3544" w:hanging="3544"/>
        <w:rPr>
          <w:b/>
          <w:sz w:val="28"/>
        </w:rPr>
      </w:pPr>
    </w:p>
    <w:p w:rsidR="00001E3D" w:rsidRDefault="00001E3D" w:rsidP="00C50458">
      <w:pPr>
        <w:spacing w:after="240"/>
        <w:rPr>
          <w:b/>
          <w:sz w:val="28"/>
        </w:rPr>
      </w:pPr>
      <w:r>
        <w:rPr>
          <w:b/>
          <w:sz w:val="28"/>
        </w:rPr>
        <w:t>Název spolupracující instituce:</w:t>
      </w:r>
    </w:p>
    <w:p w:rsidR="00001E3D" w:rsidRDefault="00001E3D" w:rsidP="00C50458">
      <w:pPr>
        <w:spacing w:after="240"/>
        <w:rPr>
          <w:b/>
          <w:sz w:val="28"/>
        </w:rPr>
      </w:pPr>
    </w:p>
    <w:p w:rsidR="003953E9" w:rsidRDefault="00001E3D">
      <w:pPr>
        <w:ind w:left="3540" w:hanging="3540"/>
        <w:rPr>
          <w:color w:val="FF0000"/>
          <w:sz w:val="36"/>
        </w:rPr>
        <w:pPrChange w:id="12" w:author="vopatrilova" w:date="2018-11-21T10:37:00Z">
          <w:pPr/>
        </w:pPrChange>
      </w:pPr>
      <w:r>
        <w:rPr>
          <w:b/>
          <w:sz w:val="28"/>
        </w:rPr>
        <w:t>Název studijního programu:</w:t>
      </w:r>
      <w:r>
        <w:rPr>
          <w:b/>
          <w:sz w:val="28"/>
        </w:rPr>
        <w:tab/>
      </w:r>
      <w:r w:rsidR="005010E1" w:rsidRPr="005010E1">
        <w:rPr>
          <w:b/>
          <w:sz w:val="28"/>
        </w:rPr>
        <w:t>Aplikovaná informatika v průmyslové automatizaci</w:t>
      </w:r>
      <w:del w:id="13" w:author="vopatrilova" w:date="2018-11-19T09:50:00Z">
        <w:r w:rsidR="001A6F17" w:rsidRPr="001A6F17" w:rsidDel="00955489">
          <w:rPr>
            <w:color w:val="FF0000"/>
            <w:sz w:val="36"/>
          </w:rPr>
          <w:delText>+ anglicky</w:delText>
        </w:r>
      </w:del>
    </w:p>
    <w:p w:rsidR="00001E3D" w:rsidRDefault="00001E3D" w:rsidP="00A0012D">
      <w:pPr>
        <w:spacing w:after="240"/>
        <w:ind w:left="3540" w:hanging="3540"/>
        <w:rPr>
          <w:b/>
          <w:sz w:val="28"/>
        </w:rPr>
      </w:pPr>
    </w:p>
    <w:p w:rsidR="00001E3D" w:rsidRDefault="00001E3D" w:rsidP="00C50458">
      <w:pPr>
        <w:spacing w:after="240"/>
        <w:rPr>
          <w:b/>
          <w:sz w:val="28"/>
        </w:rPr>
      </w:pPr>
    </w:p>
    <w:p w:rsidR="00001E3D" w:rsidRDefault="00001E3D" w:rsidP="008F099C">
      <w:pPr>
        <w:spacing w:after="240"/>
        <w:ind w:left="3544" w:hanging="3544"/>
        <w:rPr>
          <w:sz w:val="28"/>
        </w:rPr>
      </w:pPr>
      <w:r>
        <w:rPr>
          <w:b/>
          <w:sz w:val="28"/>
        </w:rPr>
        <w:t>Typ žádosti o akreditaci:</w:t>
      </w:r>
      <w:r>
        <w:rPr>
          <w:sz w:val="28"/>
        </w:rPr>
        <w:tab/>
      </w:r>
      <w:r>
        <w:rPr>
          <w:sz w:val="24"/>
        </w:rPr>
        <w:t xml:space="preserve">udělení akreditace – </w:t>
      </w:r>
      <w:r w:rsidRPr="00A0012D">
        <w:rPr>
          <w:strike/>
          <w:sz w:val="24"/>
        </w:rPr>
        <w:t>prodloužení platnosti akreditace</w:t>
      </w:r>
      <w:r>
        <w:rPr>
          <w:sz w:val="24"/>
        </w:rPr>
        <w:t xml:space="preserve"> – </w:t>
      </w:r>
      <w:r w:rsidRPr="00A0012D">
        <w:rPr>
          <w:strike/>
          <w:sz w:val="24"/>
        </w:rPr>
        <w:t>rozšíření akreditace</w:t>
      </w:r>
    </w:p>
    <w:p w:rsidR="00001E3D" w:rsidRDefault="00001E3D" w:rsidP="00C50458">
      <w:pPr>
        <w:spacing w:after="240"/>
        <w:rPr>
          <w:b/>
          <w:sz w:val="28"/>
        </w:rPr>
      </w:pPr>
    </w:p>
    <w:p w:rsidR="00001E3D" w:rsidRDefault="00001E3D" w:rsidP="00C74FA3">
      <w:pPr>
        <w:spacing w:after="240"/>
        <w:rPr>
          <w:b/>
          <w:sz w:val="28"/>
        </w:rPr>
      </w:pPr>
      <w:r>
        <w:rPr>
          <w:b/>
          <w:sz w:val="28"/>
        </w:rPr>
        <w:t>Schvalující orgán:</w:t>
      </w:r>
      <w:r w:rsidR="00A0012D">
        <w:rPr>
          <w:b/>
          <w:sz w:val="28"/>
        </w:rPr>
        <w:t xml:space="preserve">   Rada pro vnitřní hodnocení UTB</w:t>
      </w:r>
    </w:p>
    <w:p w:rsidR="00001E3D" w:rsidRDefault="00001E3D" w:rsidP="00C74FA3">
      <w:pPr>
        <w:spacing w:after="240"/>
        <w:rPr>
          <w:b/>
          <w:sz w:val="28"/>
        </w:rPr>
      </w:pPr>
    </w:p>
    <w:p w:rsidR="00001E3D" w:rsidRDefault="00001E3D" w:rsidP="00C50458">
      <w:pPr>
        <w:spacing w:after="240"/>
        <w:rPr>
          <w:b/>
          <w:sz w:val="28"/>
        </w:rPr>
      </w:pPr>
      <w:r>
        <w:rPr>
          <w:b/>
          <w:sz w:val="28"/>
        </w:rPr>
        <w:t>Datum schválení žádosti:</w:t>
      </w:r>
    </w:p>
    <w:p w:rsidR="00001E3D" w:rsidRDefault="00001E3D" w:rsidP="00C50458">
      <w:pPr>
        <w:spacing w:after="240"/>
        <w:rPr>
          <w:b/>
          <w:sz w:val="28"/>
        </w:rPr>
      </w:pPr>
    </w:p>
    <w:p w:rsidR="00001E3D" w:rsidRDefault="00001E3D" w:rsidP="00C50458">
      <w:pPr>
        <w:spacing w:after="240"/>
        <w:rPr>
          <w:b/>
          <w:sz w:val="28"/>
        </w:rPr>
      </w:pPr>
      <w:r>
        <w:rPr>
          <w:b/>
          <w:sz w:val="28"/>
        </w:rPr>
        <w:t>Odkaz na elektronickou podobu žádosti:</w:t>
      </w:r>
    </w:p>
    <w:p w:rsidR="00B2629F" w:rsidRDefault="00ED42D2" w:rsidP="00B13C35">
      <w:pPr>
        <w:spacing w:after="240"/>
        <w:rPr>
          <w:b/>
          <w:sz w:val="28"/>
        </w:rPr>
      </w:pPr>
      <w:r>
        <w:rPr>
          <w:b/>
          <w:sz w:val="28"/>
        </w:rPr>
        <w:tab/>
      </w:r>
      <w:hyperlink r:id="rId9" w:history="1">
        <w:r w:rsidR="00B13C35" w:rsidRPr="009C29DD">
          <w:rPr>
            <w:rStyle w:val="Hypertextovodkaz"/>
            <w:b/>
            <w:sz w:val="28"/>
          </w:rPr>
          <w:t>http://bit.ly/BcAIPA</w:t>
        </w:r>
      </w:hyperlink>
    </w:p>
    <w:p w:rsidR="00B13C35" w:rsidRDefault="00B13C35" w:rsidP="00B13C35">
      <w:pPr>
        <w:spacing w:after="240"/>
        <w:rPr>
          <w:b/>
          <w:sz w:val="28"/>
        </w:rPr>
      </w:pPr>
      <w:r>
        <w:rPr>
          <w:b/>
          <w:sz w:val="28"/>
        </w:rPr>
        <w:tab/>
      </w:r>
      <w:r w:rsidRPr="00C32F65">
        <w:rPr>
          <w:sz w:val="28"/>
        </w:rPr>
        <w:t>heslo pro otevření PDF:</w:t>
      </w:r>
      <w:r>
        <w:rPr>
          <w:b/>
          <w:sz w:val="28"/>
        </w:rPr>
        <w:t xml:space="preserve"> akreditace</w:t>
      </w:r>
      <w:r w:rsidR="009D63EB">
        <w:rPr>
          <w:b/>
          <w:sz w:val="28"/>
        </w:rPr>
        <w:t>FAI</w:t>
      </w:r>
      <w:r>
        <w:rPr>
          <w:b/>
          <w:sz w:val="28"/>
        </w:rPr>
        <w:t>18</w:t>
      </w:r>
    </w:p>
    <w:p w:rsidR="00001E3D" w:rsidRDefault="00001E3D" w:rsidP="00C50458">
      <w:pPr>
        <w:spacing w:after="240"/>
        <w:rPr>
          <w:b/>
          <w:sz w:val="28"/>
        </w:rPr>
      </w:pPr>
    </w:p>
    <w:p w:rsidR="00001E3D" w:rsidRDefault="00001E3D" w:rsidP="00C50458">
      <w:pPr>
        <w:spacing w:after="240"/>
        <w:rPr>
          <w:b/>
          <w:sz w:val="28"/>
        </w:rPr>
      </w:pPr>
      <w:r>
        <w:rPr>
          <w:b/>
          <w:sz w:val="28"/>
        </w:rPr>
        <w:t>Odkazy na relevantní vnitřní předpisy:</w:t>
      </w:r>
    </w:p>
    <w:p w:rsidR="00001E3D" w:rsidRDefault="00A0012D" w:rsidP="00C50458">
      <w:pPr>
        <w:spacing w:after="240"/>
        <w:rPr>
          <w:b/>
          <w:sz w:val="28"/>
        </w:rPr>
      </w:pPr>
      <w:r>
        <w:tab/>
        <w:t xml:space="preserve"> </w:t>
      </w:r>
      <w:hyperlink r:id="rId10" w:history="1">
        <w:r w:rsidRPr="00473AA2">
          <w:rPr>
            <w:rStyle w:val="Hypertextovodkaz"/>
            <w:sz w:val="28"/>
            <w:szCs w:val="28"/>
          </w:rPr>
          <w:t>https://www.utb.cz/univerzita/uredni-deska/vnitrni-normy-a-predpisy/</w:t>
        </w:r>
      </w:hyperlink>
      <w:r>
        <w:rPr>
          <w:b/>
          <w:sz w:val="28"/>
        </w:rPr>
        <w:t xml:space="preserve"> </w:t>
      </w:r>
    </w:p>
    <w:p w:rsidR="00001E3D" w:rsidRDefault="00001E3D" w:rsidP="00C50458">
      <w:pPr>
        <w:spacing w:after="240"/>
        <w:rPr>
          <w:ins w:id="14" w:author="vopatrilova" w:date="2018-11-19T09:51:00Z"/>
          <w:b/>
          <w:sz w:val="28"/>
        </w:rPr>
      </w:pPr>
      <w:r>
        <w:rPr>
          <w:b/>
          <w:sz w:val="28"/>
        </w:rPr>
        <w:t>ISCED F:</w:t>
      </w:r>
      <w:r w:rsidR="00C32F65">
        <w:rPr>
          <w:b/>
          <w:sz w:val="28"/>
        </w:rPr>
        <w:t xml:space="preserve">   0714</w:t>
      </w:r>
      <w:r w:rsidR="00F640B5">
        <w:rPr>
          <w:b/>
          <w:sz w:val="28"/>
        </w:rPr>
        <w:t xml:space="preserve"> Elektronika a automatizace</w:t>
      </w:r>
    </w:p>
    <w:p w:rsidR="00955489" w:rsidRDefault="00955489" w:rsidP="00C50458">
      <w:pPr>
        <w:spacing w:after="240"/>
        <w:rPr>
          <w:b/>
          <w:sz w:val="28"/>
        </w:rPr>
      </w:pPr>
    </w:p>
    <w:p w:rsidR="00D45951" w:rsidRPr="001A6F17" w:rsidDel="00955489" w:rsidRDefault="001A6F17" w:rsidP="00D45951">
      <w:pPr>
        <w:rPr>
          <w:del w:id="15" w:author="vopatrilova" w:date="2018-11-19T09:51:00Z"/>
          <w:b/>
          <w:color w:val="FF0000"/>
          <w:sz w:val="28"/>
        </w:rPr>
        <w:sectPr w:rsidR="00D45951" w:rsidRPr="001A6F17" w:rsidDel="00955489" w:rsidSect="002476E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rtlGutter/>
          <w:docGrid w:linePitch="360"/>
        </w:sectPr>
      </w:pPr>
      <w:del w:id="16" w:author="vopatrilova" w:date="2018-11-19T09:51:00Z">
        <w:r w:rsidRPr="001A6F17" w:rsidDel="00955489">
          <w:rPr>
            <w:b/>
            <w:color w:val="FF0000"/>
            <w:sz w:val="28"/>
          </w:rPr>
          <w:delText>+ další</w:delText>
        </w:r>
      </w:del>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Change w:id="17">
          <w:tblGrid>
            <w:gridCol w:w="153"/>
            <w:gridCol w:w="3015"/>
            <w:gridCol w:w="1543"/>
            <w:gridCol w:w="2835"/>
            <w:gridCol w:w="1739"/>
            <w:gridCol w:w="153"/>
          </w:tblGrid>
        </w:tblGridChange>
      </w:tblGrid>
      <w:tr w:rsidR="00810FB7" w:rsidTr="0098390C">
        <w:tc>
          <w:tcPr>
            <w:tcW w:w="9285" w:type="dxa"/>
            <w:gridSpan w:val="4"/>
            <w:tcBorders>
              <w:bottom w:val="double" w:sz="4" w:space="0" w:color="auto"/>
            </w:tcBorders>
            <w:shd w:val="clear" w:color="auto" w:fill="BDD6EE"/>
          </w:tcPr>
          <w:p w:rsidR="00810FB7" w:rsidRDefault="00810FB7" w:rsidP="00CF2B1E">
            <w:pPr>
              <w:tabs>
                <w:tab w:val="right" w:pos="8868"/>
              </w:tabs>
              <w:jc w:val="both"/>
              <w:rPr>
                <w:b/>
                <w:sz w:val="28"/>
              </w:rPr>
            </w:pPr>
            <w:bookmarkStart w:id="18" w:name="BI"/>
            <w:r>
              <w:rPr>
                <w:b/>
                <w:sz w:val="28"/>
              </w:rPr>
              <w:lastRenderedPageBreak/>
              <w:t xml:space="preserve">B-I – </w:t>
            </w:r>
            <w:r>
              <w:rPr>
                <w:b/>
                <w:sz w:val="26"/>
                <w:szCs w:val="26"/>
              </w:rPr>
              <w:t>Charakteristika studijního programu</w:t>
            </w:r>
            <w:bookmarkEnd w:id="18"/>
            <w:r w:rsidR="00CF2B1E">
              <w:rPr>
                <w:b/>
                <w:sz w:val="26"/>
                <w:szCs w:val="26"/>
              </w:rPr>
              <w:tab/>
            </w:r>
            <w:r w:rsidR="00742E6D">
              <w:fldChar w:fldCharType="begin"/>
            </w:r>
            <w:r w:rsidR="00742E6D">
              <w:instrText xml:space="preserve"> REF aobsah \h  \* MERGEFORMAT </w:instrText>
            </w:r>
            <w:r w:rsidR="00742E6D">
              <w:fldChar w:fldCharType="separate"/>
            </w:r>
            <w:r w:rsidR="00E735CA" w:rsidRPr="00E735CA">
              <w:rPr>
                <w:rStyle w:val="Odkazintenzivn"/>
              </w:rPr>
              <w:t>Obsah žádosti</w:t>
            </w:r>
            <w:r w:rsidR="00742E6D">
              <w:fldChar w:fldCharType="end"/>
            </w:r>
          </w:p>
        </w:tc>
      </w:tr>
      <w:tr w:rsidR="00810FB7" w:rsidTr="0098390C">
        <w:tc>
          <w:tcPr>
            <w:tcW w:w="3168" w:type="dxa"/>
            <w:tcBorders>
              <w:bottom w:val="single" w:sz="2" w:space="0" w:color="auto"/>
            </w:tcBorders>
            <w:shd w:val="clear" w:color="auto" w:fill="F7CAAC"/>
          </w:tcPr>
          <w:p w:rsidR="00810FB7" w:rsidRDefault="00810FB7" w:rsidP="0098390C">
            <w:pPr>
              <w:jc w:val="both"/>
              <w:rPr>
                <w:b/>
              </w:rPr>
            </w:pPr>
            <w:r>
              <w:rPr>
                <w:b/>
              </w:rPr>
              <w:t>Název studijního programu</w:t>
            </w:r>
          </w:p>
        </w:tc>
        <w:tc>
          <w:tcPr>
            <w:tcW w:w="6117" w:type="dxa"/>
            <w:gridSpan w:val="3"/>
            <w:tcBorders>
              <w:bottom w:val="single" w:sz="2" w:space="0" w:color="auto"/>
            </w:tcBorders>
          </w:tcPr>
          <w:p w:rsidR="00810FB7" w:rsidRDefault="00810FB7" w:rsidP="0098390C">
            <w:r>
              <w:t>Aplikovaná informatika v průmyslové automatizaci</w:t>
            </w:r>
          </w:p>
        </w:tc>
      </w:tr>
      <w:tr w:rsidR="00810FB7" w:rsidTr="0098390C">
        <w:tc>
          <w:tcPr>
            <w:tcW w:w="3168" w:type="dxa"/>
            <w:tcBorders>
              <w:bottom w:val="single" w:sz="2" w:space="0" w:color="auto"/>
            </w:tcBorders>
            <w:shd w:val="clear" w:color="auto" w:fill="F7CAAC"/>
          </w:tcPr>
          <w:p w:rsidR="00810FB7" w:rsidRDefault="00810FB7" w:rsidP="0098390C">
            <w:pPr>
              <w:jc w:val="both"/>
              <w:rPr>
                <w:b/>
              </w:rPr>
            </w:pPr>
            <w:r>
              <w:rPr>
                <w:b/>
              </w:rPr>
              <w:t>Typ studijního programu</w:t>
            </w:r>
          </w:p>
        </w:tc>
        <w:tc>
          <w:tcPr>
            <w:tcW w:w="6117" w:type="dxa"/>
            <w:gridSpan w:val="3"/>
            <w:tcBorders>
              <w:bottom w:val="single" w:sz="2" w:space="0" w:color="auto"/>
            </w:tcBorders>
          </w:tcPr>
          <w:p w:rsidR="00810FB7" w:rsidRDefault="00810FB7" w:rsidP="0098390C">
            <w:r>
              <w:t xml:space="preserve">bakalářský </w:t>
            </w:r>
          </w:p>
        </w:tc>
      </w:tr>
      <w:tr w:rsidR="00810FB7" w:rsidTr="0098390C">
        <w:tc>
          <w:tcPr>
            <w:tcW w:w="3168" w:type="dxa"/>
            <w:tcBorders>
              <w:bottom w:val="single" w:sz="2" w:space="0" w:color="auto"/>
            </w:tcBorders>
            <w:shd w:val="clear" w:color="auto" w:fill="F7CAAC"/>
          </w:tcPr>
          <w:p w:rsidR="00810FB7" w:rsidRDefault="00810FB7" w:rsidP="0098390C">
            <w:pPr>
              <w:jc w:val="both"/>
              <w:rPr>
                <w:b/>
              </w:rPr>
            </w:pPr>
            <w:r>
              <w:rPr>
                <w:b/>
              </w:rPr>
              <w:t>Profil studijního programu</w:t>
            </w:r>
          </w:p>
        </w:tc>
        <w:tc>
          <w:tcPr>
            <w:tcW w:w="6117" w:type="dxa"/>
            <w:gridSpan w:val="3"/>
            <w:tcBorders>
              <w:bottom w:val="single" w:sz="2" w:space="0" w:color="auto"/>
            </w:tcBorders>
          </w:tcPr>
          <w:p w:rsidR="00810FB7" w:rsidRDefault="00810FB7" w:rsidP="0098390C">
            <w:r>
              <w:t>akademicky zaměřený</w:t>
            </w:r>
          </w:p>
        </w:tc>
      </w:tr>
      <w:tr w:rsidR="00810FB7" w:rsidTr="0098390C">
        <w:tc>
          <w:tcPr>
            <w:tcW w:w="3168" w:type="dxa"/>
            <w:tcBorders>
              <w:bottom w:val="single" w:sz="2" w:space="0" w:color="auto"/>
            </w:tcBorders>
            <w:shd w:val="clear" w:color="auto" w:fill="F7CAAC"/>
          </w:tcPr>
          <w:p w:rsidR="00810FB7" w:rsidRDefault="00810FB7" w:rsidP="0098390C">
            <w:pPr>
              <w:jc w:val="both"/>
              <w:rPr>
                <w:b/>
              </w:rPr>
            </w:pPr>
            <w:r>
              <w:rPr>
                <w:b/>
              </w:rPr>
              <w:t>Forma studia</w:t>
            </w:r>
          </w:p>
        </w:tc>
        <w:tc>
          <w:tcPr>
            <w:tcW w:w="6117" w:type="dxa"/>
            <w:gridSpan w:val="3"/>
            <w:tcBorders>
              <w:bottom w:val="single" w:sz="2" w:space="0" w:color="auto"/>
            </w:tcBorders>
          </w:tcPr>
          <w:p w:rsidR="00810FB7" w:rsidRDefault="00810FB7" w:rsidP="00EC566A">
            <w:r>
              <w:t>Prezenční</w:t>
            </w:r>
            <w:del w:id="19" w:author="Jiří Vojtěšek" w:date="2018-11-26T00:33:00Z">
              <w:r w:rsidR="00D43AAA" w:rsidDel="00EC566A">
                <w:delText xml:space="preserve"> (čj + an)</w:delText>
              </w:r>
            </w:del>
            <w:r>
              <w:t>, kombinovaná</w:t>
            </w:r>
            <w:r w:rsidR="00D43AAA">
              <w:t xml:space="preserve"> </w:t>
            </w:r>
            <w:del w:id="20" w:author="Jiří Vojtěšek" w:date="2018-11-26T00:33:00Z">
              <w:r w:rsidR="00D43AAA" w:rsidDel="00EC566A">
                <w:delText>(čj)</w:delText>
              </w:r>
            </w:del>
          </w:p>
        </w:tc>
      </w:tr>
      <w:tr w:rsidR="00810FB7" w:rsidTr="0098390C">
        <w:tc>
          <w:tcPr>
            <w:tcW w:w="3168" w:type="dxa"/>
            <w:tcBorders>
              <w:bottom w:val="single" w:sz="2" w:space="0" w:color="auto"/>
            </w:tcBorders>
            <w:shd w:val="clear" w:color="auto" w:fill="F7CAAC"/>
          </w:tcPr>
          <w:p w:rsidR="00810FB7" w:rsidRDefault="00810FB7" w:rsidP="0098390C">
            <w:pPr>
              <w:jc w:val="both"/>
              <w:rPr>
                <w:b/>
              </w:rPr>
            </w:pPr>
            <w:r>
              <w:rPr>
                <w:b/>
              </w:rPr>
              <w:t>Standardní doba studia</w:t>
            </w:r>
          </w:p>
        </w:tc>
        <w:tc>
          <w:tcPr>
            <w:tcW w:w="6117" w:type="dxa"/>
            <w:gridSpan w:val="3"/>
            <w:tcBorders>
              <w:bottom w:val="single" w:sz="2" w:space="0" w:color="auto"/>
            </w:tcBorders>
          </w:tcPr>
          <w:p w:rsidR="00810FB7" w:rsidRDefault="00810FB7" w:rsidP="0098390C">
            <w:r>
              <w:t>3 roky</w:t>
            </w:r>
          </w:p>
        </w:tc>
      </w:tr>
      <w:tr w:rsidR="00810FB7" w:rsidTr="0098390C">
        <w:tc>
          <w:tcPr>
            <w:tcW w:w="3168" w:type="dxa"/>
            <w:tcBorders>
              <w:bottom w:val="single" w:sz="2" w:space="0" w:color="auto"/>
            </w:tcBorders>
            <w:shd w:val="clear" w:color="auto" w:fill="F7CAAC"/>
          </w:tcPr>
          <w:p w:rsidR="00810FB7" w:rsidRDefault="00810FB7" w:rsidP="0098390C">
            <w:pPr>
              <w:jc w:val="both"/>
              <w:rPr>
                <w:b/>
              </w:rPr>
            </w:pPr>
            <w:r>
              <w:rPr>
                <w:b/>
              </w:rPr>
              <w:t>Jazyk studia</w:t>
            </w:r>
          </w:p>
        </w:tc>
        <w:tc>
          <w:tcPr>
            <w:tcW w:w="6117" w:type="dxa"/>
            <w:gridSpan w:val="3"/>
            <w:tcBorders>
              <w:bottom w:val="single" w:sz="2" w:space="0" w:color="auto"/>
            </w:tcBorders>
          </w:tcPr>
          <w:p w:rsidR="00810FB7" w:rsidRDefault="00810FB7" w:rsidP="0098390C">
            <w:r>
              <w:t>Český</w:t>
            </w:r>
            <w:r w:rsidR="00D43AAA">
              <w:t>, anglický</w:t>
            </w:r>
          </w:p>
        </w:tc>
      </w:tr>
      <w:tr w:rsidR="00810FB7" w:rsidTr="0098390C">
        <w:tc>
          <w:tcPr>
            <w:tcW w:w="3168" w:type="dxa"/>
            <w:tcBorders>
              <w:bottom w:val="single" w:sz="2" w:space="0" w:color="auto"/>
            </w:tcBorders>
            <w:shd w:val="clear" w:color="auto" w:fill="F7CAAC"/>
          </w:tcPr>
          <w:p w:rsidR="00810FB7" w:rsidRDefault="00810FB7" w:rsidP="0098390C">
            <w:pPr>
              <w:jc w:val="both"/>
              <w:rPr>
                <w:b/>
              </w:rPr>
            </w:pPr>
            <w:r>
              <w:rPr>
                <w:b/>
              </w:rPr>
              <w:t>Udělovaný akademický titul</w:t>
            </w:r>
          </w:p>
        </w:tc>
        <w:tc>
          <w:tcPr>
            <w:tcW w:w="6117" w:type="dxa"/>
            <w:gridSpan w:val="3"/>
            <w:tcBorders>
              <w:bottom w:val="single" w:sz="2" w:space="0" w:color="auto"/>
            </w:tcBorders>
          </w:tcPr>
          <w:p w:rsidR="00810FB7" w:rsidRDefault="00810FB7" w:rsidP="0098390C">
            <w:r>
              <w:t>bakalář – Bc.</w:t>
            </w:r>
          </w:p>
        </w:tc>
      </w:tr>
      <w:tr w:rsidR="00810FB7" w:rsidTr="0098390C">
        <w:tc>
          <w:tcPr>
            <w:tcW w:w="3168" w:type="dxa"/>
            <w:tcBorders>
              <w:bottom w:val="single" w:sz="2" w:space="0" w:color="auto"/>
            </w:tcBorders>
            <w:shd w:val="clear" w:color="auto" w:fill="F7CAAC"/>
          </w:tcPr>
          <w:p w:rsidR="00810FB7" w:rsidRDefault="00810FB7" w:rsidP="0098390C">
            <w:pPr>
              <w:jc w:val="both"/>
              <w:rPr>
                <w:b/>
              </w:rPr>
            </w:pPr>
            <w:r>
              <w:rPr>
                <w:b/>
              </w:rPr>
              <w:t>Rigorózní řízení</w:t>
            </w:r>
          </w:p>
        </w:tc>
        <w:tc>
          <w:tcPr>
            <w:tcW w:w="1543" w:type="dxa"/>
            <w:tcBorders>
              <w:bottom w:val="single" w:sz="2" w:space="0" w:color="auto"/>
            </w:tcBorders>
          </w:tcPr>
          <w:p w:rsidR="00810FB7" w:rsidRDefault="00810FB7" w:rsidP="0098390C">
            <w:r>
              <w:t>Ne</w:t>
            </w:r>
          </w:p>
        </w:tc>
        <w:tc>
          <w:tcPr>
            <w:tcW w:w="2835" w:type="dxa"/>
            <w:tcBorders>
              <w:bottom w:val="single" w:sz="2" w:space="0" w:color="auto"/>
            </w:tcBorders>
            <w:shd w:val="clear" w:color="auto" w:fill="F7CAAC"/>
          </w:tcPr>
          <w:p w:rsidR="00810FB7" w:rsidRPr="005F401C" w:rsidRDefault="00810FB7" w:rsidP="0098390C">
            <w:pPr>
              <w:rPr>
                <w:b/>
                <w:bCs/>
              </w:rPr>
            </w:pPr>
            <w:r w:rsidRPr="005F401C">
              <w:rPr>
                <w:b/>
                <w:bCs/>
              </w:rPr>
              <w:t>Udělovaný akademický titul</w:t>
            </w:r>
          </w:p>
        </w:tc>
        <w:tc>
          <w:tcPr>
            <w:tcW w:w="1739" w:type="dxa"/>
            <w:tcBorders>
              <w:bottom w:val="single" w:sz="2" w:space="0" w:color="auto"/>
            </w:tcBorders>
          </w:tcPr>
          <w:p w:rsidR="00810FB7" w:rsidRDefault="00810FB7" w:rsidP="0098390C"/>
        </w:tc>
      </w:tr>
      <w:tr w:rsidR="00810FB7" w:rsidTr="0098390C">
        <w:tc>
          <w:tcPr>
            <w:tcW w:w="3168" w:type="dxa"/>
            <w:tcBorders>
              <w:bottom w:val="single" w:sz="2" w:space="0" w:color="auto"/>
            </w:tcBorders>
            <w:shd w:val="clear" w:color="auto" w:fill="F7CAAC"/>
          </w:tcPr>
          <w:p w:rsidR="00810FB7" w:rsidRDefault="00810FB7" w:rsidP="0098390C">
            <w:pPr>
              <w:jc w:val="both"/>
              <w:rPr>
                <w:b/>
              </w:rPr>
            </w:pPr>
            <w:r>
              <w:rPr>
                <w:b/>
              </w:rPr>
              <w:t>Garant studijního programu</w:t>
            </w:r>
          </w:p>
        </w:tc>
        <w:tc>
          <w:tcPr>
            <w:tcW w:w="6117" w:type="dxa"/>
            <w:gridSpan w:val="3"/>
            <w:tcBorders>
              <w:bottom w:val="single" w:sz="2" w:space="0" w:color="auto"/>
            </w:tcBorders>
          </w:tcPr>
          <w:p w:rsidR="00810FB7" w:rsidRDefault="00D43AAA" w:rsidP="0098390C">
            <w:r>
              <w:t>p</w:t>
            </w:r>
            <w:r w:rsidR="00810FB7">
              <w:t>rof. Ing. Vladimír Vašek, CSc.</w:t>
            </w:r>
          </w:p>
        </w:tc>
      </w:tr>
      <w:tr w:rsidR="00810FB7" w:rsidTr="0098390C">
        <w:tc>
          <w:tcPr>
            <w:tcW w:w="3168" w:type="dxa"/>
            <w:tcBorders>
              <w:top w:val="single" w:sz="2" w:space="0" w:color="auto"/>
              <w:left w:val="single" w:sz="2" w:space="0" w:color="auto"/>
              <w:bottom w:val="single" w:sz="2" w:space="0" w:color="auto"/>
              <w:right w:val="single" w:sz="2" w:space="0" w:color="auto"/>
            </w:tcBorders>
            <w:shd w:val="clear" w:color="auto" w:fill="F7CAAC"/>
          </w:tcPr>
          <w:p w:rsidR="00810FB7" w:rsidRDefault="00810FB7" w:rsidP="0098390C">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810FB7" w:rsidRDefault="00810FB7" w:rsidP="0098390C">
            <w:r>
              <w:t>Ne</w:t>
            </w:r>
          </w:p>
        </w:tc>
      </w:tr>
      <w:tr w:rsidR="00810FB7" w:rsidTr="0098390C">
        <w:tc>
          <w:tcPr>
            <w:tcW w:w="3168" w:type="dxa"/>
            <w:tcBorders>
              <w:top w:val="single" w:sz="2" w:space="0" w:color="auto"/>
              <w:left w:val="single" w:sz="2" w:space="0" w:color="auto"/>
              <w:bottom w:val="single" w:sz="2" w:space="0" w:color="auto"/>
              <w:right w:val="single" w:sz="2" w:space="0" w:color="auto"/>
            </w:tcBorders>
            <w:shd w:val="clear" w:color="auto" w:fill="F7CAAC"/>
          </w:tcPr>
          <w:p w:rsidR="00810FB7" w:rsidRDefault="00810FB7" w:rsidP="0098390C">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810FB7" w:rsidRDefault="00810FB7" w:rsidP="0098390C">
            <w:r>
              <w:t>Ne</w:t>
            </w:r>
          </w:p>
        </w:tc>
      </w:tr>
      <w:tr w:rsidR="00810FB7" w:rsidTr="0098390C">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810FB7" w:rsidRDefault="00810FB7" w:rsidP="0098390C">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810FB7" w:rsidRDefault="00810FB7" w:rsidP="0098390C"/>
        </w:tc>
      </w:tr>
      <w:tr w:rsidR="00810FB7" w:rsidTr="0098390C">
        <w:tc>
          <w:tcPr>
            <w:tcW w:w="9285" w:type="dxa"/>
            <w:gridSpan w:val="4"/>
            <w:tcBorders>
              <w:top w:val="single" w:sz="2" w:space="0" w:color="auto"/>
            </w:tcBorders>
            <w:shd w:val="clear" w:color="auto" w:fill="F7CAAC"/>
          </w:tcPr>
          <w:p w:rsidR="00810FB7" w:rsidRDefault="00810FB7" w:rsidP="0098390C">
            <w:pPr>
              <w:jc w:val="both"/>
            </w:pPr>
            <w:proofErr w:type="gramStart"/>
            <w:r>
              <w:rPr>
                <w:b/>
              </w:rPr>
              <w:t>Oblast(i) vzdělávání</w:t>
            </w:r>
            <w:proofErr w:type="gramEnd"/>
            <w:r>
              <w:rPr>
                <w:b/>
              </w:rPr>
              <w:t xml:space="preserve"> a u kombinovaného studijního programu podíl jednotlivých oblastí vzdělávání v %</w:t>
            </w:r>
          </w:p>
        </w:tc>
      </w:tr>
      <w:tr w:rsidR="00810FB7" w:rsidTr="008065DC">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 w:author="vopatrilova" w:date="2018-11-20T14:00: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69"/>
          <w:trPrChange w:id="22" w:author="vopatrilova" w:date="2018-11-20T14:00:00Z">
            <w:trPr>
              <w:gridBefore w:val="1"/>
              <w:trHeight w:val="1198"/>
            </w:trPr>
          </w:trPrChange>
        </w:trPr>
        <w:tc>
          <w:tcPr>
            <w:tcW w:w="9285" w:type="dxa"/>
            <w:gridSpan w:val="4"/>
            <w:shd w:val="clear" w:color="auto" w:fill="FFFFFF"/>
            <w:tcPrChange w:id="23" w:author="vopatrilova" w:date="2018-11-20T14:00:00Z">
              <w:tcPr>
                <w:tcW w:w="9285" w:type="dxa"/>
                <w:gridSpan w:val="5"/>
                <w:shd w:val="clear" w:color="auto" w:fill="FFFFFF"/>
              </w:tcPr>
            </w:tcPrChange>
          </w:tcPr>
          <w:p w:rsidR="00810FB7" w:rsidDel="008065DC" w:rsidRDefault="00810FB7" w:rsidP="0098390C">
            <w:pPr>
              <w:rPr>
                <w:del w:id="24" w:author="vopatrilova" w:date="2018-11-20T14:00:00Z"/>
              </w:rPr>
            </w:pPr>
          </w:p>
          <w:p w:rsidR="00810FB7" w:rsidRDefault="00810FB7" w:rsidP="0098390C"/>
          <w:p w:rsidR="00810FB7" w:rsidRPr="0058684B" w:rsidRDefault="00810FB7" w:rsidP="0098390C">
            <w:r w:rsidRPr="0058684B">
              <w:t>Kybernetika</w:t>
            </w:r>
            <w:r>
              <w:t xml:space="preserve"> (100 %)</w:t>
            </w:r>
          </w:p>
          <w:p w:rsidR="00810FB7" w:rsidRDefault="00810FB7" w:rsidP="0098390C"/>
        </w:tc>
      </w:tr>
      <w:tr w:rsidR="00810FB7" w:rsidTr="0098390C">
        <w:trPr>
          <w:trHeight w:val="70"/>
        </w:trPr>
        <w:tc>
          <w:tcPr>
            <w:tcW w:w="9285" w:type="dxa"/>
            <w:gridSpan w:val="4"/>
            <w:shd w:val="clear" w:color="auto" w:fill="F7CAAC"/>
          </w:tcPr>
          <w:p w:rsidR="00810FB7" w:rsidRDefault="00810FB7" w:rsidP="0098390C">
            <w:r>
              <w:rPr>
                <w:b/>
              </w:rPr>
              <w:t>Cíle studia ve studijním programu</w:t>
            </w:r>
          </w:p>
        </w:tc>
      </w:tr>
      <w:tr w:rsidR="00810FB7" w:rsidTr="0098390C">
        <w:trPr>
          <w:trHeight w:val="2108"/>
        </w:trPr>
        <w:tc>
          <w:tcPr>
            <w:tcW w:w="9285" w:type="dxa"/>
            <w:gridSpan w:val="4"/>
            <w:shd w:val="clear" w:color="auto" w:fill="FFFFFF"/>
          </w:tcPr>
          <w:p w:rsidR="00810FB7" w:rsidRDefault="00810FB7" w:rsidP="0098390C">
            <w:pPr>
              <w:spacing w:after="120"/>
              <w:jc w:val="both"/>
            </w:pPr>
            <w:r>
              <w:t>Tato žádost je předkládána pro akreditaci nového bakalářského studijního programu, zaměřeného na problematiku automatického řízení výrobních linek. Tato problematika je velmi široká a vyžaduje náročné teoretické studium. Proto v rámci tohoto studijního programu předkládáme možnost studia ve dvou specializacích, které mají hodně společného a na druhou stranu má každá specializace svoje výrazná specifika, kterými se odlišuje a odlišuje se i v oblasti profilu absolventa. První specializace „Průmyslová automatizace“ je zaměřena více teoreticky s cílem postihnout matematickou a fyzikální podstatu řízených a řídicích systémů, jejichž nedílnou součástí jsou senzory a akční členy, pracující na jednoznačných fyzikálních principech</w:t>
            </w:r>
            <w:r w:rsidR="00F30B08">
              <w:t>,</w:t>
            </w:r>
            <w:r>
              <w:t xml:space="preserve"> a dále vlastní řídicí systémy, dnes nejčastěji realizované číslicovými počítači, </w:t>
            </w:r>
            <w:r w:rsidR="0012214C">
              <w:t>vykonávající</w:t>
            </w:r>
            <w:r w:rsidR="00F640B5">
              <w:t>mi</w:t>
            </w:r>
            <w:r>
              <w:t xml:space="preserve"> řídicí a regulační algoritmy získané netriviálními matematickými metodami a postupy. Specializace druhá „Inteligentní systémy s roboty“ odráží současné trendy průmyslového prostředí v co největší míře uplatňovat při návrzích a realizacích výrobních linek mechatronické a robotické systémy, čímž je jednoznačné dosahováno výrazně vyššího st</w:t>
            </w:r>
            <w:r w:rsidR="00162F6A">
              <w:t xml:space="preserve">upně komplexní automatizace. V </w:t>
            </w:r>
            <w:r>
              <w:t>účelovém propojení všech prvků výrobních linek prostředky informačních technologií se dostáváme na úroveň budování nové, komplexní kval</w:t>
            </w:r>
            <w:r w:rsidR="00F30B08">
              <w:t>ity výrobních systémů, pro kterou</w:t>
            </w:r>
            <w:r>
              <w:t xml:space="preserve"> se v poslední době používá termín Průmysl 4.0. U obou specializací je spojovacím prvkem problematika informa</w:t>
            </w:r>
            <w:r w:rsidR="00162F6A">
              <w:t xml:space="preserve">čních technologií, a to jak ze </w:t>
            </w:r>
            <w:r>
              <w:t>stránky hardwarové, tak i softwarové.</w:t>
            </w:r>
          </w:p>
          <w:p w:rsidR="00810FB7" w:rsidRDefault="00810FB7" w:rsidP="0098390C">
            <w:pPr>
              <w:spacing w:after="120"/>
              <w:jc w:val="both"/>
            </w:pPr>
            <w:r>
              <w:t>Podle aktuálních informací z prostředí průmyslu se v posledních letech začaly významně objevovat požadavky na absolventy znalé v oblasti automatizačních systémů zahrnujících robotická pracoviště. Tyto požadavky přicházejí  od firem strojírenských, plastikářských, energetických, chemicko-technologických (tyto firmy převažují ve zlínském regionu), ale i dalších a jejich společným jmenovatelem jsou schopnosti vysokoškolsky vzdělaných absolventů osazovat výrobní linky pokročilými automatizačními řídicími systémy, často zahrnujícími manipulátory, roboty a další moderní automatizační prvky.</w:t>
            </w:r>
          </w:p>
          <w:p w:rsidR="00810FB7" w:rsidRDefault="00810FB7" w:rsidP="0098390C">
            <w:pPr>
              <w:spacing w:after="120"/>
              <w:jc w:val="both"/>
            </w:pPr>
            <w:r>
              <w:t>Cílem tohoto studijního programu je vychovávat absolventy s dobrými teoretickými i praktickými znalostmi a dovednostmi spolupodílet se na výstavbě moderních řídicích systémů</w:t>
            </w:r>
            <w:r w:rsidR="00162F6A">
              <w:t>,</w:t>
            </w:r>
            <w:r>
              <w:t xml:space="preserve"> jakož i na jejich implementacích a provozování. Není tedy cílem oboru naučit studenty konstruovat samotné roboty nebo jejich řídicí systémy, ale získat dostatečné znalosti základních výrobních postupů a tvůrčími schopnostmi v nich aplikovat výše zmíněné automatizační prvky na uživatelské úrovni.</w:t>
            </w:r>
          </w:p>
          <w:p w:rsidR="00810FB7" w:rsidRDefault="00810FB7" w:rsidP="0098390C">
            <w:pPr>
              <w:spacing w:after="120"/>
              <w:jc w:val="both"/>
            </w:pPr>
            <w:r>
              <w:t xml:space="preserve">Studijní program Aplikovaná informatika v průmyslové automatizaci se svými dvěma specializacemi pokrývá kompletní problematiku automatizace výrobních procesů. Jedná se o ryze technicky profilovaný studijní program. Totéž platí pro jeho obě specializace. Jejich studijní plány vycházejí ze základních teoretických předmětů profilujícího základu v rozsahu </w:t>
            </w:r>
            <w:ins w:id="25" w:author="vopatrilova" w:date="2018-11-19T09:06:00Z">
              <w:r w:rsidR="00D85E86">
                <w:t xml:space="preserve">6 </w:t>
              </w:r>
            </w:ins>
            <w:del w:id="26" w:author="vopatrilova" w:date="2018-11-19T09:06:00Z">
              <w:r w:rsidDel="00D85E86">
                <w:delText>17</w:delText>
              </w:r>
            </w:del>
            <w:r>
              <w:t xml:space="preserve">%  všech předmětů, z předmětů profilujícího základu v rozsahu </w:t>
            </w:r>
            <w:del w:id="27" w:author="vopatrilova" w:date="2018-11-19T09:06:00Z">
              <w:r w:rsidDel="00D85E86">
                <w:delText>44</w:delText>
              </w:r>
            </w:del>
            <w:ins w:id="28" w:author="vopatrilova" w:date="2018-11-19T09:06:00Z">
              <w:r w:rsidR="00D85E86">
                <w:t xml:space="preserve">24 </w:t>
              </w:r>
            </w:ins>
            <w:r>
              <w:t xml:space="preserve">% předmětů s převládajícími prvky automatizace a robotiky. Cca </w:t>
            </w:r>
            <w:ins w:id="29" w:author="vopatrilova" w:date="2018-11-19T09:07:00Z">
              <w:r w:rsidR="00D85E86">
                <w:t>24</w:t>
              </w:r>
            </w:ins>
            <w:del w:id="30" w:author="vopatrilova" w:date="2018-11-19T09:07:00Z">
              <w:r w:rsidDel="00D85E86">
                <w:delText>39</w:delText>
              </w:r>
            </w:del>
            <w:ins w:id="31" w:author="vopatrilova" w:date="2018-11-19T09:06:00Z">
              <w:r w:rsidR="00D85E86">
                <w:t xml:space="preserve"> </w:t>
              </w:r>
            </w:ins>
            <w:r>
              <w:t xml:space="preserve">% předmětů představují předměty doplňkové jako Angličtina a Sportovní aktivity a předměty zaměřené na zpracování závěrečných kvalifikačních prací. </w:t>
            </w:r>
            <w:ins w:id="32" w:author="vopatrilova" w:date="2018-11-19T09:07:00Z">
              <w:r w:rsidR="00D85E86">
                <w:t xml:space="preserve">Zbývajících 46 % předmětů představují předměty nezbytné pro profilaci absolventů v obou specializacích. </w:t>
              </w:r>
            </w:ins>
            <w:r>
              <w:t xml:space="preserve">Rozdílné jsou obě specializace ve výše popsaném směřování do obecné automatizace a robotiky, což představuje cca </w:t>
            </w:r>
            <w:ins w:id="33" w:author="vopatrilova" w:date="2018-11-20T13:13:00Z">
              <w:r w:rsidR="00CD0A3D">
                <w:t>3</w:t>
              </w:r>
            </w:ins>
            <w:ins w:id="34" w:author="vopatrilova" w:date="2018-11-19T09:08:00Z">
              <w:r w:rsidR="00D85E86">
                <w:t>0</w:t>
              </w:r>
            </w:ins>
            <w:del w:id="35" w:author="vopatrilova" w:date="2018-11-19T09:08:00Z">
              <w:r w:rsidDel="00D85E86">
                <w:delText>17</w:delText>
              </w:r>
            </w:del>
            <w:ins w:id="36" w:author="vopatrilova" w:date="2018-11-19T09:07:00Z">
              <w:r w:rsidR="00D85E86">
                <w:t xml:space="preserve"> </w:t>
              </w:r>
            </w:ins>
            <w:r>
              <w:t xml:space="preserve">% předmětů </w:t>
            </w:r>
            <w:r>
              <w:lastRenderedPageBreak/>
              <w:t xml:space="preserve">studijních plánů. </w:t>
            </w:r>
            <w:ins w:id="37" w:author="vopatrilova" w:date="2018-11-20T12:53:00Z">
              <w:r w:rsidR="007D3224">
                <w:t>Rozčlenění předmětů patřících do společné části studijního programu a předměty obou specializací jsou označeny v</w:t>
              </w:r>
            </w:ins>
            <w:ins w:id="38" w:author="vopatrilova" w:date="2018-11-20T12:54:00Z">
              <w:r w:rsidR="007D3224">
                <w:t> P</w:t>
              </w:r>
            </w:ins>
            <w:ins w:id="39" w:author="vopatrilova" w:date="2018-11-20T12:53:00Z">
              <w:r w:rsidR="007D3224">
                <w:t>řehledu</w:t>
              </w:r>
            </w:ins>
            <w:ins w:id="40" w:author="vopatrilova" w:date="2018-11-20T12:54:00Z">
              <w:r w:rsidR="007D3224">
                <w:t xml:space="preserve"> charakteristik studijních předmětů – úvodním listu k formulářům B-III.</w:t>
              </w:r>
            </w:ins>
          </w:p>
          <w:p w:rsidR="00810FB7" w:rsidRDefault="00810FB7" w:rsidP="0098390C">
            <w:pPr>
              <w:spacing w:after="120"/>
              <w:jc w:val="both"/>
            </w:pPr>
            <w:r>
              <w:t>Jeden z rozdílných přístupů ke vzdělávání budoucích absolventů u specializace zaměřené na robotiku je charakterizován přesunem vybraných pasáží matematiky a fyziky přímo do odborných předmětů, ve kterých ihned po seznámení se se základními matematickými a fyzikálními principy jsou tyto bezprostředně použity na konkrétních technických aplikacích. Proto navrhovaná skladba předmětů na první pohled obsahuje relativně málo předmětů s názvem Matematika nebo Fyzika. Podrobným studiem obsahu řady odborných předmětů najdeme zdánlivě chybějící pasáže Matematiky a Fyziky právě v nich.</w:t>
            </w:r>
          </w:p>
          <w:p w:rsidR="00810FB7" w:rsidRDefault="00810FB7" w:rsidP="0098390C">
            <w:pPr>
              <w:spacing w:after="120"/>
              <w:jc w:val="both"/>
            </w:pPr>
            <w:r>
              <w:t>Studijní program v obou specializacích je navrhován jak pr</w:t>
            </w:r>
            <w:r w:rsidR="00162F6A">
              <w:t>o formu studia prez</w:t>
            </w:r>
            <w:r>
              <w:t>enční, tak pro kombinovanou se stejnými požadavky na kvalitu absolventa. Prezenční forma studia je navržena i pro studium v anglickém jazyce</w:t>
            </w:r>
            <w:r w:rsidR="00F640B5">
              <w:t>.</w:t>
            </w:r>
            <w:r>
              <w:t xml:space="preserve"> U kombinované formy je výuka předpokládaná formou konzultací v rozsahu 112 hod/semestr s doplněním studijních materiálů studijními oporami.</w:t>
            </w:r>
          </w:p>
          <w:p w:rsidR="00810FB7" w:rsidRDefault="00810FB7" w:rsidP="00F640B5">
            <w:pPr>
              <w:spacing w:after="120"/>
              <w:jc w:val="both"/>
            </w:pPr>
            <w:r>
              <w:t>Předkládající pracoviště – Fakulta aplikované informatiky UTB ve Zlíně – má více než třicetiletou zkušenost v realizaci studijních programů a oborů v oblasti automatizace a v poslední době i robotiky a vedle personálního zabezpečení nabízí na velmi vysoké úrovni i vybavení laboratorní</w:t>
            </w:r>
            <w:r w:rsidR="00162F6A">
              <w:t>,</w:t>
            </w:r>
            <w:r>
              <w:t xml:space="preserve"> a to vše v moderních prostorách budovy FAI (z roku 2004) a budovy Vědecko-technického parku ICT (z roku 2012)</w:t>
            </w:r>
            <w:r w:rsidR="00162F6A">
              <w:t>,</w:t>
            </w:r>
            <w:r>
              <w:t xml:space="preserve"> ve kterém se realizuje i výzkum akademických pracovníků prostřednictvím Regionálního výzkumného centra CEBIA-Tech. Z pohledu skladby obou předmětných specializací v rámci jednoho studijního programu se v podstatě jedná o </w:t>
            </w:r>
            <w:r w:rsidR="00F640B5">
              <w:t>pokračování vzdělávacích aktivit FAI v této oblasti vzdělávání ve stávajícím oboru</w:t>
            </w:r>
            <w:r>
              <w:t xml:space="preserve"> Informační a řídicí technologie (akreditován a prodlužován od roku 2009) a </w:t>
            </w:r>
            <w:r w:rsidR="00F640B5">
              <w:t xml:space="preserve">oboru </w:t>
            </w:r>
            <w:r>
              <w:t xml:space="preserve">Inteligentní systémy s roboty (akreditován v roce 2015) akreditovaných v rámci stávajícího studijního programu Inženýrská informatika. U obou </w:t>
            </w:r>
            <w:r w:rsidR="00F640B5">
              <w:t>specializací nově koncipovaného</w:t>
            </w:r>
            <w:ins w:id="41" w:author="vopatrilova" w:date="2018-11-19T09:09:00Z">
              <w:r w:rsidR="00D85E86">
                <w:t xml:space="preserve"> </w:t>
              </w:r>
            </w:ins>
            <w:r w:rsidR="00F640B5">
              <w:t>s</w:t>
            </w:r>
            <w:del w:id="42" w:author="vopatrilova" w:date="2018-11-19T09:09:00Z">
              <w:r w:rsidR="00F640B5" w:rsidDel="00D85E86">
                <w:delText xml:space="preserve"> </w:delText>
              </w:r>
            </w:del>
            <w:r w:rsidR="00F640B5">
              <w:t xml:space="preserve">tudijního programu </w:t>
            </w:r>
            <w:r>
              <w:t xml:space="preserve">dochází k úpravám, </w:t>
            </w:r>
            <w:r w:rsidR="00F640B5">
              <w:t>které vyplývají</w:t>
            </w:r>
            <w:r>
              <w:t xml:space="preserve"> z </w:t>
            </w:r>
            <w:r w:rsidR="00F640B5">
              <w:t>rozvoje</w:t>
            </w:r>
            <w:r>
              <w:t xml:space="preserve"> poznání v oblasti komplexní automatizace výrobních procesů.</w:t>
            </w:r>
          </w:p>
        </w:tc>
      </w:tr>
      <w:tr w:rsidR="00810FB7" w:rsidTr="0098390C">
        <w:trPr>
          <w:trHeight w:val="187"/>
        </w:trPr>
        <w:tc>
          <w:tcPr>
            <w:tcW w:w="9285" w:type="dxa"/>
            <w:gridSpan w:val="4"/>
            <w:shd w:val="clear" w:color="auto" w:fill="F7CAAC"/>
          </w:tcPr>
          <w:p w:rsidR="00810FB7" w:rsidRDefault="00810FB7" w:rsidP="0098390C">
            <w:pPr>
              <w:jc w:val="both"/>
            </w:pPr>
            <w:r>
              <w:rPr>
                <w:b/>
              </w:rPr>
              <w:lastRenderedPageBreak/>
              <w:t>Profil absolventa studijního programu</w:t>
            </w:r>
          </w:p>
        </w:tc>
      </w:tr>
      <w:tr w:rsidR="00810FB7" w:rsidTr="0098390C">
        <w:trPr>
          <w:trHeight w:val="2694"/>
        </w:trPr>
        <w:tc>
          <w:tcPr>
            <w:tcW w:w="9285" w:type="dxa"/>
            <w:gridSpan w:val="4"/>
            <w:shd w:val="clear" w:color="auto" w:fill="FFFFFF"/>
          </w:tcPr>
          <w:p w:rsidR="003953E9" w:rsidRDefault="00810FB7">
            <w:pPr>
              <w:jc w:val="both"/>
              <w:pPrChange w:id="43" w:author="vopatrilova" w:date="2018-11-19T09:09:00Z">
                <w:pPr/>
              </w:pPrChange>
            </w:pPr>
            <w:r>
              <w:t xml:space="preserve">Profil absolventa tohoto studijního programu je poplatný jeho členění na dvě paralelní specializace. Obsahuje významnou, převažující část, společnou pro obě specializace a každá specializace pak vykazuje specifické znalosti a dovednosti, které jsou v podstatě odlišné, i když je zachován hlavní směr využití schopností absolventů – návrhy, realizace, implementace a provoz vysoce automatizovaných výrobních systémů. </w:t>
            </w:r>
          </w:p>
          <w:p w:rsidR="003953E9" w:rsidRDefault="00810FB7">
            <w:pPr>
              <w:jc w:val="both"/>
              <w:pPrChange w:id="44" w:author="vopatrilova" w:date="2018-11-19T09:09:00Z">
                <w:pPr/>
              </w:pPrChange>
            </w:pPr>
            <w:r>
              <w:t>Na základě společné části profilu absolvent tohoto studijního programu získá schopnosti uplatňovat souhrnné znalosti z oblasti měření, řízení a komplexní automatizace výrobních procesů a výrobních linek v různých průmyslových odvětvích. Bude schopen se účastnit realizace komplexních automatizačních systémů jak z hlediska jejich strojní a přístrojové skladby, tak i z pohledu zákaznického programování jejich řídicích systémů. V průběhu studia získá teoretický základ, tedy znalosti matematiky</w:t>
            </w:r>
            <w:r w:rsidR="0012214C">
              <w:t>, fyziky</w:t>
            </w:r>
            <w:r>
              <w:t xml:space="preserve">, počítačových a komunikačních systémů, algoritmů a datových struktur, programování, analýzy a zpracování dat, rozšířený o základní technické znalosti dále rozvíjené do teoretických i praktických uživatelských oblastí komplexní automatizace. </w:t>
            </w:r>
          </w:p>
          <w:p w:rsidR="003953E9" w:rsidRDefault="00810FB7">
            <w:pPr>
              <w:jc w:val="both"/>
              <w:pPrChange w:id="45" w:author="vopatrilova" w:date="2018-11-19T09:09:00Z">
                <w:pPr/>
              </w:pPrChange>
            </w:pPr>
            <w:r>
              <w:t xml:space="preserve">Absolvent bude připraven jednak pro pokračování ve studiu v navazujícím magisterském studijním oboru stejného zaměření </w:t>
            </w:r>
            <w:r w:rsidR="008C3AC8" w:rsidRPr="008C3AC8">
              <w:rPr>
                <w:rPrChange w:id="46" w:author="vopatrilova" w:date="2018-11-20T12:58:00Z">
                  <w:rPr>
                    <w:highlight w:val="yellow"/>
                  </w:rPr>
                </w:rPrChange>
              </w:rPr>
              <w:t>„</w:t>
            </w:r>
            <w:del w:id="47" w:author="vopatrilova" w:date="2018-11-20T12:56:00Z">
              <w:r w:rsidR="008C3AC8" w:rsidRPr="008C3AC8">
                <w:rPr>
                  <w:rPrChange w:id="48" w:author="vopatrilova" w:date="2018-11-20T12:58:00Z">
                    <w:rPr>
                      <w:highlight w:val="yellow"/>
                    </w:rPr>
                  </w:rPrChange>
                </w:rPr>
                <w:delText>Automatické řízení a informatika</w:delText>
              </w:r>
            </w:del>
            <w:ins w:id="49" w:author="vopatrilova" w:date="2018-11-20T12:56:00Z">
              <w:r w:rsidR="008C3AC8" w:rsidRPr="008C3AC8">
                <w:rPr>
                  <w:rPrChange w:id="50" w:author="vopatrilova" w:date="2018-11-20T12:58:00Z">
                    <w:rPr>
                      <w:highlight w:val="yellow"/>
                    </w:rPr>
                  </w:rPrChange>
                </w:rPr>
                <w:t>Automatické řízení a informatika v konceptu „Průmysl 4.0“</w:t>
              </w:r>
            </w:ins>
            <w:r w:rsidR="008C3AC8" w:rsidRPr="008C3AC8">
              <w:rPr>
                <w:rPrChange w:id="51" w:author="vopatrilova" w:date="2018-11-20T12:58:00Z">
                  <w:rPr>
                    <w:highlight w:val="yellow"/>
                  </w:rPr>
                </w:rPrChange>
              </w:rPr>
              <w:t>“</w:t>
            </w:r>
            <w:r>
              <w:t xml:space="preserve"> dále rozvíjejícím jeho teoretické i praktické inženýrské schopnosti v oblasti komplexní automatizace. Dále bude připraven </w:t>
            </w:r>
            <w:r w:rsidR="0012214C">
              <w:t>ke studiu</w:t>
            </w:r>
            <w:r>
              <w:t xml:space="preserve"> oboru, zaměřeného na problematiku „inteligentních budov“, zejména pro část zabývající se technikou prostředí, která je v magisterském stupni studia tohoto oboru stěžejní. Třetí možností je uplatnění v praxi – v týmech, řešících automati</w:t>
            </w:r>
            <w:r w:rsidR="0012214C">
              <w:t>zační</w:t>
            </w:r>
            <w:r>
              <w:t xml:space="preserve"> řídicí systémy výrobních linek, kde je </w:t>
            </w:r>
            <w:r w:rsidR="0012214C">
              <w:t xml:space="preserve">absolvent </w:t>
            </w:r>
            <w:r>
              <w:t>schopen se uplatnit na úrovni znalostí získaných v bakalářském stupni studia.</w:t>
            </w:r>
          </w:p>
          <w:p w:rsidR="003953E9" w:rsidRDefault="00810FB7">
            <w:pPr>
              <w:jc w:val="both"/>
              <w:pPrChange w:id="52" w:author="vopatrilova" w:date="2018-11-19T09:09:00Z">
                <w:pPr/>
              </w:pPrChange>
            </w:pPr>
            <w:r>
              <w:t>Absolventi takto koncipovaného studijního programu získají praktické znalosti a dovednosti ve využívání různých typů výpočetní techniky, kterou</w:t>
            </w:r>
            <w:del w:id="53" w:author="vopatrilova" w:date="2018-11-19T09:09:00Z">
              <w:r w:rsidDel="00D85E86">
                <w:delText xml:space="preserve"> jsou</w:delText>
              </w:r>
            </w:del>
            <w:ins w:id="54" w:author="vopatrilova" w:date="2018-11-19T09:09:00Z">
              <w:r w:rsidR="00D85E86">
                <w:t xml:space="preserve"> budou</w:t>
              </w:r>
            </w:ins>
            <w:r>
              <w:t xml:space="preserve"> způsobilí využívat také pro účely zpracování agend a databázových informací v síťovém prostředí. </w:t>
            </w:r>
            <w:del w:id="55" w:author="vopatrilova" w:date="2018-11-19T09:10:00Z">
              <w:r w:rsidDel="00D85E86">
                <w:delText xml:space="preserve">Jsou </w:delText>
              </w:r>
            </w:del>
            <w:ins w:id="56" w:author="vopatrilova" w:date="2018-11-19T09:10:00Z">
              <w:r w:rsidR="00D85E86">
                <w:t xml:space="preserve">Budou </w:t>
              </w:r>
            </w:ins>
            <w:r>
              <w:t xml:space="preserve">schopni samostatné programátorské a systémové práce spojené s výpočetní technikou a </w:t>
            </w:r>
            <w:del w:id="57" w:author="vopatrilova" w:date="2018-11-19T09:10:00Z">
              <w:r w:rsidDel="00D85E86">
                <w:delText xml:space="preserve">jsou </w:delText>
              </w:r>
            </w:del>
            <w:ins w:id="58" w:author="vopatrilova" w:date="2018-11-19T09:10:00Z">
              <w:r w:rsidR="00D85E86">
                <w:t xml:space="preserve">budou </w:t>
              </w:r>
            </w:ins>
            <w:r>
              <w:t xml:space="preserve">schopni participovat na vytváření projektů řízení a managementu výrobních a obchodních organizací. </w:t>
            </w:r>
          </w:p>
          <w:p w:rsidR="003953E9" w:rsidRDefault="00810FB7">
            <w:pPr>
              <w:jc w:val="both"/>
              <w:pPrChange w:id="59" w:author="vopatrilova" w:date="2018-11-19T09:09:00Z">
                <w:pPr/>
              </w:pPrChange>
            </w:pPr>
            <w:r>
              <w:t xml:space="preserve">Specifikem specializace </w:t>
            </w:r>
            <w:ins w:id="60" w:author="vopatrilova" w:date="2018-11-19T09:10:00Z">
              <w:r w:rsidR="00D85E86">
                <w:t>„</w:t>
              </w:r>
            </w:ins>
            <w:r>
              <w:t>Průmyslová automatizace</w:t>
            </w:r>
            <w:ins w:id="61" w:author="vopatrilova" w:date="2018-11-19T09:10:00Z">
              <w:r w:rsidR="00D85E86">
                <w:t>“</w:t>
              </w:r>
            </w:ins>
            <w:r>
              <w:t xml:space="preserve"> je získání hlubšího matematicko-fyzikálně-informatického teoreticko-aplikačního základu, na základě kterého bude absolvent schopen řešit problémy s realizací pokročilých měřicích, regulačních a řídicích systémů. Právě tyto systémy, nejčastěji řešené pomocí celé škály výpočetní techniky, vyžadují hlubší teoretickou průpravu. Dalším specifickým rysem této specializace bude její nepřímé napojení na průmyslové firmy, které na základě dlouhodobých konzultací tímto způsobem zaměřené absolventy potřebují.</w:t>
            </w:r>
          </w:p>
          <w:p w:rsidR="003953E9" w:rsidRDefault="00810FB7">
            <w:pPr>
              <w:jc w:val="both"/>
              <w:pPrChange w:id="62" w:author="vopatrilova" w:date="2018-11-19T09:10:00Z">
                <w:pPr/>
              </w:pPrChange>
            </w:pPr>
            <w:r>
              <w:t xml:space="preserve">Specifikem specializace „Inteligentní systémy s roboty“ je získání hlubšího vzdělání právě v problematice průmyslové robotizace, tj. aplikací všech dostupných kinematicky rozdílných mechatronických a robotických systémů přímo v prostředí výrobních linek a řízení materiálových toků v nich. </w:t>
            </w:r>
            <w:ins w:id="63" w:author="vopatrilova" w:date="2018-11-19T09:10:00Z">
              <w:r w:rsidR="00D85E86">
                <w:t xml:space="preserve">Absolvent </w:t>
              </w:r>
            </w:ins>
            <w:del w:id="64" w:author="vopatrilova" w:date="2018-11-19T09:10:00Z">
              <w:r w:rsidDel="00D85E86">
                <w:delText>Z</w:delText>
              </w:r>
            </w:del>
            <w:ins w:id="65" w:author="vopatrilova" w:date="2018-11-19T09:10:00Z">
              <w:r w:rsidR="00D85E86">
                <w:t>z</w:t>
              </w:r>
            </w:ins>
            <w:r>
              <w:t>íská znalosti a zkušenosti s konstrukčními a  zejména aplikačními možnostmi jednotlivých robotických prvků a bude schopen programovat jejich řídicí systémy s cílem optimalizovat jejich reálné nasazení.</w:t>
            </w:r>
          </w:p>
        </w:tc>
      </w:tr>
    </w:tbl>
    <w:p w:rsidR="00810FB7" w:rsidRDefault="00810FB7" w:rsidP="00810FB7">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810FB7" w:rsidTr="0098390C">
        <w:trPr>
          <w:trHeight w:val="185"/>
        </w:trPr>
        <w:tc>
          <w:tcPr>
            <w:tcW w:w="9285" w:type="dxa"/>
            <w:shd w:val="clear" w:color="auto" w:fill="F7CAAC"/>
          </w:tcPr>
          <w:p w:rsidR="00810FB7" w:rsidRPr="00ED322D" w:rsidRDefault="00810FB7" w:rsidP="0098390C">
            <w:r w:rsidRPr="00ED322D">
              <w:rPr>
                <w:b/>
              </w:rPr>
              <w:lastRenderedPageBreak/>
              <w:t>Pravidla a podmínky pro tvorbu studijních plánů</w:t>
            </w:r>
          </w:p>
        </w:tc>
      </w:tr>
      <w:tr w:rsidR="00810FB7" w:rsidTr="0098390C">
        <w:trPr>
          <w:trHeight w:val="1842"/>
        </w:trPr>
        <w:tc>
          <w:tcPr>
            <w:tcW w:w="9285" w:type="dxa"/>
            <w:shd w:val="clear" w:color="auto" w:fill="FFFFFF"/>
          </w:tcPr>
          <w:p w:rsidR="00810FB7" w:rsidRDefault="00162F6A" w:rsidP="00F640B5">
            <w:r>
              <w:t>U s</w:t>
            </w:r>
            <w:r w:rsidR="00810FB7" w:rsidRPr="003D2210">
              <w:t>tudijní</w:t>
            </w:r>
            <w:r>
              <w:t>ho</w:t>
            </w:r>
            <w:r w:rsidR="00810FB7" w:rsidRPr="003D2210">
              <w:t xml:space="preserve"> program</w:t>
            </w:r>
            <w:r>
              <w:t>u</w:t>
            </w:r>
            <w:r w:rsidR="00810FB7" w:rsidRPr="003D2210">
              <w:t xml:space="preserve"> </w:t>
            </w:r>
            <w:ins w:id="66" w:author="vopatrilova" w:date="2018-11-19T09:11:00Z">
              <w:r w:rsidR="00D85E86">
                <w:t>„</w:t>
              </w:r>
            </w:ins>
            <w:r w:rsidR="00810FB7" w:rsidRPr="003D2210">
              <w:t>Aplikovaná informatika v průmyslové automatizaci</w:t>
            </w:r>
            <w:ins w:id="67" w:author="vopatrilova" w:date="2018-11-19T09:11:00Z">
              <w:r w:rsidR="00D85E86">
                <w:t>“</w:t>
              </w:r>
            </w:ins>
            <w:r w:rsidR="00810FB7" w:rsidRPr="003D2210">
              <w:t xml:space="preserve"> je </w:t>
            </w:r>
            <w:r>
              <w:t xml:space="preserve">požadována akreditace </w:t>
            </w:r>
            <w:r w:rsidR="00810FB7" w:rsidRPr="003D2210">
              <w:t xml:space="preserve"> v prezenční i kombinované formě </w:t>
            </w:r>
            <w:r>
              <w:t xml:space="preserve">a jedná se o studijní program </w:t>
            </w:r>
            <w:r w:rsidR="00F640B5">
              <w:t>navazující na</w:t>
            </w:r>
            <w:r w:rsidR="00810FB7" w:rsidRPr="003D2210">
              <w:t xml:space="preserve"> </w:t>
            </w:r>
            <w:r>
              <w:t xml:space="preserve">již </w:t>
            </w:r>
            <w:r w:rsidR="00810FB7" w:rsidRPr="003D2210">
              <w:t xml:space="preserve">existující, takže </w:t>
            </w:r>
            <w:r>
              <w:t>tuto žádost</w:t>
            </w:r>
            <w:r w:rsidR="00810FB7" w:rsidRPr="003D2210">
              <w:t xml:space="preserve"> je vlastně</w:t>
            </w:r>
            <w:r>
              <w:t xml:space="preserve"> možno považovat za </w:t>
            </w:r>
            <w:r w:rsidR="0012214C">
              <w:t xml:space="preserve">žádost o </w:t>
            </w:r>
            <w:r w:rsidR="00F640B5">
              <w:t>pokračování realizace těchto vzdělávacích aktivit v rámci</w:t>
            </w:r>
            <w:r w:rsidR="00810FB7" w:rsidRPr="003D2210">
              <w:t xml:space="preserve"> nové struktury studijních programů dle Novely VŠ zákona. Struktura studijního plánu je tvořena povinnými předměty. Ve studijním programu je využíván kreditový systém ECTS představující studijní zátěž 27 hodin/1kredit. Jedna výuková hodina představuje 50 minut. V rámci bakalářského studijního programu je standardní délka studia 3 roky a student musí získat 180 kreditů. Výuka v posledním semestru studia je zkrácena ze standardních</w:t>
            </w:r>
            <w:r>
              <w:t xml:space="preserve"> 14 týdnů na týdnů 12. Prez</w:t>
            </w:r>
            <w:r w:rsidR="00810FB7" w:rsidRPr="003D2210">
              <w:t>enční forma studia obou specializací je žádána v jazyce českém a anglickém, forma kombinovaná pouze v jazyce českém.</w:t>
            </w:r>
          </w:p>
        </w:tc>
      </w:tr>
      <w:tr w:rsidR="00810FB7" w:rsidTr="0098390C">
        <w:trPr>
          <w:trHeight w:val="258"/>
        </w:trPr>
        <w:tc>
          <w:tcPr>
            <w:tcW w:w="9285" w:type="dxa"/>
            <w:shd w:val="clear" w:color="auto" w:fill="F7CAAC"/>
          </w:tcPr>
          <w:p w:rsidR="00810FB7" w:rsidRDefault="00810FB7" w:rsidP="0098390C">
            <w:r>
              <w:rPr>
                <w:b/>
              </w:rPr>
              <w:t xml:space="preserve"> Podmínky k přijetí ke studiu</w:t>
            </w:r>
          </w:p>
        </w:tc>
      </w:tr>
      <w:tr w:rsidR="00810FB7" w:rsidTr="0098390C">
        <w:trPr>
          <w:trHeight w:val="1327"/>
        </w:trPr>
        <w:tc>
          <w:tcPr>
            <w:tcW w:w="9285" w:type="dxa"/>
            <w:shd w:val="clear" w:color="auto" w:fill="FFFFFF"/>
          </w:tcPr>
          <w:p w:rsidR="00810FB7" w:rsidRDefault="00810FB7" w:rsidP="0098390C">
            <w:r>
              <w:t>Podmínky k přijetí do předmětného bakalářského studijního programu, stejně jako pro všechny ostatní studijní programy realizované na FAI UTB ve Zlíně, jsou obecně deklarovány ve směrnici děkana „Směrnice k veřejně vyhlášenému přijímacímu řízení pro bakalářské studijní programy FAI</w:t>
            </w:r>
            <w:r w:rsidR="00162F6A">
              <w:t>“</w:t>
            </w:r>
            <w:r>
              <w:t>, která je každoročně aktualizována. Uchazeči procházejí písemnou přijímací zkouškou, jejímž předmětem jsou znalosti ze středoškolské matematiky.</w:t>
            </w:r>
          </w:p>
          <w:p w:rsidR="00810FB7" w:rsidRDefault="00810FB7" w:rsidP="0098390C">
            <w:pPr>
              <w:rPr>
                <w:b/>
              </w:rPr>
            </w:pPr>
            <w:r>
              <w:t>Základní podmínkou pro přijetí do bakalářského studijního programu je vykonání maturitní zkoušky.</w:t>
            </w:r>
          </w:p>
        </w:tc>
      </w:tr>
      <w:tr w:rsidR="00810FB7" w:rsidTr="0098390C">
        <w:trPr>
          <w:trHeight w:val="268"/>
        </w:trPr>
        <w:tc>
          <w:tcPr>
            <w:tcW w:w="9285" w:type="dxa"/>
            <w:shd w:val="clear" w:color="auto" w:fill="F7CAAC"/>
          </w:tcPr>
          <w:p w:rsidR="00810FB7" w:rsidRDefault="00810FB7" w:rsidP="0098390C">
            <w:pPr>
              <w:rPr>
                <w:b/>
              </w:rPr>
            </w:pPr>
            <w:r>
              <w:rPr>
                <w:b/>
              </w:rPr>
              <w:t>Návaznost na další typy studijních programů</w:t>
            </w:r>
          </w:p>
        </w:tc>
      </w:tr>
      <w:tr w:rsidR="00810FB7" w:rsidTr="0098390C">
        <w:trPr>
          <w:trHeight w:val="1174"/>
        </w:trPr>
        <w:tc>
          <w:tcPr>
            <w:tcW w:w="9285" w:type="dxa"/>
            <w:shd w:val="clear" w:color="auto" w:fill="FFFFFF"/>
          </w:tcPr>
          <w:p w:rsidR="00810FB7" w:rsidRDefault="00810FB7" w:rsidP="0098390C">
            <w:r w:rsidRPr="003D2210">
              <w:t xml:space="preserve">Studenti studijního programu </w:t>
            </w:r>
            <w:ins w:id="68" w:author="vopatrilova" w:date="2018-11-19T09:11:00Z">
              <w:r w:rsidR="00D85E86">
                <w:t>„</w:t>
              </w:r>
            </w:ins>
            <w:r w:rsidRPr="003D2210">
              <w:t>Aplikovaná informatika v průmyslové automatizaci</w:t>
            </w:r>
            <w:ins w:id="69" w:author="vopatrilova" w:date="2018-11-19T09:11:00Z">
              <w:r w:rsidR="00D85E86">
                <w:t>“</w:t>
              </w:r>
            </w:ins>
            <w:r w:rsidRPr="003D2210">
              <w:t xml:space="preserve"> mohou, jak bylo výše uvedeno</w:t>
            </w:r>
            <w:r w:rsidR="00162F6A">
              <w:t>,</w:t>
            </w:r>
            <w:r w:rsidRPr="003D2210">
              <w:t xml:space="preserve"> pokračovat ve studijních programech v magisterské formě, zejména studijních programech </w:t>
            </w:r>
            <w:r w:rsidR="008C3AC8" w:rsidRPr="008C3AC8">
              <w:rPr>
                <w:rPrChange w:id="70" w:author="vopatrilova" w:date="2018-11-20T12:58:00Z">
                  <w:rPr>
                    <w:highlight w:val="yellow"/>
                  </w:rPr>
                </w:rPrChange>
              </w:rPr>
              <w:t>„</w:t>
            </w:r>
            <w:del w:id="71" w:author="vopatrilova" w:date="2018-11-20T12:57:00Z">
              <w:r w:rsidR="008C3AC8" w:rsidRPr="008C3AC8">
                <w:rPr>
                  <w:rPrChange w:id="72" w:author="vopatrilova" w:date="2018-11-20T12:58:00Z">
                    <w:rPr>
                      <w:highlight w:val="yellow"/>
                    </w:rPr>
                  </w:rPrChange>
                </w:rPr>
                <w:delText>Automatické řízení a informatika</w:delText>
              </w:r>
            </w:del>
            <w:ins w:id="73" w:author="vopatrilova" w:date="2018-11-20T12:57:00Z">
              <w:r w:rsidR="008C3AC8" w:rsidRPr="008C3AC8">
                <w:rPr>
                  <w:rPrChange w:id="74" w:author="vopatrilova" w:date="2018-11-20T12:58:00Z">
                    <w:rPr>
                      <w:highlight w:val="yellow"/>
                    </w:rPr>
                  </w:rPrChange>
                </w:rPr>
                <w:t>Automatické řízení a informatika v konceptu „Průmysl 4.0“</w:t>
              </w:r>
            </w:ins>
            <w:r w:rsidR="008C3AC8" w:rsidRPr="008C3AC8">
              <w:rPr>
                <w:rPrChange w:id="75" w:author="vopatrilova" w:date="2018-11-20T12:58:00Z">
                  <w:rPr>
                    <w:highlight w:val="yellow"/>
                  </w:rPr>
                </w:rPrChange>
              </w:rPr>
              <w:t>“</w:t>
            </w:r>
            <w:r w:rsidRPr="003D2210">
              <w:t xml:space="preserve"> a „Integrované systémy </w:t>
            </w:r>
            <w:r w:rsidR="00162F6A">
              <w:t xml:space="preserve">v </w:t>
            </w:r>
            <w:r w:rsidRPr="003D2210">
              <w:t>budov</w:t>
            </w:r>
            <w:r w:rsidR="00162F6A">
              <w:t>ách“. Na základě B</w:t>
            </w:r>
            <w:r w:rsidRPr="003D2210">
              <w:t xml:space="preserve">oloňské deklarace jsou velmi dobře připraveni i pro </w:t>
            </w:r>
            <w:r w:rsidR="00F640B5">
              <w:t xml:space="preserve">studium  </w:t>
            </w:r>
            <w:r w:rsidRPr="003D2210">
              <w:t>další</w:t>
            </w:r>
            <w:r w:rsidR="00F640B5">
              <w:t>ch  příbuzných studijních programů a také programů zaměřených</w:t>
            </w:r>
            <w:r w:rsidRPr="003D2210">
              <w:t xml:space="preserve"> na informační technologie</w:t>
            </w:r>
            <w:r w:rsidR="00F640B5">
              <w:t xml:space="preserve"> v rámci vysokých škol v ČR i v EU.</w:t>
            </w:r>
          </w:p>
        </w:tc>
      </w:tr>
    </w:tbl>
    <w:p w:rsidR="00810FB7" w:rsidRDefault="00810FB7" w:rsidP="00810FB7"/>
    <w:p w:rsidR="00810FB7" w:rsidRDefault="00810FB7" w:rsidP="00810FB7">
      <w:pPr>
        <w:spacing w:after="160" w:line="259" w:lineRule="auto"/>
      </w:pPr>
    </w:p>
    <w:p w:rsidR="00810FB7" w:rsidRDefault="00810FB7" w:rsidP="00810FB7">
      <w:pPr>
        <w:jc w:val="both"/>
        <w:rPr>
          <w:b/>
          <w:sz w:val="28"/>
        </w:rPr>
        <w:sectPr w:rsidR="00810FB7" w:rsidSect="0098390C">
          <w:footerReference w:type="even" r:id="rId17"/>
          <w:footerReference w:type="default" r:id="rId18"/>
          <w:footerReference w:type="first" r:id="rId19"/>
          <w:pgSz w:w="11906" w:h="16838"/>
          <w:pgMar w:top="1417" w:right="1417" w:bottom="1417" w:left="1417" w:header="708" w:footer="708" w:gutter="0"/>
          <w:cols w:space="708"/>
          <w:titlePg/>
          <w:docGrid w:linePitch="360"/>
        </w:sectPr>
      </w:pPr>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210"/>
        <w:gridCol w:w="850"/>
        <w:gridCol w:w="708"/>
        <w:gridCol w:w="3970"/>
        <w:gridCol w:w="567"/>
        <w:gridCol w:w="709"/>
        <w:tblGridChange w:id="76">
          <w:tblGrid>
            <w:gridCol w:w="153"/>
            <w:gridCol w:w="2222"/>
            <w:gridCol w:w="284"/>
            <w:gridCol w:w="850"/>
            <w:gridCol w:w="210"/>
            <w:gridCol w:w="850"/>
            <w:gridCol w:w="708"/>
            <w:gridCol w:w="3970"/>
            <w:gridCol w:w="567"/>
            <w:gridCol w:w="709"/>
            <w:gridCol w:w="153"/>
          </w:tblGrid>
        </w:tblGridChange>
      </w:tblGrid>
      <w:tr w:rsidR="00810FB7" w:rsidTr="0098390C">
        <w:tc>
          <w:tcPr>
            <w:tcW w:w="10523" w:type="dxa"/>
            <w:gridSpan w:val="9"/>
            <w:tcBorders>
              <w:bottom w:val="double" w:sz="4" w:space="0" w:color="auto"/>
            </w:tcBorders>
            <w:shd w:val="clear" w:color="auto" w:fill="BDD6EE"/>
          </w:tcPr>
          <w:p w:rsidR="00810FB7" w:rsidRDefault="00810FB7" w:rsidP="00CF2B1E">
            <w:pPr>
              <w:tabs>
                <w:tab w:val="right" w:pos="10140"/>
              </w:tabs>
              <w:jc w:val="both"/>
              <w:rPr>
                <w:b/>
                <w:sz w:val="28"/>
              </w:rPr>
            </w:pPr>
            <w:bookmarkStart w:id="77" w:name="BII"/>
            <w:r>
              <w:rPr>
                <w:b/>
                <w:sz w:val="28"/>
              </w:rPr>
              <w:lastRenderedPageBreak/>
              <w:t>B-IIa – Studijní plány a návrh témat prací</w:t>
            </w:r>
            <w:bookmarkEnd w:id="77"/>
            <w:r>
              <w:rPr>
                <w:b/>
                <w:sz w:val="28"/>
              </w:rPr>
              <w:t xml:space="preserve"> (bakalářské a magisterské studijní programy)</w:t>
            </w:r>
            <w:r w:rsidR="00CF2B1E">
              <w:rPr>
                <w:b/>
                <w:sz w:val="26"/>
                <w:szCs w:val="26"/>
              </w:rPr>
              <w:t xml:space="preserve"> </w:t>
            </w:r>
            <w:r w:rsidR="00CF2B1E">
              <w:rPr>
                <w:b/>
                <w:sz w:val="26"/>
                <w:szCs w:val="26"/>
              </w:rPr>
              <w:tab/>
            </w:r>
            <w:r w:rsidR="00742E6D">
              <w:fldChar w:fldCharType="begin"/>
            </w:r>
            <w:r w:rsidR="00742E6D">
              <w:instrText xml:space="preserve"> REF aobsah \h  \* MERGEFORMAT </w:instrText>
            </w:r>
            <w:r w:rsidR="00742E6D">
              <w:fldChar w:fldCharType="separate"/>
            </w:r>
            <w:r w:rsidR="00E735CA" w:rsidRPr="00E735CA">
              <w:rPr>
                <w:rStyle w:val="Odkazintenzivn"/>
              </w:rPr>
              <w:t>Obsah žádosti</w:t>
            </w:r>
            <w:r w:rsidR="00742E6D">
              <w:fldChar w:fldCharType="end"/>
            </w:r>
          </w:p>
        </w:tc>
      </w:tr>
      <w:tr w:rsidR="00810FB7" w:rsidTr="0098390C">
        <w:tc>
          <w:tcPr>
            <w:tcW w:w="2659" w:type="dxa"/>
            <w:gridSpan w:val="2"/>
            <w:shd w:val="clear" w:color="auto" w:fill="F7CAAC"/>
          </w:tcPr>
          <w:p w:rsidR="00810FB7" w:rsidRDefault="00810FB7" w:rsidP="0098390C">
            <w:pPr>
              <w:rPr>
                <w:b/>
                <w:sz w:val="22"/>
              </w:rPr>
            </w:pPr>
            <w:r>
              <w:rPr>
                <w:b/>
                <w:sz w:val="22"/>
              </w:rPr>
              <w:t>Označení studijního plánu</w:t>
            </w:r>
          </w:p>
        </w:tc>
        <w:tc>
          <w:tcPr>
            <w:tcW w:w="7864" w:type="dxa"/>
            <w:gridSpan w:val="7"/>
          </w:tcPr>
          <w:p w:rsidR="00810FB7" w:rsidRDefault="00810FB7" w:rsidP="0098390C">
            <w:pPr>
              <w:jc w:val="center"/>
              <w:rPr>
                <w:b/>
                <w:sz w:val="22"/>
              </w:rPr>
            </w:pPr>
            <w:r>
              <w:rPr>
                <w:b/>
                <w:sz w:val="22"/>
              </w:rPr>
              <w:t>Aplikovaná informatika v průmyslové automatizaci – Specializace: Inteligentní systémy s roboty</w:t>
            </w:r>
          </w:p>
          <w:p w:rsidR="00810FB7" w:rsidRDefault="00810FB7" w:rsidP="0098390C">
            <w:pPr>
              <w:jc w:val="center"/>
              <w:rPr>
                <w:b/>
                <w:sz w:val="22"/>
              </w:rPr>
            </w:pPr>
            <w:r>
              <w:rPr>
                <w:b/>
                <w:sz w:val="22"/>
              </w:rPr>
              <w:t>Prezenční forma studia</w:t>
            </w:r>
          </w:p>
        </w:tc>
      </w:tr>
      <w:tr w:rsidR="00810FB7" w:rsidTr="0098390C">
        <w:tc>
          <w:tcPr>
            <w:tcW w:w="10523" w:type="dxa"/>
            <w:gridSpan w:val="9"/>
            <w:shd w:val="clear" w:color="auto" w:fill="F7CAAC"/>
          </w:tcPr>
          <w:p w:rsidR="00810FB7" w:rsidRDefault="00810FB7" w:rsidP="0098390C">
            <w:pPr>
              <w:jc w:val="center"/>
              <w:rPr>
                <w:b/>
                <w:sz w:val="22"/>
              </w:rPr>
            </w:pPr>
            <w:r>
              <w:rPr>
                <w:b/>
                <w:sz w:val="22"/>
              </w:rPr>
              <w:t>Povinné předměty</w:t>
            </w:r>
          </w:p>
        </w:tc>
      </w:tr>
      <w:tr w:rsidR="00810FB7" w:rsidTr="0098390C">
        <w:tc>
          <w:tcPr>
            <w:tcW w:w="2375" w:type="dxa"/>
            <w:shd w:val="clear" w:color="auto" w:fill="F7CAAC"/>
          </w:tcPr>
          <w:p w:rsidR="00810FB7" w:rsidRDefault="00810FB7" w:rsidP="0098390C">
            <w:pPr>
              <w:jc w:val="both"/>
              <w:rPr>
                <w:b/>
              </w:rPr>
            </w:pPr>
            <w:r>
              <w:rPr>
                <w:b/>
                <w:sz w:val="22"/>
              </w:rPr>
              <w:t>Název předmětu</w:t>
            </w:r>
          </w:p>
        </w:tc>
        <w:tc>
          <w:tcPr>
            <w:tcW w:w="1344" w:type="dxa"/>
            <w:gridSpan w:val="3"/>
            <w:shd w:val="clear" w:color="auto" w:fill="F7CAAC"/>
          </w:tcPr>
          <w:p w:rsidR="00810FB7" w:rsidRPr="001914BB" w:rsidRDefault="00810FB7" w:rsidP="0098390C">
            <w:pPr>
              <w:jc w:val="both"/>
              <w:rPr>
                <w:b/>
              </w:rPr>
            </w:pPr>
            <w:r w:rsidRPr="001914BB">
              <w:rPr>
                <w:b/>
              </w:rPr>
              <w:t>rozsah</w:t>
            </w:r>
          </w:p>
        </w:tc>
        <w:tc>
          <w:tcPr>
            <w:tcW w:w="850" w:type="dxa"/>
            <w:shd w:val="clear" w:color="auto" w:fill="F7CAAC"/>
          </w:tcPr>
          <w:p w:rsidR="00810FB7" w:rsidRPr="001914BB" w:rsidRDefault="00810FB7" w:rsidP="0098390C">
            <w:pPr>
              <w:jc w:val="both"/>
              <w:rPr>
                <w:b/>
              </w:rPr>
            </w:pPr>
            <w:r w:rsidRPr="001914BB">
              <w:rPr>
                <w:b/>
              </w:rPr>
              <w:t>způsob  ověř.</w:t>
            </w:r>
          </w:p>
        </w:tc>
        <w:tc>
          <w:tcPr>
            <w:tcW w:w="708" w:type="dxa"/>
            <w:shd w:val="clear" w:color="auto" w:fill="F7CAAC"/>
          </w:tcPr>
          <w:p w:rsidR="00810FB7" w:rsidRPr="001914BB" w:rsidRDefault="00810FB7" w:rsidP="0098390C">
            <w:pPr>
              <w:jc w:val="both"/>
              <w:rPr>
                <w:b/>
              </w:rPr>
            </w:pPr>
            <w:r w:rsidRPr="001914BB">
              <w:rPr>
                <w:b/>
              </w:rPr>
              <w:t xml:space="preserve"> počet kred.</w:t>
            </w:r>
          </w:p>
        </w:tc>
        <w:tc>
          <w:tcPr>
            <w:tcW w:w="3970" w:type="dxa"/>
            <w:shd w:val="clear" w:color="auto" w:fill="F7CAAC"/>
          </w:tcPr>
          <w:p w:rsidR="00810FB7" w:rsidRPr="001914BB" w:rsidRDefault="00810FB7" w:rsidP="0098390C">
            <w:pPr>
              <w:jc w:val="both"/>
              <w:rPr>
                <w:b/>
              </w:rPr>
            </w:pPr>
            <w:r w:rsidRPr="001914BB">
              <w:rPr>
                <w:b/>
              </w:rPr>
              <w:t>Vyučující</w:t>
            </w:r>
          </w:p>
        </w:tc>
        <w:tc>
          <w:tcPr>
            <w:tcW w:w="567" w:type="dxa"/>
            <w:shd w:val="clear" w:color="auto" w:fill="F7CAAC"/>
          </w:tcPr>
          <w:p w:rsidR="00810FB7" w:rsidRPr="001914BB" w:rsidRDefault="00810FB7" w:rsidP="0098390C">
            <w:pPr>
              <w:jc w:val="both"/>
              <w:rPr>
                <w:b/>
                <w:color w:val="FF0000"/>
              </w:rPr>
            </w:pPr>
            <w:r w:rsidRPr="001914BB">
              <w:rPr>
                <w:b/>
              </w:rPr>
              <w:t>dop. roč./sem.</w:t>
            </w:r>
          </w:p>
        </w:tc>
        <w:tc>
          <w:tcPr>
            <w:tcW w:w="709" w:type="dxa"/>
            <w:shd w:val="clear" w:color="auto" w:fill="F7CAAC"/>
          </w:tcPr>
          <w:p w:rsidR="00810FB7" w:rsidRPr="001914BB" w:rsidRDefault="00810FB7" w:rsidP="0098390C">
            <w:pPr>
              <w:jc w:val="both"/>
              <w:rPr>
                <w:b/>
              </w:rPr>
            </w:pPr>
            <w:r w:rsidRPr="001914BB">
              <w:rPr>
                <w:b/>
              </w:rPr>
              <w:t xml:space="preserve">profil. </w:t>
            </w:r>
            <w:proofErr w:type="gramStart"/>
            <w:r w:rsidRPr="001914BB">
              <w:rPr>
                <w:b/>
              </w:rPr>
              <w:t>zá</w:t>
            </w:r>
            <w:r>
              <w:t>kl</w:t>
            </w:r>
            <w:r w:rsidRPr="001914BB">
              <w:rPr>
                <w:b/>
              </w:rPr>
              <w:t>ad</w:t>
            </w:r>
            <w:proofErr w:type="gramEnd"/>
          </w:p>
        </w:tc>
      </w:tr>
      <w:tr w:rsidR="00810FB7" w:rsidTr="0098390C">
        <w:tc>
          <w:tcPr>
            <w:tcW w:w="2375" w:type="dxa"/>
          </w:tcPr>
          <w:p w:rsidR="00810FB7" w:rsidRPr="00FF575C" w:rsidRDefault="00810FB7" w:rsidP="0098390C">
            <w:pPr>
              <w:jc w:val="both"/>
            </w:pPr>
            <w:r w:rsidRPr="00FF575C">
              <w:t>Matematický seminář</w:t>
            </w:r>
          </w:p>
        </w:tc>
        <w:tc>
          <w:tcPr>
            <w:tcW w:w="1344" w:type="dxa"/>
            <w:gridSpan w:val="3"/>
          </w:tcPr>
          <w:p w:rsidR="00810FB7" w:rsidRPr="00FF575C" w:rsidRDefault="00810FB7" w:rsidP="0098390C">
            <w:pPr>
              <w:jc w:val="both"/>
            </w:pPr>
            <w:r w:rsidRPr="00FF575C">
              <w:t>28p+56s+14c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8</w:t>
            </w:r>
          </w:p>
        </w:tc>
        <w:tc>
          <w:tcPr>
            <w:tcW w:w="3970" w:type="dxa"/>
          </w:tcPr>
          <w:p w:rsidR="00810FB7" w:rsidRPr="00EC566A" w:rsidRDefault="00810FB7" w:rsidP="0098390C">
            <w:pPr>
              <w:rPr>
                <w:rPrChange w:id="78" w:author="Jiří Vojtěšek" w:date="2018-11-26T00:33:00Z">
                  <w:rPr>
                    <w:b/>
                  </w:rPr>
                </w:rPrChange>
              </w:rPr>
            </w:pPr>
            <w:r w:rsidRPr="00EC566A">
              <w:rPr>
                <w:rPrChange w:id="79" w:author="Jiří Vojtěšek" w:date="2018-11-26T00:33:00Z">
                  <w:rPr>
                    <w:b/>
                  </w:rPr>
                </w:rPrChange>
              </w:rPr>
              <w:t xml:space="preserve">Mgr. Hana Chudá, Ph.D. </w:t>
            </w:r>
            <w:r w:rsidRPr="00EC566A">
              <w:rPr>
                <w:rPrChange w:id="80" w:author="Jiří Vojtěšek" w:date="2018-11-26T00:33:00Z">
                  <w:rPr/>
                </w:rPrChange>
              </w:rPr>
              <w:t>(100 % p)</w:t>
            </w:r>
          </w:p>
        </w:tc>
        <w:tc>
          <w:tcPr>
            <w:tcW w:w="567" w:type="dxa"/>
          </w:tcPr>
          <w:p w:rsidR="00810FB7" w:rsidRPr="00FF575C" w:rsidRDefault="00810FB7" w:rsidP="0098390C">
            <w:pPr>
              <w:jc w:val="both"/>
            </w:pPr>
            <w:r w:rsidRPr="00FF575C">
              <w:t>1</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Fyzikální seminář</w:t>
            </w:r>
          </w:p>
        </w:tc>
        <w:tc>
          <w:tcPr>
            <w:tcW w:w="1344" w:type="dxa"/>
            <w:gridSpan w:val="3"/>
          </w:tcPr>
          <w:p w:rsidR="00810FB7" w:rsidRPr="00FF575C" w:rsidRDefault="00810FB7" w:rsidP="0098390C">
            <w:pPr>
              <w:jc w:val="both"/>
            </w:pPr>
            <w:r w:rsidRPr="00FF575C">
              <w:t>28p+56s+14c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8</w:t>
            </w:r>
          </w:p>
        </w:tc>
        <w:tc>
          <w:tcPr>
            <w:tcW w:w="3970" w:type="dxa"/>
          </w:tcPr>
          <w:p w:rsidR="00810FB7" w:rsidRPr="00EC566A" w:rsidRDefault="00810FB7" w:rsidP="0098390C">
            <w:pPr>
              <w:rPr>
                <w:rPrChange w:id="81" w:author="Jiří Vojtěšek" w:date="2018-11-26T00:33:00Z">
                  <w:rPr>
                    <w:b/>
                  </w:rPr>
                </w:rPrChange>
              </w:rPr>
            </w:pPr>
            <w:r w:rsidRPr="00EC566A">
              <w:rPr>
                <w:rPrChange w:id="82" w:author="Jiří Vojtěšek" w:date="2018-11-26T00:33:00Z">
                  <w:rPr>
                    <w:b/>
                  </w:rPr>
                </w:rPrChange>
              </w:rPr>
              <w:t xml:space="preserve">Mgr. Hana Vašková, Ph.D. </w:t>
            </w:r>
            <w:r w:rsidRPr="00EC566A">
              <w:rPr>
                <w:rPrChange w:id="83" w:author="Jiří Vojtěšek" w:date="2018-11-26T00:33:00Z">
                  <w:rPr/>
                </w:rPrChange>
              </w:rPr>
              <w:t>(100 % p)</w:t>
            </w:r>
          </w:p>
        </w:tc>
        <w:tc>
          <w:tcPr>
            <w:tcW w:w="567" w:type="dxa"/>
          </w:tcPr>
          <w:p w:rsidR="00810FB7" w:rsidRPr="00FF575C" w:rsidRDefault="00810FB7" w:rsidP="0098390C">
            <w:pPr>
              <w:jc w:val="both"/>
            </w:pPr>
            <w:r w:rsidRPr="00FF575C">
              <w:t>1</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r w:rsidRPr="00FF575C">
              <w:t>Hardware a operační systémy</w:t>
            </w:r>
          </w:p>
        </w:tc>
        <w:tc>
          <w:tcPr>
            <w:tcW w:w="1344" w:type="dxa"/>
            <w:gridSpan w:val="3"/>
          </w:tcPr>
          <w:p w:rsidR="00810FB7" w:rsidRPr="00FF575C" w:rsidRDefault="00810FB7" w:rsidP="0098390C">
            <w:pPr>
              <w:jc w:val="both"/>
            </w:pPr>
            <w:r w:rsidRPr="00FF575C">
              <w:t>28p+28c</w:t>
            </w:r>
          </w:p>
        </w:tc>
        <w:tc>
          <w:tcPr>
            <w:tcW w:w="850" w:type="dxa"/>
          </w:tcPr>
          <w:p w:rsidR="00810FB7" w:rsidRPr="00FF575C" w:rsidRDefault="00810FB7" w:rsidP="0098390C">
            <w:pPr>
              <w:jc w:val="both"/>
            </w:pPr>
            <w:r>
              <w:t>kl</w:t>
            </w:r>
          </w:p>
        </w:tc>
        <w:tc>
          <w:tcPr>
            <w:tcW w:w="708" w:type="dxa"/>
          </w:tcPr>
          <w:p w:rsidR="00810FB7" w:rsidRPr="00FF575C" w:rsidRDefault="00810FB7" w:rsidP="0098390C">
            <w:pPr>
              <w:jc w:val="both"/>
            </w:pPr>
            <w:r w:rsidRPr="00FF575C">
              <w:t>4</w:t>
            </w:r>
          </w:p>
        </w:tc>
        <w:tc>
          <w:tcPr>
            <w:tcW w:w="3970" w:type="dxa"/>
          </w:tcPr>
          <w:p w:rsidR="00810FB7" w:rsidRPr="00EC566A" w:rsidRDefault="00810FB7" w:rsidP="0098390C">
            <w:pPr>
              <w:rPr>
                <w:rPrChange w:id="84" w:author="Jiří Vojtěšek" w:date="2018-11-26T00:33:00Z">
                  <w:rPr>
                    <w:b/>
                  </w:rPr>
                </w:rPrChange>
              </w:rPr>
            </w:pPr>
            <w:r w:rsidRPr="00EC566A">
              <w:rPr>
                <w:rPrChange w:id="85" w:author="Jiří Vojtěšek" w:date="2018-11-26T00:33:00Z">
                  <w:rPr>
                    <w:b/>
                  </w:rPr>
                </w:rPrChange>
              </w:rPr>
              <w:t>doc. Ing. Martin Sysel,</w:t>
            </w:r>
            <w:r w:rsidR="0012214C" w:rsidRPr="00EC566A">
              <w:rPr>
                <w:rPrChange w:id="86" w:author="Jiří Vojtěšek" w:date="2018-11-26T00:33:00Z">
                  <w:rPr>
                    <w:b/>
                  </w:rPr>
                </w:rPrChange>
              </w:rPr>
              <w:t xml:space="preserve"> </w:t>
            </w:r>
            <w:r w:rsidRPr="00EC566A">
              <w:rPr>
                <w:rPrChange w:id="87" w:author="Jiří Vojtěšek" w:date="2018-11-26T00:33:00Z">
                  <w:rPr>
                    <w:b/>
                  </w:rPr>
                </w:rPrChange>
              </w:rPr>
              <w:t xml:space="preserve">Ph.D. </w:t>
            </w:r>
            <w:r w:rsidRPr="00EC566A">
              <w:rPr>
                <w:rPrChange w:id="88" w:author="Jiří Vojtěšek" w:date="2018-11-26T00:33:00Z">
                  <w:rPr/>
                </w:rPrChange>
              </w:rPr>
              <w:t>(100 % p)</w:t>
            </w:r>
          </w:p>
        </w:tc>
        <w:tc>
          <w:tcPr>
            <w:tcW w:w="567" w:type="dxa"/>
          </w:tcPr>
          <w:p w:rsidR="00810FB7" w:rsidRPr="00FF575C" w:rsidRDefault="00810FB7" w:rsidP="0098390C">
            <w:pPr>
              <w:jc w:val="both"/>
            </w:pPr>
            <w:r w:rsidRPr="00FF575C">
              <w:t>1</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Programovací metody</w:t>
            </w:r>
          </w:p>
        </w:tc>
        <w:tc>
          <w:tcPr>
            <w:tcW w:w="1344" w:type="dxa"/>
            <w:gridSpan w:val="3"/>
          </w:tcPr>
          <w:p w:rsidR="00810FB7" w:rsidRPr="00FF575C" w:rsidRDefault="00810FB7" w:rsidP="0098390C">
            <w:pPr>
              <w:jc w:val="both"/>
            </w:pPr>
            <w:r w:rsidRPr="00FF575C">
              <w:t>28p+28c</w:t>
            </w:r>
          </w:p>
        </w:tc>
        <w:tc>
          <w:tcPr>
            <w:tcW w:w="850" w:type="dxa"/>
          </w:tcPr>
          <w:p w:rsidR="00810FB7" w:rsidRPr="00FF575C" w:rsidRDefault="00810FB7" w:rsidP="0098390C">
            <w:pPr>
              <w:jc w:val="both"/>
            </w:pPr>
            <w:r>
              <w:t>kl</w:t>
            </w:r>
          </w:p>
        </w:tc>
        <w:tc>
          <w:tcPr>
            <w:tcW w:w="708" w:type="dxa"/>
          </w:tcPr>
          <w:p w:rsidR="00810FB7" w:rsidRPr="00FF575C" w:rsidRDefault="00810FB7" w:rsidP="0098390C">
            <w:pPr>
              <w:jc w:val="both"/>
            </w:pPr>
            <w:r w:rsidRPr="00FF575C">
              <w:t>4</w:t>
            </w:r>
          </w:p>
        </w:tc>
        <w:tc>
          <w:tcPr>
            <w:tcW w:w="3970" w:type="dxa"/>
          </w:tcPr>
          <w:p w:rsidR="00810FB7" w:rsidRPr="00EC566A" w:rsidRDefault="00810FB7" w:rsidP="0098390C">
            <w:pPr>
              <w:rPr>
                <w:rPrChange w:id="89" w:author="Jiří Vojtěšek" w:date="2018-11-26T00:33:00Z">
                  <w:rPr>
                    <w:b/>
                  </w:rPr>
                </w:rPrChange>
              </w:rPr>
            </w:pPr>
            <w:r w:rsidRPr="00EC566A">
              <w:rPr>
                <w:rPrChange w:id="90" w:author="Jiří Vojtěšek" w:date="2018-11-26T00:33:00Z">
                  <w:rPr>
                    <w:b/>
                  </w:rPr>
                </w:rPrChange>
              </w:rPr>
              <w:t xml:space="preserve">Ing. Tomáš Dulík, Ph.D. </w:t>
            </w:r>
            <w:r w:rsidRPr="00EC566A">
              <w:rPr>
                <w:rPrChange w:id="91" w:author="Jiří Vojtěšek" w:date="2018-11-26T00:33:00Z">
                  <w:rPr/>
                </w:rPrChange>
              </w:rPr>
              <w:t>(100 % p)</w:t>
            </w:r>
          </w:p>
        </w:tc>
        <w:tc>
          <w:tcPr>
            <w:tcW w:w="567" w:type="dxa"/>
          </w:tcPr>
          <w:p w:rsidR="00810FB7" w:rsidRPr="00FF575C" w:rsidRDefault="00810FB7" w:rsidP="0098390C">
            <w:pPr>
              <w:jc w:val="both"/>
            </w:pPr>
            <w:r w:rsidRPr="00FF575C">
              <w:t>1</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Úvod do materiálových věd</w:t>
            </w:r>
          </w:p>
        </w:tc>
        <w:tc>
          <w:tcPr>
            <w:tcW w:w="1344" w:type="dxa"/>
            <w:gridSpan w:val="3"/>
          </w:tcPr>
          <w:p w:rsidR="00810FB7" w:rsidRPr="00FF575C" w:rsidRDefault="00810FB7" w:rsidP="0098390C">
            <w:pPr>
              <w:jc w:val="both"/>
            </w:pPr>
            <w:r w:rsidRPr="00FF575C">
              <w:t>28p+14c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4</w:t>
            </w:r>
          </w:p>
        </w:tc>
        <w:tc>
          <w:tcPr>
            <w:tcW w:w="3970" w:type="dxa"/>
          </w:tcPr>
          <w:p w:rsidR="00810FB7" w:rsidRPr="00FF575C" w:rsidRDefault="00810FB7" w:rsidP="0098390C">
            <w:r>
              <w:t>d</w:t>
            </w:r>
            <w:r w:rsidRPr="00FF575C">
              <w:t>oc.</w:t>
            </w:r>
            <w:r>
              <w:t xml:space="preserve"> Ing. </w:t>
            </w:r>
            <w:r w:rsidRPr="00FF575C">
              <w:t>Miroslav Maňas,</w:t>
            </w:r>
            <w:r>
              <w:t xml:space="preserve"> </w:t>
            </w:r>
            <w:r w:rsidRPr="00FF575C">
              <w:t>CSc. (100</w:t>
            </w:r>
            <w:r>
              <w:t xml:space="preserve"> </w:t>
            </w:r>
            <w:r w:rsidRPr="00FF575C">
              <w:t>%</w:t>
            </w:r>
            <w:r>
              <w:t xml:space="preserve"> p</w:t>
            </w:r>
            <w:r w:rsidRPr="00FF575C">
              <w:t xml:space="preserve">) </w:t>
            </w:r>
          </w:p>
        </w:tc>
        <w:tc>
          <w:tcPr>
            <w:tcW w:w="567" w:type="dxa"/>
          </w:tcPr>
          <w:p w:rsidR="00810FB7" w:rsidRPr="00FF575C" w:rsidRDefault="00810FB7" w:rsidP="0098390C">
            <w:pPr>
              <w:jc w:val="both"/>
            </w:pPr>
            <w:r w:rsidRPr="00FF575C">
              <w:t>1</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r w:rsidRPr="00FF575C">
              <w:t>Inteligentní systémy s</w:t>
            </w:r>
            <w:r>
              <w:t> </w:t>
            </w:r>
            <w:r w:rsidRPr="00FF575C">
              <w:t>roboty</w:t>
            </w:r>
          </w:p>
        </w:tc>
        <w:tc>
          <w:tcPr>
            <w:tcW w:w="1344" w:type="dxa"/>
            <w:gridSpan w:val="3"/>
          </w:tcPr>
          <w:p w:rsidR="00810FB7" w:rsidRPr="00FF575C" w:rsidRDefault="00810FB7" w:rsidP="0098390C">
            <w:pPr>
              <w:jc w:val="both"/>
            </w:pPr>
            <w:r w:rsidRPr="00FF575C">
              <w:t>5p</w:t>
            </w:r>
          </w:p>
        </w:tc>
        <w:tc>
          <w:tcPr>
            <w:tcW w:w="850" w:type="dxa"/>
          </w:tcPr>
          <w:p w:rsidR="00810FB7" w:rsidRPr="00FF575C" w:rsidRDefault="00810FB7" w:rsidP="0098390C">
            <w:pPr>
              <w:jc w:val="both"/>
            </w:pPr>
            <w:r w:rsidRPr="00FF575C">
              <w:t>z</w:t>
            </w:r>
          </w:p>
        </w:tc>
        <w:tc>
          <w:tcPr>
            <w:tcW w:w="708" w:type="dxa"/>
          </w:tcPr>
          <w:p w:rsidR="00810FB7" w:rsidRPr="00FF575C" w:rsidRDefault="00810FB7" w:rsidP="0098390C">
            <w:pPr>
              <w:jc w:val="both"/>
            </w:pPr>
            <w:r w:rsidRPr="00FF575C">
              <w:t>1</w:t>
            </w:r>
          </w:p>
        </w:tc>
        <w:tc>
          <w:tcPr>
            <w:tcW w:w="3970" w:type="dxa"/>
          </w:tcPr>
          <w:p w:rsidR="00810FB7" w:rsidRPr="00FF575C" w:rsidRDefault="00810FB7" w:rsidP="0098390C">
            <w:r>
              <w:t>p</w:t>
            </w:r>
            <w:r w:rsidRPr="00FF575C">
              <w:t>rof.</w:t>
            </w:r>
            <w:r>
              <w:t xml:space="preserve"> </w:t>
            </w:r>
            <w:r w:rsidRPr="00FF575C">
              <w:t>Ing.</w:t>
            </w:r>
            <w:r>
              <w:t xml:space="preserve"> </w:t>
            </w:r>
            <w:r w:rsidRPr="00FF575C">
              <w:t>Vladimír Vašek,</w:t>
            </w:r>
            <w:r>
              <w:t xml:space="preserve"> </w:t>
            </w:r>
            <w:r w:rsidRPr="00FF575C">
              <w:t>CSc.</w:t>
            </w:r>
            <w:r>
              <w:t xml:space="preserve"> </w:t>
            </w:r>
            <w:r w:rsidRPr="00FF575C">
              <w:t>(50</w:t>
            </w:r>
            <w:r>
              <w:t xml:space="preserve"> </w:t>
            </w:r>
            <w:r w:rsidRPr="00FF575C">
              <w:t>%</w:t>
            </w:r>
            <w:r>
              <w:t xml:space="preserve"> p</w:t>
            </w:r>
            <w:r w:rsidRPr="00FF575C">
              <w:t xml:space="preserve">), </w:t>
            </w:r>
            <w:r>
              <w:br/>
              <w:t xml:space="preserve">doc. Ing. RNDr. </w:t>
            </w:r>
            <w:r w:rsidRPr="00FF575C">
              <w:t>Zdeněk Úředníček,</w:t>
            </w:r>
            <w:r>
              <w:t xml:space="preserve"> </w:t>
            </w:r>
            <w:r w:rsidRPr="00FF575C">
              <w:t>CSc.</w:t>
            </w:r>
            <w:r>
              <w:br/>
            </w:r>
            <w:r w:rsidRPr="00FF575C">
              <w:t>(50</w:t>
            </w:r>
            <w:r>
              <w:t xml:space="preserve"> </w:t>
            </w:r>
            <w:r w:rsidRPr="00FF575C">
              <w:t>%</w:t>
            </w:r>
            <w:r>
              <w:t xml:space="preserve"> p</w:t>
            </w:r>
            <w:r w:rsidRPr="00FF575C">
              <w:t>)</w:t>
            </w:r>
          </w:p>
        </w:tc>
        <w:tc>
          <w:tcPr>
            <w:tcW w:w="567" w:type="dxa"/>
          </w:tcPr>
          <w:p w:rsidR="00810FB7" w:rsidRPr="00FF575C" w:rsidRDefault="00810FB7" w:rsidP="0098390C">
            <w:pPr>
              <w:jc w:val="both"/>
            </w:pPr>
            <w:r w:rsidRPr="00FF575C">
              <w:t>1</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Automatické řízení</w:t>
            </w:r>
          </w:p>
        </w:tc>
        <w:tc>
          <w:tcPr>
            <w:tcW w:w="1344" w:type="dxa"/>
            <w:gridSpan w:val="3"/>
          </w:tcPr>
          <w:p w:rsidR="00810FB7" w:rsidRPr="00FF575C" w:rsidRDefault="00810FB7" w:rsidP="0098390C">
            <w:pPr>
              <w:jc w:val="both"/>
            </w:pPr>
            <w:r w:rsidRPr="00FF575C">
              <w:t>28p+42s+56c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8</w:t>
            </w:r>
          </w:p>
        </w:tc>
        <w:tc>
          <w:tcPr>
            <w:tcW w:w="3970" w:type="dxa"/>
          </w:tcPr>
          <w:p w:rsidR="00810FB7" w:rsidRPr="00133BE0" w:rsidRDefault="00810FB7" w:rsidP="0098390C">
            <w:pPr>
              <w:rPr>
                <w:b/>
              </w:rPr>
            </w:pPr>
            <w:r>
              <w:rPr>
                <w:b/>
              </w:rPr>
              <w:t>p</w:t>
            </w:r>
            <w:r w:rsidRPr="00133BE0">
              <w:rPr>
                <w:b/>
              </w:rPr>
              <w:t>rof.</w:t>
            </w:r>
            <w:r>
              <w:rPr>
                <w:b/>
              </w:rPr>
              <w:t xml:space="preserve"> </w:t>
            </w:r>
            <w:r w:rsidRPr="00133BE0">
              <w:rPr>
                <w:b/>
              </w:rPr>
              <w:t>Ing.</w:t>
            </w:r>
            <w:r>
              <w:rPr>
                <w:b/>
              </w:rPr>
              <w:t xml:space="preserve"> </w:t>
            </w:r>
            <w:r w:rsidRPr="00133BE0">
              <w:rPr>
                <w:b/>
              </w:rPr>
              <w:t>Vladimír Vašek,</w:t>
            </w:r>
            <w:r>
              <w:rPr>
                <w:b/>
              </w:rPr>
              <w:t xml:space="preserve"> </w:t>
            </w:r>
            <w:r w:rsidRPr="00133BE0">
              <w:rPr>
                <w:b/>
              </w:rPr>
              <w:t>CSc.</w:t>
            </w:r>
            <w:r>
              <w:rPr>
                <w:b/>
              </w:rPr>
              <w:t xml:space="preserve"> </w:t>
            </w:r>
            <w:r w:rsidRPr="00BC7D1B">
              <w:t>(67 % p)</w:t>
            </w:r>
            <w:r w:rsidRPr="00133BE0">
              <w:rPr>
                <w:b/>
              </w:rPr>
              <w:t xml:space="preserve">, </w:t>
            </w:r>
            <w:r>
              <w:rPr>
                <w:b/>
              </w:rPr>
              <w:br/>
            </w:r>
            <w:r w:rsidRPr="00133BE0">
              <w:rPr>
                <w:b/>
              </w:rPr>
              <w:t>Mgr.</w:t>
            </w:r>
            <w:r>
              <w:rPr>
                <w:b/>
              </w:rPr>
              <w:t xml:space="preserve"> </w:t>
            </w:r>
            <w:r w:rsidRPr="00133BE0">
              <w:rPr>
                <w:b/>
              </w:rPr>
              <w:t>Jana Řezníčková,</w:t>
            </w:r>
            <w:r>
              <w:rPr>
                <w:b/>
              </w:rPr>
              <w:t xml:space="preserve"> </w:t>
            </w:r>
            <w:r w:rsidRPr="00133BE0">
              <w:rPr>
                <w:b/>
              </w:rPr>
              <w:t>Ph.D.</w:t>
            </w:r>
            <w:r>
              <w:rPr>
                <w:b/>
              </w:rPr>
              <w:t xml:space="preserve"> </w:t>
            </w:r>
            <w:r w:rsidRPr="00BC7D1B">
              <w:t>(33 % p)</w:t>
            </w:r>
          </w:p>
        </w:tc>
        <w:tc>
          <w:tcPr>
            <w:tcW w:w="567" w:type="dxa"/>
          </w:tcPr>
          <w:p w:rsidR="00810FB7" w:rsidRPr="00FF575C" w:rsidRDefault="00810FB7" w:rsidP="0098390C">
            <w:pPr>
              <w:jc w:val="both"/>
            </w:pPr>
            <w:r w:rsidRPr="00FF575C">
              <w:t>1</w:t>
            </w:r>
            <w:r w:rsidR="00F14CF3">
              <w:t>/L</w:t>
            </w:r>
          </w:p>
        </w:tc>
        <w:tc>
          <w:tcPr>
            <w:tcW w:w="709" w:type="dxa"/>
          </w:tcPr>
          <w:p w:rsidR="00810FB7" w:rsidRPr="00FF575C" w:rsidRDefault="008C6646" w:rsidP="0098390C">
            <w:pPr>
              <w:jc w:val="both"/>
            </w:pPr>
            <w:r>
              <w:t>ZT</w:t>
            </w:r>
          </w:p>
        </w:tc>
      </w:tr>
      <w:tr w:rsidR="00810FB7" w:rsidTr="0098390C">
        <w:tc>
          <w:tcPr>
            <w:tcW w:w="2375" w:type="dxa"/>
          </w:tcPr>
          <w:p w:rsidR="00810FB7" w:rsidRPr="00FF575C" w:rsidRDefault="00810FB7" w:rsidP="0098390C">
            <w:r w:rsidRPr="00FF575C">
              <w:t>Softwarová podpora inženýrských výpočtů</w:t>
            </w:r>
          </w:p>
        </w:tc>
        <w:tc>
          <w:tcPr>
            <w:tcW w:w="1344" w:type="dxa"/>
            <w:gridSpan w:val="3"/>
          </w:tcPr>
          <w:p w:rsidR="00810FB7" w:rsidRPr="00FF575C" w:rsidRDefault="00810FB7" w:rsidP="0098390C">
            <w:pPr>
              <w:jc w:val="both"/>
            </w:pPr>
            <w:r w:rsidRPr="00FF575C">
              <w:t>28c</w:t>
            </w:r>
          </w:p>
        </w:tc>
        <w:tc>
          <w:tcPr>
            <w:tcW w:w="850" w:type="dxa"/>
          </w:tcPr>
          <w:p w:rsidR="00810FB7" w:rsidRPr="00FF575C" w:rsidRDefault="00810FB7" w:rsidP="0098390C">
            <w:pPr>
              <w:jc w:val="both"/>
            </w:pPr>
            <w:r>
              <w:t>kl</w:t>
            </w:r>
          </w:p>
        </w:tc>
        <w:tc>
          <w:tcPr>
            <w:tcW w:w="708" w:type="dxa"/>
          </w:tcPr>
          <w:p w:rsidR="00810FB7" w:rsidRPr="00FF575C" w:rsidRDefault="00810FB7" w:rsidP="0098390C">
            <w:pPr>
              <w:jc w:val="both"/>
            </w:pPr>
            <w:r w:rsidRPr="00FF575C">
              <w:t>3</w:t>
            </w:r>
          </w:p>
        </w:tc>
        <w:tc>
          <w:tcPr>
            <w:tcW w:w="3970" w:type="dxa"/>
          </w:tcPr>
          <w:p w:rsidR="00810FB7" w:rsidRPr="00FF575C" w:rsidRDefault="00810FB7" w:rsidP="0098390C">
            <w:r w:rsidRPr="00FF575C">
              <w:t>Ing.</w:t>
            </w:r>
            <w:r>
              <w:t xml:space="preserve"> </w:t>
            </w:r>
            <w:r w:rsidRPr="00FF575C">
              <w:t>Karel Perůtka,</w:t>
            </w:r>
            <w:r>
              <w:t xml:space="preserve"> </w:t>
            </w:r>
            <w:r w:rsidRPr="00FF575C">
              <w:t>Ph.D.</w:t>
            </w:r>
            <w:r>
              <w:t xml:space="preserve"> (100 % c)</w:t>
            </w:r>
          </w:p>
        </w:tc>
        <w:tc>
          <w:tcPr>
            <w:tcW w:w="567" w:type="dxa"/>
          </w:tcPr>
          <w:p w:rsidR="00810FB7" w:rsidRPr="00FF575C" w:rsidRDefault="00810FB7" w:rsidP="0098390C">
            <w:pPr>
              <w:jc w:val="both"/>
            </w:pPr>
            <w:r w:rsidRPr="00FF575C">
              <w:t>1</w:t>
            </w:r>
            <w:r w:rsidR="00F14CF3">
              <w:t>/L</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r w:rsidRPr="00FF575C">
              <w:t>Systémy pro přenos a u</w:t>
            </w:r>
            <w:r>
              <w:t>kl</w:t>
            </w:r>
            <w:r w:rsidRPr="00FF575C">
              <w:t>ádání dat</w:t>
            </w:r>
          </w:p>
        </w:tc>
        <w:tc>
          <w:tcPr>
            <w:tcW w:w="1344" w:type="dxa"/>
            <w:gridSpan w:val="3"/>
          </w:tcPr>
          <w:p w:rsidR="00810FB7" w:rsidRPr="00FF575C" w:rsidRDefault="00810FB7" w:rsidP="0098390C">
            <w:pPr>
              <w:jc w:val="both"/>
            </w:pPr>
            <w:r w:rsidRPr="00FF575C">
              <w:t>14p+28c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4</w:t>
            </w:r>
          </w:p>
        </w:tc>
        <w:tc>
          <w:tcPr>
            <w:tcW w:w="3970" w:type="dxa"/>
          </w:tcPr>
          <w:p w:rsidR="00810FB7" w:rsidRPr="00EC566A" w:rsidRDefault="00810FB7" w:rsidP="0098390C">
            <w:pPr>
              <w:rPr>
                <w:rPrChange w:id="92" w:author="Jiří Vojtěšek" w:date="2018-11-26T00:34:00Z">
                  <w:rPr>
                    <w:b/>
                  </w:rPr>
                </w:rPrChange>
              </w:rPr>
            </w:pPr>
            <w:r w:rsidRPr="00EC566A">
              <w:rPr>
                <w:rPrChange w:id="93" w:author="Jiří Vojtěšek" w:date="2018-11-26T00:34:00Z">
                  <w:rPr>
                    <w:b/>
                  </w:rPr>
                </w:rPrChange>
              </w:rPr>
              <w:t xml:space="preserve">doc. Ing. Jiří Vojtěšek, Ph.D. </w:t>
            </w:r>
            <w:r w:rsidRPr="00EC566A">
              <w:rPr>
                <w:rPrChange w:id="94" w:author="Jiří Vojtěšek" w:date="2018-11-26T00:34:00Z">
                  <w:rPr/>
                </w:rPrChange>
              </w:rPr>
              <w:t>(50 % p),</w:t>
            </w:r>
          </w:p>
          <w:p w:rsidR="00810FB7" w:rsidRPr="00EC566A" w:rsidRDefault="00810FB7" w:rsidP="0098390C">
            <w:pPr>
              <w:rPr>
                <w:rPrChange w:id="95" w:author="Jiří Vojtěšek" w:date="2018-11-26T00:34:00Z">
                  <w:rPr/>
                </w:rPrChange>
              </w:rPr>
            </w:pPr>
            <w:r w:rsidRPr="00EC566A">
              <w:rPr>
                <w:rPrChange w:id="96" w:author="Jiří Vojtěšek" w:date="2018-11-26T00:34:00Z">
                  <w:rPr>
                    <w:b/>
                  </w:rPr>
                </w:rPrChange>
              </w:rPr>
              <w:t xml:space="preserve">doc. Ing. Zdenka Prokopová, CSc. </w:t>
            </w:r>
            <w:r w:rsidRPr="00EC566A">
              <w:rPr>
                <w:rPrChange w:id="97" w:author="Jiří Vojtěšek" w:date="2018-11-26T00:34:00Z">
                  <w:rPr/>
                </w:rPrChange>
              </w:rPr>
              <w:t>(50 % p)</w:t>
            </w:r>
          </w:p>
        </w:tc>
        <w:tc>
          <w:tcPr>
            <w:tcW w:w="567" w:type="dxa"/>
          </w:tcPr>
          <w:p w:rsidR="00810FB7" w:rsidRPr="00FF575C" w:rsidRDefault="00810FB7" w:rsidP="0098390C">
            <w:pPr>
              <w:jc w:val="both"/>
            </w:pPr>
            <w:r w:rsidRPr="00FF575C">
              <w:t>1</w:t>
            </w:r>
            <w:r w:rsidR="00F14CF3">
              <w:t>/L</w:t>
            </w:r>
          </w:p>
        </w:tc>
        <w:tc>
          <w:tcPr>
            <w:tcW w:w="709" w:type="dxa"/>
          </w:tcPr>
          <w:p w:rsidR="00810FB7" w:rsidRPr="00FF575C" w:rsidRDefault="00810FB7" w:rsidP="0098390C">
            <w:pPr>
              <w:jc w:val="both"/>
            </w:pPr>
          </w:p>
        </w:tc>
      </w:tr>
      <w:tr w:rsidR="00810FB7" w:rsidRPr="00552A96" w:rsidTr="0098390C">
        <w:tc>
          <w:tcPr>
            <w:tcW w:w="2375" w:type="dxa"/>
          </w:tcPr>
          <w:p w:rsidR="00810FB7" w:rsidRPr="00FF575C" w:rsidRDefault="00810FB7" w:rsidP="0098390C">
            <w:r w:rsidRPr="00FF575C">
              <w:t>Mechanika v robotických systémech</w:t>
            </w:r>
          </w:p>
        </w:tc>
        <w:tc>
          <w:tcPr>
            <w:tcW w:w="1344" w:type="dxa"/>
            <w:gridSpan w:val="3"/>
          </w:tcPr>
          <w:p w:rsidR="00810FB7" w:rsidRPr="00FF575C" w:rsidRDefault="00810FB7" w:rsidP="0098390C">
            <w:pPr>
              <w:spacing w:line="480" w:lineRule="auto"/>
              <w:jc w:val="both"/>
            </w:pPr>
            <w:r w:rsidRPr="00FF575C">
              <w:t>28p+28s</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5</w:t>
            </w:r>
          </w:p>
        </w:tc>
        <w:tc>
          <w:tcPr>
            <w:tcW w:w="3970" w:type="dxa"/>
          </w:tcPr>
          <w:p w:rsidR="00810FB7" w:rsidRPr="00EC566A" w:rsidRDefault="00810FB7" w:rsidP="0098390C">
            <w:pPr>
              <w:rPr>
                <w:rPrChange w:id="98" w:author="Jiří Vojtěšek" w:date="2018-11-26T00:34:00Z">
                  <w:rPr>
                    <w:b/>
                  </w:rPr>
                </w:rPrChange>
              </w:rPr>
            </w:pPr>
            <w:r w:rsidRPr="00EC566A">
              <w:rPr>
                <w:rPrChange w:id="99" w:author="Jiří Vojtěšek" w:date="2018-11-26T00:34:00Z">
                  <w:rPr>
                    <w:b/>
                  </w:rPr>
                </w:rPrChange>
              </w:rPr>
              <w:t xml:space="preserve">doc. Ing. Lubomír Vašek, CSc. </w:t>
            </w:r>
            <w:r w:rsidRPr="00EC566A">
              <w:rPr>
                <w:rPrChange w:id="100" w:author="Jiří Vojtěšek" w:date="2018-11-26T00:34:00Z">
                  <w:rPr/>
                </w:rPrChange>
              </w:rPr>
              <w:t>(100 % p)</w:t>
            </w:r>
          </w:p>
        </w:tc>
        <w:tc>
          <w:tcPr>
            <w:tcW w:w="567" w:type="dxa"/>
          </w:tcPr>
          <w:p w:rsidR="00810FB7" w:rsidRPr="00FF575C" w:rsidRDefault="00810FB7" w:rsidP="0098390C">
            <w:pPr>
              <w:jc w:val="both"/>
            </w:pPr>
            <w:r w:rsidRPr="00FF575C">
              <w:t>1</w:t>
            </w:r>
            <w:r w:rsidR="00F14CF3">
              <w:t>/L</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Řízení materiálových toků</w:t>
            </w:r>
          </w:p>
        </w:tc>
        <w:tc>
          <w:tcPr>
            <w:tcW w:w="1344" w:type="dxa"/>
            <w:gridSpan w:val="3"/>
          </w:tcPr>
          <w:p w:rsidR="00810FB7" w:rsidRPr="00FF575C" w:rsidRDefault="00810FB7" w:rsidP="0098390C">
            <w:pPr>
              <w:jc w:val="both"/>
            </w:pPr>
            <w:r w:rsidRPr="00FF575C">
              <w:t>28p+14c</w:t>
            </w:r>
          </w:p>
        </w:tc>
        <w:tc>
          <w:tcPr>
            <w:tcW w:w="850" w:type="dxa"/>
          </w:tcPr>
          <w:p w:rsidR="00810FB7" w:rsidRPr="00FF575C" w:rsidRDefault="00810FB7" w:rsidP="0098390C">
            <w:pPr>
              <w:jc w:val="both"/>
            </w:pPr>
            <w:r>
              <w:t>kl</w:t>
            </w:r>
          </w:p>
        </w:tc>
        <w:tc>
          <w:tcPr>
            <w:tcW w:w="708" w:type="dxa"/>
          </w:tcPr>
          <w:p w:rsidR="00810FB7" w:rsidRPr="00FF575C" w:rsidRDefault="00810FB7" w:rsidP="0098390C">
            <w:pPr>
              <w:jc w:val="both"/>
            </w:pPr>
            <w:r w:rsidRPr="00FF575C">
              <w:t>4</w:t>
            </w:r>
          </w:p>
        </w:tc>
        <w:tc>
          <w:tcPr>
            <w:tcW w:w="3970" w:type="dxa"/>
          </w:tcPr>
          <w:p w:rsidR="00810FB7" w:rsidRPr="00133BE0" w:rsidRDefault="00810FB7" w:rsidP="0098390C">
            <w:pPr>
              <w:rPr>
                <w:b/>
              </w:rPr>
            </w:pPr>
            <w:r>
              <w:rPr>
                <w:b/>
              </w:rPr>
              <w:t>d</w:t>
            </w:r>
            <w:r w:rsidRPr="00133BE0">
              <w:rPr>
                <w:b/>
              </w:rPr>
              <w:t>oc.</w:t>
            </w:r>
            <w:r>
              <w:rPr>
                <w:b/>
              </w:rPr>
              <w:t xml:space="preserve"> </w:t>
            </w:r>
            <w:r w:rsidRPr="00133BE0">
              <w:rPr>
                <w:b/>
              </w:rPr>
              <w:t>Miroslav Maňas,</w:t>
            </w:r>
            <w:r>
              <w:rPr>
                <w:b/>
              </w:rPr>
              <w:t xml:space="preserve"> </w:t>
            </w:r>
            <w:r w:rsidRPr="00133BE0">
              <w:rPr>
                <w:b/>
              </w:rPr>
              <w:t>CSc. (100</w:t>
            </w:r>
            <w:r>
              <w:rPr>
                <w:b/>
              </w:rPr>
              <w:t xml:space="preserve"> </w:t>
            </w:r>
            <w:r w:rsidRPr="00133BE0">
              <w:rPr>
                <w:b/>
              </w:rPr>
              <w:t>%</w:t>
            </w:r>
            <w:r>
              <w:rPr>
                <w:b/>
              </w:rPr>
              <w:t xml:space="preserve"> p</w:t>
            </w:r>
            <w:r w:rsidRPr="00133BE0">
              <w:rPr>
                <w:b/>
              </w:rPr>
              <w:t xml:space="preserve">) </w:t>
            </w:r>
          </w:p>
        </w:tc>
        <w:tc>
          <w:tcPr>
            <w:tcW w:w="567" w:type="dxa"/>
          </w:tcPr>
          <w:p w:rsidR="00810FB7" w:rsidRPr="00FF575C" w:rsidRDefault="00810FB7" w:rsidP="0098390C">
            <w:pPr>
              <w:jc w:val="both"/>
            </w:pPr>
            <w:r w:rsidRPr="00FF575C">
              <w:t>1</w:t>
            </w:r>
            <w:r w:rsidR="00F14CF3">
              <w:t>/L</w:t>
            </w:r>
          </w:p>
        </w:tc>
        <w:tc>
          <w:tcPr>
            <w:tcW w:w="709" w:type="dxa"/>
          </w:tcPr>
          <w:p w:rsidR="00810FB7" w:rsidRPr="00FF575C" w:rsidRDefault="00810FB7" w:rsidP="0098390C">
            <w:pPr>
              <w:jc w:val="both"/>
            </w:pPr>
            <w:r>
              <w:t>PZ</w:t>
            </w:r>
          </w:p>
        </w:tc>
      </w:tr>
      <w:tr w:rsidR="00810FB7" w:rsidTr="0098390C">
        <w:tc>
          <w:tcPr>
            <w:tcW w:w="2375" w:type="dxa"/>
          </w:tcPr>
          <w:p w:rsidR="00810FB7" w:rsidRPr="00FF575C" w:rsidRDefault="00810FB7" w:rsidP="0098390C">
            <w:pPr>
              <w:jc w:val="both"/>
            </w:pPr>
            <w:r w:rsidRPr="00FF575C">
              <w:t>Inženýrská grafika</w:t>
            </w:r>
          </w:p>
        </w:tc>
        <w:tc>
          <w:tcPr>
            <w:tcW w:w="1344" w:type="dxa"/>
            <w:gridSpan w:val="3"/>
          </w:tcPr>
          <w:p w:rsidR="00810FB7" w:rsidRPr="00FF575C" w:rsidRDefault="00810FB7" w:rsidP="0098390C">
            <w:pPr>
              <w:jc w:val="both"/>
            </w:pPr>
            <w:r w:rsidRPr="00FF575C">
              <w:t>14s+28c</w:t>
            </w:r>
          </w:p>
        </w:tc>
        <w:tc>
          <w:tcPr>
            <w:tcW w:w="850" w:type="dxa"/>
          </w:tcPr>
          <w:p w:rsidR="00810FB7" w:rsidRPr="00FF575C" w:rsidRDefault="00810FB7" w:rsidP="0098390C">
            <w:pPr>
              <w:jc w:val="both"/>
            </w:pPr>
            <w:r>
              <w:t>kl</w:t>
            </w:r>
          </w:p>
        </w:tc>
        <w:tc>
          <w:tcPr>
            <w:tcW w:w="708" w:type="dxa"/>
          </w:tcPr>
          <w:p w:rsidR="00810FB7" w:rsidRPr="00FF575C" w:rsidRDefault="00810FB7" w:rsidP="0098390C">
            <w:pPr>
              <w:jc w:val="both"/>
            </w:pPr>
            <w:r w:rsidRPr="00FF575C">
              <w:t>4</w:t>
            </w:r>
          </w:p>
        </w:tc>
        <w:tc>
          <w:tcPr>
            <w:tcW w:w="3970" w:type="dxa"/>
          </w:tcPr>
          <w:p w:rsidR="00810FB7" w:rsidRPr="00FF575C" w:rsidRDefault="00810FB7" w:rsidP="0098390C">
            <w:r>
              <w:t xml:space="preserve">doc. Ing. </w:t>
            </w:r>
            <w:r w:rsidRPr="00FF575C">
              <w:t>Libuše Sýkorová,</w:t>
            </w:r>
            <w:r>
              <w:t xml:space="preserve"> </w:t>
            </w:r>
            <w:r w:rsidRPr="00FF575C">
              <w:t>Ph.D.(100</w:t>
            </w:r>
            <w:r>
              <w:t xml:space="preserve"> </w:t>
            </w:r>
            <w:r w:rsidRPr="00FF575C">
              <w:t>%</w:t>
            </w:r>
            <w:r>
              <w:t xml:space="preserve"> s</w:t>
            </w:r>
            <w:r w:rsidRPr="00FF575C">
              <w:t>)</w:t>
            </w:r>
          </w:p>
        </w:tc>
        <w:tc>
          <w:tcPr>
            <w:tcW w:w="567" w:type="dxa"/>
          </w:tcPr>
          <w:p w:rsidR="00810FB7" w:rsidRPr="00FF575C" w:rsidRDefault="00810FB7" w:rsidP="0098390C">
            <w:pPr>
              <w:jc w:val="both"/>
            </w:pPr>
            <w:r w:rsidRPr="00FF575C">
              <w:t>1</w:t>
            </w:r>
            <w:r w:rsidR="00F14CF3">
              <w:t>/L</w:t>
            </w:r>
          </w:p>
        </w:tc>
        <w:tc>
          <w:tcPr>
            <w:tcW w:w="709" w:type="dxa"/>
          </w:tcPr>
          <w:p w:rsidR="00810FB7" w:rsidRPr="00FF575C" w:rsidRDefault="00810FB7" w:rsidP="0098390C">
            <w:pPr>
              <w:jc w:val="both"/>
            </w:pPr>
          </w:p>
        </w:tc>
      </w:tr>
      <w:tr w:rsidR="006919FC" w:rsidTr="0098390C">
        <w:tc>
          <w:tcPr>
            <w:tcW w:w="2375" w:type="dxa"/>
          </w:tcPr>
          <w:p w:rsidR="006919FC" w:rsidRPr="00FF575C" w:rsidRDefault="006919FC" w:rsidP="006919FC">
            <w:pPr>
              <w:jc w:val="both"/>
            </w:pPr>
            <w:r w:rsidRPr="00FF575C">
              <w:t>Sportovní aktivity 1</w:t>
            </w:r>
          </w:p>
        </w:tc>
        <w:tc>
          <w:tcPr>
            <w:tcW w:w="1344" w:type="dxa"/>
            <w:gridSpan w:val="3"/>
          </w:tcPr>
          <w:p w:rsidR="006919FC" w:rsidRPr="00FF575C" w:rsidRDefault="006919FC" w:rsidP="006919FC">
            <w:pPr>
              <w:jc w:val="both"/>
            </w:pPr>
            <w:r w:rsidRPr="00FF575C">
              <w:t>28c</w:t>
            </w:r>
          </w:p>
        </w:tc>
        <w:tc>
          <w:tcPr>
            <w:tcW w:w="850" w:type="dxa"/>
          </w:tcPr>
          <w:p w:rsidR="006919FC" w:rsidRPr="00FF575C" w:rsidRDefault="006919FC" w:rsidP="006919FC">
            <w:pPr>
              <w:jc w:val="both"/>
            </w:pPr>
            <w:r w:rsidRPr="00FF575C">
              <w:t>z</w:t>
            </w:r>
          </w:p>
        </w:tc>
        <w:tc>
          <w:tcPr>
            <w:tcW w:w="708" w:type="dxa"/>
          </w:tcPr>
          <w:p w:rsidR="006919FC" w:rsidRPr="00FF575C" w:rsidRDefault="006919FC" w:rsidP="006919FC">
            <w:pPr>
              <w:jc w:val="both"/>
            </w:pPr>
            <w:r w:rsidRPr="00FF575C">
              <w:t>1</w:t>
            </w:r>
          </w:p>
        </w:tc>
        <w:tc>
          <w:tcPr>
            <w:tcW w:w="3970" w:type="dxa"/>
          </w:tcPr>
          <w:p w:rsidR="006919FC" w:rsidRPr="00FF575C" w:rsidRDefault="006919FC" w:rsidP="006919FC">
            <w:r w:rsidRPr="00C0561A">
              <w:rPr>
                <w:i/>
                <w:iCs/>
              </w:rPr>
              <w:t>Předmět má pro zaměření SP doplňující charakter</w:t>
            </w:r>
          </w:p>
        </w:tc>
        <w:tc>
          <w:tcPr>
            <w:tcW w:w="567" w:type="dxa"/>
          </w:tcPr>
          <w:p w:rsidR="006919FC" w:rsidRPr="00FF575C" w:rsidRDefault="006919FC" w:rsidP="006919FC">
            <w:pPr>
              <w:jc w:val="both"/>
            </w:pPr>
            <w:r w:rsidRPr="00FF575C">
              <w:t>1</w:t>
            </w:r>
            <w:r w:rsidR="00F14CF3">
              <w:t>/L</w:t>
            </w:r>
          </w:p>
        </w:tc>
        <w:tc>
          <w:tcPr>
            <w:tcW w:w="709" w:type="dxa"/>
          </w:tcPr>
          <w:p w:rsidR="006919FC" w:rsidRPr="00FF575C" w:rsidRDefault="006919FC" w:rsidP="006919FC">
            <w:pPr>
              <w:jc w:val="both"/>
            </w:pPr>
          </w:p>
        </w:tc>
      </w:tr>
      <w:tr w:rsidR="006919FC" w:rsidTr="0098390C">
        <w:tc>
          <w:tcPr>
            <w:tcW w:w="2375" w:type="dxa"/>
          </w:tcPr>
          <w:p w:rsidR="006919FC" w:rsidRPr="00133BE0" w:rsidRDefault="006919FC" w:rsidP="006919FC">
            <w:pPr>
              <w:jc w:val="both"/>
            </w:pPr>
            <w:r w:rsidRPr="00133BE0">
              <w:t>Angličtina 1</w:t>
            </w:r>
          </w:p>
        </w:tc>
        <w:tc>
          <w:tcPr>
            <w:tcW w:w="1344" w:type="dxa"/>
            <w:gridSpan w:val="3"/>
          </w:tcPr>
          <w:p w:rsidR="006919FC" w:rsidRPr="00133BE0" w:rsidRDefault="006919FC" w:rsidP="006919FC">
            <w:pPr>
              <w:jc w:val="both"/>
            </w:pPr>
            <w:r w:rsidRPr="00133BE0">
              <w:t>28s</w:t>
            </w:r>
          </w:p>
        </w:tc>
        <w:tc>
          <w:tcPr>
            <w:tcW w:w="850" w:type="dxa"/>
          </w:tcPr>
          <w:p w:rsidR="006919FC" w:rsidRPr="00133BE0" w:rsidRDefault="006919FC" w:rsidP="006919FC">
            <w:pPr>
              <w:jc w:val="both"/>
            </w:pPr>
            <w:r>
              <w:t>kl</w:t>
            </w:r>
          </w:p>
        </w:tc>
        <w:tc>
          <w:tcPr>
            <w:tcW w:w="708" w:type="dxa"/>
          </w:tcPr>
          <w:p w:rsidR="006919FC" w:rsidRPr="00133BE0" w:rsidRDefault="006919FC" w:rsidP="006919FC">
            <w:pPr>
              <w:jc w:val="both"/>
            </w:pPr>
            <w:r w:rsidRPr="00133BE0">
              <w:t>2</w:t>
            </w:r>
          </w:p>
        </w:tc>
        <w:tc>
          <w:tcPr>
            <w:tcW w:w="3970" w:type="dxa"/>
          </w:tcPr>
          <w:p w:rsidR="006919FC" w:rsidRPr="00133BE0" w:rsidRDefault="006919FC" w:rsidP="006919FC">
            <w:r w:rsidRPr="00C0561A">
              <w:rPr>
                <w:i/>
                <w:iCs/>
              </w:rPr>
              <w:t>Předmět má pro zaměření SP doplňující charakter</w:t>
            </w:r>
          </w:p>
        </w:tc>
        <w:tc>
          <w:tcPr>
            <w:tcW w:w="567" w:type="dxa"/>
          </w:tcPr>
          <w:p w:rsidR="006919FC" w:rsidRPr="00133BE0" w:rsidRDefault="006919FC" w:rsidP="006919FC">
            <w:pPr>
              <w:jc w:val="both"/>
            </w:pPr>
            <w:r w:rsidRPr="00133BE0">
              <w:t>1</w:t>
            </w:r>
            <w:r w:rsidR="00F14CF3">
              <w:t>/L</w:t>
            </w:r>
          </w:p>
        </w:tc>
        <w:tc>
          <w:tcPr>
            <w:tcW w:w="709" w:type="dxa"/>
          </w:tcPr>
          <w:p w:rsidR="006919FC" w:rsidRPr="00133BE0" w:rsidRDefault="006919FC" w:rsidP="006919FC">
            <w:pPr>
              <w:jc w:val="both"/>
            </w:pPr>
          </w:p>
        </w:tc>
      </w:tr>
      <w:tr w:rsidR="00810FB7" w:rsidTr="0098390C">
        <w:tc>
          <w:tcPr>
            <w:tcW w:w="2375" w:type="dxa"/>
          </w:tcPr>
          <w:p w:rsidR="00810FB7" w:rsidRPr="00FF575C" w:rsidRDefault="00810FB7" w:rsidP="0098390C">
            <w:r w:rsidRPr="00FF575C">
              <w:t>Vybrané kapitoly z</w:t>
            </w:r>
            <w:r>
              <w:t> </w:t>
            </w:r>
            <w:r w:rsidRPr="00FF575C">
              <w:t>matematiky</w:t>
            </w:r>
          </w:p>
        </w:tc>
        <w:tc>
          <w:tcPr>
            <w:tcW w:w="1344" w:type="dxa"/>
            <w:gridSpan w:val="3"/>
          </w:tcPr>
          <w:p w:rsidR="00810FB7" w:rsidRPr="00FF575C" w:rsidRDefault="00810FB7" w:rsidP="0098390C">
            <w:pPr>
              <w:jc w:val="both"/>
            </w:pPr>
            <w:r w:rsidRPr="00FF575C">
              <w:t>28p+28s</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6</w:t>
            </w:r>
          </w:p>
        </w:tc>
        <w:tc>
          <w:tcPr>
            <w:tcW w:w="3970" w:type="dxa"/>
          </w:tcPr>
          <w:p w:rsidR="00810FB7" w:rsidRPr="00EC566A" w:rsidRDefault="00810FB7" w:rsidP="0098390C">
            <w:pPr>
              <w:rPr>
                <w:rPrChange w:id="101" w:author="Jiří Vojtěšek" w:date="2018-11-26T00:34:00Z">
                  <w:rPr>
                    <w:b/>
                  </w:rPr>
                </w:rPrChange>
              </w:rPr>
            </w:pPr>
            <w:r w:rsidRPr="00EC566A">
              <w:rPr>
                <w:rPrChange w:id="102" w:author="Jiří Vojtěšek" w:date="2018-11-26T00:34:00Z">
                  <w:rPr>
                    <w:b/>
                  </w:rPr>
                </w:rPrChange>
              </w:rPr>
              <w:t xml:space="preserve">Mgr. Jana Řezníčková, Ph.D. </w:t>
            </w:r>
            <w:r w:rsidRPr="00EC566A">
              <w:rPr>
                <w:rPrChange w:id="103" w:author="Jiří Vojtěšek" w:date="2018-11-26T00:34:00Z">
                  <w:rPr/>
                </w:rPrChange>
              </w:rPr>
              <w:t>(100 % p)</w:t>
            </w:r>
          </w:p>
        </w:tc>
        <w:tc>
          <w:tcPr>
            <w:tcW w:w="567" w:type="dxa"/>
          </w:tcPr>
          <w:p w:rsidR="00810FB7" w:rsidRPr="00FF575C" w:rsidRDefault="00810FB7" w:rsidP="0098390C">
            <w:pPr>
              <w:jc w:val="both"/>
            </w:pPr>
            <w:r w:rsidRPr="00FF575C">
              <w:t>2</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Objektové programování</w:t>
            </w:r>
          </w:p>
        </w:tc>
        <w:tc>
          <w:tcPr>
            <w:tcW w:w="1344" w:type="dxa"/>
            <w:gridSpan w:val="3"/>
          </w:tcPr>
          <w:p w:rsidR="00810FB7" w:rsidRPr="00FF575C" w:rsidRDefault="00810FB7" w:rsidP="0098390C">
            <w:pPr>
              <w:jc w:val="both"/>
            </w:pPr>
            <w:r w:rsidRPr="00FF575C">
              <w:t>14p+28c</w:t>
            </w:r>
          </w:p>
        </w:tc>
        <w:tc>
          <w:tcPr>
            <w:tcW w:w="850" w:type="dxa"/>
          </w:tcPr>
          <w:p w:rsidR="00810FB7" w:rsidRPr="00FF575C" w:rsidRDefault="00810FB7" w:rsidP="0098390C">
            <w:pPr>
              <w:jc w:val="both"/>
            </w:pPr>
            <w:r>
              <w:t>kl</w:t>
            </w:r>
          </w:p>
        </w:tc>
        <w:tc>
          <w:tcPr>
            <w:tcW w:w="708" w:type="dxa"/>
          </w:tcPr>
          <w:p w:rsidR="00810FB7" w:rsidRPr="00FF575C" w:rsidRDefault="00810FB7" w:rsidP="0098390C">
            <w:pPr>
              <w:jc w:val="both"/>
            </w:pPr>
            <w:r w:rsidRPr="00FF575C">
              <w:t>4</w:t>
            </w:r>
          </w:p>
        </w:tc>
        <w:tc>
          <w:tcPr>
            <w:tcW w:w="3970" w:type="dxa"/>
          </w:tcPr>
          <w:p w:rsidR="00810FB7" w:rsidRPr="00EC566A" w:rsidRDefault="00810FB7" w:rsidP="0098390C">
            <w:pPr>
              <w:rPr>
                <w:rPrChange w:id="104" w:author="Jiří Vojtěšek" w:date="2018-11-26T00:34:00Z">
                  <w:rPr>
                    <w:b/>
                  </w:rPr>
                </w:rPrChange>
              </w:rPr>
            </w:pPr>
            <w:r w:rsidRPr="00EC566A">
              <w:rPr>
                <w:rPrChange w:id="105" w:author="Jiří Vojtěšek" w:date="2018-11-26T00:34:00Z">
                  <w:rPr>
                    <w:b/>
                  </w:rPr>
                </w:rPrChange>
              </w:rPr>
              <w:t xml:space="preserve">Ing. et Ing. Erik Král, Ph.D. </w:t>
            </w:r>
            <w:r w:rsidRPr="00EC566A">
              <w:rPr>
                <w:rPrChange w:id="106" w:author="Jiří Vojtěšek" w:date="2018-11-26T00:34:00Z">
                  <w:rPr/>
                </w:rPrChange>
              </w:rPr>
              <w:t>(100 % p)</w:t>
            </w:r>
          </w:p>
        </w:tc>
        <w:tc>
          <w:tcPr>
            <w:tcW w:w="567" w:type="dxa"/>
          </w:tcPr>
          <w:p w:rsidR="00810FB7" w:rsidRPr="00FF575C" w:rsidRDefault="00810FB7" w:rsidP="0098390C">
            <w:pPr>
              <w:jc w:val="both"/>
            </w:pPr>
            <w:r w:rsidRPr="00FF575C">
              <w:t>2</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Spojité řízení</w:t>
            </w:r>
          </w:p>
        </w:tc>
        <w:tc>
          <w:tcPr>
            <w:tcW w:w="1344" w:type="dxa"/>
            <w:gridSpan w:val="3"/>
          </w:tcPr>
          <w:p w:rsidR="00810FB7" w:rsidRPr="00FF575C" w:rsidRDefault="00810FB7" w:rsidP="0098390C">
            <w:pPr>
              <w:jc w:val="both"/>
            </w:pPr>
            <w:r w:rsidRPr="00FF575C">
              <w:t>28p+14s+28c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6</w:t>
            </w:r>
          </w:p>
        </w:tc>
        <w:tc>
          <w:tcPr>
            <w:tcW w:w="3970" w:type="dxa"/>
          </w:tcPr>
          <w:p w:rsidR="00810FB7" w:rsidRPr="00133BE0" w:rsidRDefault="00810FB7" w:rsidP="0098390C">
            <w:pPr>
              <w:rPr>
                <w:b/>
              </w:rPr>
            </w:pPr>
            <w:r>
              <w:rPr>
                <w:b/>
              </w:rPr>
              <w:t xml:space="preserve">doc. Ing. </w:t>
            </w:r>
            <w:r w:rsidRPr="00133BE0">
              <w:rPr>
                <w:b/>
              </w:rPr>
              <w:t>Libor Pekař,</w:t>
            </w:r>
            <w:r>
              <w:rPr>
                <w:b/>
              </w:rPr>
              <w:t xml:space="preserve"> </w:t>
            </w:r>
            <w:r w:rsidRPr="00133BE0">
              <w:rPr>
                <w:b/>
              </w:rPr>
              <w:t xml:space="preserve">Ph.D. </w:t>
            </w:r>
            <w:r w:rsidRPr="00732033">
              <w:t>(100</w:t>
            </w:r>
            <w:r>
              <w:t xml:space="preserve"> </w:t>
            </w:r>
            <w:r w:rsidRPr="00732033">
              <w:t>%</w:t>
            </w:r>
            <w:r>
              <w:t xml:space="preserve"> p</w:t>
            </w:r>
            <w:r w:rsidRPr="00732033">
              <w:t>)</w:t>
            </w:r>
          </w:p>
        </w:tc>
        <w:tc>
          <w:tcPr>
            <w:tcW w:w="567" w:type="dxa"/>
          </w:tcPr>
          <w:p w:rsidR="00810FB7" w:rsidRPr="00FF575C" w:rsidRDefault="00810FB7" w:rsidP="0098390C">
            <w:pPr>
              <w:jc w:val="both"/>
            </w:pPr>
            <w:r w:rsidRPr="00FF575C">
              <w:t>2</w:t>
            </w:r>
            <w:r w:rsidR="00F14CF3">
              <w:t>/Z</w:t>
            </w:r>
          </w:p>
        </w:tc>
        <w:tc>
          <w:tcPr>
            <w:tcW w:w="709" w:type="dxa"/>
          </w:tcPr>
          <w:p w:rsidR="00810FB7" w:rsidRPr="00FF575C" w:rsidRDefault="008C6646" w:rsidP="0098390C">
            <w:pPr>
              <w:jc w:val="both"/>
            </w:pPr>
            <w:r>
              <w:t>ZT</w:t>
            </w:r>
          </w:p>
        </w:tc>
      </w:tr>
      <w:tr w:rsidR="00810FB7" w:rsidTr="0098390C">
        <w:tc>
          <w:tcPr>
            <w:tcW w:w="2375" w:type="dxa"/>
          </w:tcPr>
          <w:p w:rsidR="00810FB7" w:rsidRPr="00FF575C" w:rsidRDefault="00810FB7" w:rsidP="0098390C">
            <w:pPr>
              <w:jc w:val="both"/>
            </w:pPr>
            <w:r w:rsidRPr="00FF575C">
              <w:t>Instrumentace a měření</w:t>
            </w:r>
          </w:p>
        </w:tc>
        <w:tc>
          <w:tcPr>
            <w:tcW w:w="1344" w:type="dxa"/>
            <w:gridSpan w:val="3"/>
          </w:tcPr>
          <w:p w:rsidR="00810FB7" w:rsidRPr="00FF575C" w:rsidRDefault="00810FB7" w:rsidP="0098390C">
            <w:pPr>
              <w:jc w:val="both"/>
            </w:pPr>
            <w:r w:rsidRPr="00FF575C">
              <w:t>28p+28s+28c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6</w:t>
            </w:r>
          </w:p>
        </w:tc>
        <w:tc>
          <w:tcPr>
            <w:tcW w:w="3970" w:type="dxa"/>
          </w:tcPr>
          <w:p w:rsidR="00810FB7" w:rsidRPr="00EC566A" w:rsidRDefault="00810FB7" w:rsidP="0098390C">
            <w:pPr>
              <w:rPr>
                <w:rPrChange w:id="107" w:author="Jiří Vojtěšek" w:date="2018-11-26T00:34:00Z">
                  <w:rPr>
                    <w:b/>
                  </w:rPr>
                </w:rPrChange>
              </w:rPr>
            </w:pPr>
            <w:r w:rsidRPr="00EC566A">
              <w:rPr>
                <w:rPrChange w:id="108" w:author="Jiří Vojtěšek" w:date="2018-11-26T00:34:00Z">
                  <w:rPr>
                    <w:b/>
                  </w:rPr>
                </w:rPrChange>
              </w:rPr>
              <w:t xml:space="preserve">Ing. Milan Navrátil, Ph.D. </w:t>
            </w:r>
            <w:r w:rsidRPr="00EC566A">
              <w:rPr>
                <w:rPrChange w:id="109" w:author="Jiří Vojtěšek" w:date="2018-11-26T00:34:00Z">
                  <w:rPr/>
                </w:rPrChange>
              </w:rPr>
              <w:t>(100 % p)</w:t>
            </w:r>
          </w:p>
        </w:tc>
        <w:tc>
          <w:tcPr>
            <w:tcW w:w="567" w:type="dxa"/>
          </w:tcPr>
          <w:p w:rsidR="00810FB7" w:rsidRPr="00FF575C" w:rsidRDefault="00810FB7" w:rsidP="0098390C">
            <w:pPr>
              <w:jc w:val="both"/>
            </w:pPr>
            <w:r w:rsidRPr="00FF575C">
              <w:t>2</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Mechatronické systémy</w:t>
            </w:r>
          </w:p>
        </w:tc>
        <w:tc>
          <w:tcPr>
            <w:tcW w:w="1344" w:type="dxa"/>
            <w:gridSpan w:val="3"/>
          </w:tcPr>
          <w:p w:rsidR="00810FB7" w:rsidRPr="00FF575C" w:rsidRDefault="00810FB7" w:rsidP="0098390C">
            <w:pPr>
              <w:jc w:val="both"/>
            </w:pPr>
            <w:r w:rsidRPr="00FF575C">
              <w:t>28p+28c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5</w:t>
            </w:r>
          </w:p>
        </w:tc>
        <w:tc>
          <w:tcPr>
            <w:tcW w:w="3970" w:type="dxa"/>
          </w:tcPr>
          <w:p w:rsidR="00810FB7" w:rsidRPr="00133BE0" w:rsidRDefault="00810FB7" w:rsidP="0098390C">
            <w:pPr>
              <w:rPr>
                <w:b/>
              </w:rPr>
            </w:pPr>
            <w:r>
              <w:rPr>
                <w:b/>
              </w:rPr>
              <w:t xml:space="preserve">doc. Ing. RNDr. </w:t>
            </w:r>
            <w:r w:rsidRPr="00133BE0">
              <w:rPr>
                <w:b/>
              </w:rPr>
              <w:t>Zdeněk Úředníček,</w:t>
            </w:r>
            <w:r>
              <w:rPr>
                <w:b/>
              </w:rPr>
              <w:t xml:space="preserve"> </w:t>
            </w:r>
            <w:r w:rsidRPr="00133BE0">
              <w:rPr>
                <w:b/>
              </w:rPr>
              <w:t>CSc.</w:t>
            </w:r>
            <w:r>
              <w:rPr>
                <w:b/>
              </w:rPr>
              <w:t xml:space="preserve"> </w:t>
            </w:r>
            <w:r w:rsidRPr="00732033">
              <w:t>(100 % p)</w:t>
            </w:r>
          </w:p>
        </w:tc>
        <w:tc>
          <w:tcPr>
            <w:tcW w:w="567" w:type="dxa"/>
          </w:tcPr>
          <w:p w:rsidR="00810FB7" w:rsidRPr="00FF575C" w:rsidRDefault="00810FB7" w:rsidP="0098390C">
            <w:pPr>
              <w:jc w:val="both"/>
            </w:pPr>
            <w:r w:rsidRPr="00FF575C">
              <w:t>2</w:t>
            </w:r>
            <w:r w:rsidR="00F14CF3">
              <w:t>/Z</w:t>
            </w:r>
          </w:p>
        </w:tc>
        <w:tc>
          <w:tcPr>
            <w:tcW w:w="709" w:type="dxa"/>
          </w:tcPr>
          <w:p w:rsidR="00810FB7" w:rsidRPr="00FF575C" w:rsidRDefault="00810FB7" w:rsidP="0098390C">
            <w:pPr>
              <w:jc w:val="both"/>
            </w:pPr>
            <w:r w:rsidRPr="00FF575C">
              <w:t>PZ</w:t>
            </w:r>
          </w:p>
        </w:tc>
      </w:tr>
      <w:tr w:rsidR="006919FC" w:rsidTr="0098390C">
        <w:tc>
          <w:tcPr>
            <w:tcW w:w="2375" w:type="dxa"/>
          </w:tcPr>
          <w:p w:rsidR="006919FC" w:rsidRPr="00FF575C" w:rsidRDefault="006919FC" w:rsidP="006919FC">
            <w:pPr>
              <w:jc w:val="both"/>
            </w:pPr>
            <w:r w:rsidRPr="00FF575C">
              <w:t>Sportovní aktivity 2</w:t>
            </w:r>
          </w:p>
        </w:tc>
        <w:tc>
          <w:tcPr>
            <w:tcW w:w="1344" w:type="dxa"/>
            <w:gridSpan w:val="3"/>
          </w:tcPr>
          <w:p w:rsidR="006919FC" w:rsidRPr="00FF575C" w:rsidRDefault="006919FC" w:rsidP="006919FC">
            <w:pPr>
              <w:jc w:val="both"/>
            </w:pPr>
            <w:r w:rsidRPr="00FF575C">
              <w:t>28c</w:t>
            </w:r>
          </w:p>
        </w:tc>
        <w:tc>
          <w:tcPr>
            <w:tcW w:w="850" w:type="dxa"/>
          </w:tcPr>
          <w:p w:rsidR="006919FC" w:rsidRPr="00FF575C" w:rsidRDefault="006919FC" w:rsidP="006919FC">
            <w:pPr>
              <w:jc w:val="both"/>
            </w:pPr>
            <w:r w:rsidRPr="00FF575C">
              <w:t>z</w:t>
            </w:r>
          </w:p>
        </w:tc>
        <w:tc>
          <w:tcPr>
            <w:tcW w:w="708" w:type="dxa"/>
          </w:tcPr>
          <w:p w:rsidR="006919FC" w:rsidRPr="00FF575C" w:rsidRDefault="006919FC" w:rsidP="006919FC">
            <w:pPr>
              <w:jc w:val="both"/>
            </w:pPr>
            <w:r w:rsidRPr="00FF575C">
              <w:t>1</w:t>
            </w:r>
          </w:p>
        </w:tc>
        <w:tc>
          <w:tcPr>
            <w:tcW w:w="3970" w:type="dxa"/>
          </w:tcPr>
          <w:p w:rsidR="006919FC" w:rsidRPr="00FF575C" w:rsidRDefault="006919FC" w:rsidP="006919FC">
            <w:pPr>
              <w:rPr>
                <w:color w:val="FF0000"/>
              </w:rPr>
            </w:pPr>
            <w:r w:rsidRPr="00E3725B">
              <w:rPr>
                <w:i/>
                <w:iCs/>
              </w:rPr>
              <w:t>Předmět má pro zaměření SP doplňující charakter</w:t>
            </w:r>
          </w:p>
        </w:tc>
        <w:tc>
          <w:tcPr>
            <w:tcW w:w="567" w:type="dxa"/>
          </w:tcPr>
          <w:p w:rsidR="006919FC" w:rsidRPr="00FF575C" w:rsidRDefault="006919FC" w:rsidP="006919FC">
            <w:pPr>
              <w:jc w:val="both"/>
            </w:pPr>
            <w:r w:rsidRPr="00FF575C">
              <w:t>2</w:t>
            </w:r>
            <w:r w:rsidR="00F14CF3">
              <w:t>/Z</w:t>
            </w:r>
          </w:p>
        </w:tc>
        <w:tc>
          <w:tcPr>
            <w:tcW w:w="709" w:type="dxa"/>
          </w:tcPr>
          <w:p w:rsidR="006919FC" w:rsidRPr="00FF575C" w:rsidRDefault="006919FC" w:rsidP="006919FC">
            <w:pPr>
              <w:jc w:val="both"/>
            </w:pPr>
          </w:p>
        </w:tc>
      </w:tr>
      <w:tr w:rsidR="006919FC" w:rsidTr="0098390C">
        <w:tc>
          <w:tcPr>
            <w:tcW w:w="2375" w:type="dxa"/>
          </w:tcPr>
          <w:p w:rsidR="006919FC" w:rsidRPr="00133BE0" w:rsidRDefault="006919FC" w:rsidP="006919FC">
            <w:pPr>
              <w:jc w:val="both"/>
            </w:pPr>
            <w:r w:rsidRPr="00133BE0">
              <w:t>Angličtina 2</w:t>
            </w:r>
          </w:p>
        </w:tc>
        <w:tc>
          <w:tcPr>
            <w:tcW w:w="1344" w:type="dxa"/>
            <w:gridSpan w:val="3"/>
          </w:tcPr>
          <w:p w:rsidR="006919FC" w:rsidRPr="00133BE0" w:rsidRDefault="006919FC" w:rsidP="006919FC">
            <w:pPr>
              <w:jc w:val="both"/>
            </w:pPr>
            <w:r w:rsidRPr="00133BE0">
              <w:t>28s</w:t>
            </w:r>
          </w:p>
        </w:tc>
        <w:tc>
          <w:tcPr>
            <w:tcW w:w="850" w:type="dxa"/>
          </w:tcPr>
          <w:p w:rsidR="006919FC" w:rsidRPr="00133BE0" w:rsidRDefault="006919FC" w:rsidP="006919FC">
            <w:pPr>
              <w:jc w:val="both"/>
            </w:pPr>
            <w:r w:rsidRPr="00133BE0">
              <w:t>zk</w:t>
            </w:r>
          </w:p>
        </w:tc>
        <w:tc>
          <w:tcPr>
            <w:tcW w:w="708" w:type="dxa"/>
          </w:tcPr>
          <w:p w:rsidR="006919FC" w:rsidRPr="00133BE0" w:rsidRDefault="006919FC" w:rsidP="006919FC">
            <w:pPr>
              <w:jc w:val="both"/>
            </w:pPr>
            <w:r w:rsidRPr="00133BE0">
              <w:t>2</w:t>
            </w:r>
          </w:p>
        </w:tc>
        <w:tc>
          <w:tcPr>
            <w:tcW w:w="3970" w:type="dxa"/>
          </w:tcPr>
          <w:p w:rsidR="006919FC" w:rsidRPr="00133BE0" w:rsidRDefault="006919FC" w:rsidP="006919FC">
            <w:r w:rsidRPr="00E3725B">
              <w:rPr>
                <w:i/>
                <w:iCs/>
              </w:rPr>
              <w:t>Předmět má pro zaměření SP doplňující charakter</w:t>
            </w:r>
          </w:p>
        </w:tc>
        <w:tc>
          <w:tcPr>
            <w:tcW w:w="567" w:type="dxa"/>
          </w:tcPr>
          <w:p w:rsidR="006919FC" w:rsidRPr="00133BE0" w:rsidRDefault="006919FC" w:rsidP="006919FC">
            <w:pPr>
              <w:jc w:val="both"/>
            </w:pPr>
            <w:r w:rsidRPr="00133BE0">
              <w:t>2</w:t>
            </w:r>
            <w:r w:rsidR="00F14CF3">
              <w:t>/Z</w:t>
            </w:r>
          </w:p>
        </w:tc>
        <w:tc>
          <w:tcPr>
            <w:tcW w:w="709" w:type="dxa"/>
          </w:tcPr>
          <w:p w:rsidR="006919FC" w:rsidRPr="00133BE0" w:rsidRDefault="006919FC" w:rsidP="006919FC">
            <w:pPr>
              <w:jc w:val="both"/>
            </w:pPr>
          </w:p>
        </w:tc>
      </w:tr>
      <w:tr w:rsidR="00810FB7" w:rsidTr="0098390C">
        <w:tc>
          <w:tcPr>
            <w:tcW w:w="2375" w:type="dxa"/>
          </w:tcPr>
          <w:p w:rsidR="00810FB7" w:rsidRPr="00FF575C" w:rsidRDefault="00810FB7" w:rsidP="0098390C">
            <w:pPr>
              <w:jc w:val="both"/>
            </w:pPr>
            <w:r w:rsidRPr="00FF575C">
              <w:t>Tepelné procesy</w:t>
            </w:r>
          </w:p>
        </w:tc>
        <w:tc>
          <w:tcPr>
            <w:tcW w:w="1344" w:type="dxa"/>
            <w:gridSpan w:val="3"/>
          </w:tcPr>
          <w:p w:rsidR="00810FB7" w:rsidRPr="00FF575C" w:rsidRDefault="00810FB7" w:rsidP="0098390C">
            <w:pPr>
              <w:jc w:val="both"/>
            </w:pPr>
            <w:r w:rsidRPr="00FF575C">
              <w:t>28p+42s+14c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6</w:t>
            </w:r>
          </w:p>
        </w:tc>
        <w:tc>
          <w:tcPr>
            <w:tcW w:w="3970" w:type="dxa"/>
          </w:tcPr>
          <w:p w:rsidR="00810FB7" w:rsidRPr="00EC566A" w:rsidRDefault="00810FB7" w:rsidP="0098390C">
            <w:pPr>
              <w:rPr>
                <w:rPrChange w:id="110" w:author="Jiří Vojtěšek" w:date="2018-11-26T00:34:00Z">
                  <w:rPr>
                    <w:b/>
                  </w:rPr>
                </w:rPrChange>
              </w:rPr>
            </w:pPr>
            <w:r w:rsidRPr="00EC566A">
              <w:rPr>
                <w:rPrChange w:id="111" w:author="Jiří Vojtěšek" w:date="2018-11-26T00:34:00Z">
                  <w:rPr>
                    <w:b/>
                  </w:rPr>
                </w:rPrChange>
              </w:rPr>
              <w:t xml:space="preserve">prof. Ing. Dagmar Janáčová, CSc. </w:t>
            </w:r>
            <w:r w:rsidRPr="00EC566A">
              <w:rPr>
                <w:rPrChange w:id="112" w:author="Jiří Vojtěšek" w:date="2018-11-26T00:34:00Z">
                  <w:rPr/>
                </w:rPrChange>
              </w:rPr>
              <w:t>(100 % p)</w:t>
            </w:r>
          </w:p>
        </w:tc>
        <w:tc>
          <w:tcPr>
            <w:tcW w:w="567" w:type="dxa"/>
          </w:tcPr>
          <w:p w:rsidR="00810FB7" w:rsidRPr="00FF575C" w:rsidRDefault="00810FB7" w:rsidP="0098390C">
            <w:pPr>
              <w:jc w:val="both"/>
            </w:pPr>
            <w:r w:rsidRPr="00FF575C">
              <w:t>2</w:t>
            </w:r>
            <w:r w:rsidR="00F14CF3">
              <w:t>/L</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Elektrotechnika</w:t>
            </w:r>
          </w:p>
        </w:tc>
        <w:tc>
          <w:tcPr>
            <w:tcW w:w="1344" w:type="dxa"/>
            <w:gridSpan w:val="3"/>
          </w:tcPr>
          <w:p w:rsidR="00810FB7" w:rsidRPr="00FF575C" w:rsidRDefault="00810FB7" w:rsidP="0098390C">
            <w:pPr>
              <w:jc w:val="both"/>
            </w:pPr>
            <w:r w:rsidRPr="00FF575C">
              <w:t>28p+28s+28c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6</w:t>
            </w:r>
          </w:p>
        </w:tc>
        <w:tc>
          <w:tcPr>
            <w:tcW w:w="3970" w:type="dxa"/>
          </w:tcPr>
          <w:p w:rsidR="00810FB7" w:rsidRPr="00EC566A" w:rsidRDefault="00810FB7" w:rsidP="0098390C">
            <w:pPr>
              <w:rPr>
                <w:rPrChange w:id="113" w:author="Jiří Vojtěšek" w:date="2018-11-26T00:34:00Z">
                  <w:rPr>
                    <w:b/>
                  </w:rPr>
                </w:rPrChange>
              </w:rPr>
            </w:pPr>
            <w:r w:rsidRPr="00EC566A">
              <w:rPr>
                <w:rPrChange w:id="114" w:author="Jiří Vojtěšek" w:date="2018-11-26T00:34:00Z">
                  <w:rPr>
                    <w:b/>
                  </w:rPr>
                </w:rPrChange>
              </w:rPr>
              <w:t xml:space="preserve">doc. Mgr. Milan Adámek, Ph.D. </w:t>
            </w:r>
            <w:r w:rsidRPr="00EC566A">
              <w:rPr>
                <w:rPrChange w:id="115" w:author="Jiří Vojtěšek" w:date="2018-11-26T00:34:00Z">
                  <w:rPr/>
                </w:rPrChange>
              </w:rPr>
              <w:t>(100 % p)</w:t>
            </w:r>
          </w:p>
        </w:tc>
        <w:tc>
          <w:tcPr>
            <w:tcW w:w="567" w:type="dxa"/>
          </w:tcPr>
          <w:p w:rsidR="00810FB7" w:rsidRPr="00FF575C" w:rsidRDefault="00810FB7" w:rsidP="0098390C">
            <w:pPr>
              <w:jc w:val="both"/>
            </w:pPr>
            <w:r>
              <w:t>2</w:t>
            </w:r>
            <w:r w:rsidR="00F14CF3">
              <w:t>/L</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Programování PLC</w:t>
            </w:r>
          </w:p>
        </w:tc>
        <w:tc>
          <w:tcPr>
            <w:tcW w:w="1344" w:type="dxa"/>
            <w:gridSpan w:val="3"/>
          </w:tcPr>
          <w:p w:rsidR="00810FB7" w:rsidRPr="00FF575C" w:rsidRDefault="00810FB7" w:rsidP="0098390C">
            <w:pPr>
              <w:jc w:val="both"/>
            </w:pPr>
            <w:r w:rsidRPr="00FF575C">
              <w:t>28p+28c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4</w:t>
            </w:r>
          </w:p>
        </w:tc>
        <w:tc>
          <w:tcPr>
            <w:tcW w:w="3970" w:type="dxa"/>
          </w:tcPr>
          <w:p w:rsidR="00810FB7" w:rsidRPr="00133BE0" w:rsidRDefault="00810FB7" w:rsidP="0098390C">
            <w:pPr>
              <w:rPr>
                <w:b/>
              </w:rPr>
            </w:pPr>
            <w:r w:rsidRPr="00133BE0">
              <w:rPr>
                <w:b/>
              </w:rPr>
              <w:t>Ing.</w:t>
            </w:r>
            <w:r>
              <w:rPr>
                <w:b/>
              </w:rPr>
              <w:t xml:space="preserve"> </w:t>
            </w:r>
            <w:r w:rsidRPr="00133BE0">
              <w:rPr>
                <w:b/>
              </w:rPr>
              <w:t>Tomáš Sysala,</w:t>
            </w:r>
            <w:r>
              <w:rPr>
                <w:b/>
              </w:rPr>
              <w:t xml:space="preserve"> </w:t>
            </w:r>
            <w:r w:rsidRPr="00133BE0">
              <w:rPr>
                <w:b/>
              </w:rPr>
              <w:t>Ph.D.</w:t>
            </w:r>
            <w:r>
              <w:rPr>
                <w:b/>
              </w:rPr>
              <w:t xml:space="preserve"> </w:t>
            </w:r>
            <w:r w:rsidRPr="00025D69">
              <w:t>(100</w:t>
            </w:r>
            <w:r>
              <w:t xml:space="preserve"> </w:t>
            </w:r>
            <w:r w:rsidRPr="00025D69">
              <w:t>%</w:t>
            </w:r>
            <w:r>
              <w:t xml:space="preserve"> p</w:t>
            </w:r>
            <w:r w:rsidRPr="00025D69">
              <w:t>)</w:t>
            </w:r>
          </w:p>
        </w:tc>
        <w:tc>
          <w:tcPr>
            <w:tcW w:w="567" w:type="dxa"/>
          </w:tcPr>
          <w:p w:rsidR="00810FB7" w:rsidRPr="00FF575C" w:rsidRDefault="00810FB7" w:rsidP="0098390C">
            <w:pPr>
              <w:jc w:val="both"/>
            </w:pPr>
            <w:r w:rsidRPr="00FF575C">
              <w:t>2</w:t>
            </w:r>
            <w:r w:rsidR="00F14CF3">
              <w:t>/L</w:t>
            </w:r>
          </w:p>
        </w:tc>
        <w:tc>
          <w:tcPr>
            <w:tcW w:w="709" w:type="dxa"/>
          </w:tcPr>
          <w:p w:rsidR="00810FB7" w:rsidRPr="00FF575C" w:rsidRDefault="00D3178B" w:rsidP="0098390C">
            <w:pPr>
              <w:jc w:val="both"/>
            </w:pPr>
            <w:r>
              <w:t>P</w:t>
            </w:r>
            <w:r w:rsidR="008C6646">
              <w:t>Z</w:t>
            </w:r>
          </w:p>
        </w:tc>
      </w:tr>
      <w:tr w:rsidR="00810FB7" w:rsidTr="0098390C">
        <w:tc>
          <w:tcPr>
            <w:tcW w:w="2375" w:type="dxa"/>
          </w:tcPr>
          <w:p w:rsidR="00810FB7" w:rsidRPr="00FF575C" w:rsidRDefault="00810FB7" w:rsidP="0098390C">
            <w:pPr>
              <w:jc w:val="both"/>
            </w:pPr>
            <w:r w:rsidRPr="00FF575C">
              <w:t>Řízení a logistika výroby</w:t>
            </w:r>
          </w:p>
        </w:tc>
        <w:tc>
          <w:tcPr>
            <w:tcW w:w="1344" w:type="dxa"/>
            <w:gridSpan w:val="3"/>
          </w:tcPr>
          <w:p w:rsidR="00810FB7" w:rsidRPr="00FF575C" w:rsidRDefault="00810FB7" w:rsidP="0098390C">
            <w:pPr>
              <w:jc w:val="both"/>
            </w:pPr>
            <w:r w:rsidRPr="00FF575C">
              <w:t>14p+42c</w:t>
            </w:r>
          </w:p>
        </w:tc>
        <w:tc>
          <w:tcPr>
            <w:tcW w:w="850" w:type="dxa"/>
          </w:tcPr>
          <w:p w:rsidR="00810FB7" w:rsidRPr="00FF575C" w:rsidRDefault="00810FB7" w:rsidP="0098390C">
            <w:pPr>
              <w:jc w:val="both"/>
            </w:pPr>
            <w:r>
              <w:t>kl</w:t>
            </w:r>
          </w:p>
        </w:tc>
        <w:tc>
          <w:tcPr>
            <w:tcW w:w="708" w:type="dxa"/>
          </w:tcPr>
          <w:p w:rsidR="00810FB7" w:rsidRPr="00FF575C" w:rsidRDefault="00810FB7" w:rsidP="0098390C">
            <w:pPr>
              <w:jc w:val="both"/>
            </w:pPr>
            <w:r w:rsidRPr="00FF575C">
              <w:t>4</w:t>
            </w:r>
          </w:p>
        </w:tc>
        <w:tc>
          <w:tcPr>
            <w:tcW w:w="3970" w:type="dxa"/>
          </w:tcPr>
          <w:p w:rsidR="00810FB7" w:rsidRPr="00FF575C" w:rsidRDefault="00810FB7" w:rsidP="0098390C">
            <w:r>
              <w:t xml:space="preserve">doc. Ing. </w:t>
            </w:r>
            <w:r w:rsidRPr="00A32AE8">
              <w:t>Bronislav Chramcov,</w:t>
            </w:r>
            <w:r>
              <w:t xml:space="preserve"> </w:t>
            </w:r>
            <w:r w:rsidRPr="00A32AE8">
              <w:t>Ph.D.</w:t>
            </w:r>
            <w:r>
              <w:t xml:space="preserve"> </w:t>
            </w:r>
            <w:r w:rsidRPr="00A32AE8">
              <w:t>(50</w:t>
            </w:r>
            <w:r>
              <w:t xml:space="preserve"> </w:t>
            </w:r>
            <w:r w:rsidRPr="00A32AE8">
              <w:t>%</w:t>
            </w:r>
            <w:r>
              <w:t xml:space="preserve"> p</w:t>
            </w:r>
            <w:r w:rsidRPr="00A32AE8">
              <w:t>)</w:t>
            </w:r>
            <w:r>
              <w:t>,</w:t>
            </w:r>
            <w:r>
              <w:br/>
              <w:t xml:space="preserve">doc. Ing. </w:t>
            </w:r>
            <w:r w:rsidRPr="00FF575C">
              <w:t>Jan Kunovský,</w:t>
            </w:r>
            <w:r>
              <w:t xml:space="preserve"> </w:t>
            </w:r>
            <w:r w:rsidRPr="00FF575C">
              <w:t>CSc.</w:t>
            </w:r>
            <w:r w:rsidR="0012214C">
              <w:t xml:space="preserve"> </w:t>
            </w:r>
            <w:r w:rsidRPr="00FF575C">
              <w:t>(50</w:t>
            </w:r>
            <w:r>
              <w:t xml:space="preserve"> % p)</w:t>
            </w:r>
          </w:p>
        </w:tc>
        <w:tc>
          <w:tcPr>
            <w:tcW w:w="567" w:type="dxa"/>
          </w:tcPr>
          <w:p w:rsidR="00810FB7" w:rsidRPr="00FF575C" w:rsidRDefault="00810FB7" w:rsidP="0098390C">
            <w:pPr>
              <w:jc w:val="both"/>
            </w:pPr>
            <w:r w:rsidRPr="00FF575C">
              <w:t>2</w:t>
            </w:r>
            <w:r w:rsidR="00F14CF3">
              <w:t>/L</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r w:rsidRPr="00FF575C">
              <w:t>Konstrukce robotů a manipulátorů</w:t>
            </w:r>
          </w:p>
        </w:tc>
        <w:tc>
          <w:tcPr>
            <w:tcW w:w="1344" w:type="dxa"/>
            <w:gridSpan w:val="3"/>
          </w:tcPr>
          <w:p w:rsidR="00810FB7" w:rsidRPr="00FF575C" w:rsidRDefault="00810FB7" w:rsidP="0098390C">
            <w:pPr>
              <w:jc w:val="both"/>
            </w:pPr>
            <w:r w:rsidRPr="00FF575C">
              <w:t>14s+42c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6</w:t>
            </w:r>
          </w:p>
        </w:tc>
        <w:tc>
          <w:tcPr>
            <w:tcW w:w="3970" w:type="dxa"/>
          </w:tcPr>
          <w:p w:rsidR="00810FB7" w:rsidRPr="00133BE0" w:rsidRDefault="00810FB7" w:rsidP="0098390C">
            <w:pPr>
              <w:rPr>
                <w:b/>
              </w:rPr>
            </w:pPr>
            <w:r>
              <w:rPr>
                <w:b/>
              </w:rPr>
              <w:t xml:space="preserve">doc. Ing. RNDr. Zdeněk Úředníček, CSc. </w:t>
            </w:r>
            <w:r w:rsidRPr="00F63E74">
              <w:t>(100 % p)</w:t>
            </w:r>
          </w:p>
        </w:tc>
        <w:tc>
          <w:tcPr>
            <w:tcW w:w="567" w:type="dxa"/>
          </w:tcPr>
          <w:p w:rsidR="00810FB7" w:rsidRPr="00FF575C" w:rsidRDefault="00810FB7" w:rsidP="0098390C">
            <w:pPr>
              <w:jc w:val="both"/>
            </w:pPr>
            <w:r w:rsidRPr="00FF575C">
              <w:t>2</w:t>
            </w:r>
            <w:r w:rsidR="00F14CF3">
              <w:t>/L</w:t>
            </w:r>
          </w:p>
        </w:tc>
        <w:tc>
          <w:tcPr>
            <w:tcW w:w="709" w:type="dxa"/>
          </w:tcPr>
          <w:p w:rsidR="00810FB7" w:rsidRPr="00FF575C" w:rsidRDefault="00810FB7" w:rsidP="0098390C">
            <w:pPr>
              <w:jc w:val="both"/>
            </w:pPr>
            <w:r w:rsidRPr="00FF575C">
              <w:t>PZ</w:t>
            </w:r>
          </w:p>
        </w:tc>
      </w:tr>
      <w:tr w:rsidR="006919FC" w:rsidTr="0098390C">
        <w:tc>
          <w:tcPr>
            <w:tcW w:w="2375" w:type="dxa"/>
          </w:tcPr>
          <w:p w:rsidR="006919FC" w:rsidRPr="00FF575C" w:rsidRDefault="006919FC" w:rsidP="006919FC">
            <w:pPr>
              <w:jc w:val="both"/>
            </w:pPr>
            <w:r w:rsidRPr="00FF575C">
              <w:t>Sportovní aktivity 3</w:t>
            </w:r>
          </w:p>
        </w:tc>
        <w:tc>
          <w:tcPr>
            <w:tcW w:w="1344" w:type="dxa"/>
            <w:gridSpan w:val="3"/>
          </w:tcPr>
          <w:p w:rsidR="006919FC" w:rsidRPr="00FF575C" w:rsidRDefault="006919FC" w:rsidP="006919FC">
            <w:pPr>
              <w:jc w:val="both"/>
            </w:pPr>
            <w:r w:rsidRPr="00FF575C">
              <w:t>28c</w:t>
            </w:r>
          </w:p>
        </w:tc>
        <w:tc>
          <w:tcPr>
            <w:tcW w:w="850" w:type="dxa"/>
          </w:tcPr>
          <w:p w:rsidR="006919FC" w:rsidRPr="00FF575C" w:rsidRDefault="006919FC" w:rsidP="006919FC">
            <w:pPr>
              <w:jc w:val="both"/>
            </w:pPr>
            <w:r w:rsidRPr="00FF575C">
              <w:t>z</w:t>
            </w:r>
          </w:p>
        </w:tc>
        <w:tc>
          <w:tcPr>
            <w:tcW w:w="708" w:type="dxa"/>
          </w:tcPr>
          <w:p w:rsidR="006919FC" w:rsidRPr="00FF575C" w:rsidRDefault="006919FC" w:rsidP="006919FC">
            <w:pPr>
              <w:jc w:val="both"/>
            </w:pPr>
            <w:r w:rsidRPr="00FF575C">
              <w:t>1</w:t>
            </w:r>
          </w:p>
        </w:tc>
        <w:tc>
          <w:tcPr>
            <w:tcW w:w="3970" w:type="dxa"/>
          </w:tcPr>
          <w:p w:rsidR="006919FC" w:rsidRPr="00FF575C" w:rsidRDefault="006919FC" w:rsidP="006919FC">
            <w:r w:rsidRPr="00094833">
              <w:rPr>
                <w:i/>
                <w:iCs/>
              </w:rPr>
              <w:t>Předmět má pro zaměření SP doplňující charakter</w:t>
            </w:r>
          </w:p>
        </w:tc>
        <w:tc>
          <w:tcPr>
            <w:tcW w:w="567" w:type="dxa"/>
          </w:tcPr>
          <w:p w:rsidR="006919FC" w:rsidRPr="00FF575C" w:rsidRDefault="006919FC" w:rsidP="006919FC">
            <w:pPr>
              <w:jc w:val="both"/>
            </w:pPr>
            <w:r w:rsidRPr="00FF575C">
              <w:t>2</w:t>
            </w:r>
            <w:r w:rsidR="00F14CF3">
              <w:t>/L</w:t>
            </w:r>
          </w:p>
        </w:tc>
        <w:tc>
          <w:tcPr>
            <w:tcW w:w="709" w:type="dxa"/>
          </w:tcPr>
          <w:p w:rsidR="006919FC" w:rsidRPr="00FF575C" w:rsidRDefault="006919FC" w:rsidP="006919FC">
            <w:pPr>
              <w:jc w:val="both"/>
            </w:pPr>
          </w:p>
        </w:tc>
      </w:tr>
      <w:tr w:rsidR="006919FC" w:rsidTr="0098390C">
        <w:tc>
          <w:tcPr>
            <w:tcW w:w="2375" w:type="dxa"/>
          </w:tcPr>
          <w:p w:rsidR="006919FC" w:rsidRPr="00133BE0" w:rsidRDefault="006919FC" w:rsidP="006919FC">
            <w:pPr>
              <w:jc w:val="both"/>
            </w:pPr>
            <w:r w:rsidRPr="00133BE0">
              <w:t>Angličtina 3</w:t>
            </w:r>
          </w:p>
        </w:tc>
        <w:tc>
          <w:tcPr>
            <w:tcW w:w="1344" w:type="dxa"/>
            <w:gridSpan w:val="3"/>
          </w:tcPr>
          <w:p w:rsidR="006919FC" w:rsidRPr="00133BE0" w:rsidRDefault="006919FC" w:rsidP="006919FC">
            <w:pPr>
              <w:jc w:val="both"/>
            </w:pPr>
            <w:r w:rsidRPr="00133BE0">
              <w:t>28s</w:t>
            </w:r>
          </w:p>
        </w:tc>
        <w:tc>
          <w:tcPr>
            <w:tcW w:w="850" w:type="dxa"/>
          </w:tcPr>
          <w:p w:rsidR="006919FC" w:rsidRPr="00133BE0" w:rsidRDefault="006919FC" w:rsidP="006919FC">
            <w:pPr>
              <w:jc w:val="both"/>
            </w:pPr>
            <w:r>
              <w:t>kl</w:t>
            </w:r>
          </w:p>
        </w:tc>
        <w:tc>
          <w:tcPr>
            <w:tcW w:w="708" w:type="dxa"/>
          </w:tcPr>
          <w:p w:rsidR="006919FC" w:rsidRPr="00133BE0" w:rsidRDefault="006919FC" w:rsidP="006919FC">
            <w:pPr>
              <w:jc w:val="both"/>
            </w:pPr>
            <w:r w:rsidRPr="00133BE0">
              <w:t>3</w:t>
            </w:r>
          </w:p>
        </w:tc>
        <w:tc>
          <w:tcPr>
            <w:tcW w:w="3970" w:type="dxa"/>
          </w:tcPr>
          <w:p w:rsidR="006919FC" w:rsidRPr="00133BE0" w:rsidRDefault="006919FC" w:rsidP="006919FC">
            <w:r w:rsidRPr="00094833">
              <w:rPr>
                <w:i/>
                <w:iCs/>
              </w:rPr>
              <w:t>Předmět má pro zaměření SP doplňující charakter</w:t>
            </w:r>
          </w:p>
        </w:tc>
        <w:tc>
          <w:tcPr>
            <w:tcW w:w="567" w:type="dxa"/>
          </w:tcPr>
          <w:p w:rsidR="006919FC" w:rsidRPr="00133BE0" w:rsidRDefault="006919FC" w:rsidP="006919FC">
            <w:pPr>
              <w:jc w:val="both"/>
            </w:pPr>
            <w:r w:rsidRPr="00133BE0">
              <w:t>2</w:t>
            </w:r>
            <w:r w:rsidR="00F14CF3">
              <w:t>/L</w:t>
            </w:r>
          </w:p>
        </w:tc>
        <w:tc>
          <w:tcPr>
            <w:tcW w:w="709" w:type="dxa"/>
          </w:tcPr>
          <w:p w:rsidR="006919FC" w:rsidRPr="00133BE0" w:rsidRDefault="006919FC" w:rsidP="006919FC">
            <w:pPr>
              <w:jc w:val="both"/>
            </w:pPr>
          </w:p>
        </w:tc>
      </w:tr>
      <w:tr w:rsidR="00810FB7" w:rsidTr="0098390C">
        <w:tc>
          <w:tcPr>
            <w:tcW w:w="2375" w:type="dxa"/>
          </w:tcPr>
          <w:p w:rsidR="00810FB7" w:rsidRPr="00FF575C" w:rsidRDefault="00810FB7" w:rsidP="0098390C">
            <w:pPr>
              <w:jc w:val="both"/>
            </w:pPr>
            <w:r w:rsidRPr="00FF575C">
              <w:t>Mechanika tekutin</w:t>
            </w:r>
          </w:p>
        </w:tc>
        <w:tc>
          <w:tcPr>
            <w:tcW w:w="1344" w:type="dxa"/>
            <w:gridSpan w:val="3"/>
          </w:tcPr>
          <w:p w:rsidR="00810FB7" w:rsidRPr="00FF575C" w:rsidRDefault="00810FB7" w:rsidP="0098390C">
            <w:pPr>
              <w:jc w:val="both"/>
            </w:pPr>
            <w:r w:rsidRPr="00FF575C">
              <w:t>28p+28s</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5</w:t>
            </w:r>
          </w:p>
        </w:tc>
        <w:tc>
          <w:tcPr>
            <w:tcW w:w="3970" w:type="dxa"/>
          </w:tcPr>
          <w:p w:rsidR="00810FB7" w:rsidRPr="00EC566A" w:rsidRDefault="00810FB7" w:rsidP="0098390C">
            <w:pPr>
              <w:rPr>
                <w:rPrChange w:id="116" w:author="Jiří Vojtěšek" w:date="2018-11-26T00:34:00Z">
                  <w:rPr>
                    <w:b/>
                  </w:rPr>
                </w:rPrChange>
              </w:rPr>
            </w:pPr>
            <w:r w:rsidRPr="00EC566A">
              <w:rPr>
                <w:rPrChange w:id="117" w:author="Jiří Vojtěšek" w:date="2018-11-26T00:34:00Z">
                  <w:rPr>
                    <w:b/>
                  </w:rPr>
                </w:rPrChange>
              </w:rPr>
              <w:t xml:space="preserve">prof. Ing. Dagmar Janáčová, CSc. </w:t>
            </w:r>
            <w:r w:rsidRPr="00EC566A">
              <w:rPr>
                <w:rPrChange w:id="118" w:author="Jiří Vojtěšek" w:date="2018-11-26T00:34:00Z">
                  <w:rPr/>
                </w:rPrChange>
              </w:rPr>
              <w:t>(100 % p)</w:t>
            </w:r>
          </w:p>
        </w:tc>
        <w:tc>
          <w:tcPr>
            <w:tcW w:w="567" w:type="dxa"/>
          </w:tcPr>
          <w:p w:rsidR="00810FB7" w:rsidRPr="00FF575C" w:rsidRDefault="00810FB7" w:rsidP="0098390C">
            <w:pPr>
              <w:jc w:val="both"/>
            </w:pPr>
            <w:r w:rsidRPr="00FF575C">
              <w:t>3</w:t>
            </w:r>
            <w:r w:rsidR="00F14CF3">
              <w:t>/Z</w:t>
            </w:r>
          </w:p>
        </w:tc>
        <w:tc>
          <w:tcPr>
            <w:tcW w:w="709" w:type="dxa"/>
          </w:tcPr>
          <w:p w:rsidR="00810FB7" w:rsidRPr="00FF575C" w:rsidRDefault="00810FB7" w:rsidP="0098390C">
            <w:pPr>
              <w:jc w:val="both"/>
            </w:pPr>
          </w:p>
        </w:tc>
      </w:tr>
      <w:tr w:rsidR="00810FB7" w:rsidRPr="00587818" w:rsidTr="0098390C">
        <w:tc>
          <w:tcPr>
            <w:tcW w:w="2375" w:type="dxa"/>
          </w:tcPr>
          <w:p w:rsidR="00810FB7" w:rsidRPr="00FF575C" w:rsidRDefault="00810FB7" w:rsidP="0098390C">
            <w:r w:rsidRPr="00FF575C">
              <w:t>Embedded systémy s</w:t>
            </w:r>
            <w:r>
              <w:t> </w:t>
            </w:r>
            <w:r w:rsidRPr="00FF575C">
              <w:t>mikropočítači</w:t>
            </w:r>
          </w:p>
        </w:tc>
        <w:tc>
          <w:tcPr>
            <w:tcW w:w="1344" w:type="dxa"/>
            <w:gridSpan w:val="3"/>
          </w:tcPr>
          <w:p w:rsidR="00810FB7" w:rsidRPr="00FF575C" w:rsidRDefault="00810FB7" w:rsidP="0098390C">
            <w:pPr>
              <w:jc w:val="both"/>
            </w:pPr>
            <w:r w:rsidRPr="00FF575C">
              <w:t>28p+56c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5</w:t>
            </w:r>
          </w:p>
        </w:tc>
        <w:tc>
          <w:tcPr>
            <w:tcW w:w="3970" w:type="dxa"/>
          </w:tcPr>
          <w:p w:rsidR="00810FB7" w:rsidRPr="00133BE0" w:rsidRDefault="00810FB7" w:rsidP="0098390C">
            <w:pPr>
              <w:rPr>
                <w:b/>
              </w:rPr>
            </w:pPr>
            <w:r>
              <w:rPr>
                <w:b/>
              </w:rPr>
              <w:t>p</w:t>
            </w:r>
            <w:r w:rsidRPr="00133BE0">
              <w:rPr>
                <w:b/>
              </w:rPr>
              <w:t>rof.</w:t>
            </w:r>
            <w:r>
              <w:rPr>
                <w:b/>
              </w:rPr>
              <w:t xml:space="preserve"> </w:t>
            </w:r>
            <w:r w:rsidRPr="00133BE0">
              <w:rPr>
                <w:b/>
              </w:rPr>
              <w:t>Ing.</w:t>
            </w:r>
            <w:r>
              <w:rPr>
                <w:b/>
              </w:rPr>
              <w:t xml:space="preserve"> </w:t>
            </w:r>
            <w:r w:rsidRPr="00133BE0">
              <w:rPr>
                <w:b/>
              </w:rPr>
              <w:t>Vladimír Vašek,</w:t>
            </w:r>
            <w:r>
              <w:rPr>
                <w:b/>
              </w:rPr>
              <w:t xml:space="preserve"> </w:t>
            </w:r>
            <w:r w:rsidRPr="00133BE0">
              <w:rPr>
                <w:b/>
              </w:rPr>
              <w:t>CSc.</w:t>
            </w:r>
            <w:r>
              <w:rPr>
                <w:b/>
              </w:rPr>
              <w:t xml:space="preserve"> </w:t>
            </w:r>
            <w:r w:rsidRPr="00F63E74">
              <w:t>(75 % p)</w:t>
            </w:r>
            <w:r w:rsidRPr="00133BE0">
              <w:rPr>
                <w:b/>
              </w:rPr>
              <w:t xml:space="preserve">, </w:t>
            </w:r>
            <w:r>
              <w:rPr>
                <w:b/>
              </w:rPr>
              <w:br/>
            </w:r>
            <w:r w:rsidRPr="00133BE0">
              <w:rPr>
                <w:b/>
              </w:rPr>
              <w:t xml:space="preserve">Ing. Jan Dolinay, Ph.D. </w:t>
            </w:r>
            <w:r w:rsidRPr="00F63E74">
              <w:t>(25 % p)</w:t>
            </w:r>
            <w:r w:rsidRPr="00133BE0">
              <w:rPr>
                <w:b/>
              </w:rPr>
              <w:t xml:space="preserve"> </w:t>
            </w:r>
          </w:p>
        </w:tc>
        <w:tc>
          <w:tcPr>
            <w:tcW w:w="567" w:type="dxa"/>
          </w:tcPr>
          <w:p w:rsidR="00810FB7" w:rsidRPr="00FF575C" w:rsidRDefault="00810FB7" w:rsidP="0098390C">
            <w:pPr>
              <w:jc w:val="both"/>
            </w:pPr>
            <w:r w:rsidRPr="00FF575C">
              <w:t>3</w:t>
            </w:r>
            <w:r w:rsidR="00F14CF3">
              <w:t>/Z</w:t>
            </w:r>
          </w:p>
        </w:tc>
        <w:tc>
          <w:tcPr>
            <w:tcW w:w="709" w:type="dxa"/>
          </w:tcPr>
          <w:p w:rsidR="00810FB7" w:rsidRPr="00FF575C" w:rsidRDefault="00810FB7" w:rsidP="0098390C">
            <w:pPr>
              <w:jc w:val="both"/>
            </w:pPr>
            <w:r w:rsidRPr="00FF575C">
              <w:t>PZ</w:t>
            </w:r>
          </w:p>
        </w:tc>
      </w:tr>
      <w:tr w:rsidR="00810FB7" w:rsidTr="0098390C">
        <w:tc>
          <w:tcPr>
            <w:tcW w:w="2375" w:type="dxa"/>
          </w:tcPr>
          <w:p w:rsidR="00810FB7" w:rsidRPr="00FF575C" w:rsidRDefault="00810FB7" w:rsidP="0098390C">
            <w:r w:rsidRPr="00FF575C">
              <w:t>Technické prostředky automatizace</w:t>
            </w:r>
          </w:p>
        </w:tc>
        <w:tc>
          <w:tcPr>
            <w:tcW w:w="1344" w:type="dxa"/>
            <w:gridSpan w:val="3"/>
          </w:tcPr>
          <w:p w:rsidR="00810FB7" w:rsidRPr="00FF575C" w:rsidRDefault="00810FB7" w:rsidP="0098390C">
            <w:pPr>
              <w:jc w:val="both"/>
            </w:pPr>
            <w:r w:rsidRPr="00FF575C">
              <w:t>28p+28c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5</w:t>
            </w:r>
          </w:p>
        </w:tc>
        <w:tc>
          <w:tcPr>
            <w:tcW w:w="3970" w:type="dxa"/>
          </w:tcPr>
          <w:p w:rsidR="00810FB7" w:rsidRPr="00133BE0" w:rsidRDefault="00810FB7" w:rsidP="0098390C">
            <w:pPr>
              <w:rPr>
                <w:b/>
              </w:rPr>
            </w:pPr>
            <w:r>
              <w:rPr>
                <w:b/>
              </w:rPr>
              <w:t>d</w:t>
            </w:r>
            <w:r w:rsidRPr="00133BE0">
              <w:rPr>
                <w:b/>
              </w:rPr>
              <w:t>oc.</w:t>
            </w:r>
            <w:r>
              <w:rPr>
                <w:b/>
              </w:rPr>
              <w:t xml:space="preserve"> </w:t>
            </w:r>
            <w:r w:rsidRPr="00133BE0">
              <w:rPr>
                <w:b/>
              </w:rPr>
              <w:t>RNDr.</w:t>
            </w:r>
            <w:r>
              <w:rPr>
                <w:b/>
              </w:rPr>
              <w:t xml:space="preserve"> </w:t>
            </w:r>
            <w:r w:rsidRPr="00133BE0">
              <w:rPr>
                <w:b/>
              </w:rPr>
              <w:t>Vojtěch Křesálek,</w:t>
            </w:r>
            <w:r>
              <w:rPr>
                <w:b/>
              </w:rPr>
              <w:t xml:space="preserve"> </w:t>
            </w:r>
            <w:r w:rsidRPr="00133BE0">
              <w:rPr>
                <w:b/>
              </w:rPr>
              <w:t xml:space="preserve">CSc. </w:t>
            </w:r>
            <w:r w:rsidRPr="00D7738C">
              <w:t>(100</w:t>
            </w:r>
            <w:r>
              <w:t xml:space="preserve"> </w:t>
            </w:r>
            <w:r w:rsidRPr="00D7738C">
              <w:t>%</w:t>
            </w:r>
            <w:r>
              <w:t>p</w:t>
            </w:r>
            <w:r w:rsidRPr="00D7738C">
              <w:t>)</w:t>
            </w:r>
          </w:p>
        </w:tc>
        <w:tc>
          <w:tcPr>
            <w:tcW w:w="567" w:type="dxa"/>
          </w:tcPr>
          <w:p w:rsidR="00810FB7" w:rsidRPr="00FF575C" w:rsidRDefault="00810FB7" w:rsidP="0098390C">
            <w:pPr>
              <w:jc w:val="both"/>
            </w:pPr>
            <w:r w:rsidRPr="00FF575C">
              <w:t>3</w:t>
            </w:r>
            <w:r w:rsidR="00F14CF3">
              <w:t>/Z</w:t>
            </w:r>
          </w:p>
        </w:tc>
        <w:tc>
          <w:tcPr>
            <w:tcW w:w="709" w:type="dxa"/>
          </w:tcPr>
          <w:p w:rsidR="00810FB7" w:rsidRPr="00FF575C" w:rsidRDefault="00810FB7" w:rsidP="0098390C">
            <w:pPr>
              <w:jc w:val="both"/>
            </w:pPr>
            <w:r w:rsidRPr="00FF575C">
              <w:t>PZ</w:t>
            </w:r>
          </w:p>
        </w:tc>
      </w:tr>
      <w:tr w:rsidR="00810FB7" w:rsidTr="0098390C">
        <w:tc>
          <w:tcPr>
            <w:tcW w:w="2375" w:type="dxa"/>
          </w:tcPr>
          <w:p w:rsidR="00810FB7" w:rsidRPr="00FF575C" w:rsidRDefault="00810FB7" w:rsidP="0098390C">
            <w:r w:rsidRPr="00FF575C">
              <w:t>Analogová a číslicová technika</w:t>
            </w:r>
          </w:p>
        </w:tc>
        <w:tc>
          <w:tcPr>
            <w:tcW w:w="1344" w:type="dxa"/>
            <w:gridSpan w:val="3"/>
          </w:tcPr>
          <w:p w:rsidR="00810FB7" w:rsidRPr="00FF575C" w:rsidRDefault="00810FB7" w:rsidP="0098390C">
            <w:pPr>
              <w:jc w:val="both"/>
            </w:pPr>
            <w:r w:rsidRPr="00FF575C">
              <w:t>28p+14s+28c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5</w:t>
            </w:r>
          </w:p>
        </w:tc>
        <w:tc>
          <w:tcPr>
            <w:tcW w:w="3970" w:type="dxa"/>
          </w:tcPr>
          <w:p w:rsidR="00810FB7" w:rsidRPr="00EC566A" w:rsidRDefault="00810FB7" w:rsidP="0098390C">
            <w:pPr>
              <w:rPr>
                <w:rPrChange w:id="119" w:author="Jiří Vojtěšek" w:date="2018-11-26T00:34:00Z">
                  <w:rPr>
                    <w:b/>
                  </w:rPr>
                </w:rPrChange>
              </w:rPr>
            </w:pPr>
            <w:r w:rsidRPr="00EC566A">
              <w:rPr>
                <w:rPrChange w:id="120" w:author="Jiří Vojtěšek" w:date="2018-11-26T00:34:00Z">
                  <w:rPr>
                    <w:b/>
                  </w:rPr>
                </w:rPrChange>
              </w:rPr>
              <w:t xml:space="preserve">doc. Mgr. Milan Adámek, Ph.D. </w:t>
            </w:r>
            <w:r w:rsidRPr="00EC566A">
              <w:rPr>
                <w:rPrChange w:id="121" w:author="Jiří Vojtěšek" w:date="2018-11-26T00:34:00Z">
                  <w:rPr/>
                </w:rPrChange>
              </w:rPr>
              <w:t>(100 % p)</w:t>
            </w:r>
          </w:p>
        </w:tc>
        <w:tc>
          <w:tcPr>
            <w:tcW w:w="567" w:type="dxa"/>
          </w:tcPr>
          <w:p w:rsidR="00810FB7" w:rsidRPr="00FF575C" w:rsidRDefault="00810FB7" w:rsidP="0098390C">
            <w:pPr>
              <w:jc w:val="both"/>
            </w:pPr>
            <w:r w:rsidRPr="00FF575C">
              <w:t>3</w:t>
            </w:r>
            <w:r w:rsidR="00F14CF3">
              <w:t>/Z</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r w:rsidRPr="00FF575C">
              <w:lastRenderedPageBreak/>
              <w:t>Akční členy mechatronických systémů</w:t>
            </w:r>
          </w:p>
        </w:tc>
        <w:tc>
          <w:tcPr>
            <w:tcW w:w="1344" w:type="dxa"/>
            <w:gridSpan w:val="3"/>
          </w:tcPr>
          <w:p w:rsidR="00810FB7" w:rsidRPr="00FF575C" w:rsidRDefault="00810FB7" w:rsidP="0098390C">
            <w:pPr>
              <w:jc w:val="both"/>
            </w:pPr>
            <w:r w:rsidRPr="00FF575C">
              <w:t>28p+28c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4</w:t>
            </w:r>
          </w:p>
        </w:tc>
        <w:tc>
          <w:tcPr>
            <w:tcW w:w="3970" w:type="dxa"/>
          </w:tcPr>
          <w:p w:rsidR="00810FB7" w:rsidRPr="00133BE0" w:rsidRDefault="00810FB7" w:rsidP="0098390C">
            <w:pPr>
              <w:rPr>
                <w:b/>
              </w:rPr>
            </w:pPr>
            <w:r>
              <w:rPr>
                <w:b/>
              </w:rPr>
              <w:t xml:space="preserve">doc. Ing. RNDr. Zdeněk Úředníček, CSc. </w:t>
            </w:r>
            <w:r w:rsidRPr="00D7738C">
              <w:t>(100 % p)</w:t>
            </w:r>
          </w:p>
        </w:tc>
        <w:tc>
          <w:tcPr>
            <w:tcW w:w="567" w:type="dxa"/>
          </w:tcPr>
          <w:p w:rsidR="00810FB7" w:rsidRPr="00FF575C" w:rsidRDefault="00810FB7" w:rsidP="0098390C">
            <w:pPr>
              <w:jc w:val="both"/>
            </w:pPr>
            <w:r w:rsidRPr="00FF575C">
              <w:t>3</w:t>
            </w:r>
            <w:r w:rsidR="00F14CF3">
              <w:t>/Z</w:t>
            </w:r>
          </w:p>
        </w:tc>
        <w:tc>
          <w:tcPr>
            <w:tcW w:w="709" w:type="dxa"/>
          </w:tcPr>
          <w:p w:rsidR="00810FB7" w:rsidRPr="00FF575C" w:rsidRDefault="00810FB7" w:rsidP="0098390C">
            <w:pPr>
              <w:jc w:val="both"/>
            </w:pPr>
            <w:r w:rsidRPr="00FF575C">
              <w:t>PZ</w:t>
            </w:r>
          </w:p>
        </w:tc>
      </w:tr>
      <w:tr w:rsidR="00810FB7" w:rsidTr="0098390C">
        <w:tc>
          <w:tcPr>
            <w:tcW w:w="2375" w:type="dxa"/>
          </w:tcPr>
          <w:p w:rsidR="00810FB7" w:rsidRPr="00FF575C" w:rsidRDefault="00810FB7" w:rsidP="0098390C">
            <w:pPr>
              <w:jc w:val="both"/>
            </w:pPr>
            <w:r w:rsidRPr="00FF575C">
              <w:t>Ročníkový projekt</w:t>
            </w:r>
          </w:p>
        </w:tc>
        <w:tc>
          <w:tcPr>
            <w:tcW w:w="1344" w:type="dxa"/>
            <w:gridSpan w:val="3"/>
          </w:tcPr>
          <w:p w:rsidR="00810FB7" w:rsidRPr="00FF575C" w:rsidRDefault="00810FB7" w:rsidP="0098390C">
            <w:pPr>
              <w:jc w:val="both"/>
            </w:pPr>
            <w:r w:rsidRPr="00FF575C">
              <w:t>14s</w:t>
            </w:r>
          </w:p>
        </w:tc>
        <w:tc>
          <w:tcPr>
            <w:tcW w:w="850" w:type="dxa"/>
          </w:tcPr>
          <w:p w:rsidR="00810FB7" w:rsidRPr="00FF575C" w:rsidRDefault="00810FB7" w:rsidP="0098390C">
            <w:pPr>
              <w:jc w:val="both"/>
            </w:pPr>
            <w:r w:rsidRPr="00FF575C">
              <w:t>z</w:t>
            </w:r>
          </w:p>
        </w:tc>
        <w:tc>
          <w:tcPr>
            <w:tcW w:w="708" w:type="dxa"/>
          </w:tcPr>
          <w:p w:rsidR="00810FB7" w:rsidRPr="00FF575C" w:rsidRDefault="00810FB7" w:rsidP="0098390C">
            <w:pPr>
              <w:jc w:val="both"/>
            </w:pPr>
            <w:r w:rsidRPr="00FF575C">
              <w:t>1</w:t>
            </w:r>
          </w:p>
        </w:tc>
        <w:tc>
          <w:tcPr>
            <w:tcW w:w="3970" w:type="dxa"/>
          </w:tcPr>
          <w:p w:rsidR="00810FB7" w:rsidRPr="00FF575C" w:rsidRDefault="00810FB7" w:rsidP="0098390C">
            <w:r>
              <w:t>p</w:t>
            </w:r>
            <w:r w:rsidRPr="00FF575C">
              <w:t>rof.</w:t>
            </w:r>
            <w:r>
              <w:t xml:space="preserve"> </w:t>
            </w:r>
            <w:r w:rsidRPr="00FF575C">
              <w:t>Ing.</w:t>
            </w:r>
            <w:r>
              <w:t xml:space="preserve"> </w:t>
            </w:r>
            <w:r w:rsidRPr="00FF575C">
              <w:t>Vladimír Vašek,</w:t>
            </w:r>
            <w:r>
              <w:t xml:space="preserve"> </w:t>
            </w:r>
            <w:r w:rsidRPr="00FF575C">
              <w:t>CSc.</w:t>
            </w:r>
            <w:r>
              <w:t xml:space="preserve"> </w:t>
            </w:r>
            <w:r w:rsidRPr="00FF575C">
              <w:t>(100</w:t>
            </w:r>
            <w:r>
              <w:t xml:space="preserve"> </w:t>
            </w:r>
            <w:r w:rsidRPr="00FF575C">
              <w:t>%</w:t>
            </w:r>
            <w:r>
              <w:t xml:space="preserve"> s</w:t>
            </w:r>
            <w:r w:rsidRPr="00FF575C">
              <w:t>)</w:t>
            </w:r>
          </w:p>
        </w:tc>
        <w:tc>
          <w:tcPr>
            <w:tcW w:w="567" w:type="dxa"/>
          </w:tcPr>
          <w:p w:rsidR="00810FB7" w:rsidRPr="00FF575C" w:rsidRDefault="00810FB7" w:rsidP="0098390C">
            <w:pPr>
              <w:jc w:val="both"/>
            </w:pPr>
            <w:r w:rsidRPr="00FF575C">
              <w:t>3</w:t>
            </w:r>
            <w:r w:rsidR="00F14CF3">
              <w:t>/Z</w:t>
            </w:r>
          </w:p>
        </w:tc>
        <w:tc>
          <w:tcPr>
            <w:tcW w:w="709" w:type="dxa"/>
          </w:tcPr>
          <w:p w:rsidR="00810FB7" w:rsidRPr="00FF575C" w:rsidRDefault="00810FB7" w:rsidP="0098390C">
            <w:pPr>
              <w:jc w:val="both"/>
            </w:pPr>
          </w:p>
        </w:tc>
      </w:tr>
      <w:tr w:rsidR="006919FC" w:rsidRPr="00587818" w:rsidTr="0098390C">
        <w:tc>
          <w:tcPr>
            <w:tcW w:w="2375" w:type="dxa"/>
          </w:tcPr>
          <w:p w:rsidR="006919FC" w:rsidRPr="00FF575C" w:rsidRDefault="006919FC" w:rsidP="006919FC">
            <w:pPr>
              <w:jc w:val="both"/>
            </w:pPr>
            <w:r w:rsidRPr="00FF575C">
              <w:t>Sportovní aktivity 4</w:t>
            </w:r>
          </w:p>
        </w:tc>
        <w:tc>
          <w:tcPr>
            <w:tcW w:w="1344" w:type="dxa"/>
            <w:gridSpan w:val="3"/>
          </w:tcPr>
          <w:p w:rsidR="006919FC" w:rsidRPr="00FF575C" w:rsidRDefault="006919FC" w:rsidP="006919FC">
            <w:pPr>
              <w:jc w:val="both"/>
            </w:pPr>
            <w:r w:rsidRPr="00FF575C">
              <w:t>28c</w:t>
            </w:r>
          </w:p>
        </w:tc>
        <w:tc>
          <w:tcPr>
            <w:tcW w:w="850" w:type="dxa"/>
          </w:tcPr>
          <w:p w:rsidR="006919FC" w:rsidRPr="00FF575C" w:rsidRDefault="006919FC" w:rsidP="006919FC">
            <w:pPr>
              <w:jc w:val="both"/>
            </w:pPr>
            <w:r w:rsidRPr="00FF575C">
              <w:t>z</w:t>
            </w:r>
          </w:p>
        </w:tc>
        <w:tc>
          <w:tcPr>
            <w:tcW w:w="708" w:type="dxa"/>
          </w:tcPr>
          <w:p w:rsidR="006919FC" w:rsidRPr="00FF575C" w:rsidRDefault="006919FC" w:rsidP="006919FC">
            <w:pPr>
              <w:jc w:val="both"/>
            </w:pPr>
            <w:r w:rsidRPr="00FF575C">
              <w:t>1</w:t>
            </w:r>
          </w:p>
        </w:tc>
        <w:tc>
          <w:tcPr>
            <w:tcW w:w="3970" w:type="dxa"/>
          </w:tcPr>
          <w:p w:rsidR="006919FC" w:rsidRPr="00FF575C" w:rsidRDefault="006919FC" w:rsidP="006919FC">
            <w:r w:rsidRPr="00177EB7">
              <w:rPr>
                <w:i/>
                <w:iCs/>
              </w:rPr>
              <w:t>Předmět má pro zaměření SP doplňující charakter</w:t>
            </w:r>
          </w:p>
        </w:tc>
        <w:tc>
          <w:tcPr>
            <w:tcW w:w="567" w:type="dxa"/>
          </w:tcPr>
          <w:p w:rsidR="006919FC" w:rsidRPr="00FF575C" w:rsidRDefault="006919FC" w:rsidP="006919FC">
            <w:pPr>
              <w:jc w:val="both"/>
            </w:pPr>
            <w:r w:rsidRPr="00FF575C">
              <w:t>3</w:t>
            </w:r>
            <w:r w:rsidR="00F14CF3">
              <w:t>/Z</w:t>
            </w:r>
          </w:p>
        </w:tc>
        <w:tc>
          <w:tcPr>
            <w:tcW w:w="709" w:type="dxa"/>
          </w:tcPr>
          <w:p w:rsidR="006919FC" w:rsidRPr="00FF575C" w:rsidRDefault="006919FC" w:rsidP="006919FC">
            <w:pPr>
              <w:jc w:val="both"/>
            </w:pPr>
          </w:p>
        </w:tc>
      </w:tr>
      <w:tr w:rsidR="006919FC" w:rsidTr="0098390C">
        <w:tc>
          <w:tcPr>
            <w:tcW w:w="2375" w:type="dxa"/>
          </w:tcPr>
          <w:p w:rsidR="006919FC" w:rsidRPr="00133BE0" w:rsidRDefault="006919FC" w:rsidP="006919FC">
            <w:pPr>
              <w:jc w:val="both"/>
            </w:pPr>
            <w:r w:rsidRPr="00133BE0">
              <w:t>Angličtina 4</w:t>
            </w:r>
          </w:p>
        </w:tc>
        <w:tc>
          <w:tcPr>
            <w:tcW w:w="1344" w:type="dxa"/>
            <w:gridSpan w:val="3"/>
          </w:tcPr>
          <w:p w:rsidR="006919FC" w:rsidRPr="00133BE0" w:rsidRDefault="006919FC" w:rsidP="006919FC">
            <w:pPr>
              <w:jc w:val="both"/>
            </w:pPr>
            <w:r w:rsidRPr="00133BE0">
              <w:t>28s</w:t>
            </w:r>
          </w:p>
        </w:tc>
        <w:tc>
          <w:tcPr>
            <w:tcW w:w="850" w:type="dxa"/>
          </w:tcPr>
          <w:p w:rsidR="006919FC" w:rsidRPr="00133BE0" w:rsidRDefault="006919FC" w:rsidP="006919FC">
            <w:pPr>
              <w:jc w:val="both"/>
            </w:pPr>
            <w:r w:rsidRPr="00133BE0">
              <w:t>zk</w:t>
            </w:r>
          </w:p>
        </w:tc>
        <w:tc>
          <w:tcPr>
            <w:tcW w:w="708" w:type="dxa"/>
          </w:tcPr>
          <w:p w:rsidR="006919FC" w:rsidRPr="00133BE0" w:rsidRDefault="006919FC" w:rsidP="006919FC">
            <w:pPr>
              <w:jc w:val="both"/>
            </w:pPr>
            <w:r w:rsidRPr="00133BE0">
              <w:t>4</w:t>
            </w:r>
          </w:p>
        </w:tc>
        <w:tc>
          <w:tcPr>
            <w:tcW w:w="3970" w:type="dxa"/>
          </w:tcPr>
          <w:p w:rsidR="006919FC" w:rsidRPr="00133BE0" w:rsidRDefault="006919FC" w:rsidP="006919FC">
            <w:r w:rsidRPr="00177EB7">
              <w:rPr>
                <w:i/>
                <w:iCs/>
              </w:rPr>
              <w:t>Předmět má pro zaměření SP doplňující charakter</w:t>
            </w:r>
          </w:p>
        </w:tc>
        <w:tc>
          <w:tcPr>
            <w:tcW w:w="567" w:type="dxa"/>
          </w:tcPr>
          <w:p w:rsidR="006919FC" w:rsidRPr="00133BE0" w:rsidRDefault="006919FC" w:rsidP="006919FC">
            <w:pPr>
              <w:jc w:val="both"/>
            </w:pPr>
            <w:r w:rsidRPr="00133BE0">
              <w:t>3</w:t>
            </w:r>
            <w:r w:rsidR="00F14CF3">
              <w:t>/Z</w:t>
            </w:r>
          </w:p>
        </w:tc>
        <w:tc>
          <w:tcPr>
            <w:tcW w:w="709" w:type="dxa"/>
          </w:tcPr>
          <w:p w:rsidR="006919FC" w:rsidRPr="00133BE0" w:rsidRDefault="006919FC" w:rsidP="006919FC">
            <w:pPr>
              <w:jc w:val="both"/>
            </w:pPr>
          </w:p>
        </w:tc>
      </w:tr>
      <w:tr w:rsidR="00810FB7" w:rsidTr="0098390C">
        <w:tc>
          <w:tcPr>
            <w:tcW w:w="2375" w:type="dxa"/>
          </w:tcPr>
          <w:p w:rsidR="00810FB7" w:rsidRPr="00FF575C" w:rsidRDefault="00810FB7" w:rsidP="0098390C">
            <w:r w:rsidRPr="00FF575C">
              <w:t>Programování a aplikace průmyslových robotů a manipulátorů</w:t>
            </w:r>
          </w:p>
        </w:tc>
        <w:tc>
          <w:tcPr>
            <w:tcW w:w="1344" w:type="dxa"/>
            <w:gridSpan w:val="3"/>
          </w:tcPr>
          <w:p w:rsidR="00810FB7" w:rsidRPr="00FF575C" w:rsidRDefault="00810FB7" w:rsidP="0098390C">
            <w:pPr>
              <w:jc w:val="both"/>
            </w:pPr>
            <w:r>
              <w:t>24p+72</w:t>
            </w:r>
            <w:r w:rsidRPr="00FF575C">
              <w:t>c</w:t>
            </w:r>
          </w:p>
        </w:tc>
        <w:tc>
          <w:tcPr>
            <w:tcW w:w="850" w:type="dxa"/>
          </w:tcPr>
          <w:p w:rsidR="00810FB7" w:rsidRPr="00FF575C" w:rsidRDefault="00810FB7" w:rsidP="0098390C">
            <w:pPr>
              <w:jc w:val="both"/>
            </w:pPr>
            <w:r w:rsidRPr="00FF575C">
              <w:t>z, zk</w:t>
            </w:r>
          </w:p>
        </w:tc>
        <w:tc>
          <w:tcPr>
            <w:tcW w:w="708" w:type="dxa"/>
          </w:tcPr>
          <w:p w:rsidR="00810FB7" w:rsidRPr="00FF575C" w:rsidRDefault="00810FB7" w:rsidP="0098390C">
            <w:pPr>
              <w:jc w:val="both"/>
            </w:pPr>
            <w:r w:rsidRPr="00FF575C">
              <w:t>5</w:t>
            </w:r>
          </w:p>
        </w:tc>
        <w:tc>
          <w:tcPr>
            <w:tcW w:w="3970" w:type="dxa"/>
          </w:tcPr>
          <w:p w:rsidR="00810FB7" w:rsidRPr="00133BE0" w:rsidRDefault="00810FB7" w:rsidP="0098390C">
            <w:pPr>
              <w:rPr>
                <w:b/>
              </w:rPr>
            </w:pPr>
            <w:r>
              <w:rPr>
                <w:b/>
              </w:rPr>
              <w:t xml:space="preserve">doc. Ing. Lubomír Vašek, CSc. </w:t>
            </w:r>
            <w:r w:rsidRPr="00D7738C">
              <w:t xml:space="preserve">(75 % p), </w:t>
            </w:r>
            <w:r>
              <w:rPr>
                <w:b/>
              </w:rPr>
              <w:br/>
            </w:r>
            <w:r w:rsidRPr="00133BE0">
              <w:rPr>
                <w:b/>
              </w:rPr>
              <w:t xml:space="preserve">Ing. Viliam Dolinay, Ph.D. </w:t>
            </w:r>
            <w:r w:rsidRPr="00D7738C">
              <w:t>(25 % p)</w:t>
            </w:r>
          </w:p>
        </w:tc>
        <w:tc>
          <w:tcPr>
            <w:tcW w:w="567" w:type="dxa"/>
          </w:tcPr>
          <w:p w:rsidR="00810FB7" w:rsidRPr="00FF575C" w:rsidRDefault="00810FB7" w:rsidP="0098390C">
            <w:pPr>
              <w:jc w:val="both"/>
            </w:pPr>
            <w:r w:rsidRPr="00FF575C">
              <w:t>3</w:t>
            </w:r>
            <w:r w:rsidR="00F14CF3">
              <w:t>/L</w:t>
            </w:r>
          </w:p>
        </w:tc>
        <w:tc>
          <w:tcPr>
            <w:tcW w:w="709" w:type="dxa"/>
          </w:tcPr>
          <w:p w:rsidR="00810FB7" w:rsidRPr="00FF575C" w:rsidRDefault="00810FB7" w:rsidP="0098390C">
            <w:pPr>
              <w:jc w:val="both"/>
            </w:pPr>
            <w:r w:rsidRPr="00FF575C">
              <w:t>PZ</w:t>
            </w:r>
          </w:p>
        </w:tc>
      </w:tr>
      <w:tr w:rsidR="00810FB7" w:rsidTr="0098390C">
        <w:tc>
          <w:tcPr>
            <w:tcW w:w="2375" w:type="dxa"/>
          </w:tcPr>
          <w:p w:rsidR="00810FB7" w:rsidRPr="00FF575C" w:rsidRDefault="00810FB7" w:rsidP="0098390C">
            <w:pPr>
              <w:jc w:val="both"/>
            </w:pPr>
            <w:r w:rsidRPr="00FF575C">
              <w:t>Programování mobilních aplikací</w:t>
            </w:r>
          </w:p>
        </w:tc>
        <w:tc>
          <w:tcPr>
            <w:tcW w:w="1344" w:type="dxa"/>
            <w:gridSpan w:val="3"/>
          </w:tcPr>
          <w:p w:rsidR="00810FB7" w:rsidRPr="00FF575C" w:rsidRDefault="00810FB7" w:rsidP="0098390C">
            <w:pPr>
              <w:jc w:val="both"/>
            </w:pPr>
            <w:r>
              <w:t>12s+24</w:t>
            </w:r>
            <w:r w:rsidRPr="00FF575C">
              <w:t>c</w:t>
            </w:r>
          </w:p>
        </w:tc>
        <w:tc>
          <w:tcPr>
            <w:tcW w:w="850" w:type="dxa"/>
          </w:tcPr>
          <w:p w:rsidR="00810FB7" w:rsidRPr="00FF575C" w:rsidRDefault="00810FB7" w:rsidP="0098390C">
            <w:pPr>
              <w:jc w:val="both"/>
            </w:pPr>
            <w:r>
              <w:t>kl</w:t>
            </w:r>
          </w:p>
        </w:tc>
        <w:tc>
          <w:tcPr>
            <w:tcW w:w="708" w:type="dxa"/>
          </w:tcPr>
          <w:p w:rsidR="00810FB7" w:rsidRPr="00FF575C" w:rsidRDefault="00810FB7" w:rsidP="0098390C">
            <w:pPr>
              <w:jc w:val="both"/>
            </w:pPr>
            <w:r w:rsidRPr="00FF575C">
              <w:t>5</w:t>
            </w:r>
          </w:p>
        </w:tc>
        <w:tc>
          <w:tcPr>
            <w:tcW w:w="3970" w:type="dxa"/>
          </w:tcPr>
          <w:p w:rsidR="00810FB7" w:rsidRPr="00133BE0" w:rsidRDefault="00810FB7" w:rsidP="0098390C">
            <w:pPr>
              <w:rPr>
                <w:b/>
              </w:rPr>
            </w:pPr>
            <w:r w:rsidRPr="00133BE0">
              <w:rPr>
                <w:b/>
              </w:rPr>
              <w:t>Ing.</w:t>
            </w:r>
            <w:r>
              <w:rPr>
                <w:b/>
              </w:rPr>
              <w:t xml:space="preserve"> </w:t>
            </w:r>
            <w:r w:rsidRPr="00133BE0">
              <w:rPr>
                <w:b/>
              </w:rPr>
              <w:t>Radek Vala,</w:t>
            </w:r>
            <w:r>
              <w:rPr>
                <w:b/>
              </w:rPr>
              <w:t xml:space="preserve"> </w:t>
            </w:r>
            <w:r w:rsidRPr="00133BE0">
              <w:rPr>
                <w:b/>
              </w:rPr>
              <w:t>Ph.D.</w:t>
            </w:r>
            <w:r>
              <w:rPr>
                <w:b/>
              </w:rPr>
              <w:t xml:space="preserve"> </w:t>
            </w:r>
            <w:r w:rsidRPr="00D7738C">
              <w:t>(100 % p)</w:t>
            </w:r>
          </w:p>
        </w:tc>
        <w:tc>
          <w:tcPr>
            <w:tcW w:w="567" w:type="dxa"/>
          </w:tcPr>
          <w:p w:rsidR="00810FB7" w:rsidRPr="00FF575C" w:rsidRDefault="00810FB7" w:rsidP="0098390C">
            <w:pPr>
              <w:jc w:val="both"/>
            </w:pPr>
            <w:r w:rsidRPr="00FF575C">
              <w:t>3</w:t>
            </w:r>
            <w:r w:rsidR="00F14CF3">
              <w:t>/L</w:t>
            </w:r>
          </w:p>
        </w:tc>
        <w:tc>
          <w:tcPr>
            <w:tcW w:w="709" w:type="dxa"/>
          </w:tcPr>
          <w:p w:rsidR="00810FB7" w:rsidRPr="00FF575C" w:rsidRDefault="00810FB7" w:rsidP="0098390C">
            <w:pPr>
              <w:jc w:val="both"/>
            </w:pPr>
            <w:r>
              <w:t>PZ</w:t>
            </w:r>
          </w:p>
        </w:tc>
      </w:tr>
      <w:tr w:rsidR="00810FB7" w:rsidTr="0098390C">
        <w:tc>
          <w:tcPr>
            <w:tcW w:w="2375" w:type="dxa"/>
          </w:tcPr>
          <w:p w:rsidR="00810FB7" w:rsidRPr="00FF575C" w:rsidRDefault="00810FB7" w:rsidP="0098390C">
            <w:pPr>
              <w:jc w:val="both"/>
            </w:pPr>
            <w:r w:rsidRPr="00FF575C">
              <w:t>Softskills</w:t>
            </w:r>
          </w:p>
        </w:tc>
        <w:tc>
          <w:tcPr>
            <w:tcW w:w="1344" w:type="dxa"/>
            <w:gridSpan w:val="3"/>
          </w:tcPr>
          <w:p w:rsidR="00810FB7" w:rsidRPr="00FF575C" w:rsidRDefault="00810FB7" w:rsidP="0098390C">
            <w:pPr>
              <w:jc w:val="both"/>
            </w:pPr>
            <w:r>
              <w:t>24</w:t>
            </w:r>
            <w:r w:rsidRPr="00FF575C">
              <w:t>s</w:t>
            </w:r>
          </w:p>
        </w:tc>
        <w:tc>
          <w:tcPr>
            <w:tcW w:w="850" w:type="dxa"/>
          </w:tcPr>
          <w:p w:rsidR="00810FB7" w:rsidRPr="00FF575C" w:rsidRDefault="00810FB7" w:rsidP="0098390C">
            <w:pPr>
              <w:jc w:val="both"/>
            </w:pPr>
            <w:r>
              <w:t>z</w:t>
            </w:r>
          </w:p>
        </w:tc>
        <w:tc>
          <w:tcPr>
            <w:tcW w:w="708" w:type="dxa"/>
          </w:tcPr>
          <w:p w:rsidR="00810FB7" w:rsidRPr="00FF575C" w:rsidRDefault="00810FB7" w:rsidP="0098390C">
            <w:pPr>
              <w:jc w:val="both"/>
            </w:pPr>
            <w:r w:rsidRPr="00FF575C">
              <w:t>2</w:t>
            </w:r>
          </w:p>
        </w:tc>
        <w:tc>
          <w:tcPr>
            <w:tcW w:w="3970" w:type="dxa"/>
          </w:tcPr>
          <w:p w:rsidR="00810FB7" w:rsidRPr="00FF575C" w:rsidRDefault="00CF2B1E" w:rsidP="0098390C">
            <w:r w:rsidRPr="00177EB7">
              <w:rPr>
                <w:i/>
                <w:iCs/>
              </w:rPr>
              <w:t>Předmět má pro zaměření SP doplňující charakter</w:t>
            </w:r>
          </w:p>
        </w:tc>
        <w:tc>
          <w:tcPr>
            <w:tcW w:w="567" w:type="dxa"/>
          </w:tcPr>
          <w:p w:rsidR="00810FB7" w:rsidRPr="00FF575C" w:rsidRDefault="00810FB7" w:rsidP="0098390C">
            <w:pPr>
              <w:jc w:val="both"/>
            </w:pPr>
            <w:r w:rsidRPr="00FF575C">
              <w:t>3</w:t>
            </w:r>
            <w:r w:rsidR="00F14CF3">
              <w:t>/L</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r w:rsidRPr="00FF575C">
              <w:t>CAD systémy v</w:t>
            </w:r>
            <w:r>
              <w:t> </w:t>
            </w:r>
            <w:r w:rsidRPr="00FF575C">
              <w:t>elektrotechnice</w:t>
            </w:r>
          </w:p>
        </w:tc>
        <w:tc>
          <w:tcPr>
            <w:tcW w:w="1344" w:type="dxa"/>
            <w:gridSpan w:val="3"/>
          </w:tcPr>
          <w:p w:rsidR="00810FB7" w:rsidRPr="00FF575C" w:rsidRDefault="00810FB7" w:rsidP="0098390C">
            <w:pPr>
              <w:jc w:val="both"/>
            </w:pPr>
            <w:r>
              <w:t>24</w:t>
            </w:r>
            <w:r w:rsidRPr="00FF575C">
              <w:t>c</w:t>
            </w:r>
          </w:p>
        </w:tc>
        <w:tc>
          <w:tcPr>
            <w:tcW w:w="850" w:type="dxa"/>
          </w:tcPr>
          <w:p w:rsidR="00810FB7" w:rsidRPr="00FF575C" w:rsidRDefault="00810FB7" w:rsidP="0098390C">
            <w:pPr>
              <w:jc w:val="both"/>
            </w:pPr>
            <w:r>
              <w:t>kl</w:t>
            </w:r>
          </w:p>
        </w:tc>
        <w:tc>
          <w:tcPr>
            <w:tcW w:w="708" w:type="dxa"/>
          </w:tcPr>
          <w:p w:rsidR="00810FB7" w:rsidRPr="00FF575C" w:rsidRDefault="00810FB7" w:rsidP="0098390C">
            <w:pPr>
              <w:jc w:val="both"/>
            </w:pPr>
            <w:r w:rsidRPr="00FF575C">
              <w:t>3</w:t>
            </w:r>
          </w:p>
        </w:tc>
        <w:tc>
          <w:tcPr>
            <w:tcW w:w="3970" w:type="dxa"/>
          </w:tcPr>
          <w:p w:rsidR="00810FB7" w:rsidRPr="00133BE0" w:rsidRDefault="00810FB7" w:rsidP="0098390C">
            <w:pPr>
              <w:rPr>
                <w:b/>
              </w:rPr>
            </w:pPr>
            <w:r w:rsidRPr="00133BE0">
              <w:rPr>
                <w:b/>
              </w:rPr>
              <w:t>Ing.</w:t>
            </w:r>
            <w:ins w:id="122" w:author="Jiří Vojtěšek" w:date="2018-11-22T21:59:00Z">
              <w:r w:rsidR="005F0B83">
                <w:rPr>
                  <w:b/>
                </w:rPr>
                <w:t xml:space="preserve"> </w:t>
              </w:r>
            </w:ins>
            <w:r w:rsidRPr="00133BE0">
              <w:rPr>
                <w:b/>
              </w:rPr>
              <w:t xml:space="preserve">Petr </w:t>
            </w:r>
            <w:proofErr w:type="gramStart"/>
            <w:r w:rsidRPr="00133BE0">
              <w:rPr>
                <w:b/>
              </w:rPr>
              <w:t>Dostálek,Ph.</w:t>
            </w:r>
            <w:proofErr w:type="gramEnd"/>
            <w:r w:rsidRPr="00133BE0">
              <w:rPr>
                <w:b/>
              </w:rPr>
              <w:t>D.</w:t>
            </w:r>
            <w:r w:rsidRPr="00D7738C">
              <w:t>(100 % p)</w:t>
            </w:r>
          </w:p>
        </w:tc>
        <w:tc>
          <w:tcPr>
            <w:tcW w:w="567" w:type="dxa"/>
          </w:tcPr>
          <w:p w:rsidR="00810FB7" w:rsidRPr="00FF575C" w:rsidRDefault="00810FB7" w:rsidP="0098390C">
            <w:pPr>
              <w:jc w:val="both"/>
            </w:pPr>
            <w:r w:rsidRPr="00FF575C">
              <w:t>3</w:t>
            </w:r>
            <w:r w:rsidR="00F14CF3">
              <w:t>/L</w:t>
            </w:r>
          </w:p>
        </w:tc>
        <w:tc>
          <w:tcPr>
            <w:tcW w:w="709" w:type="dxa"/>
          </w:tcPr>
          <w:p w:rsidR="00810FB7" w:rsidRPr="00FF575C" w:rsidRDefault="00810FB7" w:rsidP="0098390C">
            <w:pPr>
              <w:jc w:val="both"/>
            </w:pPr>
          </w:p>
        </w:tc>
      </w:tr>
      <w:tr w:rsidR="00810FB7" w:rsidTr="0098390C">
        <w:tc>
          <w:tcPr>
            <w:tcW w:w="2375" w:type="dxa"/>
          </w:tcPr>
          <w:p w:rsidR="00810FB7" w:rsidRPr="00FF575C" w:rsidRDefault="00810FB7" w:rsidP="0098390C">
            <w:pPr>
              <w:jc w:val="both"/>
            </w:pPr>
            <w:r w:rsidRPr="00FF575C">
              <w:t>Bakalářská práce</w:t>
            </w:r>
          </w:p>
        </w:tc>
        <w:tc>
          <w:tcPr>
            <w:tcW w:w="1344" w:type="dxa"/>
            <w:gridSpan w:val="3"/>
          </w:tcPr>
          <w:p w:rsidR="00810FB7" w:rsidRPr="00156091" w:rsidRDefault="00810FB7" w:rsidP="0098390C">
            <w:pPr>
              <w:jc w:val="both"/>
              <w:rPr>
                <w:highlight w:val="yellow"/>
              </w:rPr>
            </w:pPr>
            <w:r>
              <w:t>180</w:t>
            </w:r>
          </w:p>
        </w:tc>
        <w:tc>
          <w:tcPr>
            <w:tcW w:w="850" w:type="dxa"/>
          </w:tcPr>
          <w:p w:rsidR="00810FB7" w:rsidRPr="00FF575C" w:rsidRDefault="00810FB7" w:rsidP="0098390C">
            <w:pPr>
              <w:jc w:val="both"/>
            </w:pPr>
            <w:r w:rsidRPr="00FF575C">
              <w:t>Obh.</w:t>
            </w:r>
          </w:p>
        </w:tc>
        <w:tc>
          <w:tcPr>
            <w:tcW w:w="708" w:type="dxa"/>
          </w:tcPr>
          <w:p w:rsidR="00810FB7" w:rsidRPr="00FF575C" w:rsidRDefault="00810FB7" w:rsidP="0098390C">
            <w:pPr>
              <w:jc w:val="both"/>
            </w:pPr>
            <w:r w:rsidRPr="00FF575C">
              <w:t>15</w:t>
            </w:r>
          </w:p>
        </w:tc>
        <w:tc>
          <w:tcPr>
            <w:tcW w:w="3970" w:type="dxa"/>
          </w:tcPr>
          <w:p w:rsidR="00810FB7" w:rsidRPr="00FF575C" w:rsidRDefault="00810FB7" w:rsidP="0098390C">
            <w:r>
              <w:t>prof. Ing. Vladimír Vašek, CSc. (100 % p)</w:t>
            </w:r>
          </w:p>
        </w:tc>
        <w:tc>
          <w:tcPr>
            <w:tcW w:w="567" w:type="dxa"/>
          </w:tcPr>
          <w:p w:rsidR="00810FB7" w:rsidRPr="00FF575C" w:rsidRDefault="00810FB7" w:rsidP="0098390C">
            <w:pPr>
              <w:jc w:val="both"/>
            </w:pPr>
            <w:r w:rsidRPr="00FF575C">
              <w:t>3</w:t>
            </w:r>
            <w:r w:rsidR="00F14CF3">
              <w:t>/L</w:t>
            </w:r>
          </w:p>
        </w:tc>
        <w:tc>
          <w:tcPr>
            <w:tcW w:w="709" w:type="dxa"/>
          </w:tcPr>
          <w:p w:rsidR="00810FB7" w:rsidRPr="00FF575C" w:rsidRDefault="00810FB7" w:rsidP="0098390C">
            <w:pPr>
              <w:jc w:val="both"/>
            </w:pPr>
          </w:p>
          <w:p w:rsidR="00810FB7" w:rsidRPr="00FF575C" w:rsidRDefault="00810FB7" w:rsidP="0098390C">
            <w:pPr>
              <w:jc w:val="both"/>
            </w:pPr>
          </w:p>
          <w:p w:rsidR="00810FB7" w:rsidRPr="00FF575C" w:rsidRDefault="00810FB7" w:rsidP="0098390C">
            <w:pPr>
              <w:jc w:val="both"/>
            </w:pPr>
          </w:p>
        </w:tc>
      </w:tr>
      <w:tr w:rsidR="00810FB7" w:rsidTr="0098390C">
        <w:tc>
          <w:tcPr>
            <w:tcW w:w="3509" w:type="dxa"/>
            <w:gridSpan w:val="3"/>
            <w:shd w:val="clear" w:color="auto" w:fill="F7CAAC"/>
          </w:tcPr>
          <w:p w:rsidR="00810FB7" w:rsidRDefault="00810FB7" w:rsidP="0098390C">
            <w:pPr>
              <w:jc w:val="both"/>
              <w:rPr>
                <w:b/>
              </w:rPr>
            </w:pPr>
            <w:r>
              <w:rPr>
                <w:b/>
              </w:rPr>
              <w:t xml:space="preserve"> Součásti SZZ a jejich obsah</w:t>
            </w:r>
          </w:p>
        </w:tc>
        <w:tc>
          <w:tcPr>
            <w:tcW w:w="7014" w:type="dxa"/>
            <w:gridSpan w:val="6"/>
            <w:tcBorders>
              <w:bottom w:val="nil"/>
            </w:tcBorders>
          </w:tcPr>
          <w:p w:rsidR="00810FB7" w:rsidRDefault="00810FB7" w:rsidP="0098390C">
            <w:pPr>
              <w:jc w:val="both"/>
            </w:pPr>
          </w:p>
        </w:tc>
      </w:tr>
      <w:tr w:rsidR="00810FB7" w:rsidTr="0098390C">
        <w:trPr>
          <w:trHeight w:val="841"/>
        </w:trPr>
        <w:tc>
          <w:tcPr>
            <w:tcW w:w="10523" w:type="dxa"/>
            <w:gridSpan w:val="9"/>
            <w:tcBorders>
              <w:top w:val="nil"/>
            </w:tcBorders>
          </w:tcPr>
          <w:p w:rsidR="00D3178B" w:rsidRDefault="00D3178B" w:rsidP="00D3178B">
            <w:pPr>
              <w:jc w:val="both"/>
            </w:pPr>
            <w:r w:rsidRPr="00C557F3">
              <w:t>Závěrečné zkoušky se skládají z</w:t>
            </w:r>
            <w:r>
              <w:t> </w:t>
            </w:r>
            <w:r w:rsidRPr="00C557F3">
              <w:t>obhajoby</w:t>
            </w:r>
            <w:r>
              <w:t xml:space="preserve"> bakalářské</w:t>
            </w:r>
            <w:r w:rsidRPr="00C557F3">
              <w:t xml:space="preserve"> práce a ze státní zkoušky ze </w:t>
            </w:r>
            <w:r>
              <w:t>dvou povinných</w:t>
            </w:r>
            <w:r w:rsidRPr="00C557F3">
              <w:t xml:space="preserve"> </w:t>
            </w:r>
            <w:r>
              <w:t>tématických okruhů</w:t>
            </w:r>
            <w:r w:rsidRPr="00C557F3">
              <w:t xml:space="preserve">. Tyto </w:t>
            </w:r>
            <w:r>
              <w:t>tématické okruhy</w:t>
            </w:r>
            <w:r w:rsidRPr="00C557F3">
              <w:t xml:space="preserve"> jsou průřezové a zahrnují v sobě tématiku vždy několika dílčích studijních předmětů. </w:t>
            </w:r>
          </w:p>
          <w:p w:rsidR="00D3178B" w:rsidRDefault="00D3178B" w:rsidP="00D3178B">
            <w:pPr>
              <w:jc w:val="both"/>
            </w:pPr>
          </w:p>
          <w:p w:rsidR="00D3178B" w:rsidRDefault="00D3178B" w:rsidP="00D3178B">
            <w:pPr>
              <w:jc w:val="both"/>
            </w:pPr>
            <w:r>
              <w:t>Tématické okruhy:</w:t>
            </w:r>
          </w:p>
          <w:p w:rsidR="00810FB7" w:rsidRPr="009B5A0E" w:rsidRDefault="00810FB7" w:rsidP="0098390C">
            <w:pPr>
              <w:jc w:val="both"/>
            </w:pPr>
          </w:p>
          <w:p w:rsidR="00810FB7" w:rsidRPr="009B5A0E" w:rsidRDefault="00810FB7" w:rsidP="00413040">
            <w:pPr>
              <w:pStyle w:val="Odstavecseseznamem"/>
              <w:numPr>
                <w:ilvl w:val="0"/>
                <w:numId w:val="70"/>
              </w:numPr>
              <w:jc w:val="both"/>
            </w:pPr>
            <w:r w:rsidRPr="00D3178B">
              <w:rPr>
                <w:b/>
              </w:rPr>
              <w:t>Automatické řízení</w:t>
            </w:r>
            <w:r w:rsidR="00D3178B">
              <w:t>. T</w:t>
            </w:r>
            <w:r>
              <w:t xml:space="preserve">ento </w:t>
            </w:r>
            <w:del w:id="123" w:author="vopatrilova" w:date="2018-11-19T09:14:00Z">
              <w:r w:rsidDel="00D85E86">
                <w:delText>státnicový předmět</w:delText>
              </w:r>
            </w:del>
            <w:ins w:id="124" w:author="vopatrilova" w:date="2018-11-19T09:14:00Z">
              <w:r w:rsidR="00D85E86">
                <w:t xml:space="preserve">tématický okruh </w:t>
              </w:r>
            </w:ins>
            <w:r>
              <w:t xml:space="preserve"> v sobě zahrnuje dílčí problematiky, které jsou obsahem dílčích předmětů: </w:t>
            </w:r>
            <w:r w:rsidRPr="00FF575C">
              <w:t>Automatické řízení</w:t>
            </w:r>
            <w:r>
              <w:t xml:space="preserve">, </w:t>
            </w:r>
            <w:r w:rsidRPr="00FF575C">
              <w:t>Spojité řízení</w:t>
            </w:r>
            <w:r>
              <w:t xml:space="preserve">, </w:t>
            </w:r>
            <w:r w:rsidRPr="00FF575C">
              <w:t>Technické prostředky automatizace</w:t>
            </w:r>
            <w:r>
              <w:t>,</w:t>
            </w:r>
            <w:r w:rsidRPr="00FF575C">
              <w:t xml:space="preserve"> Embedded systémy s</w:t>
            </w:r>
            <w:r>
              <w:t> </w:t>
            </w:r>
            <w:r w:rsidRPr="00FF575C">
              <w:t>mikropočítači</w:t>
            </w:r>
            <w:r>
              <w:t xml:space="preserve">, </w:t>
            </w:r>
            <w:r w:rsidRPr="00FF575C">
              <w:t>Programování PLC</w:t>
            </w:r>
            <w:r>
              <w:t>,</w:t>
            </w:r>
            <w:r w:rsidRPr="00075691">
              <w:t xml:space="preserve"> </w:t>
            </w:r>
            <w:r w:rsidRPr="00FF575C">
              <w:t>Programování mobilních aplikací</w:t>
            </w:r>
            <w:r>
              <w:t>.</w:t>
            </w:r>
          </w:p>
          <w:p w:rsidR="00810FB7" w:rsidRDefault="00810FB7" w:rsidP="00413040">
            <w:pPr>
              <w:pStyle w:val="Odstavecseseznamem"/>
              <w:numPr>
                <w:ilvl w:val="0"/>
                <w:numId w:val="70"/>
              </w:numPr>
              <w:jc w:val="both"/>
            </w:pPr>
            <w:r w:rsidRPr="009B5A0E">
              <w:t xml:space="preserve"> </w:t>
            </w:r>
            <w:r w:rsidRPr="00D3178B">
              <w:rPr>
                <w:b/>
              </w:rPr>
              <w:t>Mechatronické a robotické systémy</w:t>
            </w:r>
            <w:r w:rsidR="00D3178B">
              <w:t>.</w:t>
            </w:r>
            <w:r>
              <w:t xml:space="preserve"> </w:t>
            </w:r>
            <w:r w:rsidR="00D3178B">
              <w:t>T</w:t>
            </w:r>
            <w:r>
              <w:t xml:space="preserve">ento </w:t>
            </w:r>
            <w:ins w:id="125" w:author="vopatrilova" w:date="2018-11-19T09:14:00Z">
              <w:r w:rsidR="00D85E86">
                <w:t xml:space="preserve">tématický okruh  </w:t>
              </w:r>
            </w:ins>
            <w:del w:id="126" w:author="vopatrilova" w:date="2018-11-19T09:14:00Z">
              <w:r w:rsidDel="00D85E86">
                <w:delText xml:space="preserve">státnicový předmět </w:delText>
              </w:r>
            </w:del>
            <w:r>
              <w:t xml:space="preserve">v sobě zahrnuje dílčí problematiky, které jsou obsahem dílčích předmětů: </w:t>
            </w:r>
            <w:r w:rsidRPr="00FF575C">
              <w:t>Mechatronické systémy</w:t>
            </w:r>
            <w:r>
              <w:t xml:space="preserve">, </w:t>
            </w:r>
            <w:r w:rsidRPr="00FF575C">
              <w:t>Konstrukce robotů a manipulátorů</w:t>
            </w:r>
            <w:r>
              <w:t xml:space="preserve">, </w:t>
            </w:r>
            <w:r w:rsidRPr="00FF575C">
              <w:t>Akční členy mechatronických systémů</w:t>
            </w:r>
            <w:r>
              <w:t>, Programování a aplikace prům</w:t>
            </w:r>
            <w:r w:rsidRPr="00FF575C">
              <w:t>yslových robotů a manipulátorů</w:t>
            </w:r>
            <w:r w:rsidR="006F1BEF">
              <w:t>, Řízení materiálových toků.</w:t>
            </w:r>
          </w:p>
          <w:p w:rsidR="00810FB7" w:rsidRPr="009B5A0E" w:rsidRDefault="00810FB7" w:rsidP="0098390C">
            <w:pPr>
              <w:ind w:left="2028" w:hanging="2028"/>
              <w:jc w:val="both"/>
            </w:pPr>
          </w:p>
          <w:p w:rsidR="00810FB7" w:rsidRDefault="00810FB7" w:rsidP="0098390C">
            <w:pPr>
              <w:jc w:val="both"/>
            </w:pPr>
            <w:r w:rsidRPr="009B5A0E">
              <w:t>Studentům budou předem oznámeny okruhy témat, ze kterých budou zkoušeni. Témata jsou každoročně aktualizována a jsou schválena Radou studijních programů pro daný akademický rok.</w:t>
            </w:r>
          </w:p>
        </w:tc>
      </w:tr>
      <w:tr w:rsidR="00810FB7" w:rsidTr="0098390C">
        <w:tc>
          <w:tcPr>
            <w:tcW w:w="3509" w:type="dxa"/>
            <w:gridSpan w:val="3"/>
            <w:shd w:val="clear" w:color="auto" w:fill="F7CAAC"/>
          </w:tcPr>
          <w:p w:rsidR="00810FB7" w:rsidRDefault="00810FB7" w:rsidP="0098390C">
            <w:pPr>
              <w:jc w:val="both"/>
              <w:rPr>
                <w:b/>
              </w:rPr>
            </w:pPr>
            <w:r>
              <w:rPr>
                <w:b/>
              </w:rPr>
              <w:t>Další studijní povinnosti</w:t>
            </w:r>
          </w:p>
        </w:tc>
        <w:tc>
          <w:tcPr>
            <w:tcW w:w="7014" w:type="dxa"/>
            <w:gridSpan w:val="6"/>
            <w:tcBorders>
              <w:bottom w:val="nil"/>
            </w:tcBorders>
          </w:tcPr>
          <w:p w:rsidR="00810FB7" w:rsidRDefault="00810FB7" w:rsidP="0098390C">
            <w:pPr>
              <w:jc w:val="both"/>
            </w:pPr>
          </w:p>
        </w:tc>
      </w:tr>
      <w:tr w:rsidR="00810FB7" w:rsidTr="004D2662">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 w:author="vopatrilova" w:date="2018-11-18T16:57:00Z">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36"/>
          <w:trPrChange w:id="128" w:author="vopatrilova" w:date="2018-11-18T16:57:00Z">
            <w:trPr>
              <w:gridBefore w:val="1"/>
              <w:trHeight w:val="889"/>
            </w:trPr>
          </w:trPrChange>
        </w:trPr>
        <w:tc>
          <w:tcPr>
            <w:tcW w:w="10523" w:type="dxa"/>
            <w:gridSpan w:val="9"/>
            <w:tcBorders>
              <w:top w:val="nil"/>
            </w:tcBorders>
            <w:tcPrChange w:id="129" w:author="vopatrilova" w:date="2018-11-18T16:57:00Z">
              <w:tcPr>
                <w:tcW w:w="10523" w:type="dxa"/>
                <w:gridSpan w:val="10"/>
                <w:tcBorders>
                  <w:top w:val="nil"/>
                </w:tcBorders>
              </w:tcPr>
            </w:tcPrChange>
          </w:tcPr>
          <w:p w:rsidR="00810FB7" w:rsidRDefault="00810FB7" w:rsidP="0098390C">
            <w:pPr>
              <w:jc w:val="both"/>
            </w:pPr>
            <w:r>
              <w:t>Odborná</w:t>
            </w:r>
            <w:r w:rsidRPr="009B5A0E">
              <w:t xml:space="preserve"> praxe na bakalářském stupni studia </w:t>
            </w:r>
            <w:r>
              <w:t>není zajišťována</w:t>
            </w:r>
            <w:r w:rsidRPr="009B5A0E">
              <w:t xml:space="preserve">, </w:t>
            </w:r>
            <w:r w:rsidR="00177D62">
              <w:t xml:space="preserve">je uskutečňována </w:t>
            </w:r>
            <w:r w:rsidRPr="009B5A0E">
              <w:t>v navazujícím magisterském stupni studia.</w:t>
            </w:r>
          </w:p>
        </w:tc>
      </w:tr>
      <w:tr w:rsidR="00810FB7" w:rsidTr="0098390C">
        <w:tc>
          <w:tcPr>
            <w:tcW w:w="3509" w:type="dxa"/>
            <w:gridSpan w:val="3"/>
            <w:shd w:val="clear" w:color="auto" w:fill="F7CAAC"/>
          </w:tcPr>
          <w:p w:rsidR="00810FB7" w:rsidRDefault="00810FB7" w:rsidP="0098390C">
            <w:pPr>
              <w:rPr>
                <w:b/>
              </w:rPr>
            </w:pPr>
            <w:r>
              <w:rPr>
                <w:b/>
              </w:rPr>
              <w:t>Návrh témat kvalifikačních prací a témata obhájených prací</w:t>
            </w:r>
          </w:p>
        </w:tc>
        <w:tc>
          <w:tcPr>
            <w:tcW w:w="7014" w:type="dxa"/>
            <w:gridSpan w:val="6"/>
            <w:tcBorders>
              <w:bottom w:val="nil"/>
            </w:tcBorders>
          </w:tcPr>
          <w:p w:rsidR="00810FB7" w:rsidRDefault="00810FB7" w:rsidP="0098390C">
            <w:pPr>
              <w:jc w:val="both"/>
            </w:pPr>
          </w:p>
        </w:tc>
      </w:tr>
      <w:tr w:rsidR="00810FB7" w:rsidTr="0098390C">
        <w:trPr>
          <w:trHeight w:val="842"/>
        </w:trPr>
        <w:tc>
          <w:tcPr>
            <w:tcW w:w="10523" w:type="dxa"/>
            <w:gridSpan w:val="9"/>
            <w:tcBorders>
              <w:top w:val="nil"/>
            </w:tcBorders>
          </w:tcPr>
          <w:p w:rsidR="007D343D" w:rsidRPr="007D343D" w:rsidRDefault="006E5A5D" w:rsidP="0098390C">
            <w:pPr>
              <w:jc w:val="both"/>
              <w:rPr>
                <w:ins w:id="130" w:author="vopatrilova" w:date="2018-11-21T16:13:00Z"/>
              </w:rPr>
            </w:pPr>
            <w:ins w:id="131" w:author="vopatrilova" w:date="2018-11-21T16:12:00Z">
              <w:r>
                <w:t>Př</w:t>
              </w:r>
            </w:ins>
            <w:ins w:id="132" w:author="vopatrilova" w:date="2018-11-21T16:13:00Z">
              <w:r>
                <w:t>í</w:t>
              </w:r>
            </w:ins>
            <w:ins w:id="133" w:author="vopatrilova" w:date="2018-11-21T16:12:00Z">
              <w:r>
                <w:t>klady obhájených prací</w:t>
              </w:r>
            </w:ins>
            <w:ins w:id="134" w:author="vopatrilova" w:date="2018-11-21T16:13:00Z">
              <w:r>
                <w:t>:</w:t>
              </w:r>
            </w:ins>
          </w:p>
          <w:p w:rsidR="007D343D" w:rsidRPr="007D343D" w:rsidRDefault="008C3AC8" w:rsidP="007D343D">
            <w:pPr>
              <w:rPr>
                <w:ins w:id="135" w:author="vopatrilova" w:date="2018-11-21T16:13:00Z"/>
                <w:color w:val="000000"/>
                <w:rPrChange w:id="136" w:author="vopatrilova" w:date="2018-11-21T16:14:00Z">
                  <w:rPr>
                    <w:ins w:id="137" w:author="vopatrilova" w:date="2018-11-21T16:13:00Z"/>
                    <w:rFonts w:ascii="Verdana" w:hAnsi="Verdana"/>
                    <w:color w:val="000000"/>
                    <w:sz w:val="15"/>
                    <w:szCs w:val="15"/>
                  </w:rPr>
                </w:rPrChange>
              </w:rPr>
            </w:pPr>
            <w:ins w:id="138" w:author="vopatrilova" w:date="2018-11-21T16:13:00Z">
              <w:r w:rsidRPr="008C3AC8">
                <w:rPr>
                  <w:color w:val="000000"/>
                  <w:rPrChange w:id="139" w:author="vopatrilova" w:date="2018-11-21T16:14:00Z">
                    <w:rPr>
                      <w:rFonts w:ascii="Verdana" w:hAnsi="Verdana"/>
                      <w:color w:val="000000"/>
                      <w:sz w:val="15"/>
                      <w:szCs w:val="15"/>
                    </w:rPr>
                  </w:rPrChange>
                </w:rPr>
                <w:t>Model ke zjištění reakční doby rukou osoby</w:t>
              </w:r>
            </w:ins>
          </w:p>
          <w:p w:rsidR="007D343D" w:rsidRPr="007D343D" w:rsidRDefault="008C3AC8" w:rsidP="007D343D">
            <w:pPr>
              <w:rPr>
                <w:ins w:id="140" w:author="vopatrilova" w:date="2018-11-21T16:13:00Z"/>
                <w:color w:val="000000"/>
                <w:rPrChange w:id="141" w:author="vopatrilova" w:date="2018-11-21T16:14:00Z">
                  <w:rPr>
                    <w:ins w:id="142" w:author="vopatrilova" w:date="2018-11-21T16:13:00Z"/>
                    <w:rFonts w:ascii="Verdana" w:hAnsi="Verdana"/>
                    <w:color w:val="000000"/>
                    <w:sz w:val="15"/>
                    <w:szCs w:val="15"/>
                  </w:rPr>
                </w:rPrChange>
              </w:rPr>
            </w:pPr>
            <w:ins w:id="143" w:author="vopatrilova" w:date="2018-11-21T16:13:00Z">
              <w:r w:rsidRPr="008C3AC8">
                <w:rPr>
                  <w:color w:val="000000"/>
                  <w:rPrChange w:id="144" w:author="vopatrilova" w:date="2018-11-21T16:14:00Z">
                    <w:rPr>
                      <w:rFonts w:ascii="Verdana" w:hAnsi="Verdana"/>
                      <w:color w:val="000000"/>
                      <w:sz w:val="15"/>
                      <w:szCs w:val="15"/>
                    </w:rPr>
                  </w:rPrChange>
                </w:rPr>
                <w:t>Vývoj prostředí pro interaktivní aplikaci v MATLABu</w:t>
              </w:r>
            </w:ins>
          </w:p>
          <w:p w:rsidR="007D343D" w:rsidRPr="007D343D" w:rsidRDefault="008C3AC8" w:rsidP="007D343D">
            <w:pPr>
              <w:rPr>
                <w:ins w:id="145" w:author="vopatrilova" w:date="2018-11-21T16:13:00Z"/>
                <w:color w:val="000000"/>
                <w:rPrChange w:id="146" w:author="vopatrilova" w:date="2018-11-21T16:14:00Z">
                  <w:rPr>
                    <w:ins w:id="147" w:author="vopatrilova" w:date="2018-11-21T16:13:00Z"/>
                    <w:rFonts w:ascii="Verdana" w:hAnsi="Verdana"/>
                    <w:color w:val="000000"/>
                    <w:sz w:val="15"/>
                    <w:szCs w:val="15"/>
                  </w:rPr>
                </w:rPrChange>
              </w:rPr>
            </w:pPr>
            <w:ins w:id="148" w:author="vopatrilova" w:date="2018-11-21T16:13:00Z">
              <w:r w:rsidRPr="008C3AC8">
                <w:rPr>
                  <w:color w:val="000000"/>
                  <w:rPrChange w:id="149" w:author="vopatrilova" w:date="2018-11-21T16:14:00Z">
                    <w:rPr>
                      <w:rFonts w:ascii="Verdana" w:hAnsi="Verdana"/>
                      <w:color w:val="000000"/>
                      <w:sz w:val="15"/>
                      <w:szCs w:val="15"/>
                    </w:rPr>
                  </w:rPrChange>
                </w:rPr>
                <w:t>Vzdálené řízení laboratorních modelů připojených k programovatelným automatům</w:t>
              </w:r>
            </w:ins>
          </w:p>
          <w:p w:rsidR="007D343D" w:rsidRPr="007D343D" w:rsidRDefault="008C3AC8" w:rsidP="007D343D">
            <w:pPr>
              <w:rPr>
                <w:ins w:id="150" w:author="vopatrilova" w:date="2018-11-21T16:13:00Z"/>
                <w:color w:val="000000"/>
                <w:rPrChange w:id="151" w:author="vopatrilova" w:date="2018-11-21T16:14:00Z">
                  <w:rPr>
                    <w:ins w:id="152" w:author="vopatrilova" w:date="2018-11-21T16:13:00Z"/>
                    <w:rFonts w:ascii="Verdana" w:hAnsi="Verdana"/>
                    <w:color w:val="000000"/>
                    <w:sz w:val="15"/>
                    <w:szCs w:val="15"/>
                  </w:rPr>
                </w:rPrChange>
              </w:rPr>
            </w:pPr>
            <w:ins w:id="153" w:author="vopatrilova" w:date="2018-11-21T16:13:00Z">
              <w:r w:rsidRPr="008C3AC8">
                <w:rPr>
                  <w:color w:val="000000"/>
                  <w:rPrChange w:id="154" w:author="vopatrilova" w:date="2018-11-21T16:14:00Z">
                    <w:rPr>
                      <w:rFonts w:ascii="Verdana" w:hAnsi="Verdana"/>
                      <w:color w:val="000000"/>
                      <w:sz w:val="15"/>
                      <w:szCs w:val="15"/>
                    </w:rPr>
                  </w:rPrChange>
                </w:rPr>
                <w:t>Diagnostika signálů řídících jednotek</w:t>
              </w:r>
            </w:ins>
          </w:p>
          <w:p w:rsidR="007D343D" w:rsidRPr="007D343D" w:rsidRDefault="008C3AC8" w:rsidP="007D343D">
            <w:pPr>
              <w:rPr>
                <w:ins w:id="155" w:author="vopatrilova" w:date="2018-11-21T16:13:00Z"/>
                <w:color w:val="000000"/>
                <w:rPrChange w:id="156" w:author="vopatrilova" w:date="2018-11-21T16:14:00Z">
                  <w:rPr>
                    <w:ins w:id="157" w:author="vopatrilova" w:date="2018-11-21T16:13:00Z"/>
                    <w:rFonts w:ascii="Verdana" w:hAnsi="Verdana"/>
                    <w:color w:val="000000"/>
                    <w:sz w:val="15"/>
                    <w:szCs w:val="15"/>
                  </w:rPr>
                </w:rPrChange>
              </w:rPr>
            </w:pPr>
            <w:ins w:id="158" w:author="vopatrilova" w:date="2018-11-21T16:13:00Z">
              <w:r w:rsidRPr="008C3AC8">
                <w:rPr>
                  <w:color w:val="000000"/>
                  <w:rPrChange w:id="159" w:author="vopatrilova" w:date="2018-11-21T16:14:00Z">
                    <w:rPr>
                      <w:rFonts w:ascii="Verdana" w:hAnsi="Verdana"/>
                      <w:color w:val="000000"/>
                      <w:sz w:val="15"/>
                      <w:szCs w:val="15"/>
                    </w:rPr>
                  </w:rPrChange>
                </w:rPr>
                <w:t>Technologie Unity 3D pro tvorbu aplikací ve virtuální realitě</w:t>
              </w:r>
            </w:ins>
          </w:p>
          <w:p w:rsidR="007D343D" w:rsidRPr="007D343D" w:rsidRDefault="008C3AC8" w:rsidP="007D343D">
            <w:pPr>
              <w:rPr>
                <w:ins w:id="160" w:author="vopatrilova" w:date="2018-11-21T16:13:00Z"/>
                <w:color w:val="000000"/>
                <w:rPrChange w:id="161" w:author="vopatrilova" w:date="2018-11-21T16:14:00Z">
                  <w:rPr>
                    <w:ins w:id="162" w:author="vopatrilova" w:date="2018-11-21T16:13:00Z"/>
                    <w:rFonts w:ascii="Verdana" w:hAnsi="Verdana"/>
                    <w:color w:val="000000"/>
                    <w:sz w:val="15"/>
                    <w:szCs w:val="15"/>
                  </w:rPr>
                </w:rPrChange>
              </w:rPr>
            </w:pPr>
            <w:ins w:id="163" w:author="vopatrilova" w:date="2018-11-21T16:13:00Z">
              <w:r w:rsidRPr="008C3AC8">
                <w:rPr>
                  <w:color w:val="000000"/>
                  <w:rPrChange w:id="164" w:author="vopatrilova" w:date="2018-11-21T16:14:00Z">
                    <w:rPr>
                      <w:rFonts w:ascii="Verdana" w:hAnsi="Verdana"/>
                      <w:color w:val="000000"/>
                      <w:sz w:val="15"/>
                      <w:szCs w:val="15"/>
                    </w:rPr>
                  </w:rPrChange>
                </w:rPr>
                <w:t>Detekce a počítání osob pomocí IR světelných závor</w:t>
              </w:r>
            </w:ins>
          </w:p>
          <w:p w:rsidR="007D343D" w:rsidRPr="007D343D" w:rsidRDefault="007D343D" w:rsidP="0098390C">
            <w:pPr>
              <w:jc w:val="both"/>
              <w:rPr>
                <w:ins w:id="165" w:author="vopatrilova" w:date="2018-11-21T16:13:00Z"/>
              </w:rPr>
            </w:pPr>
          </w:p>
          <w:p w:rsidR="007D343D" w:rsidRPr="007D343D" w:rsidRDefault="006E5A5D" w:rsidP="0098390C">
            <w:pPr>
              <w:jc w:val="both"/>
              <w:rPr>
                <w:ins w:id="166" w:author="vopatrilova" w:date="2018-11-21T16:13:00Z"/>
              </w:rPr>
            </w:pPr>
            <w:ins w:id="167" w:author="vopatrilova" w:date="2018-11-21T16:13:00Z">
              <w:r>
                <w:t>Návrhy nových témat:</w:t>
              </w:r>
            </w:ins>
          </w:p>
          <w:p w:rsidR="00810FB7" w:rsidRPr="007D343D" w:rsidRDefault="006E5A5D" w:rsidP="0098390C">
            <w:pPr>
              <w:jc w:val="both"/>
            </w:pPr>
            <w:r>
              <w:t>Na základě popisu kinematiky existujícího robota určení jeho pracovního prostoru v dělení na dosažitelný a pohotovostní.</w:t>
            </w:r>
          </w:p>
          <w:p w:rsidR="00810FB7" w:rsidRPr="007D343D" w:rsidRDefault="006E5A5D" w:rsidP="0098390C">
            <w:pPr>
              <w:jc w:val="both"/>
            </w:pPr>
            <w:r>
              <w:t>Návrh a realizace edukačního robotického pracoviště pro SPŠ Zlín. Návrh řešitelných úloh pomocí SCARA robota, včetně softwarového řešení těchto úloh.</w:t>
            </w:r>
          </w:p>
          <w:p w:rsidR="00810FB7" w:rsidRPr="007D343D" w:rsidRDefault="006E5A5D" w:rsidP="0098390C">
            <w:pPr>
              <w:jc w:val="both"/>
            </w:pPr>
            <w:r>
              <w:t>Analýza chování plovoucího objektu a principu jeho diferenčního řízení rovinného pohybu.</w:t>
            </w:r>
          </w:p>
          <w:p w:rsidR="00810FB7" w:rsidRPr="007D343D" w:rsidRDefault="006E5A5D" w:rsidP="0098390C">
            <w:pPr>
              <w:jc w:val="both"/>
            </w:pPr>
            <w:r>
              <w:t>Návrh řízení pohybu trojkloubového manipulátoru pomocí stejnosměrných servopohonů.</w:t>
            </w:r>
          </w:p>
          <w:p w:rsidR="00810FB7" w:rsidRPr="007D343D" w:rsidRDefault="006E5A5D" w:rsidP="0098390C">
            <w:pPr>
              <w:jc w:val="both"/>
            </w:pPr>
            <w:r>
              <w:t>Analýza a návrh robotického „hnízda“ pro řízení materiálového toku při danném výrobním procesu.</w:t>
            </w:r>
          </w:p>
          <w:p w:rsidR="00810FB7" w:rsidRPr="007D343D" w:rsidRDefault="006E5A5D" w:rsidP="0098390C">
            <w:pPr>
              <w:jc w:val="both"/>
            </w:pPr>
            <w:r>
              <w:t>Analýza vlivu uspořádání zápěstí pro konkrétní typy technologických efektorů.</w:t>
            </w:r>
          </w:p>
          <w:p w:rsidR="00810FB7" w:rsidRPr="007D343D" w:rsidRDefault="006E5A5D" w:rsidP="0098390C">
            <w:pPr>
              <w:jc w:val="both"/>
            </w:pPr>
            <w:r>
              <w:t>Řešení inverzní kinematické úlohy pro manipulátor robotické ruky se třemi rotačními klouby.</w:t>
            </w:r>
          </w:p>
          <w:p w:rsidR="00810FB7" w:rsidRPr="007D343D" w:rsidRDefault="006E5A5D" w:rsidP="0098390C">
            <w:pPr>
              <w:jc w:val="both"/>
            </w:pPr>
            <w:r>
              <w:t>Analýza kinematiky chování létajícího objektu (vzducholoď, multikoptéra..) a určení a základního popisu nezbytného senzorického systému.</w:t>
            </w:r>
          </w:p>
          <w:p w:rsidR="00810FB7" w:rsidRPr="007D343D" w:rsidRDefault="006E5A5D" w:rsidP="0098390C">
            <w:r>
              <w:t>Návrh manipulace s plastovými díly pomocí pneumatických úchopných prvků</w:t>
            </w:r>
            <w:ins w:id="168" w:author="vopatrilova" w:date="2018-11-19T09:14:00Z">
              <w:r>
                <w:t>.</w:t>
              </w:r>
            </w:ins>
          </w:p>
          <w:p w:rsidR="00810FB7" w:rsidRPr="007D343D" w:rsidRDefault="006E5A5D" w:rsidP="0098390C">
            <w:r>
              <w:t>Návrh vyjímání   výrobků z dvoutiskové vstřikovací formy.</w:t>
            </w:r>
          </w:p>
          <w:p w:rsidR="00810FB7" w:rsidRPr="007D343D" w:rsidRDefault="006E5A5D" w:rsidP="0098390C">
            <w:r>
              <w:t>Návrh pracoviště s robotem pro nanášení těsnící PU směsi.</w:t>
            </w:r>
          </w:p>
          <w:p w:rsidR="00810FB7" w:rsidRPr="007D343D" w:rsidRDefault="006E5A5D" w:rsidP="0098390C">
            <w:r>
              <w:t>Návrh pracoviště pro orientaci výrobků</w:t>
            </w:r>
            <w:del w:id="169" w:author="Jiří Vojtěšek" w:date="2018-11-22T21:52:00Z">
              <w:r w:rsidDel="00D90713">
                <w:delText xml:space="preserve"> </w:delText>
              </w:r>
            </w:del>
            <w:r>
              <w:t>.</w:t>
            </w:r>
          </w:p>
          <w:p w:rsidR="00810FB7" w:rsidRDefault="006E5A5D" w:rsidP="0098390C">
            <w:pPr>
              <w:jc w:val="both"/>
              <w:rPr>
                <w:ins w:id="170" w:author="vopatrilova" w:date="2018-11-22T10:05:00Z"/>
              </w:rPr>
            </w:pPr>
            <w:r>
              <w:t>Návrh manipulace s výrobky při vyjímání ze vstřikovací formy.</w:t>
            </w:r>
          </w:p>
          <w:p w:rsidR="00013B1B" w:rsidRDefault="00013B1B" w:rsidP="0098390C">
            <w:pPr>
              <w:jc w:val="both"/>
              <w:rPr>
                <w:ins w:id="171" w:author="vopatrilova" w:date="2018-11-22T10:05:00Z"/>
              </w:rPr>
            </w:pPr>
          </w:p>
          <w:p w:rsidR="00013B1B" w:rsidRPr="005F0B83" w:rsidDel="005F0B83" w:rsidRDefault="00742E6D">
            <w:pPr>
              <w:rPr>
                <w:ins w:id="172" w:author="vopatrilova" w:date="2018-11-22T10:05:00Z"/>
                <w:del w:id="173" w:author="Jiří Vojtěšek" w:date="2018-11-22T21:57:00Z"/>
                <w:color w:val="000000"/>
                <w:rPrChange w:id="174" w:author="Jiří Vojtěšek" w:date="2018-11-22T21:57:00Z">
                  <w:rPr>
                    <w:ins w:id="175" w:author="vopatrilova" w:date="2018-11-22T10:05:00Z"/>
                    <w:del w:id="176" w:author="Jiří Vojtěšek" w:date="2018-11-22T21:57:00Z"/>
                  </w:rPr>
                </w:rPrChange>
              </w:rPr>
              <w:pPrChange w:id="177" w:author="Jiří Vojtěšek" w:date="2018-11-22T21:57:00Z">
                <w:pPr>
                  <w:jc w:val="both"/>
                </w:pPr>
              </w:pPrChange>
            </w:pPr>
            <w:ins w:id="178" w:author="Jiří Vojtěšek" w:date="2018-11-22T21:54:00Z">
              <w:r>
                <w:rPr>
                  <w:color w:val="000000"/>
                </w:rPr>
                <w:t>Všechny obhájené práce jsou umístěny v systému DSpace dostupném na adrese</w:t>
              </w:r>
            </w:ins>
            <w:ins w:id="179" w:author="Jiří Vojtěšek" w:date="2018-11-22T21:56:00Z">
              <w:r w:rsidR="005F0B83">
                <w:rPr>
                  <w:color w:val="000000"/>
                </w:rPr>
                <w:t xml:space="preserve">: </w:t>
              </w:r>
            </w:ins>
            <w:ins w:id="180" w:author="Jiří Vojtěšek" w:date="2018-11-22T21:57:00Z">
              <w:r w:rsidR="005F0B83">
                <w:rPr>
                  <w:color w:val="000000"/>
                </w:rPr>
                <w:fldChar w:fldCharType="begin"/>
              </w:r>
              <w:r w:rsidR="005F0B83">
                <w:rPr>
                  <w:color w:val="000000"/>
                </w:rPr>
                <w:instrText xml:space="preserve"> HYPERLINK "</w:instrText>
              </w:r>
            </w:ins>
            <w:ins w:id="181" w:author="Jiří Vojtěšek" w:date="2018-11-22T21:56:00Z">
              <w:r w:rsidR="005F0B83" w:rsidRPr="005F0B83">
                <w:rPr>
                  <w:color w:val="000000"/>
                </w:rPr>
                <w:instrText>http://digilib.k.utb.cz/handle/10563/22</w:instrText>
              </w:r>
            </w:ins>
            <w:ins w:id="182" w:author="Jiří Vojtěšek" w:date="2018-11-22T21:57:00Z">
              <w:r w:rsidR="005F0B83">
                <w:rPr>
                  <w:color w:val="000000"/>
                </w:rPr>
                <w:instrText xml:space="preserve">" </w:instrText>
              </w:r>
              <w:r w:rsidR="005F0B83">
                <w:rPr>
                  <w:color w:val="000000"/>
                </w:rPr>
                <w:fldChar w:fldCharType="separate"/>
              </w:r>
            </w:ins>
            <w:ins w:id="183" w:author="Jiří Vojtěšek" w:date="2018-11-22T21:56:00Z">
              <w:r w:rsidR="005F0B83" w:rsidRPr="000A600A">
                <w:rPr>
                  <w:rStyle w:val="Hypertextovodkaz"/>
                </w:rPr>
                <w:t>http://digilib.k.utb.cz/handle/10563/22</w:t>
              </w:r>
            </w:ins>
            <w:ins w:id="184" w:author="Jiří Vojtěšek" w:date="2018-11-22T21:57:00Z">
              <w:r w:rsidR="005F0B83">
                <w:rPr>
                  <w:color w:val="000000"/>
                </w:rPr>
                <w:fldChar w:fldCharType="end"/>
              </w:r>
              <w:r w:rsidR="005F0B83">
                <w:rPr>
                  <w:color w:val="000000"/>
                </w:rPr>
                <w:t xml:space="preserve"> </w:t>
              </w:r>
            </w:ins>
          </w:p>
          <w:p w:rsidR="00013B1B" w:rsidRDefault="00013B1B" w:rsidP="0098390C">
            <w:pPr>
              <w:jc w:val="both"/>
              <w:rPr>
                <w:ins w:id="185" w:author="vopatrilova" w:date="2018-11-22T10:05:00Z"/>
              </w:rPr>
            </w:pPr>
          </w:p>
          <w:p w:rsidR="00013B1B" w:rsidRPr="007D343D" w:rsidRDefault="00013B1B" w:rsidP="0098390C">
            <w:pPr>
              <w:jc w:val="both"/>
            </w:pPr>
          </w:p>
        </w:tc>
      </w:tr>
      <w:tr w:rsidR="00810FB7" w:rsidTr="0098390C">
        <w:tc>
          <w:tcPr>
            <w:tcW w:w="3509" w:type="dxa"/>
            <w:gridSpan w:val="3"/>
            <w:shd w:val="clear" w:color="auto" w:fill="F7CAAC"/>
          </w:tcPr>
          <w:p w:rsidR="00810FB7" w:rsidRDefault="00810FB7" w:rsidP="0098390C">
            <w:r>
              <w:rPr>
                <w:b/>
              </w:rPr>
              <w:lastRenderedPageBreak/>
              <w:t>Návrh témat rigorózních prací a témata obhájených prací</w:t>
            </w:r>
          </w:p>
        </w:tc>
        <w:tc>
          <w:tcPr>
            <w:tcW w:w="7014" w:type="dxa"/>
            <w:gridSpan w:val="6"/>
            <w:tcBorders>
              <w:bottom w:val="nil"/>
            </w:tcBorders>
            <w:shd w:val="clear" w:color="auto" w:fill="FFFFFF"/>
          </w:tcPr>
          <w:p w:rsidR="00810FB7" w:rsidRDefault="00810FB7" w:rsidP="0098390C">
            <w:pPr>
              <w:jc w:val="center"/>
            </w:pPr>
          </w:p>
        </w:tc>
      </w:tr>
      <w:tr w:rsidR="00810FB7" w:rsidTr="004D2662">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6" w:author="vopatrilova" w:date="2018-11-18T16:56:00Z">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10"/>
          <w:trPrChange w:id="187" w:author="vopatrilova" w:date="2018-11-18T16:56:00Z">
            <w:trPr>
              <w:gridBefore w:val="1"/>
              <w:trHeight w:val="680"/>
            </w:trPr>
          </w:trPrChange>
        </w:trPr>
        <w:tc>
          <w:tcPr>
            <w:tcW w:w="10523" w:type="dxa"/>
            <w:gridSpan w:val="9"/>
            <w:tcBorders>
              <w:top w:val="nil"/>
            </w:tcBorders>
            <w:tcPrChange w:id="188" w:author="vopatrilova" w:date="2018-11-18T16:56:00Z">
              <w:tcPr>
                <w:tcW w:w="10523" w:type="dxa"/>
                <w:gridSpan w:val="10"/>
                <w:tcBorders>
                  <w:top w:val="nil"/>
                </w:tcBorders>
              </w:tcPr>
            </w:tcPrChange>
          </w:tcPr>
          <w:p w:rsidR="00E735CA" w:rsidRDefault="00E735CA" w:rsidP="0098390C">
            <w:pPr>
              <w:jc w:val="both"/>
            </w:pPr>
          </w:p>
          <w:p w:rsidR="00810FB7" w:rsidDel="00C96D3C" w:rsidRDefault="00810FB7" w:rsidP="0098390C">
            <w:pPr>
              <w:jc w:val="both"/>
              <w:rPr>
                <w:del w:id="189" w:author="vopatrilova" w:date="2018-11-18T16:56:00Z"/>
              </w:rPr>
            </w:pPr>
            <w:r>
              <w:t>Nerelevantní.</w:t>
            </w:r>
          </w:p>
          <w:p w:rsidR="00E735CA" w:rsidDel="00C96D3C" w:rsidRDefault="00E735CA" w:rsidP="0098390C">
            <w:pPr>
              <w:jc w:val="both"/>
              <w:rPr>
                <w:del w:id="190" w:author="vopatrilova" w:date="2018-11-18T16:56:00Z"/>
              </w:rPr>
            </w:pPr>
          </w:p>
          <w:p w:rsidR="00E735CA" w:rsidDel="00C96D3C" w:rsidRDefault="00E735CA" w:rsidP="0098390C">
            <w:pPr>
              <w:jc w:val="both"/>
              <w:rPr>
                <w:del w:id="191" w:author="vopatrilova" w:date="2018-11-18T16:55:00Z"/>
              </w:rPr>
            </w:pPr>
          </w:p>
          <w:p w:rsidR="00E735CA" w:rsidRDefault="00E735CA" w:rsidP="0098390C">
            <w:pPr>
              <w:jc w:val="both"/>
            </w:pPr>
          </w:p>
          <w:p w:rsidR="00E735CA" w:rsidRDefault="00E735CA" w:rsidP="0098390C">
            <w:pPr>
              <w:jc w:val="both"/>
            </w:pPr>
          </w:p>
        </w:tc>
      </w:tr>
      <w:tr w:rsidR="00810FB7" w:rsidTr="0098390C">
        <w:tc>
          <w:tcPr>
            <w:tcW w:w="3509" w:type="dxa"/>
            <w:gridSpan w:val="3"/>
            <w:shd w:val="clear" w:color="auto" w:fill="F7CAAC"/>
          </w:tcPr>
          <w:p w:rsidR="00810FB7" w:rsidRDefault="00810FB7" w:rsidP="0098390C">
            <w:r>
              <w:rPr>
                <w:b/>
              </w:rPr>
              <w:t xml:space="preserve"> Součásti SRZ a jejich obsah</w:t>
            </w:r>
          </w:p>
        </w:tc>
        <w:tc>
          <w:tcPr>
            <w:tcW w:w="7014" w:type="dxa"/>
            <w:gridSpan w:val="6"/>
            <w:tcBorders>
              <w:bottom w:val="nil"/>
            </w:tcBorders>
            <w:shd w:val="clear" w:color="auto" w:fill="FFFFFF"/>
          </w:tcPr>
          <w:p w:rsidR="00810FB7" w:rsidRDefault="00810FB7" w:rsidP="0098390C">
            <w:pPr>
              <w:jc w:val="center"/>
            </w:pPr>
          </w:p>
        </w:tc>
      </w:tr>
      <w:tr w:rsidR="00810FB7" w:rsidTr="0098390C">
        <w:trPr>
          <w:trHeight w:val="594"/>
        </w:trPr>
        <w:tc>
          <w:tcPr>
            <w:tcW w:w="10523" w:type="dxa"/>
            <w:gridSpan w:val="9"/>
            <w:tcBorders>
              <w:top w:val="nil"/>
            </w:tcBorders>
          </w:tcPr>
          <w:p w:rsidR="00810FB7" w:rsidRDefault="00810FB7" w:rsidP="0098390C">
            <w:pPr>
              <w:jc w:val="both"/>
            </w:pPr>
            <w:r>
              <w:t>Nerelevantní.</w:t>
            </w:r>
          </w:p>
        </w:tc>
      </w:tr>
    </w:tbl>
    <w:p w:rsidR="00810FB7" w:rsidRDefault="00810FB7" w:rsidP="00810FB7">
      <w:pPr>
        <w:spacing w:after="160" w:line="259" w:lineRule="auto"/>
        <w:rPr>
          <w:ins w:id="192" w:author="vopatrilova" w:date="2018-11-20T14:01:00Z"/>
        </w:rPr>
      </w:pPr>
    </w:p>
    <w:p w:rsidR="008065DC" w:rsidRDefault="008065DC" w:rsidP="00810FB7">
      <w:pPr>
        <w:spacing w:after="160" w:line="259" w:lineRule="auto"/>
        <w:rPr>
          <w:ins w:id="193" w:author="vopatrilova" w:date="2018-11-20T14:01:00Z"/>
        </w:rPr>
      </w:pPr>
    </w:p>
    <w:p w:rsidR="008065DC" w:rsidRDefault="008065DC" w:rsidP="00810FB7">
      <w:pPr>
        <w:spacing w:after="160" w:line="259" w:lineRule="auto"/>
      </w:pPr>
    </w:p>
    <w:p w:rsidR="00013B1B" w:rsidRDefault="00013B1B">
      <w:pPr>
        <w:rPr>
          <w:ins w:id="194" w:author="vopatrilova" w:date="2018-11-22T10:05:00Z"/>
        </w:rPr>
      </w:pPr>
      <w:ins w:id="195" w:author="vopatrilova" w:date="2018-11-22T10:05:00Z">
        <w:r>
          <w:br w:type="page"/>
        </w:r>
      </w:ins>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43"/>
        <w:gridCol w:w="296"/>
        <w:gridCol w:w="350"/>
        <w:gridCol w:w="63"/>
        <w:gridCol w:w="850"/>
        <w:gridCol w:w="709"/>
        <w:gridCol w:w="4536"/>
        <w:gridCol w:w="567"/>
        <w:gridCol w:w="709"/>
        <w:tblGridChange w:id="196">
          <w:tblGrid>
            <w:gridCol w:w="153"/>
            <w:gridCol w:w="2290"/>
            <w:gridCol w:w="296"/>
            <w:gridCol w:w="350"/>
            <w:gridCol w:w="63"/>
            <w:gridCol w:w="850"/>
            <w:gridCol w:w="709"/>
            <w:gridCol w:w="4536"/>
            <w:gridCol w:w="567"/>
            <w:gridCol w:w="709"/>
            <w:gridCol w:w="153"/>
          </w:tblGrid>
        </w:tblGridChange>
      </w:tblGrid>
      <w:tr w:rsidR="00810FB7" w:rsidTr="0098390C">
        <w:tc>
          <w:tcPr>
            <w:tcW w:w="10523" w:type="dxa"/>
            <w:gridSpan w:val="9"/>
            <w:tcBorders>
              <w:bottom w:val="double" w:sz="4" w:space="0" w:color="auto"/>
            </w:tcBorders>
            <w:shd w:val="clear" w:color="auto" w:fill="BDD6EE"/>
          </w:tcPr>
          <w:p w:rsidR="00810FB7" w:rsidRDefault="00810FB7" w:rsidP="0098390C">
            <w:pPr>
              <w:jc w:val="both"/>
              <w:rPr>
                <w:b/>
                <w:sz w:val="28"/>
              </w:rPr>
            </w:pPr>
            <w:r>
              <w:rPr>
                <w:b/>
                <w:sz w:val="28"/>
              </w:rPr>
              <w:lastRenderedPageBreak/>
              <w:t>B-IIa – Studijní plány a návrh témat prací (bakalářské a magisterské studijní programy)</w:t>
            </w:r>
          </w:p>
        </w:tc>
      </w:tr>
      <w:tr w:rsidR="00810FB7" w:rsidTr="0098390C">
        <w:tc>
          <w:tcPr>
            <w:tcW w:w="2739" w:type="dxa"/>
            <w:gridSpan w:val="2"/>
            <w:shd w:val="clear" w:color="auto" w:fill="F7CAAC"/>
          </w:tcPr>
          <w:p w:rsidR="00810FB7" w:rsidRDefault="00810FB7" w:rsidP="0098390C">
            <w:pPr>
              <w:rPr>
                <w:b/>
                <w:sz w:val="22"/>
              </w:rPr>
            </w:pPr>
            <w:r>
              <w:rPr>
                <w:b/>
                <w:sz w:val="22"/>
              </w:rPr>
              <w:t>Označení studijního plánu</w:t>
            </w:r>
          </w:p>
        </w:tc>
        <w:tc>
          <w:tcPr>
            <w:tcW w:w="7784" w:type="dxa"/>
            <w:gridSpan w:val="7"/>
          </w:tcPr>
          <w:p w:rsidR="00810FB7" w:rsidRDefault="00810FB7" w:rsidP="0098390C">
            <w:pPr>
              <w:jc w:val="center"/>
              <w:rPr>
                <w:b/>
                <w:sz w:val="22"/>
              </w:rPr>
            </w:pPr>
            <w:r>
              <w:rPr>
                <w:b/>
                <w:sz w:val="22"/>
              </w:rPr>
              <w:t>Aplikovaná informatika v průmyslové automatizaci – Specializace: Inteligentní systémy s roboty</w:t>
            </w:r>
          </w:p>
          <w:p w:rsidR="00810FB7" w:rsidRDefault="00810FB7" w:rsidP="0098390C">
            <w:pPr>
              <w:jc w:val="center"/>
              <w:rPr>
                <w:b/>
                <w:sz w:val="22"/>
              </w:rPr>
            </w:pPr>
            <w:r>
              <w:rPr>
                <w:b/>
                <w:sz w:val="22"/>
              </w:rPr>
              <w:t>Kombinovaná forma studia</w:t>
            </w:r>
          </w:p>
        </w:tc>
      </w:tr>
      <w:tr w:rsidR="00810FB7" w:rsidTr="0098390C">
        <w:tc>
          <w:tcPr>
            <w:tcW w:w="10523" w:type="dxa"/>
            <w:gridSpan w:val="9"/>
            <w:shd w:val="clear" w:color="auto" w:fill="F7CAAC"/>
          </w:tcPr>
          <w:p w:rsidR="00810FB7" w:rsidRDefault="00810FB7" w:rsidP="0098390C">
            <w:pPr>
              <w:jc w:val="center"/>
              <w:rPr>
                <w:b/>
                <w:sz w:val="22"/>
              </w:rPr>
            </w:pPr>
            <w:r>
              <w:rPr>
                <w:b/>
                <w:sz w:val="22"/>
              </w:rPr>
              <w:t>Povinné předměty</w:t>
            </w:r>
          </w:p>
        </w:tc>
      </w:tr>
      <w:tr w:rsidR="00810FB7" w:rsidTr="0098390C">
        <w:tc>
          <w:tcPr>
            <w:tcW w:w="2443" w:type="dxa"/>
            <w:shd w:val="clear" w:color="auto" w:fill="F7CAAC"/>
          </w:tcPr>
          <w:p w:rsidR="00810FB7" w:rsidRDefault="00810FB7" w:rsidP="0098390C">
            <w:pPr>
              <w:jc w:val="both"/>
              <w:rPr>
                <w:b/>
              </w:rPr>
            </w:pPr>
            <w:r>
              <w:rPr>
                <w:b/>
                <w:sz w:val="22"/>
              </w:rPr>
              <w:t>Název předmětu</w:t>
            </w:r>
          </w:p>
        </w:tc>
        <w:tc>
          <w:tcPr>
            <w:tcW w:w="709" w:type="dxa"/>
            <w:gridSpan w:val="3"/>
            <w:shd w:val="clear" w:color="auto" w:fill="F7CAAC"/>
          </w:tcPr>
          <w:p w:rsidR="00810FB7" w:rsidRPr="002D7745" w:rsidRDefault="00810FB7" w:rsidP="0098390C">
            <w:pPr>
              <w:jc w:val="both"/>
              <w:rPr>
                <w:b/>
              </w:rPr>
            </w:pPr>
            <w:r w:rsidRPr="002D7745">
              <w:rPr>
                <w:b/>
              </w:rPr>
              <w:t>rozsah</w:t>
            </w:r>
            <w:r>
              <w:rPr>
                <w:b/>
              </w:rPr>
              <w:t xml:space="preserve"> * </w:t>
            </w:r>
          </w:p>
        </w:tc>
        <w:tc>
          <w:tcPr>
            <w:tcW w:w="850" w:type="dxa"/>
            <w:shd w:val="clear" w:color="auto" w:fill="F7CAAC"/>
          </w:tcPr>
          <w:p w:rsidR="00810FB7" w:rsidRPr="002D7745" w:rsidRDefault="00810FB7" w:rsidP="0098390C">
            <w:pPr>
              <w:jc w:val="both"/>
              <w:rPr>
                <w:b/>
              </w:rPr>
            </w:pPr>
            <w:r w:rsidRPr="002D7745">
              <w:rPr>
                <w:b/>
              </w:rPr>
              <w:t>způsob  ověř.</w:t>
            </w:r>
          </w:p>
        </w:tc>
        <w:tc>
          <w:tcPr>
            <w:tcW w:w="709" w:type="dxa"/>
            <w:shd w:val="clear" w:color="auto" w:fill="F7CAAC"/>
          </w:tcPr>
          <w:p w:rsidR="00810FB7" w:rsidRPr="002D7745" w:rsidRDefault="00810FB7" w:rsidP="0098390C">
            <w:pPr>
              <w:jc w:val="both"/>
              <w:rPr>
                <w:b/>
              </w:rPr>
            </w:pPr>
            <w:r w:rsidRPr="002D7745">
              <w:rPr>
                <w:b/>
              </w:rPr>
              <w:t>počet kred.</w:t>
            </w:r>
          </w:p>
        </w:tc>
        <w:tc>
          <w:tcPr>
            <w:tcW w:w="4536" w:type="dxa"/>
            <w:shd w:val="clear" w:color="auto" w:fill="F7CAAC"/>
          </w:tcPr>
          <w:p w:rsidR="00810FB7" w:rsidRPr="002D7745" w:rsidRDefault="00810FB7" w:rsidP="0098390C">
            <w:pPr>
              <w:jc w:val="both"/>
              <w:rPr>
                <w:b/>
              </w:rPr>
            </w:pPr>
            <w:r w:rsidRPr="002D7745">
              <w:rPr>
                <w:b/>
              </w:rPr>
              <w:t>Vyučující</w:t>
            </w:r>
          </w:p>
        </w:tc>
        <w:tc>
          <w:tcPr>
            <w:tcW w:w="567" w:type="dxa"/>
            <w:shd w:val="clear" w:color="auto" w:fill="F7CAAC"/>
          </w:tcPr>
          <w:p w:rsidR="00810FB7" w:rsidRPr="002D7745" w:rsidRDefault="00810FB7" w:rsidP="0098390C">
            <w:pPr>
              <w:jc w:val="both"/>
              <w:rPr>
                <w:b/>
                <w:color w:val="FF0000"/>
              </w:rPr>
            </w:pPr>
            <w:r w:rsidRPr="002D7745">
              <w:rPr>
                <w:b/>
              </w:rPr>
              <w:t>dop. roč./sem.</w:t>
            </w:r>
          </w:p>
        </w:tc>
        <w:tc>
          <w:tcPr>
            <w:tcW w:w="709" w:type="dxa"/>
            <w:shd w:val="clear" w:color="auto" w:fill="F7CAAC"/>
          </w:tcPr>
          <w:p w:rsidR="00810FB7" w:rsidRPr="002D7745" w:rsidRDefault="00810FB7" w:rsidP="0098390C">
            <w:pPr>
              <w:jc w:val="both"/>
              <w:rPr>
                <w:b/>
              </w:rPr>
            </w:pPr>
            <w:r w:rsidRPr="002D7745">
              <w:rPr>
                <w:b/>
              </w:rPr>
              <w:t xml:space="preserve">profil. </w:t>
            </w:r>
            <w:proofErr w:type="gramStart"/>
            <w:r w:rsidRPr="002D7745">
              <w:rPr>
                <w:b/>
              </w:rPr>
              <w:t>zá</w:t>
            </w:r>
            <w:r>
              <w:t>kl</w:t>
            </w:r>
            <w:r w:rsidRPr="002D7745">
              <w:rPr>
                <w:b/>
              </w:rPr>
              <w:t>ad</w:t>
            </w:r>
            <w:proofErr w:type="gramEnd"/>
          </w:p>
        </w:tc>
      </w:tr>
      <w:tr w:rsidR="00810FB7" w:rsidTr="0098390C">
        <w:tc>
          <w:tcPr>
            <w:tcW w:w="2443" w:type="dxa"/>
          </w:tcPr>
          <w:p w:rsidR="00810FB7" w:rsidRPr="00FF575C" w:rsidRDefault="00810FB7" w:rsidP="0098390C">
            <w:pPr>
              <w:jc w:val="both"/>
            </w:pPr>
            <w:r w:rsidRPr="00FF575C">
              <w:t>Matematický seminář</w:t>
            </w:r>
          </w:p>
        </w:tc>
        <w:tc>
          <w:tcPr>
            <w:tcW w:w="709" w:type="dxa"/>
            <w:gridSpan w:val="3"/>
          </w:tcPr>
          <w:p w:rsidR="00810FB7" w:rsidRDefault="00810FB7" w:rsidP="0098390C">
            <w:pPr>
              <w:jc w:val="both"/>
            </w:pPr>
            <w:r>
              <w:t>30k</w:t>
            </w:r>
          </w:p>
          <w:p w:rsidR="00810FB7" w:rsidRPr="00F85B4E" w:rsidRDefault="00810FB7" w:rsidP="0098390C"/>
        </w:tc>
        <w:tc>
          <w:tcPr>
            <w:tcW w:w="850" w:type="dxa"/>
          </w:tcPr>
          <w:p w:rsidR="00810FB7" w:rsidRDefault="00810FB7" w:rsidP="0098390C">
            <w:pPr>
              <w:jc w:val="both"/>
            </w:pPr>
            <w:r>
              <w:t>z, zk</w:t>
            </w:r>
          </w:p>
        </w:tc>
        <w:tc>
          <w:tcPr>
            <w:tcW w:w="709" w:type="dxa"/>
          </w:tcPr>
          <w:p w:rsidR="00810FB7" w:rsidRDefault="00810FB7" w:rsidP="0098390C">
            <w:pPr>
              <w:jc w:val="both"/>
            </w:pPr>
            <w:r>
              <w:t>8</w:t>
            </w:r>
          </w:p>
        </w:tc>
        <w:tc>
          <w:tcPr>
            <w:tcW w:w="4536" w:type="dxa"/>
          </w:tcPr>
          <w:p w:rsidR="00810FB7" w:rsidRPr="00EC566A" w:rsidRDefault="00810FB7" w:rsidP="0098390C">
            <w:pPr>
              <w:rPr>
                <w:rPrChange w:id="197" w:author="Jiří Vojtěšek" w:date="2018-11-26T00:34:00Z">
                  <w:rPr>
                    <w:b/>
                  </w:rPr>
                </w:rPrChange>
              </w:rPr>
            </w:pPr>
            <w:r w:rsidRPr="00EC566A">
              <w:rPr>
                <w:rPrChange w:id="198" w:author="Jiří Vojtěšek" w:date="2018-11-26T00:34:00Z">
                  <w:rPr>
                    <w:b/>
                  </w:rPr>
                </w:rPrChange>
              </w:rPr>
              <w:t>Mgr. Hana Chudá, Ph.D. (</w:t>
            </w:r>
            <w:r w:rsidRPr="00EC566A">
              <w:rPr>
                <w:rPrChange w:id="199" w:author="Jiří Vojtěšek" w:date="2018-11-26T00:34:00Z">
                  <w:rPr/>
                </w:rPrChange>
              </w:rPr>
              <w:t>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Fyzikální seminář</w:t>
            </w:r>
          </w:p>
        </w:tc>
        <w:tc>
          <w:tcPr>
            <w:tcW w:w="709" w:type="dxa"/>
            <w:gridSpan w:val="3"/>
          </w:tcPr>
          <w:p w:rsidR="00810FB7" w:rsidRDefault="00810FB7" w:rsidP="0098390C">
            <w:pPr>
              <w:jc w:val="both"/>
            </w:pPr>
            <w:r>
              <w:t>30k</w:t>
            </w:r>
          </w:p>
        </w:tc>
        <w:tc>
          <w:tcPr>
            <w:tcW w:w="850" w:type="dxa"/>
          </w:tcPr>
          <w:p w:rsidR="00810FB7" w:rsidRDefault="00810FB7" w:rsidP="0098390C">
            <w:pPr>
              <w:jc w:val="both"/>
            </w:pPr>
            <w:r>
              <w:t>z, zk</w:t>
            </w:r>
          </w:p>
        </w:tc>
        <w:tc>
          <w:tcPr>
            <w:tcW w:w="709" w:type="dxa"/>
          </w:tcPr>
          <w:p w:rsidR="00810FB7" w:rsidRDefault="00810FB7" w:rsidP="0098390C">
            <w:pPr>
              <w:jc w:val="both"/>
            </w:pPr>
            <w:r>
              <w:t>8</w:t>
            </w:r>
          </w:p>
        </w:tc>
        <w:tc>
          <w:tcPr>
            <w:tcW w:w="4536" w:type="dxa"/>
          </w:tcPr>
          <w:p w:rsidR="00810FB7" w:rsidRPr="00EC566A" w:rsidRDefault="00810FB7" w:rsidP="0098390C">
            <w:pPr>
              <w:rPr>
                <w:rPrChange w:id="200" w:author="Jiří Vojtěšek" w:date="2018-11-26T00:34:00Z">
                  <w:rPr>
                    <w:b/>
                  </w:rPr>
                </w:rPrChange>
              </w:rPr>
            </w:pPr>
            <w:r w:rsidRPr="00EC566A">
              <w:rPr>
                <w:rPrChange w:id="201" w:author="Jiří Vojtěšek" w:date="2018-11-26T00:34:00Z">
                  <w:rPr>
                    <w:b/>
                  </w:rPr>
                </w:rPrChange>
              </w:rPr>
              <w:t xml:space="preserve">Mgr. Hana Vašková, Ph.D. </w:t>
            </w:r>
            <w:r w:rsidRPr="00EC566A">
              <w:rPr>
                <w:rPrChange w:id="202" w:author="Jiří Vojtěšek" w:date="2018-11-26T00:34:00Z">
                  <w:rPr/>
                </w:rPrChange>
              </w:rPr>
              <w:t>(100 %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Hardware a operační systémy</w:t>
            </w:r>
          </w:p>
        </w:tc>
        <w:tc>
          <w:tcPr>
            <w:tcW w:w="709" w:type="dxa"/>
            <w:gridSpan w:val="3"/>
          </w:tcPr>
          <w:p w:rsidR="00810FB7" w:rsidRDefault="00810FB7" w:rsidP="0098390C">
            <w:pPr>
              <w:jc w:val="both"/>
            </w:pPr>
            <w:r>
              <w:t>16k</w:t>
            </w:r>
          </w:p>
        </w:tc>
        <w:tc>
          <w:tcPr>
            <w:tcW w:w="850" w:type="dxa"/>
          </w:tcPr>
          <w:p w:rsidR="00810FB7" w:rsidRDefault="00810FB7" w:rsidP="0098390C">
            <w:pPr>
              <w:jc w:val="both"/>
            </w:pPr>
            <w:r>
              <w:t>kl</w:t>
            </w:r>
          </w:p>
        </w:tc>
        <w:tc>
          <w:tcPr>
            <w:tcW w:w="709" w:type="dxa"/>
          </w:tcPr>
          <w:p w:rsidR="00810FB7" w:rsidRDefault="00810FB7" w:rsidP="0098390C">
            <w:pPr>
              <w:jc w:val="both"/>
            </w:pPr>
            <w:r>
              <w:t>4</w:t>
            </w:r>
          </w:p>
        </w:tc>
        <w:tc>
          <w:tcPr>
            <w:tcW w:w="4536" w:type="dxa"/>
          </w:tcPr>
          <w:p w:rsidR="00810FB7" w:rsidRPr="00EC566A" w:rsidRDefault="00810FB7" w:rsidP="0098390C">
            <w:pPr>
              <w:rPr>
                <w:rPrChange w:id="203" w:author="Jiří Vojtěšek" w:date="2018-11-26T00:34:00Z">
                  <w:rPr>
                    <w:b/>
                  </w:rPr>
                </w:rPrChange>
              </w:rPr>
            </w:pPr>
            <w:r w:rsidRPr="00EC566A">
              <w:rPr>
                <w:rPrChange w:id="204" w:author="Jiří Vojtěšek" w:date="2018-11-26T00:34:00Z">
                  <w:rPr>
                    <w:b/>
                  </w:rPr>
                </w:rPrChange>
              </w:rPr>
              <w:t xml:space="preserve">doc. Ing. Martin Sysel, Ph.D. </w:t>
            </w:r>
            <w:r w:rsidRPr="00EC566A">
              <w:rPr>
                <w:rPrChange w:id="205" w:author="Jiří Vojtěšek" w:date="2018-11-26T00:34:00Z">
                  <w:rPr/>
                </w:rPrChange>
              </w:rPr>
              <w:t>(100 %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Programovací metody</w:t>
            </w:r>
          </w:p>
        </w:tc>
        <w:tc>
          <w:tcPr>
            <w:tcW w:w="709" w:type="dxa"/>
            <w:gridSpan w:val="3"/>
          </w:tcPr>
          <w:p w:rsidR="00810FB7" w:rsidRDefault="00810FB7" w:rsidP="0098390C">
            <w:pPr>
              <w:jc w:val="both"/>
            </w:pPr>
            <w:r>
              <w:t>16k</w:t>
            </w:r>
          </w:p>
        </w:tc>
        <w:tc>
          <w:tcPr>
            <w:tcW w:w="850" w:type="dxa"/>
          </w:tcPr>
          <w:p w:rsidR="00810FB7" w:rsidRDefault="00810FB7" w:rsidP="0098390C">
            <w:pPr>
              <w:jc w:val="both"/>
            </w:pPr>
            <w:r>
              <w:t>kl</w:t>
            </w:r>
          </w:p>
        </w:tc>
        <w:tc>
          <w:tcPr>
            <w:tcW w:w="709" w:type="dxa"/>
          </w:tcPr>
          <w:p w:rsidR="00810FB7" w:rsidRDefault="00810FB7" w:rsidP="0098390C">
            <w:pPr>
              <w:jc w:val="both"/>
            </w:pPr>
            <w:r>
              <w:t>4</w:t>
            </w:r>
          </w:p>
        </w:tc>
        <w:tc>
          <w:tcPr>
            <w:tcW w:w="4536" w:type="dxa"/>
          </w:tcPr>
          <w:p w:rsidR="00810FB7" w:rsidRPr="00EC566A" w:rsidRDefault="00810FB7" w:rsidP="0098390C">
            <w:pPr>
              <w:rPr>
                <w:rPrChange w:id="206" w:author="Jiří Vojtěšek" w:date="2018-11-26T00:34:00Z">
                  <w:rPr>
                    <w:b/>
                  </w:rPr>
                </w:rPrChange>
              </w:rPr>
            </w:pPr>
            <w:r w:rsidRPr="00EC566A">
              <w:rPr>
                <w:rPrChange w:id="207" w:author="Jiří Vojtěšek" w:date="2018-11-26T00:34:00Z">
                  <w:rPr>
                    <w:b/>
                  </w:rPr>
                </w:rPrChange>
              </w:rPr>
              <w:t xml:space="preserve">Ing. Tomáš Dulík, Ph.D. </w:t>
            </w:r>
            <w:r w:rsidRPr="00EC566A">
              <w:rPr>
                <w:rPrChange w:id="208" w:author="Jiří Vojtěšek" w:date="2018-11-26T00:34:00Z">
                  <w:rPr/>
                </w:rPrChange>
              </w:rPr>
              <w:t>(100 %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Úvod do materiálových věd</w:t>
            </w:r>
          </w:p>
        </w:tc>
        <w:tc>
          <w:tcPr>
            <w:tcW w:w="709" w:type="dxa"/>
            <w:gridSpan w:val="3"/>
          </w:tcPr>
          <w:p w:rsidR="00810FB7" w:rsidRDefault="00810FB7" w:rsidP="0098390C">
            <w:pPr>
              <w:jc w:val="both"/>
            </w:pPr>
            <w:r>
              <w:t>16k</w:t>
            </w:r>
          </w:p>
        </w:tc>
        <w:tc>
          <w:tcPr>
            <w:tcW w:w="850" w:type="dxa"/>
          </w:tcPr>
          <w:p w:rsidR="00810FB7" w:rsidRDefault="00810FB7" w:rsidP="0098390C">
            <w:pPr>
              <w:jc w:val="both"/>
            </w:pPr>
            <w:r>
              <w:t>z, zk</w:t>
            </w:r>
          </w:p>
        </w:tc>
        <w:tc>
          <w:tcPr>
            <w:tcW w:w="709" w:type="dxa"/>
          </w:tcPr>
          <w:p w:rsidR="00810FB7" w:rsidRDefault="00810FB7" w:rsidP="0098390C">
            <w:pPr>
              <w:jc w:val="both"/>
            </w:pPr>
            <w:r>
              <w:t>4</w:t>
            </w:r>
          </w:p>
        </w:tc>
        <w:tc>
          <w:tcPr>
            <w:tcW w:w="4536" w:type="dxa"/>
          </w:tcPr>
          <w:p w:rsidR="00810FB7" w:rsidRDefault="00810FB7" w:rsidP="0098390C">
            <w:r>
              <w:t>doc.</w:t>
            </w:r>
            <w:ins w:id="209" w:author="Jiří Vojtěšek" w:date="2018-11-22T21:52:00Z">
              <w:r w:rsidR="00BA56AA">
                <w:t xml:space="preserve"> </w:t>
              </w:r>
            </w:ins>
            <w:r>
              <w:t xml:space="preserve">Miroslav </w:t>
            </w:r>
            <w:proofErr w:type="gramStart"/>
            <w:r>
              <w:t>Maňas,CSc.</w:t>
            </w:r>
            <w:proofErr w:type="gramEnd"/>
            <w:r>
              <w:t xml:space="preserve"> (100 % k) </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Inteligentní systémy s</w:t>
            </w:r>
            <w:r>
              <w:t> </w:t>
            </w:r>
            <w:r w:rsidRPr="00FF575C">
              <w:t>roboty</w:t>
            </w:r>
          </w:p>
        </w:tc>
        <w:tc>
          <w:tcPr>
            <w:tcW w:w="709" w:type="dxa"/>
            <w:gridSpan w:val="3"/>
          </w:tcPr>
          <w:p w:rsidR="00810FB7" w:rsidRDefault="00810FB7" w:rsidP="0098390C">
            <w:pPr>
              <w:jc w:val="both"/>
            </w:pPr>
            <w:r>
              <w:t>4k</w:t>
            </w:r>
          </w:p>
        </w:tc>
        <w:tc>
          <w:tcPr>
            <w:tcW w:w="850" w:type="dxa"/>
          </w:tcPr>
          <w:p w:rsidR="00810FB7" w:rsidRDefault="00810FB7" w:rsidP="0098390C">
            <w:pPr>
              <w:jc w:val="both"/>
            </w:pPr>
            <w:r>
              <w:t>z</w:t>
            </w:r>
          </w:p>
        </w:tc>
        <w:tc>
          <w:tcPr>
            <w:tcW w:w="709" w:type="dxa"/>
          </w:tcPr>
          <w:p w:rsidR="00810FB7" w:rsidRDefault="00810FB7" w:rsidP="0098390C">
            <w:pPr>
              <w:jc w:val="both"/>
            </w:pPr>
            <w:r>
              <w:t>1</w:t>
            </w:r>
          </w:p>
        </w:tc>
        <w:tc>
          <w:tcPr>
            <w:tcW w:w="4536" w:type="dxa"/>
          </w:tcPr>
          <w:p w:rsidR="00810FB7" w:rsidRDefault="00810FB7" w:rsidP="0098390C">
            <w:r>
              <w:t xml:space="preserve">pProf. Ing. Vladimír Vašek, CSc. (50 % k), </w:t>
            </w:r>
            <w:r>
              <w:br/>
              <w:t>doc. Ing. RNDr. Zdeněk Úředníček, CSc. (50 %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Automatické řízení</w:t>
            </w:r>
          </w:p>
        </w:tc>
        <w:tc>
          <w:tcPr>
            <w:tcW w:w="709" w:type="dxa"/>
            <w:gridSpan w:val="3"/>
          </w:tcPr>
          <w:p w:rsidR="00810FB7" w:rsidRDefault="00810FB7" w:rsidP="0098390C">
            <w:pPr>
              <w:jc w:val="both"/>
            </w:pPr>
            <w:r>
              <w:t>28k</w:t>
            </w:r>
          </w:p>
        </w:tc>
        <w:tc>
          <w:tcPr>
            <w:tcW w:w="850" w:type="dxa"/>
          </w:tcPr>
          <w:p w:rsidR="00810FB7" w:rsidRDefault="00810FB7" w:rsidP="0098390C">
            <w:pPr>
              <w:jc w:val="both"/>
            </w:pPr>
            <w:r>
              <w:t>z, zk</w:t>
            </w:r>
          </w:p>
        </w:tc>
        <w:tc>
          <w:tcPr>
            <w:tcW w:w="709" w:type="dxa"/>
          </w:tcPr>
          <w:p w:rsidR="00810FB7" w:rsidRDefault="00810FB7" w:rsidP="0098390C">
            <w:pPr>
              <w:jc w:val="both"/>
            </w:pPr>
            <w:r>
              <w:t>8</w:t>
            </w:r>
          </w:p>
        </w:tc>
        <w:tc>
          <w:tcPr>
            <w:tcW w:w="4536" w:type="dxa"/>
          </w:tcPr>
          <w:p w:rsidR="00810FB7" w:rsidRPr="00133BE0" w:rsidRDefault="00810FB7" w:rsidP="0098390C">
            <w:pPr>
              <w:rPr>
                <w:b/>
              </w:rPr>
            </w:pPr>
            <w:r>
              <w:rPr>
                <w:b/>
              </w:rPr>
              <w:t>p</w:t>
            </w:r>
            <w:r w:rsidRPr="00133BE0">
              <w:rPr>
                <w:b/>
              </w:rPr>
              <w:t>rof.</w:t>
            </w:r>
            <w:r>
              <w:rPr>
                <w:b/>
              </w:rPr>
              <w:t xml:space="preserve"> </w:t>
            </w:r>
            <w:r w:rsidRPr="00133BE0">
              <w:rPr>
                <w:b/>
              </w:rPr>
              <w:t>Ing.</w:t>
            </w:r>
            <w:r>
              <w:rPr>
                <w:b/>
              </w:rPr>
              <w:t xml:space="preserve"> </w:t>
            </w:r>
            <w:r w:rsidRPr="00133BE0">
              <w:rPr>
                <w:b/>
              </w:rPr>
              <w:t>Vladimír Vašek,</w:t>
            </w:r>
            <w:r>
              <w:rPr>
                <w:b/>
              </w:rPr>
              <w:t xml:space="preserve"> </w:t>
            </w:r>
            <w:r w:rsidRPr="00133BE0">
              <w:rPr>
                <w:b/>
              </w:rPr>
              <w:t>CSc.</w:t>
            </w:r>
            <w:r>
              <w:rPr>
                <w:b/>
              </w:rPr>
              <w:t xml:space="preserve"> </w:t>
            </w:r>
            <w:r w:rsidRPr="00224124">
              <w:t>(67</w:t>
            </w:r>
            <w:r>
              <w:t xml:space="preserve"> </w:t>
            </w:r>
            <w:r w:rsidRPr="00224124">
              <w:t>%</w:t>
            </w:r>
            <w:r>
              <w:t xml:space="preserve"> k</w:t>
            </w:r>
            <w:r w:rsidRPr="00224124">
              <w:t>),</w:t>
            </w:r>
            <w:r w:rsidRPr="00133BE0">
              <w:rPr>
                <w:b/>
              </w:rPr>
              <w:t xml:space="preserve"> </w:t>
            </w:r>
            <w:r>
              <w:rPr>
                <w:b/>
              </w:rPr>
              <w:br/>
            </w:r>
            <w:r w:rsidRPr="00133BE0">
              <w:rPr>
                <w:b/>
              </w:rPr>
              <w:t>Mgr.</w:t>
            </w:r>
            <w:r>
              <w:rPr>
                <w:b/>
              </w:rPr>
              <w:t xml:space="preserve"> </w:t>
            </w:r>
            <w:r w:rsidRPr="00133BE0">
              <w:rPr>
                <w:b/>
              </w:rPr>
              <w:t>Jana Řezníčková,</w:t>
            </w:r>
            <w:r>
              <w:rPr>
                <w:b/>
              </w:rPr>
              <w:t xml:space="preserve"> </w:t>
            </w:r>
            <w:r w:rsidRPr="00133BE0">
              <w:rPr>
                <w:b/>
              </w:rPr>
              <w:t>Ph.D.</w:t>
            </w:r>
            <w:r>
              <w:rPr>
                <w:b/>
              </w:rPr>
              <w:t xml:space="preserve"> </w:t>
            </w:r>
            <w:r w:rsidRPr="00224124">
              <w:t>(33</w:t>
            </w:r>
            <w:r>
              <w:t xml:space="preserve"> </w:t>
            </w:r>
            <w:r w:rsidRPr="00224124">
              <w:t>%</w:t>
            </w:r>
            <w:r>
              <w:t xml:space="preserve"> p</w:t>
            </w:r>
            <w:r w:rsidRPr="00224124">
              <w:t>)</w:t>
            </w:r>
          </w:p>
        </w:tc>
        <w:tc>
          <w:tcPr>
            <w:tcW w:w="567" w:type="dxa"/>
          </w:tcPr>
          <w:p w:rsidR="00810FB7" w:rsidRDefault="00810FB7" w:rsidP="0098390C">
            <w:pPr>
              <w:jc w:val="both"/>
            </w:pPr>
            <w:r>
              <w:t>1</w:t>
            </w:r>
            <w:r w:rsidR="00F14CF3">
              <w:t>/L</w:t>
            </w:r>
          </w:p>
        </w:tc>
        <w:tc>
          <w:tcPr>
            <w:tcW w:w="709" w:type="dxa"/>
          </w:tcPr>
          <w:p w:rsidR="00810FB7" w:rsidRDefault="006A40D5" w:rsidP="0098390C">
            <w:pPr>
              <w:jc w:val="both"/>
            </w:pPr>
            <w:ins w:id="210" w:author="vopatrilova" w:date="2018-11-22T10:20:00Z">
              <w:r>
                <w:t>ZT</w:t>
              </w:r>
            </w:ins>
            <w:del w:id="211" w:author="vopatrilova" w:date="2018-11-22T10:20:00Z">
              <w:r w:rsidR="00810FB7" w:rsidDel="006A40D5">
                <w:delText>PZ</w:delText>
              </w:r>
            </w:del>
          </w:p>
        </w:tc>
      </w:tr>
      <w:tr w:rsidR="00810FB7" w:rsidTr="0098390C">
        <w:tc>
          <w:tcPr>
            <w:tcW w:w="2443" w:type="dxa"/>
          </w:tcPr>
          <w:p w:rsidR="00810FB7" w:rsidRPr="00FF575C" w:rsidRDefault="00810FB7" w:rsidP="0098390C">
            <w:r w:rsidRPr="00FF575C">
              <w:t>Softwarová podpora inženýrských výpočtů</w:t>
            </w:r>
          </w:p>
        </w:tc>
        <w:tc>
          <w:tcPr>
            <w:tcW w:w="709" w:type="dxa"/>
            <w:gridSpan w:val="3"/>
          </w:tcPr>
          <w:p w:rsidR="00810FB7" w:rsidRDefault="00810FB7" w:rsidP="0098390C">
            <w:pPr>
              <w:jc w:val="both"/>
            </w:pPr>
            <w:r>
              <w:t>16k</w:t>
            </w:r>
          </w:p>
        </w:tc>
        <w:tc>
          <w:tcPr>
            <w:tcW w:w="850" w:type="dxa"/>
          </w:tcPr>
          <w:p w:rsidR="00810FB7" w:rsidRDefault="00810FB7" w:rsidP="0098390C">
            <w:pPr>
              <w:jc w:val="both"/>
            </w:pPr>
            <w:r>
              <w:t>kl</w:t>
            </w:r>
          </w:p>
        </w:tc>
        <w:tc>
          <w:tcPr>
            <w:tcW w:w="709" w:type="dxa"/>
          </w:tcPr>
          <w:p w:rsidR="00810FB7" w:rsidRDefault="00810FB7" w:rsidP="0098390C">
            <w:pPr>
              <w:jc w:val="both"/>
            </w:pPr>
            <w:r>
              <w:t>4</w:t>
            </w:r>
          </w:p>
          <w:p w:rsidR="00810FB7" w:rsidRDefault="00810FB7" w:rsidP="0098390C">
            <w:pPr>
              <w:jc w:val="both"/>
            </w:pPr>
          </w:p>
        </w:tc>
        <w:tc>
          <w:tcPr>
            <w:tcW w:w="4536" w:type="dxa"/>
          </w:tcPr>
          <w:p w:rsidR="00810FB7" w:rsidRDefault="00810FB7" w:rsidP="0098390C">
            <w:r>
              <w:t>Ing. Karel Perůtka, Ph.D. (100 % k)</w:t>
            </w:r>
          </w:p>
        </w:tc>
        <w:tc>
          <w:tcPr>
            <w:tcW w:w="567" w:type="dxa"/>
          </w:tcPr>
          <w:p w:rsidR="00810FB7" w:rsidRDefault="00810FB7" w:rsidP="0098390C">
            <w:pPr>
              <w:jc w:val="both"/>
            </w:pPr>
            <w:r>
              <w:t>1</w:t>
            </w:r>
            <w:r w:rsidR="00F14CF3">
              <w:t>/L</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Systémy pro přenos a u</w:t>
            </w:r>
            <w:r>
              <w:t>kl</w:t>
            </w:r>
            <w:r w:rsidRPr="00FF575C">
              <w:t>ádání dat</w:t>
            </w:r>
          </w:p>
        </w:tc>
        <w:tc>
          <w:tcPr>
            <w:tcW w:w="709" w:type="dxa"/>
            <w:gridSpan w:val="3"/>
          </w:tcPr>
          <w:p w:rsidR="00810FB7" w:rsidRDefault="00810FB7" w:rsidP="0098390C">
            <w:pPr>
              <w:jc w:val="both"/>
            </w:pPr>
            <w:r>
              <w:t>14k</w:t>
            </w:r>
          </w:p>
        </w:tc>
        <w:tc>
          <w:tcPr>
            <w:tcW w:w="850" w:type="dxa"/>
          </w:tcPr>
          <w:p w:rsidR="00810FB7" w:rsidRDefault="00810FB7" w:rsidP="0098390C">
            <w:pPr>
              <w:jc w:val="both"/>
            </w:pPr>
            <w:r>
              <w:t>z, zk</w:t>
            </w:r>
          </w:p>
        </w:tc>
        <w:tc>
          <w:tcPr>
            <w:tcW w:w="709" w:type="dxa"/>
          </w:tcPr>
          <w:p w:rsidR="00810FB7" w:rsidRDefault="00810FB7" w:rsidP="0098390C">
            <w:pPr>
              <w:jc w:val="both"/>
            </w:pPr>
            <w:r>
              <w:t>4</w:t>
            </w:r>
          </w:p>
        </w:tc>
        <w:tc>
          <w:tcPr>
            <w:tcW w:w="4536" w:type="dxa"/>
          </w:tcPr>
          <w:p w:rsidR="00810FB7" w:rsidRPr="00EC566A" w:rsidRDefault="00810FB7" w:rsidP="0098390C">
            <w:pPr>
              <w:rPr>
                <w:rPrChange w:id="212" w:author="Jiří Vojtěšek" w:date="2018-11-26T00:34:00Z">
                  <w:rPr>
                    <w:b/>
                  </w:rPr>
                </w:rPrChange>
              </w:rPr>
            </w:pPr>
            <w:r w:rsidRPr="00EC566A">
              <w:rPr>
                <w:rPrChange w:id="213" w:author="Jiří Vojtěšek" w:date="2018-11-26T00:34:00Z">
                  <w:rPr>
                    <w:b/>
                  </w:rPr>
                </w:rPrChange>
              </w:rPr>
              <w:t xml:space="preserve">doc. Ing. Jiří Vojtěšek, Ph.D. </w:t>
            </w:r>
            <w:r w:rsidRPr="00EC566A">
              <w:rPr>
                <w:rPrChange w:id="214" w:author="Jiří Vojtěšek" w:date="2018-11-26T00:34:00Z">
                  <w:rPr/>
                </w:rPrChange>
              </w:rPr>
              <w:t>(50 % k)</w:t>
            </w:r>
          </w:p>
          <w:p w:rsidR="00810FB7" w:rsidRPr="00EC566A" w:rsidRDefault="00810FB7" w:rsidP="0098390C">
            <w:pPr>
              <w:rPr>
                <w:rPrChange w:id="215" w:author="Jiří Vojtěšek" w:date="2018-11-26T00:34:00Z">
                  <w:rPr>
                    <w:b/>
                  </w:rPr>
                </w:rPrChange>
              </w:rPr>
            </w:pPr>
            <w:r w:rsidRPr="00EC566A">
              <w:rPr>
                <w:rPrChange w:id="216" w:author="Jiří Vojtěšek" w:date="2018-11-26T00:34:00Z">
                  <w:rPr>
                    <w:b/>
                  </w:rPr>
                </w:rPrChange>
              </w:rPr>
              <w:t xml:space="preserve">doc. Ing. Zdenka Prokopová, CSc. </w:t>
            </w:r>
            <w:r w:rsidRPr="00EC566A">
              <w:rPr>
                <w:rPrChange w:id="217" w:author="Jiří Vojtěšek" w:date="2018-11-26T00:34:00Z">
                  <w:rPr/>
                </w:rPrChange>
              </w:rPr>
              <w:t>(50 % k)</w:t>
            </w:r>
          </w:p>
        </w:tc>
        <w:tc>
          <w:tcPr>
            <w:tcW w:w="567" w:type="dxa"/>
          </w:tcPr>
          <w:p w:rsidR="00810FB7" w:rsidRDefault="00810FB7" w:rsidP="0098390C">
            <w:pPr>
              <w:jc w:val="both"/>
            </w:pPr>
            <w:r>
              <w:t>1</w:t>
            </w:r>
            <w:r w:rsidR="00F14CF3">
              <w:t>/L</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Mechanika v robotických systémech</w:t>
            </w:r>
          </w:p>
        </w:tc>
        <w:tc>
          <w:tcPr>
            <w:tcW w:w="709" w:type="dxa"/>
            <w:gridSpan w:val="3"/>
          </w:tcPr>
          <w:p w:rsidR="00810FB7" w:rsidRDefault="00810FB7" w:rsidP="0098390C">
            <w:pPr>
              <w:spacing w:line="480" w:lineRule="auto"/>
              <w:jc w:val="both"/>
            </w:pPr>
            <w:r>
              <w:t>19k</w:t>
            </w:r>
          </w:p>
        </w:tc>
        <w:tc>
          <w:tcPr>
            <w:tcW w:w="850" w:type="dxa"/>
          </w:tcPr>
          <w:p w:rsidR="00810FB7" w:rsidRDefault="00810FB7" w:rsidP="0098390C">
            <w:pPr>
              <w:jc w:val="both"/>
            </w:pPr>
            <w:r>
              <w:t>z, zk</w:t>
            </w:r>
          </w:p>
        </w:tc>
        <w:tc>
          <w:tcPr>
            <w:tcW w:w="709" w:type="dxa"/>
          </w:tcPr>
          <w:p w:rsidR="00810FB7" w:rsidRDefault="00810FB7" w:rsidP="0098390C">
            <w:pPr>
              <w:jc w:val="both"/>
            </w:pPr>
            <w:r>
              <w:t>5</w:t>
            </w:r>
          </w:p>
        </w:tc>
        <w:tc>
          <w:tcPr>
            <w:tcW w:w="4536" w:type="dxa"/>
          </w:tcPr>
          <w:p w:rsidR="00810FB7" w:rsidRPr="00EC566A" w:rsidRDefault="00810FB7" w:rsidP="0098390C">
            <w:pPr>
              <w:rPr>
                <w:rPrChange w:id="218" w:author="Jiří Vojtěšek" w:date="2018-11-26T00:34:00Z">
                  <w:rPr>
                    <w:b/>
                  </w:rPr>
                </w:rPrChange>
              </w:rPr>
            </w:pPr>
            <w:r w:rsidRPr="00EC566A">
              <w:rPr>
                <w:rPrChange w:id="219" w:author="Jiří Vojtěšek" w:date="2018-11-26T00:34:00Z">
                  <w:rPr>
                    <w:b/>
                  </w:rPr>
                </w:rPrChange>
              </w:rPr>
              <w:t xml:space="preserve">doc. Ing. Lubomír Vašek, CSc. </w:t>
            </w:r>
            <w:r w:rsidRPr="00EC566A">
              <w:rPr>
                <w:rPrChange w:id="220" w:author="Jiří Vojtěšek" w:date="2018-11-26T00:34:00Z">
                  <w:rPr>
                    <w:b/>
                  </w:rPr>
                </w:rPrChange>
              </w:rPr>
              <w:br/>
            </w:r>
            <w:r w:rsidRPr="00EC566A">
              <w:rPr>
                <w:rPrChange w:id="221" w:author="Jiří Vojtěšek" w:date="2018-11-26T00:34:00Z">
                  <w:rPr/>
                </w:rPrChange>
              </w:rPr>
              <w:t>(100 % k)</w:t>
            </w:r>
          </w:p>
        </w:tc>
        <w:tc>
          <w:tcPr>
            <w:tcW w:w="567" w:type="dxa"/>
          </w:tcPr>
          <w:p w:rsidR="00810FB7" w:rsidRDefault="00810FB7" w:rsidP="0098390C">
            <w:pPr>
              <w:jc w:val="both"/>
            </w:pPr>
            <w:r>
              <w:t>1</w:t>
            </w:r>
            <w:r w:rsidR="00F14CF3">
              <w:t>/L</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Řízení materiálových toků</w:t>
            </w:r>
          </w:p>
        </w:tc>
        <w:tc>
          <w:tcPr>
            <w:tcW w:w="709" w:type="dxa"/>
            <w:gridSpan w:val="3"/>
          </w:tcPr>
          <w:p w:rsidR="00810FB7" w:rsidRDefault="00810FB7" w:rsidP="0098390C">
            <w:pPr>
              <w:jc w:val="both"/>
            </w:pPr>
            <w:r>
              <w:t>14k</w:t>
            </w:r>
          </w:p>
        </w:tc>
        <w:tc>
          <w:tcPr>
            <w:tcW w:w="850" w:type="dxa"/>
          </w:tcPr>
          <w:p w:rsidR="00810FB7" w:rsidRDefault="00810FB7" w:rsidP="0098390C">
            <w:pPr>
              <w:jc w:val="both"/>
            </w:pPr>
            <w:r>
              <w:t>kl</w:t>
            </w:r>
          </w:p>
        </w:tc>
        <w:tc>
          <w:tcPr>
            <w:tcW w:w="709" w:type="dxa"/>
          </w:tcPr>
          <w:p w:rsidR="00810FB7" w:rsidRDefault="00810FB7" w:rsidP="0098390C">
            <w:pPr>
              <w:jc w:val="both"/>
            </w:pPr>
            <w:r>
              <w:t>4</w:t>
            </w:r>
          </w:p>
        </w:tc>
        <w:tc>
          <w:tcPr>
            <w:tcW w:w="4536" w:type="dxa"/>
          </w:tcPr>
          <w:p w:rsidR="00810FB7" w:rsidRPr="00133BE0" w:rsidRDefault="00810FB7" w:rsidP="0098390C">
            <w:pPr>
              <w:rPr>
                <w:b/>
              </w:rPr>
            </w:pPr>
            <w:r>
              <w:rPr>
                <w:b/>
              </w:rPr>
              <w:t>d</w:t>
            </w:r>
            <w:r w:rsidRPr="00133BE0">
              <w:rPr>
                <w:b/>
              </w:rPr>
              <w:t>oc.</w:t>
            </w:r>
            <w:r>
              <w:rPr>
                <w:b/>
              </w:rPr>
              <w:t xml:space="preserve"> </w:t>
            </w:r>
            <w:r w:rsidRPr="00133BE0">
              <w:rPr>
                <w:b/>
              </w:rPr>
              <w:t>Miroslav Maňas,</w:t>
            </w:r>
            <w:r>
              <w:rPr>
                <w:b/>
              </w:rPr>
              <w:t xml:space="preserve"> CSc.</w:t>
            </w:r>
            <w:ins w:id="222" w:author="Jiří Vojtěšek" w:date="2018-11-22T21:52:00Z">
              <w:r w:rsidR="00BA56AA">
                <w:rPr>
                  <w:b/>
                </w:rPr>
                <w:t xml:space="preserve"> </w:t>
              </w:r>
            </w:ins>
            <w:r w:rsidRPr="00D7738C">
              <w:t xml:space="preserve">(100 % </w:t>
            </w:r>
            <w:r>
              <w:t>k</w:t>
            </w:r>
            <w:r w:rsidRPr="00D7738C">
              <w:t>)</w:t>
            </w:r>
            <w:r w:rsidRPr="00133BE0">
              <w:rPr>
                <w:b/>
              </w:rPr>
              <w:t xml:space="preserve"> </w:t>
            </w:r>
          </w:p>
        </w:tc>
        <w:tc>
          <w:tcPr>
            <w:tcW w:w="567" w:type="dxa"/>
          </w:tcPr>
          <w:p w:rsidR="00810FB7" w:rsidRDefault="00810FB7" w:rsidP="0098390C">
            <w:pPr>
              <w:jc w:val="both"/>
            </w:pPr>
            <w:r>
              <w:t>1</w:t>
            </w:r>
            <w:r w:rsidR="00F14CF3">
              <w:t>/L</w:t>
            </w:r>
          </w:p>
        </w:tc>
        <w:tc>
          <w:tcPr>
            <w:tcW w:w="709" w:type="dxa"/>
          </w:tcPr>
          <w:p w:rsidR="00810FB7" w:rsidRDefault="006A40D5" w:rsidP="0098390C">
            <w:pPr>
              <w:jc w:val="both"/>
            </w:pPr>
            <w:ins w:id="223" w:author="vopatrilova" w:date="2018-11-22T10:20:00Z">
              <w:r>
                <w:t>PZ</w:t>
              </w:r>
            </w:ins>
          </w:p>
        </w:tc>
      </w:tr>
      <w:tr w:rsidR="00810FB7" w:rsidTr="0098390C">
        <w:tc>
          <w:tcPr>
            <w:tcW w:w="2443" w:type="dxa"/>
          </w:tcPr>
          <w:p w:rsidR="00810FB7" w:rsidRPr="00FF575C" w:rsidRDefault="00810FB7" w:rsidP="0098390C">
            <w:pPr>
              <w:jc w:val="both"/>
            </w:pPr>
            <w:r w:rsidRPr="00FF575C">
              <w:t>Inženýrská grafika</w:t>
            </w:r>
          </w:p>
        </w:tc>
        <w:tc>
          <w:tcPr>
            <w:tcW w:w="709" w:type="dxa"/>
            <w:gridSpan w:val="3"/>
          </w:tcPr>
          <w:p w:rsidR="00810FB7" w:rsidRDefault="00810FB7" w:rsidP="0098390C">
            <w:pPr>
              <w:jc w:val="both"/>
            </w:pPr>
            <w:r>
              <w:t>15k</w:t>
            </w:r>
          </w:p>
        </w:tc>
        <w:tc>
          <w:tcPr>
            <w:tcW w:w="850" w:type="dxa"/>
          </w:tcPr>
          <w:p w:rsidR="00810FB7" w:rsidRDefault="00810FB7" w:rsidP="0098390C">
            <w:pPr>
              <w:jc w:val="both"/>
            </w:pPr>
            <w:r>
              <w:t>kl</w:t>
            </w:r>
          </w:p>
        </w:tc>
        <w:tc>
          <w:tcPr>
            <w:tcW w:w="709" w:type="dxa"/>
          </w:tcPr>
          <w:p w:rsidR="00810FB7" w:rsidRDefault="00810FB7" w:rsidP="0098390C">
            <w:pPr>
              <w:jc w:val="both"/>
            </w:pPr>
            <w:r>
              <w:t>4</w:t>
            </w:r>
          </w:p>
        </w:tc>
        <w:tc>
          <w:tcPr>
            <w:tcW w:w="4536" w:type="dxa"/>
          </w:tcPr>
          <w:p w:rsidR="00810FB7" w:rsidRPr="00EC566A" w:rsidRDefault="00810FB7" w:rsidP="0098390C">
            <w:pPr>
              <w:rPr>
                <w:rPrChange w:id="224" w:author="Jiří Vojtěšek" w:date="2018-11-26T00:34:00Z">
                  <w:rPr/>
                </w:rPrChange>
              </w:rPr>
            </w:pPr>
            <w:r w:rsidRPr="00EC566A">
              <w:rPr>
                <w:rPrChange w:id="225" w:author="Jiří Vojtěšek" w:date="2018-11-26T00:34:00Z">
                  <w:rPr/>
                </w:rPrChange>
              </w:rPr>
              <w:t>doc. Ing. Libuše Sýkorová, Ph.D.</w:t>
            </w:r>
            <w:r w:rsidRPr="00EC566A">
              <w:rPr>
                <w:rPrChange w:id="226" w:author="Jiří Vojtěšek" w:date="2018-11-26T00:34:00Z">
                  <w:rPr/>
                </w:rPrChange>
              </w:rPr>
              <w:br/>
              <w:t>(100 % k)</w:t>
            </w:r>
          </w:p>
        </w:tc>
        <w:tc>
          <w:tcPr>
            <w:tcW w:w="567" w:type="dxa"/>
          </w:tcPr>
          <w:p w:rsidR="00810FB7" w:rsidRDefault="00810FB7" w:rsidP="0098390C">
            <w:pPr>
              <w:jc w:val="both"/>
            </w:pPr>
            <w:r>
              <w:t>1</w:t>
            </w:r>
            <w:r w:rsidR="00F14CF3">
              <w:t>/L</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Vybrané kapitoly z</w:t>
            </w:r>
            <w:r>
              <w:t> </w:t>
            </w:r>
            <w:r w:rsidRPr="00FF575C">
              <w:t>matematiky</w:t>
            </w:r>
          </w:p>
        </w:tc>
        <w:tc>
          <w:tcPr>
            <w:tcW w:w="709" w:type="dxa"/>
            <w:gridSpan w:val="3"/>
          </w:tcPr>
          <w:p w:rsidR="00810FB7" w:rsidRDefault="00810FB7" w:rsidP="0098390C">
            <w:pPr>
              <w:jc w:val="both"/>
            </w:pPr>
            <w:r>
              <w:t>23k</w:t>
            </w:r>
          </w:p>
        </w:tc>
        <w:tc>
          <w:tcPr>
            <w:tcW w:w="850" w:type="dxa"/>
          </w:tcPr>
          <w:p w:rsidR="00810FB7" w:rsidRDefault="00810FB7" w:rsidP="0098390C">
            <w:pPr>
              <w:jc w:val="both"/>
            </w:pPr>
            <w:r>
              <w:t>z, zk</w:t>
            </w:r>
          </w:p>
        </w:tc>
        <w:tc>
          <w:tcPr>
            <w:tcW w:w="709" w:type="dxa"/>
          </w:tcPr>
          <w:p w:rsidR="00810FB7" w:rsidRDefault="00810FB7" w:rsidP="0098390C">
            <w:pPr>
              <w:jc w:val="both"/>
            </w:pPr>
            <w:r>
              <w:t>6</w:t>
            </w:r>
          </w:p>
        </w:tc>
        <w:tc>
          <w:tcPr>
            <w:tcW w:w="4536" w:type="dxa"/>
          </w:tcPr>
          <w:p w:rsidR="00810FB7" w:rsidRPr="00EC566A" w:rsidRDefault="00810FB7" w:rsidP="0098390C">
            <w:pPr>
              <w:rPr>
                <w:rPrChange w:id="227" w:author="Jiří Vojtěšek" w:date="2018-11-26T00:34:00Z">
                  <w:rPr>
                    <w:b/>
                  </w:rPr>
                </w:rPrChange>
              </w:rPr>
            </w:pPr>
            <w:r w:rsidRPr="00EC566A">
              <w:rPr>
                <w:rPrChange w:id="228" w:author="Jiří Vojtěšek" w:date="2018-11-26T00:34:00Z">
                  <w:rPr>
                    <w:b/>
                  </w:rPr>
                </w:rPrChange>
              </w:rPr>
              <w:t xml:space="preserve">Mgr. Jana Řezníčková, Ph.D. </w:t>
            </w:r>
            <w:r w:rsidRPr="00EC566A">
              <w:rPr>
                <w:rPrChange w:id="229" w:author="Jiří Vojtěšek" w:date="2018-11-26T00:34:00Z">
                  <w:rPr>
                    <w:b/>
                  </w:rPr>
                </w:rPrChange>
              </w:rPr>
              <w:br/>
            </w:r>
            <w:r w:rsidRPr="00EC566A">
              <w:rPr>
                <w:rPrChange w:id="230" w:author="Jiří Vojtěšek" w:date="2018-11-26T00:34:00Z">
                  <w:rPr/>
                </w:rPrChange>
              </w:rPr>
              <w:t>(100 % k)</w:t>
            </w:r>
          </w:p>
        </w:tc>
        <w:tc>
          <w:tcPr>
            <w:tcW w:w="567" w:type="dxa"/>
          </w:tcPr>
          <w:p w:rsidR="00810FB7" w:rsidRDefault="00810FB7" w:rsidP="0098390C">
            <w:pPr>
              <w:jc w:val="both"/>
            </w:pPr>
            <w:r>
              <w:t>2</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Objektové programování</w:t>
            </w:r>
          </w:p>
        </w:tc>
        <w:tc>
          <w:tcPr>
            <w:tcW w:w="709" w:type="dxa"/>
            <w:gridSpan w:val="3"/>
          </w:tcPr>
          <w:p w:rsidR="00810FB7" w:rsidRDefault="00810FB7" w:rsidP="0098390C">
            <w:pPr>
              <w:jc w:val="both"/>
            </w:pPr>
            <w:r>
              <w:t>16k</w:t>
            </w:r>
          </w:p>
        </w:tc>
        <w:tc>
          <w:tcPr>
            <w:tcW w:w="850" w:type="dxa"/>
          </w:tcPr>
          <w:p w:rsidR="00810FB7" w:rsidRDefault="00810FB7" w:rsidP="0098390C">
            <w:pPr>
              <w:jc w:val="both"/>
            </w:pPr>
            <w:r>
              <w:t>kl</w:t>
            </w:r>
          </w:p>
        </w:tc>
        <w:tc>
          <w:tcPr>
            <w:tcW w:w="709" w:type="dxa"/>
          </w:tcPr>
          <w:p w:rsidR="00810FB7" w:rsidRDefault="00810FB7" w:rsidP="0098390C">
            <w:pPr>
              <w:jc w:val="both"/>
            </w:pPr>
            <w:r>
              <w:t>4</w:t>
            </w:r>
          </w:p>
        </w:tc>
        <w:tc>
          <w:tcPr>
            <w:tcW w:w="4536" w:type="dxa"/>
          </w:tcPr>
          <w:p w:rsidR="00810FB7" w:rsidRPr="00EC566A" w:rsidRDefault="00810FB7" w:rsidP="0098390C">
            <w:pPr>
              <w:rPr>
                <w:rPrChange w:id="231" w:author="Jiří Vojtěšek" w:date="2018-11-26T00:34:00Z">
                  <w:rPr>
                    <w:b/>
                  </w:rPr>
                </w:rPrChange>
              </w:rPr>
            </w:pPr>
            <w:r w:rsidRPr="00EC566A">
              <w:rPr>
                <w:rPrChange w:id="232" w:author="Jiří Vojtěšek" w:date="2018-11-26T00:34:00Z">
                  <w:rPr>
                    <w:b/>
                  </w:rPr>
                </w:rPrChange>
              </w:rPr>
              <w:t>Ing. et Ing.</w:t>
            </w:r>
            <w:ins w:id="233" w:author="Jiří Vojtěšek" w:date="2018-11-22T21:52:00Z">
              <w:r w:rsidR="00BA56AA" w:rsidRPr="00EC566A">
                <w:rPr>
                  <w:rPrChange w:id="234" w:author="Jiří Vojtěšek" w:date="2018-11-26T00:34:00Z">
                    <w:rPr>
                      <w:b/>
                    </w:rPr>
                  </w:rPrChange>
                </w:rPr>
                <w:t xml:space="preserve"> </w:t>
              </w:r>
            </w:ins>
            <w:r w:rsidRPr="00EC566A">
              <w:rPr>
                <w:rPrChange w:id="235" w:author="Jiří Vojtěšek" w:date="2018-11-26T00:34:00Z">
                  <w:rPr>
                    <w:b/>
                  </w:rPr>
                </w:rPrChange>
              </w:rPr>
              <w:t>Erik Král,</w:t>
            </w:r>
            <w:ins w:id="236" w:author="Jiří Vojtěšek" w:date="2018-11-22T21:59:00Z">
              <w:r w:rsidR="005F0B83" w:rsidRPr="00EC566A">
                <w:rPr>
                  <w:rPrChange w:id="237" w:author="Jiří Vojtěšek" w:date="2018-11-26T00:34:00Z">
                    <w:rPr>
                      <w:b/>
                    </w:rPr>
                  </w:rPrChange>
                </w:rPr>
                <w:t xml:space="preserve"> </w:t>
              </w:r>
            </w:ins>
            <w:r w:rsidRPr="00EC566A">
              <w:rPr>
                <w:rPrChange w:id="238" w:author="Jiří Vojtěšek" w:date="2018-11-26T00:34:00Z">
                  <w:rPr>
                    <w:b/>
                  </w:rPr>
                </w:rPrChange>
              </w:rPr>
              <w:t xml:space="preserve">Ph.D. </w:t>
            </w:r>
            <w:r w:rsidRPr="00EC566A">
              <w:rPr>
                <w:rPrChange w:id="239" w:author="Jiří Vojtěšek" w:date="2018-11-26T00:34:00Z">
                  <w:rPr>
                    <w:b/>
                  </w:rPr>
                </w:rPrChange>
              </w:rPr>
              <w:br/>
            </w:r>
            <w:r w:rsidRPr="00EC566A">
              <w:rPr>
                <w:rPrChange w:id="240" w:author="Jiří Vojtěšek" w:date="2018-11-26T00:34:00Z">
                  <w:rPr/>
                </w:rPrChange>
              </w:rPr>
              <w:t>(100 % k)</w:t>
            </w:r>
          </w:p>
        </w:tc>
        <w:tc>
          <w:tcPr>
            <w:tcW w:w="567" w:type="dxa"/>
          </w:tcPr>
          <w:p w:rsidR="00810FB7" w:rsidRDefault="00810FB7" w:rsidP="0098390C">
            <w:pPr>
              <w:jc w:val="both"/>
            </w:pPr>
            <w:r>
              <w:t>2</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Spojité řízení</w:t>
            </w:r>
          </w:p>
        </w:tc>
        <w:tc>
          <w:tcPr>
            <w:tcW w:w="709" w:type="dxa"/>
            <w:gridSpan w:val="3"/>
          </w:tcPr>
          <w:p w:rsidR="00810FB7" w:rsidRDefault="00810FB7" w:rsidP="0098390C">
            <w:pPr>
              <w:jc w:val="both"/>
            </w:pPr>
            <w:r>
              <w:t>24k</w:t>
            </w:r>
          </w:p>
        </w:tc>
        <w:tc>
          <w:tcPr>
            <w:tcW w:w="850" w:type="dxa"/>
          </w:tcPr>
          <w:p w:rsidR="00810FB7" w:rsidRDefault="00810FB7" w:rsidP="0098390C">
            <w:pPr>
              <w:jc w:val="both"/>
            </w:pPr>
            <w:r>
              <w:t>z, zk</w:t>
            </w:r>
          </w:p>
        </w:tc>
        <w:tc>
          <w:tcPr>
            <w:tcW w:w="709" w:type="dxa"/>
          </w:tcPr>
          <w:p w:rsidR="00810FB7" w:rsidRDefault="00810FB7" w:rsidP="0098390C">
            <w:pPr>
              <w:jc w:val="both"/>
            </w:pPr>
            <w:r>
              <w:t>6</w:t>
            </w:r>
          </w:p>
        </w:tc>
        <w:tc>
          <w:tcPr>
            <w:tcW w:w="4536" w:type="dxa"/>
          </w:tcPr>
          <w:p w:rsidR="00810FB7" w:rsidRPr="00133BE0" w:rsidRDefault="00810FB7" w:rsidP="0098390C">
            <w:pPr>
              <w:rPr>
                <w:b/>
              </w:rPr>
            </w:pPr>
            <w:r>
              <w:rPr>
                <w:b/>
              </w:rPr>
              <w:t xml:space="preserve">doc. Ing. </w:t>
            </w:r>
            <w:r w:rsidRPr="00133BE0">
              <w:rPr>
                <w:b/>
              </w:rPr>
              <w:t>Libor Pekař,</w:t>
            </w:r>
            <w:r>
              <w:rPr>
                <w:b/>
              </w:rPr>
              <w:t xml:space="preserve"> </w:t>
            </w:r>
            <w:r w:rsidRPr="00133BE0">
              <w:rPr>
                <w:b/>
              </w:rPr>
              <w:t xml:space="preserve">Ph.D. </w:t>
            </w:r>
            <w:r>
              <w:rPr>
                <w:b/>
              </w:rPr>
              <w:br/>
            </w:r>
            <w:r w:rsidRPr="00D7738C">
              <w:t xml:space="preserve">(100 % </w:t>
            </w:r>
            <w:r>
              <w:t>k</w:t>
            </w:r>
            <w:r w:rsidRPr="00D7738C">
              <w:t>)</w:t>
            </w:r>
          </w:p>
        </w:tc>
        <w:tc>
          <w:tcPr>
            <w:tcW w:w="567" w:type="dxa"/>
          </w:tcPr>
          <w:p w:rsidR="00810FB7" w:rsidRDefault="00810FB7" w:rsidP="0098390C">
            <w:pPr>
              <w:jc w:val="both"/>
            </w:pPr>
            <w:r>
              <w:t>2</w:t>
            </w:r>
            <w:r w:rsidR="00F14CF3">
              <w:t>/Z</w:t>
            </w:r>
          </w:p>
        </w:tc>
        <w:tc>
          <w:tcPr>
            <w:tcW w:w="709" w:type="dxa"/>
          </w:tcPr>
          <w:p w:rsidR="00810FB7" w:rsidRDefault="00681859" w:rsidP="0098390C">
            <w:pPr>
              <w:jc w:val="both"/>
            </w:pPr>
            <w:r>
              <w:t>ZT</w:t>
            </w:r>
          </w:p>
        </w:tc>
      </w:tr>
      <w:tr w:rsidR="00810FB7" w:rsidTr="0098390C">
        <w:tc>
          <w:tcPr>
            <w:tcW w:w="2443" w:type="dxa"/>
          </w:tcPr>
          <w:p w:rsidR="00810FB7" w:rsidRPr="00FF575C" w:rsidRDefault="00810FB7" w:rsidP="0098390C">
            <w:pPr>
              <w:jc w:val="both"/>
            </w:pPr>
            <w:r w:rsidRPr="00FF575C">
              <w:t>Instrumentace a měření</w:t>
            </w:r>
          </w:p>
        </w:tc>
        <w:tc>
          <w:tcPr>
            <w:tcW w:w="709" w:type="dxa"/>
            <w:gridSpan w:val="3"/>
          </w:tcPr>
          <w:p w:rsidR="00810FB7" w:rsidRDefault="00810FB7" w:rsidP="0098390C">
            <w:pPr>
              <w:jc w:val="both"/>
            </w:pPr>
            <w:r>
              <w:t>21k</w:t>
            </w:r>
          </w:p>
        </w:tc>
        <w:tc>
          <w:tcPr>
            <w:tcW w:w="850" w:type="dxa"/>
          </w:tcPr>
          <w:p w:rsidR="00810FB7" w:rsidRDefault="00810FB7" w:rsidP="0098390C">
            <w:pPr>
              <w:jc w:val="both"/>
            </w:pPr>
            <w:r>
              <w:t>z, zk</w:t>
            </w:r>
          </w:p>
        </w:tc>
        <w:tc>
          <w:tcPr>
            <w:tcW w:w="709" w:type="dxa"/>
          </w:tcPr>
          <w:p w:rsidR="00810FB7" w:rsidRDefault="00810FB7" w:rsidP="0098390C">
            <w:pPr>
              <w:jc w:val="both"/>
            </w:pPr>
            <w:r>
              <w:t>6</w:t>
            </w:r>
          </w:p>
        </w:tc>
        <w:tc>
          <w:tcPr>
            <w:tcW w:w="4536" w:type="dxa"/>
          </w:tcPr>
          <w:p w:rsidR="00810FB7" w:rsidRPr="00EC566A" w:rsidRDefault="00810FB7" w:rsidP="0098390C">
            <w:pPr>
              <w:rPr>
                <w:rPrChange w:id="241" w:author="Jiří Vojtěšek" w:date="2018-11-26T00:34:00Z">
                  <w:rPr>
                    <w:b/>
                  </w:rPr>
                </w:rPrChange>
              </w:rPr>
            </w:pPr>
            <w:r w:rsidRPr="00EC566A">
              <w:rPr>
                <w:rPrChange w:id="242" w:author="Jiří Vojtěšek" w:date="2018-11-26T00:34:00Z">
                  <w:rPr>
                    <w:b/>
                  </w:rPr>
                </w:rPrChange>
              </w:rPr>
              <w:t xml:space="preserve">Ing. Milan Navrátil, Ph.D. </w:t>
            </w:r>
            <w:r w:rsidRPr="00EC566A">
              <w:rPr>
                <w:rPrChange w:id="243" w:author="Jiří Vojtěšek" w:date="2018-11-26T00:34:00Z">
                  <w:rPr/>
                </w:rPrChange>
              </w:rPr>
              <w:t>(100 % k)</w:t>
            </w:r>
          </w:p>
        </w:tc>
        <w:tc>
          <w:tcPr>
            <w:tcW w:w="567" w:type="dxa"/>
          </w:tcPr>
          <w:p w:rsidR="00810FB7" w:rsidRDefault="00810FB7" w:rsidP="0098390C">
            <w:pPr>
              <w:jc w:val="both"/>
            </w:pPr>
            <w:r>
              <w:t>2</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Mechatronické systémy</w:t>
            </w:r>
          </w:p>
        </w:tc>
        <w:tc>
          <w:tcPr>
            <w:tcW w:w="709" w:type="dxa"/>
            <w:gridSpan w:val="3"/>
          </w:tcPr>
          <w:p w:rsidR="00810FB7" w:rsidRDefault="00810FB7" w:rsidP="0098390C">
            <w:pPr>
              <w:jc w:val="both"/>
            </w:pPr>
            <w:r>
              <w:t>22k</w:t>
            </w:r>
          </w:p>
        </w:tc>
        <w:tc>
          <w:tcPr>
            <w:tcW w:w="850" w:type="dxa"/>
          </w:tcPr>
          <w:p w:rsidR="00810FB7" w:rsidRDefault="00810FB7" w:rsidP="0098390C">
            <w:pPr>
              <w:jc w:val="both"/>
            </w:pPr>
            <w:r>
              <w:t>z, zk</w:t>
            </w:r>
          </w:p>
        </w:tc>
        <w:tc>
          <w:tcPr>
            <w:tcW w:w="709" w:type="dxa"/>
          </w:tcPr>
          <w:p w:rsidR="00810FB7" w:rsidRDefault="00810FB7" w:rsidP="0098390C">
            <w:pPr>
              <w:jc w:val="both"/>
            </w:pPr>
            <w:r>
              <w:t>6</w:t>
            </w:r>
          </w:p>
        </w:tc>
        <w:tc>
          <w:tcPr>
            <w:tcW w:w="4536" w:type="dxa"/>
          </w:tcPr>
          <w:p w:rsidR="00810FB7" w:rsidRPr="00133BE0" w:rsidRDefault="00810FB7" w:rsidP="0098390C">
            <w:pPr>
              <w:rPr>
                <w:b/>
              </w:rPr>
            </w:pPr>
            <w:r>
              <w:rPr>
                <w:b/>
              </w:rPr>
              <w:t>doc. Ing. RNDr. Zdeněk Úředníček, CSc. (</w:t>
            </w:r>
            <w:r w:rsidRPr="00A7105B">
              <w:t>100 % k)</w:t>
            </w:r>
          </w:p>
        </w:tc>
        <w:tc>
          <w:tcPr>
            <w:tcW w:w="567" w:type="dxa"/>
          </w:tcPr>
          <w:p w:rsidR="00810FB7" w:rsidRDefault="00810FB7" w:rsidP="0098390C">
            <w:pPr>
              <w:jc w:val="both"/>
            </w:pPr>
            <w:r>
              <w:t>2</w:t>
            </w:r>
            <w:r w:rsidR="00F14CF3">
              <w:t>/Z</w:t>
            </w:r>
          </w:p>
        </w:tc>
        <w:tc>
          <w:tcPr>
            <w:tcW w:w="709" w:type="dxa"/>
          </w:tcPr>
          <w:p w:rsidR="00810FB7" w:rsidRDefault="00810FB7" w:rsidP="0098390C">
            <w:pPr>
              <w:jc w:val="both"/>
            </w:pPr>
            <w:r>
              <w:t>PZ</w:t>
            </w:r>
          </w:p>
        </w:tc>
      </w:tr>
      <w:tr w:rsidR="00810FB7" w:rsidTr="0098390C">
        <w:tc>
          <w:tcPr>
            <w:tcW w:w="2443" w:type="dxa"/>
          </w:tcPr>
          <w:p w:rsidR="00810FB7" w:rsidRPr="00FF575C" w:rsidRDefault="00810FB7" w:rsidP="0098390C">
            <w:pPr>
              <w:jc w:val="both"/>
            </w:pPr>
            <w:r w:rsidRPr="00FF575C">
              <w:t>Tepelné procesy</w:t>
            </w:r>
          </w:p>
        </w:tc>
        <w:tc>
          <w:tcPr>
            <w:tcW w:w="709" w:type="dxa"/>
            <w:gridSpan w:val="3"/>
          </w:tcPr>
          <w:p w:rsidR="00810FB7" w:rsidRDefault="00810FB7" w:rsidP="0098390C">
            <w:pPr>
              <w:jc w:val="both"/>
            </w:pPr>
            <w:r>
              <w:t>24k</w:t>
            </w:r>
          </w:p>
        </w:tc>
        <w:tc>
          <w:tcPr>
            <w:tcW w:w="850" w:type="dxa"/>
          </w:tcPr>
          <w:p w:rsidR="00810FB7" w:rsidRDefault="00810FB7" w:rsidP="0098390C">
            <w:pPr>
              <w:jc w:val="both"/>
            </w:pPr>
            <w:r>
              <w:t>z, zk</w:t>
            </w:r>
          </w:p>
        </w:tc>
        <w:tc>
          <w:tcPr>
            <w:tcW w:w="709" w:type="dxa"/>
          </w:tcPr>
          <w:p w:rsidR="00810FB7" w:rsidRDefault="00810FB7" w:rsidP="0098390C">
            <w:pPr>
              <w:jc w:val="both"/>
            </w:pPr>
            <w:r>
              <w:t>6</w:t>
            </w:r>
          </w:p>
        </w:tc>
        <w:tc>
          <w:tcPr>
            <w:tcW w:w="4536" w:type="dxa"/>
          </w:tcPr>
          <w:p w:rsidR="00810FB7" w:rsidRPr="00EC566A" w:rsidRDefault="00810FB7" w:rsidP="0098390C">
            <w:pPr>
              <w:rPr>
                <w:rPrChange w:id="244" w:author="Jiří Vojtěšek" w:date="2018-11-26T00:34:00Z">
                  <w:rPr>
                    <w:b/>
                  </w:rPr>
                </w:rPrChange>
              </w:rPr>
            </w:pPr>
            <w:r w:rsidRPr="00EC566A">
              <w:rPr>
                <w:rPrChange w:id="245" w:author="Jiří Vojtěšek" w:date="2018-11-26T00:34:00Z">
                  <w:rPr>
                    <w:b/>
                  </w:rPr>
                </w:rPrChange>
              </w:rPr>
              <w:t xml:space="preserve">Prof. Ing. Dagmar Janáčová, CSc. </w:t>
            </w:r>
            <w:r w:rsidRPr="00EC566A">
              <w:rPr>
                <w:rPrChange w:id="246" w:author="Jiří Vojtěšek" w:date="2018-11-26T00:34:00Z">
                  <w:rPr/>
                </w:rPrChange>
              </w:rPr>
              <w:t>(100 % k)</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Elektrotechnika</w:t>
            </w:r>
          </w:p>
        </w:tc>
        <w:tc>
          <w:tcPr>
            <w:tcW w:w="709" w:type="dxa"/>
            <w:gridSpan w:val="3"/>
          </w:tcPr>
          <w:p w:rsidR="00810FB7" w:rsidRDefault="00810FB7" w:rsidP="0098390C">
            <w:pPr>
              <w:jc w:val="both"/>
            </w:pPr>
            <w:r>
              <w:t>24k</w:t>
            </w:r>
          </w:p>
        </w:tc>
        <w:tc>
          <w:tcPr>
            <w:tcW w:w="850" w:type="dxa"/>
          </w:tcPr>
          <w:p w:rsidR="00810FB7" w:rsidRDefault="00810FB7" w:rsidP="0098390C">
            <w:pPr>
              <w:jc w:val="both"/>
            </w:pPr>
            <w:r>
              <w:t>z, zk</w:t>
            </w:r>
          </w:p>
        </w:tc>
        <w:tc>
          <w:tcPr>
            <w:tcW w:w="709" w:type="dxa"/>
          </w:tcPr>
          <w:p w:rsidR="00810FB7" w:rsidRDefault="00810FB7" w:rsidP="0098390C">
            <w:pPr>
              <w:jc w:val="both"/>
            </w:pPr>
            <w:r>
              <w:t>6</w:t>
            </w:r>
          </w:p>
        </w:tc>
        <w:tc>
          <w:tcPr>
            <w:tcW w:w="4536" w:type="dxa"/>
          </w:tcPr>
          <w:p w:rsidR="00810FB7" w:rsidRPr="00EC566A" w:rsidRDefault="00810FB7" w:rsidP="0098390C">
            <w:pPr>
              <w:rPr>
                <w:rPrChange w:id="247" w:author="Jiří Vojtěšek" w:date="2018-11-26T00:34:00Z">
                  <w:rPr>
                    <w:b/>
                  </w:rPr>
                </w:rPrChange>
              </w:rPr>
            </w:pPr>
            <w:r w:rsidRPr="00EC566A">
              <w:rPr>
                <w:rPrChange w:id="248" w:author="Jiří Vojtěšek" w:date="2018-11-26T00:34:00Z">
                  <w:rPr>
                    <w:b/>
                  </w:rPr>
                </w:rPrChange>
              </w:rPr>
              <w:t xml:space="preserve">doc. Mgr. Milan Adámek, Ph.D. </w:t>
            </w:r>
            <w:r w:rsidRPr="00EC566A">
              <w:rPr>
                <w:rPrChange w:id="249" w:author="Jiří Vojtěšek" w:date="2018-11-26T00:34:00Z">
                  <w:rPr/>
                </w:rPrChange>
              </w:rPr>
              <w:t>(100 % k)</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t>Programování PLC</w:t>
            </w:r>
          </w:p>
        </w:tc>
        <w:tc>
          <w:tcPr>
            <w:tcW w:w="709" w:type="dxa"/>
            <w:gridSpan w:val="3"/>
          </w:tcPr>
          <w:p w:rsidR="00810FB7" w:rsidRDefault="00810FB7" w:rsidP="0098390C">
            <w:pPr>
              <w:jc w:val="both"/>
            </w:pPr>
            <w:r>
              <w:t>20k</w:t>
            </w:r>
          </w:p>
        </w:tc>
        <w:tc>
          <w:tcPr>
            <w:tcW w:w="850" w:type="dxa"/>
          </w:tcPr>
          <w:p w:rsidR="00810FB7" w:rsidRDefault="00810FB7" w:rsidP="0098390C">
            <w:pPr>
              <w:jc w:val="both"/>
            </w:pPr>
            <w:r>
              <w:t>z, zk</w:t>
            </w:r>
          </w:p>
        </w:tc>
        <w:tc>
          <w:tcPr>
            <w:tcW w:w="709" w:type="dxa"/>
          </w:tcPr>
          <w:p w:rsidR="00810FB7" w:rsidRDefault="00810FB7" w:rsidP="0098390C">
            <w:pPr>
              <w:jc w:val="both"/>
            </w:pPr>
            <w:r>
              <w:t>5</w:t>
            </w:r>
          </w:p>
        </w:tc>
        <w:tc>
          <w:tcPr>
            <w:tcW w:w="4536" w:type="dxa"/>
          </w:tcPr>
          <w:p w:rsidR="00810FB7" w:rsidRPr="00133BE0" w:rsidRDefault="00810FB7" w:rsidP="0098390C">
            <w:pPr>
              <w:rPr>
                <w:b/>
              </w:rPr>
            </w:pPr>
            <w:r w:rsidRPr="00133BE0">
              <w:rPr>
                <w:b/>
              </w:rPr>
              <w:t>Ing.</w:t>
            </w:r>
            <w:r>
              <w:rPr>
                <w:b/>
              </w:rPr>
              <w:t xml:space="preserve"> </w:t>
            </w:r>
            <w:r w:rsidRPr="00133BE0">
              <w:rPr>
                <w:b/>
              </w:rPr>
              <w:t>Tomáš Sysala,</w:t>
            </w:r>
            <w:r>
              <w:rPr>
                <w:b/>
              </w:rPr>
              <w:t xml:space="preserve"> </w:t>
            </w:r>
            <w:r w:rsidRPr="00133BE0">
              <w:rPr>
                <w:b/>
              </w:rPr>
              <w:t>Ph.D.</w:t>
            </w:r>
            <w:r>
              <w:rPr>
                <w:b/>
              </w:rPr>
              <w:t xml:space="preserve"> </w:t>
            </w:r>
            <w:r w:rsidRPr="00D7738C">
              <w:t xml:space="preserve">(100 % </w:t>
            </w:r>
            <w:r>
              <w:t>k</w:t>
            </w:r>
            <w:r w:rsidRPr="00D7738C">
              <w:t>)</w:t>
            </w:r>
          </w:p>
        </w:tc>
        <w:tc>
          <w:tcPr>
            <w:tcW w:w="567" w:type="dxa"/>
          </w:tcPr>
          <w:p w:rsidR="00810FB7" w:rsidRDefault="00810FB7" w:rsidP="0098390C">
            <w:pPr>
              <w:jc w:val="both"/>
            </w:pPr>
            <w:r>
              <w:t>2</w:t>
            </w:r>
            <w:r w:rsidR="00F14CF3">
              <w:t>/L</w:t>
            </w:r>
          </w:p>
        </w:tc>
        <w:tc>
          <w:tcPr>
            <w:tcW w:w="709" w:type="dxa"/>
          </w:tcPr>
          <w:p w:rsidR="00810FB7" w:rsidRDefault="006A40D5" w:rsidP="0098390C">
            <w:pPr>
              <w:jc w:val="both"/>
            </w:pPr>
            <w:ins w:id="250" w:author="vopatrilova" w:date="2018-11-22T10:20:00Z">
              <w:r>
                <w:t>PZ</w:t>
              </w:r>
            </w:ins>
            <w:del w:id="251" w:author="vopatrilova" w:date="2018-11-22T10:20:00Z">
              <w:r w:rsidR="00681859" w:rsidDel="006A40D5">
                <w:delText>RZ</w:delText>
              </w:r>
            </w:del>
          </w:p>
        </w:tc>
      </w:tr>
      <w:tr w:rsidR="00810FB7" w:rsidTr="0098390C">
        <w:tc>
          <w:tcPr>
            <w:tcW w:w="2443" w:type="dxa"/>
          </w:tcPr>
          <w:p w:rsidR="00810FB7" w:rsidRPr="00FF575C" w:rsidRDefault="00810FB7" w:rsidP="0098390C">
            <w:pPr>
              <w:jc w:val="both"/>
            </w:pPr>
            <w:r w:rsidRPr="00FF575C">
              <w:t>Řízení a logistika výroby</w:t>
            </w:r>
          </w:p>
        </w:tc>
        <w:tc>
          <w:tcPr>
            <w:tcW w:w="709" w:type="dxa"/>
            <w:gridSpan w:val="3"/>
          </w:tcPr>
          <w:p w:rsidR="00810FB7" w:rsidRDefault="00810FB7" w:rsidP="0098390C">
            <w:pPr>
              <w:jc w:val="both"/>
            </w:pPr>
            <w:r>
              <w:t>16k</w:t>
            </w:r>
          </w:p>
        </w:tc>
        <w:tc>
          <w:tcPr>
            <w:tcW w:w="850" w:type="dxa"/>
          </w:tcPr>
          <w:p w:rsidR="00810FB7" w:rsidRDefault="00810FB7" w:rsidP="0098390C">
            <w:pPr>
              <w:jc w:val="both"/>
            </w:pPr>
            <w:r>
              <w:t>kl</w:t>
            </w:r>
          </w:p>
        </w:tc>
        <w:tc>
          <w:tcPr>
            <w:tcW w:w="709" w:type="dxa"/>
          </w:tcPr>
          <w:p w:rsidR="00810FB7" w:rsidRDefault="00810FB7" w:rsidP="0098390C">
            <w:pPr>
              <w:jc w:val="both"/>
            </w:pPr>
            <w:r>
              <w:t>4</w:t>
            </w:r>
          </w:p>
        </w:tc>
        <w:tc>
          <w:tcPr>
            <w:tcW w:w="4536" w:type="dxa"/>
          </w:tcPr>
          <w:p w:rsidR="00810FB7" w:rsidRDefault="00810FB7" w:rsidP="0098390C">
            <w:r>
              <w:t>doc. Ing.</w:t>
            </w:r>
            <w:ins w:id="252" w:author="Jiří Vojtěšek" w:date="2018-11-22T21:52:00Z">
              <w:r w:rsidR="00BA56AA">
                <w:t xml:space="preserve"> </w:t>
              </w:r>
            </w:ins>
            <w:r w:rsidRPr="00A32AE8">
              <w:t>Bronislav Chramcov,</w:t>
            </w:r>
            <w:r>
              <w:t xml:space="preserve"> </w:t>
            </w:r>
            <w:r w:rsidRPr="00A32AE8">
              <w:t>Ph.D.</w:t>
            </w:r>
            <w:r>
              <w:t xml:space="preserve"> </w:t>
            </w:r>
            <w:r w:rsidRPr="00A32AE8">
              <w:t>(50</w:t>
            </w:r>
            <w:r>
              <w:t xml:space="preserve"> </w:t>
            </w:r>
            <w:r w:rsidRPr="00A32AE8">
              <w:t>%</w:t>
            </w:r>
            <w:r>
              <w:t xml:space="preserve"> k</w:t>
            </w:r>
            <w:r w:rsidRPr="00A32AE8">
              <w:t>)</w:t>
            </w:r>
            <w:r>
              <w:t>,</w:t>
            </w:r>
            <w:r>
              <w:br/>
              <w:t>doc. Ing. Jan Kunovský, CSc.</w:t>
            </w:r>
            <w:ins w:id="253" w:author="Jiří Vojtěšek" w:date="2018-11-22T21:59:00Z">
              <w:r w:rsidR="005F0B83">
                <w:t xml:space="preserve"> </w:t>
              </w:r>
            </w:ins>
            <w:r>
              <w:t>(50 % k)</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Konstrukce robotů a manipulátorů</w:t>
            </w:r>
          </w:p>
        </w:tc>
        <w:tc>
          <w:tcPr>
            <w:tcW w:w="709" w:type="dxa"/>
            <w:gridSpan w:val="3"/>
          </w:tcPr>
          <w:p w:rsidR="00810FB7" w:rsidRDefault="00810FB7" w:rsidP="0098390C">
            <w:pPr>
              <w:jc w:val="both"/>
            </w:pPr>
            <w:r>
              <w:t>22k</w:t>
            </w:r>
          </w:p>
        </w:tc>
        <w:tc>
          <w:tcPr>
            <w:tcW w:w="850" w:type="dxa"/>
          </w:tcPr>
          <w:p w:rsidR="00810FB7" w:rsidRDefault="00810FB7" w:rsidP="0098390C">
            <w:pPr>
              <w:jc w:val="both"/>
            </w:pPr>
            <w:r>
              <w:t>z, zk</w:t>
            </w:r>
          </w:p>
        </w:tc>
        <w:tc>
          <w:tcPr>
            <w:tcW w:w="709" w:type="dxa"/>
          </w:tcPr>
          <w:p w:rsidR="00810FB7" w:rsidRDefault="00810FB7" w:rsidP="0098390C">
            <w:pPr>
              <w:jc w:val="both"/>
            </w:pPr>
            <w:r>
              <w:t>6</w:t>
            </w:r>
          </w:p>
        </w:tc>
        <w:tc>
          <w:tcPr>
            <w:tcW w:w="4536" w:type="dxa"/>
          </w:tcPr>
          <w:p w:rsidR="00810FB7" w:rsidRPr="00133BE0" w:rsidRDefault="00810FB7" w:rsidP="0098390C">
            <w:pPr>
              <w:rPr>
                <w:b/>
              </w:rPr>
            </w:pPr>
            <w:r>
              <w:rPr>
                <w:b/>
              </w:rPr>
              <w:t xml:space="preserve">doc. Ing. RNDr. Zdeněk Úředníček, CSc. </w:t>
            </w:r>
            <w:r w:rsidRPr="00A7105B">
              <w:t xml:space="preserve">(100 % </w:t>
            </w:r>
            <w:r>
              <w:t>k</w:t>
            </w:r>
            <w:r w:rsidRPr="00A7105B">
              <w:t>)</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r>
              <w:t>PZ</w:t>
            </w:r>
          </w:p>
        </w:tc>
      </w:tr>
      <w:tr w:rsidR="00810FB7" w:rsidTr="0098390C">
        <w:tc>
          <w:tcPr>
            <w:tcW w:w="2443" w:type="dxa"/>
          </w:tcPr>
          <w:p w:rsidR="00810FB7" w:rsidRPr="00FF575C" w:rsidRDefault="00810FB7" w:rsidP="0098390C">
            <w:pPr>
              <w:jc w:val="both"/>
            </w:pPr>
            <w:r w:rsidRPr="00FF575C">
              <w:t>Mechanika tekutin</w:t>
            </w:r>
          </w:p>
        </w:tc>
        <w:tc>
          <w:tcPr>
            <w:tcW w:w="709" w:type="dxa"/>
            <w:gridSpan w:val="3"/>
          </w:tcPr>
          <w:p w:rsidR="00810FB7" w:rsidRDefault="00810FB7" w:rsidP="0098390C">
            <w:pPr>
              <w:jc w:val="both"/>
            </w:pPr>
            <w:r>
              <w:t>21k</w:t>
            </w:r>
          </w:p>
        </w:tc>
        <w:tc>
          <w:tcPr>
            <w:tcW w:w="850" w:type="dxa"/>
          </w:tcPr>
          <w:p w:rsidR="00810FB7" w:rsidRDefault="00810FB7" w:rsidP="0098390C">
            <w:pPr>
              <w:jc w:val="both"/>
            </w:pPr>
            <w:r>
              <w:t>z, zk</w:t>
            </w:r>
          </w:p>
        </w:tc>
        <w:tc>
          <w:tcPr>
            <w:tcW w:w="709" w:type="dxa"/>
          </w:tcPr>
          <w:p w:rsidR="00810FB7" w:rsidRDefault="00810FB7" w:rsidP="0098390C">
            <w:pPr>
              <w:jc w:val="both"/>
            </w:pPr>
            <w:r>
              <w:t>5</w:t>
            </w:r>
          </w:p>
        </w:tc>
        <w:tc>
          <w:tcPr>
            <w:tcW w:w="4536" w:type="dxa"/>
          </w:tcPr>
          <w:p w:rsidR="00810FB7" w:rsidRPr="00EC566A" w:rsidRDefault="00810FB7" w:rsidP="0098390C">
            <w:pPr>
              <w:rPr>
                <w:rPrChange w:id="254" w:author="Jiří Vojtěšek" w:date="2018-11-26T00:35:00Z">
                  <w:rPr>
                    <w:b/>
                  </w:rPr>
                </w:rPrChange>
              </w:rPr>
            </w:pPr>
            <w:r w:rsidRPr="00EC566A">
              <w:rPr>
                <w:rPrChange w:id="255" w:author="Jiří Vojtěšek" w:date="2018-11-26T00:35:00Z">
                  <w:rPr>
                    <w:b/>
                  </w:rPr>
                </w:rPrChange>
              </w:rPr>
              <w:t xml:space="preserve">prof. Ing. Dagmar Janáčová, CSc. </w:t>
            </w:r>
            <w:r w:rsidRPr="00EC566A">
              <w:rPr>
                <w:rPrChange w:id="256" w:author="Jiří Vojtěšek" w:date="2018-11-26T00:35:00Z">
                  <w:rPr/>
                </w:rPrChange>
              </w:rPr>
              <w:t>(100 % k)</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Embedded systémy s</w:t>
            </w:r>
            <w:r>
              <w:t> </w:t>
            </w:r>
            <w:r w:rsidRPr="00FF575C">
              <w:t>mikropočítači</w:t>
            </w:r>
          </w:p>
        </w:tc>
        <w:tc>
          <w:tcPr>
            <w:tcW w:w="709" w:type="dxa"/>
            <w:gridSpan w:val="3"/>
          </w:tcPr>
          <w:p w:rsidR="00810FB7" w:rsidRDefault="00810FB7" w:rsidP="0098390C">
            <w:pPr>
              <w:jc w:val="both"/>
            </w:pPr>
            <w:r>
              <w:t>22k</w:t>
            </w:r>
          </w:p>
        </w:tc>
        <w:tc>
          <w:tcPr>
            <w:tcW w:w="850" w:type="dxa"/>
          </w:tcPr>
          <w:p w:rsidR="00810FB7" w:rsidRDefault="00810FB7" w:rsidP="0098390C">
            <w:pPr>
              <w:jc w:val="both"/>
            </w:pPr>
            <w:r>
              <w:t>z, zk</w:t>
            </w:r>
          </w:p>
        </w:tc>
        <w:tc>
          <w:tcPr>
            <w:tcW w:w="709" w:type="dxa"/>
          </w:tcPr>
          <w:p w:rsidR="00810FB7" w:rsidRDefault="00810FB7" w:rsidP="0098390C">
            <w:pPr>
              <w:jc w:val="both"/>
            </w:pPr>
            <w:r>
              <w:t>6</w:t>
            </w:r>
          </w:p>
        </w:tc>
        <w:tc>
          <w:tcPr>
            <w:tcW w:w="4536" w:type="dxa"/>
          </w:tcPr>
          <w:p w:rsidR="00810FB7" w:rsidRPr="00133BE0" w:rsidRDefault="00810FB7" w:rsidP="0098390C">
            <w:pPr>
              <w:rPr>
                <w:b/>
              </w:rPr>
            </w:pPr>
            <w:r>
              <w:rPr>
                <w:b/>
              </w:rPr>
              <w:t xml:space="preserve">prof. Ing. Vladimír Vašek, CSc. </w:t>
            </w:r>
            <w:r>
              <w:rPr>
                <w:b/>
              </w:rPr>
              <w:br/>
            </w:r>
            <w:r w:rsidRPr="00A7105B">
              <w:t>(75</w:t>
            </w:r>
            <w:r>
              <w:t xml:space="preserve"> </w:t>
            </w:r>
            <w:r w:rsidRPr="00A7105B">
              <w:t>%</w:t>
            </w:r>
            <w:r>
              <w:t xml:space="preserve"> k</w:t>
            </w:r>
            <w:r w:rsidRPr="00A7105B">
              <w:t>)</w:t>
            </w:r>
            <w:r w:rsidRPr="00133BE0">
              <w:rPr>
                <w:b/>
              </w:rPr>
              <w:t xml:space="preserve">, </w:t>
            </w:r>
            <w:r>
              <w:rPr>
                <w:b/>
              </w:rPr>
              <w:br/>
            </w:r>
            <w:r w:rsidRPr="00133BE0">
              <w:rPr>
                <w:b/>
              </w:rPr>
              <w:t xml:space="preserve">Ing. Jan Dolinay, Ph.D. </w:t>
            </w:r>
            <w:r w:rsidRPr="00A7105B">
              <w:t>(25</w:t>
            </w:r>
            <w:r>
              <w:t xml:space="preserve"> </w:t>
            </w:r>
            <w:r w:rsidRPr="00A7105B">
              <w:t>%</w:t>
            </w:r>
            <w:r>
              <w:t xml:space="preserve"> k</w:t>
            </w:r>
            <w:r w:rsidRPr="00A7105B">
              <w:t>)</w:t>
            </w:r>
          </w:p>
        </w:tc>
        <w:tc>
          <w:tcPr>
            <w:tcW w:w="567" w:type="dxa"/>
          </w:tcPr>
          <w:p w:rsidR="00810FB7" w:rsidRDefault="00810FB7" w:rsidP="0098390C">
            <w:pPr>
              <w:jc w:val="both"/>
            </w:pPr>
            <w:r>
              <w:t>3</w:t>
            </w:r>
            <w:r w:rsidR="00F14CF3">
              <w:t>/Z</w:t>
            </w:r>
          </w:p>
        </w:tc>
        <w:tc>
          <w:tcPr>
            <w:tcW w:w="709" w:type="dxa"/>
          </w:tcPr>
          <w:p w:rsidR="00810FB7" w:rsidRDefault="00681859" w:rsidP="0098390C">
            <w:pPr>
              <w:jc w:val="both"/>
            </w:pPr>
            <w:r>
              <w:t>PZ</w:t>
            </w:r>
          </w:p>
        </w:tc>
      </w:tr>
      <w:tr w:rsidR="00810FB7" w:rsidTr="0098390C">
        <w:tc>
          <w:tcPr>
            <w:tcW w:w="2443" w:type="dxa"/>
          </w:tcPr>
          <w:p w:rsidR="00810FB7" w:rsidRPr="00FF575C" w:rsidRDefault="00810FB7" w:rsidP="0098390C">
            <w:r w:rsidRPr="00FF575C">
              <w:t>Technické prostředky automatizace</w:t>
            </w:r>
          </w:p>
        </w:tc>
        <w:tc>
          <w:tcPr>
            <w:tcW w:w="709" w:type="dxa"/>
            <w:gridSpan w:val="3"/>
          </w:tcPr>
          <w:p w:rsidR="00810FB7" w:rsidRDefault="00810FB7" w:rsidP="0098390C">
            <w:pPr>
              <w:jc w:val="both"/>
            </w:pPr>
            <w:r>
              <w:t>18k</w:t>
            </w:r>
          </w:p>
        </w:tc>
        <w:tc>
          <w:tcPr>
            <w:tcW w:w="850" w:type="dxa"/>
          </w:tcPr>
          <w:p w:rsidR="00810FB7" w:rsidRDefault="00810FB7" w:rsidP="0098390C">
            <w:pPr>
              <w:jc w:val="both"/>
            </w:pPr>
            <w:r>
              <w:t>z, zk</w:t>
            </w:r>
          </w:p>
        </w:tc>
        <w:tc>
          <w:tcPr>
            <w:tcW w:w="709" w:type="dxa"/>
          </w:tcPr>
          <w:p w:rsidR="00810FB7" w:rsidRDefault="00810FB7" w:rsidP="0098390C">
            <w:pPr>
              <w:jc w:val="both"/>
            </w:pPr>
            <w:r>
              <w:t>5</w:t>
            </w:r>
          </w:p>
        </w:tc>
        <w:tc>
          <w:tcPr>
            <w:tcW w:w="4536" w:type="dxa"/>
          </w:tcPr>
          <w:p w:rsidR="00810FB7" w:rsidRPr="00133BE0" w:rsidRDefault="00810FB7" w:rsidP="0098390C">
            <w:pPr>
              <w:rPr>
                <w:b/>
              </w:rPr>
            </w:pPr>
            <w:r>
              <w:rPr>
                <w:b/>
              </w:rPr>
              <w:t>doc. RNDr. Vojtěch Křesálek, CSc.</w:t>
            </w:r>
            <w:r w:rsidRPr="00133BE0">
              <w:rPr>
                <w:b/>
              </w:rPr>
              <w:t xml:space="preserve"> </w:t>
            </w:r>
            <w:r w:rsidRPr="00D7738C">
              <w:t xml:space="preserve">(100 % </w:t>
            </w:r>
            <w:r>
              <w:t>k</w:t>
            </w:r>
            <w:r w:rsidRPr="00D7738C">
              <w:t>)</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r>
              <w:t>PZ</w:t>
            </w:r>
          </w:p>
        </w:tc>
      </w:tr>
      <w:tr w:rsidR="00810FB7" w:rsidTr="0098390C">
        <w:tc>
          <w:tcPr>
            <w:tcW w:w="2443" w:type="dxa"/>
          </w:tcPr>
          <w:p w:rsidR="00810FB7" w:rsidRPr="00FF575C" w:rsidRDefault="00810FB7" w:rsidP="0098390C">
            <w:r w:rsidRPr="00FF575C">
              <w:t>Analogová a číslicová technika</w:t>
            </w:r>
          </w:p>
        </w:tc>
        <w:tc>
          <w:tcPr>
            <w:tcW w:w="709" w:type="dxa"/>
            <w:gridSpan w:val="3"/>
          </w:tcPr>
          <w:p w:rsidR="00810FB7" w:rsidRDefault="00810FB7" w:rsidP="0098390C">
            <w:pPr>
              <w:jc w:val="both"/>
            </w:pPr>
            <w:r>
              <w:t>21k</w:t>
            </w:r>
          </w:p>
        </w:tc>
        <w:tc>
          <w:tcPr>
            <w:tcW w:w="850" w:type="dxa"/>
          </w:tcPr>
          <w:p w:rsidR="00810FB7" w:rsidRDefault="00810FB7" w:rsidP="0098390C">
            <w:pPr>
              <w:jc w:val="both"/>
            </w:pPr>
            <w:r>
              <w:t>z, zk</w:t>
            </w:r>
          </w:p>
        </w:tc>
        <w:tc>
          <w:tcPr>
            <w:tcW w:w="709" w:type="dxa"/>
          </w:tcPr>
          <w:p w:rsidR="00810FB7" w:rsidRDefault="00810FB7" w:rsidP="0098390C">
            <w:pPr>
              <w:jc w:val="both"/>
            </w:pPr>
            <w:r>
              <w:t>5</w:t>
            </w:r>
          </w:p>
        </w:tc>
        <w:tc>
          <w:tcPr>
            <w:tcW w:w="4536" w:type="dxa"/>
          </w:tcPr>
          <w:p w:rsidR="00810FB7" w:rsidRPr="00EC566A" w:rsidRDefault="00810FB7" w:rsidP="0098390C">
            <w:pPr>
              <w:rPr>
                <w:rPrChange w:id="257" w:author="Jiří Vojtěšek" w:date="2018-11-26T00:35:00Z">
                  <w:rPr>
                    <w:b/>
                  </w:rPr>
                </w:rPrChange>
              </w:rPr>
            </w:pPr>
            <w:r w:rsidRPr="00EC566A">
              <w:rPr>
                <w:rPrChange w:id="258" w:author="Jiří Vojtěšek" w:date="2018-11-26T00:35:00Z">
                  <w:rPr>
                    <w:b/>
                  </w:rPr>
                </w:rPrChange>
              </w:rPr>
              <w:t>doc. Mgr. Milan Adámek, Ph.D. (</w:t>
            </w:r>
            <w:r w:rsidRPr="00EC566A">
              <w:rPr>
                <w:rPrChange w:id="259" w:author="Jiří Vojtěšek" w:date="2018-11-26T00:35:00Z">
                  <w:rPr/>
                </w:rPrChange>
              </w:rPr>
              <w:t>100 % k)</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Akční členy mechatronických systémů</w:t>
            </w:r>
          </w:p>
        </w:tc>
        <w:tc>
          <w:tcPr>
            <w:tcW w:w="709" w:type="dxa"/>
            <w:gridSpan w:val="3"/>
          </w:tcPr>
          <w:p w:rsidR="00810FB7" w:rsidRDefault="00810FB7" w:rsidP="0098390C">
            <w:pPr>
              <w:jc w:val="both"/>
            </w:pPr>
            <w:r>
              <w:t>19k</w:t>
            </w:r>
          </w:p>
        </w:tc>
        <w:tc>
          <w:tcPr>
            <w:tcW w:w="850" w:type="dxa"/>
          </w:tcPr>
          <w:p w:rsidR="00810FB7" w:rsidRDefault="00810FB7" w:rsidP="0098390C">
            <w:pPr>
              <w:jc w:val="both"/>
            </w:pPr>
            <w:r>
              <w:t>z, zk</w:t>
            </w:r>
          </w:p>
        </w:tc>
        <w:tc>
          <w:tcPr>
            <w:tcW w:w="709" w:type="dxa"/>
          </w:tcPr>
          <w:p w:rsidR="00810FB7" w:rsidRDefault="00810FB7" w:rsidP="0098390C">
            <w:pPr>
              <w:jc w:val="both"/>
            </w:pPr>
            <w:r>
              <w:t>4</w:t>
            </w:r>
          </w:p>
        </w:tc>
        <w:tc>
          <w:tcPr>
            <w:tcW w:w="4536" w:type="dxa"/>
          </w:tcPr>
          <w:p w:rsidR="00810FB7" w:rsidRPr="00133BE0" w:rsidRDefault="00810FB7" w:rsidP="0098390C">
            <w:pPr>
              <w:rPr>
                <w:b/>
              </w:rPr>
            </w:pPr>
            <w:r>
              <w:rPr>
                <w:b/>
              </w:rPr>
              <w:t xml:space="preserve">doc. Ing. RNDr. Zdeněk Úředníček, CSc. </w:t>
            </w:r>
            <w:r w:rsidRPr="00507375">
              <w:t>(100 % k)</w:t>
            </w:r>
          </w:p>
        </w:tc>
        <w:tc>
          <w:tcPr>
            <w:tcW w:w="567" w:type="dxa"/>
          </w:tcPr>
          <w:p w:rsidR="00810FB7" w:rsidRDefault="00810FB7" w:rsidP="0098390C">
            <w:pPr>
              <w:jc w:val="both"/>
            </w:pPr>
            <w:r>
              <w:t>3</w:t>
            </w:r>
            <w:r w:rsidR="00F14CF3">
              <w:t>/Z</w:t>
            </w:r>
          </w:p>
        </w:tc>
        <w:tc>
          <w:tcPr>
            <w:tcW w:w="709" w:type="dxa"/>
          </w:tcPr>
          <w:p w:rsidR="00810FB7" w:rsidRDefault="00681859" w:rsidP="0098390C">
            <w:pPr>
              <w:jc w:val="both"/>
            </w:pPr>
            <w:r>
              <w:t>PZ</w:t>
            </w:r>
          </w:p>
        </w:tc>
      </w:tr>
      <w:tr w:rsidR="00810FB7" w:rsidTr="0098390C">
        <w:tc>
          <w:tcPr>
            <w:tcW w:w="2443" w:type="dxa"/>
          </w:tcPr>
          <w:p w:rsidR="00810FB7" w:rsidRPr="00FF575C" w:rsidRDefault="00810FB7" w:rsidP="0098390C">
            <w:pPr>
              <w:jc w:val="both"/>
            </w:pPr>
            <w:r w:rsidRPr="00FF575C">
              <w:t>Ročníkový projekt</w:t>
            </w:r>
          </w:p>
        </w:tc>
        <w:tc>
          <w:tcPr>
            <w:tcW w:w="709" w:type="dxa"/>
            <w:gridSpan w:val="3"/>
          </w:tcPr>
          <w:p w:rsidR="00810FB7" w:rsidRDefault="00810FB7" w:rsidP="0098390C">
            <w:pPr>
              <w:jc w:val="both"/>
            </w:pPr>
            <w:r>
              <w:t>5k</w:t>
            </w:r>
          </w:p>
        </w:tc>
        <w:tc>
          <w:tcPr>
            <w:tcW w:w="850" w:type="dxa"/>
          </w:tcPr>
          <w:p w:rsidR="00810FB7" w:rsidRDefault="000459B3" w:rsidP="0098390C">
            <w:pPr>
              <w:jc w:val="both"/>
            </w:pPr>
            <w:r>
              <w:t>Z</w:t>
            </w:r>
          </w:p>
        </w:tc>
        <w:tc>
          <w:tcPr>
            <w:tcW w:w="709" w:type="dxa"/>
          </w:tcPr>
          <w:p w:rsidR="00810FB7" w:rsidRDefault="00810FB7" w:rsidP="0098390C">
            <w:pPr>
              <w:jc w:val="both"/>
            </w:pPr>
            <w:r>
              <w:t>1</w:t>
            </w:r>
          </w:p>
        </w:tc>
        <w:tc>
          <w:tcPr>
            <w:tcW w:w="4536" w:type="dxa"/>
          </w:tcPr>
          <w:p w:rsidR="00810FB7" w:rsidRDefault="00810FB7" w:rsidP="0098390C">
            <w:r>
              <w:t>prof. Ing. Vladimír Vašek, CSc. (100 % k)</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Programování a aplikace průmyslových robotů a manipulátorů</w:t>
            </w:r>
          </w:p>
        </w:tc>
        <w:tc>
          <w:tcPr>
            <w:tcW w:w="709" w:type="dxa"/>
            <w:gridSpan w:val="3"/>
          </w:tcPr>
          <w:p w:rsidR="00810FB7" w:rsidRDefault="00810FB7" w:rsidP="0098390C">
            <w:pPr>
              <w:jc w:val="both"/>
            </w:pPr>
            <w:r>
              <w:t>36k</w:t>
            </w:r>
          </w:p>
        </w:tc>
        <w:tc>
          <w:tcPr>
            <w:tcW w:w="850" w:type="dxa"/>
          </w:tcPr>
          <w:p w:rsidR="00810FB7" w:rsidRDefault="00810FB7" w:rsidP="0098390C">
            <w:pPr>
              <w:jc w:val="both"/>
            </w:pPr>
            <w:r>
              <w:t>z, zk.</w:t>
            </w:r>
          </w:p>
        </w:tc>
        <w:tc>
          <w:tcPr>
            <w:tcW w:w="709" w:type="dxa"/>
          </w:tcPr>
          <w:p w:rsidR="00810FB7" w:rsidRDefault="00810FB7" w:rsidP="0098390C">
            <w:pPr>
              <w:jc w:val="both"/>
            </w:pPr>
            <w:r>
              <w:t>5</w:t>
            </w:r>
          </w:p>
        </w:tc>
        <w:tc>
          <w:tcPr>
            <w:tcW w:w="4536" w:type="dxa"/>
          </w:tcPr>
          <w:p w:rsidR="00810FB7" w:rsidRPr="00133BE0" w:rsidRDefault="00810FB7" w:rsidP="0098390C">
            <w:pPr>
              <w:rPr>
                <w:b/>
              </w:rPr>
            </w:pPr>
            <w:r>
              <w:rPr>
                <w:b/>
              </w:rPr>
              <w:t xml:space="preserve">doc. Ing. </w:t>
            </w:r>
            <w:r w:rsidRPr="00133BE0">
              <w:rPr>
                <w:b/>
              </w:rPr>
              <w:t>Lubomír</w:t>
            </w:r>
            <w:r>
              <w:rPr>
                <w:b/>
              </w:rPr>
              <w:t xml:space="preserve"> Vašek, CSc. </w:t>
            </w:r>
            <w:r w:rsidRPr="009328C9">
              <w:t>(75 % k)</w:t>
            </w:r>
            <w:r w:rsidRPr="00133BE0">
              <w:rPr>
                <w:b/>
              </w:rPr>
              <w:t xml:space="preserve">, </w:t>
            </w:r>
            <w:r>
              <w:rPr>
                <w:b/>
              </w:rPr>
              <w:br/>
            </w:r>
            <w:r w:rsidRPr="00133BE0">
              <w:rPr>
                <w:b/>
              </w:rPr>
              <w:t>Ing. Vi</w:t>
            </w:r>
            <w:r>
              <w:rPr>
                <w:b/>
              </w:rPr>
              <w:t xml:space="preserve">liam Dolinay, Ph.D. </w:t>
            </w:r>
            <w:r w:rsidRPr="009328C9">
              <w:t>(25</w:t>
            </w:r>
            <w:r>
              <w:t xml:space="preserve"> </w:t>
            </w:r>
            <w:r w:rsidRPr="009328C9">
              <w:t>%</w:t>
            </w:r>
            <w:r>
              <w:t xml:space="preserve"> k</w:t>
            </w:r>
            <w:r w:rsidRPr="009328C9">
              <w:t>)</w:t>
            </w:r>
            <w:r>
              <w:t xml:space="preserve"> </w:t>
            </w:r>
          </w:p>
          <w:p w:rsidR="00810FB7" w:rsidRPr="00133BE0" w:rsidRDefault="00810FB7" w:rsidP="0098390C">
            <w:pPr>
              <w:rPr>
                <w:b/>
              </w:rPr>
            </w:pPr>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r>
              <w:t>PZ</w:t>
            </w:r>
          </w:p>
        </w:tc>
      </w:tr>
      <w:tr w:rsidR="00810FB7" w:rsidTr="0098390C">
        <w:tc>
          <w:tcPr>
            <w:tcW w:w="2443" w:type="dxa"/>
          </w:tcPr>
          <w:p w:rsidR="00810FB7" w:rsidRPr="00FF575C" w:rsidRDefault="00810FB7" w:rsidP="0098390C">
            <w:r w:rsidRPr="00FF575C">
              <w:t>Programování mobilních aplikací</w:t>
            </w:r>
          </w:p>
        </w:tc>
        <w:tc>
          <w:tcPr>
            <w:tcW w:w="709" w:type="dxa"/>
            <w:gridSpan w:val="3"/>
          </w:tcPr>
          <w:p w:rsidR="00810FB7" w:rsidRDefault="00810FB7" w:rsidP="0098390C">
            <w:pPr>
              <w:jc w:val="both"/>
            </w:pPr>
            <w:r>
              <w:t>18k</w:t>
            </w:r>
          </w:p>
        </w:tc>
        <w:tc>
          <w:tcPr>
            <w:tcW w:w="850" w:type="dxa"/>
          </w:tcPr>
          <w:p w:rsidR="00810FB7" w:rsidRDefault="00810FB7" w:rsidP="0098390C">
            <w:pPr>
              <w:jc w:val="both"/>
            </w:pPr>
            <w:r>
              <w:t>kl</w:t>
            </w:r>
          </w:p>
        </w:tc>
        <w:tc>
          <w:tcPr>
            <w:tcW w:w="709" w:type="dxa"/>
          </w:tcPr>
          <w:p w:rsidR="00810FB7" w:rsidRDefault="00810FB7" w:rsidP="0098390C">
            <w:pPr>
              <w:jc w:val="both"/>
            </w:pPr>
            <w:r>
              <w:t>5</w:t>
            </w:r>
          </w:p>
        </w:tc>
        <w:tc>
          <w:tcPr>
            <w:tcW w:w="4536" w:type="dxa"/>
          </w:tcPr>
          <w:p w:rsidR="00810FB7" w:rsidRPr="00133BE0" w:rsidRDefault="00810FB7" w:rsidP="0098390C">
            <w:pPr>
              <w:rPr>
                <w:b/>
              </w:rPr>
            </w:pPr>
            <w:r w:rsidRPr="00133BE0">
              <w:rPr>
                <w:b/>
              </w:rPr>
              <w:t>Ing.</w:t>
            </w:r>
            <w:ins w:id="260" w:author="Jiří Vojtěšek" w:date="2018-11-22T21:52:00Z">
              <w:r w:rsidR="00BA56AA">
                <w:rPr>
                  <w:b/>
                </w:rPr>
                <w:t xml:space="preserve"> </w:t>
              </w:r>
            </w:ins>
            <w:r w:rsidRPr="00133BE0">
              <w:rPr>
                <w:b/>
              </w:rPr>
              <w:t>Radek Vala,</w:t>
            </w:r>
            <w:r>
              <w:rPr>
                <w:b/>
              </w:rPr>
              <w:t xml:space="preserve"> </w:t>
            </w:r>
            <w:r w:rsidRPr="00133BE0">
              <w:rPr>
                <w:b/>
              </w:rPr>
              <w:t>Ph.D.</w:t>
            </w:r>
            <w:r>
              <w:rPr>
                <w:b/>
              </w:rPr>
              <w:t xml:space="preserve"> </w:t>
            </w:r>
            <w:r w:rsidRPr="00D7738C">
              <w:t xml:space="preserve">(100 % </w:t>
            </w:r>
            <w:r>
              <w:t>k</w:t>
            </w:r>
            <w:r w:rsidRPr="00D7738C">
              <w:t>)</w:t>
            </w:r>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r>
              <w:t>PZ</w:t>
            </w:r>
          </w:p>
        </w:tc>
      </w:tr>
      <w:tr w:rsidR="00810FB7" w:rsidTr="0098390C">
        <w:tc>
          <w:tcPr>
            <w:tcW w:w="2443" w:type="dxa"/>
          </w:tcPr>
          <w:p w:rsidR="00810FB7" w:rsidRPr="00FF575C" w:rsidRDefault="00810FB7" w:rsidP="0098390C">
            <w:pPr>
              <w:jc w:val="both"/>
            </w:pPr>
            <w:r w:rsidRPr="00FF575C">
              <w:t>Softskills</w:t>
            </w:r>
          </w:p>
        </w:tc>
        <w:tc>
          <w:tcPr>
            <w:tcW w:w="709" w:type="dxa"/>
            <w:gridSpan w:val="3"/>
          </w:tcPr>
          <w:p w:rsidR="00810FB7" w:rsidRDefault="00810FB7" w:rsidP="0098390C">
            <w:pPr>
              <w:jc w:val="both"/>
            </w:pPr>
            <w:r>
              <w:t>10k</w:t>
            </w:r>
          </w:p>
        </w:tc>
        <w:tc>
          <w:tcPr>
            <w:tcW w:w="850" w:type="dxa"/>
          </w:tcPr>
          <w:p w:rsidR="00810FB7" w:rsidRDefault="00810FB7" w:rsidP="0098390C">
            <w:pPr>
              <w:jc w:val="both"/>
            </w:pPr>
            <w:r>
              <w:t>z</w:t>
            </w:r>
          </w:p>
        </w:tc>
        <w:tc>
          <w:tcPr>
            <w:tcW w:w="709" w:type="dxa"/>
          </w:tcPr>
          <w:p w:rsidR="00810FB7" w:rsidRDefault="00810FB7" w:rsidP="0098390C">
            <w:pPr>
              <w:jc w:val="both"/>
            </w:pPr>
            <w:r>
              <w:t>2</w:t>
            </w:r>
          </w:p>
        </w:tc>
        <w:tc>
          <w:tcPr>
            <w:tcW w:w="4536" w:type="dxa"/>
          </w:tcPr>
          <w:p w:rsidR="00810FB7" w:rsidRDefault="00C25145" w:rsidP="0098390C">
            <w:r w:rsidRPr="00177EB7">
              <w:rPr>
                <w:i/>
                <w:iCs/>
              </w:rPr>
              <w:t>Předmět má pro zaměření SP doplňující charakter</w:t>
            </w:r>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r w:rsidRPr="00FF575C">
              <w:t>CAD systémy v</w:t>
            </w:r>
            <w:r>
              <w:t> </w:t>
            </w:r>
            <w:r w:rsidRPr="00FF575C">
              <w:t>elektrotechnice</w:t>
            </w:r>
          </w:p>
        </w:tc>
        <w:tc>
          <w:tcPr>
            <w:tcW w:w="709" w:type="dxa"/>
            <w:gridSpan w:val="3"/>
          </w:tcPr>
          <w:p w:rsidR="00810FB7" w:rsidRDefault="00810FB7" w:rsidP="0098390C">
            <w:pPr>
              <w:jc w:val="both"/>
            </w:pPr>
            <w:r>
              <w:t>15k</w:t>
            </w:r>
          </w:p>
        </w:tc>
        <w:tc>
          <w:tcPr>
            <w:tcW w:w="850" w:type="dxa"/>
          </w:tcPr>
          <w:p w:rsidR="00810FB7" w:rsidRDefault="00810FB7" w:rsidP="0098390C">
            <w:pPr>
              <w:jc w:val="both"/>
            </w:pPr>
            <w:r>
              <w:t>kl</w:t>
            </w:r>
          </w:p>
        </w:tc>
        <w:tc>
          <w:tcPr>
            <w:tcW w:w="709" w:type="dxa"/>
          </w:tcPr>
          <w:p w:rsidR="00810FB7" w:rsidRDefault="00810FB7" w:rsidP="0098390C">
            <w:pPr>
              <w:jc w:val="both"/>
            </w:pPr>
            <w:r>
              <w:t>3</w:t>
            </w:r>
          </w:p>
        </w:tc>
        <w:tc>
          <w:tcPr>
            <w:tcW w:w="4536" w:type="dxa"/>
          </w:tcPr>
          <w:p w:rsidR="00810FB7" w:rsidRPr="00EC566A" w:rsidRDefault="00810FB7" w:rsidP="0098390C">
            <w:pPr>
              <w:rPr>
                <w:rPrChange w:id="261" w:author="Jiří Vojtěšek" w:date="2018-11-26T00:35:00Z">
                  <w:rPr>
                    <w:b/>
                  </w:rPr>
                </w:rPrChange>
              </w:rPr>
            </w:pPr>
            <w:r w:rsidRPr="00EC566A">
              <w:rPr>
                <w:rPrChange w:id="262" w:author="Jiří Vojtěšek" w:date="2018-11-26T00:35:00Z">
                  <w:rPr>
                    <w:b/>
                  </w:rPr>
                </w:rPrChange>
              </w:rPr>
              <w:t xml:space="preserve">Ing. Petr Dostálek, Ph.D. </w:t>
            </w:r>
            <w:r w:rsidRPr="00EC566A">
              <w:rPr>
                <w:rPrChange w:id="263" w:author="Jiří Vojtěšek" w:date="2018-11-26T00:35:00Z">
                  <w:rPr/>
                </w:rPrChange>
              </w:rPr>
              <w:t>(100 % k)</w:t>
            </w:r>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p>
        </w:tc>
      </w:tr>
      <w:tr w:rsidR="00810FB7" w:rsidTr="0098390C">
        <w:tc>
          <w:tcPr>
            <w:tcW w:w="2443" w:type="dxa"/>
          </w:tcPr>
          <w:p w:rsidR="00810FB7" w:rsidRPr="00FF575C" w:rsidRDefault="00810FB7" w:rsidP="0098390C">
            <w:pPr>
              <w:jc w:val="both"/>
            </w:pPr>
            <w:r w:rsidRPr="00FF575C">
              <w:lastRenderedPageBreak/>
              <w:t>Bakalářská práce</w:t>
            </w:r>
          </w:p>
        </w:tc>
        <w:tc>
          <w:tcPr>
            <w:tcW w:w="709" w:type="dxa"/>
            <w:gridSpan w:val="3"/>
          </w:tcPr>
          <w:p w:rsidR="00810FB7" w:rsidRDefault="00810FB7" w:rsidP="0098390C">
            <w:pPr>
              <w:jc w:val="both"/>
            </w:pPr>
            <w:r>
              <w:t>33k</w:t>
            </w:r>
          </w:p>
        </w:tc>
        <w:tc>
          <w:tcPr>
            <w:tcW w:w="850" w:type="dxa"/>
          </w:tcPr>
          <w:p w:rsidR="00810FB7" w:rsidRDefault="00810FB7" w:rsidP="0098390C">
            <w:pPr>
              <w:jc w:val="both"/>
            </w:pPr>
            <w:r>
              <w:t>Obh</w:t>
            </w:r>
          </w:p>
        </w:tc>
        <w:tc>
          <w:tcPr>
            <w:tcW w:w="709" w:type="dxa"/>
          </w:tcPr>
          <w:p w:rsidR="00810FB7" w:rsidRDefault="00810FB7" w:rsidP="0098390C">
            <w:pPr>
              <w:jc w:val="both"/>
            </w:pPr>
            <w:r>
              <w:t>15</w:t>
            </w:r>
          </w:p>
        </w:tc>
        <w:tc>
          <w:tcPr>
            <w:tcW w:w="4536" w:type="dxa"/>
          </w:tcPr>
          <w:p w:rsidR="00810FB7" w:rsidRDefault="00810FB7" w:rsidP="0098390C">
            <w:r>
              <w:t>prof. Ing. Vladimír Vašek, CSc. (100 % k)</w:t>
            </w:r>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p>
        </w:tc>
      </w:tr>
      <w:tr w:rsidR="00C859BA" w:rsidTr="00C859BA">
        <w:tc>
          <w:tcPr>
            <w:tcW w:w="10523" w:type="dxa"/>
            <w:gridSpan w:val="9"/>
            <w:shd w:val="clear" w:color="auto" w:fill="F7CAAC"/>
          </w:tcPr>
          <w:p w:rsidR="00C859BA" w:rsidRDefault="00C859BA" w:rsidP="00C859BA">
            <w:pPr>
              <w:jc w:val="center"/>
            </w:pPr>
            <w:r w:rsidRPr="00A80702">
              <w:rPr>
                <w:b/>
                <w:sz w:val="22"/>
              </w:rPr>
              <w:t>Povinně volitelné předměty - skupina 1</w:t>
            </w:r>
          </w:p>
        </w:tc>
      </w:tr>
      <w:tr w:rsidR="00C859BA" w:rsidTr="0098390C">
        <w:tc>
          <w:tcPr>
            <w:tcW w:w="2443" w:type="dxa"/>
          </w:tcPr>
          <w:p w:rsidR="00C859BA" w:rsidRPr="00FF575C" w:rsidRDefault="00C859BA" w:rsidP="000459B3">
            <w:r>
              <w:t>Cizí jazyk (angličtina, němčina, ruština) 1</w:t>
            </w:r>
          </w:p>
        </w:tc>
        <w:tc>
          <w:tcPr>
            <w:tcW w:w="709" w:type="dxa"/>
            <w:gridSpan w:val="3"/>
          </w:tcPr>
          <w:p w:rsidR="00C859BA" w:rsidRDefault="00C859BA" w:rsidP="00C859BA">
            <w:pPr>
              <w:jc w:val="both"/>
            </w:pPr>
            <w:r w:rsidRPr="00133BE0">
              <w:t>6k</w:t>
            </w:r>
          </w:p>
        </w:tc>
        <w:tc>
          <w:tcPr>
            <w:tcW w:w="850" w:type="dxa"/>
          </w:tcPr>
          <w:p w:rsidR="00C859BA" w:rsidRDefault="00C859BA" w:rsidP="00C859BA">
            <w:pPr>
              <w:jc w:val="both"/>
            </w:pPr>
            <w:r>
              <w:t>kl</w:t>
            </w:r>
          </w:p>
        </w:tc>
        <w:tc>
          <w:tcPr>
            <w:tcW w:w="709" w:type="dxa"/>
          </w:tcPr>
          <w:p w:rsidR="00C859BA" w:rsidRDefault="00C859BA" w:rsidP="00C859BA">
            <w:pPr>
              <w:jc w:val="both"/>
            </w:pPr>
            <w:r w:rsidRPr="00133BE0">
              <w:rPr>
                <w:lang w:val="en-US"/>
              </w:rPr>
              <w:t>2</w:t>
            </w:r>
          </w:p>
        </w:tc>
        <w:tc>
          <w:tcPr>
            <w:tcW w:w="4536" w:type="dxa"/>
          </w:tcPr>
          <w:p w:rsidR="00C859BA" w:rsidRPr="00AA3DCB" w:rsidRDefault="00AA3DCB" w:rsidP="00AA3DCB">
            <w:pPr>
              <w:pStyle w:val="Default"/>
              <w:rPr>
                <w:sz w:val="20"/>
                <w:szCs w:val="20"/>
              </w:rPr>
            </w:pPr>
            <w:r>
              <w:rPr>
                <w:i/>
                <w:iCs/>
                <w:sz w:val="20"/>
                <w:szCs w:val="20"/>
              </w:rPr>
              <w:t xml:space="preserve">Předmět má pro zaměření SP doplňující charakter </w:t>
            </w:r>
          </w:p>
        </w:tc>
        <w:tc>
          <w:tcPr>
            <w:tcW w:w="567" w:type="dxa"/>
          </w:tcPr>
          <w:p w:rsidR="00C859BA" w:rsidRDefault="00C859BA" w:rsidP="00C859BA">
            <w:pPr>
              <w:jc w:val="both"/>
            </w:pPr>
            <w:r>
              <w:t>1</w:t>
            </w:r>
            <w:r w:rsidR="00F14CF3">
              <w:t>/L</w:t>
            </w:r>
          </w:p>
        </w:tc>
        <w:tc>
          <w:tcPr>
            <w:tcW w:w="709" w:type="dxa"/>
          </w:tcPr>
          <w:p w:rsidR="00C859BA" w:rsidRDefault="00C859BA" w:rsidP="00C859BA">
            <w:pPr>
              <w:jc w:val="both"/>
            </w:pPr>
          </w:p>
        </w:tc>
      </w:tr>
      <w:tr w:rsidR="00C859BA" w:rsidTr="00277AD3">
        <w:tc>
          <w:tcPr>
            <w:tcW w:w="10523" w:type="dxa"/>
            <w:gridSpan w:val="9"/>
          </w:tcPr>
          <w:p w:rsidR="000459B3" w:rsidRDefault="00C859BA" w:rsidP="000459B3">
            <w:pPr>
              <w:jc w:val="both"/>
              <w:rPr>
                <w:b/>
                <w:bCs/>
              </w:rPr>
            </w:pPr>
            <w:r w:rsidRPr="07CE326A">
              <w:rPr>
                <w:b/>
                <w:bCs/>
              </w:rPr>
              <w:t xml:space="preserve">Podmínka pro splnění této skupiny předmětů: </w:t>
            </w:r>
          </w:p>
          <w:p w:rsidR="00C859BA" w:rsidRDefault="00C859BA" w:rsidP="000459B3">
            <w:pPr>
              <w:jc w:val="both"/>
            </w:pPr>
            <w:r>
              <w:t xml:space="preserve">Student si volí jeden z nabízených cizích jazyků. Doporučeno pro </w:t>
            </w:r>
            <w:r w:rsidR="000459B3">
              <w:t>1</w:t>
            </w:r>
            <w:r w:rsidR="00F14CF3">
              <w:t>/L</w:t>
            </w:r>
            <w:r>
              <w:t>.</w:t>
            </w:r>
          </w:p>
        </w:tc>
      </w:tr>
      <w:tr w:rsidR="000459B3" w:rsidTr="00277AD3">
        <w:tc>
          <w:tcPr>
            <w:tcW w:w="10523" w:type="dxa"/>
            <w:gridSpan w:val="9"/>
            <w:shd w:val="clear" w:color="auto" w:fill="F7CAAC"/>
          </w:tcPr>
          <w:p w:rsidR="000459B3" w:rsidRDefault="000459B3" w:rsidP="00277AD3">
            <w:pPr>
              <w:jc w:val="center"/>
            </w:pPr>
            <w:r w:rsidRPr="00A80702">
              <w:rPr>
                <w:b/>
                <w:sz w:val="22"/>
              </w:rPr>
              <w:t>Povinn</w:t>
            </w:r>
            <w:r>
              <w:rPr>
                <w:b/>
                <w:sz w:val="22"/>
              </w:rPr>
              <w:t>ě volitelné předměty - skupina 2</w:t>
            </w:r>
          </w:p>
        </w:tc>
      </w:tr>
      <w:tr w:rsidR="000459B3" w:rsidTr="00277AD3">
        <w:tc>
          <w:tcPr>
            <w:tcW w:w="2443" w:type="dxa"/>
          </w:tcPr>
          <w:p w:rsidR="000459B3" w:rsidRPr="00FF575C" w:rsidRDefault="000459B3" w:rsidP="00277AD3">
            <w:r>
              <w:t>Cizí jazyk (angličtina, němčina, ruština) 2</w:t>
            </w:r>
          </w:p>
        </w:tc>
        <w:tc>
          <w:tcPr>
            <w:tcW w:w="709" w:type="dxa"/>
            <w:gridSpan w:val="3"/>
          </w:tcPr>
          <w:p w:rsidR="000459B3" w:rsidRDefault="000459B3" w:rsidP="00277AD3">
            <w:pPr>
              <w:jc w:val="both"/>
            </w:pPr>
            <w:r w:rsidRPr="00133BE0">
              <w:t>6k</w:t>
            </w:r>
          </w:p>
        </w:tc>
        <w:tc>
          <w:tcPr>
            <w:tcW w:w="850" w:type="dxa"/>
          </w:tcPr>
          <w:p w:rsidR="000459B3" w:rsidRDefault="000459B3" w:rsidP="00277AD3">
            <w:pPr>
              <w:jc w:val="both"/>
            </w:pPr>
            <w:r>
              <w:t>zk</w:t>
            </w:r>
          </w:p>
        </w:tc>
        <w:tc>
          <w:tcPr>
            <w:tcW w:w="709" w:type="dxa"/>
          </w:tcPr>
          <w:p w:rsidR="000459B3" w:rsidRDefault="000459B3" w:rsidP="00277AD3">
            <w:pPr>
              <w:jc w:val="both"/>
            </w:pPr>
            <w:r w:rsidRPr="00133BE0">
              <w:rPr>
                <w:lang w:val="en-US"/>
              </w:rPr>
              <w:t>2</w:t>
            </w:r>
          </w:p>
        </w:tc>
        <w:tc>
          <w:tcPr>
            <w:tcW w:w="4536" w:type="dxa"/>
          </w:tcPr>
          <w:p w:rsidR="000459B3" w:rsidRDefault="00AA3DCB" w:rsidP="00277AD3">
            <w:r>
              <w:rPr>
                <w:i/>
                <w:iCs/>
              </w:rPr>
              <w:t>Předmět má pro zaměření SP doplňující charakter</w:t>
            </w:r>
          </w:p>
        </w:tc>
        <w:tc>
          <w:tcPr>
            <w:tcW w:w="567" w:type="dxa"/>
          </w:tcPr>
          <w:p w:rsidR="000459B3" w:rsidRDefault="000459B3" w:rsidP="00277AD3">
            <w:pPr>
              <w:jc w:val="both"/>
            </w:pPr>
            <w:r>
              <w:t>2</w:t>
            </w:r>
            <w:r w:rsidR="00F14CF3">
              <w:t>/Z</w:t>
            </w:r>
          </w:p>
        </w:tc>
        <w:tc>
          <w:tcPr>
            <w:tcW w:w="709" w:type="dxa"/>
          </w:tcPr>
          <w:p w:rsidR="000459B3" w:rsidRDefault="000459B3" w:rsidP="00277AD3">
            <w:pPr>
              <w:jc w:val="both"/>
            </w:pPr>
          </w:p>
        </w:tc>
      </w:tr>
      <w:tr w:rsidR="000459B3" w:rsidTr="00277AD3">
        <w:tc>
          <w:tcPr>
            <w:tcW w:w="10523" w:type="dxa"/>
            <w:gridSpan w:val="9"/>
          </w:tcPr>
          <w:p w:rsidR="000459B3" w:rsidRDefault="000459B3" w:rsidP="00277AD3">
            <w:pPr>
              <w:jc w:val="both"/>
              <w:rPr>
                <w:b/>
                <w:bCs/>
              </w:rPr>
            </w:pPr>
            <w:r w:rsidRPr="07CE326A">
              <w:rPr>
                <w:b/>
                <w:bCs/>
              </w:rPr>
              <w:t xml:space="preserve">Podmínka pro splnění této skupiny předmětů: </w:t>
            </w:r>
          </w:p>
          <w:p w:rsidR="000459B3" w:rsidRDefault="000459B3" w:rsidP="00277AD3">
            <w:pPr>
              <w:jc w:val="both"/>
            </w:pPr>
            <w:r>
              <w:t>Student si volí jeden z nabízených cizích jazyků. Doporučeno pro 2</w:t>
            </w:r>
            <w:r w:rsidR="00F14CF3">
              <w:t>/Z</w:t>
            </w:r>
            <w:r>
              <w:t>.</w:t>
            </w:r>
          </w:p>
        </w:tc>
      </w:tr>
      <w:tr w:rsidR="000459B3" w:rsidTr="00277AD3">
        <w:tc>
          <w:tcPr>
            <w:tcW w:w="10523" w:type="dxa"/>
            <w:gridSpan w:val="9"/>
            <w:shd w:val="clear" w:color="auto" w:fill="F7CAAC"/>
          </w:tcPr>
          <w:p w:rsidR="000459B3" w:rsidRDefault="000459B3" w:rsidP="00277AD3">
            <w:pPr>
              <w:jc w:val="center"/>
            </w:pPr>
            <w:r w:rsidRPr="00A80702">
              <w:rPr>
                <w:b/>
                <w:sz w:val="22"/>
              </w:rPr>
              <w:t>Povinn</w:t>
            </w:r>
            <w:r>
              <w:rPr>
                <w:b/>
                <w:sz w:val="22"/>
              </w:rPr>
              <w:t>ě volitelné předměty - skupina 3</w:t>
            </w:r>
          </w:p>
        </w:tc>
      </w:tr>
      <w:tr w:rsidR="000459B3" w:rsidTr="00277AD3">
        <w:tc>
          <w:tcPr>
            <w:tcW w:w="2443" w:type="dxa"/>
          </w:tcPr>
          <w:p w:rsidR="000459B3" w:rsidRPr="00FF575C" w:rsidRDefault="000459B3" w:rsidP="00277AD3">
            <w:r>
              <w:t>Cizí jazyk (angličtina, němčina, ruština) 3</w:t>
            </w:r>
          </w:p>
        </w:tc>
        <w:tc>
          <w:tcPr>
            <w:tcW w:w="709" w:type="dxa"/>
            <w:gridSpan w:val="3"/>
          </w:tcPr>
          <w:p w:rsidR="000459B3" w:rsidRDefault="000459B3" w:rsidP="00277AD3">
            <w:pPr>
              <w:jc w:val="both"/>
            </w:pPr>
            <w:r w:rsidRPr="00133BE0">
              <w:t>6k</w:t>
            </w:r>
          </w:p>
        </w:tc>
        <w:tc>
          <w:tcPr>
            <w:tcW w:w="850" w:type="dxa"/>
          </w:tcPr>
          <w:p w:rsidR="000459B3" w:rsidRDefault="000459B3" w:rsidP="00277AD3">
            <w:pPr>
              <w:jc w:val="both"/>
            </w:pPr>
            <w:r>
              <w:t>kl</w:t>
            </w:r>
          </w:p>
        </w:tc>
        <w:tc>
          <w:tcPr>
            <w:tcW w:w="709" w:type="dxa"/>
          </w:tcPr>
          <w:p w:rsidR="000459B3" w:rsidRDefault="000459B3" w:rsidP="00277AD3">
            <w:pPr>
              <w:jc w:val="both"/>
            </w:pPr>
            <w:r w:rsidRPr="00133BE0">
              <w:rPr>
                <w:lang w:val="en-US"/>
              </w:rPr>
              <w:t>2</w:t>
            </w:r>
          </w:p>
        </w:tc>
        <w:tc>
          <w:tcPr>
            <w:tcW w:w="4536" w:type="dxa"/>
          </w:tcPr>
          <w:p w:rsidR="000459B3" w:rsidRDefault="00AA3DCB" w:rsidP="00277AD3">
            <w:r>
              <w:rPr>
                <w:i/>
                <w:iCs/>
              </w:rPr>
              <w:t>Předmět má pro zaměření SP doplňující charakter</w:t>
            </w:r>
          </w:p>
        </w:tc>
        <w:tc>
          <w:tcPr>
            <w:tcW w:w="567" w:type="dxa"/>
          </w:tcPr>
          <w:p w:rsidR="000459B3" w:rsidRDefault="000459B3" w:rsidP="00277AD3">
            <w:pPr>
              <w:jc w:val="both"/>
            </w:pPr>
            <w:r>
              <w:t>2</w:t>
            </w:r>
            <w:r w:rsidR="00F14CF3">
              <w:t>/L</w:t>
            </w:r>
          </w:p>
        </w:tc>
        <w:tc>
          <w:tcPr>
            <w:tcW w:w="709" w:type="dxa"/>
          </w:tcPr>
          <w:p w:rsidR="000459B3" w:rsidRDefault="000459B3" w:rsidP="00277AD3">
            <w:pPr>
              <w:jc w:val="both"/>
            </w:pPr>
          </w:p>
        </w:tc>
      </w:tr>
      <w:tr w:rsidR="000459B3" w:rsidTr="00277AD3">
        <w:tc>
          <w:tcPr>
            <w:tcW w:w="10523" w:type="dxa"/>
            <w:gridSpan w:val="9"/>
          </w:tcPr>
          <w:p w:rsidR="000459B3" w:rsidRDefault="000459B3" w:rsidP="00277AD3">
            <w:pPr>
              <w:jc w:val="both"/>
              <w:rPr>
                <w:b/>
                <w:bCs/>
              </w:rPr>
            </w:pPr>
            <w:r w:rsidRPr="07CE326A">
              <w:rPr>
                <w:b/>
                <w:bCs/>
              </w:rPr>
              <w:t xml:space="preserve">Podmínka pro splnění této skupiny předmětů: </w:t>
            </w:r>
          </w:p>
          <w:p w:rsidR="000459B3" w:rsidRDefault="000459B3" w:rsidP="00277AD3">
            <w:pPr>
              <w:jc w:val="both"/>
            </w:pPr>
            <w:r>
              <w:t>Student si volí jeden z nabízených cizích jazyků. Doporučeno pro 2</w:t>
            </w:r>
            <w:r w:rsidR="00F14CF3">
              <w:t>/L</w:t>
            </w:r>
            <w:r>
              <w:t>.</w:t>
            </w:r>
          </w:p>
        </w:tc>
      </w:tr>
      <w:tr w:rsidR="000459B3" w:rsidTr="00277AD3">
        <w:tc>
          <w:tcPr>
            <w:tcW w:w="10523" w:type="dxa"/>
            <w:gridSpan w:val="9"/>
            <w:shd w:val="clear" w:color="auto" w:fill="F7CAAC"/>
          </w:tcPr>
          <w:p w:rsidR="000459B3" w:rsidRDefault="000459B3" w:rsidP="00277AD3">
            <w:pPr>
              <w:jc w:val="center"/>
            </w:pPr>
            <w:r w:rsidRPr="00A80702">
              <w:rPr>
                <w:b/>
                <w:sz w:val="22"/>
              </w:rPr>
              <w:t>Povinn</w:t>
            </w:r>
            <w:r>
              <w:rPr>
                <w:b/>
                <w:sz w:val="22"/>
              </w:rPr>
              <w:t>ě volitelné předměty - skupina 4</w:t>
            </w:r>
          </w:p>
        </w:tc>
      </w:tr>
      <w:tr w:rsidR="000459B3" w:rsidTr="00277AD3">
        <w:tc>
          <w:tcPr>
            <w:tcW w:w="2443" w:type="dxa"/>
          </w:tcPr>
          <w:p w:rsidR="000459B3" w:rsidRPr="00FF575C" w:rsidRDefault="000459B3" w:rsidP="00277AD3">
            <w:r>
              <w:t>Cizí jazyk (angličtina, němčina, ruština) 4</w:t>
            </w:r>
          </w:p>
        </w:tc>
        <w:tc>
          <w:tcPr>
            <w:tcW w:w="709" w:type="dxa"/>
            <w:gridSpan w:val="3"/>
          </w:tcPr>
          <w:p w:rsidR="000459B3" w:rsidRDefault="000459B3" w:rsidP="00277AD3">
            <w:pPr>
              <w:jc w:val="both"/>
            </w:pPr>
            <w:r w:rsidRPr="00133BE0">
              <w:t>6k</w:t>
            </w:r>
          </w:p>
        </w:tc>
        <w:tc>
          <w:tcPr>
            <w:tcW w:w="850" w:type="dxa"/>
          </w:tcPr>
          <w:p w:rsidR="000459B3" w:rsidRDefault="000459B3" w:rsidP="00277AD3">
            <w:pPr>
              <w:jc w:val="both"/>
            </w:pPr>
            <w:r>
              <w:t>zk</w:t>
            </w:r>
          </w:p>
        </w:tc>
        <w:tc>
          <w:tcPr>
            <w:tcW w:w="709" w:type="dxa"/>
          </w:tcPr>
          <w:p w:rsidR="000459B3" w:rsidRDefault="000459B3" w:rsidP="00277AD3">
            <w:pPr>
              <w:jc w:val="both"/>
            </w:pPr>
            <w:r w:rsidRPr="00133BE0">
              <w:rPr>
                <w:lang w:val="en-US"/>
              </w:rPr>
              <w:t>2</w:t>
            </w:r>
          </w:p>
        </w:tc>
        <w:tc>
          <w:tcPr>
            <w:tcW w:w="4536" w:type="dxa"/>
          </w:tcPr>
          <w:p w:rsidR="000459B3" w:rsidRDefault="00AA3DCB" w:rsidP="00277AD3">
            <w:r>
              <w:rPr>
                <w:i/>
                <w:iCs/>
              </w:rPr>
              <w:t>Předmět má pro zaměření SP doplňující charakter</w:t>
            </w:r>
          </w:p>
        </w:tc>
        <w:tc>
          <w:tcPr>
            <w:tcW w:w="567" w:type="dxa"/>
          </w:tcPr>
          <w:p w:rsidR="000459B3" w:rsidRDefault="000459B3" w:rsidP="00277AD3">
            <w:pPr>
              <w:jc w:val="both"/>
            </w:pPr>
            <w:r>
              <w:t>3</w:t>
            </w:r>
            <w:r w:rsidR="00F14CF3">
              <w:t>/Z</w:t>
            </w:r>
          </w:p>
        </w:tc>
        <w:tc>
          <w:tcPr>
            <w:tcW w:w="709" w:type="dxa"/>
          </w:tcPr>
          <w:p w:rsidR="000459B3" w:rsidRDefault="000459B3" w:rsidP="00277AD3">
            <w:pPr>
              <w:jc w:val="both"/>
            </w:pPr>
          </w:p>
        </w:tc>
      </w:tr>
      <w:tr w:rsidR="000459B3" w:rsidTr="00277AD3">
        <w:tc>
          <w:tcPr>
            <w:tcW w:w="10523" w:type="dxa"/>
            <w:gridSpan w:val="9"/>
          </w:tcPr>
          <w:p w:rsidR="000459B3" w:rsidRDefault="000459B3" w:rsidP="00277AD3">
            <w:pPr>
              <w:jc w:val="both"/>
              <w:rPr>
                <w:b/>
                <w:bCs/>
              </w:rPr>
            </w:pPr>
            <w:r w:rsidRPr="07CE326A">
              <w:rPr>
                <w:b/>
                <w:bCs/>
              </w:rPr>
              <w:t xml:space="preserve">Podmínka pro splnění této skupiny předmětů: </w:t>
            </w:r>
          </w:p>
          <w:p w:rsidR="000459B3" w:rsidRDefault="000459B3" w:rsidP="00277AD3">
            <w:pPr>
              <w:jc w:val="both"/>
            </w:pPr>
            <w:r>
              <w:t>Student si volí jeden z nabízených cizích jazyků. Doporučeno pro 3</w:t>
            </w:r>
            <w:r w:rsidR="00F14CF3">
              <w:t>/Z</w:t>
            </w:r>
            <w:r>
              <w:t>.</w:t>
            </w:r>
          </w:p>
        </w:tc>
      </w:tr>
      <w:tr w:rsidR="00C859BA" w:rsidTr="0098390C">
        <w:tc>
          <w:tcPr>
            <w:tcW w:w="3089" w:type="dxa"/>
            <w:gridSpan w:val="3"/>
            <w:shd w:val="clear" w:color="auto" w:fill="F7CAAC"/>
          </w:tcPr>
          <w:p w:rsidR="00C859BA" w:rsidRDefault="00C859BA" w:rsidP="00C859BA">
            <w:pPr>
              <w:jc w:val="both"/>
              <w:rPr>
                <w:b/>
              </w:rPr>
            </w:pPr>
            <w:r>
              <w:rPr>
                <w:b/>
              </w:rPr>
              <w:t xml:space="preserve"> Součásti SZZ a jejich obsah</w:t>
            </w:r>
          </w:p>
        </w:tc>
        <w:tc>
          <w:tcPr>
            <w:tcW w:w="7434" w:type="dxa"/>
            <w:gridSpan w:val="6"/>
            <w:tcBorders>
              <w:bottom w:val="nil"/>
            </w:tcBorders>
          </w:tcPr>
          <w:p w:rsidR="00C859BA" w:rsidRDefault="00C859BA" w:rsidP="00C859BA">
            <w:pPr>
              <w:jc w:val="both"/>
            </w:pPr>
          </w:p>
        </w:tc>
      </w:tr>
      <w:tr w:rsidR="006F1BEF" w:rsidTr="0098390C">
        <w:trPr>
          <w:trHeight w:val="1370"/>
        </w:trPr>
        <w:tc>
          <w:tcPr>
            <w:tcW w:w="10523" w:type="dxa"/>
            <w:gridSpan w:val="9"/>
            <w:tcBorders>
              <w:top w:val="nil"/>
            </w:tcBorders>
          </w:tcPr>
          <w:p w:rsidR="006F1BEF" w:rsidRDefault="006F1BEF" w:rsidP="00797D24">
            <w:pPr>
              <w:jc w:val="both"/>
            </w:pPr>
            <w:r w:rsidRPr="00C557F3">
              <w:t>Závěrečné zkoušky se skládají z</w:t>
            </w:r>
            <w:r>
              <w:t> </w:t>
            </w:r>
            <w:r w:rsidRPr="00C557F3">
              <w:t>obhajoby</w:t>
            </w:r>
            <w:r>
              <w:t xml:space="preserve"> bakalářské</w:t>
            </w:r>
            <w:r w:rsidRPr="00C557F3">
              <w:t xml:space="preserve"> práce a ze státní zkoušky ze </w:t>
            </w:r>
            <w:r>
              <w:t>dvou povinných</w:t>
            </w:r>
            <w:r w:rsidRPr="00C557F3">
              <w:t xml:space="preserve"> </w:t>
            </w:r>
            <w:r>
              <w:t>tématických okruhů</w:t>
            </w:r>
            <w:r w:rsidRPr="00C557F3">
              <w:t xml:space="preserve">. Tyto </w:t>
            </w:r>
            <w:r>
              <w:t>tématické okruhy</w:t>
            </w:r>
            <w:r w:rsidRPr="00C557F3">
              <w:t xml:space="preserve"> jsou průřezové a zahrnují v sobě tématiku vždy několika dílčích studijních předmětů. </w:t>
            </w:r>
          </w:p>
          <w:p w:rsidR="006F1BEF" w:rsidRDefault="006F1BEF" w:rsidP="00797D24">
            <w:pPr>
              <w:jc w:val="both"/>
            </w:pPr>
          </w:p>
          <w:p w:rsidR="006F1BEF" w:rsidDel="008065DC" w:rsidRDefault="006F1BEF" w:rsidP="00797D24">
            <w:pPr>
              <w:jc w:val="both"/>
              <w:rPr>
                <w:del w:id="264" w:author="vopatrilova" w:date="2018-11-20T14:01:00Z"/>
              </w:rPr>
            </w:pPr>
            <w:r>
              <w:t>Tématické okruhy:</w:t>
            </w:r>
          </w:p>
          <w:p w:rsidR="006F1BEF" w:rsidRPr="009B5A0E" w:rsidRDefault="006F1BEF" w:rsidP="00797D24">
            <w:pPr>
              <w:jc w:val="both"/>
            </w:pPr>
          </w:p>
          <w:p w:rsidR="006F1BEF" w:rsidRPr="009B5A0E" w:rsidRDefault="006F1BEF" w:rsidP="00413040">
            <w:pPr>
              <w:pStyle w:val="Odstavecseseznamem"/>
              <w:numPr>
                <w:ilvl w:val="0"/>
                <w:numId w:val="70"/>
              </w:numPr>
              <w:jc w:val="both"/>
            </w:pPr>
            <w:r w:rsidRPr="00D3178B">
              <w:rPr>
                <w:b/>
              </w:rPr>
              <w:t>Automatické řízení</w:t>
            </w:r>
            <w:r>
              <w:t xml:space="preserve">. Tento </w:t>
            </w:r>
            <w:ins w:id="265" w:author="vopatrilova" w:date="2018-11-19T09:15:00Z">
              <w:r w:rsidR="00D85E86">
                <w:t xml:space="preserve">tématický okruh  </w:t>
              </w:r>
            </w:ins>
            <w:del w:id="266" w:author="vopatrilova" w:date="2018-11-19T09:15:00Z">
              <w:r w:rsidDel="00D85E86">
                <w:delText xml:space="preserve">státnicový předmět </w:delText>
              </w:r>
            </w:del>
            <w:r>
              <w:t xml:space="preserve">v sobě zahrnuje dílčí problematiky, které jsou obsahem dílčích předmětů: </w:t>
            </w:r>
            <w:r w:rsidRPr="00FF575C">
              <w:t>Automatické řízení</w:t>
            </w:r>
            <w:r>
              <w:t xml:space="preserve">, </w:t>
            </w:r>
            <w:r w:rsidRPr="00FF575C">
              <w:t>Spojité řízení</w:t>
            </w:r>
            <w:r>
              <w:t xml:space="preserve">, </w:t>
            </w:r>
            <w:r w:rsidRPr="00FF575C">
              <w:t>Technické prostředky automatizace</w:t>
            </w:r>
            <w:r>
              <w:t>,</w:t>
            </w:r>
            <w:r w:rsidRPr="00FF575C">
              <w:t xml:space="preserve"> Embedded systémy s</w:t>
            </w:r>
            <w:r>
              <w:t> </w:t>
            </w:r>
            <w:r w:rsidRPr="00FF575C">
              <w:t>mikropočítači</w:t>
            </w:r>
            <w:r>
              <w:t xml:space="preserve">, </w:t>
            </w:r>
            <w:r w:rsidRPr="00FF575C">
              <w:t>Programování PLC</w:t>
            </w:r>
            <w:r>
              <w:t>,</w:t>
            </w:r>
            <w:r w:rsidRPr="00075691">
              <w:t xml:space="preserve"> </w:t>
            </w:r>
            <w:r w:rsidRPr="00FF575C">
              <w:t>Programování mobilních aplikací</w:t>
            </w:r>
            <w:r>
              <w:t>.</w:t>
            </w:r>
          </w:p>
          <w:p w:rsidR="006F1BEF" w:rsidRDefault="006F1BEF" w:rsidP="00413040">
            <w:pPr>
              <w:pStyle w:val="Odstavecseseznamem"/>
              <w:numPr>
                <w:ilvl w:val="0"/>
                <w:numId w:val="70"/>
              </w:numPr>
              <w:jc w:val="both"/>
            </w:pPr>
            <w:r w:rsidRPr="009B5A0E">
              <w:t xml:space="preserve"> </w:t>
            </w:r>
            <w:r w:rsidRPr="00D3178B">
              <w:rPr>
                <w:b/>
              </w:rPr>
              <w:t>Mechatronické a robotické systémy</w:t>
            </w:r>
            <w:r>
              <w:t xml:space="preserve">. Tento </w:t>
            </w:r>
            <w:ins w:id="267" w:author="vopatrilova" w:date="2018-11-19T09:15:00Z">
              <w:r w:rsidR="00D85E86">
                <w:t xml:space="preserve">tématický okruh  </w:t>
              </w:r>
            </w:ins>
            <w:del w:id="268" w:author="vopatrilova" w:date="2018-11-19T09:15:00Z">
              <w:r w:rsidDel="00D85E86">
                <w:delText xml:space="preserve">státnicový předmět </w:delText>
              </w:r>
            </w:del>
            <w:r>
              <w:t xml:space="preserve">v sobě zahrnuje dílčí problematiky, které jsou obsahem dílčích předmětů: </w:t>
            </w:r>
            <w:r w:rsidRPr="00FF575C">
              <w:t>Mechatronické systémy</w:t>
            </w:r>
            <w:r>
              <w:t xml:space="preserve">, </w:t>
            </w:r>
            <w:r w:rsidRPr="00FF575C">
              <w:t>Konstrukce robotů a manipulátorů</w:t>
            </w:r>
            <w:r>
              <w:t xml:space="preserve">, </w:t>
            </w:r>
            <w:r w:rsidRPr="00FF575C">
              <w:t>Akční členy mechatronických systémů</w:t>
            </w:r>
            <w:r>
              <w:t>, Programování a aplikace prům</w:t>
            </w:r>
            <w:r w:rsidRPr="00FF575C">
              <w:t>yslových robotů a manipulátorů</w:t>
            </w:r>
            <w:r>
              <w:t>, Řízení materiálových toků.</w:t>
            </w:r>
          </w:p>
          <w:p w:rsidR="006F1BEF" w:rsidRPr="009B5A0E" w:rsidRDefault="006F1BEF" w:rsidP="00797D24">
            <w:pPr>
              <w:ind w:left="2028" w:hanging="2028"/>
              <w:jc w:val="both"/>
            </w:pPr>
          </w:p>
          <w:p w:rsidR="006F1BEF" w:rsidRDefault="006F1BEF" w:rsidP="00797D24">
            <w:pPr>
              <w:jc w:val="both"/>
            </w:pPr>
            <w:r w:rsidRPr="009B5A0E">
              <w:t>Studentům budou předem oznámeny okruhy témat, ze kterých budou zkoušeni. Témata jsou každoročně aktualizována a jsou schválena Radou studijních programů pro daný akademický rok.</w:t>
            </w:r>
          </w:p>
        </w:tc>
      </w:tr>
      <w:tr w:rsidR="00C859BA" w:rsidTr="0098390C">
        <w:tc>
          <w:tcPr>
            <w:tcW w:w="3089" w:type="dxa"/>
            <w:gridSpan w:val="3"/>
            <w:shd w:val="clear" w:color="auto" w:fill="F7CAAC"/>
          </w:tcPr>
          <w:p w:rsidR="00C859BA" w:rsidRDefault="00C859BA" w:rsidP="00C859BA">
            <w:pPr>
              <w:jc w:val="both"/>
              <w:rPr>
                <w:b/>
              </w:rPr>
            </w:pPr>
            <w:r>
              <w:rPr>
                <w:b/>
              </w:rPr>
              <w:t>Další studijní povinnosti</w:t>
            </w:r>
          </w:p>
        </w:tc>
        <w:tc>
          <w:tcPr>
            <w:tcW w:w="7434" w:type="dxa"/>
            <w:gridSpan w:val="6"/>
            <w:tcBorders>
              <w:bottom w:val="nil"/>
            </w:tcBorders>
          </w:tcPr>
          <w:p w:rsidR="00C859BA" w:rsidRDefault="00C859BA" w:rsidP="00C859BA">
            <w:pPr>
              <w:jc w:val="both"/>
            </w:pPr>
          </w:p>
        </w:tc>
      </w:tr>
      <w:tr w:rsidR="00C859BA" w:rsidTr="008065DC">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9" w:author="vopatrilova" w:date="2018-11-20T14:01:00Z">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62"/>
          <w:trPrChange w:id="270" w:author="vopatrilova" w:date="2018-11-20T14:01:00Z">
            <w:trPr>
              <w:gridBefore w:val="1"/>
              <w:trHeight w:val="655"/>
            </w:trPr>
          </w:trPrChange>
        </w:trPr>
        <w:tc>
          <w:tcPr>
            <w:tcW w:w="10523" w:type="dxa"/>
            <w:gridSpan w:val="9"/>
            <w:tcBorders>
              <w:top w:val="nil"/>
            </w:tcBorders>
            <w:tcPrChange w:id="271" w:author="vopatrilova" w:date="2018-11-20T14:01:00Z">
              <w:tcPr>
                <w:tcW w:w="10523" w:type="dxa"/>
                <w:gridSpan w:val="10"/>
                <w:tcBorders>
                  <w:top w:val="nil"/>
                </w:tcBorders>
              </w:tcPr>
            </w:tcPrChange>
          </w:tcPr>
          <w:p w:rsidR="00C859BA" w:rsidRDefault="00C859BA" w:rsidP="00C859BA">
            <w:r>
              <w:t>Odborná</w:t>
            </w:r>
            <w:r w:rsidRPr="009B5A0E">
              <w:t xml:space="preserve"> praxe na bakalářském stupni studia </w:t>
            </w:r>
            <w:r>
              <w:t>není zajišťována</w:t>
            </w:r>
            <w:r w:rsidRPr="009B5A0E">
              <w:t xml:space="preserve">, </w:t>
            </w:r>
            <w:r w:rsidR="00177D62">
              <w:t xml:space="preserve">je uskutečňována </w:t>
            </w:r>
            <w:r w:rsidRPr="009B5A0E">
              <w:t>v navazujícím magisterském stupni studia.</w:t>
            </w:r>
          </w:p>
          <w:p w:rsidR="00C859BA" w:rsidRDefault="00C859BA" w:rsidP="00C859BA">
            <w:pPr>
              <w:jc w:val="both"/>
            </w:pPr>
          </w:p>
        </w:tc>
      </w:tr>
      <w:tr w:rsidR="00C859BA" w:rsidTr="0098390C">
        <w:tc>
          <w:tcPr>
            <w:tcW w:w="3089" w:type="dxa"/>
            <w:gridSpan w:val="3"/>
            <w:shd w:val="clear" w:color="auto" w:fill="F7CAAC"/>
          </w:tcPr>
          <w:p w:rsidR="00C859BA" w:rsidRDefault="00C859BA" w:rsidP="00C859BA">
            <w:pPr>
              <w:rPr>
                <w:b/>
              </w:rPr>
            </w:pPr>
            <w:r>
              <w:rPr>
                <w:b/>
              </w:rPr>
              <w:t>Návrh témat kvalifikačních prací a témata obhájených prací</w:t>
            </w:r>
          </w:p>
        </w:tc>
        <w:tc>
          <w:tcPr>
            <w:tcW w:w="7434" w:type="dxa"/>
            <w:gridSpan w:val="6"/>
            <w:tcBorders>
              <w:bottom w:val="nil"/>
            </w:tcBorders>
          </w:tcPr>
          <w:p w:rsidR="00C859BA" w:rsidRDefault="00C859BA" w:rsidP="00C859BA">
            <w:pPr>
              <w:jc w:val="both"/>
            </w:pPr>
          </w:p>
        </w:tc>
      </w:tr>
      <w:tr w:rsidR="007D343D" w:rsidTr="0098390C">
        <w:trPr>
          <w:trHeight w:val="425"/>
        </w:trPr>
        <w:tc>
          <w:tcPr>
            <w:tcW w:w="10523" w:type="dxa"/>
            <w:gridSpan w:val="9"/>
            <w:tcBorders>
              <w:top w:val="nil"/>
            </w:tcBorders>
          </w:tcPr>
          <w:p w:rsidR="007D343D" w:rsidRPr="00BA56AA" w:rsidRDefault="007D343D" w:rsidP="00013B1B">
            <w:pPr>
              <w:jc w:val="both"/>
              <w:rPr>
                <w:ins w:id="272" w:author="vopatrilova" w:date="2018-11-21T16:14:00Z"/>
                <w:b/>
                <w:rPrChange w:id="273" w:author="Jiří Vojtěšek" w:date="2018-11-22T21:52:00Z">
                  <w:rPr>
                    <w:ins w:id="274" w:author="vopatrilova" w:date="2018-11-21T16:14:00Z"/>
                  </w:rPr>
                </w:rPrChange>
              </w:rPr>
            </w:pPr>
            <w:ins w:id="275" w:author="vopatrilova" w:date="2018-11-21T16:14:00Z">
              <w:r w:rsidRPr="00BA56AA">
                <w:rPr>
                  <w:b/>
                  <w:rPrChange w:id="276" w:author="Jiří Vojtěšek" w:date="2018-11-22T21:52:00Z">
                    <w:rPr/>
                  </w:rPrChange>
                </w:rPr>
                <w:t>Příklady obhájených prací:</w:t>
              </w:r>
            </w:ins>
          </w:p>
          <w:p w:rsidR="007D343D" w:rsidRPr="007D343D" w:rsidRDefault="007D343D" w:rsidP="00013B1B">
            <w:pPr>
              <w:rPr>
                <w:ins w:id="277" w:author="vopatrilova" w:date="2018-11-21T16:14:00Z"/>
                <w:color w:val="000000"/>
              </w:rPr>
            </w:pPr>
            <w:ins w:id="278" w:author="vopatrilova" w:date="2018-11-21T16:14:00Z">
              <w:r w:rsidRPr="007D343D">
                <w:rPr>
                  <w:color w:val="000000"/>
                </w:rPr>
                <w:t>Model ke zjištění reakční doby rukou osoby</w:t>
              </w:r>
            </w:ins>
          </w:p>
          <w:p w:rsidR="007D343D" w:rsidRPr="007D343D" w:rsidRDefault="007D343D" w:rsidP="00013B1B">
            <w:pPr>
              <w:rPr>
                <w:ins w:id="279" w:author="vopatrilova" w:date="2018-11-21T16:14:00Z"/>
                <w:color w:val="000000"/>
              </w:rPr>
            </w:pPr>
            <w:ins w:id="280" w:author="vopatrilova" w:date="2018-11-21T16:14:00Z">
              <w:r w:rsidRPr="007D343D">
                <w:rPr>
                  <w:color w:val="000000"/>
                </w:rPr>
                <w:t>Vývoj prostředí pro interaktivní aplikaci v MATLABu</w:t>
              </w:r>
            </w:ins>
          </w:p>
          <w:p w:rsidR="007D343D" w:rsidRPr="007D343D" w:rsidRDefault="007D343D" w:rsidP="00013B1B">
            <w:pPr>
              <w:rPr>
                <w:ins w:id="281" w:author="vopatrilova" w:date="2018-11-21T16:14:00Z"/>
                <w:color w:val="000000"/>
              </w:rPr>
            </w:pPr>
            <w:ins w:id="282" w:author="vopatrilova" w:date="2018-11-21T16:14:00Z">
              <w:r w:rsidRPr="007D343D">
                <w:rPr>
                  <w:color w:val="000000"/>
                </w:rPr>
                <w:t>Vzdálené řízení laboratorních modelů připojených k programovatelným automatům</w:t>
              </w:r>
            </w:ins>
          </w:p>
          <w:p w:rsidR="007D343D" w:rsidRPr="007D343D" w:rsidRDefault="007D343D" w:rsidP="00013B1B">
            <w:pPr>
              <w:rPr>
                <w:ins w:id="283" w:author="vopatrilova" w:date="2018-11-21T16:14:00Z"/>
                <w:color w:val="000000"/>
              </w:rPr>
            </w:pPr>
            <w:ins w:id="284" w:author="vopatrilova" w:date="2018-11-21T16:14:00Z">
              <w:r w:rsidRPr="007D343D">
                <w:rPr>
                  <w:color w:val="000000"/>
                </w:rPr>
                <w:t>Diagnostika signálů řídících jednotek</w:t>
              </w:r>
            </w:ins>
          </w:p>
          <w:p w:rsidR="007D343D" w:rsidRPr="007D343D" w:rsidRDefault="007D343D" w:rsidP="00013B1B">
            <w:pPr>
              <w:rPr>
                <w:ins w:id="285" w:author="vopatrilova" w:date="2018-11-21T16:14:00Z"/>
                <w:color w:val="000000"/>
              </w:rPr>
            </w:pPr>
            <w:ins w:id="286" w:author="vopatrilova" w:date="2018-11-21T16:14:00Z">
              <w:r w:rsidRPr="007D343D">
                <w:rPr>
                  <w:color w:val="000000"/>
                </w:rPr>
                <w:t>Technologie Unity 3D pro tvorbu aplikací ve virtuální realitě</w:t>
              </w:r>
            </w:ins>
          </w:p>
          <w:p w:rsidR="007D343D" w:rsidRPr="007D343D" w:rsidRDefault="007D343D" w:rsidP="00013B1B">
            <w:pPr>
              <w:rPr>
                <w:ins w:id="287" w:author="vopatrilova" w:date="2018-11-21T16:14:00Z"/>
                <w:color w:val="000000"/>
              </w:rPr>
            </w:pPr>
            <w:ins w:id="288" w:author="vopatrilova" w:date="2018-11-21T16:14:00Z">
              <w:r w:rsidRPr="007D343D">
                <w:rPr>
                  <w:color w:val="000000"/>
                </w:rPr>
                <w:t>Detekce a počítání osob pomocí IR světelných závor</w:t>
              </w:r>
            </w:ins>
          </w:p>
          <w:p w:rsidR="007D343D" w:rsidRPr="007D343D" w:rsidRDefault="007D343D" w:rsidP="00013B1B">
            <w:pPr>
              <w:jc w:val="both"/>
              <w:rPr>
                <w:ins w:id="289" w:author="vopatrilova" w:date="2018-11-21T16:14:00Z"/>
              </w:rPr>
            </w:pPr>
          </w:p>
          <w:p w:rsidR="007D343D" w:rsidRPr="00BA56AA" w:rsidRDefault="007D343D" w:rsidP="00013B1B">
            <w:pPr>
              <w:jc w:val="both"/>
              <w:rPr>
                <w:ins w:id="290" w:author="vopatrilova" w:date="2018-11-21T16:14:00Z"/>
                <w:b/>
                <w:rPrChange w:id="291" w:author="Jiří Vojtěšek" w:date="2018-11-22T21:52:00Z">
                  <w:rPr>
                    <w:ins w:id="292" w:author="vopatrilova" w:date="2018-11-21T16:14:00Z"/>
                  </w:rPr>
                </w:rPrChange>
              </w:rPr>
            </w:pPr>
            <w:ins w:id="293" w:author="vopatrilova" w:date="2018-11-21T16:14:00Z">
              <w:r w:rsidRPr="00BA56AA">
                <w:rPr>
                  <w:b/>
                  <w:rPrChange w:id="294" w:author="Jiří Vojtěšek" w:date="2018-11-22T21:52:00Z">
                    <w:rPr/>
                  </w:rPrChange>
                </w:rPr>
                <w:t>Návrhy nových témat:</w:t>
              </w:r>
            </w:ins>
          </w:p>
          <w:p w:rsidR="007D343D" w:rsidRPr="007D343D" w:rsidRDefault="007D343D" w:rsidP="00013B1B">
            <w:pPr>
              <w:jc w:val="both"/>
              <w:rPr>
                <w:ins w:id="295" w:author="vopatrilova" w:date="2018-11-21T16:14:00Z"/>
              </w:rPr>
            </w:pPr>
            <w:ins w:id="296" w:author="vopatrilova" w:date="2018-11-21T16:14:00Z">
              <w:r w:rsidRPr="007D343D">
                <w:t>Na základě popisu kinematiky existujícího robota určení jeho pracovního prostoru v dělení na dosažitelný a pohotovostní.</w:t>
              </w:r>
            </w:ins>
          </w:p>
          <w:p w:rsidR="007D343D" w:rsidRPr="007D343D" w:rsidRDefault="007D343D" w:rsidP="00013B1B">
            <w:pPr>
              <w:jc w:val="both"/>
              <w:rPr>
                <w:ins w:id="297" w:author="vopatrilova" w:date="2018-11-21T16:14:00Z"/>
              </w:rPr>
            </w:pPr>
            <w:ins w:id="298" w:author="vopatrilova" w:date="2018-11-21T16:14:00Z">
              <w:r w:rsidRPr="007D343D">
                <w:t>Návrh a realizace edukačního robotického pracoviště pro SPŠ Zlín. Návrh řešitelných úloh pomocí SCARA robota, včetně softwarového řešení těchto úloh.</w:t>
              </w:r>
            </w:ins>
          </w:p>
          <w:p w:rsidR="007D343D" w:rsidRPr="007D343D" w:rsidRDefault="007D343D" w:rsidP="00013B1B">
            <w:pPr>
              <w:jc w:val="both"/>
              <w:rPr>
                <w:ins w:id="299" w:author="vopatrilova" w:date="2018-11-21T16:14:00Z"/>
              </w:rPr>
            </w:pPr>
            <w:ins w:id="300" w:author="vopatrilova" w:date="2018-11-21T16:14:00Z">
              <w:r w:rsidRPr="007D343D">
                <w:t>Analýza chování plovoucího objektu a principu jeho diferenčního řízení rovinného pohybu.</w:t>
              </w:r>
            </w:ins>
          </w:p>
          <w:p w:rsidR="007D343D" w:rsidRPr="007D343D" w:rsidRDefault="007D343D" w:rsidP="00013B1B">
            <w:pPr>
              <w:jc w:val="both"/>
              <w:rPr>
                <w:ins w:id="301" w:author="vopatrilova" w:date="2018-11-21T16:14:00Z"/>
              </w:rPr>
            </w:pPr>
            <w:ins w:id="302" w:author="vopatrilova" w:date="2018-11-21T16:14:00Z">
              <w:r w:rsidRPr="007D343D">
                <w:t>Návrh řízení pohybu trojkloubového manipulátoru pomocí stejnosměrných servopohonů.</w:t>
              </w:r>
            </w:ins>
          </w:p>
          <w:p w:rsidR="007D343D" w:rsidRPr="007D343D" w:rsidRDefault="007D343D" w:rsidP="00013B1B">
            <w:pPr>
              <w:jc w:val="both"/>
              <w:rPr>
                <w:ins w:id="303" w:author="vopatrilova" w:date="2018-11-21T16:14:00Z"/>
              </w:rPr>
            </w:pPr>
            <w:ins w:id="304" w:author="vopatrilova" w:date="2018-11-21T16:14:00Z">
              <w:r w:rsidRPr="007D343D">
                <w:t>Analýza a návrh robotického „hnízda“ pro řízení materiálového toku při danném výrobním procesu.</w:t>
              </w:r>
            </w:ins>
          </w:p>
          <w:p w:rsidR="007D343D" w:rsidRPr="007D343D" w:rsidRDefault="007D343D" w:rsidP="00013B1B">
            <w:pPr>
              <w:jc w:val="both"/>
              <w:rPr>
                <w:ins w:id="305" w:author="vopatrilova" w:date="2018-11-21T16:14:00Z"/>
              </w:rPr>
            </w:pPr>
            <w:ins w:id="306" w:author="vopatrilova" w:date="2018-11-21T16:14:00Z">
              <w:r w:rsidRPr="007D343D">
                <w:t>Analýza vlivu uspořádání zápěstí pro konkrétní typy technologických efektorů.</w:t>
              </w:r>
            </w:ins>
          </w:p>
          <w:p w:rsidR="007D343D" w:rsidRPr="007D343D" w:rsidRDefault="007D343D" w:rsidP="00013B1B">
            <w:pPr>
              <w:jc w:val="both"/>
              <w:rPr>
                <w:ins w:id="307" w:author="vopatrilova" w:date="2018-11-21T16:14:00Z"/>
              </w:rPr>
            </w:pPr>
            <w:ins w:id="308" w:author="vopatrilova" w:date="2018-11-21T16:14:00Z">
              <w:r w:rsidRPr="007D343D">
                <w:t>Řešení inverzní kinematické úlohy pro manipulátor robotické ruky se třemi rotačními klouby.</w:t>
              </w:r>
            </w:ins>
          </w:p>
          <w:p w:rsidR="007D343D" w:rsidRPr="007D343D" w:rsidRDefault="007D343D" w:rsidP="00013B1B">
            <w:pPr>
              <w:jc w:val="both"/>
              <w:rPr>
                <w:ins w:id="309" w:author="vopatrilova" w:date="2018-11-21T16:14:00Z"/>
              </w:rPr>
            </w:pPr>
            <w:ins w:id="310" w:author="vopatrilova" w:date="2018-11-21T16:14:00Z">
              <w:r w:rsidRPr="007D343D">
                <w:t>Analýza kinematiky chování létajícího objektu (vzducholoď, multikoptéra..) a určení a základního popisu nezbytného senzorického systému.</w:t>
              </w:r>
            </w:ins>
          </w:p>
          <w:p w:rsidR="007D343D" w:rsidRPr="007D343D" w:rsidRDefault="007D343D" w:rsidP="00013B1B">
            <w:pPr>
              <w:rPr>
                <w:ins w:id="311" w:author="vopatrilova" w:date="2018-11-21T16:14:00Z"/>
              </w:rPr>
            </w:pPr>
            <w:ins w:id="312" w:author="vopatrilova" w:date="2018-11-21T16:14:00Z">
              <w:r w:rsidRPr="007D343D">
                <w:t>Návrh manipulace s plastovými díly pomocí pneumatických úchopných prvků.</w:t>
              </w:r>
            </w:ins>
          </w:p>
          <w:p w:rsidR="007D343D" w:rsidRPr="007D343D" w:rsidRDefault="007D343D" w:rsidP="00013B1B">
            <w:pPr>
              <w:rPr>
                <w:ins w:id="313" w:author="vopatrilova" w:date="2018-11-21T16:14:00Z"/>
              </w:rPr>
            </w:pPr>
            <w:ins w:id="314" w:author="vopatrilova" w:date="2018-11-21T16:14:00Z">
              <w:r w:rsidRPr="007D343D">
                <w:t>Návrh vyjímání   výrobků z dvoutiskové vstřikovací formy.</w:t>
              </w:r>
            </w:ins>
          </w:p>
          <w:p w:rsidR="007D343D" w:rsidRPr="007D343D" w:rsidRDefault="007D343D" w:rsidP="00013B1B">
            <w:pPr>
              <w:rPr>
                <w:ins w:id="315" w:author="vopatrilova" w:date="2018-11-21T16:14:00Z"/>
              </w:rPr>
            </w:pPr>
            <w:ins w:id="316" w:author="vopatrilova" w:date="2018-11-21T16:14:00Z">
              <w:r w:rsidRPr="007D343D">
                <w:t>Návrh pracoviště s robotem pro nanášení těsnící PU směsi.</w:t>
              </w:r>
            </w:ins>
          </w:p>
          <w:p w:rsidR="007D343D" w:rsidRPr="007D343D" w:rsidRDefault="007D343D" w:rsidP="00013B1B">
            <w:pPr>
              <w:rPr>
                <w:ins w:id="317" w:author="vopatrilova" w:date="2018-11-21T16:14:00Z"/>
              </w:rPr>
            </w:pPr>
            <w:ins w:id="318" w:author="vopatrilova" w:date="2018-11-21T16:14:00Z">
              <w:r w:rsidRPr="007D343D">
                <w:t>Návrh pracoviště pro orientaci výrobků</w:t>
              </w:r>
              <w:del w:id="319" w:author="Jiří Vojtěšek" w:date="2018-11-22T21:53:00Z">
                <w:r w:rsidRPr="007D343D" w:rsidDel="00742E6D">
                  <w:delText xml:space="preserve"> </w:delText>
                </w:r>
              </w:del>
              <w:r w:rsidRPr="007D343D">
                <w:t>.</w:t>
              </w:r>
            </w:ins>
          </w:p>
          <w:p w:rsidR="005F0B83" w:rsidRDefault="007D343D" w:rsidP="00C859BA">
            <w:pPr>
              <w:jc w:val="both"/>
              <w:rPr>
                <w:ins w:id="320" w:author="Jiří Vojtěšek" w:date="2018-11-22T21:57:00Z"/>
              </w:rPr>
            </w:pPr>
            <w:ins w:id="321" w:author="vopatrilova" w:date="2018-11-21T16:14:00Z">
              <w:r w:rsidRPr="007D343D">
                <w:t>Návrh manipulace s výrobky při vyjímání ze vstřikovací formy.</w:t>
              </w:r>
            </w:ins>
          </w:p>
          <w:p w:rsidR="005F0B83" w:rsidRDefault="005F0B83" w:rsidP="00C859BA">
            <w:pPr>
              <w:jc w:val="both"/>
              <w:rPr>
                <w:ins w:id="322" w:author="Jiří Vojtěšek" w:date="2018-11-22T21:57:00Z"/>
              </w:rPr>
            </w:pPr>
          </w:p>
          <w:p w:rsidR="005F0B83" w:rsidRDefault="005F0B83" w:rsidP="00C859BA">
            <w:pPr>
              <w:jc w:val="both"/>
              <w:rPr>
                <w:ins w:id="323" w:author="Jiří Vojtěšek" w:date="2018-11-22T21:57:00Z"/>
                <w:color w:val="000000"/>
              </w:rPr>
            </w:pPr>
            <w:ins w:id="324" w:author="Jiří Vojtěšek" w:date="2018-11-22T21:57:00Z">
              <w:r>
                <w:rPr>
                  <w:color w:val="000000"/>
                </w:rPr>
                <w:t xml:space="preserve">Všechny obhájené práce jsou umístěny v systému DSpace dostupném na adrese: </w:t>
              </w:r>
              <w:r>
                <w:rPr>
                  <w:color w:val="000000"/>
                </w:rPr>
                <w:fldChar w:fldCharType="begin"/>
              </w:r>
              <w:r>
                <w:rPr>
                  <w:color w:val="000000"/>
                </w:rPr>
                <w:instrText xml:space="preserve"> HYPERLINK "</w:instrText>
              </w:r>
              <w:r w:rsidRPr="005F0B83">
                <w:rPr>
                  <w:color w:val="000000"/>
                </w:rPr>
                <w:instrText>http://digilib.k.utb.cz/handle/10563/22</w:instrText>
              </w:r>
              <w:r>
                <w:rPr>
                  <w:color w:val="000000"/>
                </w:rPr>
                <w:instrText xml:space="preserve">" </w:instrText>
              </w:r>
              <w:r>
                <w:rPr>
                  <w:color w:val="000000"/>
                </w:rPr>
                <w:fldChar w:fldCharType="separate"/>
              </w:r>
              <w:r w:rsidRPr="000A600A">
                <w:rPr>
                  <w:rStyle w:val="Hypertextovodkaz"/>
                </w:rPr>
                <w:t>http://digilib.k.utb.cz/handle/10563/22</w:t>
              </w:r>
              <w:r>
                <w:rPr>
                  <w:color w:val="000000"/>
                </w:rPr>
                <w:fldChar w:fldCharType="end"/>
              </w:r>
              <w:r>
                <w:rPr>
                  <w:color w:val="000000"/>
                </w:rPr>
                <w:t xml:space="preserve"> </w:t>
              </w:r>
            </w:ins>
          </w:p>
          <w:p w:rsidR="007D343D" w:rsidDel="00375BC5" w:rsidRDefault="007D343D" w:rsidP="00C859BA">
            <w:pPr>
              <w:jc w:val="both"/>
              <w:rPr>
                <w:del w:id="325" w:author="vopatrilova" w:date="2018-11-21T16:14:00Z"/>
              </w:rPr>
            </w:pPr>
            <w:del w:id="326" w:author="vopatrilova" w:date="2018-11-21T16:14:00Z">
              <w:r w:rsidRPr="00F33677" w:rsidDel="00375BC5">
                <w:delText>Na zá</w:delText>
              </w:r>
              <w:r w:rsidDel="00375BC5">
                <w:delText>kl</w:delText>
              </w:r>
              <w:r w:rsidRPr="00F33677" w:rsidDel="00375BC5">
                <w:delText>adě popisu kinematiky existujícího robota určení jeho pracovního prostoru v dělení na dosažitelný a pohotovostní.</w:delText>
              </w:r>
            </w:del>
          </w:p>
          <w:p w:rsidR="007D343D" w:rsidDel="00375BC5" w:rsidRDefault="007D343D" w:rsidP="00C859BA">
            <w:pPr>
              <w:jc w:val="both"/>
              <w:rPr>
                <w:del w:id="327" w:author="vopatrilova" w:date="2018-11-21T16:14:00Z"/>
              </w:rPr>
            </w:pPr>
            <w:del w:id="328" w:author="vopatrilova" w:date="2018-11-21T16:14:00Z">
              <w:r w:rsidRPr="00F33677" w:rsidDel="00375BC5">
                <w:delText>Návrh a realizace edukačního robotického pracoviště pro SPŠ Zlín. Návrh řešitelných úloh pomocí SCARA robota, včetně softwarového řešení těchto úloh.</w:delText>
              </w:r>
            </w:del>
          </w:p>
          <w:p w:rsidR="007D343D" w:rsidDel="00375BC5" w:rsidRDefault="007D343D" w:rsidP="00C859BA">
            <w:pPr>
              <w:jc w:val="both"/>
              <w:rPr>
                <w:del w:id="329" w:author="vopatrilova" w:date="2018-11-21T16:14:00Z"/>
              </w:rPr>
            </w:pPr>
            <w:del w:id="330" w:author="vopatrilova" w:date="2018-11-21T16:14:00Z">
              <w:r w:rsidRPr="00F33677" w:rsidDel="00375BC5">
                <w:delText>Analýza chování plovoucího objektu a principu jeho diferenčního řízení rovinného pohybu.</w:delText>
              </w:r>
            </w:del>
          </w:p>
          <w:p w:rsidR="007D343D" w:rsidDel="00375BC5" w:rsidRDefault="007D343D" w:rsidP="00C859BA">
            <w:pPr>
              <w:jc w:val="both"/>
              <w:rPr>
                <w:del w:id="331" w:author="vopatrilova" w:date="2018-11-21T16:14:00Z"/>
              </w:rPr>
            </w:pPr>
            <w:del w:id="332" w:author="vopatrilova" w:date="2018-11-21T16:14:00Z">
              <w:r w:rsidRPr="00F33677" w:rsidDel="00375BC5">
                <w:delText>Návrh řízení pohybu troj</w:delText>
              </w:r>
              <w:r w:rsidDel="00375BC5">
                <w:delText>kl</w:delText>
              </w:r>
              <w:r w:rsidRPr="00F33677" w:rsidDel="00375BC5">
                <w:delText>oubového manipulátoru pomocí stejnosměrných servopohonů.</w:delText>
              </w:r>
            </w:del>
          </w:p>
          <w:p w:rsidR="007D343D" w:rsidDel="00375BC5" w:rsidRDefault="007D343D" w:rsidP="00C859BA">
            <w:pPr>
              <w:jc w:val="both"/>
              <w:rPr>
                <w:del w:id="333" w:author="vopatrilova" w:date="2018-11-21T16:14:00Z"/>
              </w:rPr>
            </w:pPr>
            <w:del w:id="334" w:author="vopatrilova" w:date="2018-11-21T16:14:00Z">
              <w:r w:rsidRPr="00F33677" w:rsidDel="00375BC5">
                <w:delText>Analýza a návrh robotického „hnízda“ pro řízení materiálového toku při danném výrobním procesu.</w:delText>
              </w:r>
            </w:del>
          </w:p>
          <w:p w:rsidR="007D343D" w:rsidDel="00375BC5" w:rsidRDefault="007D343D" w:rsidP="00C859BA">
            <w:pPr>
              <w:jc w:val="both"/>
              <w:rPr>
                <w:del w:id="335" w:author="vopatrilova" w:date="2018-11-21T16:14:00Z"/>
              </w:rPr>
            </w:pPr>
            <w:del w:id="336" w:author="vopatrilova" w:date="2018-11-21T16:14:00Z">
              <w:r w:rsidRPr="008646F8" w:rsidDel="00375BC5">
                <w:delText>Analýza vlivu uspořádání zápěstí pro konkrétní typy technologických efektorů.</w:delText>
              </w:r>
            </w:del>
          </w:p>
          <w:p w:rsidR="007D343D" w:rsidDel="00375BC5" w:rsidRDefault="007D343D" w:rsidP="00C859BA">
            <w:pPr>
              <w:jc w:val="both"/>
              <w:rPr>
                <w:del w:id="337" w:author="vopatrilova" w:date="2018-11-21T16:14:00Z"/>
              </w:rPr>
            </w:pPr>
            <w:del w:id="338" w:author="vopatrilova" w:date="2018-11-21T16:14:00Z">
              <w:r w:rsidRPr="008646F8" w:rsidDel="00375BC5">
                <w:delText xml:space="preserve">Řešení inverzní kinematické úlohy pro manipulátor robotické ruky se třemi rotačními </w:delText>
              </w:r>
              <w:r w:rsidDel="00375BC5">
                <w:delText>kl</w:delText>
              </w:r>
              <w:r w:rsidRPr="008646F8" w:rsidDel="00375BC5">
                <w:delText>ouby.</w:delText>
              </w:r>
            </w:del>
          </w:p>
          <w:p w:rsidR="007D343D" w:rsidDel="00375BC5" w:rsidRDefault="007D343D" w:rsidP="00C859BA">
            <w:pPr>
              <w:jc w:val="both"/>
              <w:rPr>
                <w:del w:id="339" w:author="vopatrilova" w:date="2018-11-21T16:14:00Z"/>
              </w:rPr>
            </w:pPr>
            <w:del w:id="340" w:author="vopatrilova" w:date="2018-11-21T16:14:00Z">
              <w:r w:rsidRPr="008646F8" w:rsidDel="00375BC5">
                <w:delText>Analýza kinematiky chování létajícího objektu (vzducholoď, multikoptéra..) a určení a zá</w:delText>
              </w:r>
              <w:r w:rsidDel="00375BC5">
                <w:delText>kl</w:delText>
              </w:r>
              <w:r w:rsidRPr="008646F8" w:rsidDel="00375BC5">
                <w:delText>adního popisu nezbytného senzorického systému.</w:delText>
              </w:r>
            </w:del>
          </w:p>
          <w:p w:rsidR="007D343D" w:rsidDel="00375BC5" w:rsidRDefault="007D343D" w:rsidP="00C859BA">
            <w:pPr>
              <w:rPr>
                <w:del w:id="341" w:author="vopatrilova" w:date="2018-11-21T16:14:00Z"/>
              </w:rPr>
            </w:pPr>
            <w:del w:id="342" w:author="vopatrilova" w:date="2018-11-21T16:14:00Z">
              <w:r w:rsidDel="00375BC5">
                <w:delText>Návrh manipulace s plastovými díly pomocí pneumatických úchopných prvků</w:delText>
              </w:r>
            </w:del>
          </w:p>
          <w:p w:rsidR="007D343D" w:rsidDel="00375BC5" w:rsidRDefault="007D343D" w:rsidP="00C859BA">
            <w:pPr>
              <w:rPr>
                <w:del w:id="343" w:author="vopatrilova" w:date="2018-11-21T16:14:00Z"/>
              </w:rPr>
            </w:pPr>
            <w:del w:id="344" w:author="vopatrilova" w:date="2018-11-21T16:14:00Z">
              <w:r w:rsidDel="00375BC5">
                <w:delText>Návrh vyjímání   výrobků z dvoutiskové vstřikovací formy.</w:delText>
              </w:r>
            </w:del>
          </w:p>
          <w:p w:rsidR="007D343D" w:rsidDel="00375BC5" w:rsidRDefault="007D343D" w:rsidP="00C859BA">
            <w:pPr>
              <w:rPr>
                <w:del w:id="345" w:author="vopatrilova" w:date="2018-11-21T16:14:00Z"/>
              </w:rPr>
            </w:pPr>
            <w:del w:id="346" w:author="vopatrilova" w:date="2018-11-21T16:14:00Z">
              <w:r w:rsidDel="00375BC5">
                <w:delText>Návrh pracoviště s robotem pro nanášení těsnící PU směsi.</w:delText>
              </w:r>
            </w:del>
          </w:p>
          <w:p w:rsidR="007D343D" w:rsidDel="00375BC5" w:rsidRDefault="007D343D" w:rsidP="00C859BA">
            <w:pPr>
              <w:rPr>
                <w:del w:id="347" w:author="vopatrilova" w:date="2018-11-21T16:14:00Z"/>
              </w:rPr>
            </w:pPr>
            <w:del w:id="348" w:author="vopatrilova" w:date="2018-11-21T16:14:00Z">
              <w:r w:rsidDel="00375BC5">
                <w:delText>Návrh pracoviště pro orientaci výrobků.</w:delText>
              </w:r>
            </w:del>
          </w:p>
          <w:p w:rsidR="007D343D" w:rsidRDefault="007D343D" w:rsidP="00C859BA">
            <w:pPr>
              <w:jc w:val="both"/>
            </w:pPr>
            <w:del w:id="349" w:author="vopatrilova" w:date="2018-11-21T16:14:00Z">
              <w:r w:rsidDel="00375BC5">
                <w:delText>Návrh manipulace s výrobky při vyjímání ze vstřikovací formy.</w:delText>
              </w:r>
            </w:del>
          </w:p>
        </w:tc>
      </w:tr>
      <w:tr w:rsidR="00C859BA" w:rsidTr="0098390C">
        <w:tc>
          <w:tcPr>
            <w:tcW w:w="3089" w:type="dxa"/>
            <w:gridSpan w:val="3"/>
            <w:shd w:val="clear" w:color="auto" w:fill="F7CAAC"/>
          </w:tcPr>
          <w:p w:rsidR="00C859BA" w:rsidRDefault="00C859BA" w:rsidP="00C859BA">
            <w:r>
              <w:rPr>
                <w:b/>
              </w:rPr>
              <w:lastRenderedPageBreak/>
              <w:t>Návrh témat rigorózních prací a témata obhájených prací</w:t>
            </w:r>
          </w:p>
        </w:tc>
        <w:tc>
          <w:tcPr>
            <w:tcW w:w="7434" w:type="dxa"/>
            <w:gridSpan w:val="6"/>
            <w:tcBorders>
              <w:bottom w:val="nil"/>
            </w:tcBorders>
            <w:shd w:val="clear" w:color="auto" w:fill="FFFFFF"/>
          </w:tcPr>
          <w:p w:rsidR="00C859BA" w:rsidRDefault="00C859BA" w:rsidP="00C859BA">
            <w:pPr>
              <w:jc w:val="center"/>
            </w:pPr>
          </w:p>
        </w:tc>
      </w:tr>
      <w:tr w:rsidR="00C859BA" w:rsidTr="0098390C">
        <w:trPr>
          <w:trHeight w:val="352"/>
        </w:trPr>
        <w:tc>
          <w:tcPr>
            <w:tcW w:w="10523" w:type="dxa"/>
            <w:gridSpan w:val="9"/>
            <w:tcBorders>
              <w:top w:val="nil"/>
            </w:tcBorders>
          </w:tcPr>
          <w:p w:rsidR="00C859BA" w:rsidRDefault="00C859BA" w:rsidP="00C859BA">
            <w:pPr>
              <w:jc w:val="both"/>
            </w:pPr>
            <w:r>
              <w:t>Nerelevantní.</w:t>
            </w:r>
          </w:p>
        </w:tc>
      </w:tr>
      <w:tr w:rsidR="00C859BA" w:rsidTr="0098390C">
        <w:tc>
          <w:tcPr>
            <w:tcW w:w="3089" w:type="dxa"/>
            <w:gridSpan w:val="3"/>
            <w:shd w:val="clear" w:color="auto" w:fill="F7CAAC"/>
          </w:tcPr>
          <w:p w:rsidR="00C859BA" w:rsidRDefault="00C859BA" w:rsidP="00C859BA">
            <w:r>
              <w:rPr>
                <w:b/>
              </w:rPr>
              <w:t xml:space="preserve"> Součásti SRZ a jejich obsah</w:t>
            </w:r>
          </w:p>
        </w:tc>
        <w:tc>
          <w:tcPr>
            <w:tcW w:w="7434" w:type="dxa"/>
            <w:gridSpan w:val="6"/>
            <w:tcBorders>
              <w:bottom w:val="nil"/>
            </w:tcBorders>
            <w:shd w:val="clear" w:color="auto" w:fill="FFFFFF"/>
          </w:tcPr>
          <w:p w:rsidR="00C859BA" w:rsidRDefault="00C859BA" w:rsidP="00C859BA">
            <w:pPr>
              <w:jc w:val="center"/>
            </w:pPr>
          </w:p>
        </w:tc>
      </w:tr>
      <w:tr w:rsidR="00C859BA" w:rsidTr="0098390C">
        <w:trPr>
          <w:trHeight w:val="127"/>
        </w:trPr>
        <w:tc>
          <w:tcPr>
            <w:tcW w:w="10523" w:type="dxa"/>
            <w:gridSpan w:val="9"/>
            <w:tcBorders>
              <w:top w:val="nil"/>
            </w:tcBorders>
          </w:tcPr>
          <w:p w:rsidR="00C859BA" w:rsidRDefault="00C859BA" w:rsidP="00C859BA">
            <w:pPr>
              <w:jc w:val="both"/>
            </w:pPr>
            <w:r>
              <w:t>Nerelevantní.</w:t>
            </w:r>
          </w:p>
        </w:tc>
      </w:tr>
    </w:tbl>
    <w:p w:rsidR="00810FB7" w:rsidDel="00013B1B" w:rsidRDefault="00810FB7" w:rsidP="00810FB7">
      <w:pPr>
        <w:spacing w:after="160" w:line="259" w:lineRule="auto"/>
        <w:rPr>
          <w:del w:id="350" w:author="vopatrilova" w:date="2018-11-18T16:57:00Z"/>
        </w:rPr>
      </w:pPr>
    </w:p>
    <w:p w:rsidR="00013B1B" w:rsidRDefault="00013B1B" w:rsidP="00810FB7">
      <w:pPr>
        <w:spacing w:after="160" w:line="259" w:lineRule="auto"/>
        <w:rPr>
          <w:ins w:id="351" w:author="vopatrilova" w:date="2018-11-22T10:06:00Z"/>
        </w:rPr>
      </w:pPr>
    </w:p>
    <w:p w:rsidR="00E735CA" w:rsidDel="004D2662" w:rsidRDefault="00E735CA" w:rsidP="00810FB7">
      <w:pPr>
        <w:spacing w:after="160" w:line="259" w:lineRule="auto"/>
        <w:rPr>
          <w:del w:id="352" w:author="vopatrilova" w:date="2018-11-18T16:57:00Z"/>
        </w:rPr>
      </w:pPr>
    </w:p>
    <w:p w:rsidR="00E735CA" w:rsidDel="004D2662" w:rsidRDefault="00E735CA" w:rsidP="00810FB7">
      <w:pPr>
        <w:spacing w:after="160" w:line="259" w:lineRule="auto"/>
        <w:rPr>
          <w:del w:id="353" w:author="vopatrilova" w:date="2018-11-18T16:57:00Z"/>
        </w:rPr>
      </w:pPr>
    </w:p>
    <w:p w:rsidR="00E735CA" w:rsidDel="004D2662" w:rsidRDefault="00E735CA" w:rsidP="00810FB7">
      <w:pPr>
        <w:spacing w:after="160" w:line="259" w:lineRule="auto"/>
        <w:rPr>
          <w:del w:id="354" w:author="vopatrilova" w:date="2018-11-18T16:57:00Z"/>
        </w:rPr>
      </w:pPr>
    </w:p>
    <w:p w:rsidR="00E735CA" w:rsidDel="004D2662" w:rsidRDefault="00E735CA" w:rsidP="00810FB7">
      <w:pPr>
        <w:spacing w:after="160" w:line="259" w:lineRule="auto"/>
        <w:rPr>
          <w:del w:id="355" w:author="vopatrilova" w:date="2018-11-18T16:57:00Z"/>
        </w:rPr>
      </w:pPr>
    </w:p>
    <w:p w:rsidR="00E735CA" w:rsidDel="004D2662" w:rsidRDefault="00E735CA" w:rsidP="00810FB7">
      <w:pPr>
        <w:spacing w:after="160" w:line="259" w:lineRule="auto"/>
        <w:rPr>
          <w:del w:id="356" w:author="vopatrilova" w:date="2018-11-18T16:57:00Z"/>
        </w:rPr>
      </w:pPr>
    </w:p>
    <w:p w:rsidR="00E735CA" w:rsidDel="004D2662" w:rsidRDefault="00E735CA" w:rsidP="00810FB7">
      <w:pPr>
        <w:spacing w:after="160" w:line="259" w:lineRule="auto"/>
        <w:rPr>
          <w:del w:id="357" w:author="vopatrilova" w:date="2018-11-18T16:57:00Z"/>
        </w:rPr>
      </w:pPr>
    </w:p>
    <w:p w:rsidR="00E735CA" w:rsidDel="004D2662" w:rsidRDefault="00E735CA" w:rsidP="00810FB7">
      <w:pPr>
        <w:spacing w:after="160" w:line="259" w:lineRule="auto"/>
        <w:rPr>
          <w:del w:id="358" w:author="vopatrilova" w:date="2018-11-18T16:57:00Z"/>
        </w:rPr>
      </w:pPr>
    </w:p>
    <w:p w:rsidR="00E735CA" w:rsidDel="004D2662" w:rsidRDefault="00E735CA" w:rsidP="00810FB7">
      <w:pPr>
        <w:spacing w:after="160" w:line="259" w:lineRule="auto"/>
        <w:rPr>
          <w:del w:id="359" w:author="vopatrilova" w:date="2018-11-18T16:57:00Z"/>
        </w:rPr>
      </w:pPr>
    </w:p>
    <w:p w:rsidR="00E735CA" w:rsidDel="004D2662" w:rsidRDefault="00E735CA" w:rsidP="00810FB7">
      <w:pPr>
        <w:spacing w:after="160" w:line="259" w:lineRule="auto"/>
        <w:rPr>
          <w:del w:id="360" w:author="vopatrilova" w:date="2018-11-18T16:57:00Z"/>
        </w:rPr>
      </w:pPr>
    </w:p>
    <w:p w:rsidR="00E735CA" w:rsidDel="004D2662" w:rsidRDefault="00E735CA" w:rsidP="00810FB7">
      <w:pPr>
        <w:spacing w:after="160" w:line="259" w:lineRule="auto"/>
        <w:rPr>
          <w:del w:id="361" w:author="vopatrilova" w:date="2018-11-18T16:57:00Z"/>
        </w:rPr>
      </w:pPr>
    </w:p>
    <w:p w:rsidR="00E735CA" w:rsidDel="004D2662" w:rsidRDefault="00E735CA" w:rsidP="00810FB7">
      <w:pPr>
        <w:spacing w:after="160" w:line="259" w:lineRule="auto"/>
        <w:rPr>
          <w:del w:id="362" w:author="vopatrilova" w:date="2018-11-18T16:57:00Z"/>
        </w:rPr>
      </w:pPr>
    </w:p>
    <w:p w:rsidR="00E735CA" w:rsidDel="004D2662" w:rsidRDefault="00E735CA" w:rsidP="00810FB7">
      <w:pPr>
        <w:spacing w:after="160" w:line="259" w:lineRule="auto"/>
        <w:rPr>
          <w:del w:id="363" w:author="vopatrilova" w:date="2018-11-18T16:57:00Z"/>
        </w:rPr>
      </w:pPr>
    </w:p>
    <w:p w:rsidR="00E735CA" w:rsidDel="004D2662" w:rsidRDefault="00E735CA" w:rsidP="00810FB7">
      <w:pPr>
        <w:spacing w:after="160" w:line="259" w:lineRule="auto"/>
        <w:rPr>
          <w:del w:id="364" w:author="vopatrilova" w:date="2018-11-18T16:57:00Z"/>
        </w:rPr>
      </w:pPr>
    </w:p>
    <w:p w:rsidR="00E735CA" w:rsidDel="004D2662" w:rsidRDefault="00E735CA" w:rsidP="00810FB7">
      <w:pPr>
        <w:spacing w:after="160" w:line="259" w:lineRule="auto"/>
        <w:rPr>
          <w:del w:id="365" w:author="vopatrilova" w:date="2018-11-18T16:57:00Z"/>
        </w:rPr>
      </w:pPr>
    </w:p>
    <w:p w:rsidR="00E735CA" w:rsidDel="004D2662" w:rsidRDefault="00E735CA" w:rsidP="00810FB7">
      <w:pPr>
        <w:spacing w:after="160" w:line="259" w:lineRule="auto"/>
        <w:rPr>
          <w:del w:id="366" w:author="vopatrilova" w:date="2018-11-18T16:57:00Z"/>
        </w:rPr>
      </w:pPr>
    </w:p>
    <w:p w:rsidR="00E735CA" w:rsidDel="004D2662" w:rsidRDefault="00E735CA" w:rsidP="00810FB7">
      <w:pPr>
        <w:spacing w:after="160" w:line="259" w:lineRule="auto"/>
        <w:rPr>
          <w:del w:id="367" w:author="vopatrilova" w:date="2018-11-18T16:57:00Z"/>
        </w:rPr>
      </w:pPr>
    </w:p>
    <w:p w:rsidR="00E735CA" w:rsidDel="004D2662" w:rsidRDefault="00E735CA" w:rsidP="00810FB7">
      <w:pPr>
        <w:spacing w:after="160" w:line="259" w:lineRule="auto"/>
        <w:rPr>
          <w:del w:id="368" w:author="vopatrilova" w:date="2018-11-18T16:57:00Z"/>
        </w:rPr>
      </w:pPr>
    </w:p>
    <w:p w:rsidR="00E735CA" w:rsidDel="004D2662" w:rsidRDefault="00E735CA" w:rsidP="00810FB7">
      <w:pPr>
        <w:spacing w:after="160" w:line="259" w:lineRule="auto"/>
        <w:rPr>
          <w:del w:id="369" w:author="vopatrilova" w:date="2018-11-18T16:57:00Z"/>
        </w:rPr>
      </w:pPr>
    </w:p>
    <w:p w:rsidR="00E735CA" w:rsidDel="004D2662" w:rsidRDefault="00E735CA" w:rsidP="00810FB7">
      <w:pPr>
        <w:spacing w:after="160" w:line="259" w:lineRule="auto"/>
        <w:rPr>
          <w:del w:id="370" w:author="vopatrilova" w:date="2018-11-18T16:57:00Z"/>
        </w:rPr>
      </w:pPr>
    </w:p>
    <w:p w:rsidR="00E735CA" w:rsidDel="004D2662" w:rsidRDefault="00E735CA" w:rsidP="00810FB7">
      <w:pPr>
        <w:spacing w:after="160" w:line="259" w:lineRule="auto"/>
        <w:rPr>
          <w:del w:id="371" w:author="vopatrilova" w:date="2018-11-18T16:57:00Z"/>
        </w:rPr>
      </w:pPr>
    </w:p>
    <w:p w:rsidR="00E735CA" w:rsidDel="004D2662" w:rsidRDefault="00E735CA" w:rsidP="00810FB7">
      <w:pPr>
        <w:spacing w:after="160" w:line="259" w:lineRule="auto"/>
        <w:rPr>
          <w:del w:id="372" w:author="vopatrilova" w:date="2018-11-18T16:57:00Z"/>
        </w:rPr>
      </w:pPr>
    </w:p>
    <w:p w:rsidR="00E735CA" w:rsidDel="004D2662" w:rsidRDefault="00E735CA" w:rsidP="00810FB7">
      <w:pPr>
        <w:spacing w:after="160" w:line="259" w:lineRule="auto"/>
        <w:rPr>
          <w:del w:id="373" w:author="vopatrilova" w:date="2018-11-18T16:57:00Z"/>
        </w:rPr>
      </w:pPr>
    </w:p>
    <w:p w:rsidR="00E735CA" w:rsidDel="004D2662" w:rsidRDefault="00E735CA" w:rsidP="00810FB7">
      <w:pPr>
        <w:spacing w:after="160" w:line="259" w:lineRule="auto"/>
        <w:rPr>
          <w:del w:id="374" w:author="vopatrilova" w:date="2018-11-18T16:57:00Z"/>
        </w:rPr>
      </w:pPr>
    </w:p>
    <w:p w:rsidR="00E735CA" w:rsidDel="004D2662" w:rsidRDefault="00E735CA" w:rsidP="00810FB7">
      <w:pPr>
        <w:spacing w:after="160" w:line="259" w:lineRule="auto"/>
        <w:rPr>
          <w:del w:id="375" w:author="vopatrilova" w:date="2018-11-18T16:57:00Z"/>
        </w:rPr>
      </w:pPr>
    </w:p>
    <w:p w:rsidR="00E735CA" w:rsidDel="004D2662" w:rsidRDefault="00E735CA" w:rsidP="00810FB7">
      <w:pPr>
        <w:spacing w:after="160" w:line="259" w:lineRule="auto"/>
        <w:rPr>
          <w:del w:id="376" w:author="vopatrilova" w:date="2018-11-18T16:57:00Z"/>
        </w:rPr>
      </w:pPr>
    </w:p>
    <w:p w:rsidR="00E735CA" w:rsidDel="004D2662" w:rsidRDefault="00E735CA" w:rsidP="00810FB7">
      <w:pPr>
        <w:spacing w:after="160" w:line="259" w:lineRule="auto"/>
        <w:rPr>
          <w:del w:id="377" w:author="vopatrilova" w:date="2018-11-18T16:57:00Z"/>
        </w:rPr>
      </w:pPr>
    </w:p>
    <w:p w:rsidR="00E735CA" w:rsidDel="004D2662" w:rsidRDefault="00E735CA" w:rsidP="00810FB7">
      <w:pPr>
        <w:spacing w:after="160" w:line="259" w:lineRule="auto"/>
        <w:rPr>
          <w:del w:id="378" w:author="vopatrilova" w:date="2018-11-18T16:57:00Z"/>
        </w:rPr>
      </w:pPr>
    </w:p>
    <w:p w:rsidR="00E735CA" w:rsidDel="004D2662" w:rsidRDefault="00E735CA" w:rsidP="00810FB7">
      <w:pPr>
        <w:spacing w:after="160" w:line="259" w:lineRule="auto"/>
        <w:rPr>
          <w:del w:id="379" w:author="vopatrilova" w:date="2018-11-18T16:57:00Z"/>
        </w:rPr>
      </w:pPr>
    </w:p>
    <w:p w:rsidR="00E735CA" w:rsidDel="004D2662" w:rsidRDefault="00E735CA" w:rsidP="00810FB7">
      <w:pPr>
        <w:spacing w:after="160" w:line="259" w:lineRule="auto"/>
        <w:rPr>
          <w:del w:id="380" w:author="vopatrilova" w:date="2018-11-18T16:57:00Z"/>
        </w:rPr>
      </w:pPr>
    </w:p>
    <w:p w:rsidR="00E735CA" w:rsidDel="004D2662" w:rsidRDefault="00E735CA" w:rsidP="00810FB7">
      <w:pPr>
        <w:spacing w:after="160" w:line="259" w:lineRule="auto"/>
        <w:rPr>
          <w:del w:id="381" w:author="vopatrilova" w:date="2018-11-18T16:57:00Z"/>
        </w:rPr>
      </w:pPr>
    </w:p>
    <w:p w:rsidR="00E735CA" w:rsidDel="004D2662" w:rsidRDefault="00E735CA" w:rsidP="00810FB7">
      <w:pPr>
        <w:spacing w:after="160" w:line="259" w:lineRule="auto"/>
        <w:rPr>
          <w:del w:id="382" w:author="vopatrilova" w:date="2018-11-18T16:57:00Z"/>
        </w:rPr>
      </w:pPr>
    </w:p>
    <w:p w:rsidR="00810FB7" w:rsidRDefault="00810FB7" w:rsidP="00810FB7">
      <w:pPr>
        <w:spacing w:after="160" w:line="259" w:lineRule="auto"/>
      </w:pPr>
      <w:r w:rsidRPr="00300A0A">
        <w:t>*) Rozsah udává počet prezenčních konzultací za přítomnosti studenta</w:t>
      </w:r>
    </w:p>
    <w:p w:rsidR="00013B1B" w:rsidRDefault="00013B1B">
      <w:pPr>
        <w:rPr>
          <w:ins w:id="383" w:author="vopatrilova" w:date="2018-11-22T10:05:00Z"/>
        </w:rPr>
      </w:pPr>
      <w:ins w:id="384" w:author="vopatrilova" w:date="2018-11-22T10:05:00Z">
        <w:r>
          <w:br w:type="page"/>
        </w:r>
      </w:ins>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993"/>
        <w:gridCol w:w="776"/>
        <w:gridCol w:w="3969"/>
        <w:gridCol w:w="567"/>
        <w:gridCol w:w="709"/>
        <w:tblGridChange w:id="385">
          <w:tblGrid>
            <w:gridCol w:w="153"/>
            <w:gridCol w:w="2222"/>
            <w:gridCol w:w="284"/>
            <w:gridCol w:w="850"/>
            <w:gridCol w:w="993"/>
            <w:gridCol w:w="776"/>
            <w:gridCol w:w="3969"/>
            <w:gridCol w:w="567"/>
            <w:gridCol w:w="709"/>
            <w:gridCol w:w="153"/>
          </w:tblGrid>
        </w:tblGridChange>
      </w:tblGrid>
      <w:tr w:rsidR="00810FB7" w:rsidTr="0098390C">
        <w:tc>
          <w:tcPr>
            <w:tcW w:w="10523" w:type="dxa"/>
            <w:gridSpan w:val="8"/>
            <w:tcBorders>
              <w:bottom w:val="double" w:sz="4" w:space="0" w:color="auto"/>
            </w:tcBorders>
            <w:shd w:val="clear" w:color="auto" w:fill="BDD6EE"/>
          </w:tcPr>
          <w:p w:rsidR="00810FB7" w:rsidRDefault="00810FB7" w:rsidP="0098390C">
            <w:pPr>
              <w:jc w:val="both"/>
              <w:rPr>
                <w:b/>
                <w:sz w:val="28"/>
              </w:rPr>
            </w:pPr>
            <w:r>
              <w:rPr>
                <w:b/>
                <w:sz w:val="28"/>
              </w:rPr>
              <w:lastRenderedPageBreak/>
              <w:t>B-IIa – Studijní plány a návrh témat prací (bakalářské a magisterské studijní programy)</w:t>
            </w:r>
          </w:p>
        </w:tc>
      </w:tr>
      <w:tr w:rsidR="00810FB7" w:rsidTr="0098390C">
        <w:tc>
          <w:tcPr>
            <w:tcW w:w="2659" w:type="dxa"/>
            <w:gridSpan w:val="2"/>
            <w:shd w:val="clear" w:color="auto" w:fill="F7CAAC"/>
          </w:tcPr>
          <w:p w:rsidR="00810FB7" w:rsidRDefault="00810FB7" w:rsidP="0098390C">
            <w:pPr>
              <w:rPr>
                <w:b/>
                <w:sz w:val="22"/>
              </w:rPr>
            </w:pPr>
            <w:r>
              <w:rPr>
                <w:b/>
                <w:sz w:val="22"/>
              </w:rPr>
              <w:t>Označení studijního plánu</w:t>
            </w:r>
          </w:p>
        </w:tc>
        <w:tc>
          <w:tcPr>
            <w:tcW w:w="7864" w:type="dxa"/>
            <w:gridSpan w:val="6"/>
          </w:tcPr>
          <w:p w:rsidR="00810FB7" w:rsidRDefault="00810FB7" w:rsidP="0098390C">
            <w:pPr>
              <w:jc w:val="center"/>
              <w:rPr>
                <w:b/>
                <w:sz w:val="22"/>
              </w:rPr>
            </w:pPr>
            <w:r>
              <w:rPr>
                <w:b/>
                <w:sz w:val="22"/>
              </w:rPr>
              <w:t>Aplikovaná informatika v průmyslové automatizaci – Specializace: Průmyslová automatizace</w:t>
            </w:r>
          </w:p>
          <w:p w:rsidR="00810FB7" w:rsidRDefault="00810FB7" w:rsidP="0098390C">
            <w:pPr>
              <w:jc w:val="center"/>
              <w:rPr>
                <w:b/>
                <w:sz w:val="22"/>
              </w:rPr>
            </w:pPr>
            <w:r>
              <w:rPr>
                <w:b/>
                <w:sz w:val="22"/>
              </w:rPr>
              <w:t>Prezenční forma studia</w:t>
            </w:r>
          </w:p>
        </w:tc>
      </w:tr>
      <w:tr w:rsidR="00810FB7" w:rsidTr="0098390C">
        <w:tc>
          <w:tcPr>
            <w:tcW w:w="10523" w:type="dxa"/>
            <w:gridSpan w:val="8"/>
            <w:shd w:val="clear" w:color="auto" w:fill="F7CAAC"/>
          </w:tcPr>
          <w:p w:rsidR="00810FB7" w:rsidRDefault="00810FB7" w:rsidP="0098390C">
            <w:pPr>
              <w:jc w:val="center"/>
              <w:rPr>
                <w:b/>
                <w:sz w:val="22"/>
              </w:rPr>
            </w:pPr>
            <w:r>
              <w:rPr>
                <w:b/>
                <w:sz w:val="22"/>
              </w:rPr>
              <w:t>Povinné předměty</w:t>
            </w:r>
          </w:p>
        </w:tc>
      </w:tr>
      <w:tr w:rsidR="00810FB7" w:rsidTr="0098390C">
        <w:tc>
          <w:tcPr>
            <w:tcW w:w="2375" w:type="dxa"/>
            <w:shd w:val="clear" w:color="auto" w:fill="F7CAAC"/>
          </w:tcPr>
          <w:p w:rsidR="00810FB7" w:rsidRDefault="00810FB7" w:rsidP="0098390C">
            <w:pPr>
              <w:jc w:val="both"/>
              <w:rPr>
                <w:b/>
              </w:rPr>
            </w:pPr>
            <w:r>
              <w:rPr>
                <w:b/>
                <w:sz w:val="22"/>
              </w:rPr>
              <w:t>Název předmětu</w:t>
            </w:r>
          </w:p>
        </w:tc>
        <w:tc>
          <w:tcPr>
            <w:tcW w:w="1134" w:type="dxa"/>
            <w:gridSpan w:val="2"/>
            <w:shd w:val="clear" w:color="auto" w:fill="F7CAAC"/>
          </w:tcPr>
          <w:p w:rsidR="00810FB7" w:rsidRPr="002047B3" w:rsidRDefault="00810FB7" w:rsidP="0098390C">
            <w:pPr>
              <w:jc w:val="both"/>
              <w:rPr>
                <w:b/>
              </w:rPr>
            </w:pPr>
            <w:r w:rsidRPr="002047B3">
              <w:rPr>
                <w:b/>
              </w:rPr>
              <w:t>Rozsah</w:t>
            </w:r>
          </w:p>
        </w:tc>
        <w:tc>
          <w:tcPr>
            <w:tcW w:w="993" w:type="dxa"/>
            <w:shd w:val="clear" w:color="auto" w:fill="F7CAAC"/>
          </w:tcPr>
          <w:p w:rsidR="00810FB7" w:rsidRPr="002047B3" w:rsidRDefault="00810FB7" w:rsidP="0098390C">
            <w:pPr>
              <w:jc w:val="both"/>
              <w:rPr>
                <w:b/>
              </w:rPr>
            </w:pPr>
            <w:r w:rsidRPr="002047B3">
              <w:rPr>
                <w:b/>
              </w:rPr>
              <w:t>způsob  ověř.</w:t>
            </w:r>
          </w:p>
        </w:tc>
        <w:tc>
          <w:tcPr>
            <w:tcW w:w="776" w:type="dxa"/>
            <w:shd w:val="clear" w:color="auto" w:fill="F7CAAC"/>
          </w:tcPr>
          <w:p w:rsidR="00810FB7" w:rsidRPr="002047B3" w:rsidRDefault="00810FB7" w:rsidP="0098390C">
            <w:pPr>
              <w:jc w:val="both"/>
              <w:rPr>
                <w:b/>
              </w:rPr>
            </w:pPr>
            <w:r w:rsidRPr="002047B3">
              <w:rPr>
                <w:b/>
              </w:rPr>
              <w:t>počet kred.</w:t>
            </w:r>
          </w:p>
        </w:tc>
        <w:tc>
          <w:tcPr>
            <w:tcW w:w="3969" w:type="dxa"/>
            <w:shd w:val="clear" w:color="auto" w:fill="F7CAAC"/>
          </w:tcPr>
          <w:p w:rsidR="00810FB7" w:rsidRPr="002047B3" w:rsidRDefault="00810FB7" w:rsidP="0098390C">
            <w:pPr>
              <w:jc w:val="both"/>
              <w:rPr>
                <w:b/>
              </w:rPr>
            </w:pPr>
            <w:r w:rsidRPr="002047B3">
              <w:rPr>
                <w:b/>
              </w:rPr>
              <w:t>Vyučující</w:t>
            </w:r>
          </w:p>
        </w:tc>
        <w:tc>
          <w:tcPr>
            <w:tcW w:w="567" w:type="dxa"/>
            <w:shd w:val="clear" w:color="auto" w:fill="F7CAAC"/>
          </w:tcPr>
          <w:p w:rsidR="00810FB7" w:rsidRPr="002047B3" w:rsidRDefault="00810FB7" w:rsidP="0098390C">
            <w:pPr>
              <w:jc w:val="both"/>
              <w:rPr>
                <w:b/>
                <w:color w:val="FF0000"/>
              </w:rPr>
            </w:pPr>
            <w:r w:rsidRPr="002047B3">
              <w:rPr>
                <w:b/>
              </w:rPr>
              <w:t>dop. roč./sem.</w:t>
            </w:r>
          </w:p>
        </w:tc>
        <w:tc>
          <w:tcPr>
            <w:tcW w:w="709" w:type="dxa"/>
            <w:shd w:val="clear" w:color="auto" w:fill="F7CAAC"/>
          </w:tcPr>
          <w:p w:rsidR="00810FB7" w:rsidRPr="002047B3" w:rsidRDefault="00810FB7" w:rsidP="0098390C">
            <w:pPr>
              <w:jc w:val="both"/>
              <w:rPr>
                <w:b/>
              </w:rPr>
            </w:pPr>
            <w:r w:rsidRPr="002047B3">
              <w:rPr>
                <w:b/>
              </w:rPr>
              <w:t xml:space="preserve">profil. </w:t>
            </w:r>
            <w:proofErr w:type="gramStart"/>
            <w:r w:rsidRPr="002047B3">
              <w:rPr>
                <w:b/>
              </w:rPr>
              <w:t>zá</w:t>
            </w:r>
            <w:r>
              <w:t>kl</w:t>
            </w:r>
            <w:r w:rsidRPr="002047B3">
              <w:rPr>
                <w:b/>
              </w:rPr>
              <w:t>ad</w:t>
            </w:r>
            <w:proofErr w:type="gramEnd"/>
          </w:p>
        </w:tc>
      </w:tr>
      <w:tr w:rsidR="00810FB7" w:rsidTr="0098390C">
        <w:tc>
          <w:tcPr>
            <w:tcW w:w="2375" w:type="dxa"/>
          </w:tcPr>
          <w:p w:rsidR="00810FB7" w:rsidRPr="00A32AE8" w:rsidRDefault="00810FB7" w:rsidP="0098390C">
            <w:pPr>
              <w:jc w:val="both"/>
            </w:pPr>
            <w:r w:rsidRPr="00A32AE8">
              <w:t>Matematický seminář</w:t>
            </w:r>
          </w:p>
        </w:tc>
        <w:tc>
          <w:tcPr>
            <w:tcW w:w="1134" w:type="dxa"/>
            <w:gridSpan w:val="2"/>
          </w:tcPr>
          <w:p w:rsidR="00810FB7" w:rsidRPr="00A32AE8" w:rsidRDefault="00810FB7" w:rsidP="0098390C">
            <w:pPr>
              <w:jc w:val="both"/>
            </w:pPr>
            <w:r w:rsidRPr="00A32AE8">
              <w:t>28p+56s+14c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8</w:t>
            </w:r>
          </w:p>
        </w:tc>
        <w:tc>
          <w:tcPr>
            <w:tcW w:w="3969" w:type="dxa"/>
          </w:tcPr>
          <w:p w:rsidR="00810FB7" w:rsidRPr="00EC566A" w:rsidRDefault="00810FB7" w:rsidP="0098390C">
            <w:pPr>
              <w:rPr>
                <w:rPrChange w:id="386" w:author="Jiří Vojtěšek" w:date="2018-11-26T00:35:00Z">
                  <w:rPr>
                    <w:b/>
                  </w:rPr>
                </w:rPrChange>
              </w:rPr>
            </w:pPr>
            <w:r w:rsidRPr="00EC566A">
              <w:rPr>
                <w:rPrChange w:id="387" w:author="Jiří Vojtěšek" w:date="2018-11-26T00:35:00Z">
                  <w:rPr>
                    <w:b/>
                  </w:rPr>
                </w:rPrChange>
              </w:rPr>
              <w:t>Mgr. Hana Chudá, Ph.D. (</w:t>
            </w:r>
            <w:r w:rsidRPr="00EC566A">
              <w:rPr>
                <w:rPrChange w:id="388" w:author="Jiří Vojtěšek" w:date="2018-11-26T00:35:00Z">
                  <w:rPr/>
                </w:rPrChange>
              </w:rPr>
              <w:t>100 % p)</w:t>
            </w:r>
          </w:p>
        </w:tc>
        <w:tc>
          <w:tcPr>
            <w:tcW w:w="567" w:type="dxa"/>
          </w:tcPr>
          <w:p w:rsidR="00810FB7" w:rsidRPr="00A32AE8" w:rsidRDefault="00810FB7" w:rsidP="0098390C">
            <w:pPr>
              <w:jc w:val="both"/>
            </w:pPr>
            <w:r w:rsidRPr="00A32AE8">
              <w:t>1</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r w:rsidRPr="00A32AE8">
              <w:t>Softwarová podpora inženýrských výpočtů</w:t>
            </w:r>
          </w:p>
        </w:tc>
        <w:tc>
          <w:tcPr>
            <w:tcW w:w="1134" w:type="dxa"/>
            <w:gridSpan w:val="2"/>
          </w:tcPr>
          <w:p w:rsidR="00810FB7" w:rsidRPr="00A32AE8" w:rsidRDefault="00810FB7" w:rsidP="0098390C">
            <w:pPr>
              <w:jc w:val="both"/>
            </w:pPr>
            <w:r w:rsidRPr="00A32AE8">
              <w:t>42c</w:t>
            </w:r>
          </w:p>
        </w:tc>
        <w:tc>
          <w:tcPr>
            <w:tcW w:w="993" w:type="dxa"/>
          </w:tcPr>
          <w:p w:rsidR="00810FB7" w:rsidRPr="00A32AE8" w:rsidRDefault="00810FB7" w:rsidP="0098390C">
            <w:pPr>
              <w:jc w:val="both"/>
            </w:pPr>
            <w:r>
              <w:t>kl</w:t>
            </w:r>
          </w:p>
        </w:tc>
        <w:tc>
          <w:tcPr>
            <w:tcW w:w="776" w:type="dxa"/>
          </w:tcPr>
          <w:p w:rsidR="00810FB7" w:rsidRPr="00A32AE8" w:rsidRDefault="00810FB7" w:rsidP="0098390C">
            <w:pPr>
              <w:jc w:val="both"/>
            </w:pPr>
            <w:r w:rsidRPr="00A32AE8">
              <w:t>4</w:t>
            </w:r>
          </w:p>
        </w:tc>
        <w:tc>
          <w:tcPr>
            <w:tcW w:w="3969" w:type="dxa"/>
          </w:tcPr>
          <w:p w:rsidR="00810FB7" w:rsidRPr="00A32AE8" w:rsidRDefault="00810FB7" w:rsidP="0098390C">
            <w:r>
              <w:t>Ing. Karel Perůtka, Ph.D. (100 % c)</w:t>
            </w:r>
          </w:p>
        </w:tc>
        <w:tc>
          <w:tcPr>
            <w:tcW w:w="567" w:type="dxa"/>
          </w:tcPr>
          <w:p w:rsidR="00810FB7" w:rsidRPr="00A32AE8" w:rsidRDefault="00810FB7" w:rsidP="0098390C">
            <w:pPr>
              <w:jc w:val="both"/>
            </w:pPr>
            <w:r w:rsidRPr="00A32AE8">
              <w:t>1</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r w:rsidRPr="00A32AE8">
              <w:t>Hardware a operační systémy</w:t>
            </w:r>
          </w:p>
        </w:tc>
        <w:tc>
          <w:tcPr>
            <w:tcW w:w="1134" w:type="dxa"/>
            <w:gridSpan w:val="2"/>
          </w:tcPr>
          <w:p w:rsidR="00810FB7" w:rsidRPr="00A32AE8" w:rsidRDefault="00810FB7" w:rsidP="0098390C">
            <w:pPr>
              <w:jc w:val="both"/>
            </w:pPr>
            <w:r w:rsidRPr="00A32AE8">
              <w:t>28p+28c</w:t>
            </w:r>
          </w:p>
        </w:tc>
        <w:tc>
          <w:tcPr>
            <w:tcW w:w="993" w:type="dxa"/>
          </w:tcPr>
          <w:p w:rsidR="00810FB7" w:rsidRPr="00A32AE8" w:rsidRDefault="00810FB7" w:rsidP="0098390C">
            <w:pPr>
              <w:jc w:val="both"/>
            </w:pPr>
            <w:r>
              <w:t>kl</w:t>
            </w:r>
          </w:p>
        </w:tc>
        <w:tc>
          <w:tcPr>
            <w:tcW w:w="776" w:type="dxa"/>
          </w:tcPr>
          <w:p w:rsidR="00810FB7" w:rsidRPr="00A32AE8" w:rsidRDefault="00810FB7" w:rsidP="0098390C">
            <w:pPr>
              <w:jc w:val="both"/>
            </w:pPr>
            <w:r w:rsidRPr="00A32AE8">
              <w:t>4</w:t>
            </w:r>
          </w:p>
        </w:tc>
        <w:tc>
          <w:tcPr>
            <w:tcW w:w="3969" w:type="dxa"/>
          </w:tcPr>
          <w:p w:rsidR="00810FB7" w:rsidRPr="00133BE0" w:rsidRDefault="00810FB7" w:rsidP="0098390C">
            <w:pPr>
              <w:rPr>
                <w:b/>
              </w:rPr>
            </w:pPr>
            <w:r>
              <w:rPr>
                <w:b/>
              </w:rPr>
              <w:t xml:space="preserve">doc. Ing. Martin Sysel, Ph.D. </w:t>
            </w:r>
            <w:r w:rsidRPr="00D90592">
              <w:t>(100 % p)</w:t>
            </w:r>
          </w:p>
        </w:tc>
        <w:tc>
          <w:tcPr>
            <w:tcW w:w="567" w:type="dxa"/>
          </w:tcPr>
          <w:p w:rsidR="00810FB7" w:rsidRPr="00A32AE8" w:rsidRDefault="00810FB7" w:rsidP="0098390C">
            <w:pPr>
              <w:jc w:val="both"/>
            </w:pPr>
            <w:r w:rsidRPr="00A32AE8">
              <w:t>1</w:t>
            </w:r>
            <w:r w:rsidR="00F14CF3">
              <w:t>/Z</w:t>
            </w:r>
          </w:p>
        </w:tc>
        <w:tc>
          <w:tcPr>
            <w:tcW w:w="709" w:type="dxa"/>
          </w:tcPr>
          <w:p w:rsidR="00810FB7" w:rsidRPr="00A32AE8" w:rsidRDefault="00810FB7" w:rsidP="0098390C">
            <w:pPr>
              <w:jc w:val="both"/>
            </w:pPr>
            <w:r w:rsidRPr="00A32AE8">
              <w:t>PZ</w:t>
            </w:r>
          </w:p>
        </w:tc>
      </w:tr>
      <w:tr w:rsidR="00810FB7" w:rsidTr="0098390C">
        <w:tc>
          <w:tcPr>
            <w:tcW w:w="2375" w:type="dxa"/>
          </w:tcPr>
          <w:p w:rsidR="00810FB7" w:rsidRPr="00A32AE8" w:rsidRDefault="00810FB7" w:rsidP="0098390C">
            <w:pPr>
              <w:jc w:val="both"/>
            </w:pPr>
            <w:r w:rsidRPr="00A32AE8">
              <w:t>Programovací metody</w:t>
            </w:r>
          </w:p>
        </w:tc>
        <w:tc>
          <w:tcPr>
            <w:tcW w:w="1134" w:type="dxa"/>
            <w:gridSpan w:val="2"/>
          </w:tcPr>
          <w:p w:rsidR="00810FB7" w:rsidRPr="00A32AE8" w:rsidRDefault="00810FB7" w:rsidP="0098390C">
            <w:pPr>
              <w:jc w:val="both"/>
            </w:pPr>
            <w:r w:rsidRPr="00A32AE8">
              <w:t>28p+28c</w:t>
            </w:r>
          </w:p>
        </w:tc>
        <w:tc>
          <w:tcPr>
            <w:tcW w:w="993" w:type="dxa"/>
          </w:tcPr>
          <w:p w:rsidR="00810FB7" w:rsidRPr="00A32AE8" w:rsidRDefault="00810FB7" w:rsidP="0098390C">
            <w:pPr>
              <w:jc w:val="both"/>
            </w:pPr>
            <w:r>
              <w:t>kl</w:t>
            </w:r>
          </w:p>
        </w:tc>
        <w:tc>
          <w:tcPr>
            <w:tcW w:w="776" w:type="dxa"/>
          </w:tcPr>
          <w:p w:rsidR="00810FB7" w:rsidRPr="00A32AE8" w:rsidRDefault="00810FB7" w:rsidP="0098390C">
            <w:pPr>
              <w:jc w:val="both"/>
            </w:pPr>
            <w:r w:rsidRPr="00A32AE8">
              <w:t>4</w:t>
            </w:r>
          </w:p>
        </w:tc>
        <w:tc>
          <w:tcPr>
            <w:tcW w:w="3969" w:type="dxa"/>
          </w:tcPr>
          <w:p w:rsidR="00810FB7" w:rsidRPr="00EC566A" w:rsidRDefault="00810FB7" w:rsidP="0098390C">
            <w:pPr>
              <w:rPr>
                <w:rPrChange w:id="389" w:author="Jiří Vojtěšek" w:date="2018-11-26T00:35:00Z">
                  <w:rPr>
                    <w:b/>
                  </w:rPr>
                </w:rPrChange>
              </w:rPr>
            </w:pPr>
            <w:r w:rsidRPr="00EC566A">
              <w:rPr>
                <w:rPrChange w:id="390" w:author="Jiří Vojtěšek" w:date="2018-11-26T00:35:00Z">
                  <w:rPr>
                    <w:b/>
                  </w:rPr>
                </w:rPrChange>
              </w:rPr>
              <w:t xml:space="preserve">Ing. Tomáš Dulík, Ph.D. </w:t>
            </w:r>
            <w:r w:rsidRPr="00EC566A">
              <w:rPr>
                <w:rPrChange w:id="391" w:author="Jiří Vojtěšek" w:date="2018-11-26T00:35:00Z">
                  <w:rPr/>
                </w:rPrChange>
              </w:rPr>
              <w:t>(100 % p)</w:t>
            </w:r>
          </w:p>
        </w:tc>
        <w:tc>
          <w:tcPr>
            <w:tcW w:w="567" w:type="dxa"/>
          </w:tcPr>
          <w:p w:rsidR="00810FB7" w:rsidRPr="00A32AE8" w:rsidRDefault="00810FB7" w:rsidP="0098390C">
            <w:pPr>
              <w:jc w:val="both"/>
            </w:pPr>
            <w:r w:rsidRPr="00A32AE8">
              <w:t>1</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Úvod do materiálových věd</w:t>
            </w:r>
          </w:p>
        </w:tc>
        <w:tc>
          <w:tcPr>
            <w:tcW w:w="1134" w:type="dxa"/>
            <w:gridSpan w:val="2"/>
          </w:tcPr>
          <w:p w:rsidR="00810FB7" w:rsidRPr="00A32AE8" w:rsidRDefault="00810FB7" w:rsidP="0098390C">
            <w:pPr>
              <w:jc w:val="both"/>
            </w:pPr>
            <w:r w:rsidRPr="00A32AE8">
              <w:t>28p+14c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4</w:t>
            </w:r>
          </w:p>
        </w:tc>
        <w:tc>
          <w:tcPr>
            <w:tcW w:w="3969" w:type="dxa"/>
          </w:tcPr>
          <w:p w:rsidR="00810FB7" w:rsidRPr="00A32AE8" w:rsidRDefault="00810FB7" w:rsidP="0098390C">
            <w:r>
              <w:t>d</w:t>
            </w:r>
            <w:r w:rsidRPr="00A32AE8">
              <w:t>oc.</w:t>
            </w:r>
            <w:r>
              <w:t xml:space="preserve"> Ing. </w:t>
            </w:r>
            <w:r w:rsidRPr="00A32AE8">
              <w:t>Miroslav Maňas,</w:t>
            </w:r>
            <w:r>
              <w:t xml:space="preserve"> </w:t>
            </w:r>
            <w:r w:rsidRPr="00A32AE8">
              <w:t xml:space="preserve">CSc. </w:t>
            </w:r>
            <w:r>
              <w:t>(100 % p)</w:t>
            </w:r>
            <w:r w:rsidRPr="00A32AE8">
              <w:t xml:space="preserve"> </w:t>
            </w:r>
          </w:p>
        </w:tc>
        <w:tc>
          <w:tcPr>
            <w:tcW w:w="567" w:type="dxa"/>
          </w:tcPr>
          <w:p w:rsidR="00810FB7" w:rsidRPr="00A32AE8" w:rsidRDefault="00810FB7" w:rsidP="0098390C">
            <w:pPr>
              <w:jc w:val="both"/>
            </w:pPr>
            <w:r w:rsidRPr="00A32AE8">
              <w:t>1</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Inženýrská grafika</w:t>
            </w:r>
          </w:p>
        </w:tc>
        <w:tc>
          <w:tcPr>
            <w:tcW w:w="1134" w:type="dxa"/>
            <w:gridSpan w:val="2"/>
          </w:tcPr>
          <w:p w:rsidR="00810FB7" w:rsidRPr="00A32AE8" w:rsidRDefault="00810FB7" w:rsidP="0098390C">
            <w:pPr>
              <w:jc w:val="both"/>
            </w:pPr>
            <w:r w:rsidRPr="00A32AE8">
              <w:t>14s+28c</w:t>
            </w:r>
          </w:p>
        </w:tc>
        <w:tc>
          <w:tcPr>
            <w:tcW w:w="993" w:type="dxa"/>
          </w:tcPr>
          <w:p w:rsidR="00810FB7" w:rsidRPr="00A32AE8" w:rsidRDefault="00810FB7" w:rsidP="0098390C">
            <w:pPr>
              <w:jc w:val="both"/>
            </w:pPr>
            <w:r>
              <w:t>kl</w:t>
            </w:r>
          </w:p>
        </w:tc>
        <w:tc>
          <w:tcPr>
            <w:tcW w:w="776" w:type="dxa"/>
          </w:tcPr>
          <w:p w:rsidR="00810FB7" w:rsidRPr="00A32AE8" w:rsidRDefault="00810FB7" w:rsidP="0098390C">
            <w:pPr>
              <w:jc w:val="both"/>
            </w:pPr>
            <w:r w:rsidRPr="00A32AE8">
              <w:t>4</w:t>
            </w:r>
          </w:p>
        </w:tc>
        <w:tc>
          <w:tcPr>
            <w:tcW w:w="3969" w:type="dxa"/>
          </w:tcPr>
          <w:p w:rsidR="00810FB7" w:rsidRPr="00A32AE8" w:rsidRDefault="00810FB7" w:rsidP="0098390C">
            <w:r>
              <w:t xml:space="preserve">doc. Ing. </w:t>
            </w:r>
            <w:r w:rsidRPr="00A32AE8">
              <w:t>Libuše Sýkorová,</w:t>
            </w:r>
            <w:r>
              <w:t xml:space="preserve"> </w:t>
            </w:r>
            <w:r w:rsidRPr="00A32AE8">
              <w:t>Ph.D.</w:t>
            </w:r>
            <w:r>
              <w:t xml:space="preserve"> (100 % p)</w:t>
            </w:r>
          </w:p>
        </w:tc>
        <w:tc>
          <w:tcPr>
            <w:tcW w:w="567" w:type="dxa"/>
          </w:tcPr>
          <w:p w:rsidR="00810FB7" w:rsidRPr="00A32AE8" w:rsidRDefault="00810FB7" w:rsidP="0098390C">
            <w:pPr>
              <w:jc w:val="both"/>
            </w:pPr>
            <w:r w:rsidRPr="00A32AE8">
              <w:t>1</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r w:rsidRPr="00A32AE8">
              <w:t>Průmyslová automatizace</w:t>
            </w:r>
          </w:p>
        </w:tc>
        <w:tc>
          <w:tcPr>
            <w:tcW w:w="1134" w:type="dxa"/>
            <w:gridSpan w:val="2"/>
          </w:tcPr>
          <w:p w:rsidR="00810FB7" w:rsidRPr="00A32AE8" w:rsidRDefault="00810FB7" w:rsidP="0098390C">
            <w:pPr>
              <w:jc w:val="both"/>
            </w:pPr>
            <w:r w:rsidRPr="00A32AE8">
              <w:t>5p</w:t>
            </w:r>
          </w:p>
        </w:tc>
        <w:tc>
          <w:tcPr>
            <w:tcW w:w="993" w:type="dxa"/>
          </w:tcPr>
          <w:p w:rsidR="00810FB7" w:rsidRPr="00A32AE8" w:rsidRDefault="00810FB7" w:rsidP="0098390C">
            <w:pPr>
              <w:jc w:val="both"/>
            </w:pPr>
            <w:r w:rsidRPr="00A32AE8">
              <w:t>z</w:t>
            </w:r>
          </w:p>
        </w:tc>
        <w:tc>
          <w:tcPr>
            <w:tcW w:w="776" w:type="dxa"/>
          </w:tcPr>
          <w:p w:rsidR="00810FB7" w:rsidRPr="00A32AE8" w:rsidRDefault="00810FB7" w:rsidP="0098390C">
            <w:pPr>
              <w:jc w:val="both"/>
            </w:pPr>
            <w:r w:rsidRPr="00A32AE8">
              <w:t>1</w:t>
            </w:r>
          </w:p>
        </w:tc>
        <w:tc>
          <w:tcPr>
            <w:tcW w:w="3969" w:type="dxa"/>
          </w:tcPr>
          <w:p w:rsidR="00810FB7" w:rsidRPr="00A32AE8" w:rsidRDefault="00810FB7" w:rsidP="0098390C">
            <w:r>
              <w:t>prof. Ing. Vladimír Vašek, CSc. (100 % p)</w:t>
            </w:r>
          </w:p>
        </w:tc>
        <w:tc>
          <w:tcPr>
            <w:tcW w:w="567" w:type="dxa"/>
          </w:tcPr>
          <w:p w:rsidR="00810FB7" w:rsidRPr="00A32AE8" w:rsidRDefault="00810FB7" w:rsidP="0098390C">
            <w:pPr>
              <w:jc w:val="both"/>
            </w:pPr>
            <w:r w:rsidRPr="00A32AE8">
              <w:t>1</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Automatické řízení</w:t>
            </w:r>
          </w:p>
        </w:tc>
        <w:tc>
          <w:tcPr>
            <w:tcW w:w="1134" w:type="dxa"/>
            <w:gridSpan w:val="2"/>
          </w:tcPr>
          <w:p w:rsidR="00810FB7" w:rsidRPr="00A32AE8" w:rsidRDefault="00810FB7" w:rsidP="0098390C">
            <w:pPr>
              <w:jc w:val="both"/>
            </w:pPr>
            <w:r w:rsidRPr="00A32AE8">
              <w:t>28p+14s+28c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6</w:t>
            </w:r>
          </w:p>
        </w:tc>
        <w:tc>
          <w:tcPr>
            <w:tcW w:w="3969" w:type="dxa"/>
          </w:tcPr>
          <w:p w:rsidR="00810FB7" w:rsidRPr="00133BE0" w:rsidRDefault="00810FB7" w:rsidP="0098390C">
            <w:pPr>
              <w:rPr>
                <w:b/>
              </w:rPr>
            </w:pPr>
            <w:r>
              <w:rPr>
                <w:b/>
              </w:rPr>
              <w:t>prof. Ing. Vladimír Vašek, CSc. (</w:t>
            </w:r>
            <w:r w:rsidRPr="00D7738C">
              <w:t>100 % p)</w:t>
            </w:r>
          </w:p>
        </w:tc>
        <w:tc>
          <w:tcPr>
            <w:tcW w:w="567" w:type="dxa"/>
          </w:tcPr>
          <w:p w:rsidR="00810FB7" w:rsidRPr="00A32AE8" w:rsidRDefault="00810FB7" w:rsidP="0098390C">
            <w:pPr>
              <w:jc w:val="both"/>
            </w:pPr>
            <w:r w:rsidRPr="00A32AE8">
              <w:t>1</w:t>
            </w:r>
            <w:r w:rsidR="00F14CF3">
              <w:t>/L</w:t>
            </w:r>
          </w:p>
        </w:tc>
        <w:tc>
          <w:tcPr>
            <w:tcW w:w="709" w:type="dxa"/>
          </w:tcPr>
          <w:p w:rsidR="00810FB7" w:rsidRPr="00A32AE8" w:rsidRDefault="009D1945" w:rsidP="0098390C">
            <w:pPr>
              <w:jc w:val="both"/>
            </w:pPr>
            <w:r>
              <w:t>ZT</w:t>
            </w:r>
          </w:p>
        </w:tc>
      </w:tr>
      <w:tr w:rsidR="00810FB7" w:rsidTr="0098390C">
        <w:tc>
          <w:tcPr>
            <w:tcW w:w="2375" w:type="dxa"/>
          </w:tcPr>
          <w:p w:rsidR="00810FB7" w:rsidRPr="00A32AE8" w:rsidRDefault="00810FB7" w:rsidP="0098390C">
            <w:pPr>
              <w:jc w:val="both"/>
            </w:pPr>
            <w:r w:rsidRPr="00A32AE8">
              <w:t>Matematika I</w:t>
            </w:r>
          </w:p>
        </w:tc>
        <w:tc>
          <w:tcPr>
            <w:tcW w:w="1134" w:type="dxa"/>
            <w:gridSpan w:val="2"/>
          </w:tcPr>
          <w:p w:rsidR="00810FB7" w:rsidRPr="00A32AE8" w:rsidRDefault="00810FB7" w:rsidP="0098390C">
            <w:pPr>
              <w:jc w:val="both"/>
            </w:pPr>
            <w:r w:rsidRPr="00A32AE8">
              <w:t>28p+28s</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6</w:t>
            </w:r>
          </w:p>
        </w:tc>
        <w:tc>
          <w:tcPr>
            <w:tcW w:w="3969" w:type="dxa"/>
          </w:tcPr>
          <w:p w:rsidR="00810FB7" w:rsidRPr="00EC566A" w:rsidRDefault="00810FB7" w:rsidP="0098390C">
            <w:pPr>
              <w:rPr>
                <w:rPrChange w:id="392" w:author="Jiří Vojtěšek" w:date="2018-11-26T00:35:00Z">
                  <w:rPr>
                    <w:b/>
                  </w:rPr>
                </w:rPrChange>
              </w:rPr>
            </w:pPr>
            <w:r w:rsidRPr="00EC566A">
              <w:rPr>
                <w:rPrChange w:id="393" w:author="Jiří Vojtěšek" w:date="2018-11-26T00:35:00Z">
                  <w:rPr>
                    <w:b/>
                  </w:rPr>
                </w:rPrChange>
              </w:rPr>
              <w:t xml:space="preserve">Mgr. Jana Řezníčková, Ph.D. </w:t>
            </w:r>
            <w:r w:rsidRPr="00EC566A">
              <w:rPr>
                <w:rPrChange w:id="394" w:author="Jiří Vojtěšek" w:date="2018-11-26T00:35:00Z">
                  <w:rPr/>
                </w:rPrChange>
              </w:rPr>
              <w:t>(100 % p)</w:t>
            </w:r>
          </w:p>
        </w:tc>
        <w:tc>
          <w:tcPr>
            <w:tcW w:w="567" w:type="dxa"/>
          </w:tcPr>
          <w:p w:rsidR="00810FB7" w:rsidRPr="00A32AE8" w:rsidRDefault="00810FB7" w:rsidP="0098390C">
            <w:pPr>
              <w:jc w:val="both"/>
            </w:pPr>
            <w:r w:rsidRPr="00A32AE8">
              <w:t>1</w:t>
            </w:r>
            <w:r w:rsidR="00F14CF3">
              <w:t>/L</w:t>
            </w:r>
          </w:p>
        </w:tc>
        <w:tc>
          <w:tcPr>
            <w:tcW w:w="709" w:type="dxa"/>
          </w:tcPr>
          <w:p w:rsidR="00810FB7" w:rsidRPr="00A32AE8" w:rsidRDefault="00810FB7" w:rsidP="0098390C">
            <w:pPr>
              <w:jc w:val="both"/>
            </w:pPr>
          </w:p>
        </w:tc>
      </w:tr>
      <w:tr w:rsidR="00810FB7" w:rsidRPr="00DE5840" w:rsidTr="0098390C">
        <w:tc>
          <w:tcPr>
            <w:tcW w:w="2375" w:type="dxa"/>
          </w:tcPr>
          <w:p w:rsidR="00810FB7" w:rsidRPr="00A32AE8" w:rsidRDefault="00810FB7" w:rsidP="0098390C">
            <w:pPr>
              <w:jc w:val="both"/>
            </w:pPr>
            <w:r w:rsidRPr="00A32AE8">
              <w:t>Fyzikální seminář</w:t>
            </w:r>
          </w:p>
        </w:tc>
        <w:tc>
          <w:tcPr>
            <w:tcW w:w="1134" w:type="dxa"/>
            <w:gridSpan w:val="2"/>
          </w:tcPr>
          <w:p w:rsidR="00810FB7" w:rsidRPr="00A32AE8" w:rsidRDefault="00810FB7" w:rsidP="0098390C">
            <w:pPr>
              <w:jc w:val="both"/>
            </w:pPr>
            <w:r w:rsidRPr="00A32AE8">
              <w:t>28p+56s+14c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8</w:t>
            </w:r>
          </w:p>
        </w:tc>
        <w:tc>
          <w:tcPr>
            <w:tcW w:w="3969" w:type="dxa"/>
          </w:tcPr>
          <w:p w:rsidR="00810FB7" w:rsidRPr="00EC566A" w:rsidRDefault="00810FB7" w:rsidP="0098390C">
            <w:pPr>
              <w:rPr>
                <w:rPrChange w:id="395" w:author="Jiří Vojtěšek" w:date="2018-11-26T00:35:00Z">
                  <w:rPr>
                    <w:b/>
                  </w:rPr>
                </w:rPrChange>
              </w:rPr>
            </w:pPr>
            <w:r w:rsidRPr="00EC566A">
              <w:rPr>
                <w:rPrChange w:id="396" w:author="Jiří Vojtěšek" w:date="2018-11-26T00:35:00Z">
                  <w:rPr>
                    <w:b/>
                  </w:rPr>
                </w:rPrChange>
              </w:rPr>
              <w:t xml:space="preserve">Mgr. Hana Vašková, Ph.D. </w:t>
            </w:r>
            <w:r w:rsidRPr="00EC566A">
              <w:rPr>
                <w:rPrChange w:id="397" w:author="Jiří Vojtěšek" w:date="2018-11-26T00:35:00Z">
                  <w:rPr/>
                </w:rPrChange>
              </w:rPr>
              <w:t>(100 % p)</w:t>
            </w:r>
          </w:p>
        </w:tc>
        <w:tc>
          <w:tcPr>
            <w:tcW w:w="567" w:type="dxa"/>
          </w:tcPr>
          <w:p w:rsidR="00810FB7" w:rsidRPr="00A32AE8" w:rsidRDefault="00810FB7" w:rsidP="0098390C">
            <w:pPr>
              <w:jc w:val="both"/>
            </w:pPr>
            <w:r w:rsidRPr="00A32AE8">
              <w:t>1</w:t>
            </w:r>
            <w:r w:rsidR="00F14CF3">
              <w:t>/L</w:t>
            </w:r>
          </w:p>
        </w:tc>
        <w:tc>
          <w:tcPr>
            <w:tcW w:w="709" w:type="dxa"/>
          </w:tcPr>
          <w:p w:rsidR="00810FB7" w:rsidRPr="00A32AE8" w:rsidRDefault="00810FB7" w:rsidP="0098390C">
            <w:pPr>
              <w:jc w:val="both"/>
            </w:pPr>
          </w:p>
        </w:tc>
      </w:tr>
      <w:tr w:rsidR="00810FB7" w:rsidRPr="00DE5840" w:rsidTr="0098390C">
        <w:trPr>
          <w:trHeight w:val="757"/>
        </w:trPr>
        <w:tc>
          <w:tcPr>
            <w:tcW w:w="2375" w:type="dxa"/>
          </w:tcPr>
          <w:p w:rsidR="00810FB7" w:rsidRPr="00A32AE8" w:rsidRDefault="00810FB7" w:rsidP="0098390C">
            <w:r w:rsidRPr="00A32AE8">
              <w:t>Systémy pro přenos a u</w:t>
            </w:r>
            <w:r>
              <w:t>kl</w:t>
            </w:r>
            <w:r w:rsidRPr="00A32AE8">
              <w:t>ádání dat</w:t>
            </w:r>
          </w:p>
        </w:tc>
        <w:tc>
          <w:tcPr>
            <w:tcW w:w="1134" w:type="dxa"/>
            <w:gridSpan w:val="2"/>
          </w:tcPr>
          <w:p w:rsidR="00810FB7" w:rsidRPr="00A32AE8" w:rsidRDefault="00810FB7" w:rsidP="0098390C">
            <w:pPr>
              <w:jc w:val="both"/>
            </w:pPr>
            <w:r w:rsidRPr="00A32AE8">
              <w:t>14p+28c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4</w:t>
            </w:r>
          </w:p>
        </w:tc>
        <w:tc>
          <w:tcPr>
            <w:tcW w:w="3969" w:type="dxa"/>
          </w:tcPr>
          <w:p w:rsidR="00810FB7" w:rsidRDefault="00810FB7" w:rsidP="0098390C">
            <w:pPr>
              <w:rPr>
                <w:b/>
              </w:rPr>
            </w:pPr>
            <w:r>
              <w:rPr>
                <w:b/>
              </w:rPr>
              <w:t xml:space="preserve">doc. Ing. </w:t>
            </w:r>
            <w:r w:rsidRPr="00133BE0">
              <w:rPr>
                <w:b/>
              </w:rPr>
              <w:t>Jiří Vojtěšek,</w:t>
            </w:r>
            <w:r>
              <w:rPr>
                <w:b/>
              </w:rPr>
              <w:t xml:space="preserve"> </w:t>
            </w:r>
            <w:r w:rsidRPr="00133BE0">
              <w:rPr>
                <w:b/>
              </w:rPr>
              <w:t>Ph.D.</w:t>
            </w:r>
            <w:r>
              <w:rPr>
                <w:b/>
              </w:rPr>
              <w:t xml:space="preserve"> </w:t>
            </w:r>
            <w:r w:rsidRPr="00D90592">
              <w:t>(50 % p)</w:t>
            </w:r>
          </w:p>
          <w:p w:rsidR="00810FB7" w:rsidRPr="00133BE0" w:rsidRDefault="00810FB7" w:rsidP="0098390C">
            <w:pPr>
              <w:rPr>
                <w:b/>
              </w:rPr>
            </w:pPr>
            <w:r>
              <w:rPr>
                <w:b/>
              </w:rPr>
              <w:t xml:space="preserve">doc. Ing. Zdenka Prokopová, CSc. </w:t>
            </w:r>
            <w:r w:rsidRPr="00D90592">
              <w:t>(50 %</w:t>
            </w:r>
            <w:r>
              <w:t xml:space="preserve"> p</w:t>
            </w:r>
            <w:r w:rsidRPr="00D90592">
              <w:t>)</w:t>
            </w:r>
          </w:p>
        </w:tc>
        <w:tc>
          <w:tcPr>
            <w:tcW w:w="567" w:type="dxa"/>
          </w:tcPr>
          <w:p w:rsidR="00810FB7" w:rsidRPr="00A32AE8" w:rsidRDefault="00810FB7" w:rsidP="0098390C">
            <w:pPr>
              <w:jc w:val="both"/>
            </w:pPr>
            <w:r w:rsidRPr="00A32AE8">
              <w:t>1</w:t>
            </w:r>
            <w:r w:rsidR="00F14CF3">
              <w:t>/L</w:t>
            </w:r>
          </w:p>
        </w:tc>
        <w:tc>
          <w:tcPr>
            <w:tcW w:w="709" w:type="dxa"/>
          </w:tcPr>
          <w:p w:rsidR="00810FB7" w:rsidRPr="00A32AE8" w:rsidRDefault="00810FB7" w:rsidP="0098390C">
            <w:pPr>
              <w:jc w:val="both"/>
            </w:pPr>
            <w:r>
              <w:t>PZ</w:t>
            </w:r>
          </w:p>
        </w:tc>
      </w:tr>
      <w:tr w:rsidR="00810FB7" w:rsidTr="0098390C">
        <w:tc>
          <w:tcPr>
            <w:tcW w:w="2375" w:type="dxa"/>
          </w:tcPr>
          <w:p w:rsidR="00810FB7" w:rsidRPr="00A32AE8" w:rsidRDefault="00810FB7" w:rsidP="0098390C">
            <w:pPr>
              <w:jc w:val="both"/>
            </w:pPr>
            <w:r w:rsidRPr="00A32AE8">
              <w:t>Řízení materiálových toků</w:t>
            </w:r>
          </w:p>
        </w:tc>
        <w:tc>
          <w:tcPr>
            <w:tcW w:w="1134" w:type="dxa"/>
            <w:gridSpan w:val="2"/>
          </w:tcPr>
          <w:p w:rsidR="00810FB7" w:rsidRPr="00A32AE8" w:rsidRDefault="00810FB7" w:rsidP="0098390C">
            <w:pPr>
              <w:jc w:val="both"/>
            </w:pPr>
            <w:r w:rsidRPr="00A32AE8">
              <w:t>28p+14c</w:t>
            </w:r>
          </w:p>
        </w:tc>
        <w:tc>
          <w:tcPr>
            <w:tcW w:w="993" w:type="dxa"/>
          </w:tcPr>
          <w:p w:rsidR="00810FB7" w:rsidRPr="00A32AE8" w:rsidRDefault="00810FB7" w:rsidP="0098390C">
            <w:pPr>
              <w:jc w:val="both"/>
            </w:pPr>
            <w:r>
              <w:t>kl</w:t>
            </w:r>
          </w:p>
        </w:tc>
        <w:tc>
          <w:tcPr>
            <w:tcW w:w="776" w:type="dxa"/>
          </w:tcPr>
          <w:p w:rsidR="00810FB7" w:rsidRPr="00A32AE8" w:rsidRDefault="00810FB7" w:rsidP="0098390C">
            <w:pPr>
              <w:jc w:val="both"/>
            </w:pPr>
            <w:r w:rsidRPr="00A32AE8">
              <w:t>4</w:t>
            </w:r>
          </w:p>
        </w:tc>
        <w:tc>
          <w:tcPr>
            <w:tcW w:w="3969" w:type="dxa"/>
          </w:tcPr>
          <w:p w:rsidR="00810FB7" w:rsidRPr="00133BE0" w:rsidRDefault="00810FB7" w:rsidP="0098390C">
            <w:pPr>
              <w:rPr>
                <w:b/>
              </w:rPr>
            </w:pPr>
            <w:r>
              <w:rPr>
                <w:b/>
              </w:rPr>
              <w:t>d</w:t>
            </w:r>
            <w:r w:rsidRPr="00133BE0">
              <w:rPr>
                <w:b/>
              </w:rPr>
              <w:t>oc.</w:t>
            </w:r>
            <w:r>
              <w:rPr>
                <w:b/>
              </w:rPr>
              <w:t xml:space="preserve"> Ing. </w:t>
            </w:r>
            <w:r w:rsidRPr="00133BE0">
              <w:rPr>
                <w:b/>
              </w:rPr>
              <w:t>Miroslav Maňas,</w:t>
            </w:r>
            <w:r>
              <w:rPr>
                <w:b/>
              </w:rPr>
              <w:t xml:space="preserve"> </w:t>
            </w:r>
            <w:r w:rsidRPr="00133BE0">
              <w:rPr>
                <w:b/>
              </w:rPr>
              <w:t xml:space="preserve">CSc. </w:t>
            </w:r>
            <w:r w:rsidRPr="00D7738C">
              <w:t>(100 % p)</w:t>
            </w:r>
            <w:r w:rsidRPr="00133BE0">
              <w:rPr>
                <w:b/>
              </w:rPr>
              <w:t xml:space="preserve"> </w:t>
            </w:r>
          </w:p>
        </w:tc>
        <w:tc>
          <w:tcPr>
            <w:tcW w:w="567" w:type="dxa"/>
          </w:tcPr>
          <w:p w:rsidR="00810FB7" w:rsidRPr="00A32AE8" w:rsidRDefault="00810FB7" w:rsidP="0098390C">
            <w:pPr>
              <w:jc w:val="both"/>
            </w:pPr>
            <w:r w:rsidRPr="00A32AE8">
              <w:t>1</w:t>
            </w:r>
            <w:r w:rsidR="00F14CF3">
              <w:t>/L</w:t>
            </w:r>
          </w:p>
        </w:tc>
        <w:tc>
          <w:tcPr>
            <w:tcW w:w="709" w:type="dxa"/>
          </w:tcPr>
          <w:p w:rsidR="00810FB7" w:rsidRPr="00A32AE8" w:rsidRDefault="00810FB7" w:rsidP="0098390C">
            <w:pPr>
              <w:jc w:val="both"/>
            </w:pPr>
          </w:p>
        </w:tc>
      </w:tr>
      <w:tr w:rsidR="006919FC" w:rsidTr="0098390C">
        <w:tc>
          <w:tcPr>
            <w:tcW w:w="2375" w:type="dxa"/>
          </w:tcPr>
          <w:p w:rsidR="006919FC" w:rsidRPr="00A32AE8" w:rsidRDefault="006919FC" w:rsidP="006919FC">
            <w:pPr>
              <w:jc w:val="both"/>
            </w:pPr>
            <w:r w:rsidRPr="00A32AE8">
              <w:t>Sportovní aktivity 1</w:t>
            </w:r>
          </w:p>
        </w:tc>
        <w:tc>
          <w:tcPr>
            <w:tcW w:w="1134" w:type="dxa"/>
            <w:gridSpan w:val="2"/>
          </w:tcPr>
          <w:p w:rsidR="006919FC" w:rsidRPr="00A32AE8" w:rsidRDefault="006919FC" w:rsidP="006919FC">
            <w:pPr>
              <w:jc w:val="both"/>
            </w:pPr>
            <w:r w:rsidRPr="00A32AE8">
              <w:t>28c</w:t>
            </w:r>
          </w:p>
        </w:tc>
        <w:tc>
          <w:tcPr>
            <w:tcW w:w="993" w:type="dxa"/>
          </w:tcPr>
          <w:p w:rsidR="006919FC" w:rsidRPr="00A32AE8" w:rsidRDefault="006919FC" w:rsidP="006919FC">
            <w:pPr>
              <w:jc w:val="both"/>
            </w:pPr>
            <w:r w:rsidRPr="00A32AE8">
              <w:t>z</w:t>
            </w:r>
          </w:p>
        </w:tc>
        <w:tc>
          <w:tcPr>
            <w:tcW w:w="776" w:type="dxa"/>
          </w:tcPr>
          <w:p w:rsidR="006919FC" w:rsidRPr="00A32AE8" w:rsidRDefault="006919FC" w:rsidP="006919FC">
            <w:pPr>
              <w:jc w:val="both"/>
            </w:pPr>
            <w:r w:rsidRPr="00A32AE8">
              <w:t>1</w:t>
            </w:r>
          </w:p>
        </w:tc>
        <w:tc>
          <w:tcPr>
            <w:tcW w:w="3969" w:type="dxa"/>
          </w:tcPr>
          <w:p w:rsidR="006919FC" w:rsidRPr="00A32AE8" w:rsidRDefault="006919FC" w:rsidP="006919FC">
            <w:r w:rsidRPr="00CE0DA6">
              <w:rPr>
                <w:i/>
                <w:iCs/>
              </w:rPr>
              <w:t>Předmět má pro zaměření SP doplňující charakter</w:t>
            </w:r>
          </w:p>
        </w:tc>
        <w:tc>
          <w:tcPr>
            <w:tcW w:w="567" w:type="dxa"/>
          </w:tcPr>
          <w:p w:rsidR="006919FC" w:rsidRPr="00A32AE8" w:rsidRDefault="006919FC" w:rsidP="006919FC">
            <w:pPr>
              <w:jc w:val="both"/>
            </w:pPr>
            <w:r w:rsidRPr="00A32AE8">
              <w:t>1</w:t>
            </w:r>
            <w:r w:rsidR="00F14CF3">
              <w:t>/L</w:t>
            </w:r>
          </w:p>
        </w:tc>
        <w:tc>
          <w:tcPr>
            <w:tcW w:w="709" w:type="dxa"/>
          </w:tcPr>
          <w:p w:rsidR="006919FC" w:rsidRPr="00A32AE8" w:rsidRDefault="006919FC" w:rsidP="006919FC">
            <w:pPr>
              <w:jc w:val="both"/>
            </w:pPr>
          </w:p>
        </w:tc>
      </w:tr>
      <w:tr w:rsidR="006919FC" w:rsidTr="0098390C">
        <w:trPr>
          <w:trHeight w:val="368"/>
        </w:trPr>
        <w:tc>
          <w:tcPr>
            <w:tcW w:w="2375" w:type="dxa"/>
          </w:tcPr>
          <w:p w:rsidR="006919FC" w:rsidRPr="00133BE0" w:rsidRDefault="006919FC" w:rsidP="006919FC">
            <w:pPr>
              <w:jc w:val="both"/>
            </w:pPr>
            <w:r w:rsidRPr="00133BE0">
              <w:t>Angličtina 1</w:t>
            </w:r>
          </w:p>
        </w:tc>
        <w:tc>
          <w:tcPr>
            <w:tcW w:w="1134" w:type="dxa"/>
            <w:gridSpan w:val="2"/>
          </w:tcPr>
          <w:p w:rsidR="006919FC" w:rsidRPr="00133BE0" w:rsidRDefault="006919FC" w:rsidP="006919FC">
            <w:pPr>
              <w:jc w:val="both"/>
            </w:pPr>
            <w:r w:rsidRPr="00133BE0">
              <w:t>28s</w:t>
            </w:r>
          </w:p>
        </w:tc>
        <w:tc>
          <w:tcPr>
            <w:tcW w:w="993" w:type="dxa"/>
          </w:tcPr>
          <w:p w:rsidR="006919FC" w:rsidRPr="00133BE0" w:rsidRDefault="006919FC" w:rsidP="006919FC">
            <w:pPr>
              <w:jc w:val="both"/>
            </w:pPr>
            <w:r>
              <w:t>kl</w:t>
            </w:r>
          </w:p>
        </w:tc>
        <w:tc>
          <w:tcPr>
            <w:tcW w:w="776" w:type="dxa"/>
          </w:tcPr>
          <w:p w:rsidR="006919FC" w:rsidRPr="00133BE0" w:rsidRDefault="006919FC" w:rsidP="006919FC">
            <w:pPr>
              <w:jc w:val="both"/>
            </w:pPr>
            <w:r w:rsidRPr="00133BE0">
              <w:t>2</w:t>
            </w:r>
          </w:p>
        </w:tc>
        <w:tc>
          <w:tcPr>
            <w:tcW w:w="3969" w:type="dxa"/>
          </w:tcPr>
          <w:p w:rsidR="006919FC" w:rsidRPr="00133BE0" w:rsidRDefault="006919FC" w:rsidP="006919FC">
            <w:r w:rsidRPr="00CE0DA6">
              <w:rPr>
                <w:i/>
                <w:iCs/>
              </w:rPr>
              <w:t>Předmět má pro zaměření SP doplňující charakter</w:t>
            </w:r>
          </w:p>
        </w:tc>
        <w:tc>
          <w:tcPr>
            <w:tcW w:w="567" w:type="dxa"/>
          </w:tcPr>
          <w:p w:rsidR="006919FC" w:rsidRPr="00133BE0" w:rsidRDefault="006919FC" w:rsidP="006919FC">
            <w:pPr>
              <w:jc w:val="both"/>
            </w:pPr>
            <w:r w:rsidRPr="00133BE0">
              <w:t>1</w:t>
            </w:r>
            <w:r w:rsidR="00F14CF3">
              <w:t>/L</w:t>
            </w:r>
          </w:p>
        </w:tc>
        <w:tc>
          <w:tcPr>
            <w:tcW w:w="709" w:type="dxa"/>
          </w:tcPr>
          <w:p w:rsidR="006919FC" w:rsidRPr="00133BE0" w:rsidRDefault="006919FC" w:rsidP="006919FC">
            <w:pPr>
              <w:jc w:val="both"/>
            </w:pPr>
          </w:p>
        </w:tc>
      </w:tr>
      <w:tr w:rsidR="00810FB7" w:rsidTr="0098390C">
        <w:tc>
          <w:tcPr>
            <w:tcW w:w="2375" w:type="dxa"/>
          </w:tcPr>
          <w:p w:rsidR="00810FB7" w:rsidRPr="00A32AE8" w:rsidRDefault="00810FB7" w:rsidP="0098390C">
            <w:r w:rsidRPr="00A32AE8">
              <w:t>Matematika II</w:t>
            </w:r>
          </w:p>
        </w:tc>
        <w:tc>
          <w:tcPr>
            <w:tcW w:w="1134" w:type="dxa"/>
            <w:gridSpan w:val="2"/>
          </w:tcPr>
          <w:p w:rsidR="00810FB7" w:rsidRPr="00A32AE8" w:rsidRDefault="00810FB7" w:rsidP="0098390C">
            <w:pPr>
              <w:jc w:val="both"/>
            </w:pPr>
            <w:r w:rsidRPr="00A32AE8">
              <w:t>28p+42s</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6</w:t>
            </w:r>
          </w:p>
        </w:tc>
        <w:tc>
          <w:tcPr>
            <w:tcW w:w="3969" w:type="dxa"/>
          </w:tcPr>
          <w:p w:rsidR="00810FB7" w:rsidRPr="00EC566A" w:rsidRDefault="00810FB7" w:rsidP="0098390C">
            <w:pPr>
              <w:rPr>
                <w:rPrChange w:id="398" w:author="Jiří Vojtěšek" w:date="2018-11-26T00:35:00Z">
                  <w:rPr>
                    <w:b/>
                  </w:rPr>
                </w:rPrChange>
              </w:rPr>
            </w:pPr>
            <w:r w:rsidRPr="00EC566A">
              <w:rPr>
                <w:rPrChange w:id="399" w:author="Jiří Vojtěšek" w:date="2018-11-26T00:35:00Z">
                  <w:rPr>
                    <w:b/>
                  </w:rPr>
                </w:rPrChange>
              </w:rPr>
              <w:t xml:space="preserve">Mgr. Lubomír Sedláček, Ph.D. </w:t>
            </w:r>
            <w:r w:rsidRPr="00EC566A">
              <w:rPr>
                <w:rPrChange w:id="400" w:author="Jiří Vojtěšek" w:date="2018-11-26T00:35:00Z">
                  <w:rPr/>
                </w:rPrChange>
              </w:rPr>
              <w:t>(100 % p)</w:t>
            </w:r>
          </w:p>
        </w:tc>
        <w:tc>
          <w:tcPr>
            <w:tcW w:w="567" w:type="dxa"/>
          </w:tcPr>
          <w:p w:rsidR="00810FB7" w:rsidRPr="00A32AE8" w:rsidRDefault="00810FB7" w:rsidP="0098390C">
            <w:pPr>
              <w:jc w:val="both"/>
            </w:pPr>
            <w:r w:rsidRPr="00A32AE8">
              <w:t>2</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Objektové programování</w:t>
            </w:r>
          </w:p>
        </w:tc>
        <w:tc>
          <w:tcPr>
            <w:tcW w:w="1134" w:type="dxa"/>
            <w:gridSpan w:val="2"/>
          </w:tcPr>
          <w:p w:rsidR="00810FB7" w:rsidRPr="00A32AE8" w:rsidRDefault="00810FB7" w:rsidP="0098390C">
            <w:pPr>
              <w:jc w:val="both"/>
            </w:pPr>
            <w:r w:rsidRPr="00A32AE8">
              <w:t>14p+28c</w:t>
            </w:r>
          </w:p>
        </w:tc>
        <w:tc>
          <w:tcPr>
            <w:tcW w:w="993" w:type="dxa"/>
          </w:tcPr>
          <w:p w:rsidR="00810FB7" w:rsidRPr="00A32AE8" w:rsidRDefault="00810FB7" w:rsidP="0098390C">
            <w:pPr>
              <w:jc w:val="both"/>
            </w:pPr>
            <w:r>
              <w:t>kl</w:t>
            </w:r>
          </w:p>
        </w:tc>
        <w:tc>
          <w:tcPr>
            <w:tcW w:w="776" w:type="dxa"/>
          </w:tcPr>
          <w:p w:rsidR="00810FB7" w:rsidRPr="00A32AE8" w:rsidRDefault="00810FB7" w:rsidP="0098390C">
            <w:pPr>
              <w:jc w:val="both"/>
            </w:pPr>
            <w:r w:rsidRPr="00A32AE8">
              <w:t>4</w:t>
            </w:r>
          </w:p>
        </w:tc>
        <w:tc>
          <w:tcPr>
            <w:tcW w:w="3969" w:type="dxa"/>
          </w:tcPr>
          <w:p w:rsidR="00810FB7" w:rsidRPr="00EC566A" w:rsidRDefault="00810FB7" w:rsidP="0098390C">
            <w:pPr>
              <w:rPr>
                <w:rPrChange w:id="401" w:author="Jiří Vojtěšek" w:date="2018-11-26T00:35:00Z">
                  <w:rPr>
                    <w:b/>
                  </w:rPr>
                </w:rPrChange>
              </w:rPr>
            </w:pPr>
            <w:r w:rsidRPr="00EC566A">
              <w:rPr>
                <w:rPrChange w:id="402" w:author="Jiří Vojtěšek" w:date="2018-11-26T00:35:00Z">
                  <w:rPr>
                    <w:b/>
                  </w:rPr>
                </w:rPrChange>
              </w:rPr>
              <w:t xml:space="preserve">Ing. et Ing. Erik Král, Ph.D. </w:t>
            </w:r>
            <w:r w:rsidRPr="00EC566A">
              <w:rPr>
                <w:rPrChange w:id="403" w:author="Jiří Vojtěšek" w:date="2018-11-26T00:35:00Z">
                  <w:rPr/>
                </w:rPrChange>
              </w:rPr>
              <w:t>(100 % p)</w:t>
            </w:r>
          </w:p>
        </w:tc>
        <w:tc>
          <w:tcPr>
            <w:tcW w:w="567" w:type="dxa"/>
          </w:tcPr>
          <w:p w:rsidR="00810FB7" w:rsidRPr="00A32AE8" w:rsidRDefault="00810FB7" w:rsidP="0098390C">
            <w:pPr>
              <w:jc w:val="both"/>
            </w:pPr>
            <w:r w:rsidRPr="00A32AE8">
              <w:t>2</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Fyzika</w:t>
            </w:r>
          </w:p>
        </w:tc>
        <w:tc>
          <w:tcPr>
            <w:tcW w:w="1134" w:type="dxa"/>
            <w:gridSpan w:val="2"/>
          </w:tcPr>
          <w:p w:rsidR="00810FB7" w:rsidRPr="00A32AE8" w:rsidRDefault="00810FB7" w:rsidP="0098390C">
            <w:pPr>
              <w:jc w:val="both"/>
            </w:pPr>
            <w:r w:rsidRPr="00A32AE8">
              <w:t>28p+42s+14c</w:t>
            </w:r>
          </w:p>
        </w:tc>
        <w:tc>
          <w:tcPr>
            <w:tcW w:w="993" w:type="dxa"/>
          </w:tcPr>
          <w:p w:rsidR="00810FB7" w:rsidRPr="00A32AE8" w:rsidRDefault="00810FB7" w:rsidP="0098390C">
            <w:pPr>
              <w:jc w:val="both"/>
            </w:pPr>
            <w:r w:rsidRPr="00A32AE8">
              <w:t>z,zk</w:t>
            </w:r>
          </w:p>
        </w:tc>
        <w:tc>
          <w:tcPr>
            <w:tcW w:w="776" w:type="dxa"/>
          </w:tcPr>
          <w:p w:rsidR="00810FB7" w:rsidRPr="00A32AE8" w:rsidRDefault="00810FB7" w:rsidP="0098390C">
            <w:pPr>
              <w:jc w:val="both"/>
            </w:pPr>
            <w:r w:rsidRPr="00A32AE8">
              <w:t>6</w:t>
            </w:r>
          </w:p>
        </w:tc>
        <w:tc>
          <w:tcPr>
            <w:tcW w:w="3969" w:type="dxa"/>
          </w:tcPr>
          <w:p w:rsidR="00810FB7" w:rsidRPr="00EC566A" w:rsidRDefault="00810FB7" w:rsidP="0098390C">
            <w:pPr>
              <w:rPr>
                <w:rPrChange w:id="404" w:author="Jiří Vojtěšek" w:date="2018-11-26T00:35:00Z">
                  <w:rPr>
                    <w:b/>
                  </w:rPr>
                </w:rPrChange>
              </w:rPr>
            </w:pPr>
            <w:r w:rsidRPr="00EC566A">
              <w:rPr>
                <w:rPrChange w:id="405" w:author="Jiří Vojtěšek" w:date="2018-11-26T00:35:00Z">
                  <w:rPr>
                    <w:b/>
                  </w:rPr>
                </w:rPrChange>
              </w:rPr>
              <w:t xml:space="preserve">Mgr. Hana Vašková, Ph.D. </w:t>
            </w:r>
            <w:r w:rsidRPr="00EC566A">
              <w:rPr>
                <w:rPrChange w:id="406" w:author="Jiří Vojtěšek" w:date="2018-11-26T00:35:00Z">
                  <w:rPr/>
                </w:rPrChange>
              </w:rPr>
              <w:t>(100 % p)</w:t>
            </w:r>
          </w:p>
        </w:tc>
        <w:tc>
          <w:tcPr>
            <w:tcW w:w="567" w:type="dxa"/>
          </w:tcPr>
          <w:p w:rsidR="00810FB7" w:rsidRPr="00A32AE8" w:rsidRDefault="00810FB7" w:rsidP="0098390C">
            <w:pPr>
              <w:jc w:val="both"/>
            </w:pPr>
            <w:r w:rsidRPr="00A32AE8">
              <w:t>2</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Instrumentace a měření</w:t>
            </w:r>
          </w:p>
        </w:tc>
        <w:tc>
          <w:tcPr>
            <w:tcW w:w="1134" w:type="dxa"/>
            <w:gridSpan w:val="2"/>
          </w:tcPr>
          <w:p w:rsidR="00810FB7" w:rsidRPr="00A32AE8" w:rsidRDefault="00810FB7" w:rsidP="0098390C">
            <w:pPr>
              <w:jc w:val="both"/>
            </w:pPr>
            <w:r w:rsidRPr="00A32AE8">
              <w:t>28p+</w:t>
            </w:r>
            <w:r>
              <w:t>14s+</w:t>
            </w:r>
            <w:r w:rsidRPr="00A32AE8">
              <w:t>28c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5</w:t>
            </w:r>
          </w:p>
        </w:tc>
        <w:tc>
          <w:tcPr>
            <w:tcW w:w="3969" w:type="dxa"/>
          </w:tcPr>
          <w:p w:rsidR="00810FB7" w:rsidRPr="00133BE0" w:rsidRDefault="00810FB7" w:rsidP="0098390C">
            <w:pPr>
              <w:rPr>
                <w:b/>
              </w:rPr>
            </w:pPr>
            <w:r w:rsidRPr="00133BE0">
              <w:rPr>
                <w:b/>
              </w:rPr>
              <w:t>Ing.</w:t>
            </w:r>
            <w:r>
              <w:rPr>
                <w:b/>
              </w:rPr>
              <w:t xml:space="preserve"> </w:t>
            </w:r>
            <w:r w:rsidRPr="00133BE0">
              <w:rPr>
                <w:b/>
              </w:rPr>
              <w:t>Milan Navrátil,</w:t>
            </w:r>
            <w:r>
              <w:rPr>
                <w:b/>
              </w:rPr>
              <w:t xml:space="preserve"> </w:t>
            </w:r>
            <w:r w:rsidRPr="00133BE0">
              <w:rPr>
                <w:b/>
              </w:rPr>
              <w:t xml:space="preserve">Ph.D. </w:t>
            </w:r>
            <w:r w:rsidRPr="00D7738C">
              <w:t>(100 % p)</w:t>
            </w:r>
          </w:p>
        </w:tc>
        <w:tc>
          <w:tcPr>
            <w:tcW w:w="567" w:type="dxa"/>
          </w:tcPr>
          <w:p w:rsidR="00810FB7" w:rsidRPr="00A32AE8" w:rsidRDefault="00810FB7" w:rsidP="0098390C">
            <w:pPr>
              <w:jc w:val="both"/>
            </w:pPr>
            <w:r w:rsidRPr="00A32AE8">
              <w:t>2</w:t>
            </w:r>
            <w:r w:rsidR="00F14CF3">
              <w:t>/Z</w:t>
            </w:r>
          </w:p>
        </w:tc>
        <w:tc>
          <w:tcPr>
            <w:tcW w:w="709" w:type="dxa"/>
          </w:tcPr>
          <w:p w:rsidR="00810FB7" w:rsidRPr="00A32AE8" w:rsidRDefault="00810FB7" w:rsidP="0098390C">
            <w:pPr>
              <w:jc w:val="both"/>
            </w:pPr>
            <w:r w:rsidRPr="00A32AE8">
              <w:t>PZ</w:t>
            </w:r>
          </w:p>
        </w:tc>
      </w:tr>
      <w:tr w:rsidR="00810FB7" w:rsidTr="0098390C">
        <w:tc>
          <w:tcPr>
            <w:tcW w:w="2375" w:type="dxa"/>
          </w:tcPr>
          <w:p w:rsidR="00810FB7" w:rsidRPr="00A32AE8" w:rsidRDefault="00810FB7" w:rsidP="0098390C">
            <w:pPr>
              <w:jc w:val="both"/>
            </w:pPr>
            <w:r w:rsidRPr="00A32AE8">
              <w:t>Spojité řízení</w:t>
            </w:r>
          </w:p>
        </w:tc>
        <w:tc>
          <w:tcPr>
            <w:tcW w:w="1134" w:type="dxa"/>
            <w:gridSpan w:val="2"/>
          </w:tcPr>
          <w:p w:rsidR="00810FB7" w:rsidRPr="00A32AE8" w:rsidRDefault="00810FB7" w:rsidP="0098390C">
            <w:pPr>
              <w:jc w:val="both"/>
            </w:pPr>
            <w:r w:rsidRPr="00A32AE8">
              <w:t>28p+14s+28c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6</w:t>
            </w:r>
          </w:p>
        </w:tc>
        <w:tc>
          <w:tcPr>
            <w:tcW w:w="3969" w:type="dxa"/>
          </w:tcPr>
          <w:p w:rsidR="00810FB7" w:rsidRPr="00133BE0" w:rsidRDefault="00810FB7" w:rsidP="0098390C">
            <w:pPr>
              <w:rPr>
                <w:b/>
              </w:rPr>
            </w:pPr>
            <w:r>
              <w:rPr>
                <w:b/>
              </w:rPr>
              <w:t xml:space="preserve">doc. Ing. </w:t>
            </w:r>
            <w:r w:rsidRPr="00133BE0">
              <w:rPr>
                <w:b/>
              </w:rPr>
              <w:t>Libor Pekař,</w:t>
            </w:r>
            <w:r>
              <w:rPr>
                <w:b/>
              </w:rPr>
              <w:t xml:space="preserve"> </w:t>
            </w:r>
            <w:r w:rsidRPr="00133BE0">
              <w:rPr>
                <w:b/>
              </w:rPr>
              <w:t xml:space="preserve">Ph.D. </w:t>
            </w:r>
            <w:r w:rsidRPr="00D7738C">
              <w:t>(100 % p)</w:t>
            </w:r>
          </w:p>
        </w:tc>
        <w:tc>
          <w:tcPr>
            <w:tcW w:w="567" w:type="dxa"/>
          </w:tcPr>
          <w:p w:rsidR="00810FB7" w:rsidRPr="00A32AE8" w:rsidRDefault="00810FB7" w:rsidP="0098390C">
            <w:pPr>
              <w:jc w:val="both"/>
            </w:pPr>
            <w:r w:rsidRPr="00A32AE8">
              <w:t>2</w:t>
            </w:r>
            <w:r w:rsidR="00F14CF3">
              <w:t>/Z</w:t>
            </w:r>
          </w:p>
        </w:tc>
        <w:tc>
          <w:tcPr>
            <w:tcW w:w="709" w:type="dxa"/>
          </w:tcPr>
          <w:p w:rsidR="00810FB7" w:rsidRPr="00A32AE8" w:rsidRDefault="009D1945" w:rsidP="0098390C">
            <w:pPr>
              <w:jc w:val="both"/>
            </w:pPr>
            <w:r>
              <w:t>ZT</w:t>
            </w:r>
          </w:p>
        </w:tc>
      </w:tr>
      <w:tr w:rsidR="006919FC" w:rsidTr="0098390C">
        <w:tc>
          <w:tcPr>
            <w:tcW w:w="2375" w:type="dxa"/>
          </w:tcPr>
          <w:p w:rsidR="006919FC" w:rsidRPr="00A32AE8" w:rsidRDefault="006919FC" w:rsidP="006919FC">
            <w:pPr>
              <w:jc w:val="both"/>
            </w:pPr>
            <w:r w:rsidRPr="00A32AE8">
              <w:t>Sportovní aktivity 2</w:t>
            </w:r>
          </w:p>
        </w:tc>
        <w:tc>
          <w:tcPr>
            <w:tcW w:w="1134" w:type="dxa"/>
            <w:gridSpan w:val="2"/>
          </w:tcPr>
          <w:p w:rsidR="006919FC" w:rsidRPr="00A32AE8" w:rsidRDefault="006919FC" w:rsidP="006919FC">
            <w:pPr>
              <w:jc w:val="both"/>
            </w:pPr>
            <w:r w:rsidRPr="00A32AE8">
              <w:t>28c</w:t>
            </w:r>
          </w:p>
        </w:tc>
        <w:tc>
          <w:tcPr>
            <w:tcW w:w="993" w:type="dxa"/>
          </w:tcPr>
          <w:p w:rsidR="006919FC" w:rsidRPr="00A32AE8" w:rsidRDefault="006919FC" w:rsidP="006919FC">
            <w:pPr>
              <w:jc w:val="both"/>
            </w:pPr>
            <w:r w:rsidRPr="00A32AE8">
              <w:t>z</w:t>
            </w:r>
          </w:p>
        </w:tc>
        <w:tc>
          <w:tcPr>
            <w:tcW w:w="776" w:type="dxa"/>
          </w:tcPr>
          <w:p w:rsidR="006919FC" w:rsidRPr="00A32AE8" w:rsidRDefault="006919FC" w:rsidP="006919FC">
            <w:pPr>
              <w:jc w:val="both"/>
            </w:pPr>
            <w:r w:rsidRPr="00A32AE8">
              <w:t>1</w:t>
            </w:r>
          </w:p>
        </w:tc>
        <w:tc>
          <w:tcPr>
            <w:tcW w:w="3969" w:type="dxa"/>
          </w:tcPr>
          <w:p w:rsidR="006919FC" w:rsidRPr="00A32AE8" w:rsidRDefault="006919FC" w:rsidP="006919FC">
            <w:pPr>
              <w:rPr>
                <w:color w:val="FF0000"/>
              </w:rPr>
            </w:pPr>
            <w:r w:rsidRPr="00C30AFE">
              <w:rPr>
                <w:i/>
                <w:iCs/>
              </w:rPr>
              <w:t>Předmět má pro zaměření SP doplňující charakter</w:t>
            </w:r>
          </w:p>
        </w:tc>
        <w:tc>
          <w:tcPr>
            <w:tcW w:w="567" w:type="dxa"/>
          </w:tcPr>
          <w:p w:rsidR="006919FC" w:rsidRPr="00A32AE8" w:rsidRDefault="006919FC" w:rsidP="006919FC">
            <w:pPr>
              <w:jc w:val="both"/>
            </w:pPr>
            <w:r w:rsidRPr="00A32AE8">
              <w:t>2</w:t>
            </w:r>
            <w:r w:rsidR="00F14CF3">
              <w:t>/Z</w:t>
            </w:r>
          </w:p>
        </w:tc>
        <w:tc>
          <w:tcPr>
            <w:tcW w:w="709" w:type="dxa"/>
          </w:tcPr>
          <w:p w:rsidR="006919FC" w:rsidRPr="00A32AE8" w:rsidRDefault="006919FC" w:rsidP="006919FC">
            <w:pPr>
              <w:jc w:val="both"/>
            </w:pPr>
          </w:p>
        </w:tc>
      </w:tr>
      <w:tr w:rsidR="006919FC" w:rsidTr="0098390C">
        <w:tc>
          <w:tcPr>
            <w:tcW w:w="2375" w:type="dxa"/>
          </w:tcPr>
          <w:p w:rsidR="006919FC" w:rsidRPr="00133BE0" w:rsidRDefault="006919FC" w:rsidP="006919FC">
            <w:pPr>
              <w:jc w:val="both"/>
            </w:pPr>
            <w:r w:rsidRPr="00133BE0">
              <w:t>Angličtina 2</w:t>
            </w:r>
          </w:p>
        </w:tc>
        <w:tc>
          <w:tcPr>
            <w:tcW w:w="1134" w:type="dxa"/>
            <w:gridSpan w:val="2"/>
          </w:tcPr>
          <w:p w:rsidR="006919FC" w:rsidRPr="00133BE0" w:rsidRDefault="006919FC" w:rsidP="006919FC">
            <w:pPr>
              <w:jc w:val="both"/>
            </w:pPr>
            <w:r w:rsidRPr="00133BE0">
              <w:t>28s</w:t>
            </w:r>
          </w:p>
        </w:tc>
        <w:tc>
          <w:tcPr>
            <w:tcW w:w="993" w:type="dxa"/>
          </w:tcPr>
          <w:p w:rsidR="006919FC" w:rsidRPr="00133BE0" w:rsidRDefault="006919FC" w:rsidP="006919FC">
            <w:pPr>
              <w:jc w:val="both"/>
            </w:pPr>
            <w:r w:rsidRPr="00133BE0">
              <w:t>zk</w:t>
            </w:r>
          </w:p>
        </w:tc>
        <w:tc>
          <w:tcPr>
            <w:tcW w:w="776" w:type="dxa"/>
          </w:tcPr>
          <w:p w:rsidR="006919FC" w:rsidRPr="00133BE0" w:rsidRDefault="006919FC" w:rsidP="006919FC">
            <w:pPr>
              <w:jc w:val="both"/>
            </w:pPr>
            <w:r w:rsidRPr="00133BE0">
              <w:t>2</w:t>
            </w:r>
          </w:p>
        </w:tc>
        <w:tc>
          <w:tcPr>
            <w:tcW w:w="3969" w:type="dxa"/>
          </w:tcPr>
          <w:p w:rsidR="006919FC" w:rsidRPr="00133BE0" w:rsidRDefault="006919FC" w:rsidP="006919FC">
            <w:r w:rsidRPr="00C30AFE">
              <w:rPr>
                <w:i/>
                <w:iCs/>
              </w:rPr>
              <w:t>Předmět má pro zaměření SP doplňující charakter</w:t>
            </w:r>
          </w:p>
        </w:tc>
        <w:tc>
          <w:tcPr>
            <w:tcW w:w="567" w:type="dxa"/>
          </w:tcPr>
          <w:p w:rsidR="006919FC" w:rsidRPr="00133BE0" w:rsidRDefault="006919FC" w:rsidP="006919FC">
            <w:pPr>
              <w:jc w:val="both"/>
            </w:pPr>
            <w:r w:rsidRPr="00133BE0">
              <w:t>2</w:t>
            </w:r>
            <w:r w:rsidR="00F14CF3">
              <w:t>/Z</w:t>
            </w:r>
          </w:p>
        </w:tc>
        <w:tc>
          <w:tcPr>
            <w:tcW w:w="709" w:type="dxa"/>
          </w:tcPr>
          <w:p w:rsidR="006919FC" w:rsidRPr="00133BE0" w:rsidRDefault="006919FC" w:rsidP="006919FC">
            <w:pPr>
              <w:jc w:val="both"/>
            </w:pPr>
          </w:p>
        </w:tc>
      </w:tr>
      <w:tr w:rsidR="00810FB7" w:rsidTr="0098390C">
        <w:tc>
          <w:tcPr>
            <w:tcW w:w="2375" w:type="dxa"/>
          </w:tcPr>
          <w:p w:rsidR="00810FB7" w:rsidRPr="00A32AE8" w:rsidRDefault="00810FB7" w:rsidP="0098390C">
            <w:pPr>
              <w:jc w:val="both"/>
            </w:pPr>
            <w:r w:rsidRPr="00A32AE8">
              <w:t>Tepelné procesy</w:t>
            </w:r>
          </w:p>
        </w:tc>
        <w:tc>
          <w:tcPr>
            <w:tcW w:w="1134" w:type="dxa"/>
            <w:gridSpan w:val="2"/>
          </w:tcPr>
          <w:p w:rsidR="00810FB7" w:rsidRPr="00A32AE8" w:rsidRDefault="00810FB7" w:rsidP="0098390C">
            <w:pPr>
              <w:jc w:val="both"/>
            </w:pPr>
            <w:r w:rsidRPr="00A32AE8">
              <w:t>28p+42s+14c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6</w:t>
            </w:r>
          </w:p>
        </w:tc>
        <w:tc>
          <w:tcPr>
            <w:tcW w:w="3969" w:type="dxa"/>
          </w:tcPr>
          <w:p w:rsidR="00810FB7" w:rsidRPr="00133BE0" w:rsidRDefault="00810FB7" w:rsidP="0098390C">
            <w:pPr>
              <w:rPr>
                <w:b/>
              </w:rPr>
            </w:pPr>
            <w:r>
              <w:rPr>
                <w:b/>
              </w:rPr>
              <w:t>p</w:t>
            </w:r>
            <w:r w:rsidRPr="00133BE0">
              <w:rPr>
                <w:b/>
              </w:rPr>
              <w:t>rof.</w:t>
            </w:r>
            <w:r>
              <w:rPr>
                <w:b/>
              </w:rPr>
              <w:t xml:space="preserve"> </w:t>
            </w:r>
            <w:r w:rsidRPr="00133BE0">
              <w:rPr>
                <w:b/>
              </w:rPr>
              <w:t>Ing.</w:t>
            </w:r>
            <w:r>
              <w:rPr>
                <w:b/>
              </w:rPr>
              <w:t xml:space="preserve"> </w:t>
            </w:r>
            <w:r w:rsidRPr="00133BE0">
              <w:rPr>
                <w:b/>
              </w:rPr>
              <w:t>Dagmar Janáčová,</w:t>
            </w:r>
            <w:r>
              <w:rPr>
                <w:b/>
              </w:rPr>
              <w:t xml:space="preserve"> </w:t>
            </w:r>
            <w:r w:rsidRPr="00133BE0">
              <w:rPr>
                <w:b/>
              </w:rPr>
              <w:t xml:space="preserve">CSc. </w:t>
            </w:r>
            <w:r w:rsidRPr="00D7738C">
              <w:t>(100 % p)</w:t>
            </w:r>
          </w:p>
        </w:tc>
        <w:tc>
          <w:tcPr>
            <w:tcW w:w="567" w:type="dxa"/>
          </w:tcPr>
          <w:p w:rsidR="00810FB7" w:rsidRPr="00A32AE8" w:rsidRDefault="00810FB7" w:rsidP="0098390C">
            <w:pPr>
              <w:jc w:val="both"/>
            </w:pPr>
            <w:r w:rsidRPr="00A32AE8">
              <w:t>2</w:t>
            </w:r>
            <w:r w:rsidR="00F14CF3">
              <w:t>/L</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Elektrotechnika</w:t>
            </w:r>
          </w:p>
        </w:tc>
        <w:tc>
          <w:tcPr>
            <w:tcW w:w="1134" w:type="dxa"/>
            <w:gridSpan w:val="2"/>
          </w:tcPr>
          <w:p w:rsidR="00810FB7" w:rsidRPr="00A32AE8" w:rsidRDefault="00810FB7" w:rsidP="0098390C">
            <w:pPr>
              <w:jc w:val="both"/>
            </w:pPr>
            <w:r w:rsidRPr="00A32AE8">
              <w:t>28p+14s+28c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5</w:t>
            </w:r>
          </w:p>
        </w:tc>
        <w:tc>
          <w:tcPr>
            <w:tcW w:w="3969" w:type="dxa"/>
          </w:tcPr>
          <w:p w:rsidR="00810FB7" w:rsidRPr="00133BE0" w:rsidRDefault="00810FB7" w:rsidP="0098390C">
            <w:pPr>
              <w:rPr>
                <w:b/>
              </w:rPr>
            </w:pPr>
            <w:r>
              <w:rPr>
                <w:b/>
              </w:rPr>
              <w:t>doc. Mgr. Milan Adámek, Ph.D. (</w:t>
            </w:r>
            <w:r w:rsidRPr="00D7738C">
              <w:t>100 % p)</w:t>
            </w:r>
          </w:p>
        </w:tc>
        <w:tc>
          <w:tcPr>
            <w:tcW w:w="567" w:type="dxa"/>
          </w:tcPr>
          <w:p w:rsidR="00810FB7" w:rsidRPr="00A32AE8" w:rsidRDefault="00810FB7" w:rsidP="0098390C">
            <w:pPr>
              <w:jc w:val="both"/>
            </w:pPr>
            <w:r>
              <w:t>2</w:t>
            </w:r>
            <w:r w:rsidR="00F14CF3">
              <w:t>/L</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Programování PLC</w:t>
            </w:r>
          </w:p>
        </w:tc>
        <w:tc>
          <w:tcPr>
            <w:tcW w:w="1134" w:type="dxa"/>
            <w:gridSpan w:val="2"/>
          </w:tcPr>
          <w:p w:rsidR="00810FB7" w:rsidRPr="00A32AE8" w:rsidRDefault="00810FB7" w:rsidP="0098390C">
            <w:pPr>
              <w:jc w:val="both"/>
            </w:pPr>
            <w:r w:rsidRPr="00A32AE8">
              <w:t>28p+28c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4</w:t>
            </w:r>
          </w:p>
        </w:tc>
        <w:tc>
          <w:tcPr>
            <w:tcW w:w="3969" w:type="dxa"/>
          </w:tcPr>
          <w:p w:rsidR="00810FB7" w:rsidRPr="00133BE0" w:rsidRDefault="00810FB7" w:rsidP="0098390C">
            <w:pPr>
              <w:rPr>
                <w:b/>
              </w:rPr>
            </w:pPr>
            <w:r w:rsidRPr="00133BE0">
              <w:rPr>
                <w:b/>
              </w:rPr>
              <w:t>Ing.</w:t>
            </w:r>
            <w:r>
              <w:rPr>
                <w:b/>
              </w:rPr>
              <w:t xml:space="preserve"> </w:t>
            </w:r>
            <w:r w:rsidRPr="00133BE0">
              <w:rPr>
                <w:b/>
              </w:rPr>
              <w:t>Tomáš Sysala,</w:t>
            </w:r>
            <w:r>
              <w:rPr>
                <w:b/>
              </w:rPr>
              <w:t xml:space="preserve"> </w:t>
            </w:r>
            <w:r w:rsidRPr="00133BE0">
              <w:rPr>
                <w:b/>
              </w:rPr>
              <w:t>Ph.D.</w:t>
            </w:r>
            <w:r>
              <w:rPr>
                <w:b/>
              </w:rPr>
              <w:t xml:space="preserve"> </w:t>
            </w:r>
            <w:r w:rsidRPr="00D7738C">
              <w:t>(100 % p)</w:t>
            </w:r>
          </w:p>
        </w:tc>
        <w:tc>
          <w:tcPr>
            <w:tcW w:w="567" w:type="dxa"/>
          </w:tcPr>
          <w:p w:rsidR="00810FB7" w:rsidRPr="00A32AE8" w:rsidRDefault="00810FB7" w:rsidP="0098390C">
            <w:pPr>
              <w:jc w:val="both"/>
            </w:pPr>
            <w:r w:rsidRPr="00A32AE8">
              <w:t>2</w:t>
            </w:r>
            <w:r w:rsidR="00F14CF3">
              <w:t>/L</w:t>
            </w:r>
          </w:p>
        </w:tc>
        <w:tc>
          <w:tcPr>
            <w:tcW w:w="709" w:type="dxa"/>
          </w:tcPr>
          <w:p w:rsidR="00810FB7" w:rsidRPr="00A32AE8" w:rsidRDefault="00810FB7" w:rsidP="0098390C">
            <w:pPr>
              <w:jc w:val="both"/>
            </w:pPr>
            <w:r w:rsidRPr="00A32AE8">
              <w:t>PZ</w:t>
            </w:r>
          </w:p>
        </w:tc>
      </w:tr>
      <w:tr w:rsidR="00810FB7" w:rsidTr="0098390C">
        <w:tc>
          <w:tcPr>
            <w:tcW w:w="2375" w:type="dxa"/>
          </w:tcPr>
          <w:p w:rsidR="00810FB7" w:rsidRPr="00A32AE8" w:rsidRDefault="00810FB7" w:rsidP="0098390C">
            <w:pPr>
              <w:jc w:val="both"/>
            </w:pPr>
            <w:r w:rsidRPr="00A32AE8">
              <w:t>Řízení a logistika výroby</w:t>
            </w:r>
          </w:p>
        </w:tc>
        <w:tc>
          <w:tcPr>
            <w:tcW w:w="1134" w:type="dxa"/>
            <w:gridSpan w:val="2"/>
          </w:tcPr>
          <w:p w:rsidR="00810FB7" w:rsidRPr="00A32AE8" w:rsidRDefault="00810FB7" w:rsidP="0098390C">
            <w:pPr>
              <w:jc w:val="both"/>
            </w:pPr>
            <w:r w:rsidRPr="00A32AE8">
              <w:t>14p+42c</w:t>
            </w:r>
          </w:p>
        </w:tc>
        <w:tc>
          <w:tcPr>
            <w:tcW w:w="993" w:type="dxa"/>
          </w:tcPr>
          <w:p w:rsidR="00810FB7" w:rsidRPr="00A32AE8" w:rsidRDefault="00810FB7" w:rsidP="0098390C">
            <w:pPr>
              <w:jc w:val="both"/>
            </w:pPr>
            <w:r>
              <w:t>kl</w:t>
            </w:r>
          </w:p>
        </w:tc>
        <w:tc>
          <w:tcPr>
            <w:tcW w:w="776" w:type="dxa"/>
          </w:tcPr>
          <w:p w:rsidR="00810FB7" w:rsidRPr="00A32AE8" w:rsidRDefault="00810FB7" w:rsidP="0098390C">
            <w:pPr>
              <w:jc w:val="both"/>
            </w:pPr>
            <w:r w:rsidRPr="00A32AE8">
              <w:t>4</w:t>
            </w:r>
          </w:p>
        </w:tc>
        <w:tc>
          <w:tcPr>
            <w:tcW w:w="3969" w:type="dxa"/>
          </w:tcPr>
          <w:p w:rsidR="00810FB7" w:rsidRPr="00A32AE8" w:rsidRDefault="00810FB7" w:rsidP="0098390C">
            <w:r>
              <w:t xml:space="preserve">doc. Ing. </w:t>
            </w:r>
            <w:r w:rsidRPr="00A32AE8">
              <w:t>Bronislav Chramcov,</w:t>
            </w:r>
            <w:r>
              <w:t xml:space="preserve"> </w:t>
            </w:r>
            <w:r w:rsidRPr="00A32AE8">
              <w:t>Ph.D.</w:t>
            </w:r>
            <w:r>
              <w:t xml:space="preserve"> </w:t>
            </w:r>
            <w:r w:rsidRPr="00A32AE8">
              <w:t>(50</w:t>
            </w:r>
            <w:r>
              <w:t xml:space="preserve"> </w:t>
            </w:r>
            <w:r w:rsidRPr="00A32AE8">
              <w:t>%</w:t>
            </w:r>
            <w:r>
              <w:t xml:space="preserve"> p</w:t>
            </w:r>
            <w:r w:rsidRPr="00A32AE8">
              <w:t>)</w:t>
            </w:r>
            <w:r>
              <w:t xml:space="preserve">, doc. Ing. </w:t>
            </w:r>
            <w:r w:rsidRPr="00A32AE8">
              <w:t>Jan Kunovský,</w:t>
            </w:r>
            <w:r>
              <w:t xml:space="preserve"> </w:t>
            </w:r>
            <w:r w:rsidRPr="00A32AE8">
              <w:t>CSc.</w:t>
            </w:r>
            <w:r>
              <w:t xml:space="preserve"> </w:t>
            </w:r>
            <w:r w:rsidRPr="00A32AE8">
              <w:t>(50</w:t>
            </w:r>
            <w:r>
              <w:t xml:space="preserve"> </w:t>
            </w:r>
            <w:r w:rsidRPr="00A32AE8">
              <w:t>%</w:t>
            </w:r>
            <w:r>
              <w:t xml:space="preserve"> p)</w:t>
            </w:r>
          </w:p>
        </w:tc>
        <w:tc>
          <w:tcPr>
            <w:tcW w:w="567" w:type="dxa"/>
          </w:tcPr>
          <w:p w:rsidR="00810FB7" w:rsidRPr="00A32AE8" w:rsidRDefault="00810FB7" w:rsidP="0098390C">
            <w:pPr>
              <w:jc w:val="both"/>
            </w:pPr>
            <w:r w:rsidRPr="00A32AE8">
              <w:t>2</w:t>
            </w:r>
            <w:r w:rsidR="00F14CF3">
              <w:t>/L</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Senzory</w:t>
            </w:r>
          </w:p>
        </w:tc>
        <w:tc>
          <w:tcPr>
            <w:tcW w:w="1134" w:type="dxa"/>
            <w:gridSpan w:val="2"/>
          </w:tcPr>
          <w:p w:rsidR="00810FB7" w:rsidRPr="00A32AE8" w:rsidRDefault="00810FB7" w:rsidP="0098390C">
            <w:pPr>
              <w:jc w:val="both"/>
            </w:pPr>
            <w:r w:rsidRPr="00A32AE8">
              <w:t>28p+28c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4</w:t>
            </w:r>
          </w:p>
        </w:tc>
        <w:tc>
          <w:tcPr>
            <w:tcW w:w="3969" w:type="dxa"/>
          </w:tcPr>
          <w:p w:rsidR="00810FB7" w:rsidRPr="00133BE0" w:rsidRDefault="00810FB7" w:rsidP="0098390C">
            <w:pPr>
              <w:rPr>
                <w:b/>
              </w:rPr>
            </w:pPr>
            <w:r>
              <w:rPr>
                <w:b/>
              </w:rPr>
              <w:t>doc. RNDr. Vojtěch Křesálek, CSc.</w:t>
            </w:r>
            <w:r w:rsidRPr="00133BE0">
              <w:rPr>
                <w:b/>
              </w:rPr>
              <w:t xml:space="preserve"> </w:t>
            </w:r>
            <w:r>
              <w:t>(100 %p</w:t>
            </w:r>
            <w:r w:rsidRPr="00D7738C">
              <w:t>)</w:t>
            </w:r>
          </w:p>
        </w:tc>
        <w:tc>
          <w:tcPr>
            <w:tcW w:w="567" w:type="dxa"/>
          </w:tcPr>
          <w:p w:rsidR="00810FB7" w:rsidRPr="00A32AE8" w:rsidRDefault="00810FB7" w:rsidP="0098390C">
            <w:pPr>
              <w:jc w:val="both"/>
            </w:pPr>
            <w:r w:rsidRPr="00A32AE8">
              <w:t>2</w:t>
            </w:r>
            <w:r w:rsidR="00F14CF3">
              <w:t>/L</w:t>
            </w:r>
          </w:p>
        </w:tc>
        <w:tc>
          <w:tcPr>
            <w:tcW w:w="709" w:type="dxa"/>
          </w:tcPr>
          <w:p w:rsidR="00810FB7" w:rsidRPr="00A32AE8" w:rsidRDefault="00810FB7" w:rsidP="0098390C">
            <w:pPr>
              <w:jc w:val="both"/>
            </w:pPr>
            <w:r w:rsidRPr="00A32AE8">
              <w:t>PZ</w:t>
            </w:r>
          </w:p>
        </w:tc>
      </w:tr>
      <w:tr w:rsidR="00810FB7" w:rsidTr="0098390C">
        <w:tc>
          <w:tcPr>
            <w:tcW w:w="2375" w:type="dxa"/>
          </w:tcPr>
          <w:p w:rsidR="00810FB7" w:rsidRPr="00A32AE8" w:rsidRDefault="00810FB7" w:rsidP="0098390C">
            <w:pPr>
              <w:jc w:val="both"/>
            </w:pPr>
            <w:r w:rsidRPr="00A32AE8">
              <w:t>Laboratoř reálných procesů</w:t>
            </w:r>
          </w:p>
        </w:tc>
        <w:tc>
          <w:tcPr>
            <w:tcW w:w="1134" w:type="dxa"/>
            <w:gridSpan w:val="2"/>
          </w:tcPr>
          <w:p w:rsidR="00810FB7" w:rsidRPr="00A32AE8" w:rsidRDefault="00810FB7" w:rsidP="0098390C">
            <w:pPr>
              <w:jc w:val="both"/>
            </w:pPr>
            <w:r w:rsidRPr="00A32AE8">
              <w:t>42c</w:t>
            </w:r>
          </w:p>
        </w:tc>
        <w:tc>
          <w:tcPr>
            <w:tcW w:w="993" w:type="dxa"/>
          </w:tcPr>
          <w:p w:rsidR="00810FB7" w:rsidRPr="00A32AE8" w:rsidRDefault="00810FB7" w:rsidP="0098390C">
            <w:pPr>
              <w:jc w:val="both"/>
            </w:pPr>
            <w:r>
              <w:t>kl</w:t>
            </w:r>
          </w:p>
        </w:tc>
        <w:tc>
          <w:tcPr>
            <w:tcW w:w="776" w:type="dxa"/>
          </w:tcPr>
          <w:p w:rsidR="00810FB7" w:rsidRPr="00A32AE8" w:rsidRDefault="00810FB7" w:rsidP="0098390C">
            <w:pPr>
              <w:jc w:val="both"/>
            </w:pPr>
            <w:r w:rsidRPr="00A32AE8">
              <w:t>3</w:t>
            </w:r>
          </w:p>
        </w:tc>
        <w:tc>
          <w:tcPr>
            <w:tcW w:w="3969" w:type="dxa"/>
          </w:tcPr>
          <w:p w:rsidR="00810FB7" w:rsidRPr="00A32AE8" w:rsidRDefault="00810FB7" w:rsidP="0098390C">
            <w:r w:rsidRPr="00A32AE8">
              <w:t>Ing.</w:t>
            </w:r>
            <w:r>
              <w:t xml:space="preserve"> </w:t>
            </w:r>
            <w:r w:rsidRPr="00A32AE8">
              <w:t>Petr Chalupa,</w:t>
            </w:r>
            <w:r>
              <w:t xml:space="preserve"> </w:t>
            </w:r>
            <w:r w:rsidRPr="00A32AE8">
              <w:t>Ph.D.</w:t>
            </w:r>
            <w:r>
              <w:t xml:space="preserve"> (100 % p)</w:t>
            </w:r>
          </w:p>
        </w:tc>
        <w:tc>
          <w:tcPr>
            <w:tcW w:w="567" w:type="dxa"/>
          </w:tcPr>
          <w:p w:rsidR="00810FB7" w:rsidRPr="00A32AE8" w:rsidRDefault="00810FB7" w:rsidP="0098390C">
            <w:pPr>
              <w:jc w:val="both"/>
            </w:pPr>
            <w:r w:rsidRPr="00A32AE8">
              <w:t>2</w:t>
            </w:r>
            <w:r w:rsidR="00F14CF3">
              <w:t>/L</w:t>
            </w:r>
          </w:p>
        </w:tc>
        <w:tc>
          <w:tcPr>
            <w:tcW w:w="709" w:type="dxa"/>
          </w:tcPr>
          <w:p w:rsidR="00810FB7" w:rsidRPr="00A32AE8" w:rsidRDefault="00810FB7" w:rsidP="0098390C">
            <w:pPr>
              <w:jc w:val="both"/>
            </w:pPr>
          </w:p>
        </w:tc>
      </w:tr>
      <w:tr w:rsidR="006919FC" w:rsidTr="0098390C">
        <w:tc>
          <w:tcPr>
            <w:tcW w:w="2375" w:type="dxa"/>
          </w:tcPr>
          <w:p w:rsidR="006919FC" w:rsidRPr="00A32AE8" w:rsidRDefault="006919FC" w:rsidP="006919FC">
            <w:pPr>
              <w:jc w:val="both"/>
            </w:pPr>
            <w:r w:rsidRPr="00A32AE8">
              <w:t>Sportovní aktivity 3</w:t>
            </w:r>
          </w:p>
        </w:tc>
        <w:tc>
          <w:tcPr>
            <w:tcW w:w="1134" w:type="dxa"/>
            <w:gridSpan w:val="2"/>
          </w:tcPr>
          <w:p w:rsidR="006919FC" w:rsidRPr="00A32AE8" w:rsidRDefault="006919FC" w:rsidP="006919FC">
            <w:pPr>
              <w:jc w:val="both"/>
            </w:pPr>
            <w:r w:rsidRPr="00A32AE8">
              <w:t>28c</w:t>
            </w:r>
          </w:p>
        </w:tc>
        <w:tc>
          <w:tcPr>
            <w:tcW w:w="993" w:type="dxa"/>
          </w:tcPr>
          <w:p w:rsidR="006919FC" w:rsidRPr="00A32AE8" w:rsidRDefault="006919FC" w:rsidP="006919FC">
            <w:pPr>
              <w:jc w:val="both"/>
            </w:pPr>
            <w:r w:rsidRPr="00A32AE8">
              <w:t>z</w:t>
            </w:r>
          </w:p>
        </w:tc>
        <w:tc>
          <w:tcPr>
            <w:tcW w:w="776" w:type="dxa"/>
          </w:tcPr>
          <w:p w:rsidR="006919FC" w:rsidRPr="00A32AE8" w:rsidRDefault="006919FC" w:rsidP="006919FC">
            <w:pPr>
              <w:jc w:val="both"/>
            </w:pPr>
            <w:r w:rsidRPr="00A32AE8">
              <w:t>1</w:t>
            </w:r>
          </w:p>
        </w:tc>
        <w:tc>
          <w:tcPr>
            <w:tcW w:w="3969" w:type="dxa"/>
          </w:tcPr>
          <w:p w:rsidR="006919FC" w:rsidRPr="00A32AE8" w:rsidRDefault="006919FC" w:rsidP="006919FC">
            <w:r w:rsidRPr="00473D7B">
              <w:rPr>
                <w:i/>
                <w:iCs/>
              </w:rPr>
              <w:t>Předmět má pro zaměření SP doplňující charakter</w:t>
            </w:r>
          </w:p>
        </w:tc>
        <w:tc>
          <w:tcPr>
            <w:tcW w:w="567" w:type="dxa"/>
          </w:tcPr>
          <w:p w:rsidR="006919FC" w:rsidRPr="00A32AE8" w:rsidRDefault="006919FC" w:rsidP="006919FC">
            <w:pPr>
              <w:jc w:val="both"/>
            </w:pPr>
            <w:r w:rsidRPr="00A32AE8">
              <w:t>2</w:t>
            </w:r>
            <w:r w:rsidR="00F14CF3">
              <w:t>/L</w:t>
            </w:r>
          </w:p>
        </w:tc>
        <w:tc>
          <w:tcPr>
            <w:tcW w:w="709" w:type="dxa"/>
          </w:tcPr>
          <w:p w:rsidR="006919FC" w:rsidRPr="00A32AE8" w:rsidRDefault="006919FC" w:rsidP="006919FC">
            <w:pPr>
              <w:jc w:val="both"/>
            </w:pPr>
          </w:p>
        </w:tc>
      </w:tr>
      <w:tr w:rsidR="006919FC" w:rsidTr="0098390C">
        <w:tc>
          <w:tcPr>
            <w:tcW w:w="2375" w:type="dxa"/>
          </w:tcPr>
          <w:p w:rsidR="006919FC" w:rsidRPr="00810A12" w:rsidRDefault="006919FC" w:rsidP="006919FC">
            <w:pPr>
              <w:jc w:val="both"/>
            </w:pPr>
            <w:r w:rsidRPr="00810A12">
              <w:t>Angličtina 3</w:t>
            </w:r>
          </w:p>
        </w:tc>
        <w:tc>
          <w:tcPr>
            <w:tcW w:w="1134" w:type="dxa"/>
            <w:gridSpan w:val="2"/>
          </w:tcPr>
          <w:p w:rsidR="006919FC" w:rsidRPr="00810A12" w:rsidRDefault="006919FC" w:rsidP="006919FC">
            <w:pPr>
              <w:jc w:val="both"/>
            </w:pPr>
            <w:r w:rsidRPr="00810A12">
              <w:t>28s</w:t>
            </w:r>
          </w:p>
        </w:tc>
        <w:tc>
          <w:tcPr>
            <w:tcW w:w="993" w:type="dxa"/>
          </w:tcPr>
          <w:p w:rsidR="006919FC" w:rsidRPr="00810A12" w:rsidRDefault="006919FC" w:rsidP="006919FC">
            <w:pPr>
              <w:jc w:val="both"/>
            </w:pPr>
            <w:r>
              <w:t>kl</w:t>
            </w:r>
          </w:p>
        </w:tc>
        <w:tc>
          <w:tcPr>
            <w:tcW w:w="776" w:type="dxa"/>
          </w:tcPr>
          <w:p w:rsidR="006919FC" w:rsidRPr="00810A12" w:rsidRDefault="006919FC" w:rsidP="006919FC">
            <w:pPr>
              <w:jc w:val="both"/>
            </w:pPr>
            <w:r w:rsidRPr="00810A12">
              <w:t>3</w:t>
            </w:r>
          </w:p>
        </w:tc>
        <w:tc>
          <w:tcPr>
            <w:tcW w:w="3969" w:type="dxa"/>
          </w:tcPr>
          <w:p w:rsidR="006919FC" w:rsidRPr="00810A12" w:rsidRDefault="006919FC" w:rsidP="006919FC">
            <w:r w:rsidRPr="00473D7B">
              <w:rPr>
                <w:i/>
                <w:iCs/>
              </w:rPr>
              <w:t>Předmět má pro zaměření SP doplňující charakter</w:t>
            </w:r>
          </w:p>
        </w:tc>
        <w:tc>
          <w:tcPr>
            <w:tcW w:w="567" w:type="dxa"/>
          </w:tcPr>
          <w:p w:rsidR="006919FC" w:rsidRPr="00810A12" w:rsidRDefault="006919FC" w:rsidP="006919FC">
            <w:pPr>
              <w:jc w:val="both"/>
            </w:pPr>
            <w:r w:rsidRPr="00810A12">
              <w:t>2</w:t>
            </w:r>
            <w:r w:rsidR="00F14CF3">
              <w:t>/L</w:t>
            </w:r>
          </w:p>
        </w:tc>
        <w:tc>
          <w:tcPr>
            <w:tcW w:w="709" w:type="dxa"/>
          </w:tcPr>
          <w:p w:rsidR="006919FC" w:rsidRPr="00810A12" w:rsidRDefault="006919FC" w:rsidP="006919FC">
            <w:pPr>
              <w:jc w:val="both"/>
            </w:pPr>
          </w:p>
        </w:tc>
      </w:tr>
      <w:tr w:rsidR="00810FB7" w:rsidTr="0098390C">
        <w:tc>
          <w:tcPr>
            <w:tcW w:w="2375" w:type="dxa"/>
          </w:tcPr>
          <w:p w:rsidR="00810FB7" w:rsidRPr="00A32AE8" w:rsidRDefault="00810FB7" w:rsidP="0098390C">
            <w:pPr>
              <w:jc w:val="both"/>
            </w:pPr>
            <w:r w:rsidRPr="00A32AE8">
              <w:t>Mechanika tekutin</w:t>
            </w:r>
          </w:p>
        </w:tc>
        <w:tc>
          <w:tcPr>
            <w:tcW w:w="1134" w:type="dxa"/>
            <w:gridSpan w:val="2"/>
          </w:tcPr>
          <w:p w:rsidR="00810FB7" w:rsidRPr="00A32AE8" w:rsidRDefault="00810FB7" w:rsidP="0098390C">
            <w:pPr>
              <w:jc w:val="both"/>
            </w:pPr>
            <w:r w:rsidRPr="00A32AE8">
              <w:t>28p+28s</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5</w:t>
            </w:r>
          </w:p>
        </w:tc>
        <w:tc>
          <w:tcPr>
            <w:tcW w:w="3969" w:type="dxa"/>
          </w:tcPr>
          <w:p w:rsidR="00810FB7" w:rsidRPr="00EC566A" w:rsidRDefault="00810FB7" w:rsidP="0098390C">
            <w:pPr>
              <w:rPr>
                <w:rPrChange w:id="407" w:author="Jiří Vojtěšek" w:date="2018-11-26T00:36:00Z">
                  <w:rPr>
                    <w:b/>
                  </w:rPr>
                </w:rPrChange>
              </w:rPr>
            </w:pPr>
            <w:r w:rsidRPr="00EC566A">
              <w:rPr>
                <w:rPrChange w:id="408" w:author="Jiří Vojtěšek" w:date="2018-11-26T00:36:00Z">
                  <w:rPr>
                    <w:b/>
                  </w:rPr>
                </w:rPrChange>
              </w:rPr>
              <w:t xml:space="preserve">prof. Ing. Dagmar Janáčová, CSc. </w:t>
            </w:r>
            <w:r w:rsidRPr="00EC566A">
              <w:rPr>
                <w:rPrChange w:id="409" w:author="Jiří Vojtěšek" w:date="2018-11-26T00:36:00Z">
                  <w:rPr/>
                </w:rPrChange>
              </w:rPr>
              <w:t>(100 % p)</w:t>
            </w:r>
          </w:p>
        </w:tc>
        <w:tc>
          <w:tcPr>
            <w:tcW w:w="567" w:type="dxa"/>
          </w:tcPr>
          <w:p w:rsidR="00810FB7" w:rsidRPr="00A32AE8" w:rsidRDefault="00810FB7" w:rsidP="0098390C">
            <w:pPr>
              <w:jc w:val="both"/>
            </w:pPr>
            <w:r w:rsidRPr="00A32AE8">
              <w:t>3</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r w:rsidRPr="00A32AE8">
              <w:t>Embedded systémy s</w:t>
            </w:r>
            <w:r>
              <w:t> </w:t>
            </w:r>
            <w:r w:rsidRPr="00A32AE8">
              <w:t>mikropočítači</w:t>
            </w:r>
          </w:p>
        </w:tc>
        <w:tc>
          <w:tcPr>
            <w:tcW w:w="1134" w:type="dxa"/>
            <w:gridSpan w:val="2"/>
          </w:tcPr>
          <w:p w:rsidR="00810FB7" w:rsidRPr="00A32AE8" w:rsidRDefault="00810FB7" w:rsidP="0098390C">
            <w:pPr>
              <w:jc w:val="both"/>
            </w:pPr>
            <w:r w:rsidRPr="00A32AE8">
              <w:t>28p+56c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5</w:t>
            </w:r>
          </w:p>
        </w:tc>
        <w:tc>
          <w:tcPr>
            <w:tcW w:w="3969" w:type="dxa"/>
          </w:tcPr>
          <w:p w:rsidR="00810FB7" w:rsidRPr="00133BE0" w:rsidRDefault="00810FB7" w:rsidP="0098390C">
            <w:pPr>
              <w:rPr>
                <w:b/>
              </w:rPr>
            </w:pPr>
            <w:r>
              <w:rPr>
                <w:b/>
              </w:rPr>
              <w:t xml:space="preserve">prof. Ing. Vladimír Vašek, CSc. </w:t>
            </w:r>
            <w:r w:rsidRPr="00A92FE4">
              <w:t>(75</w:t>
            </w:r>
            <w:r>
              <w:t xml:space="preserve"> </w:t>
            </w:r>
            <w:r w:rsidRPr="00A92FE4">
              <w:t>%</w:t>
            </w:r>
            <w:r>
              <w:t xml:space="preserve"> p</w:t>
            </w:r>
            <w:r w:rsidRPr="00A92FE4">
              <w:t>)</w:t>
            </w:r>
            <w:r w:rsidRPr="00133BE0">
              <w:rPr>
                <w:b/>
              </w:rPr>
              <w:t xml:space="preserve">, Ing. Jan Dolinay, Ph.D. </w:t>
            </w:r>
            <w:r w:rsidRPr="00A92FE4">
              <w:t>(25</w:t>
            </w:r>
            <w:r>
              <w:t xml:space="preserve"> </w:t>
            </w:r>
            <w:r w:rsidRPr="00A92FE4">
              <w:t>%</w:t>
            </w:r>
            <w:r>
              <w:t xml:space="preserve"> p</w:t>
            </w:r>
            <w:r w:rsidRPr="00A92FE4">
              <w:t>)</w:t>
            </w:r>
            <w:r>
              <w:t xml:space="preserve"> </w:t>
            </w:r>
            <w:r w:rsidRPr="00133BE0">
              <w:rPr>
                <w:b/>
              </w:rPr>
              <w:t xml:space="preserve"> </w:t>
            </w:r>
          </w:p>
        </w:tc>
        <w:tc>
          <w:tcPr>
            <w:tcW w:w="567" w:type="dxa"/>
          </w:tcPr>
          <w:p w:rsidR="00810FB7" w:rsidRPr="00A32AE8" w:rsidRDefault="00810FB7" w:rsidP="0098390C">
            <w:pPr>
              <w:jc w:val="both"/>
            </w:pPr>
            <w:r w:rsidRPr="00A32AE8">
              <w:t>3</w:t>
            </w:r>
            <w:r w:rsidR="00F14CF3">
              <w:t>/Z</w:t>
            </w:r>
          </w:p>
        </w:tc>
        <w:tc>
          <w:tcPr>
            <w:tcW w:w="709" w:type="dxa"/>
          </w:tcPr>
          <w:p w:rsidR="00810FB7" w:rsidRPr="00A32AE8" w:rsidRDefault="00810FB7" w:rsidP="0098390C">
            <w:pPr>
              <w:jc w:val="both"/>
            </w:pPr>
            <w:r w:rsidRPr="00A32AE8">
              <w:t>PZ</w:t>
            </w:r>
          </w:p>
        </w:tc>
      </w:tr>
      <w:tr w:rsidR="00810FB7" w:rsidRPr="00CE3B63" w:rsidTr="0098390C">
        <w:tc>
          <w:tcPr>
            <w:tcW w:w="2375" w:type="dxa"/>
          </w:tcPr>
          <w:p w:rsidR="00810FB7" w:rsidRPr="00A32AE8" w:rsidRDefault="00810FB7" w:rsidP="0098390C">
            <w:pPr>
              <w:jc w:val="both"/>
            </w:pPr>
            <w:r w:rsidRPr="00A32AE8">
              <w:t>Akční členy</w:t>
            </w:r>
          </w:p>
        </w:tc>
        <w:tc>
          <w:tcPr>
            <w:tcW w:w="1134" w:type="dxa"/>
            <w:gridSpan w:val="2"/>
          </w:tcPr>
          <w:p w:rsidR="00810FB7" w:rsidRPr="00A32AE8" w:rsidRDefault="00810FB7" w:rsidP="0098390C">
            <w:pPr>
              <w:jc w:val="both"/>
            </w:pPr>
            <w:r>
              <w:t>28p+2</w:t>
            </w:r>
            <w:r w:rsidRPr="00A32AE8">
              <w:t>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4</w:t>
            </w:r>
          </w:p>
        </w:tc>
        <w:tc>
          <w:tcPr>
            <w:tcW w:w="3969" w:type="dxa"/>
          </w:tcPr>
          <w:p w:rsidR="00810FB7" w:rsidRPr="00133BE0" w:rsidRDefault="00810FB7" w:rsidP="0098390C">
            <w:pPr>
              <w:rPr>
                <w:b/>
              </w:rPr>
            </w:pPr>
            <w:r>
              <w:rPr>
                <w:b/>
              </w:rPr>
              <w:t xml:space="preserve">doc. Ing. RNDr. Zdeněk Úředníček, CSc. </w:t>
            </w:r>
            <w:r w:rsidRPr="00A92FE4">
              <w:t>(100 % p)</w:t>
            </w:r>
          </w:p>
        </w:tc>
        <w:tc>
          <w:tcPr>
            <w:tcW w:w="567" w:type="dxa"/>
          </w:tcPr>
          <w:p w:rsidR="00810FB7" w:rsidRPr="00A32AE8" w:rsidRDefault="00810FB7" w:rsidP="0098390C">
            <w:pPr>
              <w:jc w:val="both"/>
            </w:pPr>
            <w:r>
              <w:t>3</w:t>
            </w:r>
            <w:r w:rsidR="00F14CF3">
              <w:t>/Z</w:t>
            </w:r>
          </w:p>
        </w:tc>
        <w:tc>
          <w:tcPr>
            <w:tcW w:w="709" w:type="dxa"/>
          </w:tcPr>
          <w:p w:rsidR="00810FB7" w:rsidRPr="00A32AE8" w:rsidRDefault="00810FB7" w:rsidP="0098390C">
            <w:pPr>
              <w:jc w:val="both"/>
            </w:pPr>
            <w:r w:rsidRPr="00A32AE8">
              <w:t>PZ</w:t>
            </w:r>
          </w:p>
        </w:tc>
      </w:tr>
      <w:tr w:rsidR="00810FB7" w:rsidTr="0098390C">
        <w:tc>
          <w:tcPr>
            <w:tcW w:w="2375" w:type="dxa"/>
          </w:tcPr>
          <w:p w:rsidR="00810FB7" w:rsidRPr="00A32AE8" w:rsidRDefault="00810FB7" w:rsidP="0098390C">
            <w:r w:rsidRPr="00A32AE8">
              <w:lastRenderedPageBreak/>
              <w:t>Analogová a číslicová technika</w:t>
            </w:r>
          </w:p>
        </w:tc>
        <w:tc>
          <w:tcPr>
            <w:tcW w:w="1134" w:type="dxa"/>
            <w:gridSpan w:val="2"/>
          </w:tcPr>
          <w:p w:rsidR="00810FB7" w:rsidRPr="00A32AE8" w:rsidRDefault="00810FB7" w:rsidP="0098390C">
            <w:pPr>
              <w:jc w:val="both"/>
            </w:pPr>
            <w:r w:rsidRPr="00A32AE8">
              <w:t>28p+14s+28c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5</w:t>
            </w:r>
          </w:p>
        </w:tc>
        <w:tc>
          <w:tcPr>
            <w:tcW w:w="3969" w:type="dxa"/>
          </w:tcPr>
          <w:p w:rsidR="00810FB7" w:rsidRPr="00EC566A" w:rsidRDefault="00810FB7" w:rsidP="0098390C">
            <w:pPr>
              <w:rPr>
                <w:rPrChange w:id="410" w:author="Jiří Vojtěšek" w:date="2018-11-26T00:36:00Z">
                  <w:rPr>
                    <w:b/>
                  </w:rPr>
                </w:rPrChange>
              </w:rPr>
            </w:pPr>
            <w:r w:rsidRPr="00EC566A">
              <w:rPr>
                <w:rPrChange w:id="411" w:author="Jiří Vojtěšek" w:date="2018-11-26T00:36:00Z">
                  <w:rPr>
                    <w:b/>
                  </w:rPr>
                </w:rPrChange>
              </w:rPr>
              <w:t>doc. Mgr. Milan Adámek, Ph.D. (</w:t>
            </w:r>
            <w:r w:rsidRPr="00EC566A">
              <w:rPr>
                <w:rPrChange w:id="412" w:author="Jiří Vojtěšek" w:date="2018-11-26T00:36:00Z">
                  <w:rPr/>
                </w:rPrChange>
              </w:rPr>
              <w:t>100 % p)</w:t>
            </w:r>
          </w:p>
        </w:tc>
        <w:tc>
          <w:tcPr>
            <w:tcW w:w="567" w:type="dxa"/>
          </w:tcPr>
          <w:p w:rsidR="00810FB7" w:rsidRPr="00A32AE8" w:rsidRDefault="00810FB7" w:rsidP="0098390C">
            <w:pPr>
              <w:jc w:val="both"/>
            </w:pPr>
            <w:r w:rsidRPr="00A32AE8">
              <w:t>3</w:t>
            </w:r>
            <w:r w:rsidR="00F14CF3">
              <w:t>/Z</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Mechatronické systémy</w:t>
            </w:r>
          </w:p>
        </w:tc>
        <w:tc>
          <w:tcPr>
            <w:tcW w:w="1134" w:type="dxa"/>
            <w:gridSpan w:val="2"/>
          </w:tcPr>
          <w:p w:rsidR="00810FB7" w:rsidRPr="00A32AE8" w:rsidRDefault="00810FB7" w:rsidP="0098390C">
            <w:pPr>
              <w:jc w:val="both"/>
            </w:pPr>
            <w:r w:rsidRPr="00A32AE8">
              <w:t>28p+28c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5</w:t>
            </w:r>
          </w:p>
        </w:tc>
        <w:tc>
          <w:tcPr>
            <w:tcW w:w="3969" w:type="dxa"/>
          </w:tcPr>
          <w:p w:rsidR="00810FB7" w:rsidRPr="00133BE0" w:rsidRDefault="00810FB7" w:rsidP="0098390C">
            <w:pPr>
              <w:rPr>
                <w:b/>
              </w:rPr>
            </w:pPr>
            <w:r>
              <w:rPr>
                <w:b/>
              </w:rPr>
              <w:t xml:space="preserve">doc. Ing. RNDr. Zdeněk Úředníček, CSc. </w:t>
            </w:r>
            <w:r w:rsidRPr="00A92FE4">
              <w:t>(100 % p)</w:t>
            </w:r>
          </w:p>
        </w:tc>
        <w:tc>
          <w:tcPr>
            <w:tcW w:w="567" w:type="dxa"/>
          </w:tcPr>
          <w:p w:rsidR="00810FB7" w:rsidRPr="00A32AE8" w:rsidRDefault="00810FB7" w:rsidP="0098390C">
            <w:pPr>
              <w:jc w:val="both"/>
            </w:pPr>
            <w:r w:rsidRPr="00A32AE8">
              <w:t>3</w:t>
            </w:r>
            <w:r w:rsidR="00F14CF3">
              <w:t>/Z</w:t>
            </w:r>
          </w:p>
        </w:tc>
        <w:tc>
          <w:tcPr>
            <w:tcW w:w="709" w:type="dxa"/>
          </w:tcPr>
          <w:p w:rsidR="00810FB7" w:rsidRPr="00A32AE8" w:rsidRDefault="00810FB7" w:rsidP="0098390C">
            <w:pPr>
              <w:jc w:val="both"/>
            </w:pPr>
            <w:r w:rsidRPr="00A32AE8">
              <w:t>PZ</w:t>
            </w:r>
          </w:p>
        </w:tc>
      </w:tr>
      <w:tr w:rsidR="00810FB7" w:rsidTr="0098390C">
        <w:tc>
          <w:tcPr>
            <w:tcW w:w="2375" w:type="dxa"/>
          </w:tcPr>
          <w:p w:rsidR="00810FB7" w:rsidRPr="00A32AE8" w:rsidRDefault="00810FB7" w:rsidP="0098390C">
            <w:pPr>
              <w:jc w:val="both"/>
            </w:pPr>
            <w:r w:rsidRPr="00A32AE8">
              <w:t>Ročníkový projekt</w:t>
            </w:r>
          </w:p>
        </w:tc>
        <w:tc>
          <w:tcPr>
            <w:tcW w:w="1134" w:type="dxa"/>
            <w:gridSpan w:val="2"/>
          </w:tcPr>
          <w:p w:rsidR="00810FB7" w:rsidRPr="00A32AE8" w:rsidRDefault="00810FB7" w:rsidP="0098390C">
            <w:pPr>
              <w:jc w:val="both"/>
            </w:pPr>
            <w:r w:rsidRPr="00A32AE8">
              <w:t>14s</w:t>
            </w:r>
          </w:p>
        </w:tc>
        <w:tc>
          <w:tcPr>
            <w:tcW w:w="993" w:type="dxa"/>
          </w:tcPr>
          <w:p w:rsidR="00810FB7" w:rsidRPr="00A32AE8" w:rsidRDefault="00810FB7" w:rsidP="0098390C">
            <w:pPr>
              <w:jc w:val="both"/>
            </w:pPr>
            <w:r w:rsidRPr="00A32AE8">
              <w:t>z</w:t>
            </w:r>
          </w:p>
        </w:tc>
        <w:tc>
          <w:tcPr>
            <w:tcW w:w="776" w:type="dxa"/>
          </w:tcPr>
          <w:p w:rsidR="00810FB7" w:rsidRPr="00A32AE8" w:rsidRDefault="00810FB7" w:rsidP="0098390C">
            <w:pPr>
              <w:jc w:val="both"/>
            </w:pPr>
            <w:r w:rsidRPr="00A32AE8">
              <w:t>1</w:t>
            </w:r>
          </w:p>
        </w:tc>
        <w:tc>
          <w:tcPr>
            <w:tcW w:w="3969" w:type="dxa"/>
          </w:tcPr>
          <w:p w:rsidR="00810FB7" w:rsidRPr="00A32AE8" w:rsidRDefault="00810FB7" w:rsidP="0098390C">
            <w:r>
              <w:t>prof. Ing. Vladimír Vašek, CSc. (100 % p)</w:t>
            </w:r>
          </w:p>
        </w:tc>
        <w:tc>
          <w:tcPr>
            <w:tcW w:w="567" w:type="dxa"/>
          </w:tcPr>
          <w:p w:rsidR="00810FB7" w:rsidRPr="00A32AE8" w:rsidRDefault="00810FB7" w:rsidP="0098390C">
            <w:pPr>
              <w:jc w:val="both"/>
            </w:pPr>
            <w:r w:rsidRPr="00A32AE8">
              <w:t>3</w:t>
            </w:r>
            <w:r w:rsidR="00F14CF3">
              <w:t>/Z</w:t>
            </w:r>
          </w:p>
        </w:tc>
        <w:tc>
          <w:tcPr>
            <w:tcW w:w="709" w:type="dxa"/>
          </w:tcPr>
          <w:p w:rsidR="00810FB7" w:rsidRPr="00A32AE8" w:rsidRDefault="00810FB7" w:rsidP="0098390C">
            <w:pPr>
              <w:jc w:val="both"/>
            </w:pPr>
          </w:p>
        </w:tc>
      </w:tr>
      <w:tr w:rsidR="006919FC" w:rsidTr="0098390C">
        <w:tc>
          <w:tcPr>
            <w:tcW w:w="2375" w:type="dxa"/>
          </w:tcPr>
          <w:p w:rsidR="006919FC" w:rsidRPr="00A32AE8" w:rsidRDefault="006919FC" w:rsidP="006919FC">
            <w:pPr>
              <w:jc w:val="both"/>
            </w:pPr>
            <w:r w:rsidRPr="00A32AE8">
              <w:t>Sportovní aktivity 4</w:t>
            </w:r>
          </w:p>
        </w:tc>
        <w:tc>
          <w:tcPr>
            <w:tcW w:w="1134" w:type="dxa"/>
            <w:gridSpan w:val="2"/>
          </w:tcPr>
          <w:p w:rsidR="006919FC" w:rsidRPr="00A32AE8" w:rsidRDefault="006919FC" w:rsidP="006919FC">
            <w:pPr>
              <w:jc w:val="both"/>
            </w:pPr>
            <w:r w:rsidRPr="00A32AE8">
              <w:t>28c</w:t>
            </w:r>
          </w:p>
        </w:tc>
        <w:tc>
          <w:tcPr>
            <w:tcW w:w="993" w:type="dxa"/>
          </w:tcPr>
          <w:p w:rsidR="006919FC" w:rsidRPr="00A32AE8" w:rsidRDefault="006919FC" w:rsidP="006919FC">
            <w:pPr>
              <w:jc w:val="both"/>
            </w:pPr>
            <w:r w:rsidRPr="00A32AE8">
              <w:t>z</w:t>
            </w:r>
          </w:p>
        </w:tc>
        <w:tc>
          <w:tcPr>
            <w:tcW w:w="776" w:type="dxa"/>
          </w:tcPr>
          <w:p w:rsidR="006919FC" w:rsidRPr="00A32AE8" w:rsidRDefault="006919FC" w:rsidP="006919FC">
            <w:pPr>
              <w:jc w:val="both"/>
            </w:pPr>
            <w:r w:rsidRPr="00A32AE8">
              <w:t>1</w:t>
            </w:r>
          </w:p>
        </w:tc>
        <w:tc>
          <w:tcPr>
            <w:tcW w:w="3969" w:type="dxa"/>
          </w:tcPr>
          <w:p w:rsidR="006919FC" w:rsidRPr="00A32AE8" w:rsidRDefault="006919FC" w:rsidP="006919FC">
            <w:r w:rsidRPr="00CA3530">
              <w:rPr>
                <w:i/>
                <w:iCs/>
              </w:rPr>
              <w:t>Předmět má pro zaměření SP doplňující charakter</w:t>
            </w:r>
          </w:p>
        </w:tc>
        <w:tc>
          <w:tcPr>
            <w:tcW w:w="567" w:type="dxa"/>
          </w:tcPr>
          <w:p w:rsidR="006919FC" w:rsidRPr="00A32AE8" w:rsidRDefault="006919FC" w:rsidP="006919FC">
            <w:pPr>
              <w:jc w:val="both"/>
            </w:pPr>
            <w:r w:rsidRPr="00A32AE8">
              <w:t>3</w:t>
            </w:r>
            <w:r w:rsidR="00F14CF3">
              <w:t>/Z</w:t>
            </w:r>
          </w:p>
        </w:tc>
        <w:tc>
          <w:tcPr>
            <w:tcW w:w="709" w:type="dxa"/>
          </w:tcPr>
          <w:p w:rsidR="006919FC" w:rsidRPr="00A32AE8" w:rsidRDefault="006919FC" w:rsidP="006919FC">
            <w:pPr>
              <w:jc w:val="both"/>
            </w:pPr>
          </w:p>
        </w:tc>
      </w:tr>
      <w:tr w:rsidR="006919FC" w:rsidTr="0098390C">
        <w:tc>
          <w:tcPr>
            <w:tcW w:w="2375" w:type="dxa"/>
          </w:tcPr>
          <w:p w:rsidR="006919FC" w:rsidRPr="00810A12" w:rsidRDefault="006919FC" w:rsidP="006919FC">
            <w:pPr>
              <w:jc w:val="both"/>
            </w:pPr>
            <w:r w:rsidRPr="00810A12">
              <w:t>Angličtina 4</w:t>
            </w:r>
          </w:p>
        </w:tc>
        <w:tc>
          <w:tcPr>
            <w:tcW w:w="1134" w:type="dxa"/>
            <w:gridSpan w:val="2"/>
          </w:tcPr>
          <w:p w:rsidR="006919FC" w:rsidRPr="00810A12" w:rsidRDefault="006919FC" w:rsidP="006919FC">
            <w:pPr>
              <w:jc w:val="both"/>
            </w:pPr>
            <w:r w:rsidRPr="00810A12">
              <w:t>28s</w:t>
            </w:r>
          </w:p>
        </w:tc>
        <w:tc>
          <w:tcPr>
            <w:tcW w:w="993" w:type="dxa"/>
          </w:tcPr>
          <w:p w:rsidR="006919FC" w:rsidRPr="00810A12" w:rsidRDefault="006919FC" w:rsidP="006919FC">
            <w:pPr>
              <w:jc w:val="both"/>
            </w:pPr>
            <w:r w:rsidRPr="00810A12">
              <w:t>zk</w:t>
            </w:r>
          </w:p>
        </w:tc>
        <w:tc>
          <w:tcPr>
            <w:tcW w:w="776" w:type="dxa"/>
          </w:tcPr>
          <w:p w:rsidR="006919FC" w:rsidRPr="00810A12" w:rsidRDefault="006919FC" w:rsidP="006919FC">
            <w:pPr>
              <w:jc w:val="both"/>
            </w:pPr>
            <w:r w:rsidRPr="00810A12">
              <w:t>4</w:t>
            </w:r>
          </w:p>
        </w:tc>
        <w:tc>
          <w:tcPr>
            <w:tcW w:w="3969" w:type="dxa"/>
          </w:tcPr>
          <w:p w:rsidR="006919FC" w:rsidRPr="00810A12" w:rsidRDefault="006919FC" w:rsidP="006919FC">
            <w:r w:rsidRPr="00CA3530">
              <w:rPr>
                <w:i/>
                <w:iCs/>
              </w:rPr>
              <w:t>Předmět má pro zaměření SP doplňující charakter</w:t>
            </w:r>
          </w:p>
        </w:tc>
        <w:tc>
          <w:tcPr>
            <w:tcW w:w="567" w:type="dxa"/>
          </w:tcPr>
          <w:p w:rsidR="006919FC" w:rsidRPr="00810A12" w:rsidRDefault="006919FC" w:rsidP="006919FC">
            <w:pPr>
              <w:jc w:val="both"/>
            </w:pPr>
            <w:r w:rsidRPr="00810A12">
              <w:t>3</w:t>
            </w:r>
            <w:r w:rsidR="00F14CF3">
              <w:t>/Z</w:t>
            </w:r>
          </w:p>
        </w:tc>
        <w:tc>
          <w:tcPr>
            <w:tcW w:w="709" w:type="dxa"/>
          </w:tcPr>
          <w:p w:rsidR="006919FC" w:rsidRPr="00810A12" w:rsidRDefault="006919FC" w:rsidP="006919FC">
            <w:pPr>
              <w:jc w:val="both"/>
            </w:pPr>
          </w:p>
        </w:tc>
      </w:tr>
      <w:tr w:rsidR="00810FB7" w:rsidTr="0098390C">
        <w:tc>
          <w:tcPr>
            <w:tcW w:w="2375" w:type="dxa"/>
          </w:tcPr>
          <w:p w:rsidR="00810FB7" w:rsidRPr="00A32AE8" w:rsidRDefault="00810FB7" w:rsidP="0098390C">
            <w:r w:rsidRPr="00A32AE8">
              <w:t>Programování a aplikace průmyslových robotů a manipulátorů</w:t>
            </w:r>
          </w:p>
        </w:tc>
        <w:tc>
          <w:tcPr>
            <w:tcW w:w="1134" w:type="dxa"/>
            <w:gridSpan w:val="2"/>
          </w:tcPr>
          <w:p w:rsidR="00810FB7" w:rsidRPr="00A32AE8" w:rsidRDefault="00810FB7" w:rsidP="0098390C">
            <w:pPr>
              <w:jc w:val="both"/>
            </w:pPr>
            <w:r>
              <w:t>24p+36</w:t>
            </w:r>
            <w:r w:rsidRPr="00A32AE8">
              <w:t>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5</w:t>
            </w:r>
          </w:p>
        </w:tc>
        <w:tc>
          <w:tcPr>
            <w:tcW w:w="3969" w:type="dxa"/>
          </w:tcPr>
          <w:p w:rsidR="00810FB7" w:rsidRPr="00133BE0" w:rsidRDefault="00810FB7" w:rsidP="0098390C">
            <w:pPr>
              <w:rPr>
                <w:b/>
              </w:rPr>
            </w:pPr>
            <w:r>
              <w:rPr>
                <w:b/>
              </w:rPr>
              <w:t xml:space="preserve">doc. Ing. Lubomír Vašek, CSc. </w:t>
            </w:r>
            <w:r w:rsidRPr="00A92FE4">
              <w:t>(75 % p)</w:t>
            </w:r>
            <w:r w:rsidRPr="00133BE0">
              <w:rPr>
                <w:b/>
              </w:rPr>
              <w:t xml:space="preserve">, </w:t>
            </w:r>
            <w:r>
              <w:rPr>
                <w:b/>
              </w:rPr>
              <w:br/>
            </w:r>
            <w:r w:rsidRPr="00133BE0">
              <w:rPr>
                <w:b/>
              </w:rPr>
              <w:t xml:space="preserve">Ing. Viliam Dolinay, Ph.D. </w:t>
            </w:r>
            <w:r w:rsidRPr="00A92FE4">
              <w:t>(25 % p)</w:t>
            </w:r>
            <w:r w:rsidRPr="00133BE0">
              <w:rPr>
                <w:b/>
              </w:rPr>
              <w:t xml:space="preserve"> </w:t>
            </w:r>
          </w:p>
        </w:tc>
        <w:tc>
          <w:tcPr>
            <w:tcW w:w="567" w:type="dxa"/>
          </w:tcPr>
          <w:p w:rsidR="00810FB7" w:rsidRPr="00A32AE8" w:rsidRDefault="00810FB7" w:rsidP="0098390C">
            <w:pPr>
              <w:jc w:val="both"/>
            </w:pPr>
            <w:r w:rsidRPr="00A32AE8">
              <w:t>3</w:t>
            </w:r>
            <w:r w:rsidR="00F14CF3">
              <w:t>/L</w:t>
            </w:r>
          </w:p>
        </w:tc>
        <w:tc>
          <w:tcPr>
            <w:tcW w:w="709" w:type="dxa"/>
          </w:tcPr>
          <w:p w:rsidR="00810FB7" w:rsidRPr="00A32AE8" w:rsidRDefault="00810FB7" w:rsidP="0098390C">
            <w:pPr>
              <w:jc w:val="both"/>
            </w:pPr>
            <w:r w:rsidRPr="00A32AE8">
              <w:t>PZ</w:t>
            </w:r>
          </w:p>
        </w:tc>
      </w:tr>
      <w:tr w:rsidR="00810FB7" w:rsidTr="0098390C">
        <w:tc>
          <w:tcPr>
            <w:tcW w:w="2375" w:type="dxa"/>
          </w:tcPr>
          <w:p w:rsidR="00810FB7" w:rsidRPr="00A32AE8" w:rsidRDefault="00810FB7" w:rsidP="0098390C">
            <w:r w:rsidRPr="00A32AE8">
              <w:t>CAD systémy v</w:t>
            </w:r>
            <w:r>
              <w:t> </w:t>
            </w:r>
            <w:r w:rsidRPr="00A32AE8">
              <w:t>elektrotechnice</w:t>
            </w:r>
          </w:p>
        </w:tc>
        <w:tc>
          <w:tcPr>
            <w:tcW w:w="1134" w:type="dxa"/>
            <w:gridSpan w:val="2"/>
          </w:tcPr>
          <w:p w:rsidR="00810FB7" w:rsidRPr="00A32AE8" w:rsidRDefault="00810FB7" w:rsidP="0098390C">
            <w:pPr>
              <w:jc w:val="both"/>
            </w:pPr>
            <w:r>
              <w:t>24</w:t>
            </w:r>
            <w:r w:rsidRPr="00A32AE8">
              <w:t>c</w:t>
            </w:r>
          </w:p>
        </w:tc>
        <w:tc>
          <w:tcPr>
            <w:tcW w:w="993" w:type="dxa"/>
          </w:tcPr>
          <w:p w:rsidR="00810FB7" w:rsidRPr="00A32AE8" w:rsidRDefault="00810FB7" w:rsidP="0098390C">
            <w:pPr>
              <w:jc w:val="both"/>
            </w:pPr>
            <w:r>
              <w:t>kl</w:t>
            </w:r>
          </w:p>
        </w:tc>
        <w:tc>
          <w:tcPr>
            <w:tcW w:w="776" w:type="dxa"/>
          </w:tcPr>
          <w:p w:rsidR="00810FB7" w:rsidRPr="00A32AE8" w:rsidRDefault="00810FB7" w:rsidP="0098390C">
            <w:pPr>
              <w:jc w:val="both"/>
            </w:pPr>
            <w:r w:rsidRPr="00A32AE8">
              <w:t>3</w:t>
            </w:r>
          </w:p>
        </w:tc>
        <w:tc>
          <w:tcPr>
            <w:tcW w:w="3969" w:type="dxa"/>
          </w:tcPr>
          <w:p w:rsidR="00810FB7" w:rsidRPr="00EC566A" w:rsidRDefault="00810FB7" w:rsidP="0098390C">
            <w:pPr>
              <w:rPr>
                <w:rPrChange w:id="413" w:author="Jiří Vojtěšek" w:date="2018-11-26T00:36:00Z">
                  <w:rPr>
                    <w:b/>
                  </w:rPr>
                </w:rPrChange>
              </w:rPr>
            </w:pPr>
            <w:r w:rsidRPr="00EC566A">
              <w:rPr>
                <w:rPrChange w:id="414" w:author="Jiří Vojtěšek" w:date="2018-11-26T00:36:00Z">
                  <w:rPr>
                    <w:b/>
                  </w:rPr>
                </w:rPrChange>
              </w:rPr>
              <w:t xml:space="preserve">Ing. Petr Dostálek, Ph.D. </w:t>
            </w:r>
            <w:r w:rsidRPr="00EC566A">
              <w:rPr>
                <w:rPrChange w:id="415" w:author="Jiří Vojtěšek" w:date="2018-11-26T00:36:00Z">
                  <w:rPr/>
                </w:rPrChange>
              </w:rPr>
              <w:t>(100 % p)</w:t>
            </w:r>
          </w:p>
        </w:tc>
        <w:tc>
          <w:tcPr>
            <w:tcW w:w="567" w:type="dxa"/>
          </w:tcPr>
          <w:p w:rsidR="00810FB7" w:rsidRPr="00A32AE8" w:rsidRDefault="00810FB7" w:rsidP="0098390C">
            <w:pPr>
              <w:jc w:val="both"/>
            </w:pPr>
            <w:r w:rsidRPr="00A32AE8">
              <w:t>3</w:t>
            </w:r>
            <w:r w:rsidR="00F14CF3">
              <w:t>/L</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r w:rsidRPr="00A32AE8">
              <w:t>Umělá a výpočetní inteligence</w:t>
            </w:r>
          </w:p>
        </w:tc>
        <w:tc>
          <w:tcPr>
            <w:tcW w:w="1134" w:type="dxa"/>
            <w:gridSpan w:val="2"/>
          </w:tcPr>
          <w:p w:rsidR="00810FB7" w:rsidRPr="00A32AE8" w:rsidRDefault="00810FB7" w:rsidP="0098390C">
            <w:pPr>
              <w:jc w:val="both"/>
            </w:pPr>
            <w:r>
              <w:t>24p+24</w:t>
            </w:r>
            <w:r w:rsidRPr="00A32AE8">
              <w:t>c</w:t>
            </w:r>
          </w:p>
        </w:tc>
        <w:tc>
          <w:tcPr>
            <w:tcW w:w="993" w:type="dxa"/>
          </w:tcPr>
          <w:p w:rsidR="00810FB7" w:rsidRPr="00A32AE8" w:rsidRDefault="00810FB7" w:rsidP="0098390C">
            <w:pPr>
              <w:jc w:val="both"/>
            </w:pPr>
            <w:r w:rsidRPr="00A32AE8">
              <w:t>z, zk</w:t>
            </w:r>
          </w:p>
        </w:tc>
        <w:tc>
          <w:tcPr>
            <w:tcW w:w="776" w:type="dxa"/>
          </w:tcPr>
          <w:p w:rsidR="00810FB7" w:rsidRPr="00A32AE8" w:rsidRDefault="00810FB7" w:rsidP="0098390C">
            <w:pPr>
              <w:jc w:val="both"/>
            </w:pPr>
            <w:r w:rsidRPr="00A32AE8">
              <w:t>5</w:t>
            </w:r>
          </w:p>
        </w:tc>
        <w:tc>
          <w:tcPr>
            <w:tcW w:w="3969" w:type="dxa"/>
          </w:tcPr>
          <w:p w:rsidR="00810FB7" w:rsidRPr="00133BE0" w:rsidRDefault="00810FB7" w:rsidP="0098390C">
            <w:pPr>
              <w:rPr>
                <w:b/>
              </w:rPr>
            </w:pPr>
            <w:r>
              <w:rPr>
                <w:b/>
              </w:rPr>
              <w:t xml:space="preserve">doc. Ing. </w:t>
            </w:r>
            <w:r w:rsidRPr="00133BE0">
              <w:rPr>
                <w:b/>
              </w:rPr>
              <w:t>Zuzana Komínková Oplatková,</w:t>
            </w:r>
            <w:r>
              <w:rPr>
                <w:b/>
              </w:rPr>
              <w:t xml:space="preserve"> </w:t>
            </w:r>
            <w:r w:rsidRPr="00133BE0">
              <w:rPr>
                <w:b/>
              </w:rPr>
              <w:t>Ph.D.</w:t>
            </w:r>
            <w:r>
              <w:rPr>
                <w:b/>
              </w:rPr>
              <w:t xml:space="preserve"> </w:t>
            </w:r>
            <w:r w:rsidRPr="00D7738C">
              <w:t>(100 % p)</w:t>
            </w:r>
          </w:p>
        </w:tc>
        <w:tc>
          <w:tcPr>
            <w:tcW w:w="567" w:type="dxa"/>
          </w:tcPr>
          <w:p w:rsidR="00810FB7" w:rsidRPr="00A32AE8" w:rsidRDefault="00810FB7" w:rsidP="0098390C">
            <w:pPr>
              <w:jc w:val="both"/>
            </w:pPr>
            <w:r w:rsidRPr="00A32AE8">
              <w:t>3</w:t>
            </w:r>
            <w:r w:rsidR="00F14CF3">
              <w:t>/L</w:t>
            </w:r>
          </w:p>
        </w:tc>
        <w:tc>
          <w:tcPr>
            <w:tcW w:w="709" w:type="dxa"/>
          </w:tcPr>
          <w:p w:rsidR="00810FB7" w:rsidRPr="00A32AE8" w:rsidRDefault="00810FB7" w:rsidP="0098390C">
            <w:pPr>
              <w:jc w:val="both"/>
            </w:pPr>
            <w:r w:rsidRPr="00A32AE8">
              <w:t>PZ</w:t>
            </w:r>
          </w:p>
        </w:tc>
      </w:tr>
      <w:tr w:rsidR="00810FB7" w:rsidTr="0098390C">
        <w:tc>
          <w:tcPr>
            <w:tcW w:w="2375" w:type="dxa"/>
          </w:tcPr>
          <w:p w:rsidR="00810FB7" w:rsidRPr="00A32AE8" w:rsidRDefault="00810FB7" w:rsidP="0098390C">
            <w:pPr>
              <w:jc w:val="both"/>
            </w:pPr>
            <w:r w:rsidRPr="00A32AE8">
              <w:t>Softskills</w:t>
            </w:r>
          </w:p>
        </w:tc>
        <w:tc>
          <w:tcPr>
            <w:tcW w:w="1134" w:type="dxa"/>
            <w:gridSpan w:val="2"/>
          </w:tcPr>
          <w:p w:rsidR="00810FB7" w:rsidRPr="00A32AE8" w:rsidRDefault="00810FB7" w:rsidP="0098390C">
            <w:pPr>
              <w:jc w:val="both"/>
            </w:pPr>
            <w:r>
              <w:t>24</w:t>
            </w:r>
            <w:r w:rsidRPr="00A32AE8">
              <w:t>s</w:t>
            </w:r>
          </w:p>
        </w:tc>
        <w:tc>
          <w:tcPr>
            <w:tcW w:w="993" w:type="dxa"/>
          </w:tcPr>
          <w:p w:rsidR="00810FB7" w:rsidRPr="00A32AE8" w:rsidRDefault="00810FB7" w:rsidP="0098390C">
            <w:pPr>
              <w:jc w:val="both"/>
            </w:pPr>
            <w:r>
              <w:t>z</w:t>
            </w:r>
          </w:p>
        </w:tc>
        <w:tc>
          <w:tcPr>
            <w:tcW w:w="776" w:type="dxa"/>
          </w:tcPr>
          <w:p w:rsidR="00810FB7" w:rsidRPr="00A32AE8" w:rsidRDefault="00810FB7" w:rsidP="0098390C">
            <w:pPr>
              <w:jc w:val="both"/>
            </w:pPr>
            <w:r w:rsidRPr="00A32AE8">
              <w:t>2</w:t>
            </w:r>
          </w:p>
        </w:tc>
        <w:tc>
          <w:tcPr>
            <w:tcW w:w="3969" w:type="dxa"/>
          </w:tcPr>
          <w:p w:rsidR="00810FB7" w:rsidRPr="00A32AE8" w:rsidRDefault="00C25145" w:rsidP="0098390C">
            <w:r w:rsidRPr="00177EB7">
              <w:rPr>
                <w:i/>
                <w:iCs/>
              </w:rPr>
              <w:t>Předmět má pro zaměření SP doplňující charakter</w:t>
            </w:r>
          </w:p>
        </w:tc>
        <w:tc>
          <w:tcPr>
            <w:tcW w:w="567" w:type="dxa"/>
          </w:tcPr>
          <w:p w:rsidR="00810FB7" w:rsidRPr="00A32AE8" w:rsidRDefault="00810FB7" w:rsidP="0098390C">
            <w:pPr>
              <w:jc w:val="both"/>
            </w:pPr>
            <w:r w:rsidRPr="00A32AE8">
              <w:t>3</w:t>
            </w:r>
            <w:r w:rsidR="00F14CF3">
              <w:t>/L</w:t>
            </w:r>
          </w:p>
        </w:tc>
        <w:tc>
          <w:tcPr>
            <w:tcW w:w="709" w:type="dxa"/>
          </w:tcPr>
          <w:p w:rsidR="00810FB7" w:rsidRPr="00A32AE8" w:rsidRDefault="00810FB7" w:rsidP="0098390C">
            <w:pPr>
              <w:jc w:val="both"/>
            </w:pPr>
          </w:p>
        </w:tc>
      </w:tr>
      <w:tr w:rsidR="00810FB7" w:rsidTr="0098390C">
        <w:tc>
          <w:tcPr>
            <w:tcW w:w="2375" w:type="dxa"/>
          </w:tcPr>
          <w:p w:rsidR="00810FB7" w:rsidRPr="00A32AE8" w:rsidRDefault="00810FB7" w:rsidP="0098390C">
            <w:pPr>
              <w:jc w:val="both"/>
            </w:pPr>
            <w:r w:rsidRPr="00A32AE8">
              <w:t>Bakalářská práce</w:t>
            </w:r>
          </w:p>
        </w:tc>
        <w:tc>
          <w:tcPr>
            <w:tcW w:w="1134" w:type="dxa"/>
            <w:gridSpan w:val="2"/>
          </w:tcPr>
          <w:p w:rsidR="00810FB7" w:rsidRPr="00A32AE8" w:rsidRDefault="00810FB7" w:rsidP="0098390C">
            <w:pPr>
              <w:jc w:val="both"/>
            </w:pPr>
            <w:r>
              <w:t>204</w:t>
            </w:r>
          </w:p>
        </w:tc>
        <w:tc>
          <w:tcPr>
            <w:tcW w:w="993" w:type="dxa"/>
          </w:tcPr>
          <w:p w:rsidR="00810FB7" w:rsidRPr="00A32AE8" w:rsidRDefault="00810FB7" w:rsidP="0098390C">
            <w:pPr>
              <w:jc w:val="both"/>
            </w:pPr>
            <w:r w:rsidRPr="00A32AE8">
              <w:t>Obh.</w:t>
            </w:r>
          </w:p>
        </w:tc>
        <w:tc>
          <w:tcPr>
            <w:tcW w:w="776" w:type="dxa"/>
          </w:tcPr>
          <w:p w:rsidR="00810FB7" w:rsidRPr="00A32AE8" w:rsidRDefault="00810FB7" w:rsidP="0098390C">
            <w:pPr>
              <w:jc w:val="both"/>
            </w:pPr>
            <w:r w:rsidRPr="00A32AE8">
              <w:t>1</w:t>
            </w:r>
            <w:r>
              <w:t>5</w:t>
            </w:r>
          </w:p>
        </w:tc>
        <w:tc>
          <w:tcPr>
            <w:tcW w:w="3969" w:type="dxa"/>
          </w:tcPr>
          <w:p w:rsidR="00810FB7" w:rsidRPr="00A32AE8" w:rsidRDefault="00810FB7" w:rsidP="0098390C">
            <w:r>
              <w:t>prof. Ing. Vladimír Vašek, CSc. (100 % p)</w:t>
            </w:r>
          </w:p>
        </w:tc>
        <w:tc>
          <w:tcPr>
            <w:tcW w:w="567" w:type="dxa"/>
          </w:tcPr>
          <w:p w:rsidR="00810FB7" w:rsidRPr="00A32AE8" w:rsidRDefault="00810FB7" w:rsidP="0098390C">
            <w:pPr>
              <w:jc w:val="both"/>
            </w:pPr>
            <w:r w:rsidRPr="00A32AE8">
              <w:t>3</w:t>
            </w:r>
            <w:r w:rsidR="00F14CF3">
              <w:t>/L</w:t>
            </w:r>
          </w:p>
        </w:tc>
        <w:tc>
          <w:tcPr>
            <w:tcW w:w="709" w:type="dxa"/>
          </w:tcPr>
          <w:p w:rsidR="00810FB7" w:rsidRPr="00A32AE8" w:rsidRDefault="00810FB7" w:rsidP="0098390C">
            <w:pPr>
              <w:jc w:val="both"/>
            </w:pPr>
          </w:p>
        </w:tc>
      </w:tr>
      <w:tr w:rsidR="00810FB7" w:rsidTr="0098390C">
        <w:tc>
          <w:tcPr>
            <w:tcW w:w="3509" w:type="dxa"/>
            <w:gridSpan w:val="3"/>
            <w:shd w:val="clear" w:color="auto" w:fill="F7CAAC"/>
          </w:tcPr>
          <w:p w:rsidR="00810FB7" w:rsidRDefault="00810FB7" w:rsidP="0098390C">
            <w:pPr>
              <w:jc w:val="both"/>
              <w:rPr>
                <w:b/>
              </w:rPr>
            </w:pPr>
            <w:r>
              <w:rPr>
                <w:b/>
              </w:rPr>
              <w:t xml:space="preserve"> Součásti SZZ a jejich obsah</w:t>
            </w:r>
          </w:p>
        </w:tc>
        <w:tc>
          <w:tcPr>
            <w:tcW w:w="7014" w:type="dxa"/>
            <w:gridSpan w:val="5"/>
            <w:tcBorders>
              <w:bottom w:val="nil"/>
            </w:tcBorders>
          </w:tcPr>
          <w:p w:rsidR="00810FB7" w:rsidRDefault="00810FB7" w:rsidP="0098390C">
            <w:pPr>
              <w:jc w:val="both"/>
            </w:pPr>
          </w:p>
        </w:tc>
      </w:tr>
      <w:tr w:rsidR="00810FB7" w:rsidTr="0098390C">
        <w:trPr>
          <w:trHeight w:val="1370"/>
        </w:trPr>
        <w:tc>
          <w:tcPr>
            <w:tcW w:w="10523" w:type="dxa"/>
            <w:gridSpan w:val="8"/>
            <w:tcBorders>
              <w:top w:val="nil"/>
            </w:tcBorders>
          </w:tcPr>
          <w:p w:rsidR="004661CE" w:rsidRDefault="004661CE" w:rsidP="004661CE">
            <w:r w:rsidRPr="00C557F3">
              <w:t>Závěrečné zkoušky se skládají z</w:t>
            </w:r>
            <w:r>
              <w:t> </w:t>
            </w:r>
            <w:r w:rsidRPr="00C557F3">
              <w:t>obhajoby</w:t>
            </w:r>
            <w:r>
              <w:t xml:space="preserve"> bakalářské</w:t>
            </w:r>
            <w:r w:rsidRPr="00C557F3">
              <w:t xml:space="preserve"> práce a ze státní zkoušky ze </w:t>
            </w:r>
            <w:r>
              <w:t>dvou povinných</w:t>
            </w:r>
            <w:r w:rsidRPr="00C557F3">
              <w:t xml:space="preserve"> </w:t>
            </w:r>
            <w:r>
              <w:t>tématických okruhů</w:t>
            </w:r>
            <w:r w:rsidRPr="00C557F3">
              <w:t xml:space="preserve">. Tyto </w:t>
            </w:r>
            <w:r>
              <w:t>tématické okruhy</w:t>
            </w:r>
            <w:r w:rsidRPr="00C557F3">
              <w:t xml:space="preserve"> jsou průřezové a zahrnují v sobě tématiku vždy několika dílčích studijních předmětů. </w:t>
            </w:r>
          </w:p>
          <w:p w:rsidR="004661CE" w:rsidRDefault="004661CE" w:rsidP="004661CE"/>
          <w:p w:rsidR="004661CE" w:rsidRDefault="004661CE" w:rsidP="004661CE">
            <w:r>
              <w:t>Tématické okruhy:</w:t>
            </w:r>
          </w:p>
          <w:p w:rsidR="00810FB7" w:rsidRPr="00607007" w:rsidRDefault="00810FB7" w:rsidP="0098390C">
            <w:pPr>
              <w:jc w:val="both"/>
            </w:pPr>
          </w:p>
          <w:p w:rsidR="00810FB7" w:rsidRPr="00607007" w:rsidRDefault="00810FB7" w:rsidP="0098390C">
            <w:pPr>
              <w:ind w:left="1461" w:hanging="1461"/>
              <w:jc w:val="both"/>
            </w:pPr>
            <w:r w:rsidRPr="00607007">
              <w:t xml:space="preserve">   </w:t>
            </w:r>
            <w:r w:rsidR="004661CE">
              <w:t>A</w:t>
            </w:r>
            <w:r w:rsidR="004661CE" w:rsidRPr="004661CE">
              <w:rPr>
                <w:b/>
              </w:rPr>
              <w:t>.</w:t>
            </w:r>
            <w:r w:rsidRPr="004661CE">
              <w:rPr>
                <w:b/>
              </w:rPr>
              <w:t xml:space="preserve">  Teorie a prostředky automatického řízení</w:t>
            </w:r>
            <w:r w:rsidR="004661CE">
              <w:rPr>
                <w:b/>
              </w:rPr>
              <w:t>.</w:t>
            </w:r>
            <w:r w:rsidR="004661CE">
              <w:t xml:space="preserve"> T</w:t>
            </w:r>
            <w:r>
              <w:t xml:space="preserve">ento </w:t>
            </w:r>
            <w:r w:rsidR="004661CE">
              <w:t>tématický okruh</w:t>
            </w:r>
            <w:r>
              <w:t xml:space="preserve"> v sobě zahrnuje dílčí problematiky, které jsou </w:t>
            </w:r>
            <w:r w:rsidR="004661CE">
              <w:t>o</w:t>
            </w:r>
            <w:r>
              <w:t xml:space="preserve">bsahem dílčích předmětů: </w:t>
            </w:r>
            <w:r w:rsidRPr="00FF575C">
              <w:t>Automatické řízení</w:t>
            </w:r>
            <w:r>
              <w:t xml:space="preserve">, </w:t>
            </w:r>
            <w:r w:rsidRPr="00FF575C">
              <w:t>Spojité řízení</w:t>
            </w:r>
            <w:r>
              <w:t xml:space="preserve">, </w:t>
            </w:r>
            <w:r w:rsidRPr="00A32AE8">
              <w:t>Instrumentace a měření</w:t>
            </w:r>
            <w:r>
              <w:t xml:space="preserve">, </w:t>
            </w:r>
            <w:r w:rsidRPr="00A32AE8">
              <w:t>Senzory</w:t>
            </w:r>
            <w:r>
              <w:t>,</w:t>
            </w:r>
            <w:r w:rsidRPr="00075691">
              <w:t xml:space="preserve"> </w:t>
            </w:r>
            <w:r w:rsidRPr="00A32AE8">
              <w:t>Akční členy</w:t>
            </w:r>
            <w:r>
              <w:t xml:space="preserve">, </w:t>
            </w:r>
            <w:r w:rsidRPr="00FF575C">
              <w:t>Mechatronické systémy</w:t>
            </w:r>
            <w:r>
              <w:t>.</w:t>
            </w:r>
          </w:p>
          <w:p w:rsidR="00810FB7" w:rsidRDefault="00810FB7" w:rsidP="0098390C">
            <w:pPr>
              <w:ind w:left="1461" w:hanging="1461"/>
              <w:jc w:val="both"/>
            </w:pPr>
            <w:r w:rsidRPr="00607007">
              <w:t xml:space="preserve">     </w:t>
            </w:r>
            <w:r w:rsidR="004661CE">
              <w:t>B</w:t>
            </w:r>
            <w:r w:rsidR="004661CE" w:rsidRPr="004661CE">
              <w:rPr>
                <w:b/>
              </w:rPr>
              <w:t xml:space="preserve">. </w:t>
            </w:r>
            <w:r w:rsidRPr="004661CE">
              <w:rPr>
                <w:b/>
              </w:rPr>
              <w:t>Informační technologie pro průmyslovou automatizaci</w:t>
            </w:r>
            <w:r w:rsidR="004661CE">
              <w:rPr>
                <w:b/>
              </w:rPr>
              <w:t>.</w:t>
            </w:r>
            <w:r>
              <w:t xml:space="preserve"> </w:t>
            </w:r>
            <w:r w:rsidR="004661CE">
              <w:t xml:space="preserve">Tento tématický okruh </w:t>
            </w:r>
            <w:r>
              <w:t xml:space="preserve">v sobě zahrnuje dílčí problematiky, které jsou obsahem dílčích předmětů: </w:t>
            </w:r>
            <w:r w:rsidRPr="00A32AE8">
              <w:t>Hardware a operační systémy</w:t>
            </w:r>
            <w:r>
              <w:t>,</w:t>
            </w:r>
            <w:r w:rsidRPr="00A32AE8">
              <w:t xml:space="preserve"> Systémy pro přenos a ukládání dat</w:t>
            </w:r>
            <w:r>
              <w:t xml:space="preserve">, </w:t>
            </w:r>
            <w:r w:rsidRPr="00A32AE8">
              <w:t>Programování PLC</w:t>
            </w:r>
            <w:r>
              <w:t xml:space="preserve">, </w:t>
            </w:r>
            <w:r w:rsidRPr="00A32AE8">
              <w:t>Embedded systémy s</w:t>
            </w:r>
            <w:r>
              <w:t> </w:t>
            </w:r>
            <w:r w:rsidRPr="00A32AE8">
              <w:t>mikropočítači</w:t>
            </w:r>
            <w:r>
              <w:t xml:space="preserve">, </w:t>
            </w:r>
            <w:r w:rsidRPr="00A32AE8">
              <w:t>Programování a aplikace průmyslových robotů a manipulátorů</w:t>
            </w:r>
            <w:r>
              <w:t xml:space="preserve">, </w:t>
            </w:r>
            <w:r w:rsidRPr="00A32AE8">
              <w:t>Umělá a výpočetní inteligence</w:t>
            </w:r>
            <w:r>
              <w:t>.</w:t>
            </w:r>
          </w:p>
          <w:p w:rsidR="00810FB7" w:rsidRPr="00607007" w:rsidRDefault="00810FB7" w:rsidP="0098390C">
            <w:pPr>
              <w:ind w:left="1461" w:hanging="1461"/>
              <w:jc w:val="both"/>
            </w:pPr>
          </w:p>
          <w:p w:rsidR="00810FB7" w:rsidRDefault="00810FB7" w:rsidP="0098390C">
            <w:pPr>
              <w:jc w:val="both"/>
            </w:pPr>
            <w:r w:rsidRPr="00607007">
              <w:t>Studentům</w:t>
            </w:r>
            <w:r w:rsidRPr="009B5A0E">
              <w:t xml:space="preserve"> budou předem oznámeny okruhy témat, ze kterých budou zkoušeni. Témata jsou každoročně aktualizována a jsou schválena Radou studijních programů pro daný akademický rok.</w:t>
            </w:r>
          </w:p>
        </w:tc>
      </w:tr>
      <w:tr w:rsidR="00810FB7" w:rsidTr="0098390C">
        <w:tc>
          <w:tcPr>
            <w:tcW w:w="3509" w:type="dxa"/>
            <w:gridSpan w:val="3"/>
            <w:shd w:val="clear" w:color="auto" w:fill="F7CAAC"/>
          </w:tcPr>
          <w:p w:rsidR="00810FB7" w:rsidRDefault="00810FB7" w:rsidP="0098390C">
            <w:pPr>
              <w:jc w:val="both"/>
              <w:rPr>
                <w:b/>
              </w:rPr>
            </w:pPr>
            <w:r>
              <w:rPr>
                <w:b/>
              </w:rPr>
              <w:t>Další studijní povinnosti</w:t>
            </w:r>
          </w:p>
        </w:tc>
        <w:tc>
          <w:tcPr>
            <w:tcW w:w="7014" w:type="dxa"/>
            <w:gridSpan w:val="5"/>
            <w:tcBorders>
              <w:bottom w:val="nil"/>
            </w:tcBorders>
          </w:tcPr>
          <w:p w:rsidR="00810FB7" w:rsidRDefault="00810FB7" w:rsidP="0098390C">
            <w:pPr>
              <w:jc w:val="both"/>
            </w:pPr>
          </w:p>
        </w:tc>
      </w:tr>
      <w:tr w:rsidR="00810FB7" w:rsidTr="0098390C">
        <w:trPr>
          <w:trHeight w:val="605"/>
        </w:trPr>
        <w:tc>
          <w:tcPr>
            <w:tcW w:w="10523" w:type="dxa"/>
            <w:gridSpan w:val="8"/>
            <w:tcBorders>
              <w:top w:val="nil"/>
            </w:tcBorders>
          </w:tcPr>
          <w:p w:rsidR="00810FB7" w:rsidRDefault="00810FB7" w:rsidP="0098390C">
            <w:r>
              <w:t>Odborná</w:t>
            </w:r>
            <w:r w:rsidRPr="009B5A0E">
              <w:t xml:space="preserve"> praxe na bakalářském stupni studia </w:t>
            </w:r>
            <w:r>
              <w:t>není zajišťována</w:t>
            </w:r>
            <w:r w:rsidRPr="009B5A0E">
              <w:t xml:space="preserve">, </w:t>
            </w:r>
            <w:r w:rsidR="00177D62">
              <w:t xml:space="preserve">je uskutečňována </w:t>
            </w:r>
            <w:r w:rsidRPr="009B5A0E">
              <w:t>v navazujícím magisterském stupni studia.</w:t>
            </w:r>
          </w:p>
          <w:p w:rsidR="00810FB7" w:rsidRDefault="00810FB7" w:rsidP="0098390C">
            <w:pPr>
              <w:jc w:val="both"/>
            </w:pPr>
          </w:p>
        </w:tc>
      </w:tr>
      <w:tr w:rsidR="00810FB7" w:rsidTr="0098390C">
        <w:tc>
          <w:tcPr>
            <w:tcW w:w="3509" w:type="dxa"/>
            <w:gridSpan w:val="3"/>
            <w:shd w:val="clear" w:color="auto" w:fill="F7CAAC"/>
          </w:tcPr>
          <w:p w:rsidR="00810FB7" w:rsidRDefault="00810FB7" w:rsidP="0098390C">
            <w:pPr>
              <w:rPr>
                <w:b/>
              </w:rPr>
            </w:pPr>
            <w:r>
              <w:rPr>
                <w:b/>
              </w:rPr>
              <w:t>Návrh témat kvalifikačních prací a témata obhájených prací</w:t>
            </w:r>
          </w:p>
        </w:tc>
        <w:tc>
          <w:tcPr>
            <w:tcW w:w="7014" w:type="dxa"/>
            <w:gridSpan w:val="5"/>
            <w:tcBorders>
              <w:bottom w:val="nil"/>
            </w:tcBorders>
          </w:tcPr>
          <w:p w:rsidR="00810FB7" w:rsidRDefault="00810FB7" w:rsidP="0098390C">
            <w:pPr>
              <w:jc w:val="both"/>
            </w:pPr>
          </w:p>
        </w:tc>
      </w:tr>
      <w:tr w:rsidR="007D343D" w:rsidTr="0098390C">
        <w:trPr>
          <w:trHeight w:val="842"/>
        </w:trPr>
        <w:tc>
          <w:tcPr>
            <w:tcW w:w="10523" w:type="dxa"/>
            <w:gridSpan w:val="8"/>
            <w:tcBorders>
              <w:top w:val="nil"/>
            </w:tcBorders>
          </w:tcPr>
          <w:p w:rsidR="007D343D" w:rsidRPr="007D343D" w:rsidRDefault="007D343D" w:rsidP="00013B1B">
            <w:pPr>
              <w:jc w:val="both"/>
              <w:rPr>
                <w:ins w:id="416" w:author="vopatrilova" w:date="2018-11-21T16:14:00Z"/>
              </w:rPr>
            </w:pPr>
            <w:ins w:id="417" w:author="vopatrilova" w:date="2018-11-21T16:14:00Z">
              <w:r w:rsidRPr="007D343D">
                <w:t>Příklady obhájených prací:</w:t>
              </w:r>
            </w:ins>
          </w:p>
          <w:p w:rsidR="007D343D" w:rsidRPr="007D343D" w:rsidRDefault="007D343D" w:rsidP="00013B1B">
            <w:pPr>
              <w:rPr>
                <w:ins w:id="418" w:author="vopatrilova" w:date="2018-11-21T16:14:00Z"/>
                <w:color w:val="000000"/>
              </w:rPr>
            </w:pPr>
            <w:ins w:id="419" w:author="vopatrilova" w:date="2018-11-21T16:14:00Z">
              <w:r w:rsidRPr="007D343D">
                <w:rPr>
                  <w:color w:val="000000"/>
                </w:rPr>
                <w:t>Model ke zjištění reakční doby rukou osoby</w:t>
              </w:r>
            </w:ins>
          </w:p>
          <w:p w:rsidR="007D343D" w:rsidRPr="007D343D" w:rsidRDefault="007D343D" w:rsidP="00013B1B">
            <w:pPr>
              <w:rPr>
                <w:ins w:id="420" w:author="vopatrilova" w:date="2018-11-21T16:14:00Z"/>
                <w:color w:val="000000"/>
              </w:rPr>
            </w:pPr>
            <w:ins w:id="421" w:author="vopatrilova" w:date="2018-11-21T16:14:00Z">
              <w:r w:rsidRPr="007D343D">
                <w:rPr>
                  <w:color w:val="000000"/>
                </w:rPr>
                <w:t>Vývoj prostředí pro interaktivní aplikaci v MATLABu</w:t>
              </w:r>
            </w:ins>
          </w:p>
          <w:p w:rsidR="007D343D" w:rsidRPr="007D343D" w:rsidRDefault="007D343D" w:rsidP="00013B1B">
            <w:pPr>
              <w:rPr>
                <w:ins w:id="422" w:author="vopatrilova" w:date="2018-11-21T16:14:00Z"/>
                <w:color w:val="000000"/>
              </w:rPr>
            </w:pPr>
            <w:ins w:id="423" w:author="vopatrilova" w:date="2018-11-21T16:14:00Z">
              <w:r w:rsidRPr="007D343D">
                <w:rPr>
                  <w:color w:val="000000"/>
                </w:rPr>
                <w:t>Vzdálené řízení laboratorních modelů připojených k programovatelným automatům</w:t>
              </w:r>
            </w:ins>
          </w:p>
          <w:p w:rsidR="007D343D" w:rsidRPr="007D343D" w:rsidRDefault="007D343D" w:rsidP="00013B1B">
            <w:pPr>
              <w:rPr>
                <w:ins w:id="424" w:author="vopatrilova" w:date="2018-11-21T16:14:00Z"/>
                <w:color w:val="000000"/>
              </w:rPr>
            </w:pPr>
            <w:ins w:id="425" w:author="vopatrilova" w:date="2018-11-21T16:14:00Z">
              <w:r w:rsidRPr="007D343D">
                <w:rPr>
                  <w:color w:val="000000"/>
                </w:rPr>
                <w:t>Diagnostika signálů řídících jednotek</w:t>
              </w:r>
            </w:ins>
          </w:p>
          <w:p w:rsidR="007D343D" w:rsidRPr="007D343D" w:rsidRDefault="007D343D" w:rsidP="00013B1B">
            <w:pPr>
              <w:rPr>
                <w:ins w:id="426" w:author="vopatrilova" w:date="2018-11-21T16:14:00Z"/>
                <w:color w:val="000000"/>
              </w:rPr>
            </w:pPr>
            <w:ins w:id="427" w:author="vopatrilova" w:date="2018-11-21T16:14:00Z">
              <w:r w:rsidRPr="007D343D">
                <w:rPr>
                  <w:color w:val="000000"/>
                </w:rPr>
                <w:t>Technologie Unity 3D pro tvorbu aplikací ve virtuální realitě</w:t>
              </w:r>
            </w:ins>
          </w:p>
          <w:p w:rsidR="007D343D" w:rsidRPr="007D343D" w:rsidRDefault="007D343D" w:rsidP="00013B1B">
            <w:pPr>
              <w:rPr>
                <w:ins w:id="428" w:author="vopatrilova" w:date="2018-11-21T16:14:00Z"/>
                <w:color w:val="000000"/>
              </w:rPr>
            </w:pPr>
            <w:ins w:id="429" w:author="vopatrilova" w:date="2018-11-21T16:14:00Z">
              <w:r w:rsidRPr="007D343D">
                <w:rPr>
                  <w:color w:val="000000"/>
                </w:rPr>
                <w:t>Detekce a počítání osob pomocí IR světelných závor</w:t>
              </w:r>
            </w:ins>
          </w:p>
          <w:p w:rsidR="007D343D" w:rsidRPr="007D343D" w:rsidRDefault="007D343D" w:rsidP="00013B1B">
            <w:pPr>
              <w:jc w:val="both"/>
              <w:rPr>
                <w:ins w:id="430" w:author="vopatrilova" w:date="2018-11-21T16:14:00Z"/>
              </w:rPr>
            </w:pPr>
          </w:p>
          <w:p w:rsidR="007D343D" w:rsidRPr="007D343D" w:rsidRDefault="007D343D" w:rsidP="00013B1B">
            <w:pPr>
              <w:jc w:val="both"/>
              <w:rPr>
                <w:ins w:id="431" w:author="vopatrilova" w:date="2018-11-21T16:14:00Z"/>
              </w:rPr>
            </w:pPr>
            <w:ins w:id="432" w:author="vopatrilova" w:date="2018-11-21T16:14:00Z">
              <w:r w:rsidRPr="007D343D">
                <w:t>Návrhy nových témat:</w:t>
              </w:r>
            </w:ins>
          </w:p>
          <w:p w:rsidR="007D343D" w:rsidRPr="007D343D" w:rsidRDefault="007D343D" w:rsidP="00013B1B">
            <w:pPr>
              <w:jc w:val="both"/>
              <w:rPr>
                <w:ins w:id="433" w:author="vopatrilova" w:date="2018-11-21T16:14:00Z"/>
              </w:rPr>
            </w:pPr>
            <w:ins w:id="434" w:author="vopatrilova" w:date="2018-11-21T16:14:00Z">
              <w:r w:rsidRPr="007D343D">
                <w:t>Na základě popisu kinematiky existujícího robota určení jeho pracovního prostoru v dělení na dosažitelný a pohotovostní.</w:t>
              </w:r>
            </w:ins>
          </w:p>
          <w:p w:rsidR="007D343D" w:rsidRPr="007D343D" w:rsidRDefault="007D343D" w:rsidP="00013B1B">
            <w:pPr>
              <w:jc w:val="both"/>
              <w:rPr>
                <w:ins w:id="435" w:author="vopatrilova" w:date="2018-11-21T16:14:00Z"/>
              </w:rPr>
            </w:pPr>
            <w:ins w:id="436" w:author="vopatrilova" w:date="2018-11-21T16:14:00Z">
              <w:r w:rsidRPr="007D343D">
                <w:t>Návrh a realizace edukačního robotického pracoviště pro SPŠ Zlín. Návrh řešitelných úloh pomocí SCARA robota, včetně softwarového řešení těchto úloh.</w:t>
              </w:r>
            </w:ins>
          </w:p>
          <w:p w:rsidR="007D343D" w:rsidRPr="007D343D" w:rsidRDefault="007D343D" w:rsidP="00013B1B">
            <w:pPr>
              <w:jc w:val="both"/>
              <w:rPr>
                <w:ins w:id="437" w:author="vopatrilova" w:date="2018-11-21T16:14:00Z"/>
              </w:rPr>
            </w:pPr>
            <w:ins w:id="438" w:author="vopatrilova" w:date="2018-11-21T16:14:00Z">
              <w:r w:rsidRPr="007D343D">
                <w:t>Analýza chování plovoucího objektu a principu jeho diferenčního řízení rovinného pohybu.</w:t>
              </w:r>
            </w:ins>
          </w:p>
          <w:p w:rsidR="007D343D" w:rsidRPr="007D343D" w:rsidRDefault="007D343D" w:rsidP="00013B1B">
            <w:pPr>
              <w:jc w:val="both"/>
              <w:rPr>
                <w:ins w:id="439" w:author="vopatrilova" w:date="2018-11-21T16:14:00Z"/>
              </w:rPr>
            </w:pPr>
            <w:ins w:id="440" w:author="vopatrilova" w:date="2018-11-21T16:14:00Z">
              <w:r w:rsidRPr="007D343D">
                <w:t>Návrh řízení pohybu trojkloubového manipulátoru pomocí stejnosměrných servopohonů.</w:t>
              </w:r>
            </w:ins>
          </w:p>
          <w:p w:rsidR="007D343D" w:rsidRPr="007D343D" w:rsidRDefault="007D343D" w:rsidP="00013B1B">
            <w:pPr>
              <w:jc w:val="both"/>
              <w:rPr>
                <w:ins w:id="441" w:author="vopatrilova" w:date="2018-11-21T16:14:00Z"/>
              </w:rPr>
            </w:pPr>
            <w:ins w:id="442" w:author="vopatrilova" w:date="2018-11-21T16:14:00Z">
              <w:r w:rsidRPr="007D343D">
                <w:t>Analýza a návrh robotického „hnízda“ pro řízení materiálového toku při danném výrobním procesu.</w:t>
              </w:r>
            </w:ins>
          </w:p>
          <w:p w:rsidR="007D343D" w:rsidRPr="007D343D" w:rsidRDefault="007D343D" w:rsidP="00013B1B">
            <w:pPr>
              <w:jc w:val="both"/>
              <w:rPr>
                <w:ins w:id="443" w:author="vopatrilova" w:date="2018-11-21T16:14:00Z"/>
              </w:rPr>
            </w:pPr>
            <w:ins w:id="444" w:author="vopatrilova" w:date="2018-11-21T16:14:00Z">
              <w:r w:rsidRPr="007D343D">
                <w:t>Analýza vlivu uspořádání zápěstí pro konkrétní typy technologických efektorů.</w:t>
              </w:r>
            </w:ins>
          </w:p>
          <w:p w:rsidR="007D343D" w:rsidRPr="007D343D" w:rsidRDefault="007D343D" w:rsidP="00013B1B">
            <w:pPr>
              <w:jc w:val="both"/>
              <w:rPr>
                <w:ins w:id="445" w:author="vopatrilova" w:date="2018-11-21T16:14:00Z"/>
              </w:rPr>
            </w:pPr>
            <w:ins w:id="446" w:author="vopatrilova" w:date="2018-11-21T16:14:00Z">
              <w:r w:rsidRPr="007D343D">
                <w:t>Řešení inverzní kinematické úlohy pro manipulátor robotické ruky se třemi rotačními klouby.</w:t>
              </w:r>
            </w:ins>
          </w:p>
          <w:p w:rsidR="007D343D" w:rsidRPr="007D343D" w:rsidRDefault="007D343D" w:rsidP="00013B1B">
            <w:pPr>
              <w:jc w:val="both"/>
              <w:rPr>
                <w:ins w:id="447" w:author="vopatrilova" w:date="2018-11-21T16:14:00Z"/>
              </w:rPr>
            </w:pPr>
            <w:ins w:id="448" w:author="vopatrilova" w:date="2018-11-21T16:14:00Z">
              <w:r w:rsidRPr="007D343D">
                <w:t>Analýza kinematiky chování létajícího objektu (vzducholoď, multikoptéra..) a určení a základního popisu nezbytného senzorického systému.</w:t>
              </w:r>
            </w:ins>
          </w:p>
          <w:p w:rsidR="007D343D" w:rsidRPr="007D343D" w:rsidRDefault="007D343D" w:rsidP="00013B1B">
            <w:pPr>
              <w:rPr>
                <w:ins w:id="449" w:author="vopatrilova" w:date="2018-11-21T16:14:00Z"/>
              </w:rPr>
            </w:pPr>
            <w:ins w:id="450" w:author="vopatrilova" w:date="2018-11-21T16:14:00Z">
              <w:r w:rsidRPr="007D343D">
                <w:t>Návrh manipulace s plastovými díly pomocí pneumatických úchopných prvků.</w:t>
              </w:r>
            </w:ins>
          </w:p>
          <w:p w:rsidR="007D343D" w:rsidRPr="007D343D" w:rsidRDefault="007D343D" w:rsidP="00013B1B">
            <w:pPr>
              <w:rPr>
                <w:ins w:id="451" w:author="vopatrilova" w:date="2018-11-21T16:14:00Z"/>
              </w:rPr>
            </w:pPr>
            <w:ins w:id="452" w:author="vopatrilova" w:date="2018-11-21T16:14:00Z">
              <w:r w:rsidRPr="007D343D">
                <w:t>Návrh vyjímání   výrobků z dvoutiskové vstřikovací formy.</w:t>
              </w:r>
            </w:ins>
          </w:p>
          <w:p w:rsidR="007D343D" w:rsidRPr="007D343D" w:rsidRDefault="007D343D" w:rsidP="00013B1B">
            <w:pPr>
              <w:rPr>
                <w:ins w:id="453" w:author="vopatrilova" w:date="2018-11-21T16:14:00Z"/>
              </w:rPr>
            </w:pPr>
            <w:ins w:id="454" w:author="vopatrilova" w:date="2018-11-21T16:14:00Z">
              <w:r w:rsidRPr="007D343D">
                <w:t>Návrh pracoviště s robotem pro nanášení těsnící PU směsi.</w:t>
              </w:r>
            </w:ins>
          </w:p>
          <w:p w:rsidR="007D343D" w:rsidRPr="007D343D" w:rsidRDefault="007D343D" w:rsidP="00013B1B">
            <w:pPr>
              <w:rPr>
                <w:ins w:id="455" w:author="vopatrilova" w:date="2018-11-21T16:14:00Z"/>
              </w:rPr>
            </w:pPr>
            <w:ins w:id="456" w:author="vopatrilova" w:date="2018-11-21T16:14:00Z">
              <w:r w:rsidRPr="007D343D">
                <w:t>Návrh pracoviště pro orientaci výrobků</w:t>
              </w:r>
              <w:del w:id="457" w:author="Jiří Vojtěšek" w:date="2018-11-22T21:53:00Z">
                <w:r w:rsidRPr="007D343D" w:rsidDel="00742E6D">
                  <w:delText xml:space="preserve"> </w:delText>
                </w:r>
              </w:del>
              <w:r w:rsidRPr="007D343D">
                <w:t>.</w:t>
              </w:r>
            </w:ins>
          </w:p>
          <w:p w:rsidR="005F0B83" w:rsidRDefault="007D343D" w:rsidP="0098390C">
            <w:pPr>
              <w:jc w:val="both"/>
              <w:rPr>
                <w:ins w:id="458" w:author="Jiří Vojtěšek" w:date="2018-11-22T21:57:00Z"/>
              </w:rPr>
            </w:pPr>
            <w:ins w:id="459" w:author="vopatrilova" w:date="2018-11-21T16:14:00Z">
              <w:r w:rsidRPr="007D343D">
                <w:t>Návrh manipulace s výrobky při vyjímání ze vstřikovací formy.</w:t>
              </w:r>
            </w:ins>
          </w:p>
          <w:p w:rsidR="005F0B83" w:rsidRDefault="005F0B83" w:rsidP="0098390C">
            <w:pPr>
              <w:jc w:val="both"/>
              <w:rPr>
                <w:ins w:id="460" w:author="Jiří Vojtěšek" w:date="2018-11-22T21:57:00Z"/>
              </w:rPr>
            </w:pPr>
          </w:p>
          <w:p w:rsidR="005F0B83" w:rsidRDefault="005F0B83" w:rsidP="0098390C">
            <w:pPr>
              <w:jc w:val="both"/>
              <w:rPr>
                <w:ins w:id="461" w:author="Jiří Vojtěšek" w:date="2018-11-22T21:57:00Z"/>
              </w:rPr>
            </w:pPr>
            <w:ins w:id="462" w:author="Jiří Vojtěšek" w:date="2018-11-22T21:57:00Z">
              <w:r>
                <w:rPr>
                  <w:color w:val="000000"/>
                </w:rPr>
                <w:t xml:space="preserve">Všechny obhájené práce jsou umístěny v systému DSpace dostupném na adrese: </w:t>
              </w:r>
              <w:r>
                <w:rPr>
                  <w:color w:val="000000"/>
                </w:rPr>
                <w:fldChar w:fldCharType="begin"/>
              </w:r>
              <w:r>
                <w:rPr>
                  <w:color w:val="000000"/>
                </w:rPr>
                <w:instrText xml:space="preserve"> HYPERLINK "</w:instrText>
              </w:r>
              <w:r w:rsidRPr="005F0B83">
                <w:rPr>
                  <w:color w:val="000000"/>
                </w:rPr>
                <w:instrText>http://digilib.k.utb.cz/handle/10563/22</w:instrText>
              </w:r>
              <w:r>
                <w:rPr>
                  <w:color w:val="000000"/>
                </w:rPr>
                <w:instrText xml:space="preserve">" </w:instrText>
              </w:r>
              <w:r>
                <w:rPr>
                  <w:color w:val="000000"/>
                </w:rPr>
                <w:fldChar w:fldCharType="separate"/>
              </w:r>
              <w:r w:rsidRPr="000A600A">
                <w:rPr>
                  <w:rStyle w:val="Hypertextovodkaz"/>
                </w:rPr>
                <w:t>http://digilib.k.utb.cz/handle/10563/22</w:t>
              </w:r>
              <w:r>
                <w:rPr>
                  <w:color w:val="000000"/>
                </w:rPr>
                <w:fldChar w:fldCharType="end"/>
              </w:r>
            </w:ins>
          </w:p>
          <w:p w:rsidR="007D343D" w:rsidDel="00564CAE" w:rsidRDefault="007D343D" w:rsidP="0098390C">
            <w:pPr>
              <w:jc w:val="both"/>
              <w:rPr>
                <w:del w:id="463" w:author="vopatrilova" w:date="2018-11-21T16:14:00Z"/>
              </w:rPr>
            </w:pPr>
            <w:del w:id="464" w:author="vopatrilova" w:date="2018-11-21T16:14:00Z">
              <w:r w:rsidDel="00564CAE">
                <w:delText>Knihovna programových modulů regulačních algoritmů pro mikropočítač s procesorem Cortex-M.</w:delText>
              </w:r>
            </w:del>
          </w:p>
          <w:p w:rsidR="007D343D" w:rsidDel="00564CAE" w:rsidRDefault="007D343D" w:rsidP="0098390C">
            <w:pPr>
              <w:jc w:val="both"/>
              <w:rPr>
                <w:del w:id="465" w:author="vopatrilova" w:date="2018-11-21T16:14:00Z"/>
              </w:rPr>
            </w:pPr>
            <w:del w:id="466" w:author="vopatrilova" w:date="2018-11-21T16:14:00Z">
              <w:r w:rsidDel="00564CAE">
                <w:delText>Real-timová aplikace pro měření dat z technologického procesu.</w:delText>
              </w:r>
            </w:del>
          </w:p>
          <w:p w:rsidR="007D343D" w:rsidDel="00564CAE" w:rsidRDefault="007D343D" w:rsidP="0098390C">
            <w:pPr>
              <w:jc w:val="both"/>
              <w:rPr>
                <w:del w:id="467" w:author="vopatrilova" w:date="2018-11-21T16:14:00Z"/>
              </w:rPr>
            </w:pPr>
            <w:del w:id="468" w:author="vopatrilova" w:date="2018-11-21T16:14:00Z">
              <w:r w:rsidDel="00564CAE">
                <w:delText>Analýza řídicího systému pro řízení třídicího stroje na sazenice stromů.</w:delText>
              </w:r>
            </w:del>
          </w:p>
          <w:p w:rsidR="007D343D" w:rsidDel="00564CAE" w:rsidRDefault="007D343D" w:rsidP="0098390C">
            <w:pPr>
              <w:jc w:val="both"/>
              <w:rPr>
                <w:del w:id="469" w:author="vopatrilova" w:date="2018-11-21T16:14:00Z"/>
              </w:rPr>
            </w:pPr>
            <w:del w:id="470" w:author="vopatrilova" w:date="2018-11-21T16:14:00Z">
              <w:r w:rsidDel="00564CAE">
                <w:delText>Analýza a ověření návrhu řídicího systému kladívkového mlýnu.</w:delText>
              </w:r>
            </w:del>
          </w:p>
          <w:p w:rsidR="007D343D" w:rsidDel="00564CAE" w:rsidRDefault="007D343D" w:rsidP="0098390C">
            <w:pPr>
              <w:jc w:val="both"/>
              <w:rPr>
                <w:del w:id="471" w:author="vopatrilova" w:date="2018-11-21T16:14:00Z"/>
              </w:rPr>
            </w:pPr>
            <w:del w:id="472" w:author="vopatrilova" w:date="2018-11-21T16:14:00Z">
              <w:r w:rsidDel="00564CAE">
                <w:delText>PLC systém pro řízení temperanční jednotky pro vstřikovací stroj.</w:delText>
              </w:r>
            </w:del>
          </w:p>
          <w:p w:rsidR="007D343D" w:rsidDel="00564CAE" w:rsidRDefault="007D343D" w:rsidP="0098390C">
            <w:pPr>
              <w:jc w:val="both"/>
              <w:rPr>
                <w:del w:id="473" w:author="vopatrilova" w:date="2018-11-21T16:14:00Z"/>
              </w:rPr>
            </w:pPr>
            <w:del w:id="474" w:author="vopatrilova" w:date="2018-11-21T16:14:00Z">
              <w:r w:rsidDel="00564CAE">
                <w:delText>Inovace řídicí jednotky pro výrobní jednotku bionafty.</w:delText>
              </w:r>
            </w:del>
          </w:p>
          <w:p w:rsidR="007D343D" w:rsidDel="00564CAE" w:rsidRDefault="007D343D" w:rsidP="0098390C">
            <w:pPr>
              <w:jc w:val="both"/>
              <w:rPr>
                <w:del w:id="475" w:author="vopatrilova" w:date="2018-11-21T16:14:00Z"/>
              </w:rPr>
            </w:pPr>
            <w:del w:id="476" w:author="vopatrilova" w:date="2018-11-21T16:14:00Z">
              <w:r w:rsidDel="00564CAE">
                <w:delText>Řešení dálkového ovládání a řízení vytápění rekreačního objektu.</w:delText>
              </w:r>
            </w:del>
          </w:p>
          <w:p w:rsidR="007D343D" w:rsidDel="00564CAE" w:rsidRDefault="007D343D" w:rsidP="0098390C">
            <w:pPr>
              <w:jc w:val="both"/>
              <w:rPr>
                <w:del w:id="477" w:author="vopatrilova" w:date="2018-11-21T16:14:00Z"/>
              </w:rPr>
            </w:pPr>
            <w:del w:id="478" w:author="vopatrilova" w:date="2018-11-21T16:14:00Z">
              <w:r w:rsidDel="00564CAE">
                <w:delText>Měření a vyhodnocení vlivu slunečního svitu na výkon topného systému.</w:delText>
              </w:r>
            </w:del>
          </w:p>
          <w:p w:rsidR="007D343D" w:rsidDel="00564CAE" w:rsidRDefault="007D343D" w:rsidP="0098390C">
            <w:pPr>
              <w:jc w:val="both"/>
              <w:rPr>
                <w:del w:id="479" w:author="vopatrilova" w:date="2018-11-21T16:14:00Z"/>
              </w:rPr>
            </w:pPr>
            <w:del w:id="480" w:author="vopatrilova" w:date="2018-11-21T16:14:00Z">
              <w:r w:rsidDel="00564CAE">
                <w:delText>Využití OpenGL pro simulaci a vizualizaci řízených systémů.</w:delText>
              </w:r>
            </w:del>
          </w:p>
          <w:p w:rsidR="007D343D" w:rsidDel="00564CAE" w:rsidRDefault="007D343D" w:rsidP="0098390C">
            <w:pPr>
              <w:jc w:val="both"/>
              <w:rPr>
                <w:del w:id="481" w:author="vopatrilova" w:date="2018-11-21T16:14:00Z"/>
              </w:rPr>
            </w:pPr>
            <w:del w:id="482" w:author="vopatrilova" w:date="2018-11-21T16:14:00Z">
              <w:r w:rsidDel="00564CAE">
                <w:delText>Simulační ověření a porovnání PID regulátorů seřízených vybranými metodami syntézy.</w:delText>
              </w:r>
            </w:del>
          </w:p>
          <w:p w:rsidR="007D343D" w:rsidDel="00564CAE" w:rsidRDefault="007D343D" w:rsidP="0098390C">
            <w:pPr>
              <w:jc w:val="both"/>
              <w:rPr>
                <w:del w:id="483" w:author="vopatrilova" w:date="2018-11-21T16:14:00Z"/>
              </w:rPr>
            </w:pPr>
            <w:del w:id="484" w:author="vopatrilova" w:date="2018-11-21T16:14:00Z">
              <w:r w:rsidDel="00564CAE">
                <w:delText>Mikropočítačový modul pro řízení tříbarevných LED pásků.</w:delText>
              </w:r>
            </w:del>
          </w:p>
          <w:p w:rsidR="007D343D" w:rsidDel="00564CAE" w:rsidRDefault="007D343D" w:rsidP="0098390C">
            <w:pPr>
              <w:jc w:val="both"/>
              <w:rPr>
                <w:del w:id="485" w:author="vopatrilova" w:date="2018-11-21T16:14:00Z"/>
              </w:rPr>
            </w:pPr>
            <w:del w:id="486" w:author="vopatrilova" w:date="2018-11-21T16:14:00Z">
              <w:r w:rsidDel="00564CAE">
                <w:delText>Vzdálené řízení modelu výtahu.</w:delText>
              </w:r>
            </w:del>
          </w:p>
          <w:p w:rsidR="007D343D" w:rsidDel="00564CAE" w:rsidRDefault="007D343D" w:rsidP="0098390C">
            <w:pPr>
              <w:jc w:val="both"/>
              <w:rPr>
                <w:del w:id="487" w:author="vopatrilova" w:date="2018-11-21T16:14:00Z"/>
              </w:rPr>
            </w:pPr>
            <w:del w:id="488" w:author="vopatrilova" w:date="2018-11-21T16:14:00Z">
              <w:r w:rsidDel="00564CAE">
                <w:delText>Mikropočítačová měřicí ústředna.</w:delText>
              </w:r>
            </w:del>
          </w:p>
          <w:p w:rsidR="007D343D" w:rsidRDefault="007D343D" w:rsidP="0098390C">
            <w:pPr>
              <w:jc w:val="both"/>
            </w:pPr>
          </w:p>
        </w:tc>
      </w:tr>
      <w:tr w:rsidR="00810FB7" w:rsidTr="0098390C">
        <w:tc>
          <w:tcPr>
            <w:tcW w:w="3509" w:type="dxa"/>
            <w:gridSpan w:val="3"/>
            <w:shd w:val="clear" w:color="auto" w:fill="F7CAAC"/>
          </w:tcPr>
          <w:p w:rsidR="00810FB7" w:rsidRDefault="00810FB7" w:rsidP="0098390C">
            <w:r>
              <w:rPr>
                <w:b/>
              </w:rPr>
              <w:lastRenderedPageBreak/>
              <w:t>Návrh témat rigorózních prací a témata obhájených prací</w:t>
            </w:r>
          </w:p>
        </w:tc>
        <w:tc>
          <w:tcPr>
            <w:tcW w:w="7014" w:type="dxa"/>
            <w:gridSpan w:val="5"/>
            <w:tcBorders>
              <w:bottom w:val="nil"/>
            </w:tcBorders>
            <w:shd w:val="clear" w:color="auto" w:fill="FFFFFF"/>
          </w:tcPr>
          <w:p w:rsidR="00810FB7" w:rsidRDefault="00810FB7" w:rsidP="0098390C">
            <w:pPr>
              <w:jc w:val="center"/>
            </w:pPr>
          </w:p>
        </w:tc>
      </w:tr>
      <w:tr w:rsidR="00810FB7" w:rsidTr="004D2662">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89" w:author="vopatrilova" w:date="2018-11-18T16:57:00Z">
            <w:tblPrEx>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14"/>
          <w:trPrChange w:id="490" w:author="vopatrilova" w:date="2018-11-18T16:57:00Z">
            <w:trPr>
              <w:gridBefore w:val="1"/>
              <w:trHeight w:val="680"/>
            </w:trPr>
          </w:trPrChange>
        </w:trPr>
        <w:tc>
          <w:tcPr>
            <w:tcW w:w="10523" w:type="dxa"/>
            <w:gridSpan w:val="8"/>
            <w:tcBorders>
              <w:top w:val="nil"/>
            </w:tcBorders>
            <w:tcPrChange w:id="491" w:author="vopatrilova" w:date="2018-11-18T16:57:00Z">
              <w:tcPr>
                <w:tcW w:w="10523" w:type="dxa"/>
                <w:gridSpan w:val="9"/>
                <w:tcBorders>
                  <w:top w:val="nil"/>
                </w:tcBorders>
              </w:tcPr>
            </w:tcPrChange>
          </w:tcPr>
          <w:p w:rsidR="00E735CA" w:rsidDel="004D2662" w:rsidRDefault="00E735CA" w:rsidP="0098390C">
            <w:pPr>
              <w:jc w:val="both"/>
              <w:rPr>
                <w:del w:id="492" w:author="vopatrilova" w:date="2018-11-18T16:57:00Z"/>
              </w:rPr>
            </w:pPr>
          </w:p>
          <w:p w:rsidR="00810FB7" w:rsidDel="004D2662" w:rsidRDefault="00810FB7" w:rsidP="0098390C">
            <w:pPr>
              <w:jc w:val="both"/>
              <w:rPr>
                <w:del w:id="493" w:author="vopatrilova" w:date="2018-11-18T16:57:00Z"/>
              </w:rPr>
            </w:pPr>
            <w:r>
              <w:t>Nerelevantní.</w:t>
            </w:r>
          </w:p>
          <w:p w:rsidR="00E735CA" w:rsidDel="004D2662" w:rsidRDefault="00E735CA" w:rsidP="0098390C">
            <w:pPr>
              <w:jc w:val="both"/>
              <w:rPr>
                <w:del w:id="494" w:author="vopatrilova" w:date="2018-11-18T16:57:00Z"/>
              </w:rPr>
            </w:pPr>
          </w:p>
          <w:p w:rsidR="00E735CA" w:rsidDel="004D2662" w:rsidRDefault="00E735CA" w:rsidP="0098390C">
            <w:pPr>
              <w:jc w:val="both"/>
              <w:rPr>
                <w:del w:id="495" w:author="vopatrilova" w:date="2018-11-18T16:57:00Z"/>
              </w:rPr>
            </w:pPr>
          </w:p>
          <w:p w:rsidR="00E735CA" w:rsidRDefault="00E735CA" w:rsidP="0098390C">
            <w:pPr>
              <w:jc w:val="both"/>
            </w:pPr>
          </w:p>
        </w:tc>
      </w:tr>
      <w:tr w:rsidR="00810FB7" w:rsidTr="0098390C">
        <w:tc>
          <w:tcPr>
            <w:tcW w:w="3509" w:type="dxa"/>
            <w:gridSpan w:val="3"/>
            <w:shd w:val="clear" w:color="auto" w:fill="F7CAAC"/>
          </w:tcPr>
          <w:p w:rsidR="00810FB7" w:rsidRDefault="00810FB7" w:rsidP="0098390C">
            <w:r>
              <w:rPr>
                <w:b/>
              </w:rPr>
              <w:t xml:space="preserve"> Součásti SRZ a jejich obsah</w:t>
            </w:r>
          </w:p>
        </w:tc>
        <w:tc>
          <w:tcPr>
            <w:tcW w:w="7014" w:type="dxa"/>
            <w:gridSpan w:val="5"/>
            <w:tcBorders>
              <w:bottom w:val="nil"/>
            </w:tcBorders>
            <w:shd w:val="clear" w:color="auto" w:fill="FFFFFF"/>
          </w:tcPr>
          <w:p w:rsidR="00810FB7" w:rsidRDefault="00810FB7" w:rsidP="0098390C">
            <w:pPr>
              <w:jc w:val="center"/>
            </w:pPr>
          </w:p>
        </w:tc>
      </w:tr>
      <w:tr w:rsidR="00810FB7" w:rsidTr="0098390C">
        <w:trPr>
          <w:trHeight w:val="594"/>
        </w:trPr>
        <w:tc>
          <w:tcPr>
            <w:tcW w:w="10523" w:type="dxa"/>
            <w:gridSpan w:val="8"/>
            <w:tcBorders>
              <w:top w:val="nil"/>
            </w:tcBorders>
          </w:tcPr>
          <w:p w:rsidR="00E735CA" w:rsidRDefault="00E735CA" w:rsidP="0098390C">
            <w:pPr>
              <w:jc w:val="both"/>
            </w:pPr>
          </w:p>
          <w:p w:rsidR="00810FB7" w:rsidRDefault="00810FB7" w:rsidP="0098390C">
            <w:pPr>
              <w:jc w:val="both"/>
            </w:pPr>
            <w:r>
              <w:t>Nerelevantní.</w:t>
            </w:r>
          </w:p>
        </w:tc>
      </w:tr>
    </w:tbl>
    <w:p w:rsidR="00810FB7" w:rsidDel="004D2662" w:rsidRDefault="00810FB7" w:rsidP="00810FB7">
      <w:pPr>
        <w:rPr>
          <w:del w:id="496" w:author="vopatrilova" w:date="2018-11-18T16:58:00Z"/>
        </w:rPr>
      </w:pPr>
    </w:p>
    <w:p w:rsidR="00810FB7" w:rsidDel="004D2662" w:rsidRDefault="00810FB7" w:rsidP="00810FB7">
      <w:pPr>
        <w:rPr>
          <w:del w:id="497" w:author="vopatrilova" w:date="2018-11-18T16:58:00Z"/>
        </w:rPr>
      </w:pPr>
    </w:p>
    <w:p w:rsidR="00810FB7" w:rsidDel="004D2662" w:rsidRDefault="00810FB7" w:rsidP="00810FB7">
      <w:pPr>
        <w:rPr>
          <w:del w:id="498" w:author="vopatrilova" w:date="2018-11-18T16:58:00Z"/>
        </w:rPr>
      </w:pPr>
    </w:p>
    <w:p w:rsidR="00E735CA" w:rsidDel="004D2662" w:rsidRDefault="00E735CA" w:rsidP="00810FB7">
      <w:pPr>
        <w:rPr>
          <w:del w:id="499" w:author="vopatrilova" w:date="2018-11-18T16:58:00Z"/>
        </w:rPr>
      </w:pPr>
    </w:p>
    <w:p w:rsidR="00E735CA" w:rsidDel="004D2662" w:rsidRDefault="00E735CA" w:rsidP="00810FB7">
      <w:pPr>
        <w:rPr>
          <w:del w:id="500" w:author="vopatrilova" w:date="2018-11-18T16:58:00Z"/>
        </w:rPr>
      </w:pPr>
    </w:p>
    <w:p w:rsidR="00E735CA" w:rsidDel="004D2662" w:rsidRDefault="00E735CA" w:rsidP="00810FB7">
      <w:pPr>
        <w:rPr>
          <w:del w:id="501" w:author="vopatrilova" w:date="2018-11-18T16:58:00Z"/>
        </w:rPr>
      </w:pPr>
    </w:p>
    <w:p w:rsidR="00E735CA" w:rsidDel="004D2662" w:rsidRDefault="00E735CA" w:rsidP="00810FB7">
      <w:pPr>
        <w:rPr>
          <w:del w:id="502" w:author="vopatrilova" w:date="2018-11-18T16:58:00Z"/>
        </w:rPr>
      </w:pPr>
    </w:p>
    <w:p w:rsidR="00E735CA" w:rsidDel="004D2662" w:rsidRDefault="00E735CA" w:rsidP="00810FB7">
      <w:pPr>
        <w:rPr>
          <w:del w:id="503" w:author="vopatrilova" w:date="2018-11-18T16:58:00Z"/>
        </w:rPr>
      </w:pPr>
    </w:p>
    <w:p w:rsidR="00E735CA" w:rsidDel="004D2662" w:rsidRDefault="00E735CA" w:rsidP="00810FB7">
      <w:pPr>
        <w:rPr>
          <w:del w:id="504" w:author="vopatrilova" w:date="2018-11-18T16:58:00Z"/>
        </w:rPr>
      </w:pPr>
    </w:p>
    <w:p w:rsidR="00E735CA" w:rsidDel="004D2662" w:rsidRDefault="00E735CA" w:rsidP="00810FB7">
      <w:pPr>
        <w:rPr>
          <w:del w:id="505" w:author="vopatrilova" w:date="2018-11-18T16:58:00Z"/>
        </w:rPr>
      </w:pPr>
    </w:p>
    <w:p w:rsidR="00E735CA" w:rsidDel="004D2662" w:rsidRDefault="00E735CA" w:rsidP="00810FB7">
      <w:pPr>
        <w:rPr>
          <w:del w:id="506" w:author="vopatrilova" w:date="2018-11-18T16:58:00Z"/>
        </w:rPr>
      </w:pPr>
    </w:p>
    <w:p w:rsidR="00E735CA" w:rsidDel="004D2662" w:rsidRDefault="00E735CA" w:rsidP="00810FB7">
      <w:pPr>
        <w:rPr>
          <w:del w:id="507" w:author="vopatrilova" w:date="2018-11-18T16:58:00Z"/>
        </w:rPr>
      </w:pPr>
    </w:p>
    <w:p w:rsidR="00E735CA" w:rsidDel="004D2662" w:rsidRDefault="00E735CA" w:rsidP="00810FB7">
      <w:pPr>
        <w:rPr>
          <w:del w:id="508" w:author="vopatrilova" w:date="2018-11-18T16:58:00Z"/>
        </w:rPr>
      </w:pPr>
    </w:p>
    <w:p w:rsidR="00E735CA" w:rsidDel="004D2662" w:rsidRDefault="00E735CA" w:rsidP="00810FB7">
      <w:pPr>
        <w:rPr>
          <w:del w:id="509" w:author="vopatrilova" w:date="2018-11-18T16:58:00Z"/>
        </w:rPr>
      </w:pPr>
    </w:p>
    <w:p w:rsidR="00E735CA" w:rsidDel="004D2662" w:rsidRDefault="00E735CA" w:rsidP="00810FB7">
      <w:pPr>
        <w:rPr>
          <w:del w:id="510" w:author="vopatrilova" w:date="2018-11-18T16:58:00Z"/>
        </w:rPr>
      </w:pPr>
    </w:p>
    <w:p w:rsidR="00E735CA" w:rsidDel="004D2662" w:rsidRDefault="00E735CA" w:rsidP="00810FB7">
      <w:pPr>
        <w:rPr>
          <w:del w:id="511" w:author="vopatrilova" w:date="2018-11-18T16:58:00Z"/>
        </w:rPr>
      </w:pPr>
    </w:p>
    <w:p w:rsidR="00E735CA" w:rsidDel="004D2662" w:rsidRDefault="00E735CA" w:rsidP="00810FB7">
      <w:pPr>
        <w:rPr>
          <w:del w:id="512" w:author="vopatrilova" w:date="2018-11-18T16:58:00Z"/>
        </w:rPr>
      </w:pPr>
    </w:p>
    <w:p w:rsidR="00E735CA" w:rsidDel="004D2662" w:rsidRDefault="00E735CA" w:rsidP="00810FB7">
      <w:pPr>
        <w:rPr>
          <w:del w:id="513" w:author="vopatrilova" w:date="2018-11-18T16:58:00Z"/>
        </w:rPr>
      </w:pPr>
    </w:p>
    <w:p w:rsidR="00E735CA" w:rsidDel="004D2662" w:rsidRDefault="00E735CA" w:rsidP="00810FB7">
      <w:pPr>
        <w:rPr>
          <w:del w:id="514" w:author="vopatrilova" w:date="2018-11-18T16:58:00Z"/>
        </w:rPr>
      </w:pPr>
    </w:p>
    <w:p w:rsidR="00E735CA" w:rsidDel="004D2662" w:rsidRDefault="00E735CA" w:rsidP="00810FB7">
      <w:pPr>
        <w:rPr>
          <w:del w:id="515" w:author="vopatrilova" w:date="2018-11-18T16:58:00Z"/>
        </w:rPr>
      </w:pPr>
    </w:p>
    <w:p w:rsidR="00E735CA" w:rsidDel="004D2662" w:rsidRDefault="00E735CA" w:rsidP="00810FB7">
      <w:pPr>
        <w:rPr>
          <w:del w:id="516" w:author="vopatrilova" w:date="2018-11-18T16:58:00Z"/>
        </w:rPr>
      </w:pPr>
    </w:p>
    <w:p w:rsidR="00E735CA" w:rsidDel="004D2662" w:rsidRDefault="00E735CA" w:rsidP="00810FB7">
      <w:pPr>
        <w:rPr>
          <w:del w:id="517" w:author="vopatrilova" w:date="2018-11-18T16:58:00Z"/>
        </w:rPr>
      </w:pPr>
    </w:p>
    <w:p w:rsidR="00E735CA" w:rsidDel="004D2662" w:rsidRDefault="00E735CA" w:rsidP="00810FB7">
      <w:pPr>
        <w:rPr>
          <w:del w:id="518" w:author="vopatrilova" w:date="2018-11-18T16:58:00Z"/>
        </w:rPr>
      </w:pPr>
    </w:p>
    <w:p w:rsidR="00E735CA" w:rsidDel="004D2662" w:rsidRDefault="00E735CA" w:rsidP="00810FB7">
      <w:pPr>
        <w:rPr>
          <w:del w:id="519" w:author="vopatrilova" w:date="2018-11-18T16:58:00Z"/>
        </w:rPr>
      </w:pPr>
    </w:p>
    <w:p w:rsidR="00E735CA" w:rsidDel="004D2662" w:rsidRDefault="00E735CA" w:rsidP="00810FB7">
      <w:pPr>
        <w:rPr>
          <w:del w:id="520" w:author="vopatrilova" w:date="2018-11-18T16:58:00Z"/>
        </w:rPr>
      </w:pPr>
    </w:p>
    <w:p w:rsidR="00E735CA" w:rsidDel="004D2662" w:rsidRDefault="00E735CA" w:rsidP="00810FB7">
      <w:pPr>
        <w:rPr>
          <w:del w:id="521" w:author="vopatrilova" w:date="2018-11-18T16:58:00Z"/>
        </w:rPr>
      </w:pPr>
    </w:p>
    <w:p w:rsidR="00E735CA" w:rsidDel="004D2662" w:rsidRDefault="00E735CA" w:rsidP="00810FB7">
      <w:pPr>
        <w:rPr>
          <w:del w:id="522" w:author="vopatrilova" w:date="2018-11-18T16:58:00Z"/>
        </w:rPr>
      </w:pPr>
    </w:p>
    <w:p w:rsidR="00E735CA" w:rsidDel="004D2662" w:rsidRDefault="00E735CA" w:rsidP="00810FB7">
      <w:pPr>
        <w:rPr>
          <w:del w:id="523" w:author="vopatrilova" w:date="2018-11-18T16:58:00Z"/>
        </w:rPr>
      </w:pPr>
    </w:p>
    <w:p w:rsidR="00E735CA" w:rsidDel="004D2662" w:rsidRDefault="00E735CA" w:rsidP="00810FB7">
      <w:pPr>
        <w:rPr>
          <w:del w:id="524" w:author="vopatrilova" w:date="2018-11-18T16:58:00Z"/>
        </w:rPr>
      </w:pPr>
    </w:p>
    <w:p w:rsidR="00E735CA" w:rsidDel="004D2662" w:rsidRDefault="00E735CA" w:rsidP="00810FB7">
      <w:pPr>
        <w:rPr>
          <w:del w:id="525" w:author="vopatrilova" w:date="2018-11-18T16:58:00Z"/>
        </w:rPr>
      </w:pPr>
    </w:p>
    <w:p w:rsidR="00E735CA" w:rsidDel="004D2662" w:rsidRDefault="00E735CA" w:rsidP="00810FB7">
      <w:pPr>
        <w:rPr>
          <w:del w:id="526" w:author="vopatrilova" w:date="2018-11-18T16:58:00Z"/>
        </w:rPr>
      </w:pPr>
    </w:p>
    <w:p w:rsidR="00E735CA" w:rsidDel="004D2662" w:rsidRDefault="00E735CA" w:rsidP="00810FB7">
      <w:pPr>
        <w:rPr>
          <w:del w:id="527" w:author="vopatrilova" w:date="2018-11-18T16:58:00Z"/>
        </w:rPr>
      </w:pPr>
    </w:p>
    <w:p w:rsidR="00E735CA" w:rsidDel="004D2662" w:rsidRDefault="00E735CA" w:rsidP="00810FB7">
      <w:pPr>
        <w:rPr>
          <w:del w:id="528" w:author="vopatrilova" w:date="2018-11-18T16:58:00Z"/>
        </w:rPr>
      </w:pPr>
    </w:p>
    <w:p w:rsidR="00E735CA" w:rsidDel="004D2662" w:rsidRDefault="00E735CA" w:rsidP="00810FB7">
      <w:pPr>
        <w:rPr>
          <w:del w:id="529" w:author="vopatrilova" w:date="2018-11-18T16:58:00Z"/>
        </w:rPr>
      </w:pPr>
    </w:p>
    <w:p w:rsidR="00E735CA" w:rsidDel="004D2662" w:rsidRDefault="00E735CA" w:rsidP="00810FB7">
      <w:pPr>
        <w:rPr>
          <w:del w:id="530" w:author="vopatrilova" w:date="2018-11-18T16:58:00Z"/>
        </w:rPr>
      </w:pPr>
    </w:p>
    <w:p w:rsidR="00E735CA" w:rsidDel="004D2662" w:rsidRDefault="00E735CA" w:rsidP="00810FB7">
      <w:pPr>
        <w:rPr>
          <w:del w:id="531" w:author="vopatrilova" w:date="2018-11-18T16:58:00Z"/>
        </w:rPr>
      </w:pPr>
    </w:p>
    <w:p w:rsidR="00E735CA" w:rsidDel="004D2662" w:rsidRDefault="00E735CA" w:rsidP="00810FB7">
      <w:pPr>
        <w:rPr>
          <w:del w:id="532" w:author="vopatrilova" w:date="2018-11-18T16:58:00Z"/>
        </w:rPr>
      </w:pPr>
    </w:p>
    <w:p w:rsidR="00E735CA" w:rsidDel="004D2662" w:rsidRDefault="00E735CA" w:rsidP="00810FB7">
      <w:pPr>
        <w:rPr>
          <w:del w:id="533" w:author="vopatrilova" w:date="2018-11-18T16:58:00Z"/>
        </w:rPr>
      </w:pPr>
    </w:p>
    <w:p w:rsidR="00E735CA" w:rsidDel="004D2662" w:rsidRDefault="00E735CA" w:rsidP="00810FB7">
      <w:pPr>
        <w:rPr>
          <w:del w:id="534" w:author="vopatrilova" w:date="2018-11-18T16:58:00Z"/>
        </w:rPr>
      </w:pPr>
    </w:p>
    <w:p w:rsidR="00E735CA" w:rsidDel="004D2662" w:rsidRDefault="00E735CA" w:rsidP="00810FB7">
      <w:pPr>
        <w:rPr>
          <w:del w:id="535" w:author="vopatrilova" w:date="2018-11-18T16:58:00Z"/>
        </w:rPr>
      </w:pPr>
    </w:p>
    <w:p w:rsidR="00E735CA" w:rsidDel="004D2662" w:rsidRDefault="00E735CA" w:rsidP="00810FB7">
      <w:pPr>
        <w:rPr>
          <w:del w:id="536" w:author="vopatrilova" w:date="2018-11-18T16:58:00Z"/>
        </w:rPr>
      </w:pPr>
    </w:p>
    <w:p w:rsidR="00E735CA" w:rsidDel="004D2662" w:rsidRDefault="00E735CA" w:rsidP="00810FB7">
      <w:pPr>
        <w:rPr>
          <w:del w:id="537" w:author="vopatrilova" w:date="2018-11-18T16:58:00Z"/>
        </w:rPr>
      </w:pPr>
    </w:p>
    <w:p w:rsidR="00E735CA" w:rsidDel="004D2662" w:rsidRDefault="00E735CA" w:rsidP="00810FB7">
      <w:pPr>
        <w:rPr>
          <w:del w:id="538" w:author="vopatrilova" w:date="2018-11-18T16:58:00Z"/>
        </w:rPr>
      </w:pPr>
    </w:p>
    <w:p w:rsidR="00E735CA" w:rsidDel="004D2662" w:rsidRDefault="00E735CA" w:rsidP="00810FB7">
      <w:pPr>
        <w:rPr>
          <w:del w:id="539" w:author="vopatrilova" w:date="2018-11-18T16:58:00Z"/>
        </w:rPr>
      </w:pPr>
    </w:p>
    <w:p w:rsidR="00E735CA" w:rsidDel="004D2662" w:rsidRDefault="00E735CA" w:rsidP="00810FB7">
      <w:pPr>
        <w:rPr>
          <w:del w:id="540" w:author="vopatrilova" w:date="2018-11-18T16:58:00Z"/>
        </w:rPr>
      </w:pPr>
    </w:p>
    <w:p w:rsidR="00E735CA" w:rsidDel="004D2662" w:rsidRDefault="00E735CA" w:rsidP="00810FB7">
      <w:pPr>
        <w:rPr>
          <w:del w:id="541" w:author="vopatrilova" w:date="2018-11-18T16:58:00Z"/>
        </w:rPr>
      </w:pPr>
    </w:p>
    <w:p w:rsidR="00E735CA" w:rsidDel="004D2662" w:rsidRDefault="00E735CA" w:rsidP="00810FB7">
      <w:pPr>
        <w:rPr>
          <w:del w:id="542" w:author="vopatrilova" w:date="2018-11-18T16:58:00Z"/>
        </w:rPr>
      </w:pPr>
    </w:p>
    <w:p w:rsidR="00E735CA" w:rsidDel="004D2662" w:rsidRDefault="00E735CA" w:rsidP="00810FB7">
      <w:pPr>
        <w:rPr>
          <w:del w:id="543" w:author="vopatrilova" w:date="2018-11-18T16:58:00Z"/>
        </w:rPr>
      </w:pPr>
    </w:p>
    <w:p w:rsidR="00E735CA" w:rsidDel="004D2662" w:rsidRDefault="00E735CA" w:rsidP="00810FB7">
      <w:pPr>
        <w:rPr>
          <w:del w:id="544" w:author="vopatrilova" w:date="2018-11-18T16:58:00Z"/>
        </w:rPr>
      </w:pPr>
    </w:p>
    <w:p w:rsidR="00E735CA" w:rsidDel="004D2662" w:rsidRDefault="00E735CA" w:rsidP="00810FB7">
      <w:pPr>
        <w:rPr>
          <w:del w:id="545" w:author="vopatrilova" w:date="2018-11-18T16:58:00Z"/>
        </w:rPr>
      </w:pPr>
    </w:p>
    <w:p w:rsidR="00E735CA" w:rsidDel="004D2662" w:rsidRDefault="00E735CA" w:rsidP="00810FB7">
      <w:pPr>
        <w:rPr>
          <w:del w:id="546" w:author="vopatrilova" w:date="2018-11-18T16:58:00Z"/>
        </w:rPr>
      </w:pPr>
    </w:p>
    <w:p w:rsidR="00E735CA" w:rsidDel="004D2662" w:rsidRDefault="00E735CA" w:rsidP="00810FB7">
      <w:pPr>
        <w:rPr>
          <w:del w:id="547" w:author="vopatrilova" w:date="2018-11-18T16:58:00Z"/>
        </w:rPr>
      </w:pPr>
    </w:p>
    <w:p w:rsidR="00E735CA" w:rsidDel="004D2662" w:rsidRDefault="00E735CA" w:rsidP="00810FB7">
      <w:pPr>
        <w:rPr>
          <w:del w:id="548" w:author="vopatrilova" w:date="2018-11-18T16:58:00Z"/>
        </w:rPr>
      </w:pPr>
    </w:p>
    <w:p w:rsidR="00E735CA" w:rsidDel="004D2662" w:rsidRDefault="00E735CA" w:rsidP="00810FB7">
      <w:pPr>
        <w:rPr>
          <w:del w:id="549" w:author="vopatrilova" w:date="2018-11-18T16:58:00Z"/>
        </w:rPr>
      </w:pPr>
    </w:p>
    <w:p w:rsidR="00E735CA" w:rsidDel="004D2662" w:rsidRDefault="00E735CA" w:rsidP="00810FB7">
      <w:pPr>
        <w:rPr>
          <w:del w:id="550" w:author="vopatrilova" w:date="2018-11-18T16:58:00Z"/>
        </w:rPr>
      </w:pPr>
    </w:p>
    <w:p w:rsidR="00E735CA" w:rsidDel="004D2662" w:rsidRDefault="00E735CA" w:rsidP="00810FB7">
      <w:pPr>
        <w:rPr>
          <w:del w:id="551" w:author="vopatrilova" w:date="2018-11-18T16:58:00Z"/>
        </w:rPr>
      </w:pPr>
    </w:p>
    <w:p w:rsidR="00E735CA" w:rsidDel="004D2662" w:rsidRDefault="00E735CA" w:rsidP="00810FB7">
      <w:pPr>
        <w:rPr>
          <w:del w:id="552" w:author="vopatrilova" w:date="2018-11-18T16:58:00Z"/>
        </w:rPr>
      </w:pPr>
    </w:p>
    <w:p w:rsidR="00E735CA" w:rsidDel="004D2662" w:rsidRDefault="00E735CA" w:rsidP="00810FB7">
      <w:pPr>
        <w:rPr>
          <w:del w:id="553" w:author="vopatrilova" w:date="2018-11-18T16:58:00Z"/>
        </w:rPr>
      </w:pPr>
    </w:p>
    <w:p w:rsidR="00E735CA" w:rsidRDefault="00E735CA" w:rsidP="00810FB7"/>
    <w:p w:rsidR="00810FB7" w:rsidRDefault="00810FB7" w:rsidP="00810FB7"/>
    <w:p w:rsidR="00013B1B" w:rsidRDefault="00013B1B">
      <w:pPr>
        <w:rPr>
          <w:ins w:id="554" w:author="vopatrilova" w:date="2018-11-22T10:07:00Z"/>
        </w:rPr>
      </w:pPr>
      <w:ins w:id="555" w:author="vopatrilova" w:date="2018-11-22T10:07:00Z">
        <w:r>
          <w:br w:type="page"/>
        </w:r>
      </w:ins>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3"/>
        <w:gridCol w:w="69"/>
        <w:gridCol w:w="215"/>
        <w:gridCol w:w="494"/>
        <w:gridCol w:w="357"/>
        <w:gridCol w:w="493"/>
        <w:gridCol w:w="709"/>
        <w:gridCol w:w="4537"/>
        <w:gridCol w:w="567"/>
        <w:gridCol w:w="709"/>
      </w:tblGrid>
      <w:tr w:rsidR="00810FB7" w:rsidTr="0098390C">
        <w:tc>
          <w:tcPr>
            <w:tcW w:w="10523" w:type="dxa"/>
            <w:gridSpan w:val="10"/>
            <w:tcBorders>
              <w:bottom w:val="double" w:sz="4" w:space="0" w:color="auto"/>
            </w:tcBorders>
            <w:shd w:val="clear" w:color="auto" w:fill="BDD6EE"/>
          </w:tcPr>
          <w:p w:rsidR="00810FB7" w:rsidRDefault="00810FB7" w:rsidP="0098390C">
            <w:pPr>
              <w:jc w:val="both"/>
              <w:rPr>
                <w:b/>
                <w:sz w:val="28"/>
              </w:rPr>
            </w:pPr>
            <w:r>
              <w:rPr>
                <w:b/>
                <w:sz w:val="28"/>
              </w:rPr>
              <w:lastRenderedPageBreak/>
              <w:t>B-IIa – Studijní plány a návrh témat prací (bakalářské a magisterské studijní programy)</w:t>
            </w:r>
          </w:p>
        </w:tc>
      </w:tr>
      <w:tr w:rsidR="00810FB7" w:rsidTr="004F5014">
        <w:tc>
          <w:tcPr>
            <w:tcW w:w="2657" w:type="dxa"/>
            <w:gridSpan w:val="3"/>
            <w:shd w:val="clear" w:color="auto" w:fill="F7CAAC"/>
          </w:tcPr>
          <w:p w:rsidR="00810FB7" w:rsidRDefault="00810FB7" w:rsidP="0098390C">
            <w:pPr>
              <w:rPr>
                <w:b/>
                <w:sz w:val="22"/>
              </w:rPr>
            </w:pPr>
            <w:r>
              <w:rPr>
                <w:b/>
                <w:sz w:val="22"/>
              </w:rPr>
              <w:t>Označení studijního plánu</w:t>
            </w:r>
          </w:p>
        </w:tc>
        <w:tc>
          <w:tcPr>
            <w:tcW w:w="7866" w:type="dxa"/>
            <w:gridSpan w:val="7"/>
          </w:tcPr>
          <w:p w:rsidR="00810FB7" w:rsidRDefault="00810FB7" w:rsidP="0098390C">
            <w:pPr>
              <w:jc w:val="center"/>
              <w:rPr>
                <w:b/>
                <w:sz w:val="22"/>
              </w:rPr>
            </w:pPr>
            <w:r>
              <w:rPr>
                <w:b/>
                <w:sz w:val="22"/>
              </w:rPr>
              <w:t>Aplikovaná informatika v průmyslové automatizaci – Specializace: Průmyslová automatizace</w:t>
            </w:r>
          </w:p>
          <w:p w:rsidR="00810FB7" w:rsidRDefault="00810FB7" w:rsidP="0098390C">
            <w:pPr>
              <w:jc w:val="center"/>
              <w:rPr>
                <w:b/>
                <w:sz w:val="22"/>
              </w:rPr>
            </w:pPr>
            <w:r>
              <w:rPr>
                <w:b/>
                <w:sz w:val="22"/>
              </w:rPr>
              <w:t>Kombinovaná forma studia</w:t>
            </w:r>
          </w:p>
        </w:tc>
      </w:tr>
      <w:tr w:rsidR="00810FB7" w:rsidTr="0098390C">
        <w:tc>
          <w:tcPr>
            <w:tcW w:w="10523" w:type="dxa"/>
            <w:gridSpan w:val="10"/>
            <w:shd w:val="clear" w:color="auto" w:fill="F7CAAC"/>
          </w:tcPr>
          <w:p w:rsidR="00810FB7" w:rsidRDefault="00810FB7" w:rsidP="0098390C">
            <w:pPr>
              <w:jc w:val="center"/>
              <w:rPr>
                <w:b/>
                <w:sz w:val="22"/>
              </w:rPr>
            </w:pPr>
            <w:r>
              <w:rPr>
                <w:b/>
                <w:sz w:val="22"/>
              </w:rPr>
              <w:t>Povinné předměty</w:t>
            </w:r>
          </w:p>
        </w:tc>
      </w:tr>
      <w:tr w:rsidR="00810FB7" w:rsidTr="004F5014">
        <w:tc>
          <w:tcPr>
            <w:tcW w:w="2373" w:type="dxa"/>
            <w:shd w:val="clear" w:color="auto" w:fill="F7CAAC"/>
          </w:tcPr>
          <w:p w:rsidR="00810FB7" w:rsidRDefault="00810FB7" w:rsidP="0098390C">
            <w:pPr>
              <w:jc w:val="both"/>
              <w:rPr>
                <w:b/>
              </w:rPr>
            </w:pPr>
            <w:r>
              <w:rPr>
                <w:b/>
                <w:sz w:val="22"/>
              </w:rPr>
              <w:t>Název předmětu</w:t>
            </w:r>
          </w:p>
        </w:tc>
        <w:tc>
          <w:tcPr>
            <w:tcW w:w="778" w:type="dxa"/>
            <w:gridSpan w:val="3"/>
            <w:shd w:val="clear" w:color="auto" w:fill="F7CAAC"/>
          </w:tcPr>
          <w:p w:rsidR="00810FB7" w:rsidRPr="00F742BA" w:rsidRDefault="00810FB7" w:rsidP="0098390C">
            <w:pPr>
              <w:jc w:val="both"/>
              <w:rPr>
                <w:b/>
              </w:rPr>
            </w:pPr>
            <w:r w:rsidRPr="00F742BA">
              <w:rPr>
                <w:b/>
              </w:rPr>
              <w:t>Rozsah</w:t>
            </w:r>
            <w:r>
              <w:rPr>
                <w:b/>
              </w:rPr>
              <w:t xml:space="preserve"> *</w:t>
            </w:r>
          </w:p>
        </w:tc>
        <w:tc>
          <w:tcPr>
            <w:tcW w:w="850" w:type="dxa"/>
            <w:gridSpan w:val="2"/>
            <w:shd w:val="clear" w:color="auto" w:fill="F7CAAC"/>
          </w:tcPr>
          <w:p w:rsidR="00810FB7" w:rsidRPr="00F742BA" w:rsidRDefault="00810FB7" w:rsidP="0098390C">
            <w:pPr>
              <w:jc w:val="both"/>
              <w:rPr>
                <w:b/>
              </w:rPr>
            </w:pPr>
            <w:r w:rsidRPr="00F742BA">
              <w:rPr>
                <w:b/>
              </w:rPr>
              <w:t>způsob  ověř.</w:t>
            </w:r>
          </w:p>
        </w:tc>
        <w:tc>
          <w:tcPr>
            <w:tcW w:w="709" w:type="dxa"/>
            <w:shd w:val="clear" w:color="auto" w:fill="F7CAAC"/>
          </w:tcPr>
          <w:p w:rsidR="00810FB7" w:rsidRPr="00F742BA" w:rsidRDefault="00810FB7" w:rsidP="0098390C">
            <w:pPr>
              <w:jc w:val="both"/>
              <w:rPr>
                <w:b/>
              </w:rPr>
            </w:pPr>
            <w:r w:rsidRPr="00F742BA">
              <w:rPr>
                <w:b/>
              </w:rPr>
              <w:t>počet kred.</w:t>
            </w:r>
          </w:p>
        </w:tc>
        <w:tc>
          <w:tcPr>
            <w:tcW w:w="4537" w:type="dxa"/>
            <w:shd w:val="clear" w:color="auto" w:fill="F7CAAC"/>
          </w:tcPr>
          <w:p w:rsidR="00810FB7" w:rsidRPr="00F742BA" w:rsidRDefault="00810FB7" w:rsidP="0098390C">
            <w:pPr>
              <w:jc w:val="both"/>
              <w:rPr>
                <w:b/>
              </w:rPr>
            </w:pPr>
            <w:r w:rsidRPr="00F742BA">
              <w:rPr>
                <w:b/>
              </w:rPr>
              <w:t>Vyučující</w:t>
            </w:r>
          </w:p>
        </w:tc>
        <w:tc>
          <w:tcPr>
            <w:tcW w:w="567" w:type="dxa"/>
            <w:shd w:val="clear" w:color="auto" w:fill="F7CAAC"/>
          </w:tcPr>
          <w:p w:rsidR="00810FB7" w:rsidRPr="00F742BA" w:rsidRDefault="00810FB7" w:rsidP="0098390C">
            <w:pPr>
              <w:jc w:val="both"/>
              <w:rPr>
                <w:b/>
                <w:color w:val="FF0000"/>
              </w:rPr>
            </w:pPr>
            <w:r w:rsidRPr="00F742BA">
              <w:rPr>
                <w:b/>
              </w:rPr>
              <w:t>dop. roč./sem.</w:t>
            </w:r>
          </w:p>
        </w:tc>
        <w:tc>
          <w:tcPr>
            <w:tcW w:w="709" w:type="dxa"/>
            <w:shd w:val="clear" w:color="auto" w:fill="F7CAAC"/>
          </w:tcPr>
          <w:p w:rsidR="00810FB7" w:rsidRPr="00F742BA" w:rsidRDefault="00810FB7" w:rsidP="0098390C">
            <w:pPr>
              <w:jc w:val="both"/>
              <w:rPr>
                <w:b/>
              </w:rPr>
            </w:pPr>
            <w:r w:rsidRPr="00F742BA">
              <w:rPr>
                <w:b/>
              </w:rPr>
              <w:t xml:space="preserve">profil. </w:t>
            </w:r>
            <w:proofErr w:type="gramStart"/>
            <w:r w:rsidRPr="00F742BA">
              <w:rPr>
                <w:b/>
              </w:rPr>
              <w:t>zá</w:t>
            </w:r>
            <w:r w:rsidRPr="00F742BA">
              <w:t>kl</w:t>
            </w:r>
            <w:r w:rsidRPr="00F742BA">
              <w:rPr>
                <w:b/>
              </w:rPr>
              <w:t>ad</w:t>
            </w:r>
            <w:proofErr w:type="gramEnd"/>
          </w:p>
        </w:tc>
      </w:tr>
      <w:tr w:rsidR="00810FB7" w:rsidTr="004F5014">
        <w:tc>
          <w:tcPr>
            <w:tcW w:w="2373" w:type="dxa"/>
          </w:tcPr>
          <w:p w:rsidR="00810FB7" w:rsidRPr="00A32AE8" w:rsidRDefault="00810FB7" w:rsidP="0098390C">
            <w:pPr>
              <w:jc w:val="both"/>
            </w:pPr>
            <w:r w:rsidRPr="00A32AE8">
              <w:t>Matematický seminář</w:t>
            </w:r>
          </w:p>
        </w:tc>
        <w:tc>
          <w:tcPr>
            <w:tcW w:w="778" w:type="dxa"/>
            <w:gridSpan w:val="3"/>
          </w:tcPr>
          <w:p w:rsidR="00810FB7" w:rsidRDefault="00810FB7" w:rsidP="0098390C">
            <w:pPr>
              <w:jc w:val="both"/>
            </w:pPr>
            <w:r>
              <w:t>30k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8</w:t>
            </w:r>
          </w:p>
        </w:tc>
        <w:tc>
          <w:tcPr>
            <w:tcW w:w="4537" w:type="dxa"/>
          </w:tcPr>
          <w:p w:rsidR="00810FB7" w:rsidRPr="00EC566A" w:rsidRDefault="00810FB7" w:rsidP="0098390C">
            <w:pPr>
              <w:rPr>
                <w:rPrChange w:id="556" w:author="Jiří Vojtěšek" w:date="2018-11-26T00:36:00Z">
                  <w:rPr>
                    <w:b/>
                  </w:rPr>
                </w:rPrChange>
              </w:rPr>
            </w:pPr>
            <w:r w:rsidRPr="00EC566A">
              <w:rPr>
                <w:rPrChange w:id="557" w:author="Jiří Vojtěšek" w:date="2018-11-26T00:36:00Z">
                  <w:rPr>
                    <w:b/>
                  </w:rPr>
                </w:rPrChange>
              </w:rPr>
              <w:t>Mgr. Hana Chudá, Ph.D. (</w:t>
            </w:r>
            <w:r w:rsidRPr="00EC566A">
              <w:rPr>
                <w:rPrChange w:id="558" w:author="Jiří Vojtěšek" w:date="2018-11-26T00:36:00Z">
                  <w:rPr/>
                </w:rPrChange>
              </w:rPr>
              <w:t>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r w:rsidRPr="00A32AE8">
              <w:t>Softwarová podpora inženýrských výpočtů</w:t>
            </w:r>
          </w:p>
        </w:tc>
        <w:tc>
          <w:tcPr>
            <w:tcW w:w="778" w:type="dxa"/>
            <w:gridSpan w:val="3"/>
          </w:tcPr>
          <w:p w:rsidR="00810FB7" w:rsidRDefault="00810FB7" w:rsidP="0098390C">
            <w:pPr>
              <w:jc w:val="both"/>
            </w:pPr>
            <w:r>
              <w:t>15k</w:t>
            </w:r>
          </w:p>
        </w:tc>
        <w:tc>
          <w:tcPr>
            <w:tcW w:w="850" w:type="dxa"/>
            <w:gridSpan w:val="2"/>
          </w:tcPr>
          <w:p w:rsidR="00810FB7" w:rsidRDefault="00810FB7" w:rsidP="0098390C">
            <w:pPr>
              <w:jc w:val="both"/>
            </w:pPr>
            <w:r>
              <w:t>kl</w:t>
            </w:r>
          </w:p>
        </w:tc>
        <w:tc>
          <w:tcPr>
            <w:tcW w:w="709" w:type="dxa"/>
          </w:tcPr>
          <w:p w:rsidR="00810FB7" w:rsidRDefault="00810FB7" w:rsidP="0098390C">
            <w:pPr>
              <w:jc w:val="both"/>
            </w:pPr>
            <w:r>
              <w:t>4</w:t>
            </w:r>
          </w:p>
        </w:tc>
        <w:tc>
          <w:tcPr>
            <w:tcW w:w="4537" w:type="dxa"/>
          </w:tcPr>
          <w:p w:rsidR="00810FB7" w:rsidRPr="00EC566A" w:rsidRDefault="00810FB7" w:rsidP="0098390C">
            <w:pPr>
              <w:rPr>
                <w:rPrChange w:id="559" w:author="Jiří Vojtěšek" w:date="2018-11-26T00:36:00Z">
                  <w:rPr/>
                </w:rPrChange>
              </w:rPr>
            </w:pPr>
            <w:r w:rsidRPr="00EC566A">
              <w:rPr>
                <w:rPrChange w:id="560" w:author="Jiří Vojtěšek" w:date="2018-11-26T00:36:00Z">
                  <w:rPr/>
                </w:rPrChange>
              </w:rPr>
              <w:t>Ing. Karel Perůtka, Ph.D. (100 %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r w:rsidRPr="00A32AE8">
              <w:t>Hardware a operační systémy</w:t>
            </w:r>
          </w:p>
        </w:tc>
        <w:tc>
          <w:tcPr>
            <w:tcW w:w="778" w:type="dxa"/>
            <w:gridSpan w:val="3"/>
          </w:tcPr>
          <w:p w:rsidR="00810FB7" w:rsidRDefault="00810FB7" w:rsidP="0098390C">
            <w:pPr>
              <w:jc w:val="both"/>
            </w:pPr>
            <w:r>
              <w:t>16k</w:t>
            </w:r>
          </w:p>
        </w:tc>
        <w:tc>
          <w:tcPr>
            <w:tcW w:w="850" w:type="dxa"/>
            <w:gridSpan w:val="2"/>
          </w:tcPr>
          <w:p w:rsidR="00810FB7" w:rsidRDefault="00810FB7" w:rsidP="0098390C">
            <w:pPr>
              <w:jc w:val="both"/>
            </w:pPr>
            <w:r>
              <w:t>kl</w:t>
            </w:r>
          </w:p>
        </w:tc>
        <w:tc>
          <w:tcPr>
            <w:tcW w:w="709" w:type="dxa"/>
          </w:tcPr>
          <w:p w:rsidR="00810FB7" w:rsidRDefault="00810FB7" w:rsidP="0098390C">
            <w:pPr>
              <w:jc w:val="both"/>
            </w:pPr>
            <w:r>
              <w:t>4</w:t>
            </w:r>
          </w:p>
        </w:tc>
        <w:tc>
          <w:tcPr>
            <w:tcW w:w="4537" w:type="dxa"/>
          </w:tcPr>
          <w:p w:rsidR="00810FB7" w:rsidRPr="00810A12" w:rsidRDefault="00810FB7" w:rsidP="0098390C">
            <w:pPr>
              <w:rPr>
                <w:b/>
              </w:rPr>
            </w:pPr>
            <w:r>
              <w:rPr>
                <w:b/>
              </w:rPr>
              <w:t xml:space="preserve">doc. Ing. Martin Sysel, Ph.D. </w:t>
            </w:r>
            <w:r w:rsidRPr="00F35ACD">
              <w:t xml:space="preserve">(100 </w:t>
            </w:r>
            <w:r>
              <w:t>%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pPr>
              <w:jc w:val="both"/>
            </w:pPr>
            <w:r w:rsidRPr="00A32AE8">
              <w:t>Programovací metody</w:t>
            </w:r>
          </w:p>
        </w:tc>
        <w:tc>
          <w:tcPr>
            <w:tcW w:w="778" w:type="dxa"/>
            <w:gridSpan w:val="3"/>
          </w:tcPr>
          <w:p w:rsidR="00810FB7" w:rsidRDefault="00810FB7" w:rsidP="0098390C">
            <w:pPr>
              <w:jc w:val="both"/>
            </w:pPr>
            <w:r>
              <w:t>16k</w:t>
            </w:r>
          </w:p>
        </w:tc>
        <w:tc>
          <w:tcPr>
            <w:tcW w:w="850" w:type="dxa"/>
            <w:gridSpan w:val="2"/>
          </w:tcPr>
          <w:p w:rsidR="00810FB7" w:rsidRDefault="00810FB7" w:rsidP="0098390C">
            <w:pPr>
              <w:jc w:val="both"/>
            </w:pPr>
            <w:r>
              <w:t>kl</w:t>
            </w:r>
          </w:p>
        </w:tc>
        <w:tc>
          <w:tcPr>
            <w:tcW w:w="709" w:type="dxa"/>
          </w:tcPr>
          <w:p w:rsidR="00810FB7" w:rsidRDefault="00810FB7" w:rsidP="0098390C">
            <w:pPr>
              <w:jc w:val="both"/>
            </w:pPr>
            <w:r>
              <w:t>4</w:t>
            </w:r>
          </w:p>
        </w:tc>
        <w:tc>
          <w:tcPr>
            <w:tcW w:w="4537" w:type="dxa"/>
          </w:tcPr>
          <w:p w:rsidR="00810FB7" w:rsidRPr="00EC566A" w:rsidRDefault="00810FB7" w:rsidP="0098390C">
            <w:pPr>
              <w:rPr>
                <w:rPrChange w:id="561" w:author="Jiří Vojtěšek" w:date="2018-11-26T00:36:00Z">
                  <w:rPr>
                    <w:b/>
                  </w:rPr>
                </w:rPrChange>
              </w:rPr>
            </w:pPr>
            <w:r w:rsidRPr="00EC566A">
              <w:rPr>
                <w:rPrChange w:id="562" w:author="Jiří Vojtěšek" w:date="2018-11-26T00:36:00Z">
                  <w:rPr>
                    <w:b/>
                  </w:rPr>
                </w:rPrChange>
              </w:rPr>
              <w:t>Ing.</w:t>
            </w:r>
            <w:r w:rsidR="00A67192" w:rsidRPr="00EC566A">
              <w:rPr>
                <w:rPrChange w:id="563" w:author="Jiří Vojtěšek" w:date="2018-11-26T00:36:00Z">
                  <w:rPr>
                    <w:b/>
                  </w:rPr>
                </w:rPrChange>
              </w:rPr>
              <w:t xml:space="preserve"> </w:t>
            </w:r>
            <w:r w:rsidRPr="00EC566A">
              <w:rPr>
                <w:rPrChange w:id="564" w:author="Jiří Vojtěšek" w:date="2018-11-26T00:36:00Z">
                  <w:rPr>
                    <w:b/>
                  </w:rPr>
                </w:rPrChange>
              </w:rPr>
              <w:t>Tomáš Dulík,</w:t>
            </w:r>
            <w:r w:rsidR="00A67192" w:rsidRPr="00EC566A">
              <w:rPr>
                <w:rPrChange w:id="565" w:author="Jiří Vojtěšek" w:date="2018-11-26T00:36:00Z">
                  <w:rPr>
                    <w:b/>
                  </w:rPr>
                </w:rPrChange>
              </w:rPr>
              <w:t xml:space="preserve"> </w:t>
            </w:r>
            <w:r w:rsidRPr="00EC566A">
              <w:rPr>
                <w:rPrChange w:id="566" w:author="Jiří Vojtěšek" w:date="2018-11-26T00:36:00Z">
                  <w:rPr>
                    <w:b/>
                  </w:rPr>
                </w:rPrChange>
              </w:rPr>
              <w:t xml:space="preserve">Ph.D. </w:t>
            </w:r>
            <w:r w:rsidRPr="00EC566A">
              <w:rPr>
                <w:rPrChange w:id="567" w:author="Jiří Vojtěšek" w:date="2018-11-26T00:36:00Z">
                  <w:rPr/>
                </w:rPrChange>
              </w:rPr>
              <w:t>(100 %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Úvod do materiálových věd</w:t>
            </w:r>
          </w:p>
        </w:tc>
        <w:tc>
          <w:tcPr>
            <w:tcW w:w="778" w:type="dxa"/>
            <w:gridSpan w:val="3"/>
          </w:tcPr>
          <w:p w:rsidR="00810FB7" w:rsidRDefault="00810FB7" w:rsidP="0098390C">
            <w:pPr>
              <w:jc w:val="both"/>
            </w:pPr>
            <w:r>
              <w:t>16k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4</w:t>
            </w:r>
          </w:p>
        </w:tc>
        <w:tc>
          <w:tcPr>
            <w:tcW w:w="4537" w:type="dxa"/>
          </w:tcPr>
          <w:p w:rsidR="00810FB7" w:rsidRPr="00EC566A" w:rsidRDefault="00810FB7" w:rsidP="0098390C">
            <w:pPr>
              <w:rPr>
                <w:rPrChange w:id="568" w:author="Jiří Vojtěšek" w:date="2018-11-26T00:36:00Z">
                  <w:rPr/>
                </w:rPrChange>
              </w:rPr>
            </w:pPr>
            <w:r w:rsidRPr="00EC566A">
              <w:rPr>
                <w:rPrChange w:id="569" w:author="Jiří Vojtěšek" w:date="2018-11-26T00:36:00Z">
                  <w:rPr/>
                </w:rPrChange>
              </w:rPr>
              <w:t>doc. Ing. Miroslav Maňas, CSc. (100 %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Inženýrská grafika</w:t>
            </w:r>
          </w:p>
        </w:tc>
        <w:tc>
          <w:tcPr>
            <w:tcW w:w="778" w:type="dxa"/>
            <w:gridSpan w:val="3"/>
          </w:tcPr>
          <w:p w:rsidR="00810FB7" w:rsidRDefault="00810FB7" w:rsidP="0098390C">
            <w:pPr>
              <w:jc w:val="both"/>
            </w:pPr>
            <w:r>
              <w:t>15k</w:t>
            </w:r>
          </w:p>
        </w:tc>
        <w:tc>
          <w:tcPr>
            <w:tcW w:w="850" w:type="dxa"/>
            <w:gridSpan w:val="2"/>
          </w:tcPr>
          <w:p w:rsidR="00810FB7" w:rsidRDefault="00810FB7" w:rsidP="0098390C">
            <w:pPr>
              <w:jc w:val="both"/>
            </w:pPr>
            <w:r>
              <w:t>kl</w:t>
            </w:r>
          </w:p>
        </w:tc>
        <w:tc>
          <w:tcPr>
            <w:tcW w:w="709" w:type="dxa"/>
          </w:tcPr>
          <w:p w:rsidR="00810FB7" w:rsidRDefault="00810FB7" w:rsidP="0098390C">
            <w:pPr>
              <w:jc w:val="both"/>
            </w:pPr>
            <w:r>
              <w:t>4</w:t>
            </w:r>
          </w:p>
        </w:tc>
        <w:tc>
          <w:tcPr>
            <w:tcW w:w="4537" w:type="dxa"/>
          </w:tcPr>
          <w:p w:rsidR="00810FB7" w:rsidRDefault="00810FB7" w:rsidP="0098390C">
            <w:r>
              <w:t>doc. Ing. Libuše Sýkorová, Ph.D. (100 %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r w:rsidRPr="00A32AE8">
              <w:t>Průmyslová automatizace</w:t>
            </w:r>
          </w:p>
        </w:tc>
        <w:tc>
          <w:tcPr>
            <w:tcW w:w="778" w:type="dxa"/>
            <w:gridSpan w:val="3"/>
          </w:tcPr>
          <w:p w:rsidR="00810FB7" w:rsidRDefault="00810FB7" w:rsidP="0098390C">
            <w:pPr>
              <w:jc w:val="both"/>
            </w:pPr>
            <w:r>
              <w:t>4k</w:t>
            </w:r>
          </w:p>
        </w:tc>
        <w:tc>
          <w:tcPr>
            <w:tcW w:w="850" w:type="dxa"/>
            <w:gridSpan w:val="2"/>
          </w:tcPr>
          <w:p w:rsidR="00810FB7" w:rsidRDefault="00810FB7" w:rsidP="0098390C">
            <w:pPr>
              <w:jc w:val="both"/>
            </w:pPr>
            <w:r>
              <w:t>Z</w:t>
            </w:r>
          </w:p>
        </w:tc>
        <w:tc>
          <w:tcPr>
            <w:tcW w:w="709" w:type="dxa"/>
          </w:tcPr>
          <w:p w:rsidR="00810FB7" w:rsidRDefault="00810FB7" w:rsidP="0098390C">
            <w:pPr>
              <w:jc w:val="both"/>
            </w:pPr>
            <w:r>
              <w:t>1</w:t>
            </w:r>
          </w:p>
        </w:tc>
        <w:tc>
          <w:tcPr>
            <w:tcW w:w="4537" w:type="dxa"/>
          </w:tcPr>
          <w:p w:rsidR="00810FB7" w:rsidRDefault="00810FB7" w:rsidP="0098390C">
            <w:r>
              <w:t>prof. Ing. Vladimír Vašek, CSc. (100 % k)</w:t>
            </w:r>
          </w:p>
        </w:tc>
        <w:tc>
          <w:tcPr>
            <w:tcW w:w="567" w:type="dxa"/>
          </w:tcPr>
          <w:p w:rsidR="00810FB7" w:rsidRDefault="00810FB7" w:rsidP="0098390C">
            <w:pPr>
              <w:jc w:val="both"/>
            </w:pPr>
            <w:r>
              <w:t>1</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Automatické řízení</w:t>
            </w:r>
          </w:p>
        </w:tc>
        <w:tc>
          <w:tcPr>
            <w:tcW w:w="778" w:type="dxa"/>
            <w:gridSpan w:val="3"/>
          </w:tcPr>
          <w:p w:rsidR="00810FB7" w:rsidRDefault="00810FB7" w:rsidP="0098390C">
            <w:pPr>
              <w:jc w:val="both"/>
            </w:pPr>
            <w:r>
              <w:t>26k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7</w:t>
            </w:r>
          </w:p>
        </w:tc>
        <w:tc>
          <w:tcPr>
            <w:tcW w:w="4537" w:type="dxa"/>
          </w:tcPr>
          <w:p w:rsidR="00810FB7" w:rsidRPr="00810A12" w:rsidRDefault="00810FB7" w:rsidP="0098390C">
            <w:pPr>
              <w:rPr>
                <w:b/>
              </w:rPr>
            </w:pPr>
            <w:r>
              <w:rPr>
                <w:b/>
              </w:rPr>
              <w:t xml:space="preserve">prof. Ing. Vladimír Vašek, CSc. </w:t>
            </w:r>
            <w:r w:rsidRPr="001672CF">
              <w:t>(</w:t>
            </w:r>
            <w:r w:rsidRPr="00D7738C">
              <w:t xml:space="preserve">100 </w:t>
            </w:r>
            <w:r>
              <w:t>% k)</w:t>
            </w:r>
          </w:p>
        </w:tc>
        <w:tc>
          <w:tcPr>
            <w:tcW w:w="567" w:type="dxa"/>
          </w:tcPr>
          <w:p w:rsidR="00810FB7" w:rsidRDefault="00810FB7" w:rsidP="0098390C">
            <w:pPr>
              <w:jc w:val="both"/>
            </w:pPr>
            <w:r>
              <w:t>1</w:t>
            </w:r>
            <w:r w:rsidR="00F14CF3">
              <w:t>/L</w:t>
            </w:r>
          </w:p>
        </w:tc>
        <w:tc>
          <w:tcPr>
            <w:tcW w:w="709" w:type="dxa"/>
          </w:tcPr>
          <w:p w:rsidR="00810FB7" w:rsidRDefault="00321792" w:rsidP="0098390C">
            <w:pPr>
              <w:jc w:val="both"/>
            </w:pPr>
            <w:r>
              <w:t>ZT</w:t>
            </w:r>
          </w:p>
        </w:tc>
      </w:tr>
      <w:tr w:rsidR="00810FB7" w:rsidTr="004F5014">
        <w:tc>
          <w:tcPr>
            <w:tcW w:w="2373" w:type="dxa"/>
          </w:tcPr>
          <w:p w:rsidR="00810FB7" w:rsidRPr="00A32AE8" w:rsidRDefault="00810FB7" w:rsidP="0098390C">
            <w:pPr>
              <w:jc w:val="both"/>
            </w:pPr>
            <w:r w:rsidRPr="00A32AE8">
              <w:t>Matematika I</w:t>
            </w:r>
          </w:p>
        </w:tc>
        <w:tc>
          <w:tcPr>
            <w:tcW w:w="778" w:type="dxa"/>
            <w:gridSpan w:val="3"/>
          </w:tcPr>
          <w:p w:rsidR="00810FB7" w:rsidRDefault="00810FB7" w:rsidP="0098390C">
            <w:pPr>
              <w:jc w:val="both"/>
            </w:pPr>
            <w:r>
              <w:t>24k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6</w:t>
            </w:r>
          </w:p>
        </w:tc>
        <w:tc>
          <w:tcPr>
            <w:tcW w:w="4537" w:type="dxa"/>
          </w:tcPr>
          <w:p w:rsidR="00810FB7" w:rsidRPr="00EC566A" w:rsidRDefault="00810FB7" w:rsidP="0098390C">
            <w:pPr>
              <w:rPr>
                <w:rPrChange w:id="570" w:author="Jiří Vojtěšek" w:date="2018-11-26T00:36:00Z">
                  <w:rPr>
                    <w:b/>
                  </w:rPr>
                </w:rPrChange>
              </w:rPr>
            </w:pPr>
            <w:r w:rsidRPr="00EC566A">
              <w:rPr>
                <w:rPrChange w:id="571" w:author="Jiří Vojtěšek" w:date="2018-11-26T00:36:00Z">
                  <w:rPr>
                    <w:b/>
                  </w:rPr>
                </w:rPrChange>
              </w:rPr>
              <w:t xml:space="preserve">Mgr. Jana Řezníčková, Ph.D. </w:t>
            </w:r>
            <w:r w:rsidRPr="00EC566A">
              <w:rPr>
                <w:rPrChange w:id="572" w:author="Jiří Vojtěšek" w:date="2018-11-26T00:36:00Z">
                  <w:rPr/>
                </w:rPrChange>
              </w:rPr>
              <w:t>(100 % k)</w:t>
            </w:r>
          </w:p>
        </w:tc>
        <w:tc>
          <w:tcPr>
            <w:tcW w:w="567" w:type="dxa"/>
          </w:tcPr>
          <w:p w:rsidR="00810FB7" w:rsidRDefault="00810FB7" w:rsidP="0098390C">
            <w:pPr>
              <w:jc w:val="both"/>
            </w:pPr>
            <w:r>
              <w:t>1</w:t>
            </w:r>
            <w:r w:rsidR="00F14CF3">
              <w:t>/L</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Fyzikální seminář</w:t>
            </w:r>
          </w:p>
        </w:tc>
        <w:tc>
          <w:tcPr>
            <w:tcW w:w="778" w:type="dxa"/>
            <w:gridSpan w:val="3"/>
          </w:tcPr>
          <w:p w:rsidR="00810FB7" w:rsidRDefault="00810FB7" w:rsidP="0098390C">
            <w:pPr>
              <w:jc w:val="both"/>
            </w:pPr>
            <w:r>
              <w:t>28k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8</w:t>
            </w:r>
          </w:p>
        </w:tc>
        <w:tc>
          <w:tcPr>
            <w:tcW w:w="4537" w:type="dxa"/>
          </w:tcPr>
          <w:p w:rsidR="00810FB7" w:rsidRPr="00EC566A" w:rsidRDefault="00810FB7" w:rsidP="0098390C">
            <w:pPr>
              <w:rPr>
                <w:rPrChange w:id="573" w:author="Jiří Vojtěšek" w:date="2018-11-26T00:36:00Z">
                  <w:rPr>
                    <w:b/>
                  </w:rPr>
                </w:rPrChange>
              </w:rPr>
            </w:pPr>
            <w:r w:rsidRPr="00EC566A">
              <w:rPr>
                <w:rPrChange w:id="574" w:author="Jiří Vojtěšek" w:date="2018-11-26T00:36:00Z">
                  <w:rPr>
                    <w:b/>
                  </w:rPr>
                </w:rPrChange>
              </w:rPr>
              <w:t xml:space="preserve">Mgr. Hana Vašková, Ph.D. </w:t>
            </w:r>
            <w:r w:rsidRPr="00EC566A">
              <w:rPr>
                <w:rPrChange w:id="575" w:author="Jiří Vojtěšek" w:date="2018-11-26T00:36:00Z">
                  <w:rPr/>
                </w:rPrChange>
              </w:rPr>
              <w:t>(100 % k)</w:t>
            </w:r>
          </w:p>
        </w:tc>
        <w:tc>
          <w:tcPr>
            <w:tcW w:w="567" w:type="dxa"/>
          </w:tcPr>
          <w:p w:rsidR="00810FB7" w:rsidRDefault="00810FB7" w:rsidP="0098390C">
            <w:pPr>
              <w:jc w:val="both"/>
            </w:pPr>
            <w:r>
              <w:t>1</w:t>
            </w:r>
            <w:r w:rsidR="00F14CF3">
              <w:t>/L</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r w:rsidRPr="00A32AE8">
              <w:t>Systémy pro přenos a u</w:t>
            </w:r>
            <w:r>
              <w:t>kl</w:t>
            </w:r>
            <w:r w:rsidRPr="00A32AE8">
              <w:t>ádání dat</w:t>
            </w:r>
          </w:p>
        </w:tc>
        <w:tc>
          <w:tcPr>
            <w:tcW w:w="778" w:type="dxa"/>
            <w:gridSpan w:val="3"/>
          </w:tcPr>
          <w:p w:rsidR="00810FB7" w:rsidRDefault="00810FB7" w:rsidP="0098390C">
            <w:pPr>
              <w:jc w:val="both"/>
            </w:pPr>
            <w:r>
              <w:t>14k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4</w:t>
            </w:r>
          </w:p>
        </w:tc>
        <w:tc>
          <w:tcPr>
            <w:tcW w:w="4537" w:type="dxa"/>
          </w:tcPr>
          <w:p w:rsidR="00810FB7" w:rsidRDefault="00810FB7" w:rsidP="0098390C">
            <w:pPr>
              <w:rPr>
                <w:b/>
              </w:rPr>
            </w:pPr>
            <w:r>
              <w:rPr>
                <w:b/>
              </w:rPr>
              <w:t xml:space="preserve">doc. Ing. </w:t>
            </w:r>
            <w:r w:rsidRPr="00810A12">
              <w:rPr>
                <w:b/>
              </w:rPr>
              <w:t>Jiří Vojtěšek,</w:t>
            </w:r>
            <w:r w:rsidR="00A67192">
              <w:rPr>
                <w:b/>
              </w:rPr>
              <w:t xml:space="preserve"> </w:t>
            </w:r>
            <w:r w:rsidRPr="00810A12">
              <w:rPr>
                <w:b/>
              </w:rPr>
              <w:t>Ph.D</w:t>
            </w:r>
            <w:r w:rsidRPr="00133BE0">
              <w:rPr>
                <w:b/>
              </w:rPr>
              <w:t>.</w:t>
            </w:r>
            <w:r w:rsidRPr="00F35ACD">
              <w:t>(50 % k)</w:t>
            </w:r>
          </w:p>
          <w:p w:rsidR="00810FB7" w:rsidRPr="00810A12" w:rsidRDefault="00810FB7" w:rsidP="0098390C">
            <w:pPr>
              <w:rPr>
                <w:b/>
              </w:rPr>
            </w:pPr>
            <w:r>
              <w:rPr>
                <w:b/>
              </w:rPr>
              <w:t xml:space="preserve">doc. Ing. Zdenka Prokopová, CSc. </w:t>
            </w:r>
            <w:r w:rsidRPr="00F35ACD">
              <w:t>(50 % k)</w:t>
            </w:r>
          </w:p>
        </w:tc>
        <w:tc>
          <w:tcPr>
            <w:tcW w:w="567" w:type="dxa"/>
          </w:tcPr>
          <w:p w:rsidR="00810FB7" w:rsidRDefault="00810FB7" w:rsidP="0098390C">
            <w:pPr>
              <w:jc w:val="both"/>
            </w:pPr>
            <w:r>
              <w:t>1</w:t>
            </w:r>
            <w:r w:rsidR="00F14CF3">
              <w:t>/L</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pPr>
              <w:jc w:val="both"/>
            </w:pPr>
            <w:r w:rsidRPr="00A32AE8">
              <w:t>Řízení materiálových toků</w:t>
            </w:r>
          </w:p>
        </w:tc>
        <w:tc>
          <w:tcPr>
            <w:tcW w:w="778" w:type="dxa"/>
            <w:gridSpan w:val="3"/>
          </w:tcPr>
          <w:p w:rsidR="00810FB7" w:rsidRDefault="00810FB7" w:rsidP="0098390C">
            <w:pPr>
              <w:jc w:val="both"/>
            </w:pPr>
            <w:r>
              <w:t>14k</w:t>
            </w:r>
          </w:p>
        </w:tc>
        <w:tc>
          <w:tcPr>
            <w:tcW w:w="850" w:type="dxa"/>
            <w:gridSpan w:val="2"/>
          </w:tcPr>
          <w:p w:rsidR="00810FB7" w:rsidRDefault="00810FB7" w:rsidP="0098390C">
            <w:pPr>
              <w:jc w:val="both"/>
            </w:pPr>
            <w:r>
              <w:t>kl</w:t>
            </w:r>
          </w:p>
        </w:tc>
        <w:tc>
          <w:tcPr>
            <w:tcW w:w="709" w:type="dxa"/>
          </w:tcPr>
          <w:p w:rsidR="00810FB7" w:rsidRDefault="00810FB7" w:rsidP="0098390C">
            <w:pPr>
              <w:jc w:val="both"/>
            </w:pPr>
            <w:r>
              <w:t>4</w:t>
            </w:r>
          </w:p>
        </w:tc>
        <w:tc>
          <w:tcPr>
            <w:tcW w:w="4537" w:type="dxa"/>
          </w:tcPr>
          <w:p w:rsidR="00810FB7" w:rsidRPr="005124A7" w:rsidRDefault="00810FB7" w:rsidP="0098390C">
            <w:pPr>
              <w:rPr>
                <w:rPrChange w:id="576" w:author="Jiří Vojtěšek" w:date="2018-11-26T00:36:00Z">
                  <w:rPr>
                    <w:b/>
                  </w:rPr>
                </w:rPrChange>
              </w:rPr>
            </w:pPr>
            <w:r w:rsidRPr="005124A7">
              <w:rPr>
                <w:rPrChange w:id="577" w:author="Jiří Vojtěšek" w:date="2018-11-26T00:36:00Z">
                  <w:rPr>
                    <w:b/>
                  </w:rPr>
                </w:rPrChange>
              </w:rPr>
              <w:t xml:space="preserve">doc. Ing. Miroslav Maňas, CSc. </w:t>
            </w:r>
            <w:r w:rsidRPr="005124A7">
              <w:rPr>
                <w:rPrChange w:id="578" w:author="Jiří Vojtěšek" w:date="2018-11-26T00:36:00Z">
                  <w:rPr/>
                </w:rPrChange>
              </w:rPr>
              <w:t>(100 % k)</w:t>
            </w:r>
          </w:p>
        </w:tc>
        <w:tc>
          <w:tcPr>
            <w:tcW w:w="567" w:type="dxa"/>
          </w:tcPr>
          <w:p w:rsidR="00810FB7" w:rsidRDefault="00810FB7" w:rsidP="0098390C">
            <w:pPr>
              <w:jc w:val="both"/>
            </w:pPr>
            <w:r>
              <w:t>1</w:t>
            </w:r>
            <w:r w:rsidR="00F14CF3">
              <w:t>/L</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r w:rsidRPr="00A32AE8">
              <w:t>Matematika II</w:t>
            </w:r>
          </w:p>
        </w:tc>
        <w:tc>
          <w:tcPr>
            <w:tcW w:w="778" w:type="dxa"/>
            <w:gridSpan w:val="3"/>
          </w:tcPr>
          <w:p w:rsidR="00810FB7" w:rsidRDefault="00810FB7" w:rsidP="0098390C">
            <w:pPr>
              <w:jc w:val="both"/>
            </w:pPr>
            <w:r>
              <w:t>22k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6</w:t>
            </w:r>
          </w:p>
        </w:tc>
        <w:tc>
          <w:tcPr>
            <w:tcW w:w="4537" w:type="dxa"/>
          </w:tcPr>
          <w:p w:rsidR="00810FB7" w:rsidRPr="005124A7" w:rsidRDefault="00810FB7" w:rsidP="0098390C">
            <w:pPr>
              <w:rPr>
                <w:rPrChange w:id="579" w:author="Jiří Vojtěšek" w:date="2018-11-26T00:36:00Z">
                  <w:rPr>
                    <w:b/>
                  </w:rPr>
                </w:rPrChange>
              </w:rPr>
            </w:pPr>
            <w:r w:rsidRPr="005124A7">
              <w:rPr>
                <w:rPrChange w:id="580" w:author="Jiří Vojtěšek" w:date="2018-11-26T00:36:00Z">
                  <w:rPr>
                    <w:b/>
                  </w:rPr>
                </w:rPrChange>
              </w:rPr>
              <w:t xml:space="preserve">Mgr. Lubomír Sedláček, Ph.D. </w:t>
            </w:r>
            <w:r w:rsidRPr="005124A7">
              <w:rPr>
                <w:rPrChange w:id="581" w:author="Jiří Vojtěšek" w:date="2018-11-26T00:36:00Z">
                  <w:rPr/>
                </w:rPrChange>
              </w:rPr>
              <w:t>(100 % k)</w:t>
            </w:r>
          </w:p>
        </w:tc>
        <w:tc>
          <w:tcPr>
            <w:tcW w:w="567" w:type="dxa"/>
          </w:tcPr>
          <w:p w:rsidR="00810FB7" w:rsidRDefault="00810FB7" w:rsidP="0098390C">
            <w:pPr>
              <w:jc w:val="both"/>
            </w:pPr>
            <w:r>
              <w:t>2</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Objektové programování</w:t>
            </w:r>
          </w:p>
        </w:tc>
        <w:tc>
          <w:tcPr>
            <w:tcW w:w="778" w:type="dxa"/>
            <w:gridSpan w:val="3"/>
          </w:tcPr>
          <w:p w:rsidR="00810FB7" w:rsidRDefault="00810FB7" w:rsidP="0098390C">
            <w:pPr>
              <w:jc w:val="both"/>
            </w:pPr>
            <w:r>
              <w:t>16k</w:t>
            </w:r>
          </w:p>
        </w:tc>
        <w:tc>
          <w:tcPr>
            <w:tcW w:w="850" w:type="dxa"/>
            <w:gridSpan w:val="2"/>
          </w:tcPr>
          <w:p w:rsidR="00810FB7" w:rsidRDefault="00810FB7" w:rsidP="0098390C">
            <w:pPr>
              <w:jc w:val="both"/>
            </w:pPr>
            <w:r>
              <w:t>kl</w:t>
            </w:r>
          </w:p>
        </w:tc>
        <w:tc>
          <w:tcPr>
            <w:tcW w:w="709" w:type="dxa"/>
          </w:tcPr>
          <w:p w:rsidR="00810FB7" w:rsidRDefault="00810FB7" w:rsidP="0098390C">
            <w:pPr>
              <w:jc w:val="both"/>
            </w:pPr>
            <w:r>
              <w:t>4</w:t>
            </w:r>
          </w:p>
        </w:tc>
        <w:tc>
          <w:tcPr>
            <w:tcW w:w="4537" w:type="dxa"/>
          </w:tcPr>
          <w:p w:rsidR="00810FB7" w:rsidRPr="005124A7" w:rsidRDefault="00810FB7" w:rsidP="0098390C">
            <w:pPr>
              <w:rPr>
                <w:rPrChange w:id="582" w:author="Jiří Vojtěšek" w:date="2018-11-26T00:36:00Z">
                  <w:rPr>
                    <w:b/>
                  </w:rPr>
                </w:rPrChange>
              </w:rPr>
            </w:pPr>
            <w:r w:rsidRPr="005124A7">
              <w:rPr>
                <w:rPrChange w:id="583" w:author="Jiří Vojtěšek" w:date="2018-11-26T00:36:00Z">
                  <w:rPr>
                    <w:b/>
                  </w:rPr>
                </w:rPrChange>
              </w:rPr>
              <w:t xml:space="preserve">Ing. et Ing. Erik Král, Ph.D. </w:t>
            </w:r>
            <w:r w:rsidRPr="005124A7">
              <w:rPr>
                <w:rPrChange w:id="584" w:author="Jiří Vojtěšek" w:date="2018-11-26T00:36:00Z">
                  <w:rPr/>
                </w:rPrChange>
              </w:rPr>
              <w:t>(100 % k)</w:t>
            </w:r>
          </w:p>
        </w:tc>
        <w:tc>
          <w:tcPr>
            <w:tcW w:w="567" w:type="dxa"/>
          </w:tcPr>
          <w:p w:rsidR="00810FB7" w:rsidRDefault="00810FB7" w:rsidP="0098390C">
            <w:pPr>
              <w:jc w:val="both"/>
            </w:pPr>
            <w:r>
              <w:t>2</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Fyzika</w:t>
            </w:r>
          </w:p>
        </w:tc>
        <w:tc>
          <w:tcPr>
            <w:tcW w:w="778" w:type="dxa"/>
            <w:gridSpan w:val="3"/>
          </w:tcPr>
          <w:p w:rsidR="00810FB7" w:rsidRDefault="00810FB7" w:rsidP="0098390C">
            <w:pPr>
              <w:jc w:val="both"/>
            </w:pPr>
            <w:r>
              <w:t>23k</w:t>
            </w:r>
          </w:p>
        </w:tc>
        <w:tc>
          <w:tcPr>
            <w:tcW w:w="850" w:type="dxa"/>
            <w:gridSpan w:val="2"/>
          </w:tcPr>
          <w:p w:rsidR="00810FB7" w:rsidRDefault="00810FB7" w:rsidP="0098390C">
            <w:pPr>
              <w:jc w:val="both"/>
            </w:pPr>
            <w:r>
              <w:t>z,zk</w:t>
            </w:r>
          </w:p>
        </w:tc>
        <w:tc>
          <w:tcPr>
            <w:tcW w:w="709" w:type="dxa"/>
          </w:tcPr>
          <w:p w:rsidR="00810FB7" w:rsidRDefault="00810FB7" w:rsidP="0098390C">
            <w:pPr>
              <w:jc w:val="both"/>
            </w:pPr>
            <w:r>
              <w:t>6</w:t>
            </w:r>
          </w:p>
        </w:tc>
        <w:tc>
          <w:tcPr>
            <w:tcW w:w="4537" w:type="dxa"/>
          </w:tcPr>
          <w:p w:rsidR="00810FB7" w:rsidRPr="005124A7" w:rsidRDefault="00810FB7" w:rsidP="0098390C">
            <w:pPr>
              <w:rPr>
                <w:rPrChange w:id="585" w:author="Jiří Vojtěšek" w:date="2018-11-26T00:36:00Z">
                  <w:rPr>
                    <w:b/>
                  </w:rPr>
                </w:rPrChange>
              </w:rPr>
            </w:pPr>
            <w:r w:rsidRPr="005124A7">
              <w:rPr>
                <w:rPrChange w:id="586" w:author="Jiří Vojtěšek" w:date="2018-11-26T00:36:00Z">
                  <w:rPr>
                    <w:b/>
                  </w:rPr>
                </w:rPrChange>
              </w:rPr>
              <w:t xml:space="preserve">Mgr. Hana Vašková, Ph.D. </w:t>
            </w:r>
            <w:r w:rsidRPr="005124A7">
              <w:rPr>
                <w:rPrChange w:id="587" w:author="Jiří Vojtěšek" w:date="2018-11-26T00:36:00Z">
                  <w:rPr/>
                </w:rPrChange>
              </w:rPr>
              <w:t>(100 % k)</w:t>
            </w:r>
          </w:p>
        </w:tc>
        <w:tc>
          <w:tcPr>
            <w:tcW w:w="567" w:type="dxa"/>
          </w:tcPr>
          <w:p w:rsidR="00810FB7" w:rsidRDefault="00810FB7" w:rsidP="0098390C">
            <w:pPr>
              <w:jc w:val="both"/>
            </w:pPr>
            <w:r>
              <w:t>2</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Instrumentace a měření</w:t>
            </w:r>
          </w:p>
        </w:tc>
        <w:tc>
          <w:tcPr>
            <w:tcW w:w="778" w:type="dxa"/>
            <w:gridSpan w:val="3"/>
          </w:tcPr>
          <w:p w:rsidR="00810FB7" w:rsidRDefault="00810FB7" w:rsidP="0098390C">
            <w:pPr>
              <w:jc w:val="both"/>
            </w:pPr>
            <w:r>
              <w:t>21k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6</w:t>
            </w:r>
          </w:p>
        </w:tc>
        <w:tc>
          <w:tcPr>
            <w:tcW w:w="4537" w:type="dxa"/>
          </w:tcPr>
          <w:p w:rsidR="00810FB7" w:rsidRPr="00810A12" w:rsidRDefault="00810FB7" w:rsidP="0098390C">
            <w:pPr>
              <w:rPr>
                <w:b/>
              </w:rPr>
            </w:pPr>
            <w:r w:rsidRPr="00810A12">
              <w:rPr>
                <w:b/>
              </w:rPr>
              <w:t>Ing.</w:t>
            </w:r>
            <w:r>
              <w:rPr>
                <w:b/>
              </w:rPr>
              <w:t xml:space="preserve"> </w:t>
            </w:r>
            <w:r w:rsidRPr="00810A12">
              <w:rPr>
                <w:b/>
              </w:rPr>
              <w:t>Milan Navrátil,</w:t>
            </w:r>
            <w:r>
              <w:rPr>
                <w:b/>
              </w:rPr>
              <w:t xml:space="preserve"> </w:t>
            </w:r>
            <w:r w:rsidRPr="00810A12">
              <w:rPr>
                <w:b/>
              </w:rPr>
              <w:t xml:space="preserve">Ph.D. </w:t>
            </w:r>
            <w:r w:rsidRPr="00D7738C">
              <w:t xml:space="preserve">(100 </w:t>
            </w:r>
            <w:r>
              <w:t>% k)</w:t>
            </w:r>
          </w:p>
        </w:tc>
        <w:tc>
          <w:tcPr>
            <w:tcW w:w="567" w:type="dxa"/>
          </w:tcPr>
          <w:p w:rsidR="00810FB7" w:rsidRDefault="00810FB7" w:rsidP="0098390C">
            <w:pPr>
              <w:jc w:val="both"/>
            </w:pPr>
            <w:r>
              <w:t>2</w:t>
            </w:r>
            <w:r w:rsidR="00F14CF3">
              <w:t>/Z</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pPr>
              <w:jc w:val="both"/>
            </w:pPr>
            <w:r w:rsidRPr="00A32AE8">
              <w:t>Spojité řízení</w:t>
            </w:r>
          </w:p>
        </w:tc>
        <w:tc>
          <w:tcPr>
            <w:tcW w:w="778" w:type="dxa"/>
            <w:gridSpan w:val="3"/>
          </w:tcPr>
          <w:p w:rsidR="00810FB7" w:rsidRDefault="00810FB7" w:rsidP="0098390C">
            <w:pPr>
              <w:jc w:val="both"/>
            </w:pPr>
            <w:r>
              <w:t>24k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6</w:t>
            </w:r>
          </w:p>
        </w:tc>
        <w:tc>
          <w:tcPr>
            <w:tcW w:w="4537" w:type="dxa"/>
          </w:tcPr>
          <w:p w:rsidR="00810FB7" w:rsidRPr="00810A12" w:rsidRDefault="00810FB7" w:rsidP="0098390C">
            <w:pPr>
              <w:rPr>
                <w:b/>
              </w:rPr>
            </w:pPr>
            <w:r>
              <w:rPr>
                <w:b/>
              </w:rPr>
              <w:t xml:space="preserve">doc. Ing. </w:t>
            </w:r>
            <w:r w:rsidRPr="00810A12">
              <w:rPr>
                <w:b/>
              </w:rPr>
              <w:t>Libor Pekař,</w:t>
            </w:r>
            <w:r>
              <w:rPr>
                <w:b/>
              </w:rPr>
              <w:t xml:space="preserve"> Ph.D. </w:t>
            </w:r>
            <w:r w:rsidRPr="00D7738C">
              <w:t xml:space="preserve">(100 </w:t>
            </w:r>
            <w:r>
              <w:t>% k)</w:t>
            </w:r>
          </w:p>
        </w:tc>
        <w:tc>
          <w:tcPr>
            <w:tcW w:w="567" w:type="dxa"/>
          </w:tcPr>
          <w:p w:rsidR="00810FB7" w:rsidRDefault="00810FB7" w:rsidP="0098390C">
            <w:pPr>
              <w:jc w:val="both"/>
            </w:pPr>
            <w:r>
              <w:t>2</w:t>
            </w:r>
            <w:r w:rsidR="00F14CF3">
              <w:t>/Z</w:t>
            </w:r>
          </w:p>
        </w:tc>
        <w:tc>
          <w:tcPr>
            <w:tcW w:w="709" w:type="dxa"/>
          </w:tcPr>
          <w:p w:rsidR="00810FB7" w:rsidRDefault="00321792" w:rsidP="0098390C">
            <w:pPr>
              <w:jc w:val="both"/>
            </w:pPr>
            <w:r>
              <w:t>ZT</w:t>
            </w:r>
          </w:p>
        </w:tc>
      </w:tr>
      <w:tr w:rsidR="00810FB7" w:rsidTr="004F5014">
        <w:tc>
          <w:tcPr>
            <w:tcW w:w="2373" w:type="dxa"/>
          </w:tcPr>
          <w:p w:rsidR="00810FB7" w:rsidRPr="00A32AE8" w:rsidRDefault="00810FB7" w:rsidP="0098390C">
            <w:pPr>
              <w:jc w:val="both"/>
            </w:pPr>
            <w:r w:rsidRPr="00A32AE8">
              <w:t>Tepelné procesy</w:t>
            </w:r>
          </w:p>
        </w:tc>
        <w:tc>
          <w:tcPr>
            <w:tcW w:w="778" w:type="dxa"/>
            <w:gridSpan w:val="3"/>
          </w:tcPr>
          <w:p w:rsidR="00810FB7" w:rsidRDefault="00810FB7" w:rsidP="0098390C">
            <w:pPr>
              <w:jc w:val="both"/>
            </w:pPr>
            <w:r>
              <w:t>24k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6</w:t>
            </w:r>
          </w:p>
        </w:tc>
        <w:tc>
          <w:tcPr>
            <w:tcW w:w="4537" w:type="dxa"/>
          </w:tcPr>
          <w:p w:rsidR="00810FB7" w:rsidRPr="005124A7" w:rsidRDefault="00810FB7" w:rsidP="0098390C">
            <w:pPr>
              <w:rPr>
                <w:rPrChange w:id="588" w:author="Jiří Vojtěšek" w:date="2018-11-26T00:36:00Z">
                  <w:rPr>
                    <w:b/>
                  </w:rPr>
                </w:rPrChange>
              </w:rPr>
            </w:pPr>
            <w:r w:rsidRPr="005124A7">
              <w:rPr>
                <w:rPrChange w:id="589" w:author="Jiří Vojtěšek" w:date="2018-11-26T00:36:00Z">
                  <w:rPr>
                    <w:b/>
                  </w:rPr>
                </w:rPrChange>
              </w:rPr>
              <w:t xml:space="preserve">prof. Ing. Dagmar Janáčová, CSc. </w:t>
            </w:r>
            <w:r w:rsidRPr="005124A7">
              <w:rPr>
                <w:rPrChange w:id="590" w:author="Jiří Vojtěšek" w:date="2018-11-26T00:36:00Z">
                  <w:rPr/>
                </w:rPrChange>
              </w:rPr>
              <w:t>(100 % k)</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Elektrotechnika</w:t>
            </w:r>
          </w:p>
        </w:tc>
        <w:tc>
          <w:tcPr>
            <w:tcW w:w="778" w:type="dxa"/>
            <w:gridSpan w:val="3"/>
          </w:tcPr>
          <w:p w:rsidR="00810FB7" w:rsidRDefault="00810FB7" w:rsidP="0098390C">
            <w:pPr>
              <w:jc w:val="both"/>
            </w:pPr>
            <w:r>
              <w:t>20k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5</w:t>
            </w:r>
          </w:p>
        </w:tc>
        <w:tc>
          <w:tcPr>
            <w:tcW w:w="4537" w:type="dxa"/>
          </w:tcPr>
          <w:p w:rsidR="00810FB7" w:rsidRPr="005124A7" w:rsidRDefault="00810FB7" w:rsidP="0098390C">
            <w:pPr>
              <w:rPr>
                <w:rPrChange w:id="591" w:author="Jiří Vojtěšek" w:date="2018-11-26T00:36:00Z">
                  <w:rPr>
                    <w:b/>
                  </w:rPr>
                </w:rPrChange>
              </w:rPr>
            </w:pPr>
            <w:r w:rsidRPr="005124A7">
              <w:rPr>
                <w:rPrChange w:id="592" w:author="Jiří Vojtěšek" w:date="2018-11-26T00:36:00Z">
                  <w:rPr>
                    <w:b/>
                  </w:rPr>
                </w:rPrChange>
              </w:rPr>
              <w:t>doc. Mgr. Milan Adámek, Ph.D. (</w:t>
            </w:r>
            <w:r w:rsidRPr="005124A7">
              <w:rPr>
                <w:rPrChange w:id="593" w:author="Jiří Vojtěšek" w:date="2018-11-26T00:36:00Z">
                  <w:rPr/>
                </w:rPrChange>
              </w:rPr>
              <w:t>100 % k)</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Programování PLC</w:t>
            </w:r>
          </w:p>
        </w:tc>
        <w:tc>
          <w:tcPr>
            <w:tcW w:w="778" w:type="dxa"/>
            <w:gridSpan w:val="3"/>
          </w:tcPr>
          <w:p w:rsidR="00810FB7" w:rsidRDefault="00810FB7" w:rsidP="0098390C">
            <w:pPr>
              <w:jc w:val="both"/>
            </w:pPr>
            <w:r>
              <w:t>20k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5</w:t>
            </w:r>
          </w:p>
        </w:tc>
        <w:tc>
          <w:tcPr>
            <w:tcW w:w="4537" w:type="dxa"/>
          </w:tcPr>
          <w:p w:rsidR="00810FB7" w:rsidRPr="00810A12" w:rsidRDefault="00810FB7" w:rsidP="0098390C">
            <w:pPr>
              <w:rPr>
                <w:b/>
              </w:rPr>
            </w:pPr>
            <w:r w:rsidRPr="00810A12">
              <w:rPr>
                <w:b/>
              </w:rPr>
              <w:t>Ing.</w:t>
            </w:r>
            <w:r>
              <w:rPr>
                <w:b/>
              </w:rPr>
              <w:t xml:space="preserve"> </w:t>
            </w:r>
            <w:r w:rsidRPr="00810A12">
              <w:rPr>
                <w:b/>
              </w:rPr>
              <w:t>Tomáš Sysala,</w:t>
            </w:r>
            <w:r>
              <w:rPr>
                <w:b/>
              </w:rPr>
              <w:t xml:space="preserve"> </w:t>
            </w:r>
            <w:r w:rsidRPr="00810A12">
              <w:rPr>
                <w:b/>
              </w:rPr>
              <w:t>Ph.D.</w:t>
            </w:r>
            <w:r>
              <w:rPr>
                <w:b/>
              </w:rPr>
              <w:t xml:space="preserve"> </w:t>
            </w:r>
            <w:r w:rsidRPr="00D7738C">
              <w:t xml:space="preserve">(100 </w:t>
            </w:r>
            <w:r>
              <w:t>% k)</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pPr>
              <w:jc w:val="both"/>
            </w:pPr>
            <w:r w:rsidRPr="00A32AE8">
              <w:t>Řízení a logistika výroby</w:t>
            </w:r>
          </w:p>
        </w:tc>
        <w:tc>
          <w:tcPr>
            <w:tcW w:w="778" w:type="dxa"/>
            <w:gridSpan w:val="3"/>
          </w:tcPr>
          <w:p w:rsidR="00810FB7" w:rsidRDefault="00810FB7" w:rsidP="0098390C">
            <w:pPr>
              <w:jc w:val="both"/>
            </w:pPr>
            <w:r>
              <w:t>16k</w:t>
            </w:r>
          </w:p>
        </w:tc>
        <w:tc>
          <w:tcPr>
            <w:tcW w:w="850" w:type="dxa"/>
            <w:gridSpan w:val="2"/>
          </w:tcPr>
          <w:p w:rsidR="00810FB7" w:rsidRDefault="00810FB7" w:rsidP="0098390C">
            <w:pPr>
              <w:jc w:val="both"/>
            </w:pPr>
            <w:r>
              <w:t>kl</w:t>
            </w:r>
          </w:p>
        </w:tc>
        <w:tc>
          <w:tcPr>
            <w:tcW w:w="709" w:type="dxa"/>
          </w:tcPr>
          <w:p w:rsidR="00810FB7" w:rsidRDefault="00810FB7" w:rsidP="0098390C">
            <w:pPr>
              <w:jc w:val="both"/>
            </w:pPr>
            <w:r>
              <w:t>4</w:t>
            </w:r>
          </w:p>
        </w:tc>
        <w:tc>
          <w:tcPr>
            <w:tcW w:w="4537" w:type="dxa"/>
          </w:tcPr>
          <w:p w:rsidR="00810FB7" w:rsidRDefault="00810FB7" w:rsidP="0098390C">
            <w:r>
              <w:t xml:space="preserve">doc. Ing. </w:t>
            </w:r>
            <w:r w:rsidRPr="00A32AE8">
              <w:t>Bronislav Chramcov,</w:t>
            </w:r>
            <w:r>
              <w:t xml:space="preserve"> </w:t>
            </w:r>
            <w:r w:rsidRPr="00A32AE8">
              <w:t>Ph.D.</w:t>
            </w:r>
            <w:r>
              <w:t xml:space="preserve"> </w:t>
            </w:r>
            <w:r w:rsidRPr="00A32AE8">
              <w:t>(50</w:t>
            </w:r>
            <w:r>
              <w:t xml:space="preserve"> </w:t>
            </w:r>
            <w:r w:rsidRPr="00A32AE8">
              <w:t>%</w:t>
            </w:r>
            <w:r>
              <w:t xml:space="preserve"> k</w:t>
            </w:r>
            <w:r w:rsidRPr="00A32AE8">
              <w:t>)</w:t>
            </w:r>
            <w:r>
              <w:br/>
              <w:t>doc. Ing. Jan Kunovský, CSc.</w:t>
            </w:r>
            <w:ins w:id="594" w:author="Jiří Vojtěšek" w:date="2018-11-22T21:58:00Z">
              <w:r w:rsidR="005F0B83">
                <w:t xml:space="preserve"> </w:t>
              </w:r>
            </w:ins>
            <w:r>
              <w:t>(50 % k)</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Senzory</w:t>
            </w:r>
          </w:p>
        </w:tc>
        <w:tc>
          <w:tcPr>
            <w:tcW w:w="778" w:type="dxa"/>
            <w:gridSpan w:val="3"/>
          </w:tcPr>
          <w:p w:rsidR="00810FB7" w:rsidRDefault="00810FB7" w:rsidP="0098390C">
            <w:pPr>
              <w:jc w:val="both"/>
            </w:pPr>
            <w:r>
              <w:t>15k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4</w:t>
            </w:r>
          </w:p>
        </w:tc>
        <w:tc>
          <w:tcPr>
            <w:tcW w:w="4537" w:type="dxa"/>
          </w:tcPr>
          <w:p w:rsidR="00810FB7" w:rsidRPr="00810A12" w:rsidRDefault="00810FB7" w:rsidP="0098390C">
            <w:pPr>
              <w:rPr>
                <w:b/>
              </w:rPr>
            </w:pPr>
            <w:r>
              <w:rPr>
                <w:b/>
              </w:rPr>
              <w:t>doc. RNDr. Vojtěch Křesálek, CSc.</w:t>
            </w:r>
            <w:r w:rsidRPr="00810A12">
              <w:rPr>
                <w:b/>
              </w:rPr>
              <w:t xml:space="preserve"> </w:t>
            </w:r>
            <w:r w:rsidRPr="00D7738C">
              <w:t xml:space="preserve">(100 </w:t>
            </w:r>
            <w:r>
              <w:t>% k)</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pPr>
              <w:jc w:val="both"/>
            </w:pPr>
            <w:r w:rsidRPr="00A32AE8">
              <w:t xml:space="preserve">Laboratoř reálných </w:t>
            </w:r>
            <w:r>
              <w:t>modelů</w:t>
            </w:r>
          </w:p>
        </w:tc>
        <w:tc>
          <w:tcPr>
            <w:tcW w:w="778" w:type="dxa"/>
            <w:gridSpan w:val="3"/>
          </w:tcPr>
          <w:p w:rsidR="00810FB7" w:rsidRDefault="00810FB7" w:rsidP="0098390C">
            <w:pPr>
              <w:jc w:val="both"/>
            </w:pPr>
            <w:r>
              <w:t>11k</w:t>
            </w:r>
          </w:p>
        </w:tc>
        <w:tc>
          <w:tcPr>
            <w:tcW w:w="850" w:type="dxa"/>
            <w:gridSpan w:val="2"/>
          </w:tcPr>
          <w:p w:rsidR="00810FB7" w:rsidRDefault="00810FB7" w:rsidP="0098390C">
            <w:pPr>
              <w:jc w:val="both"/>
            </w:pPr>
            <w:r>
              <w:t>kl</w:t>
            </w:r>
          </w:p>
        </w:tc>
        <w:tc>
          <w:tcPr>
            <w:tcW w:w="709" w:type="dxa"/>
          </w:tcPr>
          <w:p w:rsidR="00810FB7" w:rsidRDefault="00810FB7" w:rsidP="0098390C">
            <w:pPr>
              <w:jc w:val="both"/>
            </w:pPr>
            <w:r>
              <w:t>3</w:t>
            </w:r>
          </w:p>
        </w:tc>
        <w:tc>
          <w:tcPr>
            <w:tcW w:w="4537" w:type="dxa"/>
          </w:tcPr>
          <w:p w:rsidR="00810FB7" w:rsidRPr="005124A7" w:rsidRDefault="00810FB7" w:rsidP="0098390C">
            <w:pPr>
              <w:rPr>
                <w:rPrChange w:id="595" w:author="Jiří Vojtěšek" w:date="2018-11-26T00:36:00Z">
                  <w:rPr/>
                </w:rPrChange>
              </w:rPr>
            </w:pPr>
            <w:r w:rsidRPr="005124A7">
              <w:rPr>
                <w:rPrChange w:id="596" w:author="Jiří Vojtěšek" w:date="2018-11-26T00:36:00Z">
                  <w:rPr/>
                </w:rPrChange>
              </w:rPr>
              <w:t>Ing. Petr Chalupa, Ph.D. (100 % k)</w:t>
            </w:r>
          </w:p>
        </w:tc>
        <w:tc>
          <w:tcPr>
            <w:tcW w:w="567" w:type="dxa"/>
          </w:tcPr>
          <w:p w:rsidR="00810FB7" w:rsidRDefault="00810FB7" w:rsidP="0098390C">
            <w:pPr>
              <w:jc w:val="both"/>
            </w:pPr>
            <w:r>
              <w:t>2</w:t>
            </w:r>
            <w:r w:rsidR="00F14CF3">
              <w:t>/L</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Mechanika tekutin</w:t>
            </w:r>
          </w:p>
        </w:tc>
        <w:tc>
          <w:tcPr>
            <w:tcW w:w="778" w:type="dxa"/>
            <w:gridSpan w:val="3"/>
          </w:tcPr>
          <w:p w:rsidR="00810FB7" w:rsidRDefault="00810FB7" w:rsidP="0098390C">
            <w:pPr>
              <w:jc w:val="both"/>
            </w:pPr>
            <w:r>
              <w:t>21k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5</w:t>
            </w:r>
          </w:p>
        </w:tc>
        <w:tc>
          <w:tcPr>
            <w:tcW w:w="4537" w:type="dxa"/>
          </w:tcPr>
          <w:p w:rsidR="00810FB7" w:rsidRPr="005124A7" w:rsidRDefault="00810FB7" w:rsidP="0098390C">
            <w:pPr>
              <w:rPr>
                <w:rPrChange w:id="597" w:author="Jiří Vojtěšek" w:date="2018-11-26T00:36:00Z">
                  <w:rPr>
                    <w:b/>
                  </w:rPr>
                </w:rPrChange>
              </w:rPr>
            </w:pPr>
            <w:r w:rsidRPr="005124A7">
              <w:rPr>
                <w:rPrChange w:id="598" w:author="Jiří Vojtěšek" w:date="2018-11-26T00:36:00Z">
                  <w:rPr>
                    <w:b/>
                  </w:rPr>
                </w:rPrChange>
              </w:rPr>
              <w:t xml:space="preserve">prof. Ing. Dagmar Janáčová, CSc. </w:t>
            </w:r>
            <w:r w:rsidRPr="005124A7">
              <w:rPr>
                <w:rPrChange w:id="599" w:author="Jiří Vojtěšek" w:date="2018-11-26T00:36:00Z">
                  <w:rPr/>
                </w:rPrChange>
              </w:rPr>
              <w:t>(100 % k)</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r w:rsidRPr="00A32AE8">
              <w:t>Embedded systémy s</w:t>
            </w:r>
            <w:r>
              <w:t> </w:t>
            </w:r>
            <w:r w:rsidRPr="00A32AE8">
              <w:t>mikropočítači</w:t>
            </w:r>
          </w:p>
        </w:tc>
        <w:tc>
          <w:tcPr>
            <w:tcW w:w="778" w:type="dxa"/>
            <w:gridSpan w:val="3"/>
          </w:tcPr>
          <w:p w:rsidR="00810FB7" w:rsidRDefault="00810FB7" w:rsidP="0098390C">
            <w:pPr>
              <w:jc w:val="both"/>
            </w:pPr>
            <w:r>
              <w:t>22k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6</w:t>
            </w:r>
          </w:p>
        </w:tc>
        <w:tc>
          <w:tcPr>
            <w:tcW w:w="4537" w:type="dxa"/>
          </w:tcPr>
          <w:p w:rsidR="00810FB7" w:rsidRPr="00810A12" w:rsidRDefault="00810FB7" w:rsidP="0098390C">
            <w:pPr>
              <w:rPr>
                <w:b/>
              </w:rPr>
            </w:pPr>
            <w:r>
              <w:rPr>
                <w:b/>
              </w:rPr>
              <w:t xml:space="preserve">prof. Ing. Vladimír Vašek, CSc. </w:t>
            </w:r>
            <w:r w:rsidRPr="001672CF">
              <w:t xml:space="preserve">(75 % k), </w:t>
            </w:r>
            <w:r>
              <w:br/>
            </w:r>
            <w:r>
              <w:rPr>
                <w:b/>
              </w:rPr>
              <w:t>Ing. Jan Dolinay,</w:t>
            </w:r>
            <w:r w:rsidR="00A67192">
              <w:rPr>
                <w:b/>
              </w:rPr>
              <w:t xml:space="preserve"> </w:t>
            </w:r>
            <w:r>
              <w:rPr>
                <w:b/>
              </w:rPr>
              <w:t xml:space="preserve">Ph.D. </w:t>
            </w:r>
            <w:r w:rsidRPr="001672CF">
              <w:t>(25 % k)</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pPr>
              <w:jc w:val="both"/>
            </w:pPr>
            <w:r w:rsidRPr="00A32AE8">
              <w:t>Akční členy</w:t>
            </w:r>
          </w:p>
        </w:tc>
        <w:tc>
          <w:tcPr>
            <w:tcW w:w="778" w:type="dxa"/>
            <w:gridSpan w:val="3"/>
          </w:tcPr>
          <w:p w:rsidR="00810FB7" w:rsidRDefault="00810FB7" w:rsidP="0098390C">
            <w:pPr>
              <w:jc w:val="both"/>
            </w:pPr>
            <w:r>
              <w:t>15k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4</w:t>
            </w:r>
          </w:p>
        </w:tc>
        <w:tc>
          <w:tcPr>
            <w:tcW w:w="4537" w:type="dxa"/>
          </w:tcPr>
          <w:p w:rsidR="00810FB7" w:rsidRPr="00810A12" w:rsidRDefault="00810FB7" w:rsidP="0098390C">
            <w:pPr>
              <w:rPr>
                <w:b/>
              </w:rPr>
            </w:pPr>
            <w:r>
              <w:rPr>
                <w:b/>
              </w:rPr>
              <w:t xml:space="preserve">doc. Ing. RNDr. Zdeněk Úředníček, CSc. </w:t>
            </w:r>
            <w:r w:rsidRPr="00317433">
              <w:t>(100 % k)</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r w:rsidRPr="00A32AE8">
              <w:t>Analogová a číslicová technika</w:t>
            </w:r>
          </w:p>
        </w:tc>
        <w:tc>
          <w:tcPr>
            <w:tcW w:w="778" w:type="dxa"/>
            <w:gridSpan w:val="3"/>
          </w:tcPr>
          <w:p w:rsidR="00810FB7" w:rsidRDefault="00810FB7" w:rsidP="0098390C">
            <w:pPr>
              <w:jc w:val="both"/>
            </w:pPr>
            <w:r>
              <w:t>21k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5</w:t>
            </w:r>
          </w:p>
        </w:tc>
        <w:tc>
          <w:tcPr>
            <w:tcW w:w="4537" w:type="dxa"/>
          </w:tcPr>
          <w:p w:rsidR="00810FB7" w:rsidRPr="005124A7" w:rsidRDefault="00810FB7" w:rsidP="0098390C">
            <w:pPr>
              <w:rPr>
                <w:rPrChange w:id="600" w:author="Jiří Vojtěšek" w:date="2018-11-26T00:37:00Z">
                  <w:rPr>
                    <w:b/>
                  </w:rPr>
                </w:rPrChange>
              </w:rPr>
            </w:pPr>
            <w:r w:rsidRPr="005124A7">
              <w:rPr>
                <w:rPrChange w:id="601" w:author="Jiří Vojtěšek" w:date="2018-11-26T00:37:00Z">
                  <w:rPr>
                    <w:b/>
                  </w:rPr>
                </w:rPrChange>
              </w:rPr>
              <w:t>doc. Mgr. Milan Adámek, Ph.D. (</w:t>
            </w:r>
            <w:r w:rsidRPr="005124A7">
              <w:rPr>
                <w:rPrChange w:id="602" w:author="Jiří Vojtěšek" w:date="2018-11-26T00:37:00Z">
                  <w:rPr/>
                </w:rPrChange>
              </w:rPr>
              <w:t>100 % k)</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Mechatronické systémy</w:t>
            </w:r>
          </w:p>
        </w:tc>
        <w:tc>
          <w:tcPr>
            <w:tcW w:w="778" w:type="dxa"/>
            <w:gridSpan w:val="3"/>
          </w:tcPr>
          <w:p w:rsidR="00810FB7" w:rsidRDefault="00810FB7" w:rsidP="0098390C">
            <w:pPr>
              <w:jc w:val="both"/>
            </w:pPr>
            <w:r>
              <w:t>22k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5</w:t>
            </w:r>
          </w:p>
        </w:tc>
        <w:tc>
          <w:tcPr>
            <w:tcW w:w="4537" w:type="dxa"/>
          </w:tcPr>
          <w:p w:rsidR="00810FB7" w:rsidRPr="00810A12" w:rsidRDefault="00810FB7" w:rsidP="0098390C">
            <w:pPr>
              <w:rPr>
                <w:b/>
              </w:rPr>
            </w:pPr>
            <w:r>
              <w:rPr>
                <w:b/>
              </w:rPr>
              <w:t xml:space="preserve">doc. Ing. RNDr. Zdeněk Úředníček, CSc. </w:t>
            </w:r>
            <w:r w:rsidRPr="00317433">
              <w:t>(100 % k)</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pPr>
              <w:jc w:val="both"/>
            </w:pPr>
            <w:r w:rsidRPr="00A32AE8">
              <w:t>Ročníkový projekt</w:t>
            </w:r>
          </w:p>
        </w:tc>
        <w:tc>
          <w:tcPr>
            <w:tcW w:w="778" w:type="dxa"/>
            <w:gridSpan w:val="3"/>
          </w:tcPr>
          <w:p w:rsidR="00810FB7" w:rsidRDefault="00810FB7" w:rsidP="0098390C">
            <w:pPr>
              <w:jc w:val="both"/>
            </w:pPr>
            <w:r>
              <w:t>5k</w:t>
            </w:r>
          </w:p>
        </w:tc>
        <w:tc>
          <w:tcPr>
            <w:tcW w:w="850" w:type="dxa"/>
            <w:gridSpan w:val="2"/>
          </w:tcPr>
          <w:p w:rsidR="00810FB7" w:rsidRDefault="00810FB7" w:rsidP="0098390C">
            <w:pPr>
              <w:jc w:val="both"/>
            </w:pPr>
            <w:r>
              <w:t>Z</w:t>
            </w:r>
          </w:p>
        </w:tc>
        <w:tc>
          <w:tcPr>
            <w:tcW w:w="709" w:type="dxa"/>
          </w:tcPr>
          <w:p w:rsidR="00810FB7" w:rsidRDefault="00810FB7" w:rsidP="0098390C">
            <w:pPr>
              <w:jc w:val="both"/>
            </w:pPr>
            <w:r>
              <w:t>1</w:t>
            </w:r>
          </w:p>
        </w:tc>
        <w:tc>
          <w:tcPr>
            <w:tcW w:w="4537" w:type="dxa"/>
          </w:tcPr>
          <w:p w:rsidR="00810FB7" w:rsidRDefault="00810FB7" w:rsidP="0098390C">
            <w:r>
              <w:t xml:space="preserve">prof. Ing. Vladimír Vašek, CSc. </w:t>
            </w:r>
            <w:r>
              <w:br/>
              <w:t>(100 % k)</w:t>
            </w:r>
          </w:p>
        </w:tc>
        <w:tc>
          <w:tcPr>
            <w:tcW w:w="567" w:type="dxa"/>
          </w:tcPr>
          <w:p w:rsidR="00810FB7" w:rsidRDefault="00810FB7" w:rsidP="0098390C">
            <w:pPr>
              <w:jc w:val="both"/>
            </w:pPr>
            <w:r>
              <w:t>3</w:t>
            </w:r>
            <w:r w:rsidR="00F14CF3">
              <w:t>/Z</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r w:rsidRPr="00A32AE8">
              <w:t>Programování a aplikace průmyslových robotů a manipulátorů</w:t>
            </w:r>
          </w:p>
        </w:tc>
        <w:tc>
          <w:tcPr>
            <w:tcW w:w="778" w:type="dxa"/>
            <w:gridSpan w:val="3"/>
          </w:tcPr>
          <w:p w:rsidR="00810FB7" w:rsidRDefault="00810FB7" w:rsidP="0098390C">
            <w:pPr>
              <w:jc w:val="both"/>
            </w:pPr>
            <w:r>
              <w:t>25k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5</w:t>
            </w:r>
          </w:p>
        </w:tc>
        <w:tc>
          <w:tcPr>
            <w:tcW w:w="4537" w:type="dxa"/>
          </w:tcPr>
          <w:p w:rsidR="00810FB7" w:rsidRPr="00810A12" w:rsidRDefault="00810FB7" w:rsidP="0098390C">
            <w:pPr>
              <w:rPr>
                <w:b/>
              </w:rPr>
            </w:pPr>
            <w:r>
              <w:rPr>
                <w:b/>
              </w:rPr>
              <w:t xml:space="preserve">doc. Ing. Lubomír Vašek, CSc. </w:t>
            </w:r>
            <w:r w:rsidRPr="001672CF">
              <w:t>(75</w:t>
            </w:r>
            <w:r>
              <w:rPr>
                <w:b/>
              </w:rPr>
              <w:t xml:space="preserve"> </w:t>
            </w:r>
            <w:r w:rsidRPr="001672CF">
              <w:t xml:space="preserve">% k), </w:t>
            </w:r>
            <w:r>
              <w:rPr>
                <w:b/>
              </w:rPr>
              <w:br/>
            </w:r>
            <w:r w:rsidRPr="00810A12">
              <w:rPr>
                <w:b/>
              </w:rPr>
              <w:t xml:space="preserve">Ing. Viliam Dolinay, Ph.D. </w:t>
            </w:r>
            <w:r w:rsidRPr="001672CF">
              <w:t>(25 % k)</w:t>
            </w:r>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r w:rsidRPr="00A32AE8">
              <w:t>CAD systémy v</w:t>
            </w:r>
            <w:r>
              <w:t> </w:t>
            </w:r>
            <w:r w:rsidRPr="00A32AE8">
              <w:t>elektrotechnice</w:t>
            </w:r>
          </w:p>
        </w:tc>
        <w:tc>
          <w:tcPr>
            <w:tcW w:w="778" w:type="dxa"/>
            <w:gridSpan w:val="3"/>
          </w:tcPr>
          <w:p w:rsidR="00810FB7" w:rsidRDefault="00810FB7" w:rsidP="0098390C">
            <w:pPr>
              <w:jc w:val="both"/>
            </w:pPr>
            <w:r>
              <w:t>20k</w:t>
            </w:r>
          </w:p>
        </w:tc>
        <w:tc>
          <w:tcPr>
            <w:tcW w:w="850" w:type="dxa"/>
            <w:gridSpan w:val="2"/>
          </w:tcPr>
          <w:p w:rsidR="00810FB7" w:rsidRDefault="00810FB7" w:rsidP="0098390C">
            <w:pPr>
              <w:jc w:val="both"/>
            </w:pPr>
            <w:r>
              <w:t>kl</w:t>
            </w:r>
          </w:p>
        </w:tc>
        <w:tc>
          <w:tcPr>
            <w:tcW w:w="709" w:type="dxa"/>
          </w:tcPr>
          <w:p w:rsidR="00810FB7" w:rsidRDefault="004F5014" w:rsidP="0098390C">
            <w:pPr>
              <w:jc w:val="both"/>
            </w:pPr>
            <w:r>
              <w:t>3</w:t>
            </w:r>
          </w:p>
        </w:tc>
        <w:tc>
          <w:tcPr>
            <w:tcW w:w="4537" w:type="dxa"/>
          </w:tcPr>
          <w:p w:rsidR="00810FB7" w:rsidRPr="005124A7" w:rsidRDefault="00810FB7" w:rsidP="0098390C">
            <w:pPr>
              <w:rPr>
                <w:rPrChange w:id="603" w:author="Jiří Vojtěšek" w:date="2018-11-26T00:37:00Z">
                  <w:rPr>
                    <w:b/>
                  </w:rPr>
                </w:rPrChange>
              </w:rPr>
            </w:pPr>
            <w:bookmarkStart w:id="604" w:name="_GoBack"/>
            <w:r w:rsidRPr="005124A7">
              <w:rPr>
                <w:rPrChange w:id="605" w:author="Jiří Vojtěšek" w:date="2018-11-26T00:37:00Z">
                  <w:rPr>
                    <w:b/>
                  </w:rPr>
                </w:rPrChange>
              </w:rPr>
              <w:t xml:space="preserve">Ing. Petr Dostálek, Ph.D. </w:t>
            </w:r>
            <w:r w:rsidRPr="005124A7">
              <w:rPr>
                <w:rPrChange w:id="606" w:author="Jiří Vojtěšek" w:date="2018-11-26T00:37:00Z">
                  <w:rPr/>
                </w:rPrChange>
              </w:rPr>
              <w:t>(100 % k)</w:t>
            </w:r>
            <w:bookmarkEnd w:id="604"/>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r w:rsidRPr="00A32AE8">
              <w:t>Umělá a výpočetní inteligence</w:t>
            </w:r>
          </w:p>
        </w:tc>
        <w:tc>
          <w:tcPr>
            <w:tcW w:w="778" w:type="dxa"/>
            <w:gridSpan w:val="3"/>
          </w:tcPr>
          <w:p w:rsidR="00810FB7" w:rsidRDefault="00810FB7" w:rsidP="0098390C">
            <w:pPr>
              <w:jc w:val="both"/>
            </w:pPr>
            <w:r>
              <w:t>22k</w:t>
            </w:r>
          </w:p>
        </w:tc>
        <w:tc>
          <w:tcPr>
            <w:tcW w:w="850" w:type="dxa"/>
            <w:gridSpan w:val="2"/>
          </w:tcPr>
          <w:p w:rsidR="00810FB7" w:rsidRDefault="00810FB7" w:rsidP="0098390C">
            <w:pPr>
              <w:jc w:val="both"/>
            </w:pPr>
            <w:r>
              <w:t>z, zk</w:t>
            </w:r>
          </w:p>
        </w:tc>
        <w:tc>
          <w:tcPr>
            <w:tcW w:w="709" w:type="dxa"/>
          </w:tcPr>
          <w:p w:rsidR="00810FB7" w:rsidRDefault="00810FB7" w:rsidP="0098390C">
            <w:pPr>
              <w:jc w:val="both"/>
            </w:pPr>
            <w:r>
              <w:t>5</w:t>
            </w:r>
          </w:p>
        </w:tc>
        <w:tc>
          <w:tcPr>
            <w:tcW w:w="4537" w:type="dxa"/>
          </w:tcPr>
          <w:p w:rsidR="00810FB7" w:rsidRPr="00810A12" w:rsidRDefault="00810FB7" w:rsidP="0098390C">
            <w:pPr>
              <w:rPr>
                <w:b/>
              </w:rPr>
            </w:pPr>
            <w:r>
              <w:rPr>
                <w:b/>
              </w:rPr>
              <w:t xml:space="preserve">doc. Ing. </w:t>
            </w:r>
            <w:r w:rsidRPr="00810A12">
              <w:rPr>
                <w:b/>
              </w:rPr>
              <w:t>Zuzana Komínková Oplatková,</w:t>
            </w:r>
            <w:r>
              <w:rPr>
                <w:b/>
              </w:rPr>
              <w:t xml:space="preserve"> </w:t>
            </w:r>
            <w:r w:rsidRPr="00810A12">
              <w:rPr>
                <w:b/>
              </w:rPr>
              <w:t>Ph.D.</w:t>
            </w:r>
            <w:r>
              <w:rPr>
                <w:b/>
              </w:rPr>
              <w:t xml:space="preserve"> </w:t>
            </w:r>
            <w:r w:rsidRPr="00D7738C">
              <w:t xml:space="preserve">(100 </w:t>
            </w:r>
            <w:r>
              <w:t>% k)</w:t>
            </w:r>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r>
              <w:t>PZ</w:t>
            </w:r>
          </w:p>
        </w:tc>
      </w:tr>
      <w:tr w:rsidR="00810FB7" w:rsidTr="004F5014">
        <w:tc>
          <w:tcPr>
            <w:tcW w:w="2373" w:type="dxa"/>
          </w:tcPr>
          <w:p w:rsidR="00810FB7" w:rsidRPr="00A32AE8" w:rsidRDefault="00810FB7" w:rsidP="0098390C">
            <w:pPr>
              <w:jc w:val="both"/>
            </w:pPr>
            <w:r w:rsidRPr="00A32AE8">
              <w:t>Softskills</w:t>
            </w:r>
          </w:p>
        </w:tc>
        <w:tc>
          <w:tcPr>
            <w:tcW w:w="778" w:type="dxa"/>
            <w:gridSpan w:val="3"/>
          </w:tcPr>
          <w:p w:rsidR="00810FB7" w:rsidRDefault="00810FB7" w:rsidP="0098390C">
            <w:pPr>
              <w:jc w:val="both"/>
            </w:pPr>
            <w:r>
              <w:t>10k</w:t>
            </w:r>
          </w:p>
        </w:tc>
        <w:tc>
          <w:tcPr>
            <w:tcW w:w="850" w:type="dxa"/>
            <w:gridSpan w:val="2"/>
          </w:tcPr>
          <w:p w:rsidR="00810FB7" w:rsidRDefault="00810FB7" w:rsidP="0098390C">
            <w:pPr>
              <w:jc w:val="both"/>
            </w:pPr>
            <w:r>
              <w:t>z</w:t>
            </w:r>
          </w:p>
        </w:tc>
        <w:tc>
          <w:tcPr>
            <w:tcW w:w="709" w:type="dxa"/>
          </w:tcPr>
          <w:p w:rsidR="00810FB7" w:rsidRDefault="00810FB7" w:rsidP="0098390C">
            <w:pPr>
              <w:jc w:val="both"/>
            </w:pPr>
            <w:r>
              <w:t>2</w:t>
            </w:r>
          </w:p>
        </w:tc>
        <w:tc>
          <w:tcPr>
            <w:tcW w:w="4537" w:type="dxa"/>
          </w:tcPr>
          <w:p w:rsidR="00810FB7" w:rsidRDefault="0097658E" w:rsidP="0098390C">
            <w:r w:rsidRPr="00177EB7">
              <w:rPr>
                <w:i/>
                <w:iCs/>
              </w:rPr>
              <w:t>Předmět má pro zaměření SP doplňující charakter</w:t>
            </w:r>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p>
        </w:tc>
      </w:tr>
      <w:tr w:rsidR="00810FB7" w:rsidTr="004F5014">
        <w:tc>
          <w:tcPr>
            <w:tcW w:w="2373" w:type="dxa"/>
          </w:tcPr>
          <w:p w:rsidR="00810FB7" w:rsidRPr="00A32AE8" w:rsidRDefault="00810FB7" w:rsidP="0098390C">
            <w:pPr>
              <w:jc w:val="both"/>
            </w:pPr>
            <w:r w:rsidRPr="00A32AE8">
              <w:t>Bakalářská práce</w:t>
            </w:r>
          </w:p>
        </w:tc>
        <w:tc>
          <w:tcPr>
            <w:tcW w:w="778" w:type="dxa"/>
            <w:gridSpan w:val="3"/>
          </w:tcPr>
          <w:p w:rsidR="00810FB7" w:rsidRDefault="00810FB7" w:rsidP="0098390C">
            <w:pPr>
              <w:jc w:val="both"/>
            </w:pPr>
            <w:r>
              <w:t>35k</w:t>
            </w:r>
          </w:p>
        </w:tc>
        <w:tc>
          <w:tcPr>
            <w:tcW w:w="850" w:type="dxa"/>
            <w:gridSpan w:val="2"/>
          </w:tcPr>
          <w:p w:rsidR="00810FB7" w:rsidRDefault="00810FB7" w:rsidP="0098390C">
            <w:pPr>
              <w:jc w:val="both"/>
            </w:pPr>
            <w:r>
              <w:t>Obh</w:t>
            </w:r>
          </w:p>
        </w:tc>
        <w:tc>
          <w:tcPr>
            <w:tcW w:w="709" w:type="dxa"/>
          </w:tcPr>
          <w:p w:rsidR="00810FB7" w:rsidRDefault="00810FB7" w:rsidP="0098390C">
            <w:pPr>
              <w:jc w:val="both"/>
            </w:pPr>
            <w:r>
              <w:t>15</w:t>
            </w:r>
          </w:p>
        </w:tc>
        <w:tc>
          <w:tcPr>
            <w:tcW w:w="4537" w:type="dxa"/>
          </w:tcPr>
          <w:p w:rsidR="00810FB7" w:rsidRDefault="00810FB7" w:rsidP="0098390C">
            <w:r>
              <w:t>prof. Ing. Vladimír Vašek, CSc. (100 % k)</w:t>
            </w:r>
          </w:p>
        </w:tc>
        <w:tc>
          <w:tcPr>
            <w:tcW w:w="567" w:type="dxa"/>
          </w:tcPr>
          <w:p w:rsidR="00810FB7" w:rsidRDefault="00810FB7" w:rsidP="0098390C">
            <w:pPr>
              <w:jc w:val="both"/>
            </w:pPr>
            <w:r>
              <w:t>3</w:t>
            </w:r>
            <w:r w:rsidR="00F14CF3">
              <w:t>/L</w:t>
            </w:r>
          </w:p>
        </w:tc>
        <w:tc>
          <w:tcPr>
            <w:tcW w:w="709" w:type="dxa"/>
          </w:tcPr>
          <w:p w:rsidR="00810FB7" w:rsidRDefault="00810FB7" w:rsidP="0098390C">
            <w:pPr>
              <w:jc w:val="both"/>
            </w:pPr>
          </w:p>
        </w:tc>
      </w:tr>
      <w:tr w:rsidR="004F5014" w:rsidTr="00277AD3">
        <w:tc>
          <w:tcPr>
            <w:tcW w:w="10523" w:type="dxa"/>
            <w:gridSpan w:val="10"/>
            <w:shd w:val="clear" w:color="auto" w:fill="F7CAAC"/>
          </w:tcPr>
          <w:p w:rsidR="004F5014" w:rsidRDefault="004F5014" w:rsidP="00277AD3">
            <w:pPr>
              <w:jc w:val="center"/>
            </w:pPr>
            <w:r w:rsidRPr="00A80702">
              <w:rPr>
                <w:b/>
                <w:sz w:val="22"/>
              </w:rPr>
              <w:t>Povinně volitelné předměty - skupina 1</w:t>
            </w:r>
          </w:p>
        </w:tc>
      </w:tr>
      <w:tr w:rsidR="004F5014" w:rsidTr="004F5014">
        <w:tc>
          <w:tcPr>
            <w:tcW w:w="2442" w:type="dxa"/>
            <w:gridSpan w:val="2"/>
          </w:tcPr>
          <w:p w:rsidR="004F5014" w:rsidRPr="00FF575C" w:rsidRDefault="004F5014" w:rsidP="00277AD3">
            <w:r>
              <w:t>Cizí jazyk (angličtina, němčina, ruština) 1</w:t>
            </w:r>
          </w:p>
        </w:tc>
        <w:tc>
          <w:tcPr>
            <w:tcW w:w="709" w:type="dxa"/>
            <w:gridSpan w:val="2"/>
          </w:tcPr>
          <w:p w:rsidR="004F5014" w:rsidRDefault="004F5014" w:rsidP="00277AD3">
            <w:pPr>
              <w:jc w:val="both"/>
            </w:pPr>
            <w:r w:rsidRPr="00133BE0">
              <w:t>6k</w:t>
            </w:r>
          </w:p>
        </w:tc>
        <w:tc>
          <w:tcPr>
            <w:tcW w:w="850" w:type="dxa"/>
            <w:gridSpan w:val="2"/>
          </w:tcPr>
          <w:p w:rsidR="004F5014" w:rsidRDefault="004F5014" w:rsidP="00277AD3">
            <w:pPr>
              <w:jc w:val="both"/>
            </w:pPr>
            <w:r>
              <w:t>kl</w:t>
            </w:r>
          </w:p>
        </w:tc>
        <w:tc>
          <w:tcPr>
            <w:tcW w:w="709" w:type="dxa"/>
          </w:tcPr>
          <w:p w:rsidR="004F5014" w:rsidRDefault="004F5014" w:rsidP="00277AD3">
            <w:pPr>
              <w:jc w:val="both"/>
            </w:pPr>
            <w:r w:rsidRPr="00133BE0">
              <w:rPr>
                <w:lang w:val="en-US"/>
              </w:rPr>
              <w:t>2</w:t>
            </w:r>
          </w:p>
        </w:tc>
        <w:tc>
          <w:tcPr>
            <w:tcW w:w="4537" w:type="dxa"/>
          </w:tcPr>
          <w:p w:rsidR="004F5014" w:rsidRPr="00AA3DCB" w:rsidRDefault="004F5014" w:rsidP="00277AD3">
            <w:pPr>
              <w:pStyle w:val="Default"/>
              <w:rPr>
                <w:sz w:val="20"/>
                <w:szCs w:val="20"/>
              </w:rPr>
            </w:pPr>
            <w:r>
              <w:rPr>
                <w:i/>
                <w:iCs/>
                <w:sz w:val="20"/>
                <w:szCs w:val="20"/>
              </w:rPr>
              <w:t xml:space="preserve">Předmět má pro zaměření SP doplňující charakter </w:t>
            </w:r>
          </w:p>
        </w:tc>
        <w:tc>
          <w:tcPr>
            <w:tcW w:w="567" w:type="dxa"/>
          </w:tcPr>
          <w:p w:rsidR="004F5014" w:rsidRDefault="004F5014" w:rsidP="00277AD3">
            <w:pPr>
              <w:jc w:val="both"/>
            </w:pPr>
            <w:r>
              <w:t>1</w:t>
            </w:r>
            <w:r w:rsidR="00F14CF3">
              <w:t>/L</w:t>
            </w:r>
          </w:p>
        </w:tc>
        <w:tc>
          <w:tcPr>
            <w:tcW w:w="709" w:type="dxa"/>
          </w:tcPr>
          <w:p w:rsidR="004F5014" w:rsidRDefault="004F5014" w:rsidP="00277AD3">
            <w:pPr>
              <w:jc w:val="both"/>
            </w:pPr>
          </w:p>
        </w:tc>
      </w:tr>
      <w:tr w:rsidR="004F5014" w:rsidTr="00277AD3">
        <w:tc>
          <w:tcPr>
            <w:tcW w:w="10523" w:type="dxa"/>
            <w:gridSpan w:val="10"/>
          </w:tcPr>
          <w:p w:rsidR="004F5014" w:rsidRDefault="004F5014" w:rsidP="00277AD3">
            <w:pPr>
              <w:jc w:val="both"/>
              <w:rPr>
                <w:b/>
                <w:bCs/>
              </w:rPr>
            </w:pPr>
            <w:r w:rsidRPr="07CE326A">
              <w:rPr>
                <w:b/>
                <w:bCs/>
              </w:rPr>
              <w:t xml:space="preserve">Podmínka pro splnění této skupiny předmětů: </w:t>
            </w:r>
          </w:p>
          <w:p w:rsidR="004F5014" w:rsidRDefault="004F5014" w:rsidP="00277AD3">
            <w:pPr>
              <w:jc w:val="both"/>
            </w:pPr>
            <w:r>
              <w:t>Student si volí jeden z nabízených cizích jazyků. Doporučeno pro 1</w:t>
            </w:r>
            <w:r w:rsidR="00F14CF3">
              <w:t>/L</w:t>
            </w:r>
            <w:r>
              <w:t>.</w:t>
            </w:r>
          </w:p>
          <w:p w:rsidR="00E735CA" w:rsidRDefault="00E735CA" w:rsidP="00277AD3">
            <w:pPr>
              <w:jc w:val="both"/>
            </w:pPr>
          </w:p>
          <w:p w:rsidR="00E735CA" w:rsidRDefault="00E735CA" w:rsidP="00277AD3">
            <w:pPr>
              <w:jc w:val="both"/>
              <w:rPr>
                <w:ins w:id="607" w:author="vopatrilova" w:date="2018-11-22T10:07:00Z"/>
              </w:rPr>
            </w:pPr>
          </w:p>
          <w:p w:rsidR="00013B1B" w:rsidRDefault="00013B1B" w:rsidP="00277AD3">
            <w:pPr>
              <w:jc w:val="both"/>
            </w:pPr>
          </w:p>
        </w:tc>
      </w:tr>
      <w:tr w:rsidR="004F5014" w:rsidTr="00277AD3">
        <w:tc>
          <w:tcPr>
            <w:tcW w:w="10523" w:type="dxa"/>
            <w:gridSpan w:val="10"/>
            <w:shd w:val="clear" w:color="auto" w:fill="F7CAAC"/>
          </w:tcPr>
          <w:p w:rsidR="004F5014" w:rsidRDefault="004F5014" w:rsidP="00277AD3">
            <w:pPr>
              <w:jc w:val="center"/>
            </w:pPr>
            <w:r w:rsidRPr="00A80702">
              <w:rPr>
                <w:b/>
                <w:sz w:val="22"/>
              </w:rPr>
              <w:lastRenderedPageBreak/>
              <w:t>Povinn</w:t>
            </w:r>
            <w:r>
              <w:rPr>
                <w:b/>
                <w:sz w:val="22"/>
              </w:rPr>
              <w:t>ě volitelné předměty - skupina 2</w:t>
            </w:r>
          </w:p>
        </w:tc>
      </w:tr>
      <w:tr w:rsidR="004F5014" w:rsidTr="004F5014">
        <w:tc>
          <w:tcPr>
            <w:tcW w:w="2442" w:type="dxa"/>
            <w:gridSpan w:val="2"/>
          </w:tcPr>
          <w:p w:rsidR="004F5014" w:rsidRPr="00FF575C" w:rsidRDefault="004F5014" w:rsidP="00277AD3">
            <w:r>
              <w:t>Cizí jazyk (angličtina, němčina, ruština) 2</w:t>
            </w:r>
          </w:p>
        </w:tc>
        <w:tc>
          <w:tcPr>
            <w:tcW w:w="709" w:type="dxa"/>
            <w:gridSpan w:val="2"/>
          </w:tcPr>
          <w:p w:rsidR="004F5014" w:rsidRDefault="004F5014" w:rsidP="00277AD3">
            <w:pPr>
              <w:jc w:val="both"/>
            </w:pPr>
            <w:r w:rsidRPr="00133BE0">
              <w:t>6k</w:t>
            </w:r>
          </w:p>
        </w:tc>
        <w:tc>
          <w:tcPr>
            <w:tcW w:w="850" w:type="dxa"/>
            <w:gridSpan w:val="2"/>
          </w:tcPr>
          <w:p w:rsidR="004F5014" w:rsidRDefault="004F5014" w:rsidP="00277AD3">
            <w:pPr>
              <w:jc w:val="both"/>
            </w:pPr>
            <w:r>
              <w:t>zk</w:t>
            </w:r>
          </w:p>
        </w:tc>
        <w:tc>
          <w:tcPr>
            <w:tcW w:w="709" w:type="dxa"/>
          </w:tcPr>
          <w:p w:rsidR="004F5014" w:rsidRDefault="004F5014" w:rsidP="00277AD3">
            <w:pPr>
              <w:jc w:val="both"/>
            </w:pPr>
            <w:r w:rsidRPr="00133BE0">
              <w:rPr>
                <w:lang w:val="en-US"/>
              </w:rPr>
              <w:t>2</w:t>
            </w:r>
          </w:p>
        </w:tc>
        <w:tc>
          <w:tcPr>
            <w:tcW w:w="4537" w:type="dxa"/>
          </w:tcPr>
          <w:p w:rsidR="004F5014" w:rsidRDefault="004F5014" w:rsidP="00277AD3">
            <w:r>
              <w:rPr>
                <w:i/>
                <w:iCs/>
              </w:rPr>
              <w:t>Předmět má pro zaměření SP doplňující charakter</w:t>
            </w:r>
          </w:p>
        </w:tc>
        <w:tc>
          <w:tcPr>
            <w:tcW w:w="567" w:type="dxa"/>
          </w:tcPr>
          <w:p w:rsidR="004F5014" w:rsidRDefault="004F5014" w:rsidP="00277AD3">
            <w:pPr>
              <w:jc w:val="both"/>
            </w:pPr>
            <w:r>
              <w:t>2</w:t>
            </w:r>
            <w:r w:rsidR="00F14CF3">
              <w:t>/Z</w:t>
            </w:r>
          </w:p>
        </w:tc>
        <w:tc>
          <w:tcPr>
            <w:tcW w:w="709" w:type="dxa"/>
          </w:tcPr>
          <w:p w:rsidR="004F5014" w:rsidRDefault="004F5014" w:rsidP="00277AD3">
            <w:pPr>
              <w:jc w:val="both"/>
            </w:pPr>
          </w:p>
        </w:tc>
      </w:tr>
      <w:tr w:rsidR="004F5014" w:rsidTr="00277AD3">
        <w:tc>
          <w:tcPr>
            <w:tcW w:w="10523" w:type="dxa"/>
            <w:gridSpan w:val="10"/>
          </w:tcPr>
          <w:p w:rsidR="004F5014" w:rsidRDefault="004F5014" w:rsidP="00277AD3">
            <w:pPr>
              <w:jc w:val="both"/>
              <w:rPr>
                <w:b/>
                <w:bCs/>
              </w:rPr>
            </w:pPr>
            <w:r w:rsidRPr="07CE326A">
              <w:rPr>
                <w:b/>
                <w:bCs/>
              </w:rPr>
              <w:t xml:space="preserve">Podmínka pro splnění této skupiny předmětů: </w:t>
            </w:r>
          </w:p>
          <w:p w:rsidR="004F5014" w:rsidRDefault="004F5014" w:rsidP="00277AD3">
            <w:pPr>
              <w:jc w:val="both"/>
            </w:pPr>
            <w:r>
              <w:t>Student si volí jeden z nabízených cizích jazyků. Doporučeno pro 2</w:t>
            </w:r>
            <w:r w:rsidR="00F14CF3">
              <w:t>/Z</w:t>
            </w:r>
            <w:r>
              <w:t>.</w:t>
            </w:r>
          </w:p>
        </w:tc>
      </w:tr>
      <w:tr w:rsidR="004F5014" w:rsidTr="00277AD3">
        <w:tc>
          <w:tcPr>
            <w:tcW w:w="10523" w:type="dxa"/>
            <w:gridSpan w:val="10"/>
            <w:shd w:val="clear" w:color="auto" w:fill="F7CAAC"/>
          </w:tcPr>
          <w:p w:rsidR="004F5014" w:rsidRDefault="004F5014" w:rsidP="00277AD3">
            <w:pPr>
              <w:jc w:val="center"/>
            </w:pPr>
            <w:r w:rsidRPr="00A80702">
              <w:rPr>
                <w:b/>
                <w:sz w:val="22"/>
              </w:rPr>
              <w:t>Povinn</w:t>
            </w:r>
            <w:r>
              <w:rPr>
                <w:b/>
                <w:sz w:val="22"/>
              </w:rPr>
              <w:t>ě volitelné předměty - skupina 3</w:t>
            </w:r>
          </w:p>
        </w:tc>
      </w:tr>
      <w:tr w:rsidR="004F5014" w:rsidTr="004F5014">
        <w:tc>
          <w:tcPr>
            <w:tcW w:w="2442" w:type="dxa"/>
            <w:gridSpan w:val="2"/>
          </w:tcPr>
          <w:p w:rsidR="004F5014" w:rsidRPr="00FF575C" w:rsidRDefault="004F5014" w:rsidP="00277AD3">
            <w:r>
              <w:t>Cizí jazyk (angličtina, němčina, ruština) 3</w:t>
            </w:r>
          </w:p>
        </w:tc>
        <w:tc>
          <w:tcPr>
            <w:tcW w:w="709" w:type="dxa"/>
            <w:gridSpan w:val="2"/>
          </w:tcPr>
          <w:p w:rsidR="004F5014" w:rsidRDefault="004F5014" w:rsidP="00277AD3">
            <w:pPr>
              <w:jc w:val="both"/>
            </w:pPr>
            <w:r w:rsidRPr="00133BE0">
              <w:t>6k</w:t>
            </w:r>
          </w:p>
        </w:tc>
        <w:tc>
          <w:tcPr>
            <w:tcW w:w="850" w:type="dxa"/>
            <w:gridSpan w:val="2"/>
          </w:tcPr>
          <w:p w:rsidR="004F5014" w:rsidRDefault="004F5014" w:rsidP="00277AD3">
            <w:pPr>
              <w:jc w:val="both"/>
            </w:pPr>
            <w:r>
              <w:t>kl</w:t>
            </w:r>
          </w:p>
        </w:tc>
        <w:tc>
          <w:tcPr>
            <w:tcW w:w="709" w:type="dxa"/>
          </w:tcPr>
          <w:p w:rsidR="004F5014" w:rsidRDefault="004F5014" w:rsidP="00277AD3">
            <w:pPr>
              <w:jc w:val="both"/>
            </w:pPr>
            <w:r w:rsidRPr="00133BE0">
              <w:rPr>
                <w:lang w:val="en-US"/>
              </w:rPr>
              <w:t>2</w:t>
            </w:r>
          </w:p>
        </w:tc>
        <w:tc>
          <w:tcPr>
            <w:tcW w:w="4537" w:type="dxa"/>
          </w:tcPr>
          <w:p w:rsidR="004F5014" w:rsidRDefault="004F5014" w:rsidP="00277AD3">
            <w:r>
              <w:rPr>
                <w:i/>
                <w:iCs/>
              </w:rPr>
              <w:t>Předmět má pro zaměření SP doplňující charakter</w:t>
            </w:r>
          </w:p>
        </w:tc>
        <w:tc>
          <w:tcPr>
            <w:tcW w:w="567" w:type="dxa"/>
          </w:tcPr>
          <w:p w:rsidR="004F5014" w:rsidRDefault="004F5014" w:rsidP="00277AD3">
            <w:pPr>
              <w:jc w:val="both"/>
            </w:pPr>
            <w:r>
              <w:t>2</w:t>
            </w:r>
            <w:r w:rsidR="00F14CF3">
              <w:t>/L</w:t>
            </w:r>
          </w:p>
        </w:tc>
        <w:tc>
          <w:tcPr>
            <w:tcW w:w="709" w:type="dxa"/>
          </w:tcPr>
          <w:p w:rsidR="004F5014" w:rsidRDefault="004F5014" w:rsidP="00277AD3">
            <w:pPr>
              <w:jc w:val="both"/>
            </w:pPr>
          </w:p>
        </w:tc>
      </w:tr>
      <w:tr w:rsidR="004F5014" w:rsidTr="00277AD3">
        <w:tc>
          <w:tcPr>
            <w:tcW w:w="10523" w:type="dxa"/>
            <w:gridSpan w:val="10"/>
          </w:tcPr>
          <w:p w:rsidR="004F5014" w:rsidRDefault="004F5014" w:rsidP="00277AD3">
            <w:pPr>
              <w:jc w:val="both"/>
              <w:rPr>
                <w:b/>
                <w:bCs/>
              </w:rPr>
            </w:pPr>
            <w:r w:rsidRPr="07CE326A">
              <w:rPr>
                <w:b/>
                <w:bCs/>
              </w:rPr>
              <w:t xml:space="preserve">Podmínka pro splnění této skupiny předmětů: </w:t>
            </w:r>
          </w:p>
          <w:p w:rsidR="004F5014" w:rsidRDefault="004F5014" w:rsidP="00277AD3">
            <w:pPr>
              <w:jc w:val="both"/>
            </w:pPr>
            <w:r>
              <w:t>Student si volí jeden z nabízených cizích jazyků. Doporučeno pro 2</w:t>
            </w:r>
            <w:r w:rsidR="00F14CF3">
              <w:t>/L</w:t>
            </w:r>
            <w:r>
              <w:t>.</w:t>
            </w:r>
          </w:p>
        </w:tc>
      </w:tr>
      <w:tr w:rsidR="004F5014" w:rsidTr="00277AD3">
        <w:tc>
          <w:tcPr>
            <w:tcW w:w="10523" w:type="dxa"/>
            <w:gridSpan w:val="10"/>
            <w:shd w:val="clear" w:color="auto" w:fill="F7CAAC"/>
          </w:tcPr>
          <w:p w:rsidR="004F5014" w:rsidRDefault="004F5014" w:rsidP="00277AD3">
            <w:pPr>
              <w:jc w:val="center"/>
            </w:pPr>
            <w:r w:rsidRPr="00A80702">
              <w:rPr>
                <w:b/>
                <w:sz w:val="22"/>
              </w:rPr>
              <w:t>Povinn</w:t>
            </w:r>
            <w:r>
              <w:rPr>
                <w:b/>
                <w:sz w:val="22"/>
              </w:rPr>
              <w:t>ě volitelné předměty - skupina 4</w:t>
            </w:r>
          </w:p>
        </w:tc>
      </w:tr>
      <w:tr w:rsidR="004F5014" w:rsidTr="004F5014">
        <w:tc>
          <w:tcPr>
            <w:tcW w:w="2442" w:type="dxa"/>
            <w:gridSpan w:val="2"/>
          </w:tcPr>
          <w:p w:rsidR="004F5014" w:rsidRPr="00FF575C" w:rsidRDefault="004F5014" w:rsidP="00277AD3">
            <w:r>
              <w:t>Cizí jazyk (angličtina, němčina, ruština) 4</w:t>
            </w:r>
          </w:p>
        </w:tc>
        <w:tc>
          <w:tcPr>
            <w:tcW w:w="709" w:type="dxa"/>
            <w:gridSpan w:val="2"/>
          </w:tcPr>
          <w:p w:rsidR="004F5014" w:rsidRDefault="004F5014" w:rsidP="00277AD3">
            <w:pPr>
              <w:jc w:val="both"/>
            </w:pPr>
            <w:r w:rsidRPr="00133BE0">
              <w:t>6k</w:t>
            </w:r>
          </w:p>
        </w:tc>
        <w:tc>
          <w:tcPr>
            <w:tcW w:w="850" w:type="dxa"/>
            <w:gridSpan w:val="2"/>
          </w:tcPr>
          <w:p w:rsidR="004F5014" w:rsidRDefault="004F5014" w:rsidP="00277AD3">
            <w:pPr>
              <w:jc w:val="both"/>
            </w:pPr>
            <w:r>
              <w:t>zk</w:t>
            </w:r>
          </w:p>
        </w:tc>
        <w:tc>
          <w:tcPr>
            <w:tcW w:w="709" w:type="dxa"/>
          </w:tcPr>
          <w:p w:rsidR="004F5014" w:rsidRDefault="004F5014" w:rsidP="00277AD3">
            <w:pPr>
              <w:jc w:val="both"/>
            </w:pPr>
            <w:r w:rsidRPr="00133BE0">
              <w:rPr>
                <w:lang w:val="en-US"/>
              </w:rPr>
              <w:t>2</w:t>
            </w:r>
          </w:p>
        </w:tc>
        <w:tc>
          <w:tcPr>
            <w:tcW w:w="4537" w:type="dxa"/>
          </w:tcPr>
          <w:p w:rsidR="004F5014" w:rsidRDefault="004F5014" w:rsidP="00277AD3">
            <w:r>
              <w:rPr>
                <w:i/>
                <w:iCs/>
              </w:rPr>
              <w:t>Předmět má pro zaměření SP doplňující charakter</w:t>
            </w:r>
          </w:p>
        </w:tc>
        <w:tc>
          <w:tcPr>
            <w:tcW w:w="567" w:type="dxa"/>
          </w:tcPr>
          <w:p w:rsidR="004F5014" w:rsidRDefault="004F5014" w:rsidP="00277AD3">
            <w:pPr>
              <w:jc w:val="both"/>
            </w:pPr>
            <w:r>
              <w:t>3</w:t>
            </w:r>
            <w:r w:rsidR="00F14CF3">
              <w:t>/Z</w:t>
            </w:r>
          </w:p>
        </w:tc>
        <w:tc>
          <w:tcPr>
            <w:tcW w:w="709" w:type="dxa"/>
          </w:tcPr>
          <w:p w:rsidR="004F5014" w:rsidRDefault="004F5014" w:rsidP="00277AD3">
            <w:pPr>
              <w:jc w:val="both"/>
            </w:pPr>
          </w:p>
        </w:tc>
      </w:tr>
      <w:tr w:rsidR="004F5014" w:rsidTr="00277AD3">
        <w:tc>
          <w:tcPr>
            <w:tcW w:w="10523" w:type="dxa"/>
            <w:gridSpan w:val="10"/>
          </w:tcPr>
          <w:p w:rsidR="004F5014" w:rsidRDefault="004F5014" w:rsidP="00277AD3">
            <w:pPr>
              <w:jc w:val="both"/>
              <w:rPr>
                <w:b/>
                <w:bCs/>
              </w:rPr>
            </w:pPr>
            <w:r w:rsidRPr="07CE326A">
              <w:rPr>
                <w:b/>
                <w:bCs/>
              </w:rPr>
              <w:t xml:space="preserve">Podmínka pro splnění této skupiny předmětů: </w:t>
            </w:r>
          </w:p>
          <w:p w:rsidR="004F5014" w:rsidRDefault="004F5014" w:rsidP="00277AD3">
            <w:pPr>
              <w:jc w:val="both"/>
            </w:pPr>
            <w:r>
              <w:t>Student si volí jeden z nabízených cizích jazyků. Doporučeno pro 3</w:t>
            </w:r>
            <w:r w:rsidR="00F14CF3">
              <w:t>/Z</w:t>
            </w:r>
            <w:r>
              <w:t>.</w:t>
            </w:r>
          </w:p>
        </w:tc>
      </w:tr>
      <w:tr w:rsidR="00810FB7" w:rsidTr="0098390C">
        <w:tc>
          <w:tcPr>
            <w:tcW w:w="3508" w:type="dxa"/>
            <w:gridSpan w:val="5"/>
            <w:shd w:val="clear" w:color="auto" w:fill="F7CAAC"/>
          </w:tcPr>
          <w:p w:rsidR="00810FB7" w:rsidRDefault="00810FB7" w:rsidP="0098390C">
            <w:pPr>
              <w:jc w:val="both"/>
              <w:rPr>
                <w:b/>
              </w:rPr>
            </w:pPr>
            <w:r>
              <w:rPr>
                <w:b/>
              </w:rPr>
              <w:t xml:space="preserve"> Součásti SZZ a jejich obsah</w:t>
            </w:r>
          </w:p>
        </w:tc>
        <w:tc>
          <w:tcPr>
            <w:tcW w:w="7015" w:type="dxa"/>
            <w:gridSpan w:val="5"/>
            <w:tcBorders>
              <w:bottom w:val="nil"/>
            </w:tcBorders>
          </w:tcPr>
          <w:p w:rsidR="00810FB7" w:rsidRDefault="00810FB7" w:rsidP="0098390C">
            <w:pPr>
              <w:jc w:val="both"/>
            </w:pPr>
          </w:p>
        </w:tc>
      </w:tr>
      <w:tr w:rsidR="00810FB7" w:rsidTr="0098390C">
        <w:trPr>
          <w:trHeight w:val="1370"/>
        </w:trPr>
        <w:tc>
          <w:tcPr>
            <w:tcW w:w="10523" w:type="dxa"/>
            <w:gridSpan w:val="10"/>
            <w:tcBorders>
              <w:top w:val="nil"/>
            </w:tcBorders>
          </w:tcPr>
          <w:p w:rsidR="004661CE" w:rsidRDefault="004661CE" w:rsidP="004661CE">
            <w:r w:rsidRPr="00C557F3">
              <w:t>Závěrečné zkoušky se skládají z</w:t>
            </w:r>
            <w:r>
              <w:t> </w:t>
            </w:r>
            <w:r w:rsidRPr="00C557F3">
              <w:t>obhajoby</w:t>
            </w:r>
            <w:r>
              <w:t xml:space="preserve"> bakalářské</w:t>
            </w:r>
            <w:r w:rsidRPr="00C557F3">
              <w:t xml:space="preserve"> práce a ze státní zkoušky ze </w:t>
            </w:r>
            <w:r>
              <w:t>dvou povinných</w:t>
            </w:r>
            <w:r w:rsidRPr="00C557F3">
              <w:t xml:space="preserve"> </w:t>
            </w:r>
            <w:r>
              <w:t>tématických okruhů</w:t>
            </w:r>
            <w:r w:rsidRPr="00C557F3">
              <w:t xml:space="preserve">. Tyto </w:t>
            </w:r>
            <w:r>
              <w:t>tématické okruhy</w:t>
            </w:r>
            <w:r w:rsidRPr="00C557F3">
              <w:t xml:space="preserve"> jsou průřezové a zahrnují v sobě tématiku vždy několika dílčích studijních předmětů. </w:t>
            </w:r>
          </w:p>
          <w:p w:rsidR="004661CE" w:rsidRDefault="004661CE" w:rsidP="004661CE"/>
          <w:p w:rsidR="004661CE" w:rsidRDefault="004661CE" w:rsidP="004661CE">
            <w:r>
              <w:t>Tématické okruhy:</w:t>
            </w:r>
          </w:p>
          <w:p w:rsidR="004661CE" w:rsidRPr="00607007" w:rsidRDefault="004661CE" w:rsidP="004661CE"/>
          <w:p w:rsidR="004661CE" w:rsidRPr="00607007" w:rsidRDefault="004661CE" w:rsidP="004661CE">
            <w:pPr>
              <w:ind w:left="1461" w:hanging="1461"/>
            </w:pPr>
            <w:r w:rsidRPr="00607007">
              <w:t xml:space="preserve">   </w:t>
            </w:r>
            <w:r>
              <w:t>A</w:t>
            </w:r>
            <w:r w:rsidRPr="004661CE">
              <w:rPr>
                <w:b/>
              </w:rPr>
              <w:t>.  Teorie a prostředky automatického řízení</w:t>
            </w:r>
            <w:r>
              <w:rPr>
                <w:b/>
              </w:rPr>
              <w:t>.</w:t>
            </w:r>
            <w:r>
              <w:t xml:space="preserve"> Tento tématický okruh v sobě zahrnuje dílčí problematiky, které jsou obsahem dílčích předmětů: </w:t>
            </w:r>
            <w:r w:rsidRPr="00FF575C">
              <w:t>Automatické řízení</w:t>
            </w:r>
            <w:r>
              <w:t xml:space="preserve">, </w:t>
            </w:r>
            <w:r w:rsidRPr="00FF575C">
              <w:t>Spojité řízení</w:t>
            </w:r>
            <w:r>
              <w:t xml:space="preserve">, </w:t>
            </w:r>
            <w:r w:rsidRPr="00A32AE8">
              <w:t>Instrumentace a měření</w:t>
            </w:r>
            <w:r>
              <w:t xml:space="preserve">, </w:t>
            </w:r>
            <w:r w:rsidRPr="00A32AE8">
              <w:t>Senzory</w:t>
            </w:r>
            <w:r>
              <w:t>,</w:t>
            </w:r>
            <w:r w:rsidRPr="00075691">
              <w:t xml:space="preserve"> </w:t>
            </w:r>
            <w:r w:rsidRPr="00A32AE8">
              <w:t>Akční členy</w:t>
            </w:r>
            <w:r>
              <w:t xml:space="preserve">, </w:t>
            </w:r>
            <w:r w:rsidRPr="00FF575C">
              <w:t>Mechatronické systémy</w:t>
            </w:r>
            <w:r>
              <w:t>.</w:t>
            </w:r>
          </w:p>
          <w:p w:rsidR="004661CE" w:rsidRDefault="004661CE" w:rsidP="004661CE">
            <w:pPr>
              <w:ind w:left="1461" w:hanging="1461"/>
            </w:pPr>
            <w:r w:rsidRPr="00607007">
              <w:t xml:space="preserve">     </w:t>
            </w:r>
            <w:r>
              <w:t>B</w:t>
            </w:r>
            <w:r w:rsidRPr="004661CE">
              <w:rPr>
                <w:b/>
              </w:rPr>
              <w:t>. Informační technologie pro průmyslovou automatizaci</w:t>
            </w:r>
            <w:r>
              <w:rPr>
                <w:b/>
              </w:rPr>
              <w:t>.</w:t>
            </w:r>
            <w:r>
              <w:t xml:space="preserve"> Tento tématický okruh v sobě zahrnuje dílčí problematiky, které jsou obsahem dílčích předmětů: </w:t>
            </w:r>
            <w:r w:rsidRPr="00A32AE8">
              <w:t>Hardware a operační systémy</w:t>
            </w:r>
            <w:r>
              <w:t>,</w:t>
            </w:r>
            <w:r w:rsidRPr="00A32AE8">
              <w:t xml:space="preserve"> Systémy pro přenos a ukládání dat</w:t>
            </w:r>
            <w:r>
              <w:t xml:space="preserve">, </w:t>
            </w:r>
            <w:r w:rsidRPr="00A32AE8">
              <w:t>Programování PLC</w:t>
            </w:r>
            <w:r>
              <w:t xml:space="preserve">, </w:t>
            </w:r>
            <w:r w:rsidRPr="00A32AE8">
              <w:t>Embedded systémy s</w:t>
            </w:r>
            <w:r>
              <w:t> </w:t>
            </w:r>
            <w:r w:rsidRPr="00A32AE8">
              <w:t>mikropočítači</w:t>
            </w:r>
            <w:r>
              <w:t xml:space="preserve">, </w:t>
            </w:r>
            <w:r w:rsidRPr="00A32AE8">
              <w:t>Programování a aplikace průmyslových robotů a manipulátorů</w:t>
            </w:r>
            <w:r>
              <w:t xml:space="preserve">, </w:t>
            </w:r>
            <w:r w:rsidRPr="00A32AE8">
              <w:t>Umělá a výpočetní inteligence</w:t>
            </w:r>
            <w:r>
              <w:t>.</w:t>
            </w:r>
          </w:p>
          <w:p w:rsidR="004661CE" w:rsidRPr="00607007" w:rsidRDefault="004661CE" w:rsidP="004661CE">
            <w:pPr>
              <w:ind w:left="1461" w:hanging="1461"/>
            </w:pPr>
          </w:p>
          <w:p w:rsidR="004661CE" w:rsidRDefault="004661CE" w:rsidP="004661CE">
            <w:r w:rsidRPr="00607007">
              <w:t>Studentům</w:t>
            </w:r>
            <w:r w:rsidRPr="009B5A0E">
              <w:t xml:space="preserve"> budou předem oznámeny okruhy témat, ze kterých budou zkoušeni. Témata jsou každoročně aktualizována a jsou schválena Radou studijních programů pro daný akademický rok.</w:t>
            </w:r>
          </w:p>
          <w:p w:rsidR="00810FB7" w:rsidRDefault="00810FB7" w:rsidP="0098390C">
            <w:pPr>
              <w:jc w:val="both"/>
            </w:pPr>
          </w:p>
        </w:tc>
      </w:tr>
      <w:tr w:rsidR="00810FB7" w:rsidTr="0098390C">
        <w:tc>
          <w:tcPr>
            <w:tcW w:w="3508" w:type="dxa"/>
            <w:gridSpan w:val="5"/>
            <w:shd w:val="clear" w:color="auto" w:fill="F7CAAC"/>
          </w:tcPr>
          <w:p w:rsidR="00810FB7" w:rsidRDefault="00810FB7" w:rsidP="0098390C">
            <w:pPr>
              <w:jc w:val="both"/>
              <w:rPr>
                <w:b/>
              </w:rPr>
            </w:pPr>
            <w:r>
              <w:rPr>
                <w:b/>
              </w:rPr>
              <w:t>Další studijní povinnosti</w:t>
            </w:r>
          </w:p>
        </w:tc>
        <w:tc>
          <w:tcPr>
            <w:tcW w:w="7015" w:type="dxa"/>
            <w:gridSpan w:val="5"/>
            <w:tcBorders>
              <w:bottom w:val="nil"/>
            </w:tcBorders>
          </w:tcPr>
          <w:p w:rsidR="00810FB7" w:rsidRDefault="00810FB7" w:rsidP="0098390C">
            <w:pPr>
              <w:jc w:val="both"/>
            </w:pPr>
          </w:p>
        </w:tc>
      </w:tr>
      <w:tr w:rsidR="00810FB7" w:rsidTr="0098390C">
        <w:trPr>
          <w:trHeight w:val="741"/>
        </w:trPr>
        <w:tc>
          <w:tcPr>
            <w:tcW w:w="10523" w:type="dxa"/>
            <w:gridSpan w:val="10"/>
            <w:tcBorders>
              <w:top w:val="nil"/>
            </w:tcBorders>
          </w:tcPr>
          <w:p w:rsidR="00810FB7" w:rsidRDefault="00810FB7" w:rsidP="0098390C">
            <w:r>
              <w:t>Odborná</w:t>
            </w:r>
            <w:r w:rsidRPr="009B5A0E">
              <w:t xml:space="preserve"> praxe na bakalářském stupni studia </w:t>
            </w:r>
            <w:r>
              <w:t>není zajišťována</w:t>
            </w:r>
            <w:r w:rsidRPr="009B5A0E">
              <w:t xml:space="preserve">, </w:t>
            </w:r>
            <w:r w:rsidR="00177D62">
              <w:t xml:space="preserve">je uskutečňována </w:t>
            </w:r>
            <w:r w:rsidRPr="009B5A0E">
              <w:t>v navazujícím magisterském stupni studia.</w:t>
            </w:r>
          </w:p>
          <w:p w:rsidR="00810FB7" w:rsidRDefault="00810FB7" w:rsidP="0098390C">
            <w:pPr>
              <w:jc w:val="both"/>
            </w:pPr>
          </w:p>
        </w:tc>
      </w:tr>
      <w:tr w:rsidR="00810FB7" w:rsidTr="0098390C">
        <w:tc>
          <w:tcPr>
            <w:tcW w:w="3508" w:type="dxa"/>
            <w:gridSpan w:val="5"/>
            <w:shd w:val="clear" w:color="auto" w:fill="F7CAAC"/>
          </w:tcPr>
          <w:p w:rsidR="00810FB7" w:rsidRDefault="00810FB7" w:rsidP="0098390C">
            <w:pPr>
              <w:rPr>
                <w:b/>
              </w:rPr>
            </w:pPr>
            <w:r>
              <w:rPr>
                <w:b/>
              </w:rPr>
              <w:t>Návrh témat kvalifikačních prací a témata obhájených prací</w:t>
            </w:r>
          </w:p>
        </w:tc>
        <w:tc>
          <w:tcPr>
            <w:tcW w:w="7015" w:type="dxa"/>
            <w:gridSpan w:val="5"/>
            <w:tcBorders>
              <w:bottom w:val="nil"/>
            </w:tcBorders>
          </w:tcPr>
          <w:p w:rsidR="00810FB7" w:rsidRDefault="00810FB7" w:rsidP="0098390C">
            <w:pPr>
              <w:jc w:val="both"/>
            </w:pPr>
          </w:p>
        </w:tc>
      </w:tr>
      <w:tr w:rsidR="007D343D" w:rsidTr="0098390C">
        <w:trPr>
          <w:trHeight w:val="842"/>
        </w:trPr>
        <w:tc>
          <w:tcPr>
            <w:tcW w:w="10523" w:type="dxa"/>
            <w:gridSpan w:val="10"/>
            <w:tcBorders>
              <w:top w:val="nil"/>
            </w:tcBorders>
          </w:tcPr>
          <w:p w:rsidR="007D343D" w:rsidRPr="007D343D" w:rsidRDefault="007D343D" w:rsidP="00013B1B">
            <w:pPr>
              <w:jc w:val="both"/>
              <w:rPr>
                <w:ins w:id="608" w:author="vopatrilova" w:date="2018-11-21T16:15:00Z"/>
              </w:rPr>
            </w:pPr>
            <w:ins w:id="609" w:author="vopatrilova" w:date="2018-11-21T16:15:00Z">
              <w:r w:rsidRPr="007D343D">
                <w:t>Příklady obhájených prací:</w:t>
              </w:r>
            </w:ins>
          </w:p>
          <w:p w:rsidR="007D343D" w:rsidRPr="007D343D" w:rsidRDefault="007D343D" w:rsidP="00013B1B">
            <w:pPr>
              <w:rPr>
                <w:ins w:id="610" w:author="vopatrilova" w:date="2018-11-21T16:15:00Z"/>
                <w:color w:val="000000"/>
              </w:rPr>
            </w:pPr>
            <w:ins w:id="611" w:author="vopatrilova" w:date="2018-11-21T16:15:00Z">
              <w:r w:rsidRPr="007D343D">
                <w:rPr>
                  <w:color w:val="000000"/>
                </w:rPr>
                <w:t>Model ke zjištění reakční doby rukou osoby</w:t>
              </w:r>
            </w:ins>
          </w:p>
          <w:p w:rsidR="007D343D" w:rsidRPr="007D343D" w:rsidRDefault="007D343D" w:rsidP="00013B1B">
            <w:pPr>
              <w:rPr>
                <w:ins w:id="612" w:author="vopatrilova" w:date="2018-11-21T16:15:00Z"/>
                <w:color w:val="000000"/>
              </w:rPr>
            </w:pPr>
            <w:ins w:id="613" w:author="vopatrilova" w:date="2018-11-21T16:15:00Z">
              <w:r w:rsidRPr="007D343D">
                <w:rPr>
                  <w:color w:val="000000"/>
                </w:rPr>
                <w:t>Vývoj prostředí pro interaktivní aplikaci v MATLABu</w:t>
              </w:r>
            </w:ins>
          </w:p>
          <w:p w:rsidR="007D343D" w:rsidRPr="007D343D" w:rsidRDefault="007D343D" w:rsidP="00013B1B">
            <w:pPr>
              <w:rPr>
                <w:ins w:id="614" w:author="vopatrilova" w:date="2018-11-21T16:15:00Z"/>
                <w:color w:val="000000"/>
              </w:rPr>
            </w:pPr>
            <w:ins w:id="615" w:author="vopatrilova" w:date="2018-11-21T16:15:00Z">
              <w:r w:rsidRPr="007D343D">
                <w:rPr>
                  <w:color w:val="000000"/>
                </w:rPr>
                <w:t>Vzdálené řízení laboratorních modelů připojených k programovatelným automatům</w:t>
              </w:r>
            </w:ins>
          </w:p>
          <w:p w:rsidR="007D343D" w:rsidRPr="007D343D" w:rsidRDefault="007D343D" w:rsidP="00013B1B">
            <w:pPr>
              <w:rPr>
                <w:ins w:id="616" w:author="vopatrilova" w:date="2018-11-21T16:15:00Z"/>
                <w:color w:val="000000"/>
              </w:rPr>
            </w:pPr>
            <w:ins w:id="617" w:author="vopatrilova" w:date="2018-11-21T16:15:00Z">
              <w:r w:rsidRPr="007D343D">
                <w:rPr>
                  <w:color w:val="000000"/>
                </w:rPr>
                <w:t>Diagnostika signálů řídících jednotek</w:t>
              </w:r>
            </w:ins>
          </w:p>
          <w:p w:rsidR="007D343D" w:rsidRPr="007D343D" w:rsidRDefault="007D343D" w:rsidP="00013B1B">
            <w:pPr>
              <w:rPr>
                <w:ins w:id="618" w:author="vopatrilova" w:date="2018-11-21T16:15:00Z"/>
                <w:color w:val="000000"/>
              </w:rPr>
            </w:pPr>
            <w:ins w:id="619" w:author="vopatrilova" w:date="2018-11-21T16:15:00Z">
              <w:r w:rsidRPr="007D343D">
                <w:rPr>
                  <w:color w:val="000000"/>
                </w:rPr>
                <w:t>Technologie Unity 3D pro tvorbu aplikací ve virtuální realitě</w:t>
              </w:r>
            </w:ins>
          </w:p>
          <w:p w:rsidR="007D343D" w:rsidRPr="007D343D" w:rsidRDefault="007D343D" w:rsidP="00013B1B">
            <w:pPr>
              <w:rPr>
                <w:ins w:id="620" w:author="vopatrilova" w:date="2018-11-21T16:15:00Z"/>
                <w:color w:val="000000"/>
              </w:rPr>
            </w:pPr>
            <w:ins w:id="621" w:author="vopatrilova" w:date="2018-11-21T16:15:00Z">
              <w:r w:rsidRPr="007D343D">
                <w:rPr>
                  <w:color w:val="000000"/>
                </w:rPr>
                <w:t>Detekce a počítání osob pomocí IR světelných závor</w:t>
              </w:r>
            </w:ins>
          </w:p>
          <w:p w:rsidR="007D343D" w:rsidRPr="007D343D" w:rsidRDefault="007D343D" w:rsidP="00013B1B">
            <w:pPr>
              <w:jc w:val="both"/>
              <w:rPr>
                <w:ins w:id="622" w:author="vopatrilova" w:date="2018-11-21T16:15:00Z"/>
              </w:rPr>
            </w:pPr>
          </w:p>
          <w:p w:rsidR="007D343D" w:rsidRPr="007D343D" w:rsidRDefault="007D343D" w:rsidP="00013B1B">
            <w:pPr>
              <w:jc w:val="both"/>
              <w:rPr>
                <w:ins w:id="623" w:author="vopatrilova" w:date="2018-11-21T16:15:00Z"/>
              </w:rPr>
            </w:pPr>
            <w:ins w:id="624" w:author="vopatrilova" w:date="2018-11-21T16:15:00Z">
              <w:r w:rsidRPr="007D343D">
                <w:t>Návrhy nových témat:</w:t>
              </w:r>
            </w:ins>
          </w:p>
          <w:p w:rsidR="007D343D" w:rsidRPr="007D343D" w:rsidRDefault="007D343D" w:rsidP="00013B1B">
            <w:pPr>
              <w:jc w:val="both"/>
              <w:rPr>
                <w:ins w:id="625" w:author="vopatrilova" w:date="2018-11-21T16:15:00Z"/>
              </w:rPr>
            </w:pPr>
            <w:ins w:id="626" w:author="vopatrilova" w:date="2018-11-21T16:15:00Z">
              <w:r w:rsidRPr="007D343D">
                <w:t>Na základě popisu kinematiky existujícího robota určení jeho pracovního prostoru v dělení na dosažitelný a pohotovostní.</w:t>
              </w:r>
            </w:ins>
          </w:p>
          <w:p w:rsidR="007D343D" w:rsidRPr="007D343D" w:rsidRDefault="007D343D" w:rsidP="00013B1B">
            <w:pPr>
              <w:jc w:val="both"/>
              <w:rPr>
                <w:ins w:id="627" w:author="vopatrilova" w:date="2018-11-21T16:15:00Z"/>
              </w:rPr>
            </w:pPr>
            <w:ins w:id="628" w:author="vopatrilova" w:date="2018-11-21T16:15:00Z">
              <w:r w:rsidRPr="007D343D">
                <w:t>Návrh a realizace edukačního robotického pracoviště pro SPŠ Zlín. Návrh řešitelných úloh pomocí SCARA robota, včetně softwarového řešení těchto úloh.</w:t>
              </w:r>
            </w:ins>
          </w:p>
          <w:p w:rsidR="007D343D" w:rsidRPr="007D343D" w:rsidRDefault="007D343D" w:rsidP="00013B1B">
            <w:pPr>
              <w:jc w:val="both"/>
              <w:rPr>
                <w:ins w:id="629" w:author="vopatrilova" w:date="2018-11-21T16:15:00Z"/>
              </w:rPr>
            </w:pPr>
            <w:ins w:id="630" w:author="vopatrilova" w:date="2018-11-21T16:15:00Z">
              <w:r w:rsidRPr="007D343D">
                <w:t>Analýza chování plovoucího objektu a principu jeho diferenčního řízení rovinného pohybu.</w:t>
              </w:r>
            </w:ins>
          </w:p>
          <w:p w:rsidR="007D343D" w:rsidRPr="007D343D" w:rsidRDefault="007D343D" w:rsidP="00013B1B">
            <w:pPr>
              <w:jc w:val="both"/>
              <w:rPr>
                <w:ins w:id="631" w:author="vopatrilova" w:date="2018-11-21T16:15:00Z"/>
              </w:rPr>
            </w:pPr>
            <w:ins w:id="632" w:author="vopatrilova" w:date="2018-11-21T16:15:00Z">
              <w:r w:rsidRPr="007D343D">
                <w:t>Návrh řízení pohybu trojkloubového manipulátoru pomocí stejnosměrných servopohonů.</w:t>
              </w:r>
            </w:ins>
          </w:p>
          <w:p w:rsidR="007D343D" w:rsidRPr="007D343D" w:rsidRDefault="007D343D" w:rsidP="00013B1B">
            <w:pPr>
              <w:jc w:val="both"/>
              <w:rPr>
                <w:ins w:id="633" w:author="vopatrilova" w:date="2018-11-21T16:15:00Z"/>
              </w:rPr>
            </w:pPr>
            <w:ins w:id="634" w:author="vopatrilova" w:date="2018-11-21T16:15:00Z">
              <w:r w:rsidRPr="007D343D">
                <w:t>Analýza a návrh robotického „hnízda“ pro řízení materiálového toku při danném výrobním procesu.</w:t>
              </w:r>
            </w:ins>
          </w:p>
          <w:p w:rsidR="007D343D" w:rsidRPr="007D343D" w:rsidRDefault="007D343D" w:rsidP="00013B1B">
            <w:pPr>
              <w:jc w:val="both"/>
              <w:rPr>
                <w:ins w:id="635" w:author="vopatrilova" w:date="2018-11-21T16:15:00Z"/>
              </w:rPr>
            </w:pPr>
            <w:ins w:id="636" w:author="vopatrilova" w:date="2018-11-21T16:15:00Z">
              <w:r w:rsidRPr="007D343D">
                <w:t>Analýza vlivu uspořádání zápěstí pro konkrétní typy technologických efektorů.</w:t>
              </w:r>
            </w:ins>
          </w:p>
          <w:p w:rsidR="007D343D" w:rsidRPr="007D343D" w:rsidRDefault="007D343D" w:rsidP="00013B1B">
            <w:pPr>
              <w:jc w:val="both"/>
              <w:rPr>
                <w:ins w:id="637" w:author="vopatrilova" w:date="2018-11-21T16:15:00Z"/>
              </w:rPr>
            </w:pPr>
            <w:ins w:id="638" w:author="vopatrilova" w:date="2018-11-21T16:15:00Z">
              <w:r w:rsidRPr="007D343D">
                <w:t>Řešení inverzní kinematické úlohy pro manipulátor robotické ruky se třemi rotačními klouby.</w:t>
              </w:r>
            </w:ins>
          </w:p>
          <w:p w:rsidR="007D343D" w:rsidRPr="007D343D" w:rsidRDefault="007D343D" w:rsidP="00013B1B">
            <w:pPr>
              <w:jc w:val="both"/>
              <w:rPr>
                <w:ins w:id="639" w:author="vopatrilova" w:date="2018-11-21T16:15:00Z"/>
              </w:rPr>
            </w:pPr>
            <w:ins w:id="640" w:author="vopatrilova" w:date="2018-11-21T16:15:00Z">
              <w:r w:rsidRPr="007D343D">
                <w:t>Analýza kinematiky chování létajícího objektu (vzducholoď, multikoptéra..) a určení a základního popisu nezbytného senzorického systému.</w:t>
              </w:r>
            </w:ins>
          </w:p>
          <w:p w:rsidR="007D343D" w:rsidRPr="007D343D" w:rsidRDefault="007D343D" w:rsidP="00013B1B">
            <w:pPr>
              <w:rPr>
                <w:ins w:id="641" w:author="vopatrilova" w:date="2018-11-21T16:15:00Z"/>
              </w:rPr>
            </w:pPr>
            <w:ins w:id="642" w:author="vopatrilova" w:date="2018-11-21T16:15:00Z">
              <w:r w:rsidRPr="007D343D">
                <w:t>Návrh manipulace s plastovými díly pomocí pneumatických úchopných prvků.</w:t>
              </w:r>
            </w:ins>
          </w:p>
          <w:p w:rsidR="007D343D" w:rsidRPr="007D343D" w:rsidRDefault="007D343D" w:rsidP="00013B1B">
            <w:pPr>
              <w:rPr>
                <w:ins w:id="643" w:author="vopatrilova" w:date="2018-11-21T16:15:00Z"/>
              </w:rPr>
            </w:pPr>
            <w:ins w:id="644" w:author="vopatrilova" w:date="2018-11-21T16:15:00Z">
              <w:r w:rsidRPr="007D343D">
                <w:t>Návrh vyjímání   výrobků z dvoutiskové vstřikovací formy.</w:t>
              </w:r>
            </w:ins>
          </w:p>
          <w:p w:rsidR="007D343D" w:rsidRPr="007D343D" w:rsidRDefault="007D343D" w:rsidP="00013B1B">
            <w:pPr>
              <w:rPr>
                <w:ins w:id="645" w:author="vopatrilova" w:date="2018-11-21T16:15:00Z"/>
              </w:rPr>
            </w:pPr>
            <w:ins w:id="646" w:author="vopatrilova" w:date="2018-11-21T16:15:00Z">
              <w:r w:rsidRPr="007D343D">
                <w:t>Návrh pracoviště s robotem pro nanášení těsnící PU směsi.</w:t>
              </w:r>
            </w:ins>
          </w:p>
          <w:p w:rsidR="007D343D" w:rsidRPr="007D343D" w:rsidRDefault="007D343D" w:rsidP="00013B1B">
            <w:pPr>
              <w:rPr>
                <w:ins w:id="647" w:author="vopatrilova" w:date="2018-11-21T16:15:00Z"/>
              </w:rPr>
            </w:pPr>
            <w:ins w:id="648" w:author="vopatrilova" w:date="2018-11-21T16:15:00Z">
              <w:r w:rsidRPr="007D343D">
                <w:t>Návrh pracoviště pro orientaci výrobků</w:t>
              </w:r>
              <w:del w:id="649" w:author="Jiří Vojtěšek" w:date="2018-11-22T21:58:00Z">
                <w:r w:rsidRPr="007D343D" w:rsidDel="005F0B83">
                  <w:delText xml:space="preserve"> </w:delText>
                </w:r>
              </w:del>
              <w:r w:rsidRPr="007D343D">
                <w:t>.</w:t>
              </w:r>
            </w:ins>
          </w:p>
          <w:p w:rsidR="00013B1B" w:rsidRDefault="007D343D" w:rsidP="0098390C">
            <w:pPr>
              <w:jc w:val="both"/>
              <w:rPr>
                <w:ins w:id="650" w:author="Jiří Vojtěšek" w:date="2018-11-22T21:58:00Z"/>
              </w:rPr>
            </w:pPr>
            <w:ins w:id="651" w:author="vopatrilova" w:date="2018-11-21T16:15:00Z">
              <w:r w:rsidRPr="007D343D">
                <w:t>Návrh manipulace s výrobky při vyjímání ze vstřikovací formy.</w:t>
              </w:r>
            </w:ins>
          </w:p>
          <w:p w:rsidR="005F0B83" w:rsidRDefault="005F0B83" w:rsidP="0098390C">
            <w:pPr>
              <w:jc w:val="both"/>
              <w:rPr>
                <w:ins w:id="652" w:author="Jiří Vojtěšek" w:date="2018-11-22T21:58:00Z"/>
              </w:rPr>
            </w:pPr>
          </w:p>
          <w:p w:rsidR="005F0B83" w:rsidRDefault="005F0B83" w:rsidP="0098390C">
            <w:pPr>
              <w:jc w:val="both"/>
              <w:rPr>
                <w:ins w:id="653" w:author="vopatrilova" w:date="2018-11-22T10:07:00Z"/>
              </w:rPr>
            </w:pPr>
            <w:ins w:id="654" w:author="Jiří Vojtěšek" w:date="2018-11-22T21:58:00Z">
              <w:r>
                <w:rPr>
                  <w:color w:val="000000"/>
                </w:rPr>
                <w:t xml:space="preserve">Všechny obhájené práce jsou umístěny v systému DSpace dostupném na adrese: </w:t>
              </w:r>
              <w:r>
                <w:rPr>
                  <w:color w:val="000000"/>
                </w:rPr>
                <w:fldChar w:fldCharType="begin"/>
              </w:r>
              <w:r>
                <w:rPr>
                  <w:color w:val="000000"/>
                </w:rPr>
                <w:instrText xml:space="preserve"> HYPERLINK "</w:instrText>
              </w:r>
              <w:r w:rsidRPr="005F0B83">
                <w:rPr>
                  <w:color w:val="000000"/>
                </w:rPr>
                <w:instrText>http://digilib.k.utb.cz/handle/10563/22</w:instrText>
              </w:r>
              <w:r>
                <w:rPr>
                  <w:color w:val="000000"/>
                </w:rPr>
                <w:instrText xml:space="preserve">" </w:instrText>
              </w:r>
              <w:r>
                <w:rPr>
                  <w:color w:val="000000"/>
                </w:rPr>
                <w:fldChar w:fldCharType="separate"/>
              </w:r>
              <w:r w:rsidRPr="000A600A">
                <w:rPr>
                  <w:rStyle w:val="Hypertextovodkaz"/>
                </w:rPr>
                <w:t>http://digilib.k.utb.cz/handle/10563/22</w:t>
              </w:r>
              <w:r>
                <w:rPr>
                  <w:color w:val="000000"/>
                </w:rPr>
                <w:fldChar w:fldCharType="end"/>
              </w:r>
            </w:ins>
          </w:p>
          <w:p w:rsidR="00013B1B" w:rsidRDefault="00013B1B" w:rsidP="0098390C">
            <w:pPr>
              <w:jc w:val="both"/>
              <w:rPr>
                <w:ins w:id="655" w:author="vopatrilova" w:date="2018-11-22T10:07:00Z"/>
              </w:rPr>
            </w:pPr>
          </w:p>
          <w:p w:rsidR="007D343D" w:rsidDel="00315D6D" w:rsidRDefault="007D343D" w:rsidP="0098390C">
            <w:pPr>
              <w:jc w:val="both"/>
              <w:rPr>
                <w:del w:id="656" w:author="vopatrilova" w:date="2018-11-21T16:15:00Z"/>
              </w:rPr>
            </w:pPr>
            <w:del w:id="657" w:author="vopatrilova" w:date="2018-11-21T16:15:00Z">
              <w:r w:rsidDel="00315D6D">
                <w:delText>Knihovna programových modulů regulačních algoritmů pro mikropočítač s procesorem Cortex-M.</w:delText>
              </w:r>
            </w:del>
          </w:p>
          <w:p w:rsidR="007D343D" w:rsidDel="00315D6D" w:rsidRDefault="007D343D" w:rsidP="0098390C">
            <w:pPr>
              <w:jc w:val="both"/>
              <w:rPr>
                <w:del w:id="658" w:author="vopatrilova" w:date="2018-11-21T16:15:00Z"/>
              </w:rPr>
            </w:pPr>
            <w:del w:id="659" w:author="vopatrilova" w:date="2018-11-21T16:15:00Z">
              <w:r w:rsidDel="00315D6D">
                <w:delText>Real-timová aplikace pro měření dat z technologického procesu.</w:delText>
              </w:r>
            </w:del>
          </w:p>
          <w:p w:rsidR="007D343D" w:rsidDel="00315D6D" w:rsidRDefault="007D343D" w:rsidP="0098390C">
            <w:pPr>
              <w:jc w:val="both"/>
              <w:rPr>
                <w:del w:id="660" w:author="vopatrilova" w:date="2018-11-21T16:15:00Z"/>
              </w:rPr>
            </w:pPr>
            <w:del w:id="661" w:author="vopatrilova" w:date="2018-11-21T16:15:00Z">
              <w:r w:rsidDel="00315D6D">
                <w:delText>Analýza řídicího systému pro řízení třídicího stroje na sazenice stromů.</w:delText>
              </w:r>
            </w:del>
          </w:p>
          <w:p w:rsidR="007D343D" w:rsidDel="00315D6D" w:rsidRDefault="007D343D" w:rsidP="0098390C">
            <w:pPr>
              <w:jc w:val="both"/>
              <w:rPr>
                <w:del w:id="662" w:author="vopatrilova" w:date="2018-11-21T16:15:00Z"/>
              </w:rPr>
            </w:pPr>
            <w:del w:id="663" w:author="vopatrilova" w:date="2018-11-21T16:15:00Z">
              <w:r w:rsidDel="00315D6D">
                <w:delText>Analýza a ověření návrhu řídicího systému kladívkového mlýnu.</w:delText>
              </w:r>
            </w:del>
          </w:p>
          <w:p w:rsidR="007D343D" w:rsidDel="00315D6D" w:rsidRDefault="007D343D" w:rsidP="0098390C">
            <w:pPr>
              <w:jc w:val="both"/>
              <w:rPr>
                <w:del w:id="664" w:author="vopatrilova" w:date="2018-11-21T16:15:00Z"/>
              </w:rPr>
            </w:pPr>
            <w:del w:id="665" w:author="vopatrilova" w:date="2018-11-21T16:15:00Z">
              <w:r w:rsidDel="00315D6D">
                <w:delText>PLC systém pro řízení temperanční jednotky pro vstřikovací stroj.</w:delText>
              </w:r>
            </w:del>
          </w:p>
          <w:p w:rsidR="007D343D" w:rsidDel="00315D6D" w:rsidRDefault="007D343D" w:rsidP="0098390C">
            <w:pPr>
              <w:jc w:val="both"/>
              <w:rPr>
                <w:del w:id="666" w:author="vopatrilova" w:date="2018-11-21T16:15:00Z"/>
              </w:rPr>
            </w:pPr>
            <w:del w:id="667" w:author="vopatrilova" w:date="2018-11-21T16:15:00Z">
              <w:r w:rsidDel="00315D6D">
                <w:delText>Inovace řídicí jednotky pro výrobní jednotku bionafty.</w:delText>
              </w:r>
            </w:del>
          </w:p>
          <w:p w:rsidR="007D343D" w:rsidDel="00315D6D" w:rsidRDefault="007D343D" w:rsidP="0098390C">
            <w:pPr>
              <w:jc w:val="both"/>
              <w:rPr>
                <w:del w:id="668" w:author="vopatrilova" w:date="2018-11-21T16:15:00Z"/>
              </w:rPr>
            </w:pPr>
            <w:del w:id="669" w:author="vopatrilova" w:date="2018-11-21T16:15:00Z">
              <w:r w:rsidDel="00315D6D">
                <w:delText>Řešení dálkového ovládání a řízení vytápění rekreačního objektu.</w:delText>
              </w:r>
            </w:del>
          </w:p>
          <w:p w:rsidR="007D343D" w:rsidDel="00315D6D" w:rsidRDefault="007D343D" w:rsidP="0098390C">
            <w:pPr>
              <w:jc w:val="both"/>
              <w:rPr>
                <w:del w:id="670" w:author="vopatrilova" w:date="2018-11-21T16:15:00Z"/>
              </w:rPr>
            </w:pPr>
            <w:del w:id="671" w:author="vopatrilova" w:date="2018-11-21T16:15:00Z">
              <w:r w:rsidDel="00315D6D">
                <w:delText>Měření a vyhodnocení vlivu slunečního svitu na výkon topného systému.</w:delText>
              </w:r>
            </w:del>
          </w:p>
          <w:p w:rsidR="007D343D" w:rsidDel="00315D6D" w:rsidRDefault="007D343D" w:rsidP="0098390C">
            <w:pPr>
              <w:jc w:val="both"/>
              <w:rPr>
                <w:del w:id="672" w:author="vopatrilova" w:date="2018-11-21T16:15:00Z"/>
              </w:rPr>
            </w:pPr>
            <w:del w:id="673" w:author="vopatrilova" w:date="2018-11-21T16:15:00Z">
              <w:r w:rsidDel="00315D6D">
                <w:delText>Využití OpenGL pro simulaci a vizualizaci řízených systémů.</w:delText>
              </w:r>
            </w:del>
          </w:p>
          <w:p w:rsidR="007D343D" w:rsidDel="00315D6D" w:rsidRDefault="007D343D" w:rsidP="0098390C">
            <w:pPr>
              <w:jc w:val="both"/>
              <w:rPr>
                <w:del w:id="674" w:author="vopatrilova" w:date="2018-11-21T16:15:00Z"/>
              </w:rPr>
            </w:pPr>
            <w:del w:id="675" w:author="vopatrilova" w:date="2018-11-21T16:15:00Z">
              <w:r w:rsidDel="00315D6D">
                <w:delText>Simulační ověření a porovnání PID regulátorů seřízených vybranými metodami syntézy.</w:delText>
              </w:r>
            </w:del>
          </w:p>
          <w:p w:rsidR="007D343D" w:rsidDel="00315D6D" w:rsidRDefault="007D343D" w:rsidP="0098390C">
            <w:pPr>
              <w:jc w:val="both"/>
              <w:rPr>
                <w:del w:id="676" w:author="vopatrilova" w:date="2018-11-21T16:15:00Z"/>
              </w:rPr>
            </w:pPr>
            <w:del w:id="677" w:author="vopatrilova" w:date="2018-11-21T16:15:00Z">
              <w:r w:rsidDel="00315D6D">
                <w:delText>Mikropočítačový modul pro řízení tříbarevných LED pásků.</w:delText>
              </w:r>
            </w:del>
          </w:p>
          <w:p w:rsidR="007D343D" w:rsidDel="00315D6D" w:rsidRDefault="007D343D" w:rsidP="0098390C">
            <w:pPr>
              <w:jc w:val="both"/>
              <w:rPr>
                <w:del w:id="678" w:author="vopatrilova" w:date="2018-11-21T16:15:00Z"/>
              </w:rPr>
            </w:pPr>
            <w:del w:id="679" w:author="vopatrilova" w:date="2018-11-21T16:15:00Z">
              <w:r w:rsidDel="00315D6D">
                <w:delText>Vzdálené řízení modelu výtahu.</w:delText>
              </w:r>
            </w:del>
          </w:p>
          <w:p w:rsidR="007D343D" w:rsidDel="00315D6D" w:rsidRDefault="007D343D" w:rsidP="0098390C">
            <w:pPr>
              <w:jc w:val="both"/>
              <w:rPr>
                <w:del w:id="680" w:author="vopatrilova" w:date="2018-11-21T16:15:00Z"/>
              </w:rPr>
            </w:pPr>
            <w:del w:id="681" w:author="vopatrilova" w:date="2018-11-21T16:15:00Z">
              <w:r w:rsidDel="00315D6D">
                <w:delText>Mikropočítačová měřicí ústředna.</w:delText>
              </w:r>
            </w:del>
          </w:p>
          <w:p w:rsidR="007D343D" w:rsidRDefault="007D343D" w:rsidP="0098390C">
            <w:pPr>
              <w:jc w:val="both"/>
            </w:pPr>
          </w:p>
        </w:tc>
      </w:tr>
      <w:tr w:rsidR="00810FB7" w:rsidTr="0098390C">
        <w:tc>
          <w:tcPr>
            <w:tcW w:w="3508" w:type="dxa"/>
            <w:gridSpan w:val="5"/>
            <w:shd w:val="clear" w:color="auto" w:fill="F7CAAC"/>
          </w:tcPr>
          <w:p w:rsidR="00810FB7" w:rsidRDefault="00810FB7" w:rsidP="0098390C">
            <w:r>
              <w:rPr>
                <w:b/>
              </w:rPr>
              <w:lastRenderedPageBreak/>
              <w:t>Návrh témat rigorózních prací a témata obhájených prací</w:t>
            </w:r>
          </w:p>
        </w:tc>
        <w:tc>
          <w:tcPr>
            <w:tcW w:w="7015" w:type="dxa"/>
            <w:gridSpan w:val="5"/>
            <w:tcBorders>
              <w:bottom w:val="nil"/>
            </w:tcBorders>
            <w:shd w:val="clear" w:color="auto" w:fill="FFFFFF"/>
          </w:tcPr>
          <w:p w:rsidR="00810FB7" w:rsidRDefault="00810FB7" w:rsidP="0098390C">
            <w:pPr>
              <w:jc w:val="center"/>
            </w:pPr>
          </w:p>
        </w:tc>
      </w:tr>
      <w:tr w:rsidR="00810FB7" w:rsidTr="0098390C">
        <w:trPr>
          <w:trHeight w:val="680"/>
        </w:trPr>
        <w:tc>
          <w:tcPr>
            <w:tcW w:w="10523" w:type="dxa"/>
            <w:gridSpan w:val="10"/>
            <w:tcBorders>
              <w:top w:val="nil"/>
            </w:tcBorders>
          </w:tcPr>
          <w:p w:rsidR="00810FB7" w:rsidRDefault="00810FB7" w:rsidP="0098390C">
            <w:pPr>
              <w:jc w:val="both"/>
            </w:pPr>
            <w:r>
              <w:t>Nerelevantní.</w:t>
            </w:r>
          </w:p>
        </w:tc>
      </w:tr>
      <w:tr w:rsidR="00810FB7" w:rsidTr="0098390C">
        <w:tc>
          <w:tcPr>
            <w:tcW w:w="3508" w:type="dxa"/>
            <w:gridSpan w:val="5"/>
            <w:shd w:val="clear" w:color="auto" w:fill="F7CAAC"/>
          </w:tcPr>
          <w:p w:rsidR="00810FB7" w:rsidRDefault="00810FB7" w:rsidP="0098390C">
            <w:r>
              <w:rPr>
                <w:b/>
              </w:rPr>
              <w:t xml:space="preserve"> Součásti SRZ a jejich obsah</w:t>
            </w:r>
          </w:p>
        </w:tc>
        <w:tc>
          <w:tcPr>
            <w:tcW w:w="7015" w:type="dxa"/>
            <w:gridSpan w:val="5"/>
            <w:tcBorders>
              <w:bottom w:val="nil"/>
            </w:tcBorders>
            <w:shd w:val="clear" w:color="auto" w:fill="FFFFFF"/>
          </w:tcPr>
          <w:p w:rsidR="00810FB7" w:rsidRDefault="00810FB7" w:rsidP="0098390C">
            <w:pPr>
              <w:jc w:val="center"/>
            </w:pPr>
          </w:p>
        </w:tc>
      </w:tr>
      <w:tr w:rsidR="00810FB7" w:rsidTr="0098390C">
        <w:trPr>
          <w:trHeight w:val="594"/>
        </w:trPr>
        <w:tc>
          <w:tcPr>
            <w:tcW w:w="10523" w:type="dxa"/>
            <w:gridSpan w:val="10"/>
            <w:tcBorders>
              <w:top w:val="nil"/>
            </w:tcBorders>
          </w:tcPr>
          <w:p w:rsidR="00810FB7" w:rsidRDefault="00810FB7" w:rsidP="0098390C">
            <w:pPr>
              <w:jc w:val="both"/>
            </w:pPr>
            <w:r>
              <w:t>Nerelevantní.</w:t>
            </w:r>
          </w:p>
        </w:tc>
      </w:tr>
    </w:tbl>
    <w:p w:rsidR="00810FB7" w:rsidRDefault="00810FB7" w:rsidP="00810FB7"/>
    <w:p w:rsidR="00810FB7" w:rsidRDefault="00810FB7" w:rsidP="00810FB7">
      <w:pPr>
        <w:spacing w:after="160" w:line="259" w:lineRule="auto"/>
        <w:rPr>
          <w:ins w:id="682" w:author="vopatrilova" w:date="2018-11-19T09:51:00Z"/>
        </w:rPr>
      </w:pPr>
      <w:r w:rsidRPr="00300A0A">
        <w:t>*) Rozsah udává počet prezenčních konzultací za přítomnosti studenta</w:t>
      </w:r>
    </w:p>
    <w:p w:rsidR="00955489" w:rsidRDefault="00955489" w:rsidP="00810FB7">
      <w:pPr>
        <w:spacing w:after="160" w:line="259" w:lineRule="auto"/>
      </w:pPr>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4"/>
        <w:gridCol w:w="284"/>
        <w:gridCol w:w="850"/>
        <w:gridCol w:w="210"/>
        <w:gridCol w:w="850"/>
        <w:gridCol w:w="708"/>
        <w:gridCol w:w="3971"/>
        <w:gridCol w:w="567"/>
        <w:gridCol w:w="709"/>
      </w:tblGrid>
      <w:tr w:rsidR="00375B0B" w:rsidDel="00955489" w:rsidTr="00375B0B">
        <w:trPr>
          <w:del w:id="683" w:author="vopatrilova" w:date="2018-11-19T09:52:00Z"/>
        </w:trPr>
        <w:tc>
          <w:tcPr>
            <w:tcW w:w="10523" w:type="dxa"/>
            <w:gridSpan w:val="9"/>
            <w:tcBorders>
              <w:bottom w:val="double" w:sz="4" w:space="0" w:color="auto"/>
            </w:tcBorders>
            <w:shd w:val="clear" w:color="auto" w:fill="BDD6EE"/>
          </w:tcPr>
          <w:p w:rsidR="00375B0B" w:rsidDel="00955489" w:rsidRDefault="00375B0B" w:rsidP="00375B0B">
            <w:pPr>
              <w:jc w:val="both"/>
              <w:rPr>
                <w:del w:id="684" w:author="vopatrilova" w:date="2018-11-19T09:52:00Z"/>
                <w:b/>
                <w:sz w:val="28"/>
              </w:rPr>
            </w:pPr>
            <w:del w:id="685" w:author="vopatrilova" w:date="2018-11-19T09:52:00Z">
              <w:r w:rsidDel="00955489">
                <w:rPr>
                  <w:b/>
                  <w:sz w:val="28"/>
                </w:rPr>
                <w:delText>B-IIa – Studijní plány a návrh témat prací (bakalářské a magisterské studijní programy)</w:delText>
              </w:r>
            </w:del>
          </w:p>
        </w:tc>
      </w:tr>
      <w:tr w:rsidR="00375B0B" w:rsidDel="00955489" w:rsidTr="00375B0B">
        <w:trPr>
          <w:del w:id="686" w:author="vopatrilova" w:date="2018-11-19T09:52:00Z"/>
        </w:trPr>
        <w:tc>
          <w:tcPr>
            <w:tcW w:w="2658" w:type="dxa"/>
            <w:gridSpan w:val="2"/>
            <w:shd w:val="clear" w:color="auto" w:fill="F7CAAC"/>
          </w:tcPr>
          <w:p w:rsidR="00375B0B" w:rsidDel="00955489" w:rsidRDefault="00375B0B" w:rsidP="00375B0B">
            <w:pPr>
              <w:rPr>
                <w:del w:id="687" w:author="vopatrilova" w:date="2018-11-19T09:52:00Z"/>
                <w:b/>
                <w:sz w:val="22"/>
              </w:rPr>
            </w:pPr>
            <w:del w:id="688" w:author="vopatrilova" w:date="2018-11-19T09:52:00Z">
              <w:r w:rsidDel="00955489">
                <w:rPr>
                  <w:b/>
                  <w:sz w:val="22"/>
                </w:rPr>
                <w:delText>Označení studijního plánu</w:delText>
              </w:r>
            </w:del>
          </w:p>
        </w:tc>
        <w:tc>
          <w:tcPr>
            <w:tcW w:w="7865" w:type="dxa"/>
            <w:gridSpan w:val="7"/>
          </w:tcPr>
          <w:p w:rsidR="00375B0B" w:rsidRPr="004E74E2" w:rsidDel="00955489" w:rsidRDefault="00375B0B" w:rsidP="00375B0B">
            <w:pPr>
              <w:jc w:val="center"/>
              <w:rPr>
                <w:del w:id="689" w:author="vopatrilova" w:date="2018-11-19T09:52:00Z"/>
                <w:rStyle w:val="shorttext"/>
                <w:b/>
                <w:color w:val="222222"/>
                <w:sz w:val="24"/>
                <w:szCs w:val="24"/>
              </w:rPr>
            </w:pPr>
            <w:del w:id="690" w:author="vopatrilova" w:date="2018-11-19T09:52:00Z">
              <w:r w:rsidRPr="004E74E2" w:rsidDel="00955489">
                <w:rPr>
                  <w:rStyle w:val="shorttext"/>
                  <w:b/>
                  <w:color w:val="222222"/>
                  <w:sz w:val="24"/>
                  <w:szCs w:val="24"/>
                </w:rPr>
                <w:delText>Applied Informatics in Industrial Automation</w:delText>
              </w:r>
              <w:r w:rsidRPr="004E74E2" w:rsidDel="00955489">
                <w:rPr>
                  <w:b/>
                  <w:sz w:val="24"/>
                  <w:szCs w:val="24"/>
                </w:rPr>
                <w:delText xml:space="preserve"> – </w:delText>
              </w:r>
              <w:r w:rsidRPr="004E74E2" w:rsidDel="00955489">
                <w:rPr>
                  <w:rStyle w:val="shorttext"/>
                  <w:b/>
                  <w:color w:val="222222"/>
                  <w:sz w:val="24"/>
                  <w:szCs w:val="24"/>
                </w:rPr>
                <w:delText>Specialization: Intelligent systems with robots</w:delText>
              </w:r>
            </w:del>
          </w:p>
          <w:p w:rsidR="00375B0B" w:rsidDel="00955489" w:rsidRDefault="00375B0B" w:rsidP="00375B0B">
            <w:pPr>
              <w:jc w:val="center"/>
              <w:rPr>
                <w:del w:id="691" w:author="vopatrilova" w:date="2018-11-19T09:52:00Z"/>
                <w:b/>
                <w:sz w:val="22"/>
              </w:rPr>
            </w:pPr>
            <w:del w:id="692" w:author="vopatrilova" w:date="2018-11-19T09:52:00Z">
              <w:r w:rsidRPr="004E74E2" w:rsidDel="00955489">
                <w:rPr>
                  <w:rStyle w:val="shorttext"/>
                  <w:b/>
                  <w:color w:val="222222"/>
                  <w:sz w:val="24"/>
                  <w:szCs w:val="24"/>
                </w:rPr>
                <w:delText>Full-time study form</w:delText>
              </w:r>
            </w:del>
          </w:p>
        </w:tc>
      </w:tr>
      <w:tr w:rsidR="00375B0B" w:rsidDel="00955489" w:rsidTr="00375B0B">
        <w:trPr>
          <w:del w:id="693" w:author="vopatrilova" w:date="2018-11-19T09:52:00Z"/>
        </w:trPr>
        <w:tc>
          <w:tcPr>
            <w:tcW w:w="10523" w:type="dxa"/>
            <w:gridSpan w:val="9"/>
            <w:shd w:val="clear" w:color="auto" w:fill="F7CAAC"/>
          </w:tcPr>
          <w:p w:rsidR="00375B0B" w:rsidDel="00955489" w:rsidRDefault="00375B0B" w:rsidP="00375B0B">
            <w:pPr>
              <w:jc w:val="center"/>
              <w:rPr>
                <w:del w:id="694" w:author="vopatrilova" w:date="2018-11-19T09:52:00Z"/>
                <w:b/>
                <w:sz w:val="22"/>
              </w:rPr>
            </w:pPr>
            <w:del w:id="695" w:author="vopatrilova" w:date="2018-11-19T09:52:00Z">
              <w:r w:rsidDel="00955489">
                <w:rPr>
                  <w:b/>
                  <w:sz w:val="22"/>
                </w:rPr>
                <w:delText>Povinné předměty</w:delText>
              </w:r>
            </w:del>
          </w:p>
        </w:tc>
      </w:tr>
      <w:tr w:rsidR="00375B0B" w:rsidDel="00955489" w:rsidTr="00375B0B">
        <w:trPr>
          <w:del w:id="696" w:author="vopatrilova" w:date="2018-11-19T09:52:00Z"/>
        </w:trPr>
        <w:tc>
          <w:tcPr>
            <w:tcW w:w="2374" w:type="dxa"/>
            <w:shd w:val="clear" w:color="auto" w:fill="F7CAAC"/>
          </w:tcPr>
          <w:p w:rsidR="00375B0B" w:rsidDel="00955489" w:rsidRDefault="00375B0B" w:rsidP="00375B0B">
            <w:pPr>
              <w:jc w:val="both"/>
              <w:rPr>
                <w:del w:id="697" w:author="vopatrilova" w:date="2018-11-19T09:52:00Z"/>
                <w:b/>
              </w:rPr>
            </w:pPr>
            <w:del w:id="698" w:author="vopatrilova" w:date="2018-11-19T09:52:00Z">
              <w:r w:rsidDel="00955489">
                <w:rPr>
                  <w:b/>
                  <w:sz w:val="22"/>
                </w:rPr>
                <w:delText>Název předmětu</w:delText>
              </w:r>
            </w:del>
          </w:p>
        </w:tc>
        <w:tc>
          <w:tcPr>
            <w:tcW w:w="1344" w:type="dxa"/>
            <w:gridSpan w:val="3"/>
            <w:shd w:val="clear" w:color="auto" w:fill="F7CAAC"/>
          </w:tcPr>
          <w:p w:rsidR="00375B0B" w:rsidRPr="001914BB" w:rsidDel="00955489" w:rsidRDefault="00375B0B" w:rsidP="00375B0B">
            <w:pPr>
              <w:jc w:val="both"/>
              <w:rPr>
                <w:del w:id="699" w:author="vopatrilova" w:date="2018-11-19T09:52:00Z"/>
                <w:b/>
              </w:rPr>
            </w:pPr>
            <w:del w:id="700" w:author="vopatrilova" w:date="2018-11-19T09:52:00Z">
              <w:r w:rsidRPr="001914BB" w:rsidDel="00955489">
                <w:rPr>
                  <w:b/>
                </w:rPr>
                <w:delText>rozsah</w:delText>
              </w:r>
            </w:del>
          </w:p>
        </w:tc>
        <w:tc>
          <w:tcPr>
            <w:tcW w:w="850" w:type="dxa"/>
            <w:shd w:val="clear" w:color="auto" w:fill="F7CAAC"/>
          </w:tcPr>
          <w:p w:rsidR="00375B0B" w:rsidRPr="001914BB" w:rsidDel="00955489" w:rsidRDefault="00375B0B" w:rsidP="00375B0B">
            <w:pPr>
              <w:jc w:val="both"/>
              <w:rPr>
                <w:del w:id="701" w:author="vopatrilova" w:date="2018-11-19T09:52:00Z"/>
                <w:b/>
              </w:rPr>
            </w:pPr>
            <w:del w:id="702" w:author="vopatrilova" w:date="2018-11-19T09:52:00Z">
              <w:r w:rsidRPr="001914BB" w:rsidDel="00955489">
                <w:rPr>
                  <w:b/>
                </w:rPr>
                <w:delText>způsob  ověř.</w:delText>
              </w:r>
            </w:del>
          </w:p>
        </w:tc>
        <w:tc>
          <w:tcPr>
            <w:tcW w:w="708" w:type="dxa"/>
            <w:shd w:val="clear" w:color="auto" w:fill="F7CAAC"/>
          </w:tcPr>
          <w:p w:rsidR="00375B0B" w:rsidRPr="001914BB" w:rsidDel="00955489" w:rsidRDefault="00375B0B" w:rsidP="00375B0B">
            <w:pPr>
              <w:jc w:val="both"/>
              <w:rPr>
                <w:del w:id="703" w:author="vopatrilova" w:date="2018-11-19T09:52:00Z"/>
                <w:b/>
              </w:rPr>
            </w:pPr>
            <w:del w:id="704" w:author="vopatrilova" w:date="2018-11-19T09:52:00Z">
              <w:r w:rsidRPr="001914BB" w:rsidDel="00955489">
                <w:rPr>
                  <w:b/>
                </w:rPr>
                <w:delText>počet kred.</w:delText>
              </w:r>
            </w:del>
          </w:p>
        </w:tc>
        <w:tc>
          <w:tcPr>
            <w:tcW w:w="3971" w:type="dxa"/>
            <w:shd w:val="clear" w:color="auto" w:fill="F7CAAC"/>
          </w:tcPr>
          <w:p w:rsidR="00375B0B" w:rsidRPr="001914BB" w:rsidDel="00955489" w:rsidRDefault="00375B0B" w:rsidP="00375B0B">
            <w:pPr>
              <w:jc w:val="both"/>
              <w:rPr>
                <w:del w:id="705" w:author="vopatrilova" w:date="2018-11-19T09:52:00Z"/>
                <w:b/>
              </w:rPr>
            </w:pPr>
            <w:del w:id="706" w:author="vopatrilova" w:date="2018-11-19T09:52:00Z">
              <w:r w:rsidRPr="001914BB" w:rsidDel="00955489">
                <w:rPr>
                  <w:b/>
                </w:rPr>
                <w:delText>Vyučující</w:delText>
              </w:r>
            </w:del>
          </w:p>
        </w:tc>
        <w:tc>
          <w:tcPr>
            <w:tcW w:w="567" w:type="dxa"/>
            <w:shd w:val="clear" w:color="auto" w:fill="F7CAAC"/>
          </w:tcPr>
          <w:p w:rsidR="00375B0B" w:rsidRPr="001914BB" w:rsidDel="00955489" w:rsidRDefault="00375B0B" w:rsidP="00375B0B">
            <w:pPr>
              <w:jc w:val="both"/>
              <w:rPr>
                <w:del w:id="707" w:author="vopatrilova" w:date="2018-11-19T09:52:00Z"/>
                <w:b/>
                <w:color w:val="FF0000"/>
              </w:rPr>
            </w:pPr>
            <w:del w:id="708" w:author="vopatrilova" w:date="2018-11-19T09:52:00Z">
              <w:r w:rsidRPr="001914BB" w:rsidDel="00955489">
                <w:rPr>
                  <w:b/>
                </w:rPr>
                <w:delText>dop. roč./sem.</w:delText>
              </w:r>
            </w:del>
          </w:p>
        </w:tc>
        <w:tc>
          <w:tcPr>
            <w:tcW w:w="709" w:type="dxa"/>
            <w:shd w:val="clear" w:color="auto" w:fill="F7CAAC"/>
          </w:tcPr>
          <w:p w:rsidR="00375B0B" w:rsidRPr="001914BB" w:rsidDel="00955489" w:rsidRDefault="00375B0B" w:rsidP="00375B0B">
            <w:pPr>
              <w:jc w:val="both"/>
              <w:rPr>
                <w:del w:id="709" w:author="vopatrilova" w:date="2018-11-19T09:52:00Z"/>
                <w:b/>
              </w:rPr>
            </w:pPr>
            <w:del w:id="710" w:author="vopatrilova" w:date="2018-11-19T09:52:00Z">
              <w:r w:rsidRPr="001914BB" w:rsidDel="00955489">
                <w:rPr>
                  <w:b/>
                </w:rPr>
                <w:delText>profil. zá</w:delText>
              </w:r>
              <w:r w:rsidDel="00955489">
                <w:delText>kl</w:delText>
              </w:r>
              <w:r w:rsidRPr="001914BB" w:rsidDel="00955489">
                <w:rPr>
                  <w:b/>
                </w:rPr>
                <w:delText>ad</w:delText>
              </w:r>
            </w:del>
          </w:p>
        </w:tc>
      </w:tr>
      <w:tr w:rsidR="00375B0B" w:rsidDel="00955489" w:rsidTr="00375B0B">
        <w:trPr>
          <w:del w:id="711" w:author="vopatrilova" w:date="2018-11-19T09:52:00Z"/>
        </w:trPr>
        <w:tc>
          <w:tcPr>
            <w:tcW w:w="2374" w:type="dxa"/>
          </w:tcPr>
          <w:p w:rsidR="00375B0B" w:rsidRPr="00FF575C" w:rsidDel="00955489" w:rsidRDefault="00375B0B" w:rsidP="00375B0B">
            <w:pPr>
              <w:jc w:val="both"/>
              <w:rPr>
                <w:del w:id="712" w:author="vopatrilova" w:date="2018-11-19T09:52:00Z"/>
              </w:rPr>
            </w:pPr>
            <w:del w:id="713" w:author="vopatrilova" w:date="2018-11-19T09:52:00Z">
              <w:r w:rsidRPr="00BE5641" w:rsidDel="00955489">
                <w:delText>Mathematical Seminar</w:delText>
              </w:r>
            </w:del>
          </w:p>
        </w:tc>
        <w:tc>
          <w:tcPr>
            <w:tcW w:w="1344" w:type="dxa"/>
            <w:gridSpan w:val="3"/>
          </w:tcPr>
          <w:p w:rsidR="00375B0B" w:rsidRPr="00FF575C" w:rsidDel="00955489" w:rsidRDefault="00375B0B" w:rsidP="00375B0B">
            <w:pPr>
              <w:jc w:val="both"/>
              <w:rPr>
                <w:del w:id="714" w:author="vopatrilova" w:date="2018-11-19T09:52:00Z"/>
              </w:rPr>
            </w:pPr>
            <w:del w:id="715" w:author="vopatrilova" w:date="2018-11-19T09:52:00Z">
              <w:r w:rsidRPr="00FF575C" w:rsidDel="00955489">
                <w:delText>28p+56s+14c</w:delText>
              </w:r>
            </w:del>
          </w:p>
        </w:tc>
        <w:tc>
          <w:tcPr>
            <w:tcW w:w="850" w:type="dxa"/>
          </w:tcPr>
          <w:p w:rsidR="00375B0B" w:rsidRPr="00FF575C" w:rsidDel="00955489" w:rsidRDefault="00375B0B" w:rsidP="00375B0B">
            <w:pPr>
              <w:jc w:val="both"/>
              <w:rPr>
                <w:del w:id="716" w:author="vopatrilova" w:date="2018-11-19T09:52:00Z"/>
              </w:rPr>
            </w:pPr>
            <w:del w:id="717" w:author="vopatrilova" w:date="2018-11-19T09:52:00Z">
              <w:r w:rsidRPr="00FF575C" w:rsidDel="00955489">
                <w:delText>z, zk</w:delText>
              </w:r>
            </w:del>
          </w:p>
        </w:tc>
        <w:tc>
          <w:tcPr>
            <w:tcW w:w="708" w:type="dxa"/>
          </w:tcPr>
          <w:p w:rsidR="00375B0B" w:rsidRPr="00FF575C" w:rsidDel="00955489" w:rsidRDefault="00375B0B" w:rsidP="00375B0B">
            <w:pPr>
              <w:jc w:val="both"/>
              <w:rPr>
                <w:del w:id="718" w:author="vopatrilova" w:date="2018-11-19T09:52:00Z"/>
              </w:rPr>
            </w:pPr>
            <w:del w:id="719" w:author="vopatrilova" w:date="2018-11-19T09:52:00Z">
              <w:r w:rsidRPr="00FF575C" w:rsidDel="00955489">
                <w:delText>8</w:delText>
              </w:r>
            </w:del>
          </w:p>
        </w:tc>
        <w:tc>
          <w:tcPr>
            <w:tcW w:w="3971" w:type="dxa"/>
          </w:tcPr>
          <w:p w:rsidR="00375B0B" w:rsidRPr="00133BE0" w:rsidDel="00955489" w:rsidRDefault="00375B0B" w:rsidP="00375B0B">
            <w:pPr>
              <w:rPr>
                <w:del w:id="720" w:author="vopatrilova" w:date="2018-11-19T09:52:00Z"/>
                <w:b/>
              </w:rPr>
            </w:pPr>
            <w:del w:id="721" w:author="vopatrilova" w:date="2018-11-19T09:52:00Z">
              <w:r w:rsidRPr="00133BE0" w:rsidDel="00955489">
                <w:rPr>
                  <w:b/>
                </w:rPr>
                <w:delText>Mgr.</w:delText>
              </w:r>
              <w:r w:rsidDel="00955489">
                <w:rPr>
                  <w:b/>
                </w:rPr>
                <w:delText xml:space="preserve"> </w:delText>
              </w:r>
              <w:r w:rsidRPr="00133BE0" w:rsidDel="00955489">
                <w:rPr>
                  <w:b/>
                </w:rPr>
                <w:delText>Hana Chudá,</w:delText>
              </w:r>
              <w:r w:rsidDel="00955489">
                <w:rPr>
                  <w:b/>
                </w:rPr>
                <w:delText xml:space="preserve"> </w:delText>
              </w:r>
              <w:r w:rsidRPr="00133BE0" w:rsidDel="00955489">
                <w:rPr>
                  <w:b/>
                </w:rPr>
                <w:delText>Ph.D.</w:delText>
              </w:r>
              <w:r w:rsidDel="00955489">
                <w:rPr>
                  <w:b/>
                </w:rPr>
                <w:delText xml:space="preserve"> </w:delText>
              </w:r>
              <w:r w:rsidRPr="001914BB" w:rsidDel="00955489">
                <w:delText>(100 %</w:delText>
              </w:r>
              <w:r w:rsidDel="00955489">
                <w:delText xml:space="preserve"> </w:delText>
              </w:r>
              <w:r w:rsidRPr="001914BB" w:rsidDel="00955489">
                <w:delText>p)</w:delText>
              </w:r>
            </w:del>
          </w:p>
        </w:tc>
        <w:tc>
          <w:tcPr>
            <w:tcW w:w="567" w:type="dxa"/>
          </w:tcPr>
          <w:p w:rsidR="00375B0B" w:rsidRPr="00FF575C" w:rsidDel="00955489" w:rsidRDefault="00375B0B" w:rsidP="00375B0B">
            <w:pPr>
              <w:jc w:val="both"/>
              <w:rPr>
                <w:del w:id="722" w:author="vopatrilova" w:date="2018-11-19T09:52:00Z"/>
              </w:rPr>
            </w:pPr>
            <w:del w:id="723" w:author="vopatrilova" w:date="2018-11-19T09:52:00Z">
              <w:r w:rsidRPr="00FF575C" w:rsidDel="00955489">
                <w:delText>1</w:delText>
              </w:r>
              <w:r w:rsidR="00F14CF3" w:rsidDel="00955489">
                <w:delText>/Z</w:delText>
              </w:r>
            </w:del>
          </w:p>
        </w:tc>
        <w:tc>
          <w:tcPr>
            <w:tcW w:w="709" w:type="dxa"/>
          </w:tcPr>
          <w:p w:rsidR="00375B0B" w:rsidRPr="00FF575C" w:rsidDel="00955489" w:rsidRDefault="00375B0B" w:rsidP="00375B0B">
            <w:pPr>
              <w:jc w:val="both"/>
              <w:rPr>
                <w:del w:id="724" w:author="vopatrilova" w:date="2018-11-19T09:52:00Z"/>
              </w:rPr>
            </w:pPr>
          </w:p>
        </w:tc>
      </w:tr>
      <w:tr w:rsidR="00375B0B" w:rsidDel="00955489" w:rsidTr="00375B0B">
        <w:trPr>
          <w:del w:id="725" w:author="vopatrilova" w:date="2018-11-19T09:52:00Z"/>
        </w:trPr>
        <w:tc>
          <w:tcPr>
            <w:tcW w:w="2374" w:type="dxa"/>
          </w:tcPr>
          <w:p w:rsidR="00375B0B" w:rsidRPr="00FF575C" w:rsidDel="00955489" w:rsidRDefault="00375B0B" w:rsidP="00375B0B">
            <w:pPr>
              <w:jc w:val="both"/>
              <w:rPr>
                <w:del w:id="726" w:author="vopatrilova" w:date="2018-11-19T09:52:00Z"/>
              </w:rPr>
            </w:pPr>
            <w:del w:id="727" w:author="vopatrilova" w:date="2018-11-19T09:52:00Z">
              <w:r w:rsidRPr="00BE5641" w:rsidDel="00955489">
                <w:rPr>
                  <w:rStyle w:val="shorttext"/>
                  <w:color w:val="222222"/>
                </w:rPr>
                <w:delText>Physical seminar</w:delText>
              </w:r>
            </w:del>
          </w:p>
        </w:tc>
        <w:tc>
          <w:tcPr>
            <w:tcW w:w="1344" w:type="dxa"/>
            <w:gridSpan w:val="3"/>
          </w:tcPr>
          <w:p w:rsidR="00375B0B" w:rsidRPr="00FF575C" w:rsidDel="00955489" w:rsidRDefault="00375B0B" w:rsidP="00375B0B">
            <w:pPr>
              <w:jc w:val="both"/>
              <w:rPr>
                <w:del w:id="728" w:author="vopatrilova" w:date="2018-11-19T09:52:00Z"/>
              </w:rPr>
            </w:pPr>
            <w:del w:id="729" w:author="vopatrilova" w:date="2018-11-19T09:52:00Z">
              <w:r w:rsidRPr="00FF575C" w:rsidDel="00955489">
                <w:delText>28p+56s+14c</w:delText>
              </w:r>
            </w:del>
          </w:p>
        </w:tc>
        <w:tc>
          <w:tcPr>
            <w:tcW w:w="850" w:type="dxa"/>
          </w:tcPr>
          <w:p w:rsidR="00375B0B" w:rsidRPr="00FF575C" w:rsidDel="00955489" w:rsidRDefault="00375B0B" w:rsidP="00375B0B">
            <w:pPr>
              <w:jc w:val="both"/>
              <w:rPr>
                <w:del w:id="730" w:author="vopatrilova" w:date="2018-11-19T09:52:00Z"/>
              </w:rPr>
            </w:pPr>
            <w:del w:id="731" w:author="vopatrilova" w:date="2018-11-19T09:52:00Z">
              <w:r w:rsidRPr="00FF575C" w:rsidDel="00955489">
                <w:delText>z, zk</w:delText>
              </w:r>
            </w:del>
          </w:p>
        </w:tc>
        <w:tc>
          <w:tcPr>
            <w:tcW w:w="708" w:type="dxa"/>
          </w:tcPr>
          <w:p w:rsidR="00375B0B" w:rsidRPr="00FF575C" w:rsidDel="00955489" w:rsidRDefault="00375B0B" w:rsidP="00375B0B">
            <w:pPr>
              <w:jc w:val="both"/>
              <w:rPr>
                <w:del w:id="732" w:author="vopatrilova" w:date="2018-11-19T09:52:00Z"/>
              </w:rPr>
            </w:pPr>
            <w:del w:id="733" w:author="vopatrilova" w:date="2018-11-19T09:52:00Z">
              <w:r w:rsidRPr="00FF575C" w:rsidDel="00955489">
                <w:delText>8</w:delText>
              </w:r>
            </w:del>
          </w:p>
        </w:tc>
        <w:tc>
          <w:tcPr>
            <w:tcW w:w="3971" w:type="dxa"/>
          </w:tcPr>
          <w:p w:rsidR="00375B0B" w:rsidRPr="00133BE0" w:rsidDel="00955489" w:rsidRDefault="00375B0B" w:rsidP="00375B0B">
            <w:pPr>
              <w:rPr>
                <w:del w:id="734" w:author="vopatrilova" w:date="2018-11-19T09:52:00Z"/>
                <w:b/>
              </w:rPr>
            </w:pPr>
            <w:del w:id="735" w:author="vopatrilova" w:date="2018-11-19T09:52:00Z">
              <w:r w:rsidRPr="00133BE0" w:rsidDel="00955489">
                <w:rPr>
                  <w:b/>
                </w:rPr>
                <w:delText xml:space="preserve">Mgr. Hana Vašková, Ph.D. </w:delText>
              </w:r>
              <w:r w:rsidRPr="001914BB" w:rsidDel="00955489">
                <w:delText>(100 %</w:delText>
              </w:r>
              <w:r w:rsidDel="00955489">
                <w:delText xml:space="preserve"> </w:delText>
              </w:r>
              <w:r w:rsidRPr="001914BB" w:rsidDel="00955489">
                <w:delText>p)</w:delText>
              </w:r>
            </w:del>
          </w:p>
        </w:tc>
        <w:tc>
          <w:tcPr>
            <w:tcW w:w="567" w:type="dxa"/>
          </w:tcPr>
          <w:p w:rsidR="00375B0B" w:rsidRPr="00FF575C" w:rsidDel="00955489" w:rsidRDefault="00375B0B" w:rsidP="00375B0B">
            <w:pPr>
              <w:jc w:val="both"/>
              <w:rPr>
                <w:del w:id="736" w:author="vopatrilova" w:date="2018-11-19T09:52:00Z"/>
              </w:rPr>
            </w:pPr>
            <w:del w:id="737" w:author="vopatrilova" w:date="2018-11-19T09:52:00Z">
              <w:r w:rsidRPr="00FF575C" w:rsidDel="00955489">
                <w:delText>1</w:delText>
              </w:r>
              <w:r w:rsidR="00F14CF3" w:rsidDel="00955489">
                <w:delText>/Z</w:delText>
              </w:r>
            </w:del>
          </w:p>
        </w:tc>
        <w:tc>
          <w:tcPr>
            <w:tcW w:w="709" w:type="dxa"/>
          </w:tcPr>
          <w:p w:rsidR="00375B0B" w:rsidRPr="00FF575C" w:rsidDel="00955489" w:rsidRDefault="00375B0B" w:rsidP="00375B0B">
            <w:pPr>
              <w:jc w:val="both"/>
              <w:rPr>
                <w:del w:id="738" w:author="vopatrilova" w:date="2018-11-19T09:52:00Z"/>
              </w:rPr>
            </w:pPr>
          </w:p>
        </w:tc>
      </w:tr>
      <w:tr w:rsidR="00375B0B" w:rsidDel="00955489" w:rsidTr="00375B0B">
        <w:trPr>
          <w:del w:id="739" w:author="vopatrilova" w:date="2018-11-19T09:52:00Z"/>
        </w:trPr>
        <w:tc>
          <w:tcPr>
            <w:tcW w:w="2374" w:type="dxa"/>
          </w:tcPr>
          <w:p w:rsidR="00375B0B" w:rsidRPr="00FF575C" w:rsidDel="00955489" w:rsidRDefault="00375B0B" w:rsidP="00375B0B">
            <w:pPr>
              <w:rPr>
                <w:del w:id="740" w:author="vopatrilova" w:date="2018-11-19T09:52:00Z"/>
              </w:rPr>
            </w:pPr>
            <w:del w:id="741" w:author="vopatrilova" w:date="2018-11-19T09:52:00Z">
              <w:r w:rsidRPr="00BE5641" w:rsidDel="00955489">
                <w:rPr>
                  <w:rStyle w:val="shorttext"/>
                  <w:color w:val="222222"/>
                </w:rPr>
                <w:delText>Hardware and Operating Systems</w:delText>
              </w:r>
            </w:del>
          </w:p>
        </w:tc>
        <w:tc>
          <w:tcPr>
            <w:tcW w:w="1344" w:type="dxa"/>
            <w:gridSpan w:val="3"/>
          </w:tcPr>
          <w:p w:rsidR="00375B0B" w:rsidRPr="00FF575C" w:rsidDel="00955489" w:rsidRDefault="00375B0B" w:rsidP="00375B0B">
            <w:pPr>
              <w:jc w:val="both"/>
              <w:rPr>
                <w:del w:id="742" w:author="vopatrilova" w:date="2018-11-19T09:52:00Z"/>
              </w:rPr>
            </w:pPr>
            <w:del w:id="743" w:author="vopatrilova" w:date="2018-11-19T09:52:00Z">
              <w:r w:rsidRPr="00FF575C" w:rsidDel="00955489">
                <w:delText>28p+28c</w:delText>
              </w:r>
            </w:del>
          </w:p>
        </w:tc>
        <w:tc>
          <w:tcPr>
            <w:tcW w:w="850" w:type="dxa"/>
          </w:tcPr>
          <w:p w:rsidR="00375B0B" w:rsidRPr="00FF575C" w:rsidDel="00955489" w:rsidRDefault="00375B0B" w:rsidP="00375B0B">
            <w:pPr>
              <w:jc w:val="both"/>
              <w:rPr>
                <w:del w:id="744" w:author="vopatrilova" w:date="2018-11-19T09:52:00Z"/>
              </w:rPr>
            </w:pPr>
            <w:del w:id="745" w:author="vopatrilova" w:date="2018-11-19T09:52:00Z">
              <w:r w:rsidDel="00955489">
                <w:delText>kl</w:delText>
              </w:r>
            </w:del>
          </w:p>
        </w:tc>
        <w:tc>
          <w:tcPr>
            <w:tcW w:w="708" w:type="dxa"/>
          </w:tcPr>
          <w:p w:rsidR="00375B0B" w:rsidRPr="00FF575C" w:rsidDel="00955489" w:rsidRDefault="00375B0B" w:rsidP="00375B0B">
            <w:pPr>
              <w:jc w:val="both"/>
              <w:rPr>
                <w:del w:id="746" w:author="vopatrilova" w:date="2018-11-19T09:52:00Z"/>
              </w:rPr>
            </w:pPr>
            <w:del w:id="747" w:author="vopatrilova" w:date="2018-11-19T09:52:00Z">
              <w:r w:rsidRPr="00FF575C" w:rsidDel="00955489">
                <w:delText>4</w:delText>
              </w:r>
            </w:del>
          </w:p>
        </w:tc>
        <w:tc>
          <w:tcPr>
            <w:tcW w:w="3971" w:type="dxa"/>
          </w:tcPr>
          <w:p w:rsidR="00375B0B" w:rsidRPr="00133BE0" w:rsidDel="00955489" w:rsidRDefault="00375B0B" w:rsidP="00375B0B">
            <w:pPr>
              <w:rPr>
                <w:del w:id="748" w:author="vopatrilova" w:date="2018-11-19T09:52:00Z"/>
                <w:b/>
              </w:rPr>
            </w:pPr>
            <w:del w:id="749" w:author="vopatrilova" w:date="2018-11-19T09:52:00Z">
              <w:r w:rsidDel="00955489">
                <w:rPr>
                  <w:b/>
                </w:rPr>
                <w:delText xml:space="preserve">doc. Ing. </w:delText>
              </w:r>
              <w:r w:rsidRPr="00133BE0" w:rsidDel="00955489">
                <w:rPr>
                  <w:b/>
                </w:rPr>
                <w:delText xml:space="preserve">Martin Sysel,Ph.D. </w:delText>
              </w:r>
              <w:r w:rsidRPr="001914BB" w:rsidDel="00955489">
                <w:delText>(100 %</w:delText>
              </w:r>
              <w:r w:rsidDel="00955489">
                <w:delText xml:space="preserve"> </w:delText>
              </w:r>
              <w:r w:rsidRPr="001914BB" w:rsidDel="00955489">
                <w:delText>p)</w:delText>
              </w:r>
            </w:del>
          </w:p>
        </w:tc>
        <w:tc>
          <w:tcPr>
            <w:tcW w:w="567" w:type="dxa"/>
          </w:tcPr>
          <w:p w:rsidR="00375B0B" w:rsidRPr="00FF575C" w:rsidDel="00955489" w:rsidRDefault="00375B0B" w:rsidP="00375B0B">
            <w:pPr>
              <w:jc w:val="both"/>
              <w:rPr>
                <w:del w:id="750" w:author="vopatrilova" w:date="2018-11-19T09:52:00Z"/>
              </w:rPr>
            </w:pPr>
            <w:del w:id="751" w:author="vopatrilova" w:date="2018-11-19T09:52:00Z">
              <w:r w:rsidRPr="00FF575C" w:rsidDel="00955489">
                <w:delText>1</w:delText>
              </w:r>
              <w:r w:rsidR="00F14CF3" w:rsidDel="00955489">
                <w:delText>/Z</w:delText>
              </w:r>
            </w:del>
          </w:p>
        </w:tc>
        <w:tc>
          <w:tcPr>
            <w:tcW w:w="709" w:type="dxa"/>
          </w:tcPr>
          <w:p w:rsidR="00375B0B" w:rsidRPr="00FF575C" w:rsidDel="00955489" w:rsidRDefault="00375B0B" w:rsidP="00375B0B">
            <w:pPr>
              <w:jc w:val="both"/>
              <w:rPr>
                <w:del w:id="752" w:author="vopatrilova" w:date="2018-11-19T09:52:00Z"/>
              </w:rPr>
            </w:pPr>
          </w:p>
        </w:tc>
      </w:tr>
      <w:tr w:rsidR="00375B0B" w:rsidDel="00955489" w:rsidTr="00375B0B">
        <w:trPr>
          <w:del w:id="753" w:author="vopatrilova" w:date="2018-11-19T09:52:00Z"/>
        </w:trPr>
        <w:tc>
          <w:tcPr>
            <w:tcW w:w="2374" w:type="dxa"/>
          </w:tcPr>
          <w:p w:rsidR="00375B0B" w:rsidRPr="00FF575C" w:rsidDel="00955489" w:rsidRDefault="00375B0B" w:rsidP="00375B0B">
            <w:pPr>
              <w:jc w:val="both"/>
              <w:rPr>
                <w:del w:id="754" w:author="vopatrilova" w:date="2018-11-19T09:52:00Z"/>
              </w:rPr>
            </w:pPr>
            <w:del w:id="755" w:author="vopatrilova" w:date="2018-11-19T09:52:00Z">
              <w:r w:rsidRPr="00BE5641" w:rsidDel="00955489">
                <w:rPr>
                  <w:rStyle w:val="shorttext"/>
                  <w:color w:val="222222"/>
                </w:rPr>
                <w:delText>Programming methods</w:delText>
              </w:r>
            </w:del>
          </w:p>
        </w:tc>
        <w:tc>
          <w:tcPr>
            <w:tcW w:w="1344" w:type="dxa"/>
            <w:gridSpan w:val="3"/>
          </w:tcPr>
          <w:p w:rsidR="00375B0B" w:rsidRPr="00FF575C" w:rsidDel="00955489" w:rsidRDefault="00375B0B" w:rsidP="00375B0B">
            <w:pPr>
              <w:jc w:val="both"/>
              <w:rPr>
                <w:del w:id="756" w:author="vopatrilova" w:date="2018-11-19T09:52:00Z"/>
              </w:rPr>
            </w:pPr>
            <w:del w:id="757" w:author="vopatrilova" w:date="2018-11-19T09:52:00Z">
              <w:r w:rsidRPr="00FF575C" w:rsidDel="00955489">
                <w:delText>28p+28c</w:delText>
              </w:r>
            </w:del>
          </w:p>
        </w:tc>
        <w:tc>
          <w:tcPr>
            <w:tcW w:w="850" w:type="dxa"/>
          </w:tcPr>
          <w:p w:rsidR="00375B0B" w:rsidRPr="00FF575C" w:rsidDel="00955489" w:rsidRDefault="00375B0B" w:rsidP="00375B0B">
            <w:pPr>
              <w:jc w:val="both"/>
              <w:rPr>
                <w:del w:id="758" w:author="vopatrilova" w:date="2018-11-19T09:52:00Z"/>
              </w:rPr>
            </w:pPr>
            <w:del w:id="759" w:author="vopatrilova" w:date="2018-11-19T09:52:00Z">
              <w:r w:rsidDel="00955489">
                <w:delText>kl</w:delText>
              </w:r>
            </w:del>
          </w:p>
        </w:tc>
        <w:tc>
          <w:tcPr>
            <w:tcW w:w="708" w:type="dxa"/>
          </w:tcPr>
          <w:p w:rsidR="00375B0B" w:rsidRPr="00FF575C" w:rsidDel="00955489" w:rsidRDefault="00375B0B" w:rsidP="00375B0B">
            <w:pPr>
              <w:jc w:val="both"/>
              <w:rPr>
                <w:del w:id="760" w:author="vopatrilova" w:date="2018-11-19T09:52:00Z"/>
              </w:rPr>
            </w:pPr>
            <w:del w:id="761" w:author="vopatrilova" w:date="2018-11-19T09:52:00Z">
              <w:r w:rsidRPr="00FF575C" w:rsidDel="00955489">
                <w:delText>4</w:delText>
              </w:r>
            </w:del>
          </w:p>
        </w:tc>
        <w:tc>
          <w:tcPr>
            <w:tcW w:w="3971" w:type="dxa"/>
          </w:tcPr>
          <w:p w:rsidR="00375B0B" w:rsidRPr="00133BE0" w:rsidDel="00955489" w:rsidRDefault="00375B0B" w:rsidP="00375B0B">
            <w:pPr>
              <w:rPr>
                <w:del w:id="762" w:author="vopatrilova" w:date="2018-11-19T09:52:00Z"/>
                <w:b/>
              </w:rPr>
            </w:pPr>
            <w:del w:id="763" w:author="vopatrilova" w:date="2018-11-19T09:52:00Z">
              <w:r w:rsidRPr="00133BE0" w:rsidDel="00955489">
                <w:rPr>
                  <w:b/>
                </w:rPr>
                <w:delText>Ing.</w:delText>
              </w:r>
              <w:r w:rsidDel="00955489">
                <w:rPr>
                  <w:b/>
                </w:rPr>
                <w:delText xml:space="preserve"> </w:delText>
              </w:r>
              <w:r w:rsidRPr="00133BE0" w:rsidDel="00955489">
                <w:rPr>
                  <w:b/>
                </w:rPr>
                <w:delText>Tomáš Dulík,</w:delText>
              </w:r>
              <w:r w:rsidDel="00955489">
                <w:rPr>
                  <w:b/>
                </w:rPr>
                <w:delText xml:space="preserve"> </w:delText>
              </w:r>
              <w:r w:rsidRPr="00133BE0" w:rsidDel="00955489">
                <w:rPr>
                  <w:b/>
                </w:rPr>
                <w:delText xml:space="preserve">Ph.D. </w:delText>
              </w:r>
              <w:r w:rsidRPr="001914BB" w:rsidDel="00955489">
                <w:delText>(100 %</w:delText>
              </w:r>
              <w:r w:rsidDel="00955489">
                <w:delText xml:space="preserve"> </w:delText>
              </w:r>
              <w:r w:rsidRPr="001914BB" w:rsidDel="00955489">
                <w:delText>p)</w:delText>
              </w:r>
            </w:del>
          </w:p>
        </w:tc>
        <w:tc>
          <w:tcPr>
            <w:tcW w:w="567" w:type="dxa"/>
          </w:tcPr>
          <w:p w:rsidR="00375B0B" w:rsidRPr="00FF575C" w:rsidDel="00955489" w:rsidRDefault="00375B0B" w:rsidP="00375B0B">
            <w:pPr>
              <w:jc w:val="both"/>
              <w:rPr>
                <w:del w:id="764" w:author="vopatrilova" w:date="2018-11-19T09:52:00Z"/>
              </w:rPr>
            </w:pPr>
            <w:del w:id="765" w:author="vopatrilova" w:date="2018-11-19T09:52:00Z">
              <w:r w:rsidRPr="00FF575C" w:rsidDel="00955489">
                <w:delText>1</w:delText>
              </w:r>
              <w:r w:rsidR="00F14CF3" w:rsidDel="00955489">
                <w:delText>/Z</w:delText>
              </w:r>
            </w:del>
          </w:p>
        </w:tc>
        <w:tc>
          <w:tcPr>
            <w:tcW w:w="709" w:type="dxa"/>
          </w:tcPr>
          <w:p w:rsidR="00375B0B" w:rsidRPr="00FF575C" w:rsidDel="00955489" w:rsidRDefault="00375B0B" w:rsidP="00375B0B">
            <w:pPr>
              <w:jc w:val="both"/>
              <w:rPr>
                <w:del w:id="766" w:author="vopatrilova" w:date="2018-11-19T09:52:00Z"/>
              </w:rPr>
            </w:pPr>
          </w:p>
        </w:tc>
      </w:tr>
      <w:tr w:rsidR="00375B0B" w:rsidDel="00955489" w:rsidTr="00375B0B">
        <w:trPr>
          <w:del w:id="767" w:author="vopatrilova" w:date="2018-11-19T09:52:00Z"/>
        </w:trPr>
        <w:tc>
          <w:tcPr>
            <w:tcW w:w="2374" w:type="dxa"/>
          </w:tcPr>
          <w:p w:rsidR="00375B0B" w:rsidRPr="00FF575C" w:rsidDel="00955489" w:rsidRDefault="00375B0B" w:rsidP="00375B0B">
            <w:pPr>
              <w:jc w:val="both"/>
              <w:rPr>
                <w:del w:id="768" w:author="vopatrilova" w:date="2018-11-19T09:52:00Z"/>
              </w:rPr>
            </w:pPr>
            <w:del w:id="769" w:author="vopatrilova" w:date="2018-11-19T09:52:00Z">
              <w:r w:rsidRPr="00BE5641" w:rsidDel="00955489">
                <w:rPr>
                  <w:rStyle w:val="shorttext"/>
                  <w:color w:val="222222"/>
                </w:rPr>
                <w:delText>Introduction to material sciences</w:delText>
              </w:r>
            </w:del>
          </w:p>
        </w:tc>
        <w:tc>
          <w:tcPr>
            <w:tcW w:w="1344" w:type="dxa"/>
            <w:gridSpan w:val="3"/>
          </w:tcPr>
          <w:p w:rsidR="00375B0B" w:rsidRPr="00FF575C" w:rsidDel="00955489" w:rsidRDefault="00375B0B" w:rsidP="00375B0B">
            <w:pPr>
              <w:jc w:val="both"/>
              <w:rPr>
                <w:del w:id="770" w:author="vopatrilova" w:date="2018-11-19T09:52:00Z"/>
              </w:rPr>
            </w:pPr>
            <w:del w:id="771" w:author="vopatrilova" w:date="2018-11-19T09:52:00Z">
              <w:r w:rsidRPr="00FF575C" w:rsidDel="00955489">
                <w:delText>28p+14c</w:delText>
              </w:r>
            </w:del>
          </w:p>
        </w:tc>
        <w:tc>
          <w:tcPr>
            <w:tcW w:w="850" w:type="dxa"/>
          </w:tcPr>
          <w:p w:rsidR="00375B0B" w:rsidRPr="00FF575C" w:rsidDel="00955489" w:rsidRDefault="00375B0B" w:rsidP="00375B0B">
            <w:pPr>
              <w:jc w:val="both"/>
              <w:rPr>
                <w:del w:id="772" w:author="vopatrilova" w:date="2018-11-19T09:52:00Z"/>
              </w:rPr>
            </w:pPr>
            <w:del w:id="773" w:author="vopatrilova" w:date="2018-11-19T09:52:00Z">
              <w:r w:rsidRPr="00FF575C" w:rsidDel="00955489">
                <w:delText>z, zk</w:delText>
              </w:r>
            </w:del>
          </w:p>
        </w:tc>
        <w:tc>
          <w:tcPr>
            <w:tcW w:w="708" w:type="dxa"/>
          </w:tcPr>
          <w:p w:rsidR="00375B0B" w:rsidRPr="00FF575C" w:rsidDel="00955489" w:rsidRDefault="00375B0B" w:rsidP="00375B0B">
            <w:pPr>
              <w:jc w:val="both"/>
              <w:rPr>
                <w:del w:id="774" w:author="vopatrilova" w:date="2018-11-19T09:52:00Z"/>
              </w:rPr>
            </w:pPr>
            <w:del w:id="775" w:author="vopatrilova" w:date="2018-11-19T09:52:00Z">
              <w:r w:rsidRPr="00FF575C" w:rsidDel="00955489">
                <w:delText>4</w:delText>
              </w:r>
            </w:del>
          </w:p>
        </w:tc>
        <w:tc>
          <w:tcPr>
            <w:tcW w:w="3971" w:type="dxa"/>
          </w:tcPr>
          <w:p w:rsidR="00375B0B" w:rsidRPr="00FF575C" w:rsidDel="00955489" w:rsidRDefault="00375B0B" w:rsidP="00375B0B">
            <w:pPr>
              <w:rPr>
                <w:del w:id="776" w:author="vopatrilova" w:date="2018-11-19T09:52:00Z"/>
              </w:rPr>
            </w:pPr>
            <w:del w:id="777" w:author="vopatrilova" w:date="2018-11-19T09:52:00Z">
              <w:r w:rsidDel="00955489">
                <w:delText>d</w:delText>
              </w:r>
              <w:r w:rsidRPr="00FF575C" w:rsidDel="00955489">
                <w:delText>oc.</w:delText>
              </w:r>
              <w:r w:rsidDel="00955489">
                <w:delText xml:space="preserve"> Ing. </w:delText>
              </w:r>
              <w:r w:rsidRPr="00FF575C" w:rsidDel="00955489">
                <w:delText>Miroslav Maňas,</w:delText>
              </w:r>
              <w:r w:rsidDel="00955489">
                <w:delText xml:space="preserve"> </w:delText>
              </w:r>
              <w:r w:rsidRPr="00FF575C" w:rsidDel="00955489">
                <w:delText>CSc. (100</w:delText>
              </w:r>
              <w:r w:rsidDel="00955489">
                <w:delText xml:space="preserve"> </w:delText>
              </w:r>
              <w:r w:rsidRPr="00FF575C" w:rsidDel="00955489">
                <w:delText>%</w:delText>
              </w:r>
              <w:r w:rsidDel="00955489">
                <w:delText xml:space="preserve"> p</w:delText>
              </w:r>
              <w:r w:rsidRPr="00FF575C" w:rsidDel="00955489">
                <w:delText xml:space="preserve">) </w:delText>
              </w:r>
            </w:del>
          </w:p>
        </w:tc>
        <w:tc>
          <w:tcPr>
            <w:tcW w:w="567" w:type="dxa"/>
          </w:tcPr>
          <w:p w:rsidR="00375B0B" w:rsidRPr="00FF575C" w:rsidDel="00955489" w:rsidRDefault="00375B0B" w:rsidP="00375B0B">
            <w:pPr>
              <w:jc w:val="both"/>
              <w:rPr>
                <w:del w:id="778" w:author="vopatrilova" w:date="2018-11-19T09:52:00Z"/>
              </w:rPr>
            </w:pPr>
            <w:del w:id="779" w:author="vopatrilova" w:date="2018-11-19T09:52:00Z">
              <w:r w:rsidRPr="00FF575C" w:rsidDel="00955489">
                <w:delText>1</w:delText>
              </w:r>
              <w:r w:rsidR="00F14CF3" w:rsidDel="00955489">
                <w:delText>/Z</w:delText>
              </w:r>
            </w:del>
          </w:p>
        </w:tc>
        <w:tc>
          <w:tcPr>
            <w:tcW w:w="709" w:type="dxa"/>
          </w:tcPr>
          <w:p w:rsidR="00375B0B" w:rsidRPr="00FF575C" w:rsidDel="00955489" w:rsidRDefault="00375B0B" w:rsidP="00375B0B">
            <w:pPr>
              <w:jc w:val="both"/>
              <w:rPr>
                <w:del w:id="780" w:author="vopatrilova" w:date="2018-11-19T09:52:00Z"/>
              </w:rPr>
            </w:pPr>
          </w:p>
        </w:tc>
      </w:tr>
      <w:tr w:rsidR="00375B0B" w:rsidDel="00955489" w:rsidTr="00375B0B">
        <w:trPr>
          <w:del w:id="781" w:author="vopatrilova" w:date="2018-11-19T09:52:00Z"/>
        </w:trPr>
        <w:tc>
          <w:tcPr>
            <w:tcW w:w="2374" w:type="dxa"/>
          </w:tcPr>
          <w:p w:rsidR="00375B0B" w:rsidRPr="00FF575C" w:rsidDel="00955489" w:rsidRDefault="00375B0B" w:rsidP="00375B0B">
            <w:pPr>
              <w:rPr>
                <w:del w:id="782" w:author="vopatrilova" w:date="2018-11-19T09:52:00Z"/>
              </w:rPr>
            </w:pPr>
            <w:del w:id="783" w:author="vopatrilova" w:date="2018-11-19T09:52:00Z">
              <w:r w:rsidRPr="00BE5641" w:rsidDel="00955489">
                <w:rPr>
                  <w:rStyle w:val="shorttext"/>
                  <w:color w:val="222222"/>
                </w:rPr>
                <w:delText>Intelligent systems with robots</w:delText>
              </w:r>
            </w:del>
          </w:p>
        </w:tc>
        <w:tc>
          <w:tcPr>
            <w:tcW w:w="1344" w:type="dxa"/>
            <w:gridSpan w:val="3"/>
          </w:tcPr>
          <w:p w:rsidR="00375B0B" w:rsidRPr="00FF575C" w:rsidDel="00955489" w:rsidRDefault="00375B0B" w:rsidP="00375B0B">
            <w:pPr>
              <w:jc w:val="both"/>
              <w:rPr>
                <w:del w:id="784" w:author="vopatrilova" w:date="2018-11-19T09:52:00Z"/>
              </w:rPr>
            </w:pPr>
            <w:del w:id="785" w:author="vopatrilova" w:date="2018-11-19T09:52:00Z">
              <w:r w:rsidRPr="00FF575C" w:rsidDel="00955489">
                <w:delText>5p</w:delText>
              </w:r>
            </w:del>
          </w:p>
        </w:tc>
        <w:tc>
          <w:tcPr>
            <w:tcW w:w="850" w:type="dxa"/>
          </w:tcPr>
          <w:p w:rsidR="00375B0B" w:rsidRPr="00FF575C" w:rsidDel="00955489" w:rsidRDefault="00375B0B" w:rsidP="00375B0B">
            <w:pPr>
              <w:jc w:val="both"/>
              <w:rPr>
                <w:del w:id="786" w:author="vopatrilova" w:date="2018-11-19T09:52:00Z"/>
              </w:rPr>
            </w:pPr>
            <w:del w:id="787" w:author="vopatrilova" w:date="2018-11-19T09:52:00Z">
              <w:r w:rsidRPr="00FF575C" w:rsidDel="00955489">
                <w:delText>z</w:delText>
              </w:r>
            </w:del>
          </w:p>
        </w:tc>
        <w:tc>
          <w:tcPr>
            <w:tcW w:w="708" w:type="dxa"/>
          </w:tcPr>
          <w:p w:rsidR="00375B0B" w:rsidRPr="00FF575C" w:rsidDel="00955489" w:rsidRDefault="00375B0B" w:rsidP="00375B0B">
            <w:pPr>
              <w:jc w:val="both"/>
              <w:rPr>
                <w:del w:id="788" w:author="vopatrilova" w:date="2018-11-19T09:52:00Z"/>
              </w:rPr>
            </w:pPr>
            <w:del w:id="789" w:author="vopatrilova" w:date="2018-11-19T09:52:00Z">
              <w:r w:rsidRPr="00FF575C" w:rsidDel="00955489">
                <w:delText>1</w:delText>
              </w:r>
            </w:del>
          </w:p>
        </w:tc>
        <w:tc>
          <w:tcPr>
            <w:tcW w:w="3971" w:type="dxa"/>
          </w:tcPr>
          <w:p w:rsidR="00375B0B" w:rsidRPr="00FF575C" w:rsidDel="00955489" w:rsidRDefault="00375B0B" w:rsidP="00375B0B">
            <w:pPr>
              <w:rPr>
                <w:del w:id="790" w:author="vopatrilova" w:date="2018-11-19T09:52:00Z"/>
              </w:rPr>
            </w:pPr>
            <w:del w:id="791" w:author="vopatrilova" w:date="2018-11-19T09:52:00Z">
              <w:r w:rsidDel="00955489">
                <w:delText>p</w:delText>
              </w:r>
              <w:r w:rsidRPr="00FF575C" w:rsidDel="00955489">
                <w:delText>rof.</w:delText>
              </w:r>
              <w:r w:rsidDel="00955489">
                <w:delText xml:space="preserve"> </w:delText>
              </w:r>
              <w:r w:rsidRPr="00FF575C" w:rsidDel="00955489">
                <w:delText>Ing.</w:delText>
              </w:r>
              <w:r w:rsidDel="00955489">
                <w:delText xml:space="preserve"> </w:delText>
              </w:r>
              <w:r w:rsidRPr="00FF575C" w:rsidDel="00955489">
                <w:delText>Vladimír Vašek,</w:delText>
              </w:r>
              <w:r w:rsidDel="00955489">
                <w:delText xml:space="preserve"> </w:delText>
              </w:r>
              <w:r w:rsidRPr="00FF575C" w:rsidDel="00955489">
                <w:delText>CSc.</w:delText>
              </w:r>
              <w:r w:rsidDel="00955489">
                <w:delText xml:space="preserve"> </w:delText>
              </w:r>
              <w:r w:rsidRPr="00FF575C" w:rsidDel="00955489">
                <w:delText>(50</w:delText>
              </w:r>
              <w:r w:rsidDel="00955489">
                <w:delText xml:space="preserve"> </w:delText>
              </w:r>
              <w:r w:rsidRPr="00FF575C" w:rsidDel="00955489">
                <w:delText>%</w:delText>
              </w:r>
              <w:r w:rsidDel="00955489">
                <w:delText xml:space="preserve"> p</w:delText>
              </w:r>
              <w:r w:rsidRPr="00FF575C" w:rsidDel="00955489">
                <w:delText xml:space="preserve">), </w:delText>
              </w:r>
              <w:r w:rsidDel="00955489">
                <w:br/>
                <w:delText xml:space="preserve">doc. Ing. RNDr. </w:delText>
              </w:r>
              <w:r w:rsidRPr="00FF575C" w:rsidDel="00955489">
                <w:delText>Zdeněk Úředníček,</w:delText>
              </w:r>
              <w:r w:rsidDel="00955489">
                <w:delText xml:space="preserve"> </w:delText>
              </w:r>
              <w:r w:rsidRPr="00FF575C" w:rsidDel="00955489">
                <w:delText>CSc.(50</w:delText>
              </w:r>
              <w:r w:rsidDel="00955489">
                <w:delText xml:space="preserve"> </w:delText>
              </w:r>
              <w:r w:rsidRPr="00FF575C" w:rsidDel="00955489">
                <w:delText>%</w:delText>
              </w:r>
              <w:r w:rsidDel="00955489">
                <w:delText xml:space="preserve"> p</w:delText>
              </w:r>
              <w:r w:rsidRPr="00FF575C" w:rsidDel="00955489">
                <w:delText>)</w:delText>
              </w:r>
            </w:del>
          </w:p>
        </w:tc>
        <w:tc>
          <w:tcPr>
            <w:tcW w:w="567" w:type="dxa"/>
          </w:tcPr>
          <w:p w:rsidR="00375B0B" w:rsidRPr="00FF575C" w:rsidDel="00955489" w:rsidRDefault="00375B0B" w:rsidP="00375B0B">
            <w:pPr>
              <w:jc w:val="both"/>
              <w:rPr>
                <w:del w:id="792" w:author="vopatrilova" w:date="2018-11-19T09:52:00Z"/>
              </w:rPr>
            </w:pPr>
            <w:del w:id="793" w:author="vopatrilova" w:date="2018-11-19T09:52:00Z">
              <w:r w:rsidRPr="00FF575C" w:rsidDel="00955489">
                <w:delText>1</w:delText>
              </w:r>
              <w:r w:rsidR="00F14CF3" w:rsidDel="00955489">
                <w:delText>/Z</w:delText>
              </w:r>
            </w:del>
          </w:p>
        </w:tc>
        <w:tc>
          <w:tcPr>
            <w:tcW w:w="709" w:type="dxa"/>
          </w:tcPr>
          <w:p w:rsidR="00375B0B" w:rsidRPr="00FF575C" w:rsidDel="00955489" w:rsidRDefault="00375B0B" w:rsidP="00375B0B">
            <w:pPr>
              <w:jc w:val="both"/>
              <w:rPr>
                <w:del w:id="794" w:author="vopatrilova" w:date="2018-11-19T09:52:00Z"/>
              </w:rPr>
            </w:pPr>
          </w:p>
        </w:tc>
      </w:tr>
      <w:tr w:rsidR="00375B0B" w:rsidDel="00955489" w:rsidTr="00375B0B">
        <w:trPr>
          <w:del w:id="795" w:author="vopatrilova" w:date="2018-11-19T09:52:00Z"/>
        </w:trPr>
        <w:tc>
          <w:tcPr>
            <w:tcW w:w="2374" w:type="dxa"/>
          </w:tcPr>
          <w:p w:rsidR="00375B0B" w:rsidRPr="00FF575C" w:rsidDel="00955489" w:rsidRDefault="00375B0B" w:rsidP="00375B0B">
            <w:pPr>
              <w:jc w:val="both"/>
              <w:rPr>
                <w:del w:id="796" w:author="vopatrilova" w:date="2018-11-19T09:52:00Z"/>
              </w:rPr>
            </w:pPr>
            <w:del w:id="797" w:author="vopatrilova" w:date="2018-11-19T09:52:00Z">
              <w:r w:rsidRPr="00BE5641" w:rsidDel="00955489">
                <w:rPr>
                  <w:rStyle w:val="shorttext"/>
                  <w:color w:val="222222"/>
                </w:rPr>
                <w:delText>Automatic control</w:delText>
              </w:r>
            </w:del>
          </w:p>
        </w:tc>
        <w:tc>
          <w:tcPr>
            <w:tcW w:w="1344" w:type="dxa"/>
            <w:gridSpan w:val="3"/>
          </w:tcPr>
          <w:p w:rsidR="00375B0B" w:rsidRPr="00FF575C" w:rsidDel="00955489" w:rsidRDefault="00375B0B" w:rsidP="00375B0B">
            <w:pPr>
              <w:jc w:val="both"/>
              <w:rPr>
                <w:del w:id="798" w:author="vopatrilova" w:date="2018-11-19T09:52:00Z"/>
              </w:rPr>
            </w:pPr>
            <w:del w:id="799" w:author="vopatrilova" w:date="2018-11-19T09:52:00Z">
              <w:r w:rsidRPr="00FF575C" w:rsidDel="00955489">
                <w:delText>28p+42s+56c</w:delText>
              </w:r>
            </w:del>
          </w:p>
        </w:tc>
        <w:tc>
          <w:tcPr>
            <w:tcW w:w="850" w:type="dxa"/>
          </w:tcPr>
          <w:p w:rsidR="00375B0B" w:rsidRPr="00FF575C" w:rsidDel="00955489" w:rsidRDefault="00375B0B" w:rsidP="00375B0B">
            <w:pPr>
              <w:jc w:val="both"/>
              <w:rPr>
                <w:del w:id="800" w:author="vopatrilova" w:date="2018-11-19T09:52:00Z"/>
              </w:rPr>
            </w:pPr>
            <w:del w:id="801" w:author="vopatrilova" w:date="2018-11-19T09:52:00Z">
              <w:r w:rsidRPr="00FF575C" w:rsidDel="00955489">
                <w:delText>z, zk</w:delText>
              </w:r>
            </w:del>
          </w:p>
        </w:tc>
        <w:tc>
          <w:tcPr>
            <w:tcW w:w="708" w:type="dxa"/>
          </w:tcPr>
          <w:p w:rsidR="00375B0B" w:rsidRPr="00FF575C" w:rsidDel="00955489" w:rsidRDefault="00375B0B" w:rsidP="00375B0B">
            <w:pPr>
              <w:jc w:val="both"/>
              <w:rPr>
                <w:del w:id="802" w:author="vopatrilova" w:date="2018-11-19T09:52:00Z"/>
              </w:rPr>
            </w:pPr>
            <w:del w:id="803" w:author="vopatrilova" w:date="2018-11-19T09:52:00Z">
              <w:r w:rsidRPr="00FF575C" w:rsidDel="00955489">
                <w:delText>8</w:delText>
              </w:r>
            </w:del>
          </w:p>
        </w:tc>
        <w:tc>
          <w:tcPr>
            <w:tcW w:w="3971" w:type="dxa"/>
          </w:tcPr>
          <w:p w:rsidR="00375B0B" w:rsidRPr="00133BE0" w:rsidDel="00955489" w:rsidRDefault="00375B0B" w:rsidP="00375B0B">
            <w:pPr>
              <w:rPr>
                <w:del w:id="804" w:author="vopatrilova" w:date="2018-11-19T09:52:00Z"/>
                <w:b/>
              </w:rPr>
            </w:pPr>
            <w:del w:id="805" w:author="vopatrilova" w:date="2018-11-19T09:52:00Z">
              <w:r w:rsidDel="00955489">
                <w:rPr>
                  <w:b/>
                </w:rPr>
                <w:delText>p</w:delText>
              </w:r>
              <w:r w:rsidRPr="00133BE0" w:rsidDel="00955489">
                <w:rPr>
                  <w:b/>
                </w:rPr>
                <w:delText>rof.</w:delText>
              </w:r>
              <w:r w:rsidDel="00955489">
                <w:rPr>
                  <w:b/>
                </w:rPr>
                <w:delText xml:space="preserve"> </w:delText>
              </w:r>
              <w:r w:rsidRPr="00133BE0" w:rsidDel="00955489">
                <w:rPr>
                  <w:b/>
                </w:rPr>
                <w:delText>Ing.</w:delText>
              </w:r>
              <w:r w:rsidDel="00955489">
                <w:rPr>
                  <w:b/>
                </w:rPr>
                <w:delText xml:space="preserve"> </w:delText>
              </w:r>
              <w:r w:rsidRPr="00133BE0" w:rsidDel="00955489">
                <w:rPr>
                  <w:b/>
                </w:rPr>
                <w:delText>Vladimír Vašek,</w:delText>
              </w:r>
              <w:r w:rsidDel="00955489">
                <w:rPr>
                  <w:b/>
                </w:rPr>
                <w:delText xml:space="preserve"> </w:delText>
              </w:r>
              <w:r w:rsidRPr="00133BE0" w:rsidDel="00955489">
                <w:rPr>
                  <w:b/>
                </w:rPr>
                <w:delText>CSc.</w:delText>
              </w:r>
              <w:r w:rsidDel="00955489">
                <w:rPr>
                  <w:b/>
                </w:rPr>
                <w:delText xml:space="preserve"> </w:delText>
              </w:r>
              <w:r w:rsidRPr="00BC7D1B" w:rsidDel="00955489">
                <w:delText>(67 % p)</w:delText>
              </w:r>
              <w:r w:rsidRPr="00133BE0" w:rsidDel="00955489">
                <w:rPr>
                  <w:b/>
                </w:rPr>
                <w:delText xml:space="preserve">, </w:delText>
              </w:r>
              <w:r w:rsidDel="00955489">
                <w:rPr>
                  <w:b/>
                </w:rPr>
                <w:br/>
              </w:r>
              <w:r w:rsidRPr="00133BE0" w:rsidDel="00955489">
                <w:rPr>
                  <w:b/>
                </w:rPr>
                <w:delText>Mgr.</w:delText>
              </w:r>
              <w:r w:rsidDel="00955489">
                <w:rPr>
                  <w:b/>
                </w:rPr>
                <w:delText xml:space="preserve"> </w:delText>
              </w:r>
              <w:r w:rsidRPr="00133BE0" w:rsidDel="00955489">
                <w:rPr>
                  <w:b/>
                </w:rPr>
                <w:delText>Jana Řezníčková,</w:delText>
              </w:r>
              <w:r w:rsidDel="00955489">
                <w:rPr>
                  <w:b/>
                </w:rPr>
                <w:delText xml:space="preserve"> </w:delText>
              </w:r>
              <w:r w:rsidRPr="00133BE0" w:rsidDel="00955489">
                <w:rPr>
                  <w:b/>
                </w:rPr>
                <w:delText>Ph.D.</w:delText>
              </w:r>
              <w:r w:rsidDel="00955489">
                <w:rPr>
                  <w:b/>
                </w:rPr>
                <w:delText xml:space="preserve"> </w:delText>
              </w:r>
              <w:r w:rsidRPr="00BC7D1B" w:rsidDel="00955489">
                <w:delText>(33 % p)</w:delText>
              </w:r>
            </w:del>
          </w:p>
        </w:tc>
        <w:tc>
          <w:tcPr>
            <w:tcW w:w="567" w:type="dxa"/>
          </w:tcPr>
          <w:p w:rsidR="00375B0B" w:rsidRPr="00FF575C" w:rsidDel="00955489" w:rsidRDefault="00375B0B" w:rsidP="00375B0B">
            <w:pPr>
              <w:jc w:val="both"/>
              <w:rPr>
                <w:del w:id="806" w:author="vopatrilova" w:date="2018-11-19T09:52:00Z"/>
              </w:rPr>
            </w:pPr>
            <w:del w:id="807" w:author="vopatrilova" w:date="2018-11-19T09:52:00Z">
              <w:r w:rsidRPr="00FF575C" w:rsidDel="00955489">
                <w:delText>1</w:delText>
              </w:r>
              <w:r w:rsidR="00F14CF3" w:rsidDel="00955489">
                <w:delText>/L</w:delText>
              </w:r>
            </w:del>
          </w:p>
        </w:tc>
        <w:tc>
          <w:tcPr>
            <w:tcW w:w="709" w:type="dxa"/>
          </w:tcPr>
          <w:p w:rsidR="00375B0B" w:rsidRPr="00FF575C" w:rsidDel="00955489" w:rsidRDefault="002F5DB7" w:rsidP="00375B0B">
            <w:pPr>
              <w:jc w:val="both"/>
              <w:rPr>
                <w:del w:id="808" w:author="vopatrilova" w:date="2018-11-19T09:52:00Z"/>
              </w:rPr>
            </w:pPr>
            <w:del w:id="809" w:author="vopatrilova" w:date="2018-11-19T09:52:00Z">
              <w:r w:rsidDel="00955489">
                <w:delText>ZT</w:delText>
              </w:r>
            </w:del>
          </w:p>
        </w:tc>
      </w:tr>
      <w:tr w:rsidR="00375B0B" w:rsidDel="00955489" w:rsidTr="00375B0B">
        <w:trPr>
          <w:del w:id="810" w:author="vopatrilova" w:date="2018-11-19T09:52:00Z"/>
        </w:trPr>
        <w:tc>
          <w:tcPr>
            <w:tcW w:w="2374" w:type="dxa"/>
          </w:tcPr>
          <w:p w:rsidR="00375B0B" w:rsidRPr="00FF575C" w:rsidDel="00955489" w:rsidRDefault="00375B0B" w:rsidP="00375B0B">
            <w:pPr>
              <w:rPr>
                <w:del w:id="811" w:author="vopatrilova" w:date="2018-11-19T09:52:00Z"/>
              </w:rPr>
            </w:pPr>
            <w:del w:id="812" w:author="vopatrilova" w:date="2018-11-19T09:52:00Z">
              <w:r w:rsidRPr="00BE5641" w:rsidDel="00955489">
                <w:rPr>
                  <w:rStyle w:val="shorttext"/>
                  <w:color w:val="222222"/>
                </w:rPr>
                <w:delText>Software support for engineering calculations</w:delText>
              </w:r>
            </w:del>
          </w:p>
        </w:tc>
        <w:tc>
          <w:tcPr>
            <w:tcW w:w="1344" w:type="dxa"/>
            <w:gridSpan w:val="3"/>
          </w:tcPr>
          <w:p w:rsidR="00375B0B" w:rsidRPr="00FF575C" w:rsidDel="00955489" w:rsidRDefault="00375B0B" w:rsidP="00375B0B">
            <w:pPr>
              <w:jc w:val="both"/>
              <w:rPr>
                <w:del w:id="813" w:author="vopatrilova" w:date="2018-11-19T09:52:00Z"/>
              </w:rPr>
            </w:pPr>
            <w:del w:id="814" w:author="vopatrilova" w:date="2018-11-19T09:52:00Z">
              <w:r w:rsidRPr="00FF575C" w:rsidDel="00955489">
                <w:delText>28c</w:delText>
              </w:r>
            </w:del>
          </w:p>
        </w:tc>
        <w:tc>
          <w:tcPr>
            <w:tcW w:w="850" w:type="dxa"/>
          </w:tcPr>
          <w:p w:rsidR="00375B0B" w:rsidRPr="00FF575C" w:rsidDel="00955489" w:rsidRDefault="00375B0B" w:rsidP="00375B0B">
            <w:pPr>
              <w:jc w:val="both"/>
              <w:rPr>
                <w:del w:id="815" w:author="vopatrilova" w:date="2018-11-19T09:52:00Z"/>
              </w:rPr>
            </w:pPr>
            <w:del w:id="816" w:author="vopatrilova" w:date="2018-11-19T09:52:00Z">
              <w:r w:rsidDel="00955489">
                <w:delText>kl</w:delText>
              </w:r>
            </w:del>
          </w:p>
        </w:tc>
        <w:tc>
          <w:tcPr>
            <w:tcW w:w="708" w:type="dxa"/>
          </w:tcPr>
          <w:p w:rsidR="00375B0B" w:rsidRPr="00FF575C" w:rsidDel="00955489" w:rsidRDefault="00375B0B" w:rsidP="00375B0B">
            <w:pPr>
              <w:jc w:val="both"/>
              <w:rPr>
                <w:del w:id="817" w:author="vopatrilova" w:date="2018-11-19T09:52:00Z"/>
              </w:rPr>
            </w:pPr>
            <w:del w:id="818" w:author="vopatrilova" w:date="2018-11-19T09:52:00Z">
              <w:r w:rsidRPr="00FF575C" w:rsidDel="00955489">
                <w:delText>3</w:delText>
              </w:r>
            </w:del>
          </w:p>
        </w:tc>
        <w:tc>
          <w:tcPr>
            <w:tcW w:w="3971" w:type="dxa"/>
          </w:tcPr>
          <w:p w:rsidR="00375B0B" w:rsidRPr="00FF575C" w:rsidDel="00955489" w:rsidRDefault="00375B0B" w:rsidP="00375B0B">
            <w:pPr>
              <w:rPr>
                <w:del w:id="819" w:author="vopatrilova" w:date="2018-11-19T09:52:00Z"/>
              </w:rPr>
            </w:pPr>
            <w:del w:id="820" w:author="vopatrilova" w:date="2018-11-19T09:52:00Z">
              <w:r w:rsidRPr="00FF575C" w:rsidDel="00955489">
                <w:delText>Ing.</w:delText>
              </w:r>
              <w:r w:rsidDel="00955489">
                <w:delText xml:space="preserve"> </w:delText>
              </w:r>
              <w:r w:rsidRPr="00FF575C" w:rsidDel="00955489">
                <w:delText>Karel Perůtka,</w:delText>
              </w:r>
              <w:r w:rsidDel="00955489">
                <w:delText xml:space="preserve"> </w:delText>
              </w:r>
              <w:r w:rsidRPr="00FF575C" w:rsidDel="00955489">
                <w:delText>Ph.D.</w:delText>
              </w:r>
              <w:r w:rsidDel="00955489">
                <w:delText xml:space="preserve"> (100 % c)</w:delText>
              </w:r>
            </w:del>
          </w:p>
        </w:tc>
        <w:tc>
          <w:tcPr>
            <w:tcW w:w="567" w:type="dxa"/>
          </w:tcPr>
          <w:p w:rsidR="00375B0B" w:rsidRPr="00FF575C" w:rsidDel="00955489" w:rsidRDefault="00375B0B" w:rsidP="00375B0B">
            <w:pPr>
              <w:jc w:val="both"/>
              <w:rPr>
                <w:del w:id="821" w:author="vopatrilova" w:date="2018-11-19T09:52:00Z"/>
              </w:rPr>
            </w:pPr>
            <w:del w:id="822" w:author="vopatrilova" w:date="2018-11-19T09:52:00Z">
              <w:r w:rsidRPr="00FF575C" w:rsidDel="00955489">
                <w:delText>1</w:delText>
              </w:r>
              <w:r w:rsidR="00F14CF3" w:rsidDel="00955489">
                <w:delText>/L</w:delText>
              </w:r>
            </w:del>
          </w:p>
        </w:tc>
        <w:tc>
          <w:tcPr>
            <w:tcW w:w="709" w:type="dxa"/>
          </w:tcPr>
          <w:p w:rsidR="00375B0B" w:rsidRPr="00FF575C" w:rsidDel="00955489" w:rsidRDefault="00375B0B" w:rsidP="00375B0B">
            <w:pPr>
              <w:jc w:val="both"/>
              <w:rPr>
                <w:del w:id="823" w:author="vopatrilova" w:date="2018-11-19T09:52:00Z"/>
              </w:rPr>
            </w:pPr>
          </w:p>
        </w:tc>
      </w:tr>
      <w:tr w:rsidR="00375B0B" w:rsidDel="00955489" w:rsidTr="00375B0B">
        <w:trPr>
          <w:del w:id="824" w:author="vopatrilova" w:date="2018-11-19T09:52:00Z"/>
        </w:trPr>
        <w:tc>
          <w:tcPr>
            <w:tcW w:w="2374" w:type="dxa"/>
          </w:tcPr>
          <w:p w:rsidR="00375B0B" w:rsidRPr="00FF575C" w:rsidDel="00955489" w:rsidRDefault="00375B0B" w:rsidP="00375B0B">
            <w:pPr>
              <w:rPr>
                <w:del w:id="825" w:author="vopatrilova" w:date="2018-11-19T09:52:00Z"/>
              </w:rPr>
            </w:pPr>
            <w:del w:id="826" w:author="vopatrilova" w:date="2018-11-19T09:52:00Z">
              <w:r w:rsidRPr="00BE5641" w:rsidDel="00955489">
                <w:rPr>
                  <w:rStyle w:val="shorttext"/>
                  <w:color w:val="222222"/>
                </w:rPr>
                <w:delText>Data transfer and storage systems</w:delText>
              </w:r>
            </w:del>
          </w:p>
        </w:tc>
        <w:tc>
          <w:tcPr>
            <w:tcW w:w="1344" w:type="dxa"/>
            <w:gridSpan w:val="3"/>
          </w:tcPr>
          <w:p w:rsidR="00375B0B" w:rsidRPr="00FF575C" w:rsidDel="00955489" w:rsidRDefault="00375B0B" w:rsidP="00375B0B">
            <w:pPr>
              <w:jc w:val="both"/>
              <w:rPr>
                <w:del w:id="827" w:author="vopatrilova" w:date="2018-11-19T09:52:00Z"/>
              </w:rPr>
            </w:pPr>
            <w:del w:id="828" w:author="vopatrilova" w:date="2018-11-19T09:52:00Z">
              <w:r w:rsidRPr="00FF575C" w:rsidDel="00955489">
                <w:delText>14p+28c</w:delText>
              </w:r>
            </w:del>
          </w:p>
        </w:tc>
        <w:tc>
          <w:tcPr>
            <w:tcW w:w="850" w:type="dxa"/>
          </w:tcPr>
          <w:p w:rsidR="00375B0B" w:rsidRPr="00FF575C" w:rsidDel="00955489" w:rsidRDefault="00375B0B" w:rsidP="00375B0B">
            <w:pPr>
              <w:jc w:val="both"/>
              <w:rPr>
                <w:del w:id="829" w:author="vopatrilova" w:date="2018-11-19T09:52:00Z"/>
              </w:rPr>
            </w:pPr>
            <w:del w:id="830" w:author="vopatrilova" w:date="2018-11-19T09:52:00Z">
              <w:r w:rsidRPr="00FF575C" w:rsidDel="00955489">
                <w:delText>z, zk</w:delText>
              </w:r>
            </w:del>
          </w:p>
        </w:tc>
        <w:tc>
          <w:tcPr>
            <w:tcW w:w="708" w:type="dxa"/>
          </w:tcPr>
          <w:p w:rsidR="00375B0B" w:rsidRPr="00FF575C" w:rsidDel="00955489" w:rsidRDefault="00375B0B" w:rsidP="00375B0B">
            <w:pPr>
              <w:jc w:val="both"/>
              <w:rPr>
                <w:del w:id="831" w:author="vopatrilova" w:date="2018-11-19T09:52:00Z"/>
              </w:rPr>
            </w:pPr>
            <w:del w:id="832" w:author="vopatrilova" w:date="2018-11-19T09:52:00Z">
              <w:r w:rsidRPr="00FF575C" w:rsidDel="00955489">
                <w:delText>4</w:delText>
              </w:r>
            </w:del>
          </w:p>
        </w:tc>
        <w:tc>
          <w:tcPr>
            <w:tcW w:w="3971" w:type="dxa"/>
          </w:tcPr>
          <w:p w:rsidR="00375B0B" w:rsidDel="00955489" w:rsidRDefault="00375B0B" w:rsidP="00375B0B">
            <w:pPr>
              <w:rPr>
                <w:del w:id="833" w:author="vopatrilova" w:date="2018-11-19T09:52:00Z"/>
                <w:b/>
              </w:rPr>
            </w:pPr>
            <w:del w:id="834" w:author="vopatrilova" w:date="2018-11-19T09:52:00Z">
              <w:r w:rsidDel="00955489">
                <w:rPr>
                  <w:b/>
                </w:rPr>
                <w:delText xml:space="preserve">doc. Ing. </w:delText>
              </w:r>
              <w:r w:rsidRPr="00133BE0" w:rsidDel="00955489">
                <w:rPr>
                  <w:b/>
                </w:rPr>
                <w:delText>Jiří Vojtěšek,</w:delText>
              </w:r>
              <w:r w:rsidDel="00955489">
                <w:rPr>
                  <w:b/>
                </w:rPr>
                <w:delText xml:space="preserve"> </w:delText>
              </w:r>
              <w:r w:rsidRPr="00133BE0" w:rsidDel="00955489">
                <w:rPr>
                  <w:b/>
                </w:rPr>
                <w:delText xml:space="preserve">Ph.D. </w:delText>
              </w:r>
              <w:r w:rsidRPr="00BC7D1B" w:rsidDel="00955489">
                <w:delText>(50 % p)</w:delText>
              </w:r>
              <w:r w:rsidDel="00955489">
                <w:delText>,</w:delText>
              </w:r>
            </w:del>
          </w:p>
          <w:p w:rsidR="00375B0B" w:rsidRPr="00BC7D1B" w:rsidDel="00955489" w:rsidRDefault="00375B0B" w:rsidP="00375B0B">
            <w:pPr>
              <w:rPr>
                <w:del w:id="835" w:author="vopatrilova" w:date="2018-11-19T09:52:00Z"/>
              </w:rPr>
            </w:pPr>
            <w:del w:id="836" w:author="vopatrilova" w:date="2018-11-19T09:52:00Z">
              <w:r w:rsidDel="00955489">
                <w:rPr>
                  <w:b/>
                </w:rPr>
                <w:delText xml:space="preserve">doc. Ing. Zdenka Prokopová, CSc. </w:delText>
              </w:r>
              <w:r w:rsidDel="00955489">
                <w:delText>(50 % p)</w:delText>
              </w:r>
            </w:del>
          </w:p>
        </w:tc>
        <w:tc>
          <w:tcPr>
            <w:tcW w:w="567" w:type="dxa"/>
          </w:tcPr>
          <w:p w:rsidR="00375B0B" w:rsidRPr="00FF575C" w:rsidDel="00955489" w:rsidRDefault="00375B0B" w:rsidP="00375B0B">
            <w:pPr>
              <w:jc w:val="both"/>
              <w:rPr>
                <w:del w:id="837" w:author="vopatrilova" w:date="2018-11-19T09:52:00Z"/>
              </w:rPr>
            </w:pPr>
            <w:del w:id="838" w:author="vopatrilova" w:date="2018-11-19T09:52:00Z">
              <w:r w:rsidRPr="00FF575C" w:rsidDel="00955489">
                <w:delText>1</w:delText>
              </w:r>
              <w:r w:rsidR="00F14CF3" w:rsidDel="00955489">
                <w:delText>/L</w:delText>
              </w:r>
            </w:del>
          </w:p>
        </w:tc>
        <w:tc>
          <w:tcPr>
            <w:tcW w:w="709" w:type="dxa"/>
          </w:tcPr>
          <w:p w:rsidR="00375B0B" w:rsidRPr="00FF575C" w:rsidDel="00955489" w:rsidRDefault="00375B0B" w:rsidP="00375B0B">
            <w:pPr>
              <w:jc w:val="both"/>
              <w:rPr>
                <w:del w:id="839" w:author="vopatrilova" w:date="2018-11-19T09:52:00Z"/>
              </w:rPr>
            </w:pPr>
          </w:p>
        </w:tc>
      </w:tr>
      <w:tr w:rsidR="00375B0B" w:rsidRPr="00552A96" w:rsidDel="00955489" w:rsidTr="00375B0B">
        <w:trPr>
          <w:del w:id="840" w:author="vopatrilova" w:date="2018-11-19T09:52:00Z"/>
        </w:trPr>
        <w:tc>
          <w:tcPr>
            <w:tcW w:w="2374" w:type="dxa"/>
          </w:tcPr>
          <w:p w:rsidR="00375B0B" w:rsidRPr="00FF575C" w:rsidDel="00955489" w:rsidRDefault="00375B0B" w:rsidP="00375B0B">
            <w:pPr>
              <w:rPr>
                <w:del w:id="841" w:author="vopatrilova" w:date="2018-11-19T09:52:00Z"/>
              </w:rPr>
            </w:pPr>
            <w:del w:id="842" w:author="vopatrilova" w:date="2018-11-19T09:52:00Z">
              <w:r w:rsidRPr="00BE5641" w:rsidDel="00955489">
                <w:rPr>
                  <w:rStyle w:val="shorttext"/>
                  <w:color w:val="222222"/>
                </w:rPr>
                <w:delText>Mechanics in robotic systems</w:delText>
              </w:r>
            </w:del>
          </w:p>
        </w:tc>
        <w:tc>
          <w:tcPr>
            <w:tcW w:w="1344" w:type="dxa"/>
            <w:gridSpan w:val="3"/>
          </w:tcPr>
          <w:p w:rsidR="00375B0B" w:rsidRPr="00FF575C" w:rsidDel="00955489" w:rsidRDefault="00375B0B" w:rsidP="00375B0B">
            <w:pPr>
              <w:spacing w:line="480" w:lineRule="auto"/>
              <w:jc w:val="both"/>
              <w:rPr>
                <w:del w:id="843" w:author="vopatrilova" w:date="2018-11-19T09:52:00Z"/>
              </w:rPr>
            </w:pPr>
            <w:del w:id="844" w:author="vopatrilova" w:date="2018-11-19T09:52:00Z">
              <w:r w:rsidRPr="00FF575C" w:rsidDel="00955489">
                <w:delText>28p+28s</w:delText>
              </w:r>
            </w:del>
          </w:p>
        </w:tc>
        <w:tc>
          <w:tcPr>
            <w:tcW w:w="850" w:type="dxa"/>
          </w:tcPr>
          <w:p w:rsidR="00375B0B" w:rsidRPr="00FF575C" w:rsidDel="00955489" w:rsidRDefault="00375B0B" w:rsidP="00375B0B">
            <w:pPr>
              <w:jc w:val="both"/>
              <w:rPr>
                <w:del w:id="845" w:author="vopatrilova" w:date="2018-11-19T09:52:00Z"/>
              </w:rPr>
            </w:pPr>
            <w:del w:id="846" w:author="vopatrilova" w:date="2018-11-19T09:52:00Z">
              <w:r w:rsidRPr="00FF575C" w:rsidDel="00955489">
                <w:delText>z, zk</w:delText>
              </w:r>
            </w:del>
          </w:p>
        </w:tc>
        <w:tc>
          <w:tcPr>
            <w:tcW w:w="708" w:type="dxa"/>
          </w:tcPr>
          <w:p w:rsidR="00375B0B" w:rsidRPr="00FF575C" w:rsidDel="00955489" w:rsidRDefault="00375B0B" w:rsidP="00375B0B">
            <w:pPr>
              <w:jc w:val="both"/>
              <w:rPr>
                <w:del w:id="847" w:author="vopatrilova" w:date="2018-11-19T09:52:00Z"/>
              </w:rPr>
            </w:pPr>
            <w:del w:id="848" w:author="vopatrilova" w:date="2018-11-19T09:52:00Z">
              <w:r w:rsidRPr="00FF575C" w:rsidDel="00955489">
                <w:delText>5</w:delText>
              </w:r>
            </w:del>
          </w:p>
        </w:tc>
        <w:tc>
          <w:tcPr>
            <w:tcW w:w="3971" w:type="dxa"/>
          </w:tcPr>
          <w:p w:rsidR="00375B0B" w:rsidRPr="00133BE0" w:rsidDel="00955489" w:rsidRDefault="00375B0B" w:rsidP="00375B0B">
            <w:pPr>
              <w:rPr>
                <w:del w:id="849" w:author="vopatrilova" w:date="2018-11-19T09:52:00Z"/>
                <w:b/>
              </w:rPr>
            </w:pPr>
            <w:del w:id="850" w:author="vopatrilova" w:date="2018-11-19T09:52:00Z">
              <w:r w:rsidDel="00955489">
                <w:rPr>
                  <w:b/>
                </w:rPr>
                <w:delText xml:space="preserve">doc. Ing. </w:delText>
              </w:r>
              <w:r w:rsidRPr="00133BE0" w:rsidDel="00955489">
                <w:rPr>
                  <w:b/>
                </w:rPr>
                <w:delText>Lubomír Vašek,</w:delText>
              </w:r>
              <w:r w:rsidDel="00955489">
                <w:rPr>
                  <w:b/>
                </w:rPr>
                <w:delText xml:space="preserve"> </w:delText>
              </w:r>
              <w:r w:rsidRPr="00133BE0" w:rsidDel="00955489">
                <w:rPr>
                  <w:b/>
                </w:rPr>
                <w:delText xml:space="preserve">CSc. </w:delText>
              </w:r>
              <w:r w:rsidRPr="00BC7D1B" w:rsidDel="00955489">
                <w:delText>(100</w:delText>
              </w:r>
              <w:r w:rsidDel="00955489">
                <w:delText xml:space="preserve"> </w:delText>
              </w:r>
              <w:r w:rsidRPr="00BC7D1B" w:rsidDel="00955489">
                <w:delText>%</w:delText>
              </w:r>
              <w:r w:rsidDel="00955489">
                <w:delText xml:space="preserve"> p</w:delText>
              </w:r>
              <w:r w:rsidRPr="00BC7D1B" w:rsidDel="00955489">
                <w:delText>)</w:delText>
              </w:r>
            </w:del>
          </w:p>
        </w:tc>
        <w:tc>
          <w:tcPr>
            <w:tcW w:w="567" w:type="dxa"/>
          </w:tcPr>
          <w:p w:rsidR="00375B0B" w:rsidRPr="00FF575C" w:rsidDel="00955489" w:rsidRDefault="00375B0B" w:rsidP="00375B0B">
            <w:pPr>
              <w:jc w:val="both"/>
              <w:rPr>
                <w:del w:id="851" w:author="vopatrilova" w:date="2018-11-19T09:52:00Z"/>
              </w:rPr>
            </w:pPr>
            <w:del w:id="852" w:author="vopatrilova" w:date="2018-11-19T09:52:00Z">
              <w:r w:rsidRPr="00FF575C" w:rsidDel="00955489">
                <w:delText>1</w:delText>
              </w:r>
              <w:r w:rsidR="00F14CF3" w:rsidDel="00955489">
                <w:delText>/L</w:delText>
              </w:r>
            </w:del>
          </w:p>
        </w:tc>
        <w:tc>
          <w:tcPr>
            <w:tcW w:w="709" w:type="dxa"/>
          </w:tcPr>
          <w:p w:rsidR="00375B0B" w:rsidRPr="00FF575C" w:rsidDel="00955489" w:rsidRDefault="00375B0B" w:rsidP="00375B0B">
            <w:pPr>
              <w:jc w:val="both"/>
              <w:rPr>
                <w:del w:id="853" w:author="vopatrilova" w:date="2018-11-19T09:52:00Z"/>
              </w:rPr>
            </w:pPr>
          </w:p>
        </w:tc>
      </w:tr>
      <w:tr w:rsidR="00375B0B" w:rsidDel="00955489" w:rsidTr="00375B0B">
        <w:trPr>
          <w:del w:id="854" w:author="vopatrilova" w:date="2018-11-19T09:52:00Z"/>
        </w:trPr>
        <w:tc>
          <w:tcPr>
            <w:tcW w:w="2374" w:type="dxa"/>
          </w:tcPr>
          <w:p w:rsidR="00375B0B" w:rsidRPr="00FF575C" w:rsidDel="00955489" w:rsidRDefault="00375B0B" w:rsidP="00375B0B">
            <w:pPr>
              <w:jc w:val="both"/>
              <w:rPr>
                <w:del w:id="855" w:author="vopatrilova" w:date="2018-11-19T09:52:00Z"/>
              </w:rPr>
            </w:pPr>
            <w:del w:id="856" w:author="vopatrilova" w:date="2018-11-19T09:52:00Z">
              <w:r w:rsidRPr="00BE5641" w:rsidDel="00955489">
                <w:rPr>
                  <w:rStyle w:val="shorttext"/>
                  <w:color w:val="222222"/>
                </w:rPr>
                <w:delText>Managing material flows</w:delText>
              </w:r>
            </w:del>
          </w:p>
        </w:tc>
        <w:tc>
          <w:tcPr>
            <w:tcW w:w="1344" w:type="dxa"/>
            <w:gridSpan w:val="3"/>
          </w:tcPr>
          <w:p w:rsidR="00375B0B" w:rsidRPr="00FF575C" w:rsidDel="00955489" w:rsidRDefault="00375B0B" w:rsidP="00375B0B">
            <w:pPr>
              <w:jc w:val="both"/>
              <w:rPr>
                <w:del w:id="857" w:author="vopatrilova" w:date="2018-11-19T09:52:00Z"/>
              </w:rPr>
            </w:pPr>
            <w:del w:id="858" w:author="vopatrilova" w:date="2018-11-19T09:52:00Z">
              <w:r w:rsidRPr="00FF575C" w:rsidDel="00955489">
                <w:delText>28p+14c</w:delText>
              </w:r>
            </w:del>
          </w:p>
        </w:tc>
        <w:tc>
          <w:tcPr>
            <w:tcW w:w="850" w:type="dxa"/>
          </w:tcPr>
          <w:p w:rsidR="00375B0B" w:rsidRPr="00FF575C" w:rsidDel="00955489" w:rsidRDefault="00375B0B" w:rsidP="00375B0B">
            <w:pPr>
              <w:jc w:val="both"/>
              <w:rPr>
                <w:del w:id="859" w:author="vopatrilova" w:date="2018-11-19T09:52:00Z"/>
              </w:rPr>
            </w:pPr>
            <w:del w:id="860" w:author="vopatrilova" w:date="2018-11-19T09:52:00Z">
              <w:r w:rsidDel="00955489">
                <w:delText>kl</w:delText>
              </w:r>
            </w:del>
          </w:p>
        </w:tc>
        <w:tc>
          <w:tcPr>
            <w:tcW w:w="708" w:type="dxa"/>
          </w:tcPr>
          <w:p w:rsidR="00375B0B" w:rsidRPr="00FF575C" w:rsidDel="00955489" w:rsidRDefault="00375B0B" w:rsidP="00375B0B">
            <w:pPr>
              <w:jc w:val="both"/>
              <w:rPr>
                <w:del w:id="861" w:author="vopatrilova" w:date="2018-11-19T09:52:00Z"/>
              </w:rPr>
            </w:pPr>
            <w:del w:id="862" w:author="vopatrilova" w:date="2018-11-19T09:52:00Z">
              <w:r w:rsidRPr="00FF575C" w:rsidDel="00955489">
                <w:delText>4</w:delText>
              </w:r>
            </w:del>
          </w:p>
        </w:tc>
        <w:tc>
          <w:tcPr>
            <w:tcW w:w="3971" w:type="dxa"/>
          </w:tcPr>
          <w:p w:rsidR="00375B0B" w:rsidRPr="00133BE0" w:rsidDel="00955489" w:rsidRDefault="00375B0B" w:rsidP="00375B0B">
            <w:pPr>
              <w:rPr>
                <w:del w:id="863" w:author="vopatrilova" w:date="2018-11-19T09:52:00Z"/>
                <w:b/>
              </w:rPr>
            </w:pPr>
            <w:del w:id="864" w:author="vopatrilova" w:date="2018-11-19T09:52:00Z">
              <w:r w:rsidDel="00955489">
                <w:rPr>
                  <w:b/>
                </w:rPr>
                <w:delText>d</w:delText>
              </w:r>
              <w:r w:rsidRPr="00133BE0" w:rsidDel="00955489">
                <w:rPr>
                  <w:b/>
                </w:rPr>
                <w:delText>oc.</w:delText>
              </w:r>
              <w:r w:rsidDel="00955489">
                <w:rPr>
                  <w:b/>
                </w:rPr>
                <w:delText xml:space="preserve"> </w:delText>
              </w:r>
              <w:r w:rsidRPr="00133BE0" w:rsidDel="00955489">
                <w:rPr>
                  <w:b/>
                </w:rPr>
                <w:delText>Miroslav Maňas,</w:delText>
              </w:r>
              <w:r w:rsidDel="00955489">
                <w:rPr>
                  <w:b/>
                </w:rPr>
                <w:delText xml:space="preserve"> </w:delText>
              </w:r>
              <w:r w:rsidRPr="00133BE0" w:rsidDel="00955489">
                <w:rPr>
                  <w:b/>
                </w:rPr>
                <w:delText>CSc. (100</w:delText>
              </w:r>
              <w:r w:rsidDel="00955489">
                <w:rPr>
                  <w:b/>
                </w:rPr>
                <w:delText xml:space="preserve"> </w:delText>
              </w:r>
              <w:r w:rsidRPr="00133BE0" w:rsidDel="00955489">
                <w:rPr>
                  <w:b/>
                </w:rPr>
                <w:delText>%</w:delText>
              </w:r>
              <w:r w:rsidDel="00955489">
                <w:rPr>
                  <w:b/>
                </w:rPr>
                <w:delText xml:space="preserve"> p</w:delText>
              </w:r>
              <w:r w:rsidRPr="00133BE0" w:rsidDel="00955489">
                <w:rPr>
                  <w:b/>
                </w:rPr>
                <w:delText xml:space="preserve">) </w:delText>
              </w:r>
            </w:del>
          </w:p>
        </w:tc>
        <w:tc>
          <w:tcPr>
            <w:tcW w:w="567" w:type="dxa"/>
          </w:tcPr>
          <w:p w:rsidR="00375B0B" w:rsidRPr="00FF575C" w:rsidDel="00955489" w:rsidRDefault="00375B0B" w:rsidP="00375B0B">
            <w:pPr>
              <w:jc w:val="both"/>
              <w:rPr>
                <w:del w:id="865" w:author="vopatrilova" w:date="2018-11-19T09:52:00Z"/>
              </w:rPr>
            </w:pPr>
            <w:del w:id="866" w:author="vopatrilova" w:date="2018-11-19T09:52:00Z">
              <w:r w:rsidRPr="00FF575C" w:rsidDel="00955489">
                <w:delText>1</w:delText>
              </w:r>
              <w:r w:rsidR="00F14CF3" w:rsidDel="00955489">
                <w:delText>/L</w:delText>
              </w:r>
            </w:del>
          </w:p>
        </w:tc>
        <w:tc>
          <w:tcPr>
            <w:tcW w:w="709" w:type="dxa"/>
          </w:tcPr>
          <w:p w:rsidR="00375B0B" w:rsidRPr="00FF575C" w:rsidDel="00955489" w:rsidRDefault="00375B0B" w:rsidP="00375B0B">
            <w:pPr>
              <w:jc w:val="both"/>
              <w:rPr>
                <w:del w:id="867" w:author="vopatrilova" w:date="2018-11-19T09:52:00Z"/>
              </w:rPr>
            </w:pPr>
            <w:del w:id="868" w:author="vopatrilova" w:date="2018-11-19T09:52:00Z">
              <w:r w:rsidDel="00955489">
                <w:delText>PZ</w:delText>
              </w:r>
            </w:del>
          </w:p>
        </w:tc>
      </w:tr>
      <w:tr w:rsidR="00375B0B" w:rsidDel="00955489" w:rsidTr="00375B0B">
        <w:trPr>
          <w:del w:id="869" w:author="vopatrilova" w:date="2018-11-19T09:52:00Z"/>
        </w:trPr>
        <w:tc>
          <w:tcPr>
            <w:tcW w:w="2374" w:type="dxa"/>
          </w:tcPr>
          <w:p w:rsidR="00375B0B" w:rsidRPr="00FF575C" w:rsidDel="00955489" w:rsidRDefault="00375B0B" w:rsidP="00375B0B">
            <w:pPr>
              <w:jc w:val="both"/>
              <w:rPr>
                <w:del w:id="870" w:author="vopatrilova" w:date="2018-11-19T09:52:00Z"/>
              </w:rPr>
            </w:pPr>
            <w:del w:id="871" w:author="vopatrilova" w:date="2018-11-19T09:52:00Z">
              <w:r w:rsidRPr="00BE5641" w:rsidDel="00955489">
                <w:rPr>
                  <w:rStyle w:val="shorttext"/>
                  <w:color w:val="222222"/>
                </w:rPr>
                <w:delText>Engineering Graphics</w:delText>
              </w:r>
            </w:del>
          </w:p>
        </w:tc>
        <w:tc>
          <w:tcPr>
            <w:tcW w:w="1344" w:type="dxa"/>
            <w:gridSpan w:val="3"/>
          </w:tcPr>
          <w:p w:rsidR="00375B0B" w:rsidRPr="00FF575C" w:rsidDel="00955489" w:rsidRDefault="00375B0B" w:rsidP="00375B0B">
            <w:pPr>
              <w:jc w:val="both"/>
              <w:rPr>
                <w:del w:id="872" w:author="vopatrilova" w:date="2018-11-19T09:52:00Z"/>
              </w:rPr>
            </w:pPr>
            <w:del w:id="873" w:author="vopatrilova" w:date="2018-11-19T09:52:00Z">
              <w:r w:rsidRPr="00FF575C" w:rsidDel="00955489">
                <w:delText>14s+28c</w:delText>
              </w:r>
            </w:del>
          </w:p>
        </w:tc>
        <w:tc>
          <w:tcPr>
            <w:tcW w:w="850" w:type="dxa"/>
          </w:tcPr>
          <w:p w:rsidR="00375B0B" w:rsidRPr="00FF575C" w:rsidDel="00955489" w:rsidRDefault="00375B0B" w:rsidP="00375B0B">
            <w:pPr>
              <w:jc w:val="both"/>
              <w:rPr>
                <w:del w:id="874" w:author="vopatrilova" w:date="2018-11-19T09:52:00Z"/>
              </w:rPr>
            </w:pPr>
            <w:del w:id="875" w:author="vopatrilova" w:date="2018-11-19T09:52:00Z">
              <w:r w:rsidDel="00955489">
                <w:delText>kl</w:delText>
              </w:r>
            </w:del>
          </w:p>
        </w:tc>
        <w:tc>
          <w:tcPr>
            <w:tcW w:w="708" w:type="dxa"/>
          </w:tcPr>
          <w:p w:rsidR="00375B0B" w:rsidRPr="00FF575C" w:rsidDel="00955489" w:rsidRDefault="00375B0B" w:rsidP="00375B0B">
            <w:pPr>
              <w:jc w:val="both"/>
              <w:rPr>
                <w:del w:id="876" w:author="vopatrilova" w:date="2018-11-19T09:52:00Z"/>
              </w:rPr>
            </w:pPr>
            <w:del w:id="877" w:author="vopatrilova" w:date="2018-11-19T09:52:00Z">
              <w:r w:rsidRPr="00FF575C" w:rsidDel="00955489">
                <w:delText>4</w:delText>
              </w:r>
            </w:del>
          </w:p>
        </w:tc>
        <w:tc>
          <w:tcPr>
            <w:tcW w:w="3971" w:type="dxa"/>
          </w:tcPr>
          <w:p w:rsidR="00375B0B" w:rsidRPr="00FF575C" w:rsidDel="00955489" w:rsidRDefault="00375B0B" w:rsidP="00375B0B">
            <w:pPr>
              <w:rPr>
                <w:del w:id="878" w:author="vopatrilova" w:date="2018-11-19T09:52:00Z"/>
              </w:rPr>
            </w:pPr>
            <w:del w:id="879" w:author="vopatrilova" w:date="2018-11-19T09:52:00Z">
              <w:r w:rsidDel="00955489">
                <w:delText xml:space="preserve">doc. Ing. </w:delText>
              </w:r>
              <w:r w:rsidRPr="00FF575C" w:rsidDel="00955489">
                <w:delText>Libuše Sýkorová,</w:delText>
              </w:r>
              <w:r w:rsidDel="00955489">
                <w:delText xml:space="preserve"> </w:delText>
              </w:r>
              <w:r w:rsidRPr="00FF575C" w:rsidDel="00955489">
                <w:delText>Ph.D.(100</w:delText>
              </w:r>
              <w:r w:rsidDel="00955489">
                <w:delText xml:space="preserve"> </w:delText>
              </w:r>
              <w:r w:rsidRPr="00FF575C" w:rsidDel="00955489">
                <w:delText>%</w:delText>
              </w:r>
              <w:r w:rsidDel="00955489">
                <w:delText xml:space="preserve"> s</w:delText>
              </w:r>
              <w:r w:rsidRPr="00FF575C" w:rsidDel="00955489">
                <w:delText>)</w:delText>
              </w:r>
            </w:del>
          </w:p>
        </w:tc>
        <w:tc>
          <w:tcPr>
            <w:tcW w:w="567" w:type="dxa"/>
          </w:tcPr>
          <w:p w:rsidR="00375B0B" w:rsidRPr="00FF575C" w:rsidDel="00955489" w:rsidRDefault="00375B0B" w:rsidP="00375B0B">
            <w:pPr>
              <w:jc w:val="both"/>
              <w:rPr>
                <w:del w:id="880" w:author="vopatrilova" w:date="2018-11-19T09:52:00Z"/>
              </w:rPr>
            </w:pPr>
            <w:del w:id="881" w:author="vopatrilova" w:date="2018-11-19T09:52:00Z">
              <w:r w:rsidRPr="00FF575C" w:rsidDel="00955489">
                <w:delText>1</w:delText>
              </w:r>
              <w:r w:rsidR="00F14CF3" w:rsidDel="00955489">
                <w:delText>/L</w:delText>
              </w:r>
            </w:del>
          </w:p>
        </w:tc>
        <w:tc>
          <w:tcPr>
            <w:tcW w:w="709" w:type="dxa"/>
          </w:tcPr>
          <w:p w:rsidR="00375B0B" w:rsidRPr="00FF575C" w:rsidDel="00955489" w:rsidRDefault="00375B0B" w:rsidP="00375B0B">
            <w:pPr>
              <w:jc w:val="both"/>
              <w:rPr>
                <w:del w:id="882" w:author="vopatrilova" w:date="2018-11-19T09:52:00Z"/>
              </w:rPr>
            </w:pPr>
          </w:p>
        </w:tc>
      </w:tr>
      <w:tr w:rsidR="00375B0B" w:rsidDel="00955489" w:rsidTr="00375B0B">
        <w:trPr>
          <w:del w:id="883" w:author="vopatrilova" w:date="2018-11-19T09:52:00Z"/>
        </w:trPr>
        <w:tc>
          <w:tcPr>
            <w:tcW w:w="2374" w:type="dxa"/>
          </w:tcPr>
          <w:p w:rsidR="00375B0B" w:rsidRPr="00FF575C" w:rsidDel="00955489" w:rsidRDefault="00375B0B" w:rsidP="00375B0B">
            <w:pPr>
              <w:jc w:val="both"/>
              <w:rPr>
                <w:del w:id="884" w:author="vopatrilova" w:date="2018-11-19T09:52:00Z"/>
              </w:rPr>
            </w:pPr>
            <w:del w:id="885" w:author="vopatrilova" w:date="2018-11-19T09:52:00Z">
              <w:r w:rsidRPr="00BE5641" w:rsidDel="00955489">
                <w:rPr>
                  <w:rStyle w:val="shorttext"/>
                  <w:color w:val="222222"/>
                </w:rPr>
                <w:delText>Sport activities 1</w:delText>
              </w:r>
            </w:del>
          </w:p>
        </w:tc>
        <w:tc>
          <w:tcPr>
            <w:tcW w:w="1344" w:type="dxa"/>
            <w:gridSpan w:val="3"/>
          </w:tcPr>
          <w:p w:rsidR="00375B0B" w:rsidRPr="00FF575C" w:rsidDel="00955489" w:rsidRDefault="00375B0B" w:rsidP="00375B0B">
            <w:pPr>
              <w:jc w:val="both"/>
              <w:rPr>
                <w:del w:id="886" w:author="vopatrilova" w:date="2018-11-19T09:52:00Z"/>
              </w:rPr>
            </w:pPr>
            <w:del w:id="887" w:author="vopatrilova" w:date="2018-11-19T09:52:00Z">
              <w:r w:rsidRPr="00FF575C" w:rsidDel="00955489">
                <w:delText>28c</w:delText>
              </w:r>
            </w:del>
          </w:p>
        </w:tc>
        <w:tc>
          <w:tcPr>
            <w:tcW w:w="850" w:type="dxa"/>
          </w:tcPr>
          <w:p w:rsidR="00375B0B" w:rsidRPr="00FF575C" w:rsidDel="00955489" w:rsidRDefault="00375B0B" w:rsidP="00375B0B">
            <w:pPr>
              <w:jc w:val="both"/>
              <w:rPr>
                <w:del w:id="888" w:author="vopatrilova" w:date="2018-11-19T09:52:00Z"/>
              </w:rPr>
            </w:pPr>
            <w:del w:id="889" w:author="vopatrilova" w:date="2018-11-19T09:52:00Z">
              <w:r w:rsidRPr="00FF575C" w:rsidDel="00955489">
                <w:delText>z</w:delText>
              </w:r>
            </w:del>
          </w:p>
        </w:tc>
        <w:tc>
          <w:tcPr>
            <w:tcW w:w="708" w:type="dxa"/>
          </w:tcPr>
          <w:p w:rsidR="00375B0B" w:rsidRPr="00FF575C" w:rsidDel="00955489" w:rsidRDefault="004049F1" w:rsidP="00375B0B">
            <w:pPr>
              <w:jc w:val="both"/>
              <w:rPr>
                <w:del w:id="890" w:author="vopatrilova" w:date="2018-11-19T09:52:00Z"/>
              </w:rPr>
            </w:pPr>
            <w:del w:id="891" w:author="vopatrilova" w:date="2018-11-19T09:52:00Z">
              <w:r w:rsidDel="00955489">
                <w:delText>3</w:delText>
              </w:r>
            </w:del>
          </w:p>
        </w:tc>
        <w:tc>
          <w:tcPr>
            <w:tcW w:w="3971" w:type="dxa"/>
          </w:tcPr>
          <w:p w:rsidR="00375B0B" w:rsidRPr="00FF575C" w:rsidDel="00955489" w:rsidRDefault="006919FC" w:rsidP="00375B0B">
            <w:pPr>
              <w:rPr>
                <w:del w:id="892" w:author="vopatrilova" w:date="2018-11-19T09:52:00Z"/>
              </w:rPr>
            </w:pPr>
            <w:del w:id="893" w:author="vopatrilova" w:date="2018-11-19T09:52:00Z">
              <w:r w:rsidDel="00955489">
                <w:rPr>
                  <w:i/>
                  <w:iCs/>
                </w:rPr>
                <w:delText>Předmět má pro zaměření SP doplňující charakter</w:delText>
              </w:r>
            </w:del>
          </w:p>
        </w:tc>
        <w:tc>
          <w:tcPr>
            <w:tcW w:w="567" w:type="dxa"/>
          </w:tcPr>
          <w:p w:rsidR="00375B0B" w:rsidRPr="00FF575C" w:rsidDel="00955489" w:rsidRDefault="00375B0B" w:rsidP="00375B0B">
            <w:pPr>
              <w:jc w:val="both"/>
              <w:rPr>
                <w:del w:id="894" w:author="vopatrilova" w:date="2018-11-19T09:52:00Z"/>
              </w:rPr>
            </w:pPr>
            <w:del w:id="895" w:author="vopatrilova" w:date="2018-11-19T09:52:00Z">
              <w:r w:rsidRPr="00FF575C" w:rsidDel="00955489">
                <w:delText>1</w:delText>
              </w:r>
              <w:r w:rsidR="00F14CF3" w:rsidDel="00955489">
                <w:delText>/L</w:delText>
              </w:r>
            </w:del>
          </w:p>
        </w:tc>
        <w:tc>
          <w:tcPr>
            <w:tcW w:w="709" w:type="dxa"/>
          </w:tcPr>
          <w:p w:rsidR="00375B0B" w:rsidRPr="00FF575C" w:rsidDel="00955489" w:rsidRDefault="00375B0B" w:rsidP="00375B0B">
            <w:pPr>
              <w:jc w:val="both"/>
              <w:rPr>
                <w:del w:id="896" w:author="vopatrilova" w:date="2018-11-19T09:52:00Z"/>
              </w:rPr>
            </w:pPr>
          </w:p>
        </w:tc>
      </w:tr>
      <w:tr w:rsidR="00375B0B" w:rsidDel="00955489" w:rsidTr="00375B0B">
        <w:trPr>
          <w:del w:id="897" w:author="vopatrilova" w:date="2018-11-19T09:52:00Z"/>
        </w:trPr>
        <w:tc>
          <w:tcPr>
            <w:tcW w:w="2374" w:type="dxa"/>
          </w:tcPr>
          <w:p w:rsidR="00375B0B" w:rsidRPr="00FF575C" w:rsidDel="00955489" w:rsidRDefault="00375B0B" w:rsidP="00375B0B">
            <w:pPr>
              <w:rPr>
                <w:del w:id="898" w:author="vopatrilova" w:date="2018-11-19T09:52:00Z"/>
              </w:rPr>
            </w:pPr>
            <w:del w:id="899" w:author="vopatrilova" w:date="2018-11-19T09:52:00Z">
              <w:r w:rsidRPr="00BE5641" w:rsidDel="00955489">
                <w:rPr>
                  <w:rStyle w:val="shorttext"/>
                  <w:color w:val="222222"/>
                </w:rPr>
                <w:delText>Selected chapters in mathematics</w:delText>
              </w:r>
            </w:del>
          </w:p>
        </w:tc>
        <w:tc>
          <w:tcPr>
            <w:tcW w:w="1344" w:type="dxa"/>
            <w:gridSpan w:val="3"/>
          </w:tcPr>
          <w:p w:rsidR="00375B0B" w:rsidRPr="00FF575C" w:rsidDel="00955489" w:rsidRDefault="00375B0B" w:rsidP="00375B0B">
            <w:pPr>
              <w:jc w:val="both"/>
              <w:rPr>
                <w:del w:id="900" w:author="vopatrilova" w:date="2018-11-19T09:52:00Z"/>
              </w:rPr>
            </w:pPr>
            <w:del w:id="901" w:author="vopatrilova" w:date="2018-11-19T09:52:00Z">
              <w:r w:rsidRPr="00FF575C" w:rsidDel="00955489">
                <w:delText>28p+28s</w:delText>
              </w:r>
            </w:del>
          </w:p>
        </w:tc>
        <w:tc>
          <w:tcPr>
            <w:tcW w:w="850" w:type="dxa"/>
          </w:tcPr>
          <w:p w:rsidR="00375B0B" w:rsidRPr="00FF575C" w:rsidDel="00955489" w:rsidRDefault="00375B0B" w:rsidP="00375B0B">
            <w:pPr>
              <w:jc w:val="both"/>
              <w:rPr>
                <w:del w:id="902" w:author="vopatrilova" w:date="2018-11-19T09:52:00Z"/>
              </w:rPr>
            </w:pPr>
            <w:del w:id="903" w:author="vopatrilova" w:date="2018-11-19T09:52:00Z">
              <w:r w:rsidRPr="00FF575C" w:rsidDel="00955489">
                <w:delText>z, zk</w:delText>
              </w:r>
            </w:del>
          </w:p>
        </w:tc>
        <w:tc>
          <w:tcPr>
            <w:tcW w:w="708" w:type="dxa"/>
          </w:tcPr>
          <w:p w:rsidR="00375B0B" w:rsidRPr="00FF575C" w:rsidDel="00955489" w:rsidRDefault="00375B0B" w:rsidP="00375B0B">
            <w:pPr>
              <w:jc w:val="both"/>
              <w:rPr>
                <w:del w:id="904" w:author="vopatrilova" w:date="2018-11-19T09:52:00Z"/>
              </w:rPr>
            </w:pPr>
            <w:del w:id="905" w:author="vopatrilova" w:date="2018-11-19T09:52:00Z">
              <w:r w:rsidRPr="00FF575C" w:rsidDel="00955489">
                <w:delText>6</w:delText>
              </w:r>
            </w:del>
          </w:p>
        </w:tc>
        <w:tc>
          <w:tcPr>
            <w:tcW w:w="3971" w:type="dxa"/>
          </w:tcPr>
          <w:p w:rsidR="00375B0B" w:rsidRPr="00133BE0" w:rsidDel="00955489" w:rsidRDefault="00375B0B" w:rsidP="00375B0B">
            <w:pPr>
              <w:rPr>
                <w:del w:id="906" w:author="vopatrilova" w:date="2018-11-19T09:52:00Z"/>
                <w:b/>
              </w:rPr>
            </w:pPr>
            <w:del w:id="907" w:author="vopatrilova" w:date="2018-11-19T09:52:00Z">
              <w:r w:rsidRPr="00133BE0" w:rsidDel="00955489">
                <w:rPr>
                  <w:b/>
                </w:rPr>
                <w:delText>Mgr.</w:delText>
              </w:r>
              <w:r w:rsidDel="00955489">
                <w:rPr>
                  <w:b/>
                </w:rPr>
                <w:delText xml:space="preserve"> </w:delText>
              </w:r>
              <w:r w:rsidRPr="00133BE0" w:rsidDel="00955489">
                <w:rPr>
                  <w:b/>
                </w:rPr>
                <w:delText>Jana Řezníčková,</w:delText>
              </w:r>
              <w:r w:rsidDel="00955489">
                <w:rPr>
                  <w:b/>
                </w:rPr>
                <w:delText xml:space="preserve"> </w:delText>
              </w:r>
              <w:r w:rsidRPr="00133BE0" w:rsidDel="00955489">
                <w:rPr>
                  <w:b/>
                </w:rPr>
                <w:delText>Ph.D.</w:delText>
              </w:r>
              <w:r w:rsidDel="00955489">
                <w:rPr>
                  <w:b/>
                </w:rPr>
                <w:delText xml:space="preserve"> </w:delText>
              </w:r>
              <w:r w:rsidRPr="00BC7D1B" w:rsidDel="00955489">
                <w:delText>(100 % p)</w:delText>
              </w:r>
            </w:del>
          </w:p>
        </w:tc>
        <w:tc>
          <w:tcPr>
            <w:tcW w:w="567" w:type="dxa"/>
          </w:tcPr>
          <w:p w:rsidR="00375B0B" w:rsidRPr="00FF575C" w:rsidDel="00955489" w:rsidRDefault="00375B0B" w:rsidP="00375B0B">
            <w:pPr>
              <w:jc w:val="both"/>
              <w:rPr>
                <w:del w:id="908" w:author="vopatrilova" w:date="2018-11-19T09:52:00Z"/>
              </w:rPr>
            </w:pPr>
            <w:del w:id="909" w:author="vopatrilova" w:date="2018-11-19T09:52:00Z">
              <w:r w:rsidRPr="00FF575C" w:rsidDel="00955489">
                <w:delText>2</w:delText>
              </w:r>
              <w:r w:rsidR="00F14CF3" w:rsidDel="00955489">
                <w:delText>/Z</w:delText>
              </w:r>
            </w:del>
          </w:p>
        </w:tc>
        <w:tc>
          <w:tcPr>
            <w:tcW w:w="709" w:type="dxa"/>
          </w:tcPr>
          <w:p w:rsidR="00375B0B" w:rsidRPr="00FF575C" w:rsidDel="00955489" w:rsidRDefault="00375B0B" w:rsidP="00375B0B">
            <w:pPr>
              <w:jc w:val="both"/>
              <w:rPr>
                <w:del w:id="910" w:author="vopatrilova" w:date="2018-11-19T09:52:00Z"/>
              </w:rPr>
            </w:pPr>
          </w:p>
        </w:tc>
      </w:tr>
      <w:tr w:rsidR="00375B0B" w:rsidDel="00955489" w:rsidTr="00375B0B">
        <w:trPr>
          <w:del w:id="911" w:author="vopatrilova" w:date="2018-11-19T09:52:00Z"/>
        </w:trPr>
        <w:tc>
          <w:tcPr>
            <w:tcW w:w="2374" w:type="dxa"/>
          </w:tcPr>
          <w:p w:rsidR="00375B0B" w:rsidRPr="00FF575C" w:rsidDel="00955489" w:rsidRDefault="00375B0B" w:rsidP="00375B0B">
            <w:pPr>
              <w:jc w:val="both"/>
              <w:rPr>
                <w:del w:id="912" w:author="vopatrilova" w:date="2018-11-19T09:52:00Z"/>
              </w:rPr>
            </w:pPr>
            <w:del w:id="913" w:author="vopatrilova" w:date="2018-11-19T09:52:00Z">
              <w:r w:rsidRPr="00BE5641" w:rsidDel="00955489">
                <w:rPr>
                  <w:rStyle w:val="shorttext"/>
                  <w:color w:val="222222"/>
                </w:rPr>
                <w:delText>Object programming</w:delText>
              </w:r>
            </w:del>
          </w:p>
        </w:tc>
        <w:tc>
          <w:tcPr>
            <w:tcW w:w="1344" w:type="dxa"/>
            <w:gridSpan w:val="3"/>
          </w:tcPr>
          <w:p w:rsidR="00375B0B" w:rsidRPr="00FF575C" w:rsidDel="00955489" w:rsidRDefault="00375B0B" w:rsidP="00375B0B">
            <w:pPr>
              <w:jc w:val="both"/>
              <w:rPr>
                <w:del w:id="914" w:author="vopatrilova" w:date="2018-11-19T09:52:00Z"/>
              </w:rPr>
            </w:pPr>
            <w:del w:id="915" w:author="vopatrilova" w:date="2018-11-19T09:52:00Z">
              <w:r w:rsidRPr="00FF575C" w:rsidDel="00955489">
                <w:delText>14p+28c</w:delText>
              </w:r>
            </w:del>
          </w:p>
        </w:tc>
        <w:tc>
          <w:tcPr>
            <w:tcW w:w="850" w:type="dxa"/>
          </w:tcPr>
          <w:p w:rsidR="00375B0B" w:rsidRPr="00FF575C" w:rsidDel="00955489" w:rsidRDefault="00375B0B" w:rsidP="00375B0B">
            <w:pPr>
              <w:jc w:val="both"/>
              <w:rPr>
                <w:del w:id="916" w:author="vopatrilova" w:date="2018-11-19T09:52:00Z"/>
              </w:rPr>
            </w:pPr>
            <w:del w:id="917" w:author="vopatrilova" w:date="2018-11-19T09:52:00Z">
              <w:r w:rsidDel="00955489">
                <w:delText>kl</w:delText>
              </w:r>
            </w:del>
          </w:p>
        </w:tc>
        <w:tc>
          <w:tcPr>
            <w:tcW w:w="708" w:type="dxa"/>
          </w:tcPr>
          <w:p w:rsidR="00375B0B" w:rsidRPr="00FF575C" w:rsidDel="00955489" w:rsidRDefault="00375B0B" w:rsidP="00375B0B">
            <w:pPr>
              <w:jc w:val="both"/>
              <w:rPr>
                <w:del w:id="918" w:author="vopatrilova" w:date="2018-11-19T09:52:00Z"/>
              </w:rPr>
            </w:pPr>
            <w:del w:id="919" w:author="vopatrilova" w:date="2018-11-19T09:52:00Z">
              <w:r w:rsidRPr="00FF575C" w:rsidDel="00955489">
                <w:delText>4</w:delText>
              </w:r>
            </w:del>
          </w:p>
        </w:tc>
        <w:tc>
          <w:tcPr>
            <w:tcW w:w="3971" w:type="dxa"/>
          </w:tcPr>
          <w:p w:rsidR="00375B0B" w:rsidRPr="00133BE0" w:rsidDel="00955489" w:rsidRDefault="00375B0B" w:rsidP="00375B0B">
            <w:pPr>
              <w:rPr>
                <w:del w:id="920" w:author="vopatrilova" w:date="2018-11-19T09:52:00Z"/>
                <w:b/>
              </w:rPr>
            </w:pPr>
            <w:del w:id="921" w:author="vopatrilova" w:date="2018-11-19T09:52:00Z">
              <w:r w:rsidRPr="00133BE0" w:rsidDel="00955489">
                <w:rPr>
                  <w:b/>
                </w:rPr>
                <w:delText>Ing.</w:delText>
              </w:r>
              <w:r w:rsidDel="00955489">
                <w:rPr>
                  <w:b/>
                </w:rPr>
                <w:delText xml:space="preserve"> </w:delText>
              </w:r>
              <w:r w:rsidRPr="00133BE0" w:rsidDel="00955489">
                <w:rPr>
                  <w:b/>
                </w:rPr>
                <w:delText>et Ing.</w:delText>
              </w:r>
              <w:r w:rsidDel="00955489">
                <w:rPr>
                  <w:b/>
                </w:rPr>
                <w:delText xml:space="preserve"> </w:delText>
              </w:r>
              <w:r w:rsidRPr="00133BE0" w:rsidDel="00955489">
                <w:rPr>
                  <w:b/>
                </w:rPr>
                <w:delText>Erik Král,</w:delText>
              </w:r>
              <w:r w:rsidDel="00955489">
                <w:rPr>
                  <w:b/>
                </w:rPr>
                <w:delText xml:space="preserve"> </w:delText>
              </w:r>
              <w:r w:rsidRPr="00133BE0" w:rsidDel="00955489">
                <w:rPr>
                  <w:b/>
                </w:rPr>
                <w:delText xml:space="preserve">Ph.D. </w:delText>
              </w:r>
              <w:r w:rsidRPr="00732033" w:rsidDel="00955489">
                <w:delText>(100</w:delText>
              </w:r>
              <w:r w:rsidDel="00955489">
                <w:delText xml:space="preserve"> </w:delText>
              </w:r>
              <w:r w:rsidRPr="00732033" w:rsidDel="00955489">
                <w:delText>%</w:delText>
              </w:r>
              <w:r w:rsidDel="00955489">
                <w:delText xml:space="preserve"> p</w:delText>
              </w:r>
              <w:r w:rsidRPr="00732033" w:rsidDel="00955489">
                <w:delText>)</w:delText>
              </w:r>
            </w:del>
          </w:p>
        </w:tc>
        <w:tc>
          <w:tcPr>
            <w:tcW w:w="567" w:type="dxa"/>
          </w:tcPr>
          <w:p w:rsidR="00375B0B" w:rsidRPr="00FF575C" w:rsidDel="00955489" w:rsidRDefault="00375B0B" w:rsidP="00375B0B">
            <w:pPr>
              <w:jc w:val="both"/>
              <w:rPr>
                <w:del w:id="922" w:author="vopatrilova" w:date="2018-11-19T09:52:00Z"/>
              </w:rPr>
            </w:pPr>
            <w:del w:id="923" w:author="vopatrilova" w:date="2018-11-19T09:52:00Z">
              <w:r w:rsidRPr="00FF575C" w:rsidDel="00955489">
                <w:delText>2</w:delText>
              </w:r>
              <w:r w:rsidR="00F14CF3" w:rsidDel="00955489">
                <w:delText>/Z</w:delText>
              </w:r>
            </w:del>
          </w:p>
        </w:tc>
        <w:tc>
          <w:tcPr>
            <w:tcW w:w="709" w:type="dxa"/>
          </w:tcPr>
          <w:p w:rsidR="00375B0B" w:rsidRPr="00FF575C" w:rsidDel="00955489" w:rsidRDefault="00375B0B" w:rsidP="00375B0B">
            <w:pPr>
              <w:jc w:val="both"/>
              <w:rPr>
                <w:del w:id="924" w:author="vopatrilova" w:date="2018-11-19T09:52:00Z"/>
              </w:rPr>
            </w:pPr>
          </w:p>
        </w:tc>
      </w:tr>
      <w:tr w:rsidR="00375B0B" w:rsidDel="00955489" w:rsidTr="00375B0B">
        <w:trPr>
          <w:del w:id="925" w:author="vopatrilova" w:date="2018-11-19T09:52:00Z"/>
        </w:trPr>
        <w:tc>
          <w:tcPr>
            <w:tcW w:w="2374" w:type="dxa"/>
          </w:tcPr>
          <w:p w:rsidR="00375B0B" w:rsidRPr="00FF575C" w:rsidDel="00955489" w:rsidRDefault="00375B0B" w:rsidP="00375B0B">
            <w:pPr>
              <w:jc w:val="both"/>
              <w:rPr>
                <w:del w:id="926" w:author="vopatrilova" w:date="2018-11-19T09:52:00Z"/>
              </w:rPr>
            </w:pPr>
            <w:del w:id="927" w:author="vopatrilova" w:date="2018-11-19T09:52:00Z">
              <w:r w:rsidRPr="00BE5641" w:rsidDel="00955489">
                <w:rPr>
                  <w:rStyle w:val="shorttext"/>
                  <w:color w:val="222222"/>
                </w:rPr>
                <w:delText>Continuous control</w:delText>
              </w:r>
            </w:del>
          </w:p>
        </w:tc>
        <w:tc>
          <w:tcPr>
            <w:tcW w:w="1344" w:type="dxa"/>
            <w:gridSpan w:val="3"/>
          </w:tcPr>
          <w:p w:rsidR="00375B0B" w:rsidRPr="00FF575C" w:rsidDel="00955489" w:rsidRDefault="00375B0B" w:rsidP="00375B0B">
            <w:pPr>
              <w:jc w:val="both"/>
              <w:rPr>
                <w:del w:id="928" w:author="vopatrilova" w:date="2018-11-19T09:52:00Z"/>
              </w:rPr>
            </w:pPr>
            <w:del w:id="929" w:author="vopatrilova" w:date="2018-11-19T09:52:00Z">
              <w:r w:rsidRPr="00FF575C" w:rsidDel="00955489">
                <w:delText>28p+14s+28c</w:delText>
              </w:r>
            </w:del>
          </w:p>
        </w:tc>
        <w:tc>
          <w:tcPr>
            <w:tcW w:w="850" w:type="dxa"/>
          </w:tcPr>
          <w:p w:rsidR="00375B0B" w:rsidRPr="00FF575C" w:rsidDel="00955489" w:rsidRDefault="00375B0B" w:rsidP="00375B0B">
            <w:pPr>
              <w:jc w:val="both"/>
              <w:rPr>
                <w:del w:id="930" w:author="vopatrilova" w:date="2018-11-19T09:52:00Z"/>
              </w:rPr>
            </w:pPr>
            <w:del w:id="931" w:author="vopatrilova" w:date="2018-11-19T09:52:00Z">
              <w:r w:rsidRPr="00FF575C" w:rsidDel="00955489">
                <w:delText>z, zk</w:delText>
              </w:r>
            </w:del>
          </w:p>
        </w:tc>
        <w:tc>
          <w:tcPr>
            <w:tcW w:w="708" w:type="dxa"/>
          </w:tcPr>
          <w:p w:rsidR="00375B0B" w:rsidRPr="00FF575C" w:rsidDel="00955489" w:rsidRDefault="00375B0B" w:rsidP="00375B0B">
            <w:pPr>
              <w:jc w:val="both"/>
              <w:rPr>
                <w:del w:id="932" w:author="vopatrilova" w:date="2018-11-19T09:52:00Z"/>
              </w:rPr>
            </w:pPr>
            <w:del w:id="933" w:author="vopatrilova" w:date="2018-11-19T09:52:00Z">
              <w:r w:rsidRPr="00FF575C" w:rsidDel="00955489">
                <w:delText>6</w:delText>
              </w:r>
            </w:del>
          </w:p>
        </w:tc>
        <w:tc>
          <w:tcPr>
            <w:tcW w:w="3971" w:type="dxa"/>
          </w:tcPr>
          <w:p w:rsidR="00375B0B" w:rsidRPr="00133BE0" w:rsidDel="00955489" w:rsidRDefault="00375B0B" w:rsidP="00375B0B">
            <w:pPr>
              <w:rPr>
                <w:del w:id="934" w:author="vopatrilova" w:date="2018-11-19T09:52:00Z"/>
                <w:b/>
              </w:rPr>
            </w:pPr>
            <w:del w:id="935" w:author="vopatrilova" w:date="2018-11-19T09:52:00Z">
              <w:r w:rsidDel="00955489">
                <w:rPr>
                  <w:b/>
                </w:rPr>
                <w:delText xml:space="preserve">doc. Ing. </w:delText>
              </w:r>
              <w:r w:rsidRPr="00133BE0" w:rsidDel="00955489">
                <w:rPr>
                  <w:b/>
                </w:rPr>
                <w:delText>Libor Pekař,</w:delText>
              </w:r>
              <w:r w:rsidDel="00955489">
                <w:rPr>
                  <w:b/>
                </w:rPr>
                <w:delText xml:space="preserve"> </w:delText>
              </w:r>
              <w:r w:rsidRPr="00133BE0" w:rsidDel="00955489">
                <w:rPr>
                  <w:b/>
                </w:rPr>
                <w:delText xml:space="preserve">Ph.D. </w:delText>
              </w:r>
              <w:r w:rsidRPr="00732033" w:rsidDel="00955489">
                <w:delText>(100</w:delText>
              </w:r>
              <w:r w:rsidDel="00955489">
                <w:delText xml:space="preserve"> </w:delText>
              </w:r>
              <w:r w:rsidRPr="00732033" w:rsidDel="00955489">
                <w:delText>%</w:delText>
              </w:r>
              <w:r w:rsidDel="00955489">
                <w:delText xml:space="preserve"> p</w:delText>
              </w:r>
              <w:r w:rsidRPr="00732033" w:rsidDel="00955489">
                <w:delText>)</w:delText>
              </w:r>
            </w:del>
          </w:p>
        </w:tc>
        <w:tc>
          <w:tcPr>
            <w:tcW w:w="567" w:type="dxa"/>
          </w:tcPr>
          <w:p w:rsidR="00375B0B" w:rsidRPr="00FF575C" w:rsidDel="00955489" w:rsidRDefault="00375B0B" w:rsidP="00375B0B">
            <w:pPr>
              <w:jc w:val="both"/>
              <w:rPr>
                <w:del w:id="936" w:author="vopatrilova" w:date="2018-11-19T09:52:00Z"/>
              </w:rPr>
            </w:pPr>
            <w:del w:id="937" w:author="vopatrilova" w:date="2018-11-19T09:52:00Z">
              <w:r w:rsidRPr="00FF575C" w:rsidDel="00955489">
                <w:delText>2</w:delText>
              </w:r>
              <w:r w:rsidR="00F14CF3" w:rsidDel="00955489">
                <w:delText>/Z</w:delText>
              </w:r>
            </w:del>
          </w:p>
        </w:tc>
        <w:tc>
          <w:tcPr>
            <w:tcW w:w="709" w:type="dxa"/>
          </w:tcPr>
          <w:p w:rsidR="00375B0B" w:rsidRPr="00FF575C" w:rsidDel="00955489" w:rsidRDefault="002F5DB7" w:rsidP="00375B0B">
            <w:pPr>
              <w:jc w:val="both"/>
              <w:rPr>
                <w:del w:id="938" w:author="vopatrilova" w:date="2018-11-19T09:52:00Z"/>
              </w:rPr>
            </w:pPr>
            <w:del w:id="939" w:author="vopatrilova" w:date="2018-11-19T09:52:00Z">
              <w:r w:rsidDel="00955489">
                <w:delText>ZT</w:delText>
              </w:r>
            </w:del>
          </w:p>
        </w:tc>
      </w:tr>
      <w:tr w:rsidR="00375B0B" w:rsidDel="00955489" w:rsidTr="00375B0B">
        <w:trPr>
          <w:del w:id="940" w:author="vopatrilova" w:date="2018-11-19T09:52:00Z"/>
        </w:trPr>
        <w:tc>
          <w:tcPr>
            <w:tcW w:w="2374" w:type="dxa"/>
          </w:tcPr>
          <w:p w:rsidR="00375B0B" w:rsidRPr="00FF575C" w:rsidDel="00955489" w:rsidRDefault="00375B0B" w:rsidP="00375B0B">
            <w:pPr>
              <w:jc w:val="both"/>
              <w:rPr>
                <w:del w:id="941" w:author="vopatrilova" w:date="2018-11-19T09:52:00Z"/>
              </w:rPr>
            </w:pPr>
            <w:del w:id="942" w:author="vopatrilova" w:date="2018-11-19T09:52:00Z">
              <w:r w:rsidRPr="00BE5641" w:rsidDel="00955489">
                <w:rPr>
                  <w:rStyle w:val="shorttext"/>
                  <w:color w:val="222222"/>
                </w:rPr>
                <w:delText>Instrumentation and measurement</w:delText>
              </w:r>
            </w:del>
          </w:p>
        </w:tc>
        <w:tc>
          <w:tcPr>
            <w:tcW w:w="1344" w:type="dxa"/>
            <w:gridSpan w:val="3"/>
          </w:tcPr>
          <w:p w:rsidR="00375B0B" w:rsidRPr="00FF575C" w:rsidDel="00955489" w:rsidRDefault="00375B0B" w:rsidP="00375B0B">
            <w:pPr>
              <w:jc w:val="both"/>
              <w:rPr>
                <w:del w:id="943" w:author="vopatrilova" w:date="2018-11-19T09:52:00Z"/>
              </w:rPr>
            </w:pPr>
            <w:del w:id="944" w:author="vopatrilova" w:date="2018-11-19T09:52:00Z">
              <w:r w:rsidRPr="00FF575C" w:rsidDel="00955489">
                <w:delText>28p+28s+28c</w:delText>
              </w:r>
            </w:del>
          </w:p>
        </w:tc>
        <w:tc>
          <w:tcPr>
            <w:tcW w:w="850" w:type="dxa"/>
          </w:tcPr>
          <w:p w:rsidR="00375B0B" w:rsidRPr="00FF575C" w:rsidDel="00955489" w:rsidRDefault="00375B0B" w:rsidP="00375B0B">
            <w:pPr>
              <w:jc w:val="both"/>
              <w:rPr>
                <w:del w:id="945" w:author="vopatrilova" w:date="2018-11-19T09:52:00Z"/>
              </w:rPr>
            </w:pPr>
            <w:del w:id="946" w:author="vopatrilova" w:date="2018-11-19T09:52:00Z">
              <w:r w:rsidRPr="00FF575C" w:rsidDel="00955489">
                <w:delText>z, zk</w:delText>
              </w:r>
            </w:del>
          </w:p>
        </w:tc>
        <w:tc>
          <w:tcPr>
            <w:tcW w:w="708" w:type="dxa"/>
          </w:tcPr>
          <w:p w:rsidR="00375B0B" w:rsidRPr="00FF575C" w:rsidDel="00955489" w:rsidRDefault="00375B0B" w:rsidP="00375B0B">
            <w:pPr>
              <w:jc w:val="both"/>
              <w:rPr>
                <w:del w:id="947" w:author="vopatrilova" w:date="2018-11-19T09:52:00Z"/>
              </w:rPr>
            </w:pPr>
            <w:del w:id="948" w:author="vopatrilova" w:date="2018-11-19T09:52:00Z">
              <w:r w:rsidRPr="00FF575C" w:rsidDel="00955489">
                <w:delText>6</w:delText>
              </w:r>
            </w:del>
          </w:p>
        </w:tc>
        <w:tc>
          <w:tcPr>
            <w:tcW w:w="3971" w:type="dxa"/>
          </w:tcPr>
          <w:p w:rsidR="00375B0B" w:rsidRPr="00133BE0" w:rsidDel="00955489" w:rsidRDefault="00375B0B" w:rsidP="00375B0B">
            <w:pPr>
              <w:rPr>
                <w:del w:id="949" w:author="vopatrilova" w:date="2018-11-19T09:52:00Z"/>
                <w:b/>
              </w:rPr>
            </w:pPr>
            <w:del w:id="950" w:author="vopatrilova" w:date="2018-11-19T09:52:00Z">
              <w:r w:rsidRPr="00133BE0" w:rsidDel="00955489">
                <w:rPr>
                  <w:b/>
                </w:rPr>
                <w:delText>Ing.</w:delText>
              </w:r>
              <w:r w:rsidDel="00955489">
                <w:rPr>
                  <w:b/>
                </w:rPr>
                <w:delText xml:space="preserve"> </w:delText>
              </w:r>
              <w:r w:rsidRPr="00133BE0" w:rsidDel="00955489">
                <w:rPr>
                  <w:b/>
                </w:rPr>
                <w:delText>Milan Navrátil,</w:delText>
              </w:r>
              <w:r w:rsidDel="00955489">
                <w:rPr>
                  <w:b/>
                </w:rPr>
                <w:delText xml:space="preserve"> </w:delText>
              </w:r>
              <w:r w:rsidRPr="00133BE0" w:rsidDel="00955489">
                <w:rPr>
                  <w:b/>
                </w:rPr>
                <w:delText xml:space="preserve">Ph.D. </w:delText>
              </w:r>
              <w:r w:rsidRPr="00732033" w:rsidDel="00955489">
                <w:delText>(100 % p)</w:delText>
              </w:r>
            </w:del>
          </w:p>
        </w:tc>
        <w:tc>
          <w:tcPr>
            <w:tcW w:w="567" w:type="dxa"/>
          </w:tcPr>
          <w:p w:rsidR="00375B0B" w:rsidRPr="00FF575C" w:rsidDel="00955489" w:rsidRDefault="00375B0B" w:rsidP="00375B0B">
            <w:pPr>
              <w:jc w:val="both"/>
              <w:rPr>
                <w:del w:id="951" w:author="vopatrilova" w:date="2018-11-19T09:52:00Z"/>
              </w:rPr>
            </w:pPr>
            <w:del w:id="952" w:author="vopatrilova" w:date="2018-11-19T09:52:00Z">
              <w:r w:rsidRPr="00FF575C" w:rsidDel="00955489">
                <w:delText>2</w:delText>
              </w:r>
              <w:r w:rsidR="00F14CF3" w:rsidDel="00955489">
                <w:delText>/Z</w:delText>
              </w:r>
            </w:del>
          </w:p>
        </w:tc>
        <w:tc>
          <w:tcPr>
            <w:tcW w:w="709" w:type="dxa"/>
          </w:tcPr>
          <w:p w:rsidR="00375B0B" w:rsidRPr="00FF575C" w:rsidDel="00955489" w:rsidRDefault="00375B0B" w:rsidP="00375B0B">
            <w:pPr>
              <w:jc w:val="both"/>
              <w:rPr>
                <w:del w:id="953" w:author="vopatrilova" w:date="2018-11-19T09:52:00Z"/>
              </w:rPr>
            </w:pPr>
          </w:p>
        </w:tc>
      </w:tr>
      <w:tr w:rsidR="00375B0B" w:rsidDel="00955489" w:rsidTr="00375B0B">
        <w:trPr>
          <w:del w:id="954" w:author="vopatrilova" w:date="2018-11-19T09:52:00Z"/>
        </w:trPr>
        <w:tc>
          <w:tcPr>
            <w:tcW w:w="2374" w:type="dxa"/>
          </w:tcPr>
          <w:p w:rsidR="00375B0B" w:rsidRPr="00FF575C" w:rsidDel="00955489" w:rsidRDefault="00375B0B" w:rsidP="00375B0B">
            <w:pPr>
              <w:jc w:val="both"/>
              <w:rPr>
                <w:del w:id="955" w:author="vopatrilova" w:date="2018-11-19T09:52:00Z"/>
              </w:rPr>
            </w:pPr>
            <w:del w:id="956" w:author="vopatrilova" w:date="2018-11-19T09:52:00Z">
              <w:r w:rsidRPr="00BE5641" w:rsidDel="00955489">
                <w:rPr>
                  <w:rStyle w:val="shorttext"/>
                  <w:color w:val="222222"/>
                </w:rPr>
                <w:delText>Mechatronic systems</w:delText>
              </w:r>
            </w:del>
          </w:p>
        </w:tc>
        <w:tc>
          <w:tcPr>
            <w:tcW w:w="1344" w:type="dxa"/>
            <w:gridSpan w:val="3"/>
          </w:tcPr>
          <w:p w:rsidR="00375B0B" w:rsidRPr="00FF575C" w:rsidDel="00955489" w:rsidRDefault="00375B0B" w:rsidP="00375B0B">
            <w:pPr>
              <w:jc w:val="both"/>
              <w:rPr>
                <w:del w:id="957" w:author="vopatrilova" w:date="2018-11-19T09:52:00Z"/>
              </w:rPr>
            </w:pPr>
            <w:del w:id="958" w:author="vopatrilova" w:date="2018-11-19T09:52:00Z">
              <w:r w:rsidRPr="00FF575C" w:rsidDel="00955489">
                <w:delText>28p+28c</w:delText>
              </w:r>
            </w:del>
          </w:p>
        </w:tc>
        <w:tc>
          <w:tcPr>
            <w:tcW w:w="850" w:type="dxa"/>
          </w:tcPr>
          <w:p w:rsidR="00375B0B" w:rsidRPr="00FF575C" w:rsidDel="00955489" w:rsidRDefault="00375B0B" w:rsidP="00375B0B">
            <w:pPr>
              <w:jc w:val="both"/>
              <w:rPr>
                <w:del w:id="959" w:author="vopatrilova" w:date="2018-11-19T09:52:00Z"/>
              </w:rPr>
            </w:pPr>
            <w:del w:id="960" w:author="vopatrilova" w:date="2018-11-19T09:52:00Z">
              <w:r w:rsidRPr="00FF575C" w:rsidDel="00955489">
                <w:delText>z, zk</w:delText>
              </w:r>
            </w:del>
          </w:p>
        </w:tc>
        <w:tc>
          <w:tcPr>
            <w:tcW w:w="708" w:type="dxa"/>
          </w:tcPr>
          <w:p w:rsidR="00375B0B" w:rsidRPr="00FF575C" w:rsidDel="00955489" w:rsidRDefault="00375B0B" w:rsidP="00375B0B">
            <w:pPr>
              <w:jc w:val="both"/>
              <w:rPr>
                <w:del w:id="961" w:author="vopatrilova" w:date="2018-11-19T09:52:00Z"/>
              </w:rPr>
            </w:pPr>
            <w:del w:id="962" w:author="vopatrilova" w:date="2018-11-19T09:52:00Z">
              <w:r w:rsidRPr="00FF575C" w:rsidDel="00955489">
                <w:delText>5</w:delText>
              </w:r>
            </w:del>
          </w:p>
        </w:tc>
        <w:tc>
          <w:tcPr>
            <w:tcW w:w="3971" w:type="dxa"/>
          </w:tcPr>
          <w:p w:rsidR="00375B0B" w:rsidRPr="00133BE0" w:rsidDel="00955489" w:rsidRDefault="00375B0B" w:rsidP="00375B0B">
            <w:pPr>
              <w:rPr>
                <w:del w:id="963" w:author="vopatrilova" w:date="2018-11-19T09:52:00Z"/>
                <w:b/>
              </w:rPr>
            </w:pPr>
            <w:del w:id="964" w:author="vopatrilova" w:date="2018-11-19T09:52:00Z">
              <w:r w:rsidDel="00955489">
                <w:rPr>
                  <w:b/>
                </w:rPr>
                <w:delText xml:space="preserve">doc. Ing. RNDr. </w:delText>
              </w:r>
              <w:r w:rsidRPr="00133BE0" w:rsidDel="00955489">
                <w:rPr>
                  <w:b/>
                </w:rPr>
                <w:delText>Zdeněk Úředníček,</w:delText>
              </w:r>
              <w:r w:rsidDel="00955489">
                <w:rPr>
                  <w:b/>
                </w:rPr>
                <w:delText xml:space="preserve"> </w:delText>
              </w:r>
              <w:r w:rsidRPr="00133BE0" w:rsidDel="00955489">
                <w:rPr>
                  <w:b/>
                </w:rPr>
                <w:delText>CSc.</w:delText>
              </w:r>
              <w:r w:rsidDel="00955489">
                <w:rPr>
                  <w:b/>
                </w:rPr>
                <w:delText xml:space="preserve"> </w:delText>
              </w:r>
              <w:r w:rsidRPr="00732033" w:rsidDel="00955489">
                <w:delText>(100 % p)</w:delText>
              </w:r>
            </w:del>
          </w:p>
        </w:tc>
        <w:tc>
          <w:tcPr>
            <w:tcW w:w="567" w:type="dxa"/>
          </w:tcPr>
          <w:p w:rsidR="00375B0B" w:rsidRPr="00FF575C" w:rsidDel="00955489" w:rsidRDefault="00375B0B" w:rsidP="00375B0B">
            <w:pPr>
              <w:jc w:val="both"/>
              <w:rPr>
                <w:del w:id="965" w:author="vopatrilova" w:date="2018-11-19T09:52:00Z"/>
              </w:rPr>
            </w:pPr>
            <w:del w:id="966" w:author="vopatrilova" w:date="2018-11-19T09:52:00Z">
              <w:r w:rsidRPr="00FF575C" w:rsidDel="00955489">
                <w:delText>2</w:delText>
              </w:r>
              <w:r w:rsidR="00F14CF3" w:rsidDel="00955489">
                <w:delText>/Z</w:delText>
              </w:r>
            </w:del>
          </w:p>
        </w:tc>
        <w:tc>
          <w:tcPr>
            <w:tcW w:w="709" w:type="dxa"/>
          </w:tcPr>
          <w:p w:rsidR="00375B0B" w:rsidRPr="00FF575C" w:rsidDel="00955489" w:rsidRDefault="00375B0B" w:rsidP="00375B0B">
            <w:pPr>
              <w:jc w:val="both"/>
              <w:rPr>
                <w:del w:id="967" w:author="vopatrilova" w:date="2018-11-19T09:52:00Z"/>
              </w:rPr>
            </w:pPr>
            <w:del w:id="968" w:author="vopatrilova" w:date="2018-11-19T09:52:00Z">
              <w:r w:rsidRPr="00FF575C" w:rsidDel="00955489">
                <w:delText>PZ</w:delText>
              </w:r>
            </w:del>
          </w:p>
        </w:tc>
      </w:tr>
      <w:tr w:rsidR="00375B0B" w:rsidDel="00955489" w:rsidTr="00375B0B">
        <w:trPr>
          <w:del w:id="969" w:author="vopatrilova" w:date="2018-11-19T09:52:00Z"/>
        </w:trPr>
        <w:tc>
          <w:tcPr>
            <w:tcW w:w="2374" w:type="dxa"/>
          </w:tcPr>
          <w:p w:rsidR="00375B0B" w:rsidRPr="00FF575C" w:rsidDel="00955489" w:rsidRDefault="00375B0B" w:rsidP="00375B0B">
            <w:pPr>
              <w:jc w:val="both"/>
              <w:rPr>
                <w:del w:id="970" w:author="vopatrilova" w:date="2018-11-19T09:52:00Z"/>
              </w:rPr>
            </w:pPr>
            <w:del w:id="971" w:author="vopatrilova" w:date="2018-11-19T09:52:00Z">
              <w:r w:rsidRPr="00BE5641" w:rsidDel="00955489">
                <w:rPr>
                  <w:rStyle w:val="shorttext"/>
                  <w:color w:val="222222"/>
                </w:rPr>
                <w:delText xml:space="preserve">Sport activities </w:delText>
              </w:r>
              <w:r w:rsidRPr="00BE5641" w:rsidDel="00955489">
                <w:delText>2</w:delText>
              </w:r>
            </w:del>
          </w:p>
        </w:tc>
        <w:tc>
          <w:tcPr>
            <w:tcW w:w="1344" w:type="dxa"/>
            <w:gridSpan w:val="3"/>
          </w:tcPr>
          <w:p w:rsidR="00375B0B" w:rsidRPr="00FF575C" w:rsidDel="00955489" w:rsidRDefault="00375B0B" w:rsidP="00375B0B">
            <w:pPr>
              <w:jc w:val="both"/>
              <w:rPr>
                <w:del w:id="972" w:author="vopatrilova" w:date="2018-11-19T09:52:00Z"/>
              </w:rPr>
            </w:pPr>
            <w:del w:id="973" w:author="vopatrilova" w:date="2018-11-19T09:52:00Z">
              <w:r w:rsidRPr="00FF575C" w:rsidDel="00955489">
                <w:delText>28c</w:delText>
              </w:r>
            </w:del>
          </w:p>
        </w:tc>
        <w:tc>
          <w:tcPr>
            <w:tcW w:w="850" w:type="dxa"/>
          </w:tcPr>
          <w:p w:rsidR="00375B0B" w:rsidRPr="00FF575C" w:rsidDel="00955489" w:rsidRDefault="00375B0B" w:rsidP="00375B0B">
            <w:pPr>
              <w:jc w:val="both"/>
              <w:rPr>
                <w:del w:id="974" w:author="vopatrilova" w:date="2018-11-19T09:52:00Z"/>
              </w:rPr>
            </w:pPr>
            <w:del w:id="975" w:author="vopatrilova" w:date="2018-11-19T09:52:00Z">
              <w:r w:rsidRPr="00FF575C" w:rsidDel="00955489">
                <w:delText>z</w:delText>
              </w:r>
            </w:del>
          </w:p>
        </w:tc>
        <w:tc>
          <w:tcPr>
            <w:tcW w:w="708" w:type="dxa"/>
          </w:tcPr>
          <w:p w:rsidR="00375B0B" w:rsidRPr="00FF575C" w:rsidDel="00955489" w:rsidRDefault="004049F1" w:rsidP="00375B0B">
            <w:pPr>
              <w:jc w:val="both"/>
              <w:rPr>
                <w:del w:id="976" w:author="vopatrilova" w:date="2018-11-19T09:52:00Z"/>
              </w:rPr>
            </w:pPr>
            <w:del w:id="977" w:author="vopatrilova" w:date="2018-11-19T09:52:00Z">
              <w:r w:rsidDel="00955489">
                <w:delText>3</w:delText>
              </w:r>
            </w:del>
          </w:p>
        </w:tc>
        <w:tc>
          <w:tcPr>
            <w:tcW w:w="3971" w:type="dxa"/>
          </w:tcPr>
          <w:p w:rsidR="00375B0B" w:rsidRPr="00FF575C" w:rsidDel="00955489" w:rsidRDefault="006919FC" w:rsidP="00375B0B">
            <w:pPr>
              <w:rPr>
                <w:del w:id="978" w:author="vopatrilova" w:date="2018-11-19T09:52:00Z"/>
                <w:color w:val="FF0000"/>
              </w:rPr>
            </w:pPr>
            <w:del w:id="979" w:author="vopatrilova" w:date="2018-11-19T09:52:00Z">
              <w:r w:rsidDel="00955489">
                <w:rPr>
                  <w:i/>
                  <w:iCs/>
                </w:rPr>
                <w:delText>Předmět má pro zaměření SP doplňující charakter</w:delText>
              </w:r>
            </w:del>
          </w:p>
        </w:tc>
        <w:tc>
          <w:tcPr>
            <w:tcW w:w="567" w:type="dxa"/>
          </w:tcPr>
          <w:p w:rsidR="00375B0B" w:rsidRPr="00FF575C" w:rsidDel="00955489" w:rsidRDefault="00375B0B" w:rsidP="00375B0B">
            <w:pPr>
              <w:jc w:val="both"/>
              <w:rPr>
                <w:del w:id="980" w:author="vopatrilova" w:date="2018-11-19T09:52:00Z"/>
              </w:rPr>
            </w:pPr>
            <w:del w:id="981" w:author="vopatrilova" w:date="2018-11-19T09:52:00Z">
              <w:r w:rsidRPr="00FF575C" w:rsidDel="00955489">
                <w:delText>2</w:delText>
              </w:r>
              <w:r w:rsidR="00F14CF3" w:rsidDel="00955489">
                <w:delText>/Z</w:delText>
              </w:r>
            </w:del>
          </w:p>
        </w:tc>
        <w:tc>
          <w:tcPr>
            <w:tcW w:w="709" w:type="dxa"/>
          </w:tcPr>
          <w:p w:rsidR="00375B0B" w:rsidRPr="00FF575C" w:rsidDel="00955489" w:rsidRDefault="00375B0B" w:rsidP="00375B0B">
            <w:pPr>
              <w:jc w:val="both"/>
              <w:rPr>
                <w:del w:id="982" w:author="vopatrilova" w:date="2018-11-19T09:52:00Z"/>
              </w:rPr>
            </w:pPr>
          </w:p>
        </w:tc>
      </w:tr>
      <w:tr w:rsidR="00375B0B" w:rsidDel="00955489" w:rsidTr="00375B0B">
        <w:trPr>
          <w:del w:id="983" w:author="vopatrilova" w:date="2018-11-19T09:52:00Z"/>
        </w:trPr>
        <w:tc>
          <w:tcPr>
            <w:tcW w:w="2374" w:type="dxa"/>
          </w:tcPr>
          <w:p w:rsidR="00375B0B" w:rsidRPr="00FF575C" w:rsidDel="00955489" w:rsidRDefault="00375B0B" w:rsidP="00375B0B">
            <w:pPr>
              <w:jc w:val="both"/>
              <w:rPr>
                <w:del w:id="984" w:author="vopatrilova" w:date="2018-11-19T09:52:00Z"/>
              </w:rPr>
            </w:pPr>
            <w:del w:id="985" w:author="vopatrilova" w:date="2018-11-19T09:52:00Z">
              <w:r w:rsidRPr="00BE5641" w:rsidDel="00955489">
                <w:rPr>
                  <w:rStyle w:val="shorttext"/>
                  <w:color w:val="222222"/>
                </w:rPr>
                <w:delText>Heat processes</w:delText>
              </w:r>
            </w:del>
          </w:p>
        </w:tc>
        <w:tc>
          <w:tcPr>
            <w:tcW w:w="1344" w:type="dxa"/>
            <w:gridSpan w:val="3"/>
          </w:tcPr>
          <w:p w:rsidR="00375B0B" w:rsidRPr="00FF575C" w:rsidDel="00955489" w:rsidRDefault="00375B0B" w:rsidP="00375B0B">
            <w:pPr>
              <w:jc w:val="both"/>
              <w:rPr>
                <w:del w:id="986" w:author="vopatrilova" w:date="2018-11-19T09:52:00Z"/>
              </w:rPr>
            </w:pPr>
            <w:del w:id="987" w:author="vopatrilova" w:date="2018-11-19T09:52:00Z">
              <w:r w:rsidRPr="00FF575C" w:rsidDel="00955489">
                <w:delText>28p+42s+14c</w:delText>
              </w:r>
            </w:del>
          </w:p>
        </w:tc>
        <w:tc>
          <w:tcPr>
            <w:tcW w:w="850" w:type="dxa"/>
          </w:tcPr>
          <w:p w:rsidR="00375B0B" w:rsidRPr="00FF575C" w:rsidDel="00955489" w:rsidRDefault="00375B0B" w:rsidP="00375B0B">
            <w:pPr>
              <w:jc w:val="both"/>
              <w:rPr>
                <w:del w:id="988" w:author="vopatrilova" w:date="2018-11-19T09:52:00Z"/>
              </w:rPr>
            </w:pPr>
            <w:del w:id="989" w:author="vopatrilova" w:date="2018-11-19T09:52:00Z">
              <w:r w:rsidRPr="00FF575C" w:rsidDel="00955489">
                <w:delText>z, zk</w:delText>
              </w:r>
            </w:del>
          </w:p>
        </w:tc>
        <w:tc>
          <w:tcPr>
            <w:tcW w:w="708" w:type="dxa"/>
          </w:tcPr>
          <w:p w:rsidR="00375B0B" w:rsidRPr="00FF575C" w:rsidDel="00955489" w:rsidRDefault="00375B0B" w:rsidP="00375B0B">
            <w:pPr>
              <w:jc w:val="both"/>
              <w:rPr>
                <w:del w:id="990" w:author="vopatrilova" w:date="2018-11-19T09:52:00Z"/>
              </w:rPr>
            </w:pPr>
            <w:del w:id="991" w:author="vopatrilova" w:date="2018-11-19T09:52:00Z">
              <w:r w:rsidRPr="00FF575C" w:rsidDel="00955489">
                <w:delText>6</w:delText>
              </w:r>
            </w:del>
          </w:p>
        </w:tc>
        <w:tc>
          <w:tcPr>
            <w:tcW w:w="3971" w:type="dxa"/>
          </w:tcPr>
          <w:p w:rsidR="00375B0B" w:rsidRPr="00133BE0" w:rsidDel="00955489" w:rsidRDefault="00375B0B" w:rsidP="00375B0B">
            <w:pPr>
              <w:rPr>
                <w:del w:id="992" w:author="vopatrilova" w:date="2018-11-19T09:52:00Z"/>
                <w:b/>
              </w:rPr>
            </w:pPr>
            <w:del w:id="993" w:author="vopatrilova" w:date="2018-11-19T09:52:00Z">
              <w:r w:rsidDel="00955489">
                <w:rPr>
                  <w:b/>
                </w:rPr>
                <w:delText>p</w:delText>
              </w:r>
              <w:r w:rsidRPr="00133BE0" w:rsidDel="00955489">
                <w:rPr>
                  <w:b/>
                </w:rPr>
                <w:delText>rof.</w:delText>
              </w:r>
              <w:r w:rsidDel="00955489">
                <w:rPr>
                  <w:b/>
                </w:rPr>
                <w:delText xml:space="preserve"> </w:delText>
              </w:r>
              <w:r w:rsidRPr="00133BE0" w:rsidDel="00955489">
                <w:rPr>
                  <w:b/>
                </w:rPr>
                <w:delText>Ing.</w:delText>
              </w:r>
              <w:r w:rsidDel="00955489">
                <w:rPr>
                  <w:b/>
                </w:rPr>
                <w:delText xml:space="preserve"> </w:delText>
              </w:r>
              <w:r w:rsidRPr="00133BE0" w:rsidDel="00955489">
                <w:rPr>
                  <w:b/>
                </w:rPr>
                <w:delText>Dagmar Janáčová,</w:delText>
              </w:r>
              <w:r w:rsidDel="00955489">
                <w:rPr>
                  <w:b/>
                </w:rPr>
                <w:delText xml:space="preserve"> </w:delText>
              </w:r>
              <w:r w:rsidRPr="00133BE0" w:rsidDel="00955489">
                <w:rPr>
                  <w:b/>
                </w:rPr>
                <w:delText xml:space="preserve">CSc. </w:delText>
              </w:r>
              <w:r w:rsidRPr="00EC7822" w:rsidDel="00955489">
                <w:delText>(100</w:delText>
              </w:r>
              <w:r w:rsidDel="00955489">
                <w:delText xml:space="preserve"> </w:delText>
              </w:r>
              <w:r w:rsidRPr="00EC7822" w:rsidDel="00955489">
                <w:delText>%</w:delText>
              </w:r>
              <w:r w:rsidDel="00955489">
                <w:delText xml:space="preserve"> p</w:delText>
              </w:r>
              <w:r w:rsidRPr="00EC7822" w:rsidDel="00955489">
                <w:delText>)</w:delText>
              </w:r>
            </w:del>
          </w:p>
        </w:tc>
        <w:tc>
          <w:tcPr>
            <w:tcW w:w="567" w:type="dxa"/>
          </w:tcPr>
          <w:p w:rsidR="00375B0B" w:rsidRPr="00FF575C" w:rsidDel="00955489" w:rsidRDefault="00375B0B" w:rsidP="00375B0B">
            <w:pPr>
              <w:jc w:val="both"/>
              <w:rPr>
                <w:del w:id="994" w:author="vopatrilova" w:date="2018-11-19T09:52:00Z"/>
              </w:rPr>
            </w:pPr>
            <w:del w:id="995" w:author="vopatrilova" w:date="2018-11-19T09:52:00Z">
              <w:r w:rsidRPr="00FF575C" w:rsidDel="00955489">
                <w:delText>2</w:delText>
              </w:r>
              <w:r w:rsidR="00F14CF3" w:rsidDel="00955489">
                <w:delText>/L</w:delText>
              </w:r>
            </w:del>
          </w:p>
        </w:tc>
        <w:tc>
          <w:tcPr>
            <w:tcW w:w="709" w:type="dxa"/>
          </w:tcPr>
          <w:p w:rsidR="00375B0B" w:rsidRPr="00FF575C" w:rsidDel="00955489" w:rsidRDefault="00375B0B" w:rsidP="00375B0B">
            <w:pPr>
              <w:jc w:val="both"/>
              <w:rPr>
                <w:del w:id="996" w:author="vopatrilova" w:date="2018-11-19T09:52:00Z"/>
              </w:rPr>
            </w:pPr>
          </w:p>
        </w:tc>
      </w:tr>
      <w:tr w:rsidR="00375B0B" w:rsidDel="00955489" w:rsidTr="00375B0B">
        <w:trPr>
          <w:del w:id="997" w:author="vopatrilova" w:date="2018-11-19T09:52:00Z"/>
        </w:trPr>
        <w:tc>
          <w:tcPr>
            <w:tcW w:w="2374" w:type="dxa"/>
          </w:tcPr>
          <w:p w:rsidR="00375B0B" w:rsidRPr="00FF575C" w:rsidDel="00955489" w:rsidRDefault="00375B0B" w:rsidP="00375B0B">
            <w:pPr>
              <w:jc w:val="both"/>
              <w:rPr>
                <w:del w:id="998" w:author="vopatrilova" w:date="2018-11-19T09:52:00Z"/>
              </w:rPr>
            </w:pPr>
            <w:del w:id="999" w:author="vopatrilova" w:date="2018-11-19T09:52:00Z">
              <w:r w:rsidRPr="00BE5641" w:rsidDel="00955489">
                <w:rPr>
                  <w:rStyle w:val="shorttext"/>
                  <w:color w:val="222222"/>
                </w:rPr>
                <w:delText>Electrotechnics</w:delText>
              </w:r>
            </w:del>
          </w:p>
        </w:tc>
        <w:tc>
          <w:tcPr>
            <w:tcW w:w="1344" w:type="dxa"/>
            <w:gridSpan w:val="3"/>
          </w:tcPr>
          <w:p w:rsidR="00375B0B" w:rsidRPr="00FF575C" w:rsidDel="00955489" w:rsidRDefault="00375B0B" w:rsidP="00375B0B">
            <w:pPr>
              <w:jc w:val="both"/>
              <w:rPr>
                <w:del w:id="1000" w:author="vopatrilova" w:date="2018-11-19T09:52:00Z"/>
              </w:rPr>
            </w:pPr>
            <w:del w:id="1001" w:author="vopatrilova" w:date="2018-11-19T09:52:00Z">
              <w:r w:rsidRPr="00FF575C" w:rsidDel="00955489">
                <w:delText>28p+28s+28c</w:delText>
              </w:r>
            </w:del>
          </w:p>
        </w:tc>
        <w:tc>
          <w:tcPr>
            <w:tcW w:w="850" w:type="dxa"/>
          </w:tcPr>
          <w:p w:rsidR="00375B0B" w:rsidRPr="00FF575C" w:rsidDel="00955489" w:rsidRDefault="00375B0B" w:rsidP="00375B0B">
            <w:pPr>
              <w:jc w:val="both"/>
              <w:rPr>
                <w:del w:id="1002" w:author="vopatrilova" w:date="2018-11-19T09:52:00Z"/>
              </w:rPr>
            </w:pPr>
            <w:del w:id="1003" w:author="vopatrilova" w:date="2018-11-19T09:52:00Z">
              <w:r w:rsidRPr="00FF575C" w:rsidDel="00955489">
                <w:delText>z, zk</w:delText>
              </w:r>
            </w:del>
          </w:p>
        </w:tc>
        <w:tc>
          <w:tcPr>
            <w:tcW w:w="708" w:type="dxa"/>
          </w:tcPr>
          <w:p w:rsidR="00375B0B" w:rsidRPr="00FF575C" w:rsidDel="00955489" w:rsidRDefault="00375B0B" w:rsidP="00375B0B">
            <w:pPr>
              <w:jc w:val="both"/>
              <w:rPr>
                <w:del w:id="1004" w:author="vopatrilova" w:date="2018-11-19T09:52:00Z"/>
              </w:rPr>
            </w:pPr>
            <w:del w:id="1005" w:author="vopatrilova" w:date="2018-11-19T09:52:00Z">
              <w:r w:rsidRPr="00FF575C" w:rsidDel="00955489">
                <w:delText>6</w:delText>
              </w:r>
            </w:del>
          </w:p>
        </w:tc>
        <w:tc>
          <w:tcPr>
            <w:tcW w:w="3971" w:type="dxa"/>
          </w:tcPr>
          <w:p w:rsidR="00375B0B" w:rsidRPr="00133BE0" w:rsidDel="00955489" w:rsidRDefault="00375B0B" w:rsidP="00375B0B">
            <w:pPr>
              <w:rPr>
                <w:del w:id="1006" w:author="vopatrilova" w:date="2018-11-19T09:52:00Z"/>
                <w:b/>
              </w:rPr>
            </w:pPr>
            <w:del w:id="1007" w:author="vopatrilova" w:date="2018-11-19T09:52:00Z">
              <w:r w:rsidDel="00955489">
                <w:rPr>
                  <w:b/>
                </w:rPr>
                <w:delText>d</w:delText>
              </w:r>
              <w:r w:rsidRPr="00133BE0" w:rsidDel="00955489">
                <w:rPr>
                  <w:b/>
                </w:rPr>
                <w:delText>oc.</w:delText>
              </w:r>
              <w:r w:rsidDel="00955489">
                <w:rPr>
                  <w:b/>
                </w:rPr>
                <w:delText xml:space="preserve"> </w:delText>
              </w:r>
              <w:r w:rsidRPr="00133BE0" w:rsidDel="00955489">
                <w:rPr>
                  <w:b/>
                </w:rPr>
                <w:delText>Mgr.</w:delText>
              </w:r>
              <w:r w:rsidDel="00955489">
                <w:rPr>
                  <w:b/>
                </w:rPr>
                <w:delText xml:space="preserve"> </w:delText>
              </w:r>
              <w:r w:rsidRPr="00133BE0" w:rsidDel="00955489">
                <w:rPr>
                  <w:b/>
                </w:rPr>
                <w:delText>Milan Adámek,</w:delText>
              </w:r>
              <w:r w:rsidDel="00955489">
                <w:rPr>
                  <w:b/>
                </w:rPr>
                <w:delText xml:space="preserve"> </w:delText>
              </w:r>
              <w:r w:rsidRPr="00133BE0" w:rsidDel="00955489">
                <w:rPr>
                  <w:b/>
                </w:rPr>
                <w:delText>Ph.D.</w:delText>
              </w:r>
              <w:r w:rsidDel="00955489">
                <w:rPr>
                  <w:b/>
                </w:rPr>
                <w:delText xml:space="preserve"> </w:delText>
              </w:r>
              <w:r w:rsidRPr="00EC7822" w:rsidDel="00955489">
                <w:delText>(100</w:delText>
              </w:r>
              <w:r w:rsidDel="00955489">
                <w:delText xml:space="preserve"> </w:delText>
              </w:r>
              <w:r w:rsidRPr="00EC7822" w:rsidDel="00955489">
                <w:delText>%</w:delText>
              </w:r>
              <w:r w:rsidDel="00955489">
                <w:delText xml:space="preserve"> p</w:delText>
              </w:r>
              <w:r w:rsidRPr="00EC7822" w:rsidDel="00955489">
                <w:delText>)</w:delText>
              </w:r>
            </w:del>
          </w:p>
        </w:tc>
        <w:tc>
          <w:tcPr>
            <w:tcW w:w="567" w:type="dxa"/>
          </w:tcPr>
          <w:p w:rsidR="00375B0B" w:rsidRPr="00FF575C" w:rsidDel="00955489" w:rsidRDefault="00375B0B" w:rsidP="00375B0B">
            <w:pPr>
              <w:jc w:val="both"/>
              <w:rPr>
                <w:del w:id="1008" w:author="vopatrilova" w:date="2018-11-19T09:52:00Z"/>
              </w:rPr>
            </w:pPr>
            <w:del w:id="1009" w:author="vopatrilova" w:date="2018-11-19T09:52:00Z">
              <w:r w:rsidDel="00955489">
                <w:delText>2</w:delText>
              </w:r>
              <w:r w:rsidR="00F14CF3" w:rsidDel="00955489">
                <w:delText>/L</w:delText>
              </w:r>
            </w:del>
          </w:p>
        </w:tc>
        <w:tc>
          <w:tcPr>
            <w:tcW w:w="709" w:type="dxa"/>
          </w:tcPr>
          <w:p w:rsidR="00375B0B" w:rsidRPr="00FF575C" w:rsidDel="00955489" w:rsidRDefault="00375B0B" w:rsidP="00375B0B">
            <w:pPr>
              <w:jc w:val="both"/>
              <w:rPr>
                <w:del w:id="1010" w:author="vopatrilova" w:date="2018-11-19T09:52:00Z"/>
              </w:rPr>
            </w:pPr>
          </w:p>
        </w:tc>
      </w:tr>
      <w:tr w:rsidR="00375B0B" w:rsidDel="00955489" w:rsidTr="00375B0B">
        <w:trPr>
          <w:del w:id="1011" w:author="vopatrilova" w:date="2018-11-19T09:52:00Z"/>
        </w:trPr>
        <w:tc>
          <w:tcPr>
            <w:tcW w:w="2374" w:type="dxa"/>
          </w:tcPr>
          <w:p w:rsidR="00375B0B" w:rsidRPr="00FF575C" w:rsidDel="00955489" w:rsidRDefault="00375B0B" w:rsidP="00375B0B">
            <w:pPr>
              <w:jc w:val="both"/>
              <w:rPr>
                <w:del w:id="1012" w:author="vopatrilova" w:date="2018-11-19T09:52:00Z"/>
              </w:rPr>
            </w:pPr>
            <w:del w:id="1013" w:author="vopatrilova" w:date="2018-11-19T09:52:00Z">
              <w:r w:rsidRPr="00BE5641" w:rsidDel="00955489">
                <w:rPr>
                  <w:rStyle w:val="shorttext"/>
                  <w:color w:val="222222"/>
                </w:rPr>
                <w:delText>PLC programming</w:delText>
              </w:r>
            </w:del>
          </w:p>
        </w:tc>
        <w:tc>
          <w:tcPr>
            <w:tcW w:w="1344" w:type="dxa"/>
            <w:gridSpan w:val="3"/>
          </w:tcPr>
          <w:p w:rsidR="00375B0B" w:rsidRPr="00FF575C" w:rsidDel="00955489" w:rsidRDefault="00375B0B" w:rsidP="00375B0B">
            <w:pPr>
              <w:jc w:val="both"/>
              <w:rPr>
                <w:del w:id="1014" w:author="vopatrilova" w:date="2018-11-19T09:52:00Z"/>
              </w:rPr>
            </w:pPr>
            <w:del w:id="1015" w:author="vopatrilova" w:date="2018-11-19T09:52:00Z">
              <w:r w:rsidRPr="00FF575C" w:rsidDel="00955489">
                <w:delText>28p+28c</w:delText>
              </w:r>
            </w:del>
          </w:p>
        </w:tc>
        <w:tc>
          <w:tcPr>
            <w:tcW w:w="850" w:type="dxa"/>
          </w:tcPr>
          <w:p w:rsidR="00375B0B" w:rsidRPr="00FF575C" w:rsidDel="00955489" w:rsidRDefault="00375B0B" w:rsidP="00375B0B">
            <w:pPr>
              <w:jc w:val="both"/>
              <w:rPr>
                <w:del w:id="1016" w:author="vopatrilova" w:date="2018-11-19T09:52:00Z"/>
              </w:rPr>
            </w:pPr>
            <w:del w:id="1017" w:author="vopatrilova" w:date="2018-11-19T09:52:00Z">
              <w:r w:rsidRPr="00FF575C" w:rsidDel="00955489">
                <w:delText>z, zk</w:delText>
              </w:r>
            </w:del>
          </w:p>
        </w:tc>
        <w:tc>
          <w:tcPr>
            <w:tcW w:w="708" w:type="dxa"/>
          </w:tcPr>
          <w:p w:rsidR="00375B0B" w:rsidRPr="00FF575C" w:rsidDel="00955489" w:rsidRDefault="00375B0B" w:rsidP="00375B0B">
            <w:pPr>
              <w:jc w:val="both"/>
              <w:rPr>
                <w:del w:id="1018" w:author="vopatrilova" w:date="2018-11-19T09:52:00Z"/>
              </w:rPr>
            </w:pPr>
            <w:del w:id="1019" w:author="vopatrilova" w:date="2018-11-19T09:52:00Z">
              <w:r w:rsidRPr="00FF575C" w:rsidDel="00955489">
                <w:delText>4</w:delText>
              </w:r>
            </w:del>
          </w:p>
        </w:tc>
        <w:tc>
          <w:tcPr>
            <w:tcW w:w="3971" w:type="dxa"/>
          </w:tcPr>
          <w:p w:rsidR="00375B0B" w:rsidRPr="00133BE0" w:rsidDel="00955489" w:rsidRDefault="00375B0B" w:rsidP="00375B0B">
            <w:pPr>
              <w:rPr>
                <w:del w:id="1020" w:author="vopatrilova" w:date="2018-11-19T09:52:00Z"/>
                <w:b/>
              </w:rPr>
            </w:pPr>
            <w:del w:id="1021" w:author="vopatrilova" w:date="2018-11-19T09:52:00Z">
              <w:r w:rsidRPr="00133BE0" w:rsidDel="00955489">
                <w:rPr>
                  <w:b/>
                </w:rPr>
                <w:delText>Ing.</w:delText>
              </w:r>
              <w:r w:rsidDel="00955489">
                <w:rPr>
                  <w:b/>
                </w:rPr>
                <w:delText xml:space="preserve"> </w:delText>
              </w:r>
              <w:r w:rsidRPr="00133BE0" w:rsidDel="00955489">
                <w:rPr>
                  <w:b/>
                </w:rPr>
                <w:delText>Tomáš Sysala,</w:delText>
              </w:r>
              <w:r w:rsidDel="00955489">
                <w:rPr>
                  <w:b/>
                </w:rPr>
                <w:delText xml:space="preserve"> </w:delText>
              </w:r>
              <w:r w:rsidRPr="00133BE0" w:rsidDel="00955489">
                <w:rPr>
                  <w:b/>
                </w:rPr>
                <w:delText>Ph.D.</w:delText>
              </w:r>
              <w:r w:rsidDel="00955489">
                <w:rPr>
                  <w:b/>
                </w:rPr>
                <w:delText xml:space="preserve"> </w:delText>
              </w:r>
              <w:r w:rsidRPr="00025D69" w:rsidDel="00955489">
                <w:delText>(100</w:delText>
              </w:r>
              <w:r w:rsidDel="00955489">
                <w:delText xml:space="preserve"> </w:delText>
              </w:r>
              <w:r w:rsidRPr="00025D69" w:rsidDel="00955489">
                <w:delText>%</w:delText>
              </w:r>
              <w:r w:rsidDel="00955489">
                <w:delText xml:space="preserve"> p</w:delText>
              </w:r>
              <w:r w:rsidRPr="00025D69" w:rsidDel="00955489">
                <w:delText>)</w:delText>
              </w:r>
            </w:del>
          </w:p>
        </w:tc>
        <w:tc>
          <w:tcPr>
            <w:tcW w:w="567" w:type="dxa"/>
          </w:tcPr>
          <w:p w:rsidR="00375B0B" w:rsidRPr="00FF575C" w:rsidDel="00955489" w:rsidRDefault="00375B0B" w:rsidP="00375B0B">
            <w:pPr>
              <w:jc w:val="both"/>
              <w:rPr>
                <w:del w:id="1022" w:author="vopatrilova" w:date="2018-11-19T09:52:00Z"/>
              </w:rPr>
            </w:pPr>
            <w:del w:id="1023" w:author="vopatrilova" w:date="2018-11-19T09:52:00Z">
              <w:r w:rsidRPr="00FF575C" w:rsidDel="00955489">
                <w:delText>2</w:delText>
              </w:r>
              <w:r w:rsidR="00F14CF3" w:rsidDel="00955489">
                <w:delText>/L</w:delText>
              </w:r>
            </w:del>
          </w:p>
        </w:tc>
        <w:tc>
          <w:tcPr>
            <w:tcW w:w="709" w:type="dxa"/>
          </w:tcPr>
          <w:p w:rsidR="00375B0B" w:rsidRPr="00FF575C" w:rsidDel="00955489" w:rsidRDefault="004661CE" w:rsidP="00375B0B">
            <w:pPr>
              <w:jc w:val="both"/>
              <w:rPr>
                <w:del w:id="1024" w:author="vopatrilova" w:date="2018-11-19T09:52:00Z"/>
              </w:rPr>
            </w:pPr>
            <w:del w:id="1025" w:author="vopatrilova" w:date="2018-11-19T09:52:00Z">
              <w:r w:rsidDel="00955489">
                <w:delText>P</w:delText>
              </w:r>
              <w:r w:rsidR="00375B0B" w:rsidRPr="00FF575C" w:rsidDel="00955489">
                <w:delText>Z</w:delText>
              </w:r>
            </w:del>
          </w:p>
        </w:tc>
      </w:tr>
      <w:tr w:rsidR="00375B0B" w:rsidDel="00955489" w:rsidTr="00375B0B">
        <w:trPr>
          <w:del w:id="1026" w:author="vopatrilova" w:date="2018-11-19T09:52:00Z"/>
        </w:trPr>
        <w:tc>
          <w:tcPr>
            <w:tcW w:w="2374" w:type="dxa"/>
          </w:tcPr>
          <w:p w:rsidR="00375B0B" w:rsidRPr="00FF575C" w:rsidDel="00955489" w:rsidRDefault="00375B0B" w:rsidP="00375B0B">
            <w:pPr>
              <w:jc w:val="both"/>
              <w:rPr>
                <w:del w:id="1027" w:author="vopatrilova" w:date="2018-11-19T09:52:00Z"/>
              </w:rPr>
            </w:pPr>
            <w:del w:id="1028" w:author="vopatrilova" w:date="2018-11-19T09:52:00Z">
              <w:r w:rsidRPr="00BE5641" w:rsidDel="00955489">
                <w:rPr>
                  <w:rStyle w:val="shorttext"/>
                  <w:color w:val="222222"/>
                </w:rPr>
                <w:delText>Production management and logistics</w:delText>
              </w:r>
            </w:del>
          </w:p>
        </w:tc>
        <w:tc>
          <w:tcPr>
            <w:tcW w:w="1344" w:type="dxa"/>
            <w:gridSpan w:val="3"/>
          </w:tcPr>
          <w:p w:rsidR="00375B0B" w:rsidRPr="00FF575C" w:rsidDel="00955489" w:rsidRDefault="00375B0B" w:rsidP="00375B0B">
            <w:pPr>
              <w:jc w:val="both"/>
              <w:rPr>
                <w:del w:id="1029" w:author="vopatrilova" w:date="2018-11-19T09:52:00Z"/>
              </w:rPr>
            </w:pPr>
            <w:del w:id="1030" w:author="vopatrilova" w:date="2018-11-19T09:52:00Z">
              <w:r w:rsidRPr="00FF575C" w:rsidDel="00955489">
                <w:delText>14p+42c</w:delText>
              </w:r>
            </w:del>
          </w:p>
        </w:tc>
        <w:tc>
          <w:tcPr>
            <w:tcW w:w="850" w:type="dxa"/>
          </w:tcPr>
          <w:p w:rsidR="00375B0B" w:rsidRPr="00FF575C" w:rsidDel="00955489" w:rsidRDefault="00375B0B" w:rsidP="00375B0B">
            <w:pPr>
              <w:jc w:val="both"/>
              <w:rPr>
                <w:del w:id="1031" w:author="vopatrilova" w:date="2018-11-19T09:52:00Z"/>
              </w:rPr>
            </w:pPr>
            <w:del w:id="1032" w:author="vopatrilova" w:date="2018-11-19T09:52:00Z">
              <w:r w:rsidDel="00955489">
                <w:delText>kl</w:delText>
              </w:r>
            </w:del>
          </w:p>
        </w:tc>
        <w:tc>
          <w:tcPr>
            <w:tcW w:w="708" w:type="dxa"/>
          </w:tcPr>
          <w:p w:rsidR="00375B0B" w:rsidRPr="00FF575C" w:rsidDel="00955489" w:rsidRDefault="00375B0B" w:rsidP="00375B0B">
            <w:pPr>
              <w:jc w:val="both"/>
              <w:rPr>
                <w:del w:id="1033" w:author="vopatrilova" w:date="2018-11-19T09:52:00Z"/>
              </w:rPr>
            </w:pPr>
            <w:del w:id="1034" w:author="vopatrilova" w:date="2018-11-19T09:52:00Z">
              <w:r w:rsidRPr="00FF575C" w:rsidDel="00955489">
                <w:delText>4</w:delText>
              </w:r>
            </w:del>
          </w:p>
        </w:tc>
        <w:tc>
          <w:tcPr>
            <w:tcW w:w="3971" w:type="dxa"/>
          </w:tcPr>
          <w:p w:rsidR="00375B0B" w:rsidRPr="00FF575C" w:rsidDel="00955489" w:rsidRDefault="00375B0B" w:rsidP="00375B0B">
            <w:pPr>
              <w:rPr>
                <w:del w:id="1035" w:author="vopatrilova" w:date="2018-11-19T09:52:00Z"/>
              </w:rPr>
            </w:pPr>
            <w:del w:id="1036" w:author="vopatrilova" w:date="2018-11-19T09:52:00Z">
              <w:r w:rsidDel="00955489">
                <w:delText xml:space="preserve">doc. Ing. </w:delText>
              </w:r>
              <w:r w:rsidRPr="00A32AE8" w:rsidDel="00955489">
                <w:delText>Bronislav Chramcov,</w:delText>
              </w:r>
              <w:r w:rsidDel="00955489">
                <w:delText xml:space="preserve"> </w:delText>
              </w:r>
              <w:r w:rsidRPr="00A32AE8" w:rsidDel="00955489">
                <w:delText>Ph.D.</w:delText>
              </w:r>
              <w:r w:rsidDel="00955489">
                <w:delText xml:space="preserve"> </w:delText>
              </w:r>
              <w:r w:rsidRPr="00A32AE8" w:rsidDel="00955489">
                <w:delText>(50</w:delText>
              </w:r>
              <w:r w:rsidDel="00955489">
                <w:delText xml:space="preserve"> </w:delText>
              </w:r>
              <w:r w:rsidRPr="00A32AE8" w:rsidDel="00955489">
                <w:delText>%</w:delText>
              </w:r>
              <w:r w:rsidDel="00955489">
                <w:delText xml:space="preserve"> p</w:delText>
              </w:r>
              <w:r w:rsidRPr="00A32AE8" w:rsidDel="00955489">
                <w:delText>)</w:delText>
              </w:r>
              <w:r w:rsidDel="00955489">
                <w:delText>,</w:delText>
              </w:r>
              <w:r w:rsidDel="00955489">
                <w:br/>
                <w:delText xml:space="preserve">doc. Ing. </w:delText>
              </w:r>
              <w:r w:rsidRPr="00FF575C" w:rsidDel="00955489">
                <w:delText>Jan Kunovský,</w:delText>
              </w:r>
              <w:r w:rsidDel="00955489">
                <w:delText xml:space="preserve"> </w:delText>
              </w:r>
              <w:r w:rsidRPr="00FF575C" w:rsidDel="00955489">
                <w:delText>CSc.(50</w:delText>
              </w:r>
              <w:r w:rsidDel="00955489">
                <w:delText xml:space="preserve"> % p)</w:delText>
              </w:r>
            </w:del>
          </w:p>
        </w:tc>
        <w:tc>
          <w:tcPr>
            <w:tcW w:w="567" w:type="dxa"/>
          </w:tcPr>
          <w:p w:rsidR="00375B0B" w:rsidRPr="00FF575C" w:rsidDel="00955489" w:rsidRDefault="00375B0B" w:rsidP="00375B0B">
            <w:pPr>
              <w:jc w:val="both"/>
              <w:rPr>
                <w:del w:id="1037" w:author="vopatrilova" w:date="2018-11-19T09:52:00Z"/>
              </w:rPr>
            </w:pPr>
            <w:del w:id="1038" w:author="vopatrilova" w:date="2018-11-19T09:52:00Z">
              <w:r w:rsidRPr="00FF575C" w:rsidDel="00955489">
                <w:delText>2</w:delText>
              </w:r>
              <w:r w:rsidR="00F14CF3" w:rsidDel="00955489">
                <w:delText>/L</w:delText>
              </w:r>
            </w:del>
          </w:p>
        </w:tc>
        <w:tc>
          <w:tcPr>
            <w:tcW w:w="709" w:type="dxa"/>
          </w:tcPr>
          <w:p w:rsidR="00375B0B" w:rsidRPr="00FF575C" w:rsidDel="00955489" w:rsidRDefault="00375B0B" w:rsidP="00375B0B">
            <w:pPr>
              <w:jc w:val="both"/>
              <w:rPr>
                <w:del w:id="1039" w:author="vopatrilova" w:date="2018-11-19T09:52:00Z"/>
              </w:rPr>
            </w:pPr>
          </w:p>
        </w:tc>
      </w:tr>
      <w:tr w:rsidR="00375B0B" w:rsidDel="00955489" w:rsidTr="00375B0B">
        <w:trPr>
          <w:del w:id="1040" w:author="vopatrilova" w:date="2018-11-19T09:52:00Z"/>
        </w:trPr>
        <w:tc>
          <w:tcPr>
            <w:tcW w:w="2374" w:type="dxa"/>
          </w:tcPr>
          <w:p w:rsidR="00375B0B" w:rsidRPr="00FF575C" w:rsidDel="00955489" w:rsidRDefault="00375B0B" w:rsidP="00375B0B">
            <w:pPr>
              <w:rPr>
                <w:del w:id="1041" w:author="vopatrilova" w:date="2018-11-19T09:52:00Z"/>
              </w:rPr>
            </w:pPr>
            <w:del w:id="1042" w:author="vopatrilova" w:date="2018-11-19T09:52:00Z">
              <w:r w:rsidRPr="00BE5641" w:rsidDel="00955489">
                <w:rPr>
                  <w:rStyle w:val="shorttext"/>
                  <w:color w:val="222222"/>
                </w:rPr>
                <w:delText>Construction of robots and manipulators</w:delText>
              </w:r>
            </w:del>
          </w:p>
        </w:tc>
        <w:tc>
          <w:tcPr>
            <w:tcW w:w="1344" w:type="dxa"/>
            <w:gridSpan w:val="3"/>
          </w:tcPr>
          <w:p w:rsidR="00375B0B" w:rsidRPr="00FF575C" w:rsidDel="00955489" w:rsidRDefault="00375B0B" w:rsidP="00375B0B">
            <w:pPr>
              <w:jc w:val="both"/>
              <w:rPr>
                <w:del w:id="1043" w:author="vopatrilova" w:date="2018-11-19T09:52:00Z"/>
              </w:rPr>
            </w:pPr>
            <w:del w:id="1044" w:author="vopatrilova" w:date="2018-11-19T09:52:00Z">
              <w:r w:rsidRPr="00FF575C" w:rsidDel="00955489">
                <w:delText>14s+42c</w:delText>
              </w:r>
            </w:del>
          </w:p>
        </w:tc>
        <w:tc>
          <w:tcPr>
            <w:tcW w:w="850" w:type="dxa"/>
          </w:tcPr>
          <w:p w:rsidR="00375B0B" w:rsidRPr="00FF575C" w:rsidDel="00955489" w:rsidRDefault="00375B0B" w:rsidP="00375B0B">
            <w:pPr>
              <w:jc w:val="both"/>
              <w:rPr>
                <w:del w:id="1045" w:author="vopatrilova" w:date="2018-11-19T09:52:00Z"/>
              </w:rPr>
            </w:pPr>
            <w:del w:id="1046" w:author="vopatrilova" w:date="2018-11-19T09:52:00Z">
              <w:r w:rsidRPr="00FF575C" w:rsidDel="00955489">
                <w:delText>z, zk</w:delText>
              </w:r>
            </w:del>
          </w:p>
        </w:tc>
        <w:tc>
          <w:tcPr>
            <w:tcW w:w="708" w:type="dxa"/>
          </w:tcPr>
          <w:p w:rsidR="00375B0B" w:rsidRPr="00FF575C" w:rsidDel="00955489" w:rsidRDefault="00375B0B" w:rsidP="00375B0B">
            <w:pPr>
              <w:jc w:val="both"/>
              <w:rPr>
                <w:del w:id="1047" w:author="vopatrilova" w:date="2018-11-19T09:52:00Z"/>
              </w:rPr>
            </w:pPr>
            <w:del w:id="1048" w:author="vopatrilova" w:date="2018-11-19T09:52:00Z">
              <w:r w:rsidRPr="00FF575C" w:rsidDel="00955489">
                <w:delText>6</w:delText>
              </w:r>
            </w:del>
          </w:p>
        </w:tc>
        <w:tc>
          <w:tcPr>
            <w:tcW w:w="3971" w:type="dxa"/>
          </w:tcPr>
          <w:p w:rsidR="00375B0B" w:rsidRPr="00133BE0" w:rsidDel="00955489" w:rsidRDefault="00375B0B" w:rsidP="00375B0B">
            <w:pPr>
              <w:rPr>
                <w:del w:id="1049" w:author="vopatrilova" w:date="2018-11-19T09:52:00Z"/>
                <w:b/>
              </w:rPr>
            </w:pPr>
            <w:del w:id="1050" w:author="vopatrilova" w:date="2018-11-19T09:52:00Z">
              <w:r w:rsidDel="00955489">
                <w:rPr>
                  <w:b/>
                </w:rPr>
                <w:delText xml:space="preserve">doc. Ing. RNDr. Zdeněk Úředníček, CSc. </w:delText>
              </w:r>
              <w:r w:rsidRPr="00F63E74" w:rsidDel="00955489">
                <w:delText>(100 % p)</w:delText>
              </w:r>
            </w:del>
          </w:p>
        </w:tc>
        <w:tc>
          <w:tcPr>
            <w:tcW w:w="567" w:type="dxa"/>
          </w:tcPr>
          <w:p w:rsidR="00375B0B" w:rsidRPr="00FF575C" w:rsidDel="00955489" w:rsidRDefault="00375B0B" w:rsidP="00375B0B">
            <w:pPr>
              <w:jc w:val="both"/>
              <w:rPr>
                <w:del w:id="1051" w:author="vopatrilova" w:date="2018-11-19T09:52:00Z"/>
              </w:rPr>
            </w:pPr>
            <w:del w:id="1052" w:author="vopatrilova" w:date="2018-11-19T09:52:00Z">
              <w:r w:rsidRPr="00FF575C" w:rsidDel="00955489">
                <w:delText>2</w:delText>
              </w:r>
              <w:r w:rsidR="00F14CF3" w:rsidDel="00955489">
                <w:delText>/L</w:delText>
              </w:r>
            </w:del>
          </w:p>
        </w:tc>
        <w:tc>
          <w:tcPr>
            <w:tcW w:w="709" w:type="dxa"/>
          </w:tcPr>
          <w:p w:rsidR="00375B0B" w:rsidRPr="00FF575C" w:rsidDel="00955489" w:rsidRDefault="00375B0B" w:rsidP="00375B0B">
            <w:pPr>
              <w:jc w:val="both"/>
              <w:rPr>
                <w:del w:id="1053" w:author="vopatrilova" w:date="2018-11-19T09:52:00Z"/>
              </w:rPr>
            </w:pPr>
            <w:del w:id="1054" w:author="vopatrilova" w:date="2018-11-19T09:52:00Z">
              <w:r w:rsidRPr="00FF575C" w:rsidDel="00955489">
                <w:delText>PZ</w:delText>
              </w:r>
            </w:del>
          </w:p>
        </w:tc>
      </w:tr>
      <w:tr w:rsidR="00375B0B" w:rsidDel="00955489" w:rsidTr="00375B0B">
        <w:trPr>
          <w:del w:id="1055" w:author="vopatrilova" w:date="2018-11-19T09:52:00Z"/>
        </w:trPr>
        <w:tc>
          <w:tcPr>
            <w:tcW w:w="2374" w:type="dxa"/>
          </w:tcPr>
          <w:p w:rsidR="00375B0B" w:rsidRPr="00FF575C" w:rsidDel="00955489" w:rsidRDefault="00375B0B" w:rsidP="00375B0B">
            <w:pPr>
              <w:jc w:val="both"/>
              <w:rPr>
                <w:del w:id="1056" w:author="vopatrilova" w:date="2018-11-19T09:52:00Z"/>
              </w:rPr>
            </w:pPr>
            <w:del w:id="1057" w:author="vopatrilova" w:date="2018-11-19T09:52:00Z">
              <w:r w:rsidRPr="00BE5641" w:rsidDel="00955489">
                <w:rPr>
                  <w:rStyle w:val="shorttext"/>
                  <w:color w:val="222222"/>
                </w:rPr>
                <w:delText>Sport activities 3</w:delText>
              </w:r>
            </w:del>
          </w:p>
        </w:tc>
        <w:tc>
          <w:tcPr>
            <w:tcW w:w="1344" w:type="dxa"/>
            <w:gridSpan w:val="3"/>
          </w:tcPr>
          <w:p w:rsidR="00375B0B" w:rsidRPr="00FF575C" w:rsidDel="00955489" w:rsidRDefault="00375B0B" w:rsidP="00375B0B">
            <w:pPr>
              <w:jc w:val="both"/>
              <w:rPr>
                <w:del w:id="1058" w:author="vopatrilova" w:date="2018-11-19T09:52:00Z"/>
              </w:rPr>
            </w:pPr>
            <w:del w:id="1059" w:author="vopatrilova" w:date="2018-11-19T09:52:00Z">
              <w:r w:rsidRPr="00FF575C" w:rsidDel="00955489">
                <w:delText>28c</w:delText>
              </w:r>
            </w:del>
          </w:p>
        </w:tc>
        <w:tc>
          <w:tcPr>
            <w:tcW w:w="850" w:type="dxa"/>
          </w:tcPr>
          <w:p w:rsidR="00375B0B" w:rsidRPr="00FF575C" w:rsidDel="00955489" w:rsidRDefault="00375B0B" w:rsidP="00375B0B">
            <w:pPr>
              <w:jc w:val="both"/>
              <w:rPr>
                <w:del w:id="1060" w:author="vopatrilova" w:date="2018-11-19T09:52:00Z"/>
              </w:rPr>
            </w:pPr>
            <w:del w:id="1061" w:author="vopatrilova" w:date="2018-11-19T09:52:00Z">
              <w:r w:rsidRPr="00FF575C" w:rsidDel="00955489">
                <w:delText>z</w:delText>
              </w:r>
            </w:del>
          </w:p>
        </w:tc>
        <w:tc>
          <w:tcPr>
            <w:tcW w:w="708" w:type="dxa"/>
          </w:tcPr>
          <w:p w:rsidR="00375B0B" w:rsidRPr="00FF575C" w:rsidDel="00955489" w:rsidRDefault="00CD2B52" w:rsidP="00375B0B">
            <w:pPr>
              <w:jc w:val="both"/>
              <w:rPr>
                <w:del w:id="1062" w:author="vopatrilova" w:date="2018-11-19T09:52:00Z"/>
              </w:rPr>
            </w:pPr>
            <w:del w:id="1063" w:author="vopatrilova" w:date="2018-11-19T09:52:00Z">
              <w:r w:rsidDel="00955489">
                <w:delText>4</w:delText>
              </w:r>
            </w:del>
          </w:p>
        </w:tc>
        <w:tc>
          <w:tcPr>
            <w:tcW w:w="3971" w:type="dxa"/>
          </w:tcPr>
          <w:p w:rsidR="00375B0B" w:rsidRPr="00FF575C" w:rsidDel="00955489" w:rsidRDefault="006919FC" w:rsidP="00375B0B">
            <w:pPr>
              <w:rPr>
                <w:del w:id="1064" w:author="vopatrilova" w:date="2018-11-19T09:52:00Z"/>
              </w:rPr>
            </w:pPr>
            <w:del w:id="1065" w:author="vopatrilova" w:date="2018-11-19T09:52:00Z">
              <w:r w:rsidDel="00955489">
                <w:rPr>
                  <w:i/>
                  <w:iCs/>
                </w:rPr>
                <w:delText>Předmět má pro zaměření SP doplňující charakter</w:delText>
              </w:r>
            </w:del>
          </w:p>
        </w:tc>
        <w:tc>
          <w:tcPr>
            <w:tcW w:w="567" w:type="dxa"/>
          </w:tcPr>
          <w:p w:rsidR="00375B0B" w:rsidRPr="00FF575C" w:rsidDel="00955489" w:rsidRDefault="00375B0B" w:rsidP="00375B0B">
            <w:pPr>
              <w:jc w:val="both"/>
              <w:rPr>
                <w:del w:id="1066" w:author="vopatrilova" w:date="2018-11-19T09:52:00Z"/>
              </w:rPr>
            </w:pPr>
            <w:del w:id="1067" w:author="vopatrilova" w:date="2018-11-19T09:52:00Z">
              <w:r w:rsidRPr="00FF575C" w:rsidDel="00955489">
                <w:delText>2</w:delText>
              </w:r>
              <w:r w:rsidR="00F14CF3" w:rsidDel="00955489">
                <w:delText>/L</w:delText>
              </w:r>
            </w:del>
          </w:p>
        </w:tc>
        <w:tc>
          <w:tcPr>
            <w:tcW w:w="709" w:type="dxa"/>
          </w:tcPr>
          <w:p w:rsidR="00375B0B" w:rsidRPr="00FF575C" w:rsidDel="00955489" w:rsidRDefault="00375B0B" w:rsidP="00375B0B">
            <w:pPr>
              <w:jc w:val="both"/>
              <w:rPr>
                <w:del w:id="1068" w:author="vopatrilova" w:date="2018-11-19T09:52:00Z"/>
              </w:rPr>
            </w:pPr>
          </w:p>
        </w:tc>
      </w:tr>
      <w:tr w:rsidR="00375B0B" w:rsidDel="00955489" w:rsidTr="00375B0B">
        <w:trPr>
          <w:del w:id="1069" w:author="vopatrilova" w:date="2018-11-19T09:52:00Z"/>
        </w:trPr>
        <w:tc>
          <w:tcPr>
            <w:tcW w:w="2374" w:type="dxa"/>
          </w:tcPr>
          <w:p w:rsidR="00375B0B" w:rsidRPr="00FF575C" w:rsidDel="00955489" w:rsidRDefault="00375B0B" w:rsidP="00375B0B">
            <w:pPr>
              <w:jc w:val="both"/>
              <w:rPr>
                <w:del w:id="1070" w:author="vopatrilova" w:date="2018-11-19T09:52:00Z"/>
              </w:rPr>
            </w:pPr>
            <w:del w:id="1071" w:author="vopatrilova" w:date="2018-11-19T09:52:00Z">
              <w:r w:rsidRPr="00BE5641" w:rsidDel="00955489">
                <w:rPr>
                  <w:rStyle w:val="shorttext"/>
                  <w:color w:val="222222"/>
                </w:rPr>
                <w:delText>Fluid mechanics</w:delText>
              </w:r>
            </w:del>
          </w:p>
        </w:tc>
        <w:tc>
          <w:tcPr>
            <w:tcW w:w="1344" w:type="dxa"/>
            <w:gridSpan w:val="3"/>
          </w:tcPr>
          <w:p w:rsidR="00375B0B" w:rsidRPr="00FF575C" w:rsidDel="00955489" w:rsidRDefault="00375B0B" w:rsidP="00375B0B">
            <w:pPr>
              <w:jc w:val="both"/>
              <w:rPr>
                <w:del w:id="1072" w:author="vopatrilova" w:date="2018-11-19T09:52:00Z"/>
              </w:rPr>
            </w:pPr>
            <w:del w:id="1073" w:author="vopatrilova" w:date="2018-11-19T09:52:00Z">
              <w:r w:rsidRPr="00FF575C" w:rsidDel="00955489">
                <w:delText>28p+28s</w:delText>
              </w:r>
            </w:del>
          </w:p>
        </w:tc>
        <w:tc>
          <w:tcPr>
            <w:tcW w:w="850" w:type="dxa"/>
          </w:tcPr>
          <w:p w:rsidR="00375B0B" w:rsidRPr="00FF575C" w:rsidDel="00955489" w:rsidRDefault="00375B0B" w:rsidP="00375B0B">
            <w:pPr>
              <w:jc w:val="both"/>
              <w:rPr>
                <w:del w:id="1074" w:author="vopatrilova" w:date="2018-11-19T09:52:00Z"/>
              </w:rPr>
            </w:pPr>
            <w:del w:id="1075" w:author="vopatrilova" w:date="2018-11-19T09:52:00Z">
              <w:r w:rsidRPr="00FF575C" w:rsidDel="00955489">
                <w:delText>z, zk</w:delText>
              </w:r>
            </w:del>
          </w:p>
        </w:tc>
        <w:tc>
          <w:tcPr>
            <w:tcW w:w="708" w:type="dxa"/>
          </w:tcPr>
          <w:p w:rsidR="00375B0B" w:rsidRPr="00FF575C" w:rsidDel="00955489" w:rsidRDefault="00375B0B" w:rsidP="00375B0B">
            <w:pPr>
              <w:jc w:val="both"/>
              <w:rPr>
                <w:del w:id="1076" w:author="vopatrilova" w:date="2018-11-19T09:52:00Z"/>
              </w:rPr>
            </w:pPr>
            <w:del w:id="1077" w:author="vopatrilova" w:date="2018-11-19T09:52:00Z">
              <w:r w:rsidRPr="00FF575C" w:rsidDel="00955489">
                <w:delText>5</w:delText>
              </w:r>
            </w:del>
          </w:p>
        </w:tc>
        <w:tc>
          <w:tcPr>
            <w:tcW w:w="3971" w:type="dxa"/>
          </w:tcPr>
          <w:p w:rsidR="00375B0B" w:rsidRPr="00133BE0" w:rsidDel="00955489" w:rsidRDefault="00375B0B" w:rsidP="00375B0B">
            <w:pPr>
              <w:rPr>
                <w:del w:id="1078" w:author="vopatrilova" w:date="2018-11-19T09:52:00Z"/>
                <w:b/>
              </w:rPr>
            </w:pPr>
            <w:del w:id="1079" w:author="vopatrilova" w:date="2018-11-19T09:52:00Z">
              <w:r w:rsidDel="00955489">
                <w:rPr>
                  <w:b/>
                </w:rPr>
                <w:delText>p</w:delText>
              </w:r>
              <w:r w:rsidRPr="00133BE0" w:rsidDel="00955489">
                <w:rPr>
                  <w:b/>
                </w:rPr>
                <w:delText>rof.</w:delText>
              </w:r>
              <w:r w:rsidDel="00955489">
                <w:rPr>
                  <w:b/>
                </w:rPr>
                <w:delText xml:space="preserve"> </w:delText>
              </w:r>
              <w:r w:rsidRPr="00133BE0" w:rsidDel="00955489">
                <w:rPr>
                  <w:b/>
                </w:rPr>
                <w:delText>Ing.</w:delText>
              </w:r>
              <w:r w:rsidDel="00955489">
                <w:rPr>
                  <w:b/>
                </w:rPr>
                <w:delText xml:space="preserve"> </w:delText>
              </w:r>
              <w:r w:rsidRPr="00133BE0" w:rsidDel="00955489">
                <w:rPr>
                  <w:b/>
                </w:rPr>
                <w:delText>Dagmar Janáčová,</w:delText>
              </w:r>
              <w:r w:rsidDel="00955489">
                <w:rPr>
                  <w:b/>
                </w:rPr>
                <w:delText xml:space="preserve"> </w:delText>
              </w:r>
              <w:r w:rsidRPr="00133BE0" w:rsidDel="00955489">
                <w:rPr>
                  <w:b/>
                </w:rPr>
                <w:delText xml:space="preserve">CSc. </w:delText>
              </w:r>
              <w:r w:rsidRPr="00F63E74" w:rsidDel="00955489">
                <w:delText>(100</w:delText>
              </w:r>
              <w:r w:rsidDel="00955489">
                <w:delText xml:space="preserve"> </w:delText>
              </w:r>
              <w:r w:rsidRPr="00F63E74" w:rsidDel="00955489">
                <w:delText>%</w:delText>
              </w:r>
              <w:r w:rsidDel="00955489">
                <w:delText xml:space="preserve"> p</w:delText>
              </w:r>
              <w:r w:rsidRPr="00F63E74" w:rsidDel="00955489">
                <w:delText>)</w:delText>
              </w:r>
            </w:del>
          </w:p>
        </w:tc>
        <w:tc>
          <w:tcPr>
            <w:tcW w:w="567" w:type="dxa"/>
          </w:tcPr>
          <w:p w:rsidR="00375B0B" w:rsidRPr="00FF575C" w:rsidDel="00955489" w:rsidRDefault="00375B0B" w:rsidP="00375B0B">
            <w:pPr>
              <w:jc w:val="both"/>
              <w:rPr>
                <w:del w:id="1080" w:author="vopatrilova" w:date="2018-11-19T09:52:00Z"/>
              </w:rPr>
            </w:pPr>
            <w:del w:id="1081" w:author="vopatrilova" w:date="2018-11-19T09:52:00Z">
              <w:r w:rsidRPr="00FF575C" w:rsidDel="00955489">
                <w:delText>3</w:delText>
              </w:r>
              <w:r w:rsidR="00F14CF3" w:rsidDel="00955489">
                <w:delText>/Z</w:delText>
              </w:r>
            </w:del>
          </w:p>
        </w:tc>
        <w:tc>
          <w:tcPr>
            <w:tcW w:w="709" w:type="dxa"/>
          </w:tcPr>
          <w:p w:rsidR="00375B0B" w:rsidRPr="00FF575C" w:rsidDel="00955489" w:rsidRDefault="00375B0B" w:rsidP="00375B0B">
            <w:pPr>
              <w:jc w:val="both"/>
              <w:rPr>
                <w:del w:id="1082" w:author="vopatrilova" w:date="2018-11-19T09:52:00Z"/>
              </w:rPr>
            </w:pPr>
          </w:p>
        </w:tc>
      </w:tr>
      <w:tr w:rsidR="00375B0B" w:rsidRPr="00587818" w:rsidDel="00955489" w:rsidTr="00375B0B">
        <w:trPr>
          <w:del w:id="1083" w:author="vopatrilova" w:date="2018-11-19T09:52:00Z"/>
        </w:trPr>
        <w:tc>
          <w:tcPr>
            <w:tcW w:w="2374" w:type="dxa"/>
          </w:tcPr>
          <w:p w:rsidR="00375B0B" w:rsidRPr="00FF575C" w:rsidDel="00955489" w:rsidRDefault="00375B0B" w:rsidP="00375B0B">
            <w:pPr>
              <w:rPr>
                <w:del w:id="1084" w:author="vopatrilova" w:date="2018-11-19T09:52:00Z"/>
              </w:rPr>
            </w:pPr>
            <w:del w:id="1085" w:author="vopatrilova" w:date="2018-11-19T09:52:00Z">
              <w:r w:rsidRPr="00BE5641" w:rsidDel="00955489">
                <w:rPr>
                  <w:rStyle w:val="shorttext"/>
                  <w:color w:val="222222"/>
                </w:rPr>
                <w:delText>Embedded systems with microcomputers</w:delText>
              </w:r>
            </w:del>
          </w:p>
        </w:tc>
        <w:tc>
          <w:tcPr>
            <w:tcW w:w="1344" w:type="dxa"/>
            <w:gridSpan w:val="3"/>
          </w:tcPr>
          <w:p w:rsidR="00375B0B" w:rsidRPr="00FF575C" w:rsidDel="00955489" w:rsidRDefault="00375B0B" w:rsidP="00375B0B">
            <w:pPr>
              <w:jc w:val="both"/>
              <w:rPr>
                <w:del w:id="1086" w:author="vopatrilova" w:date="2018-11-19T09:52:00Z"/>
              </w:rPr>
            </w:pPr>
            <w:del w:id="1087" w:author="vopatrilova" w:date="2018-11-19T09:52:00Z">
              <w:r w:rsidRPr="00FF575C" w:rsidDel="00955489">
                <w:delText>28p+56c</w:delText>
              </w:r>
            </w:del>
          </w:p>
        </w:tc>
        <w:tc>
          <w:tcPr>
            <w:tcW w:w="850" w:type="dxa"/>
          </w:tcPr>
          <w:p w:rsidR="00375B0B" w:rsidRPr="00FF575C" w:rsidDel="00955489" w:rsidRDefault="00375B0B" w:rsidP="00375B0B">
            <w:pPr>
              <w:jc w:val="both"/>
              <w:rPr>
                <w:del w:id="1088" w:author="vopatrilova" w:date="2018-11-19T09:52:00Z"/>
              </w:rPr>
            </w:pPr>
            <w:del w:id="1089" w:author="vopatrilova" w:date="2018-11-19T09:52:00Z">
              <w:r w:rsidRPr="00FF575C" w:rsidDel="00955489">
                <w:delText>z, zk</w:delText>
              </w:r>
            </w:del>
          </w:p>
        </w:tc>
        <w:tc>
          <w:tcPr>
            <w:tcW w:w="708" w:type="dxa"/>
          </w:tcPr>
          <w:p w:rsidR="00375B0B" w:rsidRPr="00FF575C" w:rsidDel="00955489" w:rsidRDefault="00375B0B" w:rsidP="00375B0B">
            <w:pPr>
              <w:jc w:val="both"/>
              <w:rPr>
                <w:del w:id="1090" w:author="vopatrilova" w:date="2018-11-19T09:52:00Z"/>
              </w:rPr>
            </w:pPr>
            <w:del w:id="1091" w:author="vopatrilova" w:date="2018-11-19T09:52:00Z">
              <w:r w:rsidRPr="00FF575C" w:rsidDel="00955489">
                <w:delText>5</w:delText>
              </w:r>
            </w:del>
          </w:p>
        </w:tc>
        <w:tc>
          <w:tcPr>
            <w:tcW w:w="3971" w:type="dxa"/>
          </w:tcPr>
          <w:p w:rsidR="00375B0B" w:rsidRPr="00133BE0" w:rsidDel="00955489" w:rsidRDefault="00375B0B" w:rsidP="00375B0B">
            <w:pPr>
              <w:rPr>
                <w:del w:id="1092" w:author="vopatrilova" w:date="2018-11-19T09:52:00Z"/>
                <w:b/>
              </w:rPr>
            </w:pPr>
            <w:del w:id="1093" w:author="vopatrilova" w:date="2018-11-19T09:52:00Z">
              <w:r w:rsidDel="00955489">
                <w:rPr>
                  <w:b/>
                </w:rPr>
                <w:delText>p</w:delText>
              </w:r>
              <w:r w:rsidRPr="00133BE0" w:rsidDel="00955489">
                <w:rPr>
                  <w:b/>
                </w:rPr>
                <w:delText>rof.</w:delText>
              </w:r>
              <w:r w:rsidDel="00955489">
                <w:rPr>
                  <w:b/>
                </w:rPr>
                <w:delText xml:space="preserve"> </w:delText>
              </w:r>
              <w:r w:rsidRPr="00133BE0" w:rsidDel="00955489">
                <w:rPr>
                  <w:b/>
                </w:rPr>
                <w:delText>Ing.</w:delText>
              </w:r>
              <w:r w:rsidDel="00955489">
                <w:rPr>
                  <w:b/>
                </w:rPr>
                <w:delText xml:space="preserve"> </w:delText>
              </w:r>
              <w:r w:rsidRPr="00133BE0" w:rsidDel="00955489">
                <w:rPr>
                  <w:b/>
                </w:rPr>
                <w:delText>Vladimír Vašek,</w:delText>
              </w:r>
              <w:r w:rsidDel="00955489">
                <w:rPr>
                  <w:b/>
                </w:rPr>
                <w:delText xml:space="preserve"> </w:delText>
              </w:r>
              <w:r w:rsidRPr="00133BE0" w:rsidDel="00955489">
                <w:rPr>
                  <w:b/>
                </w:rPr>
                <w:delText>CSc.</w:delText>
              </w:r>
              <w:r w:rsidDel="00955489">
                <w:rPr>
                  <w:b/>
                </w:rPr>
                <w:delText xml:space="preserve"> </w:delText>
              </w:r>
              <w:r w:rsidRPr="00F63E74" w:rsidDel="00955489">
                <w:delText>(75 % p)</w:delText>
              </w:r>
              <w:r w:rsidRPr="00133BE0" w:rsidDel="00955489">
                <w:rPr>
                  <w:b/>
                </w:rPr>
                <w:delText xml:space="preserve">, </w:delText>
              </w:r>
              <w:r w:rsidDel="00955489">
                <w:rPr>
                  <w:b/>
                </w:rPr>
                <w:br/>
              </w:r>
              <w:r w:rsidRPr="00133BE0" w:rsidDel="00955489">
                <w:rPr>
                  <w:b/>
                </w:rPr>
                <w:delText xml:space="preserve">Ing. Jan Dolinay, Ph.D. </w:delText>
              </w:r>
              <w:r w:rsidRPr="00F63E74" w:rsidDel="00955489">
                <w:delText>(25 % p)</w:delText>
              </w:r>
              <w:r w:rsidRPr="00133BE0" w:rsidDel="00955489">
                <w:rPr>
                  <w:b/>
                </w:rPr>
                <w:delText xml:space="preserve"> </w:delText>
              </w:r>
            </w:del>
          </w:p>
        </w:tc>
        <w:tc>
          <w:tcPr>
            <w:tcW w:w="567" w:type="dxa"/>
          </w:tcPr>
          <w:p w:rsidR="00375B0B" w:rsidRPr="00FF575C" w:rsidDel="00955489" w:rsidRDefault="00375B0B" w:rsidP="00375B0B">
            <w:pPr>
              <w:jc w:val="both"/>
              <w:rPr>
                <w:del w:id="1094" w:author="vopatrilova" w:date="2018-11-19T09:52:00Z"/>
              </w:rPr>
            </w:pPr>
            <w:del w:id="1095" w:author="vopatrilova" w:date="2018-11-19T09:52:00Z">
              <w:r w:rsidRPr="00FF575C" w:rsidDel="00955489">
                <w:delText>3</w:delText>
              </w:r>
              <w:r w:rsidR="00F14CF3" w:rsidDel="00955489">
                <w:delText>/Z</w:delText>
              </w:r>
            </w:del>
          </w:p>
        </w:tc>
        <w:tc>
          <w:tcPr>
            <w:tcW w:w="709" w:type="dxa"/>
          </w:tcPr>
          <w:p w:rsidR="00375B0B" w:rsidRPr="00FF575C" w:rsidDel="00955489" w:rsidRDefault="00375B0B" w:rsidP="00375B0B">
            <w:pPr>
              <w:jc w:val="both"/>
              <w:rPr>
                <w:del w:id="1096" w:author="vopatrilova" w:date="2018-11-19T09:52:00Z"/>
              </w:rPr>
            </w:pPr>
            <w:del w:id="1097" w:author="vopatrilova" w:date="2018-11-19T09:52:00Z">
              <w:r w:rsidRPr="00FF575C" w:rsidDel="00955489">
                <w:delText>PZ</w:delText>
              </w:r>
            </w:del>
          </w:p>
        </w:tc>
      </w:tr>
      <w:tr w:rsidR="00375B0B" w:rsidDel="00955489" w:rsidTr="00375B0B">
        <w:trPr>
          <w:del w:id="1098" w:author="vopatrilova" w:date="2018-11-19T09:52:00Z"/>
        </w:trPr>
        <w:tc>
          <w:tcPr>
            <w:tcW w:w="2374" w:type="dxa"/>
          </w:tcPr>
          <w:p w:rsidR="00375B0B" w:rsidRPr="00FF575C" w:rsidDel="00955489" w:rsidRDefault="00375B0B" w:rsidP="00375B0B">
            <w:pPr>
              <w:rPr>
                <w:del w:id="1099" w:author="vopatrilova" w:date="2018-11-19T09:52:00Z"/>
              </w:rPr>
            </w:pPr>
            <w:del w:id="1100" w:author="vopatrilova" w:date="2018-11-19T09:52:00Z">
              <w:r w:rsidRPr="00BE5641" w:rsidDel="00955489">
                <w:rPr>
                  <w:rStyle w:val="shorttext"/>
                  <w:color w:val="222222"/>
                </w:rPr>
                <w:delText>Technical means of automation</w:delText>
              </w:r>
            </w:del>
          </w:p>
        </w:tc>
        <w:tc>
          <w:tcPr>
            <w:tcW w:w="1344" w:type="dxa"/>
            <w:gridSpan w:val="3"/>
          </w:tcPr>
          <w:p w:rsidR="00375B0B" w:rsidRPr="00FF575C" w:rsidDel="00955489" w:rsidRDefault="00375B0B" w:rsidP="00375B0B">
            <w:pPr>
              <w:jc w:val="both"/>
              <w:rPr>
                <w:del w:id="1101" w:author="vopatrilova" w:date="2018-11-19T09:52:00Z"/>
              </w:rPr>
            </w:pPr>
            <w:del w:id="1102" w:author="vopatrilova" w:date="2018-11-19T09:52:00Z">
              <w:r w:rsidRPr="00FF575C" w:rsidDel="00955489">
                <w:delText>28p+28c</w:delText>
              </w:r>
            </w:del>
          </w:p>
        </w:tc>
        <w:tc>
          <w:tcPr>
            <w:tcW w:w="850" w:type="dxa"/>
          </w:tcPr>
          <w:p w:rsidR="00375B0B" w:rsidRPr="00FF575C" w:rsidDel="00955489" w:rsidRDefault="00375B0B" w:rsidP="00375B0B">
            <w:pPr>
              <w:jc w:val="both"/>
              <w:rPr>
                <w:del w:id="1103" w:author="vopatrilova" w:date="2018-11-19T09:52:00Z"/>
              </w:rPr>
            </w:pPr>
            <w:del w:id="1104" w:author="vopatrilova" w:date="2018-11-19T09:52:00Z">
              <w:r w:rsidRPr="00FF575C" w:rsidDel="00955489">
                <w:delText>z, zk</w:delText>
              </w:r>
            </w:del>
          </w:p>
        </w:tc>
        <w:tc>
          <w:tcPr>
            <w:tcW w:w="708" w:type="dxa"/>
          </w:tcPr>
          <w:p w:rsidR="00375B0B" w:rsidRPr="00FF575C" w:rsidDel="00955489" w:rsidRDefault="00375B0B" w:rsidP="00375B0B">
            <w:pPr>
              <w:jc w:val="both"/>
              <w:rPr>
                <w:del w:id="1105" w:author="vopatrilova" w:date="2018-11-19T09:52:00Z"/>
              </w:rPr>
            </w:pPr>
            <w:del w:id="1106" w:author="vopatrilova" w:date="2018-11-19T09:52:00Z">
              <w:r w:rsidRPr="00FF575C" w:rsidDel="00955489">
                <w:delText>5</w:delText>
              </w:r>
            </w:del>
          </w:p>
        </w:tc>
        <w:tc>
          <w:tcPr>
            <w:tcW w:w="3971" w:type="dxa"/>
          </w:tcPr>
          <w:p w:rsidR="00375B0B" w:rsidRPr="00133BE0" w:rsidDel="00955489" w:rsidRDefault="00375B0B" w:rsidP="00375B0B">
            <w:pPr>
              <w:rPr>
                <w:del w:id="1107" w:author="vopatrilova" w:date="2018-11-19T09:52:00Z"/>
                <w:b/>
              </w:rPr>
            </w:pPr>
            <w:del w:id="1108" w:author="vopatrilova" w:date="2018-11-19T09:52:00Z">
              <w:r w:rsidDel="00955489">
                <w:rPr>
                  <w:b/>
                </w:rPr>
                <w:delText>d</w:delText>
              </w:r>
              <w:r w:rsidRPr="00133BE0" w:rsidDel="00955489">
                <w:rPr>
                  <w:b/>
                </w:rPr>
                <w:delText>oc.</w:delText>
              </w:r>
              <w:r w:rsidDel="00955489">
                <w:rPr>
                  <w:b/>
                </w:rPr>
                <w:delText xml:space="preserve"> </w:delText>
              </w:r>
              <w:r w:rsidRPr="00133BE0" w:rsidDel="00955489">
                <w:rPr>
                  <w:b/>
                </w:rPr>
                <w:delText>RNDr.</w:delText>
              </w:r>
              <w:r w:rsidDel="00955489">
                <w:rPr>
                  <w:b/>
                </w:rPr>
                <w:delText xml:space="preserve"> </w:delText>
              </w:r>
              <w:r w:rsidRPr="00133BE0" w:rsidDel="00955489">
                <w:rPr>
                  <w:b/>
                </w:rPr>
                <w:delText>Vojtěch Křesálek,</w:delText>
              </w:r>
              <w:r w:rsidDel="00955489">
                <w:rPr>
                  <w:b/>
                </w:rPr>
                <w:delText xml:space="preserve"> </w:delText>
              </w:r>
              <w:r w:rsidRPr="00133BE0" w:rsidDel="00955489">
                <w:rPr>
                  <w:b/>
                </w:rPr>
                <w:delText xml:space="preserve">CSc. </w:delText>
              </w:r>
              <w:r w:rsidRPr="00D7738C" w:rsidDel="00955489">
                <w:delText>(100</w:delText>
              </w:r>
              <w:r w:rsidDel="00955489">
                <w:delText xml:space="preserve"> </w:delText>
              </w:r>
              <w:r w:rsidRPr="00D7738C" w:rsidDel="00955489">
                <w:delText>%</w:delText>
              </w:r>
              <w:r w:rsidDel="00955489">
                <w:delText xml:space="preserve"> p</w:delText>
              </w:r>
              <w:r w:rsidRPr="00D7738C" w:rsidDel="00955489">
                <w:delText>)</w:delText>
              </w:r>
            </w:del>
          </w:p>
        </w:tc>
        <w:tc>
          <w:tcPr>
            <w:tcW w:w="567" w:type="dxa"/>
          </w:tcPr>
          <w:p w:rsidR="00375B0B" w:rsidRPr="00FF575C" w:rsidDel="00955489" w:rsidRDefault="00375B0B" w:rsidP="00375B0B">
            <w:pPr>
              <w:jc w:val="both"/>
              <w:rPr>
                <w:del w:id="1109" w:author="vopatrilova" w:date="2018-11-19T09:52:00Z"/>
              </w:rPr>
            </w:pPr>
            <w:del w:id="1110" w:author="vopatrilova" w:date="2018-11-19T09:52:00Z">
              <w:r w:rsidRPr="00FF575C" w:rsidDel="00955489">
                <w:delText>3</w:delText>
              </w:r>
              <w:r w:rsidR="00F14CF3" w:rsidDel="00955489">
                <w:delText>/Z</w:delText>
              </w:r>
            </w:del>
          </w:p>
        </w:tc>
        <w:tc>
          <w:tcPr>
            <w:tcW w:w="709" w:type="dxa"/>
          </w:tcPr>
          <w:p w:rsidR="00375B0B" w:rsidRPr="00FF575C" w:rsidDel="00955489" w:rsidRDefault="00375B0B" w:rsidP="00375B0B">
            <w:pPr>
              <w:jc w:val="both"/>
              <w:rPr>
                <w:del w:id="1111" w:author="vopatrilova" w:date="2018-11-19T09:52:00Z"/>
              </w:rPr>
            </w:pPr>
            <w:del w:id="1112" w:author="vopatrilova" w:date="2018-11-19T09:52:00Z">
              <w:r w:rsidRPr="00FF575C" w:rsidDel="00955489">
                <w:delText>PZ</w:delText>
              </w:r>
            </w:del>
          </w:p>
        </w:tc>
      </w:tr>
      <w:tr w:rsidR="00375B0B" w:rsidDel="00955489" w:rsidTr="00375B0B">
        <w:trPr>
          <w:del w:id="1113" w:author="vopatrilova" w:date="2018-11-19T09:52:00Z"/>
        </w:trPr>
        <w:tc>
          <w:tcPr>
            <w:tcW w:w="2374" w:type="dxa"/>
          </w:tcPr>
          <w:p w:rsidR="00375B0B" w:rsidRPr="00FF575C" w:rsidDel="00955489" w:rsidRDefault="00375B0B" w:rsidP="00375B0B">
            <w:pPr>
              <w:rPr>
                <w:del w:id="1114" w:author="vopatrilova" w:date="2018-11-19T09:52:00Z"/>
              </w:rPr>
            </w:pPr>
            <w:del w:id="1115" w:author="vopatrilova" w:date="2018-11-19T09:52:00Z">
              <w:r w:rsidRPr="00BE5641" w:rsidDel="00955489">
                <w:rPr>
                  <w:rStyle w:val="shorttext"/>
                  <w:color w:val="222222"/>
                </w:rPr>
                <w:delText>Analog and digital technique</w:delText>
              </w:r>
            </w:del>
          </w:p>
        </w:tc>
        <w:tc>
          <w:tcPr>
            <w:tcW w:w="1344" w:type="dxa"/>
            <w:gridSpan w:val="3"/>
          </w:tcPr>
          <w:p w:rsidR="00375B0B" w:rsidRPr="00FF575C" w:rsidDel="00955489" w:rsidRDefault="00375B0B" w:rsidP="00375B0B">
            <w:pPr>
              <w:jc w:val="both"/>
              <w:rPr>
                <w:del w:id="1116" w:author="vopatrilova" w:date="2018-11-19T09:52:00Z"/>
              </w:rPr>
            </w:pPr>
            <w:del w:id="1117" w:author="vopatrilova" w:date="2018-11-19T09:52:00Z">
              <w:r w:rsidRPr="00FF575C" w:rsidDel="00955489">
                <w:delText>28p+14s+28c</w:delText>
              </w:r>
            </w:del>
          </w:p>
        </w:tc>
        <w:tc>
          <w:tcPr>
            <w:tcW w:w="850" w:type="dxa"/>
          </w:tcPr>
          <w:p w:rsidR="00375B0B" w:rsidRPr="00FF575C" w:rsidDel="00955489" w:rsidRDefault="00375B0B" w:rsidP="00375B0B">
            <w:pPr>
              <w:jc w:val="both"/>
              <w:rPr>
                <w:del w:id="1118" w:author="vopatrilova" w:date="2018-11-19T09:52:00Z"/>
              </w:rPr>
            </w:pPr>
            <w:del w:id="1119" w:author="vopatrilova" w:date="2018-11-19T09:52:00Z">
              <w:r w:rsidRPr="00FF575C" w:rsidDel="00955489">
                <w:delText>z, zk</w:delText>
              </w:r>
            </w:del>
          </w:p>
        </w:tc>
        <w:tc>
          <w:tcPr>
            <w:tcW w:w="708" w:type="dxa"/>
          </w:tcPr>
          <w:p w:rsidR="00375B0B" w:rsidRPr="00FF575C" w:rsidDel="00955489" w:rsidRDefault="00375B0B" w:rsidP="00375B0B">
            <w:pPr>
              <w:jc w:val="both"/>
              <w:rPr>
                <w:del w:id="1120" w:author="vopatrilova" w:date="2018-11-19T09:52:00Z"/>
              </w:rPr>
            </w:pPr>
            <w:del w:id="1121" w:author="vopatrilova" w:date="2018-11-19T09:52:00Z">
              <w:r w:rsidRPr="00FF575C" w:rsidDel="00955489">
                <w:delText>5</w:delText>
              </w:r>
            </w:del>
          </w:p>
        </w:tc>
        <w:tc>
          <w:tcPr>
            <w:tcW w:w="3971" w:type="dxa"/>
          </w:tcPr>
          <w:p w:rsidR="00375B0B" w:rsidRPr="00133BE0" w:rsidDel="00955489" w:rsidRDefault="00375B0B" w:rsidP="00375B0B">
            <w:pPr>
              <w:rPr>
                <w:del w:id="1122" w:author="vopatrilova" w:date="2018-11-19T09:52:00Z"/>
                <w:b/>
              </w:rPr>
            </w:pPr>
            <w:del w:id="1123" w:author="vopatrilova" w:date="2018-11-19T09:52:00Z">
              <w:r w:rsidDel="00955489">
                <w:rPr>
                  <w:b/>
                </w:rPr>
                <w:delText>d</w:delText>
              </w:r>
              <w:r w:rsidRPr="00133BE0" w:rsidDel="00955489">
                <w:rPr>
                  <w:b/>
                </w:rPr>
                <w:delText>oc.</w:delText>
              </w:r>
              <w:r w:rsidDel="00955489">
                <w:rPr>
                  <w:b/>
                </w:rPr>
                <w:delText xml:space="preserve"> </w:delText>
              </w:r>
              <w:r w:rsidRPr="00133BE0" w:rsidDel="00955489">
                <w:rPr>
                  <w:b/>
                </w:rPr>
                <w:delText>Mgr.</w:delText>
              </w:r>
              <w:r w:rsidDel="00955489">
                <w:rPr>
                  <w:b/>
                </w:rPr>
                <w:delText xml:space="preserve"> </w:delText>
              </w:r>
              <w:r w:rsidRPr="00133BE0" w:rsidDel="00955489">
                <w:rPr>
                  <w:b/>
                </w:rPr>
                <w:delText>Milan Adámek,</w:delText>
              </w:r>
              <w:r w:rsidDel="00955489">
                <w:rPr>
                  <w:b/>
                </w:rPr>
                <w:delText xml:space="preserve"> </w:delText>
              </w:r>
              <w:r w:rsidRPr="00133BE0" w:rsidDel="00955489">
                <w:rPr>
                  <w:b/>
                </w:rPr>
                <w:delText>Ph.D.</w:delText>
              </w:r>
              <w:r w:rsidDel="00955489">
                <w:rPr>
                  <w:b/>
                </w:rPr>
                <w:delText xml:space="preserve"> </w:delText>
              </w:r>
              <w:r w:rsidRPr="00D7738C" w:rsidDel="00955489">
                <w:delText>(100</w:delText>
              </w:r>
              <w:r w:rsidDel="00955489">
                <w:delText xml:space="preserve"> </w:delText>
              </w:r>
              <w:r w:rsidRPr="00D7738C" w:rsidDel="00955489">
                <w:delText>%</w:delText>
              </w:r>
              <w:r w:rsidDel="00955489">
                <w:delText xml:space="preserve"> p</w:delText>
              </w:r>
              <w:r w:rsidRPr="00D7738C" w:rsidDel="00955489">
                <w:delText>)</w:delText>
              </w:r>
            </w:del>
          </w:p>
        </w:tc>
        <w:tc>
          <w:tcPr>
            <w:tcW w:w="567" w:type="dxa"/>
          </w:tcPr>
          <w:p w:rsidR="00375B0B" w:rsidRPr="00FF575C" w:rsidDel="00955489" w:rsidRDefault="00375B0B" w:rsidP="00375B0B">
            <w:pPr>
              <w:jc w:val="both"/>
              <w:rPr>
                <w:del w:id="1124" w:author="vopatrilova" w:date="2018-11-19T09:52:00Z"/>
              </w:rPr>
            </w:pPr>
            <w:del w:id="1125" w:author="vopatrilova" w:date="2018-11-19T09:52:00Z">
              <w:r w:rsidRPr="00FF575C" w:rsidDel="00955489">
                <w:delText>3</w:delText>
              </w:r>
              <w:r w:rsidR="00F14CF3" w:rsidDel="00955489">
                <w:delText>/Z</w:delText>
              </w:r>
            </w:del>
          </w:p>
        </w:tc>
        <w:tc>
          <w:tcPr>
            <w:tcW w:w="709" w:type="dxa"/>
          </w:tcPr>
          <w:p w:rsidR="00375B0B" w:rsidRPr="00FF575C" w:rsidDel="00955489" w:rsidRDefault="00375B0B" w:rsidP="00375B0B">
            <w:pPr>
              <w:jc w:val="both"/>
              <w:rPr>
                <w:del w:id="1126" w:author="vopatrilova" w:date="2018-11-19T09:52:00Z"/>
              </w:rPr>
            </w:pPr>
          </w:p>
        </w:tc>
      </w:tr>
      <w:tr w:rsidR="00375B0B" w:rsidDel="00955489" w:rsidTr="00375B0B">
        <w:trPr>
          <w:del w:id="1127" w:author="vopatrilova" w:date="2018-11-19T09:52:00Z"/>
        </w:trPr>
        <w:tc>
          <w:tcPr>
            <w:tcW w:w="2374" w:type="dxa"/>
          </w:tcPr>
          <w:p w:rsidR="00375B0B" w:rsidRPr="00FF575C" w:rsidDel="00955489" w:rsidRDefault="00375B0B" w:rsidP="00375B0B">
            <w:pPr>
              <w:rPr>
                <w:del w:id="1128" w:author="vopatrilova" w:date="2018-11-19T09:52:00Z"/>
              </w:rPr>
            </w:pPr>
            <w:del w:id="1129" w:author="vopatrilova" w:date="2018-11-19T09:52:00Z">
              <w:r w:rsidRPr="00BE5641" w:rsidDel="00955489">
                <w:rPr>
                  <w:rStyle w:val="shorttext"/>
                  <w:color w:val="222222"/>
                </w:rPr>
                <w:delText>Actuators of mechatronics systems</w:delText>
              </w:r>
            </w:del>
          </w:p>
        </w:tc>
        <w:tc>
          <w:tcPr>
            <w:tcW w:w="1344" w:type="dxa"/>
            <w:gridSpan w:val="3"/>
          </w:tcPr>
          <w:p w:rsidR="00375B0B" w:rsidRPr="00FF575C" w:rsidDel="00955489" w:rsidRDefault="00375B0B" w:rsidP="00375B0B">
            <w:pPr>
              <w:jc w:val="both"/>
              <w:rPr>
                <w:del w:id="1130" w:author="vopatrilova" w:date="2018-11-19T09:52:00Z"/>
              </w:rPr>
            </w:pPr>
            <w:del w:id="1131" w:author="vopatrilova" w:date="2018-11-19T09:52:00Z">
              <w:r w:rsidRPr="00FF575C" w:rsidDel="00955489">
                <w:delText>28p+28c</w:delText>
              </w:r>
            </w:del>
          </w:p>
        </w:tc>
        <w:tc>
          <w:tcPr>
            <w:tcW w:w="850" w:type="dxa"/>
          </w:tcPr>
          <w:p w:rsidR="00375B0B" w:rsidRPr="00FF575C" w:rsidDel="00955489" w:rsidRDefault="00375B0B" w:rsidP="00375B0B">
            <w:pPr>
              <w:jc w:val="both"/>
              <w:rPr>
                <w:del w:id="1132" w:author="vopatrilova" w:date="2018-11-19T09:52:00Z"/>
              </w:rPr>
            </w:pPr>
            <w:del w:id="1133" w:author="vopatrilova" w:date="2018-11-19T09:52:00Z">
              <w:r w:rsidRPr="00FF575C" w:rsidDel="00955489">
                <w:delText>z, zk</w:delText>
              </w:r>
            </w:del>
          </w:p>
        </w:tc>
        <w:tc>
          <w:tcPr>
            <w:tcW w:w="708" w:type="dxa"/>
          </w:tcPr>
          <w:p w:rsidR="00375B0B" w:rsidRPr="00FF575C" w:rsidDel="00955489" w:rsidRDefault="00375B0B" w:rsidP="00375B0B">
            <w:pPr>
              <w:jc w:val="both"/>
              <w:rPr>
                <w:del w:id="1134" w:author="vopatrilova" w:date="2018-11-19T09:52:00Z"/>
              </w:rPr>
            </w:pPr>
            <w:del w:id="1135" w:author="vopatrilova" w:date="2018-11-19T09:52:00Z">
              <w:r w:rsidRPr="00FF575C" w:rsidDel="00955489">
                <w:delText>4</w:delText>
              </w:r>
            </w:del>
          </w:p>
        </w:tc>
        <w:tc>
          <w:tcPr>
            <w:tcW w:w="3971" w:type="dxa"/>
          </w:tcPr>
          <w:p w:rsidR="00375B0B" w:rsidRPr="00133BE0" w:rsidDel="00955489" w:rsidRDefault="00375B0B" w:rsidP="00375B0B">
            <w:pPr>
              <w:rPr>
                <w:del w:id="1136" w:author="vopatrilova" w:date="2018-11-19T09:52:00Z"/>
                <w:b/>
              </w:rPr>
            </w:pPr>
            <w:del w:id="1137" w:author="vopatrilova" w:date="2018-11-19T09:52:00Z">
              <w:r w:rsidDel="00955489">
                <w:rPr>
                  <w:b/>
                </w:rPr>
                <w:delText xml:space="preserve">doc. Ing. RNDr. Zdeněk Úředníček, CSc. </w:delText>
              </w:r>
              <w:r w:rsidRPr="00D7738C" w:rsidDel="00955489">
                <w:delText>(100 % p)</w:delText>
              </w:r>
            </w:del>
          </w:p>
        </w:tc>
        <w:tc>
          <w:tcPr>
            <w:tcW w:w="567" w:type="dxa"/>
          </w:tcPr>
          <w:p w:rsidR="00375B0B" w:rsidRPr="00FF575C" w:rsidDel="00955489" w:rsidRDefault="00375B0B" w:rsidP="00375B0B">
            <w:pPr>
              <w:jc w:val="both"/>
              <w:rPr>
                <w:del w:id="1138" w:author="vopatrilova" w:date="2018-11-19T09:52:00Z"/>
              </w:rPr>
            </w:pPr>
            <w:del w:id="1139" w:author="vopatrilova" w:date="2018-11-19T09:52:00Z">
              <w:r w:rsidRPr="00FF575C" w:rsidDel="00955489">
                <w:delText>3</w:delText>
              </w:r>
              <w:r w:rsidR="00F14CF3" w:rsidDel="00955489">
                <w:delText>/Z</w:delText>
              </w:r>
            </w:del>
          </w:p>
        </w:tc>
        <w:tc>
          <w:tcPr>
            <w:tcW w:w="709" w:type="dxa"/>
          </w:tcPr>
          <w:p w:rsidR="00375B0B" w:rsidRPr="00FF575C" w:rsidDel="00955489" w:rsidRDefault="00375B0B" w:rsidP="00375B0B">
            <w:pPr>
              <w:jc w:val="both"/>
              <w:rPr>
                <w:del w:id="1140" w:author="vopatrilova" w:date="2018-11-19T09:52:00Z"/>
              </w:rPr>
            </w:pPr>
            <w:del w:id="1141" w:author="vopatrilova" w:date="2018-11-19T09:52:00Z">
              <w:r w:rsidRPr="00FF575C" w:rsidDel="00955489">
                <w:delText>PZ</w:delText>
              </w:r>
            </w:del>
          </w:p>
        </w:tc>
      </w:tr>
      <w:tr w:rsidR="00375B0B" w:rsidDel="00955489" w:rsidTr="00375B0B">
        <w:trPr>
          <w:del w:id="1142" w:author="vopatrilova" w:date="2018-11-19T09:52:00Z"/>
        </w:trPr>
        <w:tc>
          <w:tcPr>
            <w:tcW w:w="2374" w:type="dxa"/>
          </w:tcPr>
          <w:p w:rsidR="00375B0B" w:rsidRPr="00FF575C" w:rsidDel="00955489" w:rsidRDefault="00375B0B" w:rsidP="00375B0B">
            <w:pPr>
              <w:jc w:val="both"/>
              <w:rPr>
                <w:del w:id="1143" w:author="vopatrilova" w:date="2018-11-19T09:52:00Z"/>
              </w:rPr>
            </w:pPr>
            <w:del w:id="1144" w:author="vopatrilova" w:date="2018-11-19T09:52:00Z">
              <w:r w:rsidRPr="00BE5641" w:rsidDel="00955489">
                <w:delText>Term project</w:delText>
              </w:r>
            </w:del>
          </w:p>
        </w:tc>
        <w:tc>
          <w:tcPr>
            <w:tcW w:w="1344" w:type="dxa"/>
            <w:gridSpan w:val="3"/>
          </w:tcPr>
          <w:p w:rsidR="00375B0B" w:rsidRPr="00FF575C" w:rsidDel="00955489" w:rsidRDefault="00375B0B" w:rsidP="00375B0B">
            <w:pPr>
              <w:jc w:val="both"/>
              <w:rPr>
                <w:del w:id="1145" w:author="vopatrilova" w:date="2018-11-19T09:52:00Z"/>
              </w:rPr>
            </w:pPr>
            <w:del w:id="1146" w:author="vopatrilova" w:date="2018-11-19T09:52:00Z">
              <w:r w:rsidRPr="00FF575C" w:rsidDel="00955489">
                <w:delText>14s</w:delText>
              </w:r>
            </w:del>
          </w:p>
        </w:tc>
        <w:tc>
          <w:tcPr>
            <w:tcW w:w="850" w:type="dxa"/>
          </w:tcPr>
          <w:p w:rsidR="00375B0B" w:rsidRPr="00FF575C" w:rsidDel="00955489" w:rsidRDefault="00375B0B" w:rsidP="00375B0B">
            <w:pPr>
              <w:jc w:val="both"/>
              <w:rPr>
                <w:del w:id="1147" w:author="vopatrilova" w:date="2018-11-19T09:52:00Z"/>
              </w:rPr>
            </w:pPr>
            <w:del w:id="1148" w:author="vopatrilova" w:date="2018-11-19T09:52:00Z">
              <w:r w:rsidRPr="00FF575C" w:rsidDel="00955489">
                <w:delText>z</w:delText>
              </w:r>
            </w:del>
          </w:p>
        </w:tc>
        <w:tc>
          <w:tcPr>
            <w:tcW w:w="708" w:type="dxa"/>
          </w:tcPr>
          <w:p w:rsidR="00375B0B" w:rsidRPr="00FF575C" w:rsidDel="00955489" w:rsidRDefault="00CD2B52" w:rsidP="00375B0B">
            <w:pPr>
              <w:jc w:val="both"/>
              <w:rPr>
                <w:del w:id="1149" w:author="vopatrilova" w:date="2018-11-19T09:52:00Z"/>
              </w:rPr>
            </w:pPr>
            <w:del w:id="1150" w:author="vopatrilova" w:date="2018-11-19T09:52:00Z">
              <w:r w:rsidDel="00955489">
                <w:delText>3</w:delText>
              </w:r>
            </w:del>
          </w:p>
        </w:tc>
        <w:tc>
          <w:tcPr>
            <w:tcW w:w="3971" w:type="dxa"/>
          </w:tcPr>
          <w:p w:rsidR="00375B0B" w:rsidRPr="00FF575C" w:rsidDel="00955489" w:rsidRDefault="00375B0B" w:rsidP="00375B0B">
            <w:pPr>
              <w:rPr>
                <w:del w:id="1151" w:author="vopatrilova" w:date="2018-11-19T09:52:00Z"/>
              </w:rPr>
            </w:pPr>
            <w:del w:id="1152" w:author="vopatrilova" w:date="2018-11-19T09:52:00Z">
              <w:r w:rsidDel="00955489">
                <w:delText>p</w:delText>
              </w:r>
              <w:r w:rsidRPr="00FF575C" w:rsidDel="00955489">
                <w:delText>rof.</w:delText>
              </w:r>
              <w:r w:rsidDel="00955489">
                <w:delText xml:space="preserve"> </w:delText>
              </w:r>
              <w:r w:rsidRPr="00FF575C" w:rsidDel="00955489">
                <w:delText>Ing.</w:delText>
              </w:r>
              <w:r w:rsidDel="00955489">
                <w:delText xml:space="preserve"> </w:delText>
              </w:r>
              <w:r w:rsidRPr="00FF575C" w:rsidDel="00955489">
                <w:delText>Vladimír Vašek,</w:delText>
              </w:r>
              <w:r w:rsidDel="00955489">
                <w:delText xml:space="preserve"> </w:delText>
              </w:r>
              <w:r w:rsidRPr="00FF575C" w:rsidDel="00955489">
                <w:delText>CSc.</w:delText>
              </w:r>
              <w:r w:rsidDel="00955489">
                <w:delText xml:space="preserve"> </w:delText>
              </w:r>
              <w:r w:rsidRPr="00FF575C" w:rsidDel="00955489">
                <w:delText>(100</w:delText>
              </w:r>
              <w:r w:rsidDel="00955489">
                <w:delText xml:space="preserve"> </w:delText>
              </w:r>
              <w:r w:rsidRPr="00FF575C" w:rsidDel="00955489">
                <w:delText>%</w:delText>
              </w:r>
              <w:r w:rsidDel="00955489">
                <w:delText xml:space="preserve"> s</w:delText>
              </w:r>
              <w:r w:rsidRPr="00FF575C" w:rsidDel="00955489">
                <w:delText>)</w:delText>
              </w:r>
            </w:del>
          </w:p>
        </w:tc>
        <w:tc>
          <w:tcPr>
            <w:tcW w:w="567" w:type="dxa"/>
          </w:tcPr>
          <w:p w:rsidR="00375B0B" w:rsidRPr="00FF575C" w:rsidDel="00955489" w:rsidRDefault="00375B0B" w:rsidP="00375B0B">
            <w:pPr>
              <w:jc w:val="both"/>
              <w:rPr>
                <w:del w:id="1153" w:author="vopatrilova" w:date="2018-11-19T09:52:00Z"/>
              </w:rPr>
            </w:pPr>
            <w:del w:id="1154" w:author="vopatrilova" w:date="2018-11-19T09:52:00Z">
              <w:r w:rsidRPr="00FF575C" w:rsidDel="00955489">
                <w:delText>3</w:delText>
              </w:r>
              <w:r w:rsidR="00F14CF3" w:rsidDel="00955489">
                <w:delText>/Z</w:delText>
              </w:r>
            </w:del>
          </w:p>
        </w:tc>
        <w:tc>
          <w:tcPr>
            <w:tcW w:w="709" w:type="dxa"/>
          </w:tcPr>
          <w:p w:rsidR="00375B0B" w:rsidRPr="00FF575C" w:rsidDel="00955489" w:rsidRDefault="00375B0B" w:rsidP="00375B0B">
            <w:pPr>
              <w:jc w:val="both"/>
              <w:rPr>
                <w:del w:id="1155" w:author="vopatrilova" w:date="2018-11-19T09:52:00Z"/>
              </w:rPr>
            </w:pPr>
          </w:p>
        </w:tc>
      </w:tr>
      <w:tr w:rsidR="00375B0B" w:rsidRPr="00587818" w:rsidDel="00955489" w:rsidTr="00375B0B">
        <w:trPr>
          <w:del w:id="1156" w:author="vopatrilova" w:date="2018-11-19T09:52:00Z"/>
        </w:trPr>
        <w:tc>
          <w:tcPr>
            <w:tcW w:w="2374" w:type="dxa"/>
          </w:tcPr>
          <w:p w:rsidR="00375B0B" w:rsidRPr="00FF575C" w:rsidDel="00955489" w:rsidRDefault="00375B0B" w:rsidP="00375B0B">
            <w:pPr>
              <w:jc w:val="both"/>
              <w:rPr>
                <w:del w:id="1157" w:author="vopatrilova" w:date="2018-11-19T09:52:00Z"/>
              </w:rPr>
            </w:pPr>
            <w:del w:id="1158" w:author="vopatrilova" w:date="2018-11-19T09:52:00Z">
              <w:r w:rsidRPr="00BE5641" w:rsidDel="00955489">
                <w:rPr>
                  <w:rStyle w:val="shorttext"/>
                  <w:color w:val="222222"/>
                </w:rPr>
                <w:delText>Sport activities 4</w:delText>
              </w:r>
            </w:del>
          </w:p>
        </w:tc>
        <w:tc>
          <w:tcPr>
            <w:tcW w:w="1344" w:type="dxa"/>
            <w:gridSpan w:val="3"/>
          </w:tcPr>
          <w:p w:rsidR="00375B0B" w:rsidRPr="00FF575C" w:rsidDel="00955489" w:rsidRDefault="00375B0B" w:rsidP="00375B0B">
            <w:pPr>
              <w:jc w:val="both"/>
              <w:rPr>
                <w:del w:id="1159" w:author="vopatrilova" w:date="2018-11-19T09:52:00Z"/>
              </w:rPr>
            </w:pPr>
            <w:del w:id="1160" w:author="vopatrilova" w:date="2018-11-19T09:52:00Z">
              <w:r w:rsidRPr="00FF575C" w:rsidDel="00955489">
                <w:delText>28c</w:delText>
              </w:r>
            </w:del>
          </w:p>
        </w:tc>
        <w:tc>
          <w:tcPr>
            <w:tcW w:w="850" w:type="dxa"/>
          </w:tcPr>
          <w:p w:rsidR="00375B0B" w:rsidRPr="00FF575C" w:rsidDel="00955489" w:rsidRDefault="00375B0B" w:rsidP="00375B0B">
            <w:pPr>
              <w:jc w:val="both"/>
              <w:rPr>
                <w:del w:id="1161" w:author="vopatrilova" w:date="2018-11-19T09:52:00Z"/>
              </w:rPr>
            </w:pPr>
            <w:del w:id="1162" w:author="vopatrilova" w:date="2018-11-19T09:52:00Z">
              <w:r w:rsidRPr="00FF575C" w:rsidDel="00955489">
                <w:delText>z</w:delText>
              </w:r>
            </w:del>
          </w:p>
        </w:tc>
        <w:tc>
          <w:tcPr>
            <w:tcW w:w="708" w:type="dxa"/>
          </w:tcPr>
          <w:p w:rsidR="00375B0B" w:rsidRPr="00FF575C" w:rsidDel="00955489" w:rsidRDefault="004049F1" w:rsidP="00375B0B">
            <w:pPr>
              <w:jc w:val="both"/>
              <w:rPr>
                <w:del w:id="1163" w:author="vopatrilova" w:date="2018-11-19T09:52:00Z"/>
              </w:rPr>
            </w:pPr>
            <w:del w:id="1164" w:author="vopatrilova" w:date="2018-11-19T09:52:00Z">
              <w:r w:rsidDel="00955489">
                <w:delText>3</w:delText>
              </w:r>
            </w:del>
          </w:p>
        </w:tc>
        <w:tc>
          <w:tcPr>
            <w:tcW w:w="3971" w:type="dxa"/>
          </w:tcPr>
          <w:p w:rsidR="00375B0B" w:rsidRPr="00FF575C" w:rsidDel="00955489" w:rsidRDefault="006919FC" w:rsidP="00375B0B">
            <w:pPr>
              <w:rPr>
                <w:del w:id="1165" w:author="vopatrilova" w:date="2018-11-19T09:52:00Z"/>
              </w:rPr>
            </w:pPr>
            <w:del w:id="1166" w:author="vopatrilova" w:date="2018-11-19T09:52:00Z">
              <w:r w:rsidDel="00955489">
                <w:rPr>
                  <w:i/>
                  <w:iCs/>
                </w:rPr>
                <w:delText>Předmět má pro zaměření SP doplňující charakter</w:delText>
              </w:r>
            </w:del>
          </w:p>
        </w:tc>
        <w:tc>
          <w:tcPr>
            <w:tcW w:w="567" w:type="dxa"/>
          </w:tcPr>
          <w:p w:rsidR="00375B0B" w:rsidRPr="00FF575C" w:rsidDel="00955489" w:rsidRDefault="00375B0B" w:rsidP="00375B0B">
            <w:pPr>
              <w:jc w:val="both"/>
              <w:rPr>
                <w:del w:id="1167" w:author="vopatrilova" w:date="2018-11-19T09:52:00Z"/>
              </w:rPr>
            </w:pPr>
            <w:del w:id="1168" w:author="vopatrilova" w:date="2018-11-19T09:52:00Z">
              <w:r w:rsidRPr="00FF575C" w:rsidDel="00955489">
                <w:delText>3</w:delText>
              </w:r>
              <w:r w:rsidR="00F14CF3" w:rsidDel="00955489">
                <w:delText>/Z</w:delText>
              </w:r>
            </w:del>
          </w:p>
        </w:tc>
        <w:tc>
          <w:tcPr>
            <w:tcW w:w="709" w:type="dxa"/>
          </w:tcPr>
          <w:p w:rsidR="00375B0B" w:rsidRPr="00FF575C" w:rsidDel="00955489" w:rsidRDefault="00375B0B" w:rsidP="00375B0B">
            <w:pPr>
              <w:jc w:val="both"/>
              <w:rPr>
                <w:del w:id="1169" w:author="vopatrilova" w:date="2018-11-19T09:52:00Z"/>
              </w:rPr>
            </w:pPr>
          </w:p>
        </w:tc>
      </w:tr>
      <w:tr w:rsidR="00375B0B" w:rsidDel="00955489" w:rsidTr="00375B0B">
        <w:trPr>
          <w:del w:id="1170" w:author="vopatrilova" w:date="2018-11-19T09:52:00Z"/>
        </w:trPr>
        <w:tc>
          <w:tcPr>
            <w:tcW w:w="2374" w:type="dxa"/>
          </w:tcPr>
          <w:p w:rsidR="00375B0B" w:rsidRPr="00FF575C" w:rsidDel="00955489" w:rsidRDefault="00375B0B" w:rsidP="00375B0B">
            <w:pPr>
              <w:rPr>
                <w:del w:id="1171" w:author="vopatrilova" w:date="2018-11-19T09:52:00Z"/>
              </w:rPr>
            </w:pPr>
            <w:del w:id="1172" w:author="vopatrilova" w:date="2018-11-19T09:52:00Z">
              <w:r w:rsidRPr="00BE5641" w:rsidDel="00955489">
                <w:rPr>
                  <w:color w:val="222222"/>
                </w:rPr>
                <w:delText>Programming and application of industrial robots and manipulators</w:delText>
              </w:r>
            </w:del>
          </w:p>
        </w:tc>
        <w:tc>
          <w:tcPr>
            <w:tcW w:w="1344" w:type="dxa"/>
            <w:gridSpan w:val="3"/>
          </w:tcPr>
          <w:p w:rsidR="00375B0B" w:rsidRPr="00FF575C" w:rsidDel="00955489" w:rsidRDefault="00375B0B" w:rsidP="00375B0B">
            <w:pPr>
              <w:jc w:val="both"/>
              <w:rPr>
                <w:del w:id="1173" w:author="vopatrilova" w:date="2018-11-19T09:52:00Z"/>
              </w:rPr>
            </w:pPr>
            <w:del w:id="1174" w:author="vopatrilova" w:date="2018-11-19T09:52:00Z">
              <w:r w:rsidDel="00955489">
                <w:delText>24p+72</w:delText>
              </w:r>
              <w:r w:rsidRPr="00FF575C" w:rsidDel="00955489">
                <w:delText>c</w:delText>
              </w:r>
            </w:del>
          </w:p>
        </w:tc>
        <w:tc>
          <w:tcPr>
            <w:tcW w:w="850" w:type="dxa"/>
          </w:tcPr>
          <w:p w:rsidR="00375B0B" w:rsidRPr="00FF575C" w:rsidDel="00955489" w:rsidRDefault="00375B0B" w:rsidP="00375B0B">
            <w:pPr>
              <w:jc w:val="both"/>
              <w:rPr>
                <w:del w:id="1175" w:author="vopatrilova" w:date="2018-11-19T09:52:00Z"/>
              </w:rPr>
            </w:pPr>
            <w:del w:id="1176" w:author="vopatrilova" w:date="2018-11-19T09:52:00Z">
              <w:r w:rsidRPr="00FF575C" w:rsidDel="00955489">
                <w:delText>z, zk</w:delText>
              </w:r>
            </w:del>
          </w:p>
        </w:tc>
        <w:tc>
          <w:tcPr>
            <w:tcW w:w="708" w:type="dxa"/>
          </w:tcPr>
          <w:p w:rsidR="00375B0B" w:rsidRPr="00FF575C" w:rsidDel="00955489" w:rsidRDefault="00375B0B" w:rsidP="00375B0B">
            <w:pPr>
              <w:jc w:val="both"/>
              <w:rPr>
                <w:del w:id="1177" w:author="vopatrilova" w:date="2018-11-19T09:52:00Z"/>
              </w:rPr>
            </w:pPr>
            <w:del w:id="1178" w:author="vopatrilova" w:date="2018-11-19T09:52:00Z">
              <w:r w:rsidRPr="00FF575C" w:rsidDel="00955489">
                <w:delText>5</w:delText>
              </w:r>
            </w:del>
          </w:p>
        </w:tc>
        <w:tc>
          <w:tcPr>
            <w:tcW w:w="3971" w:type="dxa"/>
          </w:tcPr>
          <w:p w:rsidR="00375B0B" w:rsidRPr="00133BE0" w:rsidDel="00955489" w:rsidRDefault="00375B0B" w:rsidP="00375B0B">
            <w:pPr>
              <w:rPr>
                <w:del w:id="1179" w:author="vopatrilova" w:date="2018-11-19T09:52:00Z"/>
                <w:b/>
              </w:rPr>
            </w:pPr>
            <w:del w:id="1180" w:author="vopatrilova" w:date="2018-11-19T09:52:00Z">
              <w:r w:rsidDel="00955489">
                <w:rPr>
                  <w:b/>
                </w:rPr>
                <w:delText xml:space="preserve">doc. Ing. Lubomír Vašek, CSc. </w:delText>
              </w:r>
              <w:r w:rsidRPr="00D7738C" w:rsidDel="00955489">
                <w:delText xml:space="preserve">(75 % p), </w:delText>
              </w:r>
              <w:r w:rsidDel="00955489">
                <w:rPr>
                  <w:b/>
                </w:rPr>
                <w:br/>
              </w:r>
              <w:r w:rsidRPr="00133BE0" w:rsidDel="00955489">
                <w:rPr>
                  <w:b/>
                </w:rPr>
                <w:delText xml:space="preserve">Ing. Viliam Dolinay, Ph.D. </w:delText>
              </w:r>
              <w:r w:rsidRPr="00D7738C" w:rsidDel="00955489">
                <w:delText>(25 % p)</w:delText>
              </w:r>
            </w:del>
          </w:p>
        </w:tc>
        <w:tc>
          <w:tcPr>
            <w:tcW w:w="567" w:type="dxa"/>
          </w:tcPr>
          <w:p w:rsidR="00375B0B" w:rsidRPr="00FF575C" w:rsidDel="00955489" w:rsidRDefault="00375B0B" w:rsidP="00375B0B">
            <w:pPr>
              <w:jc w:val="both"/>
              <w:rPr>
                <w:del w:id="1181" w:author="vopatrilova" w:date="2018-11-19T09:52:00Z"/>
              </w:rPr>
            </w:pPr>
            <w:del w:id="1182" w:author="vopatrilova" w:date="2018-11-19T09:52:00Z">
              <w:r w:rsidRPr="00FF575C" w:rsidDel="00955489">
                <w:delText>3</w:delText>
              </w:r>
              <w:r w:rsidR="00F14CF3" w:rsidDel="00955489">
                <w:delText>/L</w:delText>
              </w:r>
            </w:del>
          </w:p>
        </w:tc>
        <w:tc>
          <w:tcPr>
            <w:tcW w:w="709" w:type="dxa"/>
          </w:tcPr>
          <w:p w:rsidR="00375B0B" w:rsidRPr="00FF575C" w:rsidDel="00955489" w:rsidRDefault="00375B0B" w:rsidP="00375B0B">
            <w:pPr>
              <w:jc w:val="both"/>
              <w:rPr>
                <w:del w:id="1183" w:author="vopatrilova" w:date="2018-11-19T09:52:00Z"/>
              </w:rPr>
            </w:pPr>
            <w:del w:id="1184" w:author="vopatrilova" w:date="2018-11-19T09:52:00Z">
              <w:r w:rsidRPr="00FF575C" w:rsidDel="00955489">
                <w:delText>PZ</w:delText>
              </w:r>
            </w:del>
          </w:p>
        </w:tc>
      </w:tr>
      <w:tr w:rsidR="00375B0B" w:rsidDel="00955489" w:rsidTr="00375B0B">
        <w:trPr>
          <w:del w:id="1185" w:author="vopatrilova" w:date="2018-11-19T09:52:00Z"/>
        </w:trPr>
        <w:tc>
          <w:tcPr>
            <w:tcW w:w="2374" w:type="dxa"/>
          </w:tcPr>
          <w:p w:rsidR="00375B0B" w:rsidRPr="00FF575C" w:rsidDel="00955489" w:rsidRDefault="00375B0B" w:rsidP="00375B0B">
            <w:pPr>
              <w:jc w:val="both"/>
              <w:rPr>
                <w:del w:id="1186" w:author="vopatrilova" w:date="2018-11-19T09:52:00Z"/>
              </w:rPr>
            </w:pPr>
            <w:del w:id="1187" w:author="vopatrilova" w:date="2018-11-19T09:52:00Z">
              <w:r w:rsidRPr="00BE5641" w:rsidDel="00955489">
                <w:rPr>
                  <w:rStyle w:val="shorttext"/>
                  <w:color w:val="222222"/>
                </w:rPr>
                <w:delText>Mobile Application Programming</w:delText>
              </w:r>
            </w:del>
          </w:p>
        </w:tc>
        <w:tc>
          <w:tcPr>
            <w:tcW w:w="1344" w:type="dxa"/>
            <w:gridSpan w:val="3"/>
          </w:tcPr>
          <w:p w:rsidR="00375B0B" w:rsidRPr="00FF575C" w:rsidDel="00955489" w:rsidRDefault="00375B0B" w:rsidP="00375B0B">
            <w:pPr>
              <w:jc w:val="both"/>
              <w:rPr>
                <w:del w:id="1188" w:author="vopatrilova" w:date="2018-11-19T09:52:00Z"/>
              </w:rPr>
            </w:pPr>
            <w:del w:id="1189" w:author="vopatrilova" w:date="2018-11-19T09:52:00Z">
              <w:r w:rsidDel="00955489">
                <w:delText>12s+24</w:delText>
              </w:r>
              <w:r w:rsidRPr="00FF575C" w:rsidDel="00955489">
                <w:delText>c</w:delText>
              </w:r>
            </w:del>
          </w:p>
        </w:tc>
        <w:tc>
          <w:tcPr>
            <w:tcW w:w="850" w:type="dxa"/>
          </w:tcPr>
          <w:p w:rsidR="00375B0B" w:rsidRPr="00FF575C" w:rsidDel="00955489" w:rsidRDefault="00375B0B" w:rsidP="00375B0B">
            <w:pPr>
              <w:jc w:val="both"/>
              <w:rPr>
                <w:del w:id="1190" w:author="vopatrilova" w:date="2018-11-19T09:52:00Z"/>
              </w:rPr>
            </w:pPr>
            <w:del w:id="1191" w:author="vopatrilova" w:date="2018-11-19T09:52:00Z">
              <w:r w:rsidDel="00955489">
                <w:delText>kl</w:delText>
              </w:r>
            </w:del>
          </w:p>
        </w:tc>
        <w:tc>
          <w:tcPr>
            <w:tcW w:w="708" w:type="dxa"/>
          </w:tcPr>
          <w:p w:rsidR="00375B0B" w:rsidRPr="00FF575C" w:rsidDel="00955489" w:rsidRDefault="00375B0B" w:rsidP="00375B0B">
            <w:pPr>
              <w:jc w:val="both"/>
              <w:rPr>
                <w:del w:id="1192" w:author="vopatrilova" w:date="2018-11-19T09:52:00Z"/>
              </w:rPr>
            </w:pPr>
            <w:del w:id="1193" w:author="vopatrilova" w:date="2018-11-19T09:52:00Z">
              <w:r w:rsidRPr="00FF575C" w:rsidDel="00955489">
                <w:delText>5</w:delText>
              </w:r>
            </w:del>
          </w:p>
        </w:tc>
        <w:tc>
          <w:tcPr>
            <w:tcW w:w="3971" w:type="dxa"/>
          </w:tcPr>
          <w:p w:rsidR="00375B0B" w:rsidRPr="00133BE0" w:rsidDel="00955489" w:rsidRDefault="00375B0B" w:rsidP="00375B0B">
            <w:pPr>
              <w:rPr>
                <w:del w:id="1194" w:author="vopatrilova" w:date="2018-11-19T09:52:00Z"/>
                <w:b/>
              </w:rPr>
            </w:pPr>
            <w:del w:id="1195" w:author="vopatrilova" w:date="2018-11-19T09:52:00Z">
              <w:r w:rsidRPr="00133BE0" w:rsidDel="00955489">
                <w:rPr>
                  <w:b/>
                </w:rPr>
                <w:delText>Ing.</w:delText>
              </w:r>
              <w:r w:rsidDel="00955489">
                <w:rPr>
                  <w:b/>
                </w:rPr>
                <w:delText xml:space="preserve"> </w:delText>
              </w:r>
              <w:r w:rsidRPr="00133BE0" w:rsidDel="00955489">
                <w:rPr>
                  <w:b/>
                </w:rPr>
                <w:delText>Radek Vala,</w:delText>
              </w:r>
              <w:r w:rsidDel="00955489">
                <w:rPr>
                  <w:b/>
                </w:rPr>
                <w:delText xml:space="preserve"> </w:delText>
              </w:r>
              <w:r w:rsidRPr="00133BE0" w:rsidDel="00955489">
                <w:rPr>
                  <w:b/>
                </w:rPr>
                <w:delText>Ph.D.</w:delText>
              </w:r>
              <w:r w:rsidDel="00955489">
                <w:rPr>
                  <w:b/>
                </w:rPr>
                <w:delText xml:space="preserve"> </w:delText>
              </w:r>
              <w:r w:rsidRPr="00D7738C" w:rsidDel="00955489">
                <w:delText>(100 % p)</w:delText>
              </w:r>
            </w:del>
          </w:p>
        </w:tc>
        <w:tc>
          <w:tcPr>
            <w:tcW w:w="567" w:type="dxa"/>
          </w:tcPr>
          <w:p w:rsidR="00375B0B" w:rsidRPr="00FF575C" w:rsidDel="00955489" w:rsidRDefault="00375B0B" w:rsidP="00375B0B">
            <w:pPr>
              <w:jc w:val="both"/>
              <w:rPr>
                <w:del w:id="1196" w:author="vopatrilova" w:date="2018-11-19T09:52:00Z"/>
              </w:rPr>
            </w:pPr>
            <w:del w:id="1197" w:author="vopatrilova" w:date="2018-11-19T09:52:00Z">
              <w:r w:rsidRPr="00FF575C" w:rsidDel="00955489">
                <w:delText>3</w:delText>
              </w:r>
              <w:r w:rsidR="00F14CF3" w:rsidDel="00955489">
                <w:delText>/L</w:delText>
              </w:r>
            </w:del>
          </w:p>
        </w:tc>
        <w:tc>
          <w:tcPr>
            <w:tcW w:w="709" w:type="dxa"/>
          </w:tcPr>
          <w:p w:rsidR="00375B0B" w:rsidRPr="00FF575C" w:rsidDel="00955489" w:rsidRDefault="00375B0B" w:rsidP="00375B0B">
            <w:pPr>
              <w:jc w:val="both"/>
              <w:rPr>
                <w:del w:id="1198" w:author="vopatrilova" w:date="2018-11-19T09:52:00Z"/>
              </w:rPr>
            </w:pPr>
            <w:del w:id="1199" w:author="vopatrilova" w:date="2018-11-19T09:52:00Z">
              <w:r w:rsidDel="00955489">
                <w:delText>PZ</w:delText>
              </w:r>
            </w:del>
          </w:p>
        </w:tc>
      </w:tr>
      <w:tr w:rsidR="00375B0B" w:rsidDel="00955489" w:rsidTr="00375B0B">
        <w:trPr>
          <w:del w:id="1200" w:author="vopatrilova" w:date="2018-11-19T09:52:00Z"/>
        </w:trPr>
        <w:tc>
          <w:tcPr>
            <w:tcW w:w="2374" w:type="dxa"/>
          </w:tcPr>
          <w:p w:rsidR="00375B0B" w:rsidRPr="00FF575C" w:rsidDel="00955489" w:rsidRDefault="00375B0B" w:rsidP="00375B0B">
            <w:pPr>
              <w:jc w:val="both"/>
              <w:rPr>
                <w:del w:id="1201" w:author="vopatrilova" w:date="2018-11-19T09:52:00Z"/>
              </w:rPr>
            </w:pPr>
            <w:del w:id="1202" w:author="vopatrilova" w:date="2018-11-19T09:52:00Z">
              <w:r w:rsidRPr="00BE5641" w:rsidDel="00955489">
                <w:delText>Softskil</w:delText>
              </w:r>
              <w:r w:rsidDel="00955489">
                <w:delText>s</w:delText>
              </w:r>
            </w:del>
          </w:p>
        </w:tc>
        <w:tc>
          <w:tcPr>
            <w:tcW w:w="1344" w:type="dxa"/>
            <w:gridSpan w:val="3"/>
          </w:tcPr>
          <w:p w:rsidR="00375B0B" w:rsidRPr="00FF575C" w:rsidDel="00955489" w:rsidRDefault="00375B0B" w:rsidP="00375B0B">
            <w:pPr>
              <w:jc w:val="both"/>
              <w:rPr>
                <w:del w:id="1203" w:author="vopatrilova" w:date="2018-11-19T09:52:00Z"/>
              </w:rPr>
            </w:pPr>
            <w:del w:id="1204" w:author="vopatrilova" w:date="2018-11-19T09:52:00Z">
              <w:r w:rsidDel="00955489">
                <w:delText>24</w:delText>
              </w:r>
              <w:r w:rsidRPr="00FF575C" w:rsidDel="00955489">
                <w:delText>s</w:delText>
              </w:r>
            </w:del>
          </w:p>
        </w:tc>
        <w:tc>
          <w:tcPr>
            <w:tcW w:w="850" w:type="dxa"/>
          </w:tcPr>
          <w:p w:rsidR="00375B0B" w:rsidRPr="00FF575C" w:rsidDel="00955489" w:rsidRDefault="00375B0B" w:rsidP="00375B0B">
            <w:pPr>
              <w:jc w:val="both"/>
              <w:rPr>
                <w:del w:id="1205" w:author="vopatrilova" w:date="2018-11-19T09:52:00Z"/>
              </w:rPr>
            </w:pPr>
            <w:del w:id="1206" w:author="vopatrilova" w:date="2018-11-19T09:52:00Z">
              <w:r w:rsidDel="00955489">
                <w:delText>z</w:delText>
              </w:r>
            </w:del>
          </w:p>
        </w:tc>
        <w:tc>
          <w:tcPr>
            <w:tcW w:w="708" w:type="dxa"/>
          </w:tcPr>
          <w:p w:rsidR="00375B0B" w:rsidRPr="00FF575C" w:rsidDel="00955489" w:rsidRDefault="00375B0B" w:rsidP="00375B0B">
            <w:pPr>
              <w:jc w:val="both"/>
              <w:rPr>
                <w:del w:id="1207" w:author="vopatrilova" w:date="2018-11-19T09:52:00Z"/>
              </w:rPr>
            </w:pPr>
            <w:del w:id="1208" w:author="vopatrilova" w:date="2018-11-19T09:52:00Z">
              <w:r w:rsidRPr="00FF575C" w:rsidDel="00955489">
                <w:delText>2</w:delText>
              </w:r>
            </w:del>
          </w:p>
        </w:tc>
        <w:tc>
          <w:tcPr>
            <w:tcW w:w="3971" w:type="dxa"/>
          </w:tcPr>
          <w:p w:rsidR="00375B0B" w:rsidRPr="00FF575C" w:rsidDel="00955489" w:rsidRDefault="0097658E" w:rsidP="00375B0B">
            <w:pPr>
              <w:rPr>
                <w:del w:id="1209" w:author="vopatrilova" w:date="2018-11-19T09:52:00Z"/>
              </w:rPr>
            </w:pPr>
            <w:del w:id="1210" w:author="vopatrilova" w:date="2018-11-19T09:52:00Z">
              <w:r w:rsidRPr="00177EB7" w:rsidDel="00955489">
                <w:rPr>
                  <w:i/>
                  <w:iCs/>
                </w:rPr>
                <w:delText>Předmět má pro zaměření SP doplňující charakter</w:delText>
              </w:r>
            </w:del>
          </w:p>
        </w:tc>
        <w:tc>
          <w:tcPr>
            <w:tcW w:w="567" w:type="dxa"/>
          </w:tcPr>
          <w:p w:rsidR="00375B0B" w:rsidRPr="00FF575C" w:rsidDel="00955489" w:rsidRDefault="00375B0B" w:rsidP="00375B0B">
            <w:pPr>
              <w:jc w:val="both"/>
              <w:rPr>
                <w:del w:id="1211" w:author="vopatrilova" w:date="2018-11-19T09:52:00Z"/>
              </w:rPr>
            </w:pPr>
            <w:del w:id="1212" w:author="vopatrilova" w:date="2018-11-19T09:52:00Z">
              <w:r w:rsidRPr="00FF575C" w:rsidDel="00955489">
                <w:delText>3</w:delText>
              </w:r>
              <w:r w:rsidR="00F14CF3" w:rsidDel="00955489">
                <w:delText>/L</w:delText>
              </w:r>
            </w:del>
          </w:p>
        </w:tc>
        <w:tc>
          <w:tcPr>
            <w:tcW w:w="709" w:type="dxa"/>
          </w:tcPr>
          <w:p w:rsidR="00375B0B" w:rsidRPr="00FF575C" w:rsidDel="00955489" w:rsidRDefault="00375B0B" w:rsidP="00375B0B">
            <w:pPr>
              <w:jc w:val="both"/>
              <w:rPr>
                <w:del w:id="1213" w:author="vopatrilova" w:date="2018-11-19T09:52:00Z"/>
              </w:rPr>
            </w:pPr>
          </w:p>
        </w:tc>
      </w:tr>
      <w:tr w:rsidR="00375B0B" w:rsidDel="00955489" w:rsidTr="00375B0B">
        <w:trPr>
          <w:del w:id="1214" w:author="vopatrilova" w:date="2018-11-19T09:52:00Z"/>
        </w:trPr>
        <w:tc>
          <w:tcPr>
            <w:tcW w:w="2374" w:type="dxa"/>
          </w:tcPr>
          <w:p w:rsidR="00375B0B" w:rsidRPr="00FF575C" w:rsidDel="00955489" w:rsidRDefault="00375B0B" w:rsidP="00375B0B">
            <w:pPr>
              <w:rPr>
                <w:del w:id="1215" w:author="vopatrilova" w:date="2018-11-19T09:52:00Z"/>
              </w:rPr>
            </w:pPr>
            <w:del w:id="1216" w:author="vopatrilova" w:date="2018-11-19T09:52:00Z">
              <w:r w:rsidRPr="00BE5641" w:rsidDel="00955489">
                <w:rPr>
                  <w:rStyle w:val="shorttext"/>
                  <w:color w:val="222222"/>
                </w:rPr>
                <w:delText>CAD systems in electrical engineering</w:delText>
              </w:r>
            </w:del>
          </w:p>
        </w:tc>
        <w:tc>
          <w:tcPr>
            <w:tcW w:w="1344" w:type="dxa"/>
            <w:gridSpan w:val="3"/>
          </w:tcPr>
          <w:p w:rsidR="00375B0B" w:rsidRPr="00FF575C" w:rsidDel="00955489" w:rsidRDefault="00375B0B" w:rsidP="00375B0B">
            <w:pPr>
              <w:jc w:val="both"/>
              <w:rPr>
                <w:del w:id="1217" w:author="vopatrilova" w:date="2018-11-19T09:52:00Z"/>
              </w:rPr>
            </w:pPr>
            <w:del w:id="1218" w:author="vopatrilova" w:date="2018-11-19T09:52:00Z">
              <w:r w:rsidDel="00955489">
                <w:delText>24</w:delText>
              </w:r>
              <w:r w:rsidRPr="00FF575C" w:rsidDel="00955489">
                <w:delText>c</w:delText>
              </w:r>
            </w:del>
          </w:p>
        </w:tc>
        <w:tc>
          <w:tcPr>
            <w:tcW w:w="850" w:type="dxa"/>
          </w:tcPr>
          <w:p w:rsidR="00375B0B" w:rsidRPr="00FF575C" w:rsidDel="00955489" w:rsidRDefault="00375B0B" w:rsidP="00375B0B">
            <w:pPr>
              <w:jc w:val="both"/>
              <w:rPr>
                <w:del w:id="1219" w:author="vopatrilova" w:date="2018-11-19T09:52:00Z"/>
              </w:rPr>
            </w:pPr>
            <w:del w:id="1220" w:author="vopatrilova" w:date="2018-11-19T09:52:00Z">
              <w:r w:rsidDel="00955489">
                <w:delText>kl</w:delText>
              </w:r>
            </w:del>
          </w:p>
        </w:tc>
        <w:tc>
          <w:tcPr>
            <w:tcW w:w="708" w:type="dxa"/>
          </w:tcPr>
          <w:p w:rsidR="00375B0B" w:rsidRPr="00FF575C" w:rsidDel="00955489" w:rsidRDefault="00375B0B" w:rsidP="00375B0B">
            <w:pPr>
              <w:jc w:val="both"/>
              <w:rPr>
                <w:del w:id="1221" w:author="vopatrilova" w:date="2018-11-19T09:52:00Z"/>
              </w:rPr>
            </w:pPr>
            <w:del w:id="1222" w:author="vopatrilova" w:date="2018-11-19T09:52:00Z">
              <w:r w:rsidRPr="00FF575C" w:rsidDel="00955489">
                <w:delText>3</w:delText>
              </w:r>
            </w:del>
          </w:p>
        </w:tc>
        <w:tc>
          <w:tcPr>
            <w:tcW w:w="3971" w:type="dxa"/>
          </w:tcPr>
          <w:p w:rsidR="00375B0B" w:rsidRPr="00133BE0" w:rsidDel="00955489" w:rsidRDefault="00375B0B" w:rsidP="00375B0B">
            <w:pPr>
              <w:rPr>
                <w:del w:id="1223" w:author="vopatrilova" w:date="2018-11-19T09:52:00Z"/>
                <w:b/>
              </w:rPr>
            </w:pPr>
            <w:del w:id="1224" w:author="vopatrilova" w:date="2018-11-19T09:52:00Z">
              <w:r w:rsidRPr="00133BE0" w:rsidDel="00955489">
                <w:rPr>
                  <w:b/>
                </w:rPr>
                <w:delText>Ing.Petr Dostálek,Ph.D.</w:delText>
              </w:r>
              <w:r w:rsidRPr="00D7738C" w:rsidDel="00955489">
                <w:delText>(100 % p)</w:delText>
              </w:r>
            </w:del>
          </w:p>
        </w:tc>
        <w:tc>
          <w:tcPr>
            <w:tcW w:w="567" w:type="dxa"/>
          </w:tcPr>
          <w:p w:rsidR="00375B0B" w:rsidRPr="00FF575C" w:rsidDel="00955489" w:rsidRDefault="00375B0B" w:rsidP="00375B0B">
            <w:pPr>
              <w:jc w:val="both"/>
              <w:rPr>
                <w:del w:id="1225" w:author="vopatrilova" w:date="2018-11-19T09:52:00Z"/>
              </w:rPr>
            </w:pPr>
            <w:del w:id="1226" w:author="vopatrilova" w:date="2018-11-19T09:52:00Z">
              <w:r w:rsidRPr="00FF575C" w:rsidDel="00955489">
                <w:delText>3</w:delText>
              </w:r>
              <w:r w:rsidR="00F14CF3" w:rsidDel="00955489">
                <w:delText>/L</w:delText>
              </w:r>
            </w:del>
          </w:p>
        </w:tc>
        <w:tc>
          <w:tcPr>
            <w:tcW w:w="709" w:type="dxa"/>
          </w:tcPr>
          <w:p w:rsidR="00375B0B" w:rsidRPr="00FF575C" w:rsidDel="00955489" w:rsidRDefault="00375B0B" w:rsidP="00375B0B">
            <w:pPr>
              <w:jc w:val="both"/>
              <w:rPr>
                <w:del w:id="1227" w:author="vopatrilova" w:date="2018-11-19T09:52:00Z"/>
              </w:rPr>
            </w:pPr>
          </w:p>
        </w:tc>
      </w:tr>
      <w:tr w:rsidR="00375B0B" w:rsidDel="00955489" w:rsidTr="00375B0B">
        <w:trPr>
          <w:del w:id="1228" w:author="vopatrilova" w:date="2018-11-19T09:52:00Z"/>
        </w:trPr>
        <w:tc>
          <w:tcPr>
            <w:tcW w:w="2374" w:type="dxa"/>
          </w:tcPr>
          <w:p w:rsidR="00375B0B" w:rsidRPr="00FF575C" w:rsidDel="00955489" w:rsidRDefault="00375B0B" w:rsidP="00375B0B">
            <w:pPr>
              <w:jc w:val="both"/>
              <w:rPr>
                <w:del w:id="1229" w:author="vopatrilova" w:date="2018-11-19T09:52:00Z"/>
              </w:rPr>
            </w:pPr>
            <w:del w:id="1230" w:author="vopatrilova" w:date="2018-11-19T09:52:00Z">
              <w:r w:rsidRPr="00BE5641" w:rsidDel="00955489">
                <w:rPr>
                  <w:rStyle w:val="shorttext"/>
                  <w:color w:val="222222"/>
                </w:rPr>
                <w:delText>Bachelor thesis</w:delText>
              </w:r>
            </w:del>
          </w:p>
        </w:tc>
        <w:tc>
          <w:tcPr>
            <w:tcW w:w="1344" w:type="dxa"/>
            <w:gridSpan w:val="3"/>
          </w:tcPr>
          <w:p w:rsidR="00375B0B" w:rsidRPr="00156091" w:rsidDel="00955489" w:rsidRDefault="00375B0B" w:rsidP="00375B0B">
            <w:pPr>
              <w:jc w:val="both"/>
              <w:rPr>
                <w:del w:id="1231" w:author="vopatrilova" w:date="2018-11-19T09:52:00Z"/>
                <w:highlight w:val="yellow"/>
              </w:rPr>
            </w:pPr>
            <w:del w:id="1232" w:author="vopatrilova" w:date="2018-11-19T09:52:00Z">
              <w:r w:rsidDel="00955489">
                <w:delText>180</w:delText>
              </w:r>
            </w:del>
          </w:p>
        </w:tc>
        <w:tc>
          <w:tcPr>
            <w:tcW w:w="850" w:type="dxa"/>
          </w:tcPr>
          <w:p w:rsidR="00375B0B" w:rsidRPr="00FF575C" w:rsidDel="00955489" w:rsidRDefault="00375B0B" w:rsidP="00375B0B">
            <w:pPr>
              <w:jc w:val="both"/>
              <w:rPr>
                <w:del w:id="1233" w:author="vopatrilova" w:date="2018-11-19T09:52:00Z"/>
              </w:rPr>
            </w:pPr>
            <w:del w:id="1234" w:author="vopatrilova" w:date="2018-11-19T09:52:00Z">
              <w:r w:rsidRPr="00FF575C" w:rsidDel="00955489">
                <w:delText>Obh.</w:delText>
              </w:r>
            </w:del>
          </w:p>
        </w:tc>
        <w:tc>
          <w:tcPr>
            <w:tcW w:w="708" w:type="dxa"/>
          </w:tcPr>
          <w:p w:rsidR="00375B0B" w:rsidRPr="00FF575C" w:rsidDel="00955489" w:rsidRDefault="00375B0B" w:rsidP="00375B0B">
            <w:pPr>
              <w:jc w:val="both"/>
              <w:rPr>
                <w:del w:id="1235" w:author="vopatrilova" w:date="2018-11-19T09:52:00Z"/>
              </w:rPr>
            </w:pPr>
            <w:del w:id="1236" w:author="vopatrilova" w:date="2018-11-19T09:52:00Z">
              <w:r w:rsidRPr="00FF575C" w:rsidDel="00955489">
                <w:delText>15</w:delText>
              </w:r>
            </w:del>
          </w:p>
        </w:tc>
        <w:tc>
          <w:tcPr>
            <w:tcW w:w="3971" w:type="dxa"/>
          </w:tcPr>
          <w:p w:rsidR="00375B0B" w:rsidRPr="00FF575C" w:rsidDel="00955489" w:rsidRDefault="00375B0B" w:rsidP="00375B0B">
            <w:pPr>
              <w:rPr>
                <w:del w:id="1237" w:author="vopatrilova" w:date="2018-11-19T09:52:00Z"/>
              </w:rPr>
            </w:pPr>
            <w:del w:id="1238" w:author="vopatrilova" w:date="2018-11-19T09:52:00Z">
              <w:r w:rsidDel="00955489">
                <w:delText>prof. Ing. Vladimír Vašek, CSc. (100 % p)</w:delText>
              </w:r>
            </w:del>
          </w:p>
        </w:tc>
        <w:tc>
          <w:tcPr>
            <w:tcW w:w="567" w:type="dxa"/>
          </w:tcPr>
          <w:p w:rsidR="00375B0B" w:rsidRPr="00FF575C" w:rsidDel="00955489" w:rsidRDefault="00375B0B" w:rsidP="00375B0B">
            <w:pPr>
              <w:jc w:val="both"/>
              <w:rPr>
                <w:del w:id="1239" w:author="vopatrilova" w:date="2018-11-19T09:52:00Z"/>
              </w:rPr>
            </w:pPr>
            <w:del w:id="1240" w:author="vopatrilova" w:date="2018-11-19T09:52:00Z">
              <w:r w:rsidRPr="00FF575C" w:rsidDel="00955489">
                <w:delText>3</w:delText>
              </w:r>
              <w:r w:rsidR="00F14CF3" w:rsidDel="00955489">
                <w:delText>/L</w:delText>
              </w:r>
            </w:del>
          </w:p>
        </w:tc>
        <w:tc>
          <w:tcPr>
            <w:tcW w:w="709" w:type="dxa"/>
          </w:tcPr>
          <w:p w:rsidR="00375B0B" w:rsidRPr="00FF575C" w:rsidDel="00955489" w:rsidRDefault="00375B0B" w:rsidP="00375B0B">
            <w:pPr>
              <w:jc w:val="both"/>
              <w:rPr>
                <w:del w:id="1241" w:author="vopatrilova" w:date="2018-11-19T09:52:00Z"/>
              </w:rPr>
            </w:pPr>
          </w:p>
          <w:p w:rsidR="00375B0B" w:rsidRPr="00FF575C" w:rsidDel="00955489" w:rsidRDefault="00375B0B" w:rsidP="00375B0B">
            <w:pPr>
              <w:jc w:val="both"/>
              <w:rPr>
                <w:del w:id="1242" w:author="vopatrilova" w:date="2018-11-19T09:52:00Z"/>
              </w:rPr>
            </w:pPr>
          </w:p>
          <w:p w:rsidR="00375B0B" w:rsidRPr="00FF575C" w:rsidDel="00955489" w:rsidRDefault="00375B0B" w:rsidP="00375B0B">
            <w:pPr>
              <w:jc w:val="both"/>
              <w:rPr>
                <w:del w:id="1243" w:author="vopatrilova" w:date="2018-11-19T09:52:00Z"/>
              </w:rPr>
            </w:pPr>
          </w:p>
        </w:tc>
      </w:tr>
      <w:tr w:rsidR="00375B0B" w:rsidDel="00955489" w:rsidTr="00375B0B">
        <w:trPr>
          <w:del w:id="1244" w:author="vopatrilova" w:date="2018-11-19T09:52:00Z"/>
        </w:trPr>
        <w:tc>
          <w:tcPr>
            <w:tcW w:w="3508" w:type="dxa"/>
            <w:gridSpan w:val="3"/>
            <w:shd w:val="clear" w:color="auto" w:fill="F7CAAC"/>
          </w:tcPr>
          <w:p w:rsidR="00375B0B" w:rsidDel="00955489" w:rsidRDefault="00375B0B" w:rsidP="00375B0B">
            <w:pPr>
              <w:jc w:val="both"/>
              <w:rPr>
                <w:del w:id="1245" w:author="vopatrilova" w:date="2018-11-19T09:52:00Z"/>
                <w:b/>
              </w:rPr>
            </w:pPr>
            <w:del w:id="1246" w:author="vopatrilova" w:date="2018-11-19T09:52:00Z">
              <w:r w:rsidDel="00955489">
                <w:rPr>
                  <w:b/>
                </w:rPr>
                <w:delText xml:space="preserve"> Součásti SZZ a jejich obsah</w:delText>
              </w:r>
            </w:del>
          </w:p>
        </w:tc>
        <w:tc>
          <w:tcPr>
            <w:tcW w:w="7015" w:type="dxa"/>
            <w:gridSpan w:val="6"/>
            <w:tcBorders>
              <w:bottom w:val="nil"/>
            </w:tcBorders>
          </w:tcPr>
          <w:p w:rsidR="00375B0B" w:rsidDel="00955489" w:rsidRDefault="00375B0B" w:rsidP="00375B0B">
            <w:pPr>
              <w:jc w:val="both"/>
              <w:rPr>
                <w:del w:id="1247" w:author="vopatrilova" w:date="2018-11-19T09:52:00Z"/>
              </w:rPr>
            </w:pPr>
          </w:p>
        </w:tc>
      </w:tr>
      <w:tr w:rsidR="00375B0B" w:rsidDel="00955489" w:rsidTr="00375B0B">
        <w:trPr>
          <w:trHeight w:val="1370"/>
          <w:del w:id="1248" w:author="vopatrilova" w:date="2018-11-19T09:52:00Z"/>
        </w:trPr>
        <w:tc>
          <w:tcPr>
            <w:tcW w:w="10523" w:type="dxa"/>
            <w:gridSpan w:val="9"/>
            <w:tcBorders>
              <w:top w:val="nil"/>
            </w:tcBorders>
          </w:tcPr>
          <w:p w:rsidR="006F1BEF" w:rsidDel="00955489" w:rsidRDefault="006F1BEF" w:rsidP="00375B0B">
            <w:pPr>
              <w:jc w:val="both"/>
              <w:rPr>
                <w:del w:id="1249" w:author="vopatrilova" w:date="2018-11-19T09:52:00Z"/>
              </w:rPr>
            </w:pPr>
          </w:p>
          <w:p w:rsidR="006F1BEF" w:rsidDel="00955489" w:rsidRDefault="006F1BEF" w:rsidP="006F1BEF">
            <w:pPr>
              <w:rPr>
                <w:del w:id="1250" w:author="vopatrilova" w:date="2018-11-19T09:52:00Z"/>
              </w:rPr>
            </w:pPr>
            <w:del w:id="1251" w:author="vopatrilova" w:date="2018-11-19T09:52:00Z">
              <w:r w:rsidRPr="00C557F3" w:rsidDel="00955489">
                <w:delText>Závěrečné zkoušky se skládají z</w:delText>
              </w:r>
              <w:r w:rsidDel="00955489">
                <w:delText> </w:delText>
              </w:r>
              <w:r w:rsidRPr="00C557F3" w:rsidDel="00955489">
                <w:delText>obhajoby</w:delText>
              </w:r>
              <w:r w:rsidDel="00955489">
                <w:delText xml:space="preserve"> bakalářské</w:delText>
              </w:r>
              <w:r w:rsidRPr="00C557F3" w:rsidDel="00955489">
                <w:delText xml:space="preserve"> práce a ze státní zkoušky ze </w:delText>
              </w:r>
              <w:r w:rsidDel="00955489">
                <w:delText>dvou povinných</w:delText>
              </w:r>
              <w:r w:rsidRPr="00C557F3" w:rsidDel="00955489">
                <w:delText xml:space="preserve"> </w:delText>
              </w:r>
              <w:r w:rsidDel="00955489">
                <w:delText>tématických okruhů</w:delText>
              </w:r>
              <w:r w:rsidRPr="00C557F3" w:rsidDel="00955489">
                <w:delText xml:space="preserve">. Tyto </w:delText>
              </w:r>
              <w:r w:rsidDel="00955489">
                <w:delText>tématické okruhy</w:delText>
              </w:r>
              <w:r w:rsidRPr="00C557F3" w:rsidDel="00955489">
                <w:delText xml:space="preserve"> jsou průřezové a zahrnují v sobě tématiku vždy několika dílčích studijních předmětů. </w:delText>
              </w:r>
            </w:del>
          </w:p>
          <w:p w:rsidR="006F1BEF" w:rsidDel="00955489" w:rsidRDefault="006F1BEF" w:rsidP="00375B0B">
            <w:pPr>
              <w:jc w:val="both"/>
              <w:rPr>
                <w:del w:id="1252" w:author="vopatrilova" w:date="2018-11-19T09:52:00Z"/>
              </w:rPr>
            </w:pPr>
          </w:p>
          <w:p w:rsidR="00375B0B" w:rsidRPr="009B5A0E" w:rsidDel="00955489" w:rsidRDefault="00375B0B" w:rsidP="00413040">
            <w:pPr>
              <w:pStyle w:val="Odstavecseseznamem"/>
              <w:numPr>
                <w:ilvl w:val="0"/>
                <w:numId w:val="71"/>
              </w:numPr>
              <w:jc w:val="both"/>
              <w:rPr>
                <w:del w:id="1253" w:author="vopatrilova" w:date="2018-11-19T09:52:00Z"/>
              </w:rPr>
            </w:pPr>
            <w:del w:id="1254" w:author="vopatrilova" w:date="2018-11-19T09:52:00Z">
              <w:r w:rsidRPr="006F1BEF" w:rsidDel="00955489">
                <w:rPr>
                  <w:b/>
                </w:rPr>
                <w:delText xml:space="preserve"> Automatic control</w:delText>
              </w:r>
              <w:r w:rsidR="006F1BEF" w:rsidDel="00955489">
                <w:delText xml:space="preserve">. </w:delText>
              </w:r>
              <w:r w:rsidR="00301863" w:rsidDel="00955489">
                <w:delText xml:space="preserve">Tento tématický okruh v sobě zahrnuje dílčí problematiky, které jsou obsahem dílčích předmětů: </w:delText>
              </w:r>
              <w:r w:rsidR="00387F7D" w:rsidDel="00955489">
                <w:delText>Automatic control</w:delText>
              </w:r>
              <w:r w:rsidDel="00955489">
                <w:delText xml:space="preserve">, </w:delText>
              </w:r>
              <w:r w:rsidR="00387F7D" w:rsidDel="00955489">
                <w:delText>Continuous control</w:delText>
              </w:r>
              <w:r w:rsidDel="00955489">
                <w:delText xml:space="preserve">, </w:delText>
              </w:r>
              <w:r w:rsidR="00387F7D" w:rsidDel="00955489">
                <w:delText>Technical means of automation</w:delText>
              </w:r>
              <w:r w:rsidDel="00955489">
                <w:delText>,</w:delText>
              </w:r>
              <w:r w:rsidRPr="00FF575C" w:rsidDel="00955489">
                <w:delText xml:space="preserve"> Embedded </w:delText>
              </w:r>
              <w:r w:rsidR="00387F7D" w:rsidDel="00955489">
                <w:delText>systems with microcomputers</w:delText>
              </w:r>
              <w:r w:rsidDel="00955489">
                <w:delText xml:space="preserve">, </w:delText>
              </w:r>
              <w:r w:rsidRPr="00FF575C" w:rsidDel="00955489">
                <w:delText>PLC</w:delText>
              </w:r>
              <w:r w:rsidR="00387F7D" w:rsidDel="00955489">
                <w:delText xml:space="preserve"> programming</w:delText>
              </w:r>
              <w:r w:rsidDel="00955489">
                <w:delText>,</w:delText>
              </w:r>
              <w:r w:rsidRPr="00075691" w:rsidDel="00955489">
                <w:delText xml:space="preserve"> </w:delText>
              </w:r>
              <w:r w:rsidR="00387F7D" w:rsidDel="00955489">
                <w:delText>Mobile Application Programming</w:delText>
              </w:r>
              <w:r w:rsidDel="00955489">
                <w:delText>.</w:delText>
              </w:r>
            </w:del>
          </w:p>
          <w:p w:rsidR="00375B0B" w:rsidDel="00955489" w:rsidRDefault="006233B3" w:rsidP="00413040">
            <w:pPr>
              <w:pStyle w:val="Odstavecseseznamem"/>
              <w:numPr>
                <w:ilvl w:val="0"/>
                <w:numId w:val="71"/>
              </w:numPr>
              <w:jc w:val="both"/>
              <w:rPr>
                <w:del w:id="1255" w:author="vopatrilova" w:date="2018-11-19T09:52:00Z"/>
              </w:rPr>
            </w:pPr>
            <w:del w:id="1256" w:author="vopatrilova" w:date="2018-11-19T09:52:00Z">
              <w:r w:rsidRPr="006F1BEF" w:rsidDel="00955489">
                <w:rPr>
                  <w:b/>
                </w:rPr>
                <w:delText>Mechatronic and robotic systems</w:delText>
              </w:r>
              <w:r w:rsidR="006F1BEF" w:rsidDel="00955489">
                <w:delText xml:space="preserve">. </w:delText>
              </w:r>
              <w:r w:rsidR="00301863" w:rsidDel="00955489">
                <w:delText xml:space="preserve">Tento tématický okruh v sobě zahrnuje dílčí problematiky, které jsou obsahem dílčích předmětů: </w:delText>
              </w:r>
              <w:r w:rsidR="000C157B" w:rsidDel="00955489">
                <w:delText>Mechatronic systems</w:delText>
              </w:r>
              <w:r w:rsidR="00375B0B" w:rsidDel="00955489">
                <w:delText xml:space="preserve">, </w:delText>
              </w:r>
              <w:r w:rsidR="000C157B" w:rsidRPr="006F1BEF" w:rsidDel="00955489">
                <w:rPr>
                  <w:rStyle w:val="shorttext"/>
                  <w:color w:val="222222"/>
                </w:rPr>
                <w:delText>Construction of robots and manipulators</w:delText>
              </w:r>
              <w:r w:rsidR="00375B0B" w:rsidDel="00955489">
                <w:delText xml:space="preserve">, </w:delText>
              </w:r>
              <w:r w:rsidR="000C157B" w:rsidRPr="006F1BEF" w:rsidDel="00955489">
                <w:rPr>
                  <w:rStyle w:val="shorttext"/>
                  <w:color w:val="222222"/>
                </w:rPr>
                <w:delText>Actuators of mechatronics systems</w:delText>
              </w:r>
              <w:r w:rsidR="00375B0B" w:rsidDel="00955489">
                <w:delText xml:space="preserve">, </w:delText>
              </w:r>
              <w:r w:rsidR="000C157B" w:rsidRPr="006F1BEF" w:rsidDel="00955489">
                <w:rPr>
                  <w:color w:val="222222"/>
                </w:rPr>
                <w:delText>Programming and application of industrial robots and manipulators</w:delText>
              </w:r>
              <w:r w:rsidR="006F1BEF" w:rsidDel="00955489">
                <w:delText>, Managing material flows.</w:delText>
              </w:r>
            </w:del>
          </w:p>
          <w:p w:rsidR="00375B0B" w:rsidRPr="009B5A0E" w:rsidDel="00955489" w:rsidRDefault="00375B0B" w:rsidP="00375B0B">
            <w:pPr>
              <w:ind w:left="2028" w:hanging="2028"/>
              <w:jc w:val="both"/>
              <w:rPr>
                <w:del w:id="1257" w:author="vopatrilova" w:date="2018-11-19T09:52:00Z"/>
              </w:rPr>
            </w:pPr>
          </w:p>
          <w:p w:rsidR="00375B0B" w:rsidDel="00955489" w:rsidRDefault="00375B0B" w:rsidP="00375B0B">
            <w:pPr>
              <w:jc w:val="both"/>
              <w:rPr>
                <w:del w:id="1258" w:author="vopatrilova" w:date="2018-11-19T09:52:00Z"/>
              </w:rPr>
            </w:pPr>
            <w:del w:id="1259" w:author="vopatrilova" w:date="2018-11-19T09:52:00Z">
              <w:r w:rsidRPr="009B5A0E" w:rsidDel="00955489">
                <w:delText>Studentům budou předem oznámeny okruhy témat, ze kterých budou zkoušeni. Témata jsou každoročně aktualizována a jsou schválena Radou studijních programů pro daný akademický rok.</w:delText>
              </w:r>
            </w:del>
          </w:p>
        </w:tc>
      </w:tr>
      <w:tr w:rsidR="00375B0B" w:rsidDel="00955489" w:rsidTr="00375B0B">
        <w:trPr>
          <w:del w:id="1260" w:author="vopatrilova" w:date="2018-11-19T09:52:00Z"/>
        </w:trPr>
        <w:tc>
          <w:tcPr>
            <w:tcW w:w="3508" w:type="dxa"/>
            <w:gridSpan w:val="3"/>
            <w:shd w:val="clear" w:color="auto" w:fill="F7CAAC"/>
          </w:tcPr>
          <w:p w:rsidR="00375B0B" w:rsidDel="00955489" w:rsidRDefault="00375B0B" w:rsidP="00375B0B">
            <w:pPr>
              <w:jc w:val="both"/>
              <w:rPr>
                <w:del w:id="1261" w:author="vopatrilova" w:date="2018-11-19T09:52:00Z"/>
                <w:b/>
              </w:rPr>
            </w:pPr>
            <w:del w:id="1262" w:author="vopatrilova" w:date="2018-11-19T09:52:00Z">
              <w:r w:rsidDel="00955489">
                <w:rPr>
                  <w:b/>
                </w:rPr>
                <w:delText>Další studijní povinnosti</w:delText>
              </w:r>
            </w:del>
          </w:p>
        </w:tc>
        <w:tc>
          <w:tcPr>
            <w:tcW w:w="7015" w:type="dxa"/>
            <w:gridSpan w:val="6"/>
            <w:tcBorders>
              <w:bottom w:val="nil"/>
            </w:tcBorders>
          </w:tcPr>
          <w:p w:rsidR="00375B0B" w:rsidDel="00955489" w:rsidRDefault="00375B0B" w:rsidP="00375B0B">
            <w:pPr>
              <w:jc w:val="both"/>
              <w:rPr>
                <w:del w:id="1263" w:author="vopatrilova" w:date="2018-11-19T09:52:00Z"/>
              </w:rPr>
            </w:pPr>
          </w:p>
        </w:tc>
      </w:tr>
      <w:tr w:rsidR="00375B0B" w:rsidDel="00955489" w:rsidTr="00375B0B">
        <w:trPr>
          <w:trHeight w:val="889"/>
          <w:del w:id="1264" w:author="vopatrilova" w:date="2018-11-19T09:52:00Z"/>
        </w:trPr>
        <w:tc>
          <w:tcPr>
            <w:tcW w:w="10523" w:type="dxa"/>
            <w:gridSpan w:val="9"/>
            <w:tcBorders>
              <w:top w:val="nil"/>
            </w:tcBorders>
          </w:tcPr>
          <w:p w:rsidR="00375B0B" w:rsidDel="00955489" w:rsidRDefault="00375B0B" w:rsidP="00375B0B">
            <w:pPr>
              <w:jc w:val="both"/>
              <w:rPr>
                <w:del w:id="1265" w:author="vopatrilova" w:date="2018-11-19T09:52:00Z"/>
              </w:rPr>
            </w:pPr>
            <w:del w:id="1266" w:author="vopatrilova" w:date="2018-11-19T09:52:00Z">
              <w:r w:rsidDel="00955489">
                <w:delText>Odborná</w:delText>
              </w:r>
              <w:r w:rsidRPr="009B5A0E" w:rsidDel="00955489">
                <w:delText xml:space="preserve"> praxe na bakalářském stupni studia </w:delText>
              </w:r>
              <w:r w:rsidDel="00955489">
                <w:delText>není zajišťována</w:delText>
              </w:r>
              <w:r w:rsidRPr="009B5A0E" w:rsidDel="00955489">
                <w:delText xml:space="preserve">, </w:delText>
              </w:r>
              <w:r w:rsidR="00177D62" w:rsidDel="00955489">
                <w:delText xml:space="preserve">je uskutečňována </w:delText>
              </w:r>
              <w:r w:rsidRPr="009B5A0E" w:rsidDel="00955489">
                <w:delText>v navazujícím magisterském stupni studia.</w:delText>
              </w:r>
            </w:del>
          </w:p>
          <w:p w:rsidR="00375B0B" w:rsidDel="00955489" w:rsidRDefault="00375B0B" w:rsidP="00375B0B">
            <w:pPr>
              <w:jc w:val="both"/>
              <w:rPr>
                <w:del w:id="1267" w:author="vopatrilova" w:date="2018-11-19T09:52:00Z"/>
              </w:rPr>
            </w:pPr>
          </w:p>
        </w:tc>
      </w:tr>
      <w:tr w:rsidR="00375B0B" w:rsidDel="00955489" w:rsidTr="00375B0B">
        <w:trPr>
          <w:del w:id="1268" w:author="vopatrilova" w:date="2018-11-19T09:52:00Z"/>
        </w:trPr>
        <w:tc>
          <w:tcPr>
            <w:tcW w:w="3508" w:type="dxa"/>
            <w:gridSpan w:val="3"/>
            <w:shd w:val="clear" w:color="auto" w:fill="F7CAAC"/>
          </w:tcPr>
          <w:p w:rsidR="00375B0B" w:rsidDel="00955489" w:rsidRDefault="00375B0B" w:rsidP="00375B0B">
            <w:pPr>
              <w:rPr>
                <w:del w:id="1269" w:author="vopatrilova" w:date="2018-11-19T09:52:00Z"/>
                <w:b/>
              </w:rPr>
            </w:pPr>
            <w:del w:id="1270" w:author="vopatrilova" w:date="2018-11-19T09:52:00Z">
              <w:r w:rsidDel="00955489">
                <w:br w:type="page"/>
              </w:r>
              <w:r w:rsidDel="00955489">
                <w:rPr>
                  <w:b/>
                </w:rPr>
                <w:delText>Návrh témat kvalifikačních prací a témata obhájených prací</w:delText>
              </w:r>
            </w:del>
          </w:p>
        </w:tc>
        <w:tc>
          <w:tcPr>
            <w:tcW w:w="7015" w:type="dxa"/>
            <w:gridSpan w:val="6"/>
            <w:tcBorders>
              <w:bottom w:val="nil"/>
            </w:tcBorders>
          </w:tcPr>
          <w:p w:rsidR="00375B0B" w:rsidDel="00955489" w:rsidRDefault="00375B0B" w:rsidP="00375B0B">
            <w:pPr>
              <w:jc w:val="both"/>
              <w:rPr>
                <w:del w:id="1271" w:author="vopatrilova" w:date="2018-11-19T09:52:00Z"/>
              </w:rPr>
            </w:pPr>
          </w:p>
        </w:tc>
      </w:tr>
      <w:tr w:rsidR="00375B0B" w:rsidDel="00955489" w:rsidTr="00375B0B">
        <w:trPr>
          <w:trHeight w:val="842"/>
          <w:del w:id="1272" w:author="vopatrilova" w:date="2018-11-19T09:52:00Z"/>
        </w:trPr>
        <w:tc>
          <w:tcPr>
            <w:tcW w:w="10523" w:type="dxa"/>
            <w:gridSpan w:val="9"/>
            <w:tcBorders>
              <w:top w:val="nil"/>
            </w:tcBorders>
          </w:tcPr>
          <w:p w:rsidR="00375B0B" w:rsidDel="00955489" w:rsidRDefault="004829F5" w:rsidP="00375B0B">
            <w:pPr>
              <w:jc w:val="both"/>
              <w:rPr>
                <w:del w:id="1273" w:author="vopatrilova" w:date="2018-11-19T09:52:00Z"/>
              </w:rPr>
            </w:pPr>
            <w:del w:id="1274" w:author="vopatrilova" w:date="2018-11-19T09:52:00Z">
              <w:r w:rsidDel="00955489">
                <w:delText>Vybraná témata bakalářských prací:</w:delText>
              </w:r>
            </w:del>
          </w:p>
          <w:p w:rsidR="004829F5" w:rsidRPr="004829F5" w:rsidDel="00955489" w:rsidRDefault="004829F5" w:rsidP="004829F5">
            <w:pPr>
              <w:ind w:left="247"/>
              <w:rPr>
                <w:del w:id="1275" w:author="vopatrilova" w:date="2018-11-19T09:52:00Z"/>
              </w:rPr>
            </w:pPr>
            <w:del w:id="1276" w:author="vopatrilova" w:date="2018-11-19T09:52:00Z">
              <w:r w:rsidRPr="004829F5" w:rsidDel="00955489">
                <w:delText>Client Server Communication in the Matlab/Simulink</w:delText>
              </w:r>
            </w:del>
          </w:p>
          <w:p w:rsidR="004829F5" w:rsidRPr="004829F5" w:rsidDel="00955489" w:rsidRDefault="004829F5" w:rsidP="004829F5">
            <w:pPr>
              <w:ind w:left="247"/>
              <w:rPr>
                <w:del w:id="1277" w:author="vopatrilova" w:date="2018-11-19T09:52:00Z"/>
              </w:rPr>
            </w:pPr>
            <w:del w:id="1278" w:author="vopatrilova" w:date="2018-11-19T09:52:00Z">
              <w:r w:rsidRPr="004829F5" w:rsidDel="00955489">
                <w:delText>Controlling Educational Robot Motors</w:delText>
              </w:r>
            </w:del>
          </w:p>
          <w:p w:rsidR="004829F5" w:rsidRPr="004829F5" w:rsidDel="00955489" w:rsidRDefault="004829F5" w:rsidP="004829F5">
            <w:pPr>
              <w:ind w:left="247"/>
              <w:rPr>
                <w:del w:id="1279" w:author="vopatrilova" w:date="2018-11-19T09:52:00Z"/>
              </w:rPr>
            </w:pPr>
            <w:del w:id="1280" w:author="vopatrilova" w:date="2018-11-19T09:52:00Z">
              <w:r w:rsidRPr="004829F5" w:rsidDel="00955489">
                <w:delText>Heat recovery in the technological process.</w:delText>
              </w:r>
            </w:del>
          </w:p>
          <w:p w:rsidR="004829F5" w:rsidRPr="004829F5" w:rsidDel="00955489" w:rsidRDefault="004829F5" w:rsidP="004829F5">
            <w:pPr>
              <w:ind w:left="247"/>
              <w:rPr>
                <w:del w:id="1281" w:author="vopatrilova" w:date="2018-11-19T09:52:00Z"/>
              </w:rPr>
            </w:pPr>
            <w:del w:id="1282" w:author="vopatrilova" w:date="2018-11-19T09:52:00Z">
              <w:r w:rsidRPr="004829F5" w:rsidDel="00955489">
                <w:delText>The mathematical modelling results visualisation of glass furnaces</w:delText>
              </w:r>
            </w:del>
          </w:p>
          <w:p w:rsidR="004829F5" w:rsidRPr="004829F5" w:rsidDel="00955489" w:rsidRDefault="004829F5" w:rsidP="004829F5">
            <w:pPr>
              <w:ind w:left="247"/>
              <w:rPr>
                <w:del w:id="1283" w:author="vopatrilova" w:date="2018-11-19T09:52:00Z"/>
              </w:rPr>
            </w:pPr>
            <w:del w:id="1284" w:author="vopatrilova" w:date="2018-11-19T09:52:00Z">
              <w:r w:rsidRPr="004829F5" w:rsidDel="00955489">
                <w:delText>Numerical solution of differential equations using the software Mathematica</w:delText>
              </w:r>
            </w:del>
          </w:p>
          <w:p w:rsidR="004829F5" w:rsidRPr="004829F5" w:rsidDel="00955489" w:rsidRDefault="004829F5" w:rsidP="004829F5">
            <w:pPr>
              <w:ind w:left="247"/>
              <w:rPr>
                <w:del w:id="1285" w:author="vopatrilova" w:date="2018-11-19T09:52:00Z"/>
              </w:rPr>
            </w:pPr>
            <w:del w:id="1286" w:author="vopatrilova" w:date="2018-11-19T09:52:00Z">
              <w:r w:rsidRPr="004829F5" w:rsidDel="00955489">
                <w:delText>Polynomial Control Design Method for SISO Systems</w:delText>
              </w:r>
            </w:del>
          </w:p>
          <w:p w:rsidR="004829F5" w:rsidDel="00955489" w:rsidRDefault="004829F5" w:rsidP="004829F5">
            <w:pPr>
              <w:ind w:left="247"/>
              <w:jc w:val="both"/>
              <w:rPr>
                <w:del w:id="1287" w:author="vopatrilova" w:date="2018-11-19T09:52:00Z"/>
              </w:rPr>
            </w:pPr>
          </w:p>
        </w:tc>
      </w:tr>
      <w:tr w:rsidR="00375B0B" w:rsidDel="00955489" w:rsidTr="00375B0B">
        <w:trPr>
          <w:del w:id="1288" w:author="vopatrilova" w:date="2018-11-19T09:52:00Z"/>
        </w:trPr>
        <w:tc>
          <w:tcPr>
            <w:tcW w:w="3508" w:type="dxa"/>
            <w:gridSpan w:val="3"/>
            <w:shd w:val="clear" w:color="auto" w:fill="F7CAAC"/>
          </w:tcPr>
          <w:p w:rsidR="00375B0B" w:rsidDel="00955489" w:rsidRDefault="00375B0B" w:rsidP="00375B0B">
            <w:pPr>
              <w:rPr>
                <w:del w:id="1289" w:author="vopatrilova" w:date="2018-11-19T09:52:00Z"/>
              </w:rPr>
            </w:pPr>
            <w:del w:id="1290" w:author="vopatrilova" w:date="2018-11-19T09:52:00Z">
              <w:r w:rsidDel="00955489">
                <w:rPr>
                  <w:b/>
                </w:rPr>
                <w:delText>Návrh témat rigorózních prací a témata obhájených prací</w:delText>
              </w:r>
            </w:del>
          </w:p>
        </w:tc>
        <w:tc>
          <w:tcPr>
            <w:tcW w:w="7015" w:type="dxa"/>
            <w:gridSpan w:val="6"/>
            <w:tcBorders>
              <w:bottom w:val="nil"/>
            </w:tcBorders>
            <w:shd w:val="clear" w:color="auto" w:fill="FFFFFF"/>
          </w:tcPr>
          <w:p w:rsidR="00375B0B" w:rsidDel="00955489" w:rsidRDefault="00375B0B" w:rsidP="00375B0B">
            <w:pPr>
              <w:jc w:val="center"/>
              <w:rPr>
                <w:del w:id="1291" w:author="vopatrilova" w:date="2018-11-19T09:52:00Z"/>
              </w:rPr>
            </w:pPr>
          </w:p>
        </w:tc>
      </w:tr>
      <w:tr w:rsidR="00375B0B" w:rsidDel="00955489" w:rsidTr="00375B0B">
        <w:trPr>
          <w:trHeight w:val="680"/>
          <w:del w:id="1292" w:author="vopatrilova" w:date="2018-11-19T09:52:00Z"/>
        </w:trPr>
        <w:tc>
          <w:tcPr>
            <w:tcW w:w="10523" w:type="dxa"/>
            <w:gridSpan w:val="9"/>
            <w:tcBorders>
              <w:top w:val="nil"/>
            </w:tcBorders>
          </w:tcPr>
          <w:p w:rsidR="00375B0B" w:rsidDel="00955489" w:rsidRDefault="00375B0B" w:rsidP="00375B0B">
            <w:pPr>
              <w:jc w:val="both"/>
              <w:rPr>
                <w:del w:id="1293" w:author="vopatrilova" w:date="2018-11-19T09:52:00Z"/>
              </w:rPr>
            </w:pPr>
            <w:del w:id="1294" w:author="vopatrilova" w:date="2018-11-19T09:52:00Z">
              <w:r w:rsidDel="00955489">
                <w:delText>Nerelevantní.</w:delText>
              </w:r>
            </w:del>
          </w:p>
        </w:tc>
      </w:tr>
      <w:tr w:rsidR="00375B0B" w:rsidDel="00955489" w:rsidTr="00375B0B">
        <w:trPr>
          <w:del w:id="1295" w:author="vopatrilova" w:date="2018-11-19T09:52:00Z"/>
        </w:trPr>
        <w:tc>
          <w:tcPr>
            <w:tcW w:w="3508" w:type="dxa"/>
            <w:gridSpan w:val="3"/>
            <w:shd w:val="clear" w:color="auto" w:fill="F7CAAC"/>
          </w:tcPr>
          <w:p w:rsidR="00375B0B" w:rsidDel="00955489" w:rsidRDefault="00375B0B" w:rsidP="00375B0B">
            <w:pPr>
              <w:rPr>
                <w:del w:id="1296" w:author="vopatrilova" w:date="2018-11-19T09:52:00Z"/>
              </w:rPr>
            </w:pPr>
            <w:del w:id="1297" w:author="vopatrilova" w:date="2018-11-19T09:52:00Z">
              <w:r w:rsidDel="00955489">
                <w:rPr>
                  <w:b/>
                </w:rPr>
                <w:delText xml:space="preserve"> Součásti SRZ a jejich obsah</w:delText>
              </w:r>
            </w:del>
          </w:p>
        </w:tc>
        <w:tc>
          <w:tcPr>
            <w:tcW w:w="7015" w:type="dxa"/>
            <w:gridSpan w:val="6"/>
            <w:tcBorders>
              <w:bottom w:val="nil"/>
            </w:tcBorders>
            <w:shd w:val="clear" w:color="auto" w:fill="FFFFFF"/>
          </w:tcPr>
          <w:p w:rsidR="00375B0B" w:rsidDel="00955489" w:rsidRDefault="00375B0B" w:rsidP="00375B0B">
            <w:pPr>
              <w:jc w:val="center"/>
              <w:rPr>
                <w:del w:id="1298" w:author="vopatrilova" w:date="2018-11-19T09:52:00Z"/>
              </w:rPr>
            </w:pPr>
          </w:p>
        </w:tc>
      </w:tr>
      <w:tr w:rsidR="00375B0B" w:rsidDel="00955489" w:rsidTr="00375B0B">
        <w:trPr>
          <w:trHeight w:val="594"/>
          <w:del w:id="1299" w:author="vopatrilova" w:date="2018-11-19T09:52:00Z"/>
        </w:trPr>
        <w:tc>
          <w:tcPr>
            <w:tcW w:w="10523" w:type="dxa"/>
            <w:gridSpan w:val="9"/>
            <w:tcBorders>
              <w:top w:val="nil"/>
            </w:tcBorders>
          </w:tcPr>
          <w:p w:rsidR="00375B0B" w:rsidDel="00955489" w:rsidRDefault="00375B0B" w:rsidP="00375B0B">
            <w:pPr>
              <w:jc w:val="both"/>
              <w:rPr>
                <w:del w:id="1300" w:author="vopatrilova" w:date="2018-11-19T09:52:00Z"/>
              </w:rPr>
            </w:pPr>
            <w:del w:id="1301" w:author="vopatrilova" w:date="2018-11-19T09:52:00Z">
              <w:r w:rsidDel="00955489">
                <w:delText>Nerelevantní.</w:delText>
              </w:r>
            </w:del>
          </w:p>
        </w:tc>
      </w:tr>
    </w:tbl>
    <w:p w:rsidR="00375B0B" w:rsidDel="00955489" w:rsidRDefault="00375B0B" w:rsidP="00375B0B">
      <w:pPr>
        <w:spacing w:after="160" w:line="259" w:lineRule="auto"/>
        <w:rPr>
          <w:del w:id="1302" w:author="vopatrilova" w:date="2018-11-19T09:52:00Z"/>
        </w:rPr>
      </w:pPr>
    </w:p>
    <w:p w:rsidR="00375B0B" w:rsidDel="00955489" w:rsidRDefault="00375B0B" w:rsidP="00375B0B">
      <w:pPr>
        <w:spacing w:after="160" w:line="259" w:lineRule="auto"/>
        <w:rPr>
          <w:del w:id="1303" w:author="vopatrilova" w:date="2018-11-19T09:52:00Z"/>
        </w:rPr>
      </w:pPr>
    </w:p>
    <w:p w:rsidR="00375B0B" w:rsidDel="00955489" w:rsidRDefault="00375B0B" w:rsidP="00375B0B">
      <w:pPr>
        <w:rPr>
          <w:del w:id="1304" w:author="vopatrilova" w:date="2018-11-19T09:52:00Z"/>
        </w:rPr>
      </w:pPr>
      <w:del w:id="1305" w:author="vopatrilova" w:date="2018-11-19T09:52:00Z">
        <w:r w:rsidDel="00955489">
          <w:br w:type="page"/>
        </w:r>
      </w:del>
    </w:p>
    <w:tbl>
      <w:tblPr>
        <w:tblW w:w="1052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59"/>
        <w:gridCol w:w="209"/>
        <w:gridCol w:w="993"/>
        <w:gridCol w:w="850"/>
        <w:gridCol w:w="709"/>
        <w:gridCol w:w="3827"/>
        <w:gridCol w:w="567"/>
        <w:gridCol w:w="709"/>
      </w:tblGrid>
      <w:tr w:rsidR="00375B0B" w:rsidDel="00955489" w:rsidTr="000D4C7E">
        <w:trPr>
          <w:del w:id="1306" w:author="vopatrilova" w:date="2018-11-19T09:52:00Z"/>
        </w:trPr>
        <w:tc>
          <w:tcPr>
            <w:tcW w:w="10523" w:type="dxa"/>
            <w:gridSpan w:val="8"/>
            <w:tcBorders>
              <w:bottom w:val="double" w:sz="4" w:space="0" w:color="auto"/>
            </w:tcBorders>
            <w:shd w:val="clear" w:color="auto" w:fill="BDD6EE"/>
          </w:tcPr>
          <w:p w:rsidR="00375B0B" w:rsidDel="00955489" w:rsidRDefault="00375B0B" w:rsidP="00375B0B">
            <w:pPr>
              <w:jc w:val="both"/>
              <w:rPr>
                <w:del w:id="1307" w:author="vopatrilova" w:date="2018-11-19T09:52:00Z"/>
                <w:b/>
                <w:sz w:val="28"/>
              </w:rPr>
            </w:pPr>
            <w:del w:id="1308" w:author="vopatrilova" w:date="2018-11-19T09:52:00Z">
              <w:r w:rsidDel="00955489">
                <w:rPr>
                  <w:b/>
                  <w:sz w:val="28"/>
                </w:rPr>
                <w:delText>B-IIa – Studijní plány a návrh témat prací (bakalářské a magisterské studijní programy)</w:delText>
              </w:r>
            </w:del>
          </w:p>
        </w:tc>
      </w:tr>
      <w:tr w:rsidR="00375B0B" w:rsidDel="00955489" w:rsidTr="000D4C7E">
        <w:trPr>
          <w:del w:id="1309" w:author="vopatrilova" w:date="2018-11-19T09:52:00Z"/>
        </w:trPr>
        <w:tc>
          <w:tcPr>
            <w:tcW w:w="2659" w:type="dxa"/>
            <w:shd w:val="clear" w:color="auto" w:fill="F7CAAC"/>
          </w:tcPr>
          <w:p w:rsidR="00375B0B" w:rsidDel="00955489" w:rsidRDefault="00375B0B" w:rsidP="00375B0B">
            <w:pPr>
              <w:rPr>
                <w:del w:id="1310" w:author="vopatrilova" w:date="2018-11-19T09:52:00Z"/>
                <w:b/>
                <w:sz w:val="22"/>
              </w:rPr>
            </w:pPr>
            <w:del w:id="1311" w:author="vopatrilova" w:date="2018-11-19T09:52:00Z">
              <w:r w:rsidDel="00955489">
                <w:rPr>
                  <w:b/>
                  <w:sz w:val="22"/>
                </w:rPr>
                <w:delText>Označení studijního plánu</w:delText>
              </w:r>
            </w:del>
          </w:p>
        </w:tc>
        <w:tc>
          <w:tcPr>
            <w:tcW w:w="7864" w:type="dxa"/>
            <w:gridSpan w:val="7"/>
          </w:tcPr>
          <w:p w:rsidR="00375B0B" w:rsidDel="00955489" w:rsidRDefault="00375B0B" w:rsidP="00375B0B">
            <w:pPr>
              <w:jc w:val="center"/>
              <w:rPr>
                <w:del w:id="1312" w:author="vopatrilova" w:date="2018-11-19T09:52:00Z"/>
                <w:b/>
                <w:sz w:val="22"/>
              </w:rPr>
            </w:pPr>
            <w:del w:id="1313" w:author="vopatrilova" w:date="2018-11-19T09:52:00Z">
              <w:r w:rsidRPr="004E74E2" w:rsidDel="00955489">
                <w:rPr>
                  <w:rStyle w:val="shorttext"/>
                  <w:b/>
                  <w:color w:val="222222"/>
                  <w:sz w:val="24"/>
                  <w:szCs w:val="24"/>
                </w:rPr>
                <w:delText>Informatics in Industrial Automation</w:delText>
              </w:r>
              <w:r w:rsidRPr="004E74E2" w:rsidDel="00955489">
                <w:rPr>
                  <w:b/>
                  <w:sz w:val="24"/>
                  <w:szCs w:val="24"/>
                </w:rPr>
                <w:delText xml:space="preserve"> – </w:delText>
              </w:r>
              <w:r w:rsidRPr="004E74E2" w:rsidDel="00955489">
                <w:rPr>
                  <w:rStyle w:val="shorttext"/>
                  <w:b/>
                  <w:color w:val="222222"/>
                  <w:sz w:val="24"/>
                  <w:szCs w:val="24"/>
                </w:rPr>
                <w:delText xml:space="preserve">Specialization: </w:delText>
              </w:r>
              <w:r w:rsidDel="00955489">
                <w:rPr>
                  <w:b/>
                  <w:sz w:val="22"/>
                </w:rPr>
                <w:delText xml:space="preserve"> </w:delText>
              </w:r>
              <w:r w:rsidRPr="009E7332" w:rsidDel="00955489">
                <w:rPr>
                  <w:rStyle w:val="shorttext"/>
                  <w:b/>
                  <w:color w:val="222222"/>
                  <w:sz w:val="24"/>
                  <w:szCs w:val="24"/>
                </w:rPr>
                <w:delText>Industrial automation</w:delText>
              </w:r>
              <w:r w:rsidDel="00955489">
                <w:rPr>
                  <w:b/>
                  <w:sz w:val="22"/>
                </w:rPr>
                <w:delText xml:space="preserve"> </w:delText>
              </w:r>
            </w:del>
          </w:p>
          <w:p w:rsidR="00375B0B" w:rsidDel="00955489" w:rsidRDefault="00375B0B" w:rsidP="00375B0B">
            <w:pPr>
              <w:jc w:val="center"/>
              <w:rPr>
                <w:del w:id="1314" w:author="vopatrilova" w:date="2018-11-19T09:52:00Z"/>
                <w:b/>
                <w:sz w:val="22"/>
              </w:rPr>
            </w:pPr>
            <w:del w:id="1315" w:author="vopatrilova" w:date="2018-11-19T09:52:00Z">
              <w:r w:rsidRPr="004E74E2" w:rsidDel="00955489">
                <w:rPr>
                  <w:rStyle w:val="shorttext"/>
                  <w:b/>
                  <w:color w:val="222222"/>
                  <w:sz w:val="24"/>
                  <w:szCs w:val="24"/>
                </w:rPr>
                <w:delText>Full-time study form</w:delText>
              </w:r>
            </w:del>
          </w:p>
        </w:tc>
      </w:tr>
      <w:tr w:rsidR="00375B0B" w:rsidDel="00955489" w:rsidTr="000D4C7E">
        <w:trPr>
          <w:del w:id="1316" w:author="vopatrilova" w:date="2018-11-19T09:52:00Z"/>
        </w:trPr>
        <w:tc>
          <w:tcPr>
            <w:tcW w:w="10523" w:type="dxa"/>
            <w:gridSpan w:val="8"/>
            <w:shd w:val="clear" w:color="auto" w:fill="F7CAAC"/>
          </w:tcPr>
          <w:p w:rsidR="00375B0B" w:rsidDel="00955489" w:rsidRDefault="00375B0B" w:rsidP="00375B0B">
            <w:pPr>
              <w:jc w:val="center"/>
              <w:rPr>
                <w:del w:id="1317" w:author="vopatrilova" w:date="2018-11-19T09:52:00Z"/>
                <w:b/>
                <w:sz w:val="22"/>
              </w:rPr>
            </w:pPr>
            <w:del w:id="1318" w:author="vopatrilova" w:date="2018-11-19T09:52:00Z">
              <w:r w:rsidDel="00955489">
                <w:rPr>
                  <w:b/>
                  <w:sz w:val="22"/>
                </w:rPr>
                <w:delText>Povinné předměty</w:delText>
              </w:r>
            </w:del>
          </w:p>
        </w:tc>
      </w:tr>
      <w:tr w:rsidR="00375B0B" w:rsidDel="00955489" w:rsidTr="000D4C7E">
        <w:trPr>
          <w:del w:id="1319" w:author="vopatrilova" w:date="2018-11-19T09:52:00Z"/>
        </w:trPr>
        <w:tc>
          <w:tcPr>
            <w:tcW w:w="2868" w:type="dxa"/>
            <w:gridSpan w:val="2"/>
            <w:shd w:val="clear" w:color="auto" w:fill="F7CAAC"/>
          </w:tcPr>
          <w:p w:rsidR="00375B0B" w:rsidDel="00955489" w:rsidRDefault="00375B0B" w:rsidP="00375B0B">
            <w:pPr>
              <w:jc w:val="both"/>
              <w:rPr>
                <w:del w:id="1320" w:author="vopatrilova" w:date="2018-11-19T09:52:00Z"/>
                <w:b/>
              </w:rPr>
            </w:pPr>
            <w:del w:id="1321" w:author="vopatrilova" w:date="2018-11-19T09:52:00Z">
              <w:r w:rsidDel="00955489">
                <w:rPr>
                  <w:b/>
                  <w:sz w:val="22"/>
                </w:rPr>
                <w:delText>Název předmětu</w:delText>
              </w:r>
            </w:del>
          </w:p>
        </w:tc>
        <w:tc>
          <w:tcPr>
            <w:tcW w:w="993" w:type="dxa"/>
            <w:shd w:val="clear" w:color="auto" w:fill="F7CAAC"/>
          </w:tcPr>
          <w:p w:rsidR="00375B0B" w:rsidRPr="002047B3" w:rsidDel="00955489" w:rsidRDefault="00375B0B" w:rsidP="00375B0B">
            <w:pPr>
              <w:jc w:val="both"/>
              <w:rPr>
                <w:del w:id="1322" w:author="vopatrilova" w:date="2018-11-19T09:52:00Z"/>
                <w:b/>
              </w:rPr>
            </w:pPr>
            <w:del w:id="1323" w:author="vopatrilova" w:date="2018-11-19T09:52:00Z">
              <w:r w:rsidRPr="002047B3" w:rsidDel="00955489">
                <w:rPr>
                  <w:b/>
                </w:rPr>
                <w:delText>Rozsah</w:delText>
              </w:r>
            </w:del>
          </w:p>
        </w:tc>
        <w:tc>
          <w:tcPr>
            <w:tcW w:w="850" w:type="dxa"/>
            <w:shd w:val="clear" w:color="auto" w:fill="F7CAAC"/>
          </w:tcPr>
          <w:p w:rsidR="00375B0B" w:rsidRPr="002047B3" w:rsidDel="00955489" w:rsidRDefault="00375B0B" w:rsidP="00375B0B">
            <w:pPr>
              <w:jc w:val="both"/>
              <w:rPr>
                <w:del w:id="1324" w:author="vopatrilova" w:date="2018-11-19T09:52:00Z"/>
                <w:b/>
              </w:rPr>
            </w:pPr>
            <w:del w:id="1325" w:author="vopatrilova" w:date="2018-11-19T09:52:00Z">
              <w:r w:rsidRPr="002047B3" w:rsidDel="00955489">
                <w:rPr>
                  <w:b/>
                </w:rPr>
                <w:delText>způsob  ověř.</w:delText>
              </w:r>
            </w:del>
          </w:p>
        </w:tc>
        <w:tc>
          <w:tcPr>
            <w:tcW w:w="709" w:type="dxa"/>
            <w:shd w:val="clear" w:color="auto" w:fill="F7CAAC"/>
          </w:tcPr>
          <w:p w:rsidR="00375B0B" w:rsidRPr="002047B3" w:rsidDel="00955489" w:rsidRDefault="00375B0B" w:rsidP="00375B0B">
            <w:pPr>
              <w:jc w:val="both"/>
              <w:rPr>
                <w:del w:id="1326" w:author="vopatrilova" w:date="2018-11-19T09:52:00Z"/>
                <w:b/>
              </w:rPr>
            </w:pPr>
            <w:del w:id="1327" w:author="vopatrilova" w:date="2018-11-19T09:52:00Z">
              <w:r w:rsidRPr="002047B3" w:rsidDel="00955489">
                <w:rPr>
                  <w:b/>
                </w:rPr>
                <w:delText>počet kred.</w:delText>
              </w:r>
            </w:del>
          </w:p>
        </w:tc>
        <w:tc>
          <w:tcPr>
            <w:tcW w:w="3827" w:type="dxa"/>
            <w:shd w:val="clear" w:color="auto" w:fill="F7CAAC"/>
          </w:tcPr>
          <w:p w:rsidR="00375B0B" w:rsidRPr="002047B3" w:rsidDel="00955489" w:rsidRDefault="00375B0B" w:rsidP="00375B0B">
            <w:pPr>
              <w:jc w:val="both"/>
              <w:rPr>
                <w:del w:id="1328" w:author="vopatrilova" w:date="2018-11-19T09:52:00Z"/>
                <w:b/>
              </w:rPr>
            </w:pPr>
            <w:del w:id="1329" w:author="vopatrilova" w:date="2018-11-19T09:52:00Z">
              <w:r w:rsidRPr="002047B3" w:rsidDel="00955489">
                <w:rPr>
                  <w:b/>
                </w:rPr>
                <w:delText>Vyučující</w:delText>
              </w:r>
            </w:del>
          </w:p>
        </w:tc>
        <w:tc>
          <w:tcPr>
            <w:tcW w:w="567" w:type="dxa"/>
            <w:shd w:val="clear" w:color="auto" w:fill="F7CAAC"/>
          </w:tcPr>
          <w:p w:rsidR="00375B0B" w:rsidRPr="002047B3" w:rsidDel="00955489" w:rsidRDefault="00375B0B" w:rsidP="00375B0B">
            <w:pPr>
              <w:jc w:val="both"/>
              <w:rPr>
                <w:del w:id="1330" w:author="vopatrilova" w:date="2018-11-19T09:52:00Z"/>
                <w:b/>
                <w:color w:val="FF0000"/>
              </w:rPr>
            </w:pPr>
            <w:del w:id="1331" w:author="vopatrilova" w:date="2018-11-19T09:52:00Z">
              <w:r w:rsidRPr="002047B3" w:rsidDel="00955489">
                <w:rPr>
                  <w:b/>
                </w:rPr>
                <w:delText>dop. roč./sem.</w:delText>
              </w:r>
            </w:del>
          </w:p>
        </w:tc>
        <w:tc>
          <w:tcPr>
            <w:tcW w:w="709" w:type="dxa"/>
            <w:shd w:val="clear" w:color="auto" w:fill="F7CAAC"/>
          </w:tcPr>
          <w:p w:rsidR="00375B0B" w:rsidRPr="002047B3" w:rsidDel="00955489" w:rsidRDefault="00375B0B" w:rsidP="00375B0B">
            <w:pPr>
              <w:jc w:val="both"/>
              <w:rPr>
                <w:del w:id="1332" w:author="vopatrilova" w:date="2018-11-19T09:52:00Z"/>
                <w:b/>
              </w:rPr>
            </w:pPr>
            <w:del w:id="1333" w:author="vopatrilova" w:date="2018-11-19T09:52:00Z">
              <w:r w:rsidRPr="002047B3" w:rsidDel="00955489">
                <w:rPr>
                  <w:b/>
                </w:rPr>
                <w:delText>profil. zá</w:delText>
              </w:r>
              <w:r w:rsidDel="00955489">
                <w:delText>kl</w:delText>
              </w:r>
              <w:r w:rsidRPr="002047B3" w:rsidDel="00955489">
                <w:rPr>
                  <w:b/>
                </w:rPr>
                <w:delText>ad</w:delText>
              </w:r>
            </w:del>
          </w:p>
        </w:tc>
      </w:tr>
      <w:tr w:rsidR="00375B0B" w:rsidDel="00955489" w:rsidTr="000D4C7E">
        <w:trPr>
          <w:del w:id="1334" w:author="vopatrilova" w:date="2018-11-19T09:52:00Z"/>
        </w:trPr>
        <w:tc>
          <w:tcPr>
            <w:tcW w:w="2868" w:type="dxa"/>
            <w:gridSpan w:val="2"/>
          </w:tcPr>
          <w:p w:rsidR="00375B0B" w:rsidRPr="00A32AE8" w:rsidDel="00955489" w:rsidRDefault="00375B0B" w:rsidP="00375B0B">
            <w:pPr>
              <w:jc w:val="both"/>
              <w:rPr>
                <w:del w:id="1335" w:author="vopatrilova" w:date="2018-11-19T09:52:00Z"/>
              </w:rPr>
            </w:pPr>
            <w:del w:id="1336" w:author="vopatrilova" w:date="2018-11-19T09:52:00Z">
              <w:r w:rsidRPr="009E7332" w:rsidDel="00955489">
                <w:delText>Mathematical Seminar</w:delText>
              </w:r>
            </w:del>
          </w:p>
        </w:tc>
        <w:tc>
          <w:tcPr>
            <w:tcW w:w="993" w:type="dxa"/>
          </w:tcPr>
          <w:p w:rsidR="00375B0B" w:rsidRPr="00A32AE8" w:rsidDel="00955489" w:rsidRDefault="00375B0B" w:rsidP="00375B0B">
            <w:pPr>
              <w:jc w:val="both"/>
              <w:rPr>
                <w:del w:id="1337" w:author="vopatrilova" w:date="2018-11-19T09:52:00Z"/>
              </w:rPr>
            </w:pPr>
            <w:del w:id="1338" w:author="vopatrilova" w:date="2018-11-19T09:52:00Z">
              <w:r w:rsidRPr="00A32AE8" w:rsidDel="00955489">
                <w:delText>28p+56s+14c</w:delText>
              </w:r>
            </w:del>
          </w:p>
        </w:tc>
        <w:tc>
          <w:tcPr>
            <w:tcW w:w="850" w:type="dxa"/>
          </w:tcPr>
          <w:p w:rsidR="00375B0B" w:rsidRPr="00A32AE8" w:rsidDel="00955489" w:rsidRDefault="00375B0B" w:rsidP="00375B0B">
            <w:pPr>
              <w:jc w:val="both"/>
              <w:rPr>
                <w:del w:id="1339" w:author="vopatrilova" w:date="2018-11-19T09:52:00Z"/>
              </w:rPr>
            </w:pPr>
            <w:del w:id="1340" w:author="vopatrilova" w:date="2018-11-19T09:52:00Z">
              <w:r w:rsidRPr="00A32AE8" w:rsidDel="00955489">
                <w:delText>z, zk</w:delText>
              </w:r>
            </w:del>
          </w:p>
        </w:tc>
        <w:tc>
          <w:tcPr>
            <w:tcW w:w="709" w:type="dxa"/>
          </w:tcPr>
          <w:p w:rsidR="00375B0B" w:rsidRPr="00A32AE8" w:rsidDel="00955489" w:rsidRDefault="00375B0B" w:rsidP="00375B0B">
            <w:pPr>
              <w:jc w:val="both"/>
              <w:rPr>
                <w:del w:id="1341" w:author="vopatrilova" w:date="2018-11-19T09:52:00Z"/>
              </w:rPr>
            </w:pPr>
            <w:del w:id="1342" w:author="vopatrilova" w:date="2018-11-19T09:52:00Z">
              <w:r w:rsidRPr="00A32AE8" w:rsidDel="00955489">
                <w:delText>8</w:delText>
              </w:r>
            </w:del>
          </w:p>
        </w:tc>
        <w:tc>
          <w:tcPr>
            <w:tcW w:w="3827" w:type="dxa"/>
          </w:tcPr>
          <w:p w:rsidR="00375B0B" w:rsidRPr="00133BE0" w:rsidDel="00955489" w:rsidRDefault="00375B0B" w:rsidP="00375B0B">
            <w:pPr>
              <w:rPr>
                <w:del w:id="1343" w:author="vopatrilova" w:date="2018-11-19T09:52:00Z"/>
                <w:b/>
              </w:rPr>
            </w:pPr>
            <w:del w:id="1344" w:author="vopatrilova" w:date="2018-11-19T09:52:00Z">
              <w:r w:rsidDel="00955489">
                <w:rPr>
                  <w:b/>
                </w:rPr>
                <w:delText>Mgr. Hana Chudá, Ph.D. (</w:delText>
              </w:r>
              <w:r w:rsidRPr="00D7738C" w:rsidDel="00955489">
                <w:delText>100 % p)</w:delText>
              </w:r>
            </w:del>
          </w:p>
        </w:tc>
        <w:tc>
          <w:tcPr>
            <w:tcW w:w="567" w:type="dxa"/>
          </w:tcPr>
          <w:p w:rsidR="00375B0B" w:rsidRPr="00A32AE8" w:rsidDel="00955489" w:rsidRDefault="00375B0B" w:rsidP="00375B0B">
            <w:pPr>
              <w:jc w:val="both"/>
              <w:rPr>
                <w:del w:id="1345" w:author="vopatrilova" w:date="2018-11-19T09:52:00Z"/>
              </w:rPr>
            </w:pPr>
            <w:del w:id="1346" w:author="vopatrilova" w:date="2018-11-19T09:52:00Z">
              <w:r w:rsidRPr="00A32AE8" w:rsidDel="00955489">
                <w:delText>1</w:delText>
              </w:r>
              <w:r w:rsidR="00F14CF3" w:rsidDel="00955489">
                <w:delText>/Z</w:delText>
              </w:r>
            </w:del>
          </w:p>
        </w:tc>
        <w:tc>
          <w:tcPr>
            <w:tcW w:w="709" w:type="dxa"/>
          </w:tcPr>
          <w:p w:rsidR="00375B0B" w:rsidRPr="00A32AE8" w:rsidDel="00955489" w:rsidRDefault="00375B0B" w:rsidP="00375B0B">
            <w:pPr>
              <w:jc w:val="both"/>
              <w:rPr>
                <w:del w:id="1347" w:author="vopatrilova" w:date="2018-11-19T09:52:00Z"/>
              </w:rPr>
            </w:pPr>
          </w:p>
        </w:tc>
      </w:tr>
      <w:tr w:rsidR="00375B0B" w:rsidDel="00955489" w:rsidTr="000D4C7E">
        <w:trPr>
          <w:del w:id="1348" w:author="vopatrilova" w:date="2018-11-19T09:52:00Z"/>
        </w:trPr>
        <w:tc>
          <w:tcPr>
            <w:tcW w:w="2868" w:type="dxa"/>
            <w:gridSpan w:val="2"/>
          </w:tcPr>
          <w:p w:rsidR="00375B0B" w:rsidRPr="00A32AE8" w:rsidDel="00955489" w:rsidRDefault="00375B0B" w:rsidP="00375B0B">
            <w:pPr>
              <w:rPr>
                <w:del w:id="1349" w:author="vopatrilova" w:date="2018-11-19T09:52:00Z"/>
              </w:rPr>
            </w:pPr>
            <w:del w:id="1350" w:author="vopatrilova" w:date="2018-11-19T09:52:00Z">
              <w:r w:rsidRPr="009E7332" w:rsidDel="00955489">
                <w:rPr>
                  <w:rStyle w:val="shorttext"/>
                  <w:color w:val="222222"/>
                </w:rPr>
                <w:delText>Software support for engineering calculations</w:delText>
              </w:r>
            </w:del>
          </w:p>
        </w:tc>
        <w:tc>
          <w:tcPr>
            <w:tcW w:w="993" w:type="dxa"/>
          </w:tcPr>
          <w:p w:rsidR="00375B0B" w:rsidRPr="00A32AE8" w:rsidDel="00955489" w:rsidRDefault="00375B0B" w:rsidP="00375B0B">
            <w:pPr>
              <w:jc w:val="both"/>
              <w:rPr>
                <w:del w:id="1351" w:author="vopatrilova" w:date="2018-11-19T09:52:00Z"/>
              </w:rPr>
            </w:pPr>
            <w:del w:id="1352" w:author="vopatrilova" w:date="2018-11-19T09:52:00Z">
              <w:r w:rsidRPr="00A32AE8" w:rsidDel="00955489">
                <w:delText>42c</w:delText>
              </w:r>
            </w:del>
          </w:p>
        </w:tc>
        <w:tc>
          <w:tcPr>
            <w:tcW w:w="850" w:type="dxa"/>
          </w:tcPr>
          <w:p w:rsidR="00375B0B" w:rsidRPr="00A32AE8" w:rsidDel="00955489" w:rsidRDefault="00375B0B" w:rsidP="00375B0B">
            <w:pPr>
              <w:jc w:val="both"/>
              <w:rPr>
                <w:del w:id="1353" w:author="vopatrilova" w:date="2018-11-19T09:52:00Z"/>
              </w:rPr>
            </w:pPr>
            <w:del w:id="1354" w:author="vopatrilova" w:date="2018-11-19T09:52:00Z">
              <w:r w:rsidDel="00955489">
                <w:delText>kl</w:delText>
              </w:r>
            </w:del>
          </w:p>
        </w:tc>
        <w:tc>
          <w:tcPr>
            <w:tcW w:w="709" w:type="dxa"/>
          </w:tcPr>
          <w:p w:rsidR="00375B0B" w:rsidRPr="00A32AE8" w:rsidDel="00955489" w:rsidRDefault="00375B0B" w:rsidP="00375B0B">
            <w:pPr>
              <w:jc w:val="both"/>
              <w:rPr>
                <w:del w:id="1355" w:author="vopatrilova" w:date="2018-11-19T09:52:00Z"/>
              </w:rPr>
            </w:pPr>
            <w:del w:id="1356" w:author="vopatrilova" w:date="2018-11-19T09:52:00Z">
              <w:r w:rsidRPr="00A32AE8" w:rsidDel="00955489">
                <w:delText>4</w:delText>
              </w:r>
            </w:del>
          </w:p>
        </w:tc>
        <w:tc>
          <w:tcPr>
            <w:tcW w:w="3827" w:type="dxa"/>
          </w:tcPr>
          <w:p w:rsidR="00375B0B" w:rsidRPr="00A32AE8" w:rsidDel="00955489" w:rsidRDefault="00375B0B" w:rsidP="00375B0B">
            <w:pPr>
              <w:rPr>
                <w:del w:id="1357" w:author="vopatrilova" w:date="2018-11-19T09:52:00Z"/>
              </w:rPr>
            </w:pPr>
            <w:del w:id="1358" w:author="vopatrilova" w:date="2018-11-19T09:52:00Z">
              <w:r w:rsidDel="00955489">
                <w:delText>Ing. Karel Perůtka, Ph.D. (100 % c)</w:delText>
              </w:r>
            </w:del>
          </w:p>
        </w:tc>
        <w:tc>
          <w:tcPr>
            <w:tcW w:w="567" w:type="dxa"/>
          </w:tcPr>
          <w:p w:rsidR="00375B0B" w:rsidRPr="00A32AE8" w:rsidDel="00955489" w:rsidRDefault="00375B0B" w:rsidP="00375B0B">
            <w:pPr>
              <w:jc w:val="both"/>
              <w:rPr>
                <w:del w:id="1359" w:author="vopatrilova" w:date="2018-11-19T09:52:00Z"/>
              </w:rPr>
            </w:pPr>
            <w:del w:id="1360" w:author="vopatrilova" w:date="2018-11-19T09:52:00Z">
              <w:r w:rsidRPr="00A32AE8" w:rsidDel="00955489">
                <w:delText>1</w:delText>
              </w:r>
              <w:r w:rsidR="00F14CF3" w:rsidDel="00955489">
                <w:delText>/Z</w:delText>
              </w:r>
            </w:del>
          </w:p>
        </w:tc>
        <w:tc>
          <w:tcPr>
            <w:tcW w:w="709" w:type="dxa"/>
          </w:tcPr>
          <w:p w:rsidR="00375B0B" w:rsidRPr="00A32AE8" w:rsidDel="00955489" w:rsidRDefault="00375B0B" w:rsidP="00375B0B">
            <w:pPr>
              <w:jc w:val="both"/>
              <w:rPr>
                <w:del w:id="1361" w:author="vopatrilova" w:date="2018-11-19T09:52:00Z"/>
              </w:rPr>
            </w:pPr>
          </w:p>
        </w:tc>
      </w:tr>
      <w:tr w:rsidR="00375B0B" w:rsidDel="00955489" w:rsidTr="000D4C7E">
        <w:trPr>
          <w:del w:id="1362" w:author="vopatrilova" w:date="2018-11-19T09:52:00Z"/>
        </w:trPr>
        <w:tc>
          <w:tcPr>
            <w:tcW w:w="2868" w:type="dxa"/>
            <w:gridSpan w:val="2"/>
          </w:tcPr>
          <w:p w:rsidR="00375B0B" w:rsidRPr="00A32AE8" w:rsidDel="00955489" w:rsidRDefault="00375B0B" w:rsidP="00375B0B">
            <w:pPr>
              <w:rPr>
                <w:del w:id="1363" w:author="vopatrilova" w:date="2018-11-19T09:52:00Z"/>
              </w:rPr>
            </w:pPr>
            <w:del w:id="1364" w:author="vopatrilova" w:date="2018-11-19T09:52:00Z">
              <w:r w:rsidRPr="009E7332" w:rsidDel="00955489">
                <w:rPr>
                  <w:rStyle w:val="shorttext"/>
                  <w:color w:val="222222"/>
                </w:rPr>
                <w:delText>Hardware and Operating Systems</w:delText>
              </w:r>
            </w:del>
          </w:p>
        </w:tc>
        <w:tc>
          <w:tcPr>
            <w:tcW w:w="993" w:type="dxa"/>
          </w:tcPr>
          <w:p w:rsidR="00375B0B" w:rsidRPr="00A32AE8" w:rsidDel="00955489" w:rsidRDefault="00375B0B" w:rsidP="00375B0B">
            <w:pPr>
              <w:jc w:val="both"/>
              <w:rPr>
                <w:del w:id="1365" w:author="vopatrilova" w:date="2018-11-19T09:52:00Z"/>
              </w:rPr>
            </w:pPr>
            <w:del w:id="1366" w:author="vopatrilova" w:date="2018-11-19T09:52:00Z">
              <w:r w:rsidRPr="00A32AE8" w:rsidDel="00955489">
                <w:delText>28p+28c</w:delText>
              </w:r>
            </w:del>
          </w:p>
        </w:tc>
        <w:tc>
          <w:tcPr>
            <w:tcW w:w="850" w:type="dxa"/>
          </w:tcPr>
          <w:p w:rsidR="00375B0B" w:rsidRPr="00A32AE8" w:rsidDel="00955489" w:rsidRDefault="00375B0B" w:rsidP="00375B0B">
            <w:pPr>
              <w:jc w:val="both"/>
              <w:rPr>
                <w:del w:id="1367" w:author="vopatrilova" w:date="2018-11-19T09:52:00Z"/>
              </w:rPr>
            </w:pPr>
            <w:del w:id="1368" w:author="vopatrilova" w:date="2018-11-19T09:52:00Z">
              <w:r w:rsidDel="00955489">
                <w:delText>kl</w:delText>
              </w:r>
            </w:del>
          </w:p>
        </w:tc>
        <w:tc>
          <w:tcPr>
            <w:tcW w:w="709" w:type="dxa"/>
          </w:tcPr>
          <w:p w:rsidR="00375B0B" w:rsidRPr="00A32AE8" w:rsidDel="00955489" w:rsidRDefault="00375B0B" w:rsidP="00375B0B">
            <w:pPr>
              <w:jc w:val="both"/>
              <w:rPr>
                <w:del w:id="1369" w:author="vopatrilova" w:date="2018-11-19T09:52:00Z"/>
              </w:rPr>
            </w:pPr>
            <w:del w:id="1370" w:author="vopatrilova" w:date="2018-11-19T09:52:00Z">
              <w:r w:rsidRPr="00A32AE8" w:rsidDel="00955489">
                <w:delText>4</w:delText>
              </w:r>
            </w:del>
          </w:p>
        </w:tc>
        <w:tc>
          <w:tcPr>
            <w:tcW w:w="3827" w:type="dxa"/>
          </w:tcPr>
          <w:p w:rsidR="00375B0B" w:rsidRPr="00133BE0" w:rsidDel="00955489" w:rsidRDefault="00375B0B" w:rsidP="00375B0B">
            <w:pPr>
              <w:rPr>
                <w:del w:id="1371" w:author="vopatrilova" w:date="2018-11-19T09:52:00Z"/>
                <w:b/>
              </w:rPr>
            </w:pPr>
            <w:del w:id="1372" w:author="vopatrilova" w:date="2018-11-19T09:52:00Z">
              <w:r w:rsidDel="00955489">
                <w:rPr>
                  <w:b/>
                </w:rPr>
                <w:delText xml:space="preserve">doc. Ing. Martin Sysel, Ph.D. </w:delText>
              </w:r>
              <w:r w:rsidRPr="00D90592" w:rsidDel="00955489">
                <w:delText>(100 % p)</w:delText>
              </w:r>
            </w:del>
          </w:p>
        </w:tc>
        <w:tc>
          <w:tcPr>
            <w:tcW w:w="567" w:type="dxa"/>
          </w:tcPr>
          <w:p w:rsidR="00375B0B" w:rsidRPr="00A32AE8" w:rsidDel="00955489" w:rsidRDefault="00375B0B" w:rsidP="00375B0B">
            <w:pPr>
              <w:jc w:val="both"/>
              <w:rPr>
                <w:del w:id="1373" w:author="vopatrilova" w:date="2018-11-19T09:52:00Z"/>
              </w:rPr>
            </w:pPr>
            <w:del w:id="1374" w:author="vopatrilova" w:date="2018-11-19T09:52:00Z">
              <w:r w:rsidRPr="00A32AE8" w:rsidDel="00955489">
                <w:delText>1</w:delText>
              </w:r>
              <w:r w:rsidR="00F14CF3" w:rsidDel="00955489">
                <w:delText>/Z</w:delText>
              </w:r>
            </w:del>
          </w:p>
        </w:tc>
        <w:tc>
          <w:tcPr>
            <w:tcW w:w="709" w:type="dxa"/>
          </w:tcPr>
          <w:p w:rsidR="00375B0B" w:rsidRPr="00A32AE8" w:rsidDel="00955489" w:rsidRDefault="00375B0B" w:rsidP="00375B0B">
            <w:pPr>
              <w:jc w:val="both"/>
              <w:rPr>
                <w:del w:id="1375" w:author="vopatrilova" w:date="2018-11-19T09:52:00Z"/>
              </w:rPr>
            </w:pPr>
            <w:del w:id="1376" w:author="vopatrilova" w:date="2018-11-19T09:52:00Z">
              <w:r w:rsidRPr="00A32AE8" w:rsidDel="00955489">
                <w:delText>PZ</w:delText>
              </w:r>
            </w:del>
          </w:p>
        </w:tc>
      </w:tr>
      <w:tr w:rsidR="00375B0B" w:rsidDel="00955489" w:rsidTr="000D4C7E">
        <w:trPr>
          <w:del w:id="1377" w:author="vopatrilova" w:date="2018-11-19T09:52:00Z"/>
        </w:trPr>
        <w:tc>
          <w:tcPr>
            <w:tcW w:w="2868" w:type="dxa"/>
            <w:gridSpan w:val="2"/>
          </w:tcPr>
          <w:p w:rsidR="00375B0B" w:rsidRPr="00A32AE8" w:rsidDel="00955489" w:rsidRDefault="00375B0B" w:rsidP="00375B0B">
            <w:pPr>
              <w:jc w:val="both"/>
              <w:rPr>
                <w:del w:id="1378" w:author="vopatrilova" w:date="2018-11-19T09:52:00Z"/>
              </w:rPr>
            </w:pPr>
            <w:del w:id="1379" w:author="vopatrilova" w:date="2018-11-19T09:52:00Z">
              <w:r w:rsidRPr="009E7332" w:rsidDel="00955489">
                <w:rPr>
                  <w:rStyle w:val="shorttext"/>
                  <w:color w:val="222222"/>
                </w:rPr>
                <w:delText>Programming methods</w:delText>
              </w:r>
            </w:del>
          </w:p>
        </w:tc>
        <w:tc>
          <w:tcPr>
            <w:tcW w:w="993" w:type="dxa"/>
          </w:tcPr>
          <w:p w:rsidR="00375B0B" w:rsidRPr="00A32AE8" w:rsidDel="00955489" w:rsidRDefault="00375B0B" w:rsidP="00375B0B">
            <w:pPr>
              <w:jc w:val="both"/>
              <w:rPr>
                <w:del w:id="1380" w:author="vopatrilova" w:date="2018-11-19T09:52:00Z"/>
              </w:rPr>
            </w:pPr>
            <w:del w:id="1381" w:author="vopatrilova" w:date="2018-11-19T09:52:00Z">
              <w:r w:rsidRPr="00A32AE8" w:rsidDel="00955489">
                <w:delText>28p+28c</w:delText>
              </w:r>
            </w:del>
          </w:p>
        </w:tc>
        <w:tc>
          <w:tcPr>
            <w:tcW w:w="850" w:type="dxa"/>
          </w:tcPr>
          <w:p w:rsidR="00375B0B" w:rsidRPr="00A32AE8" w:rsidDel="00955489" w:rsidRDefault="00375B0B" w:rsidP="00375B0B">
            <w:pPr>
              <w:jc w:val="both"/>
              <w:rPr>
                <w:del w:id="1382" w:author="vopatrilova" w:date="2018-11-19T09:52:00Z"/>
              </w:rPr>
            </w:pPr>
            <w:del w:id="1383" w:author="vopatrilova" w:date="2018-11-19T09:52:00Z">
              <w:r w:rsidDel="00955489">
                <w:delText>kl</w:delText>
              </w:r>
            </w:del>
          </w:p>
        </w:tc>
        <w:tc>
          <w:tcPr>
            <w:tcW w:w="709" w:type="dxa"/>
          </w:tcPr>
          <w:p w:rsidR="00375B0B" w:rsidRPr="00A32AE8" w:rsidDel="00955489" w:rsidRDefault="00375B0B" w:rsidP="00375B0B">
            <w:pPr>
              <w:jc w:val="both"/>
              <w:rPr>
                <w:del w:id="1384" w:author="vopatrilova" w:date="2018-11-19T09:52:00Z"/>
              </w:rPr>
            </w:pPr>
            <w:del w:id="1385" w:author="vopatrilova" w:date="2018-11-19T09:52:00Z">
              <w:r w:rsidRPr="00A32AE8" w:rsidDel="00955489">
                <w:delText>4</w:delText>
              </w:r>
            </w:del>
          </w:p>
        </w:tc>
        <w:tc>
          <w:tcPr>
            <w:tcW w:w="3827" w:type="dxa"/>
          </w:tcPr>
          <w:p w:rsidR="00375B0B" w:rsidRPr="00133BE0" w:rsidDel="00955489" w:rsidRDefault="00375B0B" w:rsidP="00375B0B">
            <w:pPr>
              <w:rPr>
                <w:del w:id="1386" w:author="vopatrilova" w:date="2018-11-19T09:52:00Z"/>
                <w:b/>
              </w:rPr>
            </w:pPr>
            <w:del w:id="1387" w:author="vopatrilova" w:date="2018-11-19T09:52:00Z">
              <w:r w:rsidRPr="00133BE0" w:rsidDel="00955489">
                <w:rPr>
                  <w:b/>
                </w:rPr>
                <w:delText>Ing.</w:delText>
              </w:r>
              <w:r w:rsidDel="00955489">
                <w:rPr>
                  <w:b/>
                </w:rPr>
                <w:delText xml:space="preserve"> </w:delText>
              </w:r>
              <w:r w:rsidRPr="00133BE0" w:rsidDel="00955489">
                <w:rPr>
                  <w:b/>
                </w:rPr>
                <w:delText>Tomáš Dulík,</w:delText>
              </w:r>
              <w:r w:rsidDel="00955489">
                <w:rPr>
                  <w:b/>
                </w:rPr>
                <w:delText xml:space="preserve"> </w:delText>
              </w:r>
              <w:r w:rsidRPr="00133BE0" w:rsidDel="00955489">
                <w:rPr>
                  <w:b/>
                </w:rPr>
                <w:delText xml:space="preserve">Ph.D. </w:delText>
              </w:r>
              <w:r w:rsidRPr="00D7738C" w:rsidDel="00955489">
                <w:delText>(100 % p)</w:delText>
              </w:r>
            </w:del>
          </w:p>
        </w:tc>
        <w:tc>
          <w:tcPr>
            <w:tcW w:w="567" w:type="dxa"/>
          </w:tcPr>
          <w:p w:rsidR="00375B0B" w:rsidRPr="00A32AE8" w:rsidDel="00955489" w:rsidRDefault="00375B0B" w:rsidP="00375B0B">
            <w:pPr>
              <w:jc w:val="both"/>
              <w:rPr>
                <w:del w:id="1388" w:author="vopatrilova" w:date="2018-11-19T09:52:00Z"/>
              </w:rPr>
            </w:pPr>
            <w:del w:id="1389" w:author="vopatrilova" w:date="2018-11-19T09:52:00Z">
              <w:r w:rsidRPr="00A32AE8" w:rsidDel="00955489">
                <w:delText>1</w:delText>
              </w:r>
              <w:r w:rsidR="00F14CF3" w:rsidDel="00955489">
                <w:delText>/Z</w:delText>
              </w:r>
            </w:del>
          </w:p>
        </w:tc>
        <w:tc>
          <w:tcPr>
            <w:tcW w:w="709" w:type="dxa"/>
          </w:tcPr>
          <w:p w:rsidR="00375B0B" w:rsidRPr="00A32AE8" w:rsidDel="00955489" w:rsidRDefault="00375B0B" w:rsidP="00375B0B">
            <w:pPr>
              <w:jc w:val="both"/>
              <w:rPr>
                <w:del w:id="1390" w:author="vopatrilova" w:date="2018-11-19T09:52:00Z"/>
              </w:rPr>
            </w:pPr>
          </w:p>
        </w:tc>
      </w:tr>
      <w:tr w:rsidR="00375B0B" w:rsidDel="00955489" w:rsidTr="000D4C7E">
        <w:trPr>
          <w:del w:id="1391" w:author="vopatrilova" w:date="2018-11-19T09:52:00Z"/>
        </w:trPr>
        <w:tc>
          <w:tcPr>
            <w:tcW w:w="2868" w:type="dxa"/>
            <w:gridSpan w:val="2"/>
          </w:tcPr>
          <w:p w:rsidR="00375B0B" w:rsidRPr="00A32AE8" w:rsidDel="00955489" w:rsidRDefault="00375B0B" w:rsidP="00375B0B">
            <w:pPr>
              <w:jc w:val="both"/>
              <w:rPr>
                <w:del w:id="1392" w:author="vopatrilova" w:date="2018-11-19T09:52:00Z"/>
              </w:rPr>
            </w:pPr>
            <w:del w:id="1393" w:author="vopatrilova" w:date="2018-11-19T09:52:00Z">
              <w:r w:rsidRPr="009E7332" w:rsidDel="00955489">
                <w:rPr>
                  <w:rStyle w:val="shorttext"/>
                  <w:color w:val="222222"/>
                </w:rPr>
                <w:delText>Introduction to material sciences</w:delText>
              </w:r>
            </w:del>
          </w:p>
        </w:tc>
        <w:tc>
          <w:tcPr>
            <w:tcW w:w="993" w:type="dxa"/>
          </w:tcPr>
          <w:p w:rsidR="00375B0B" w:rsidRPr="00A32AE8" w:rsidDel="00955489" w:rsidRDefault="00375B0B" w:rsidP="00375B0B">
            <w:pPr>
              <w:jc w:val="both"/>
              <w:rPr>
                <w:del w:id="1394" w:author="vopatrilova" w:date="2018-11-19T09:52:00Z"/>
              </w:rPr>
            </w:pPr>
            <w:del w:id="1395" w:author="vopatrilova" w:date="2018-11-19T09:52:00Z">
              <w:r w:rsidRPr="00A32AE8" w:rsidDel="00955489">
                <w:delText>28p+14c</w:delText>
              </w:r>
            </w:del>
          </w:p>
        </w:tc>
        <w:tc>
          <w:tcPr>
            <w:tcW w:w="850" w:type="dxa"/>
          </w:tcPr>
          <w:p w:rsidR="00375B0B" w:rsidRPr="00A32AE8" w:rsidDel="00955489" w:rsidRDefault="00375B0B" w:rsidP="00375B0B">
            <w:pPr>
              <w:jc w:val="both"/>
              <w:rPr>
                <w:del w:id="1396" w:author="vopatrilova" w:date="2018-11-19T09:52:00Z"/>
              </w:rPr>
            </w:pPr>
            <w:del w:id="1397" w:author="vopatrilova" w:date="2018-11-19T09:52:00Z">
              <w:r w:rsidRPr="00A32AE8" w:rsidDel="00955489">
                <w:delText>z, zk</w:delText>
              </w:r>
            </w:del>
          </w:p>
        </w:tc>
        <w:tc>
          <w:tcPr>
            <w:tcW w:w="709" w:type="dxa"/>
          </w:tcPr>
          <w:p w:rsidR="00375B0B" w:rsidRPr="00A32AE8" w:rsidDel="00955489" w:rsidRDefault="00375B0B" w:rsidP="00375B0B">
            <w:pPr>
              <w:jc w:val="both"/>
              <w:rPr>
                <w:del w:id="1398" w:author="vopatrilova" w:date="2018-11-19T09:52:00Z"/>
              </w:rPr>
            </w:pPr>
            <w:del w:id="1399" w:author="vopatrilova" w:date="2018-11-19T09:52:00Z">
              <w:r w:rsidRPr="00A32AE8" w:rsidDel="00955489">
                <w:delText>4</w:delText>
              </w:r>
            </w:del>
          </w:p>
        </w:tc>
        <w:tc>
          <w:tcPr>
            <w:tcW w:w="3827" w:type="dxa"/>
          </w:tcPr>
          <w:p w:rsidR="00375B0B" w:rsidRPr="00A32AE8" w:rsidDel="00955489" w:rsidRDefault="00375B0B" w:rsidP="00375B0B">
            <w:pPr>
              <w:rPr>
                <w:del w:id="1400" w:author="vopatrilova" w:date="2018-11-19T09:52:00Z"/>
              </w:rPr>
            </w:pPr>
            <w:del w:id="1401" w:author="vopatrilova" w:date="2018-11-19T09:52:00Z">
              <w:r w:rsidDel="00955489">
                <w:delText>d</w:delText>
              </w:r>
              <w:r w:rsidRPr="00A32AE8" w:rsidDel="00955489">
                <w:delText>oc.</w:delText>
              </w:r>
              <w:r w:rsidDel="00955489">
                <w:delText xml:space="preserve"> Ing. </w:delText>
              </w:r>
              <w:r w:rsidRPr="00A32AE8" w:rsidDel="00955489">
                <w:delText>Miroslav Maňas,</w:delText>
              </w:r>
              <w:r w:rsidDel="00955489">
                <w:delText xml:space="preserve"> </w:delText>
              </w:r>
              <w:r w:rsidRPr="00A32AE8" w:rsidDel="00955489">
                <w:delText xml:space="preserve">CSc. </w:delText>
              </w:r>
              <w:r w:rsidDel="00955489">
                <w:delText>(100 % p)</w:delText>
              </w:r>
              <w:r w:rsidRPr="00A32AE8" w:rsidDel="00955489">
                <w:delText xml:space="preserve"> </w:delText>
              </w:r>
            </w:del>
          </w:p>
        </w:tc>
        <w:tc>
          <w:tcPr>
            <w:tcW w:w="567" w:type="dxa"/>
          </w:tcPr>
          <w:p w:rsidR="00375B0B" w:rsidRPr="00A32AE8" w:rsidDel="00955489" w:rsidRDefault="00375B0B" w:rsidP="00375B0B">
            <w:pPr>
              <w:jc w:val="both"/>
              <w:rPr>
                <w:del w:id="1402" w:author="vopatrilova" w:date="2018-11-19T09:52:00Z"/>
              </w:rPr>
            </w:pPr>
            <w:del w:id="1403" w:author="vopatrilova" w:date="2018-11-19T09:52:00Z">
              <w:r w:rsidRPr="00A32AE8" w:rsidDel="00955489">
                <w:delText>1</w:delText>
              </w:r>
              <w:r w:rsidR="00F14CF3" w:rsidDel="00955489">
                <w:delText>/Z</w:delText>
              </w:r>
            </w:del>
          </w:p>
        </w:tc>
        <w:tc>
          <w:tcPr>
            <w:tcW w:w="709" w:type="dxa"/>
          </w:tcPr>
          <w:p w:rsidR="00375B0B" w:rsidRPr="00A32AE8" w:rsidDel="00955489" w:rsidRDefault="00375B0B" w:rsidP="00375B0B">
            <w:pPr>
              <w:jc w:val="both"/>
              <w:rPr>
                <w:del w:id="1404" w:author="vopatrilova" w:date="2018-11-19T09:52:00Z"/>
              </w:rPr>
            </w:pPr>
          </w:p>
        </w:tc>
      </w:tr>
      <w:tr w:rsidR="00375B0B" w:rsidDel="00955489" w:rsidTr="000D4C7E">
        <w:trPr>
          <w:del w:id="1405" w:author="vopatrilova" w:date="2018-11-19T09:52:00Z"/>
        </w:trPr>
        <w:tc>
          <w:tcPr>
            <w:tcW w:w="2868" w:type="dxa"/>
            <w:gridSpan w:val="2"/>
          </w:tcPr>
          <w:p w:rsidR="00375B0B" w:rsidRPr="00A32AE8" w:rsidDel="00955489" w:rsidRDefault="00375B0B" w:rsidP="00375B0B">
            <w:pPr>
              <w:jc w:val="both"/>
              <w:rPr>
                <w:del w:id="1406" w:author="vopatrilova" w:date="2018-11-19T09:52:00Z"/>
              </w:rPr>
            </w:pPr>
            <w:del w:id="1407" w:author="vopatrilova" w:date="2018-11-19T09:52:00Z">
              <w:r w:rsidRPr="009E7332" w:rsidDel="00955489">
                <w:rPr>
                  <w:rStyle w:val="shorttext"/>
                  <w:color w:val="222222"/>
                </w:rPr>
                <w:delText>Engineering Graphics</w:delText>
              </w:r>
            </w:del>
          </w:p>
        </w:tc>
        <w:tc>
          <w:tcPr>
            <w:tcW w:w="993" w:type="dxa"/>
          </w:tcPr>
          <w:p w:rsidR="00375B0B" w:rsidRPr="00A32AE8" w:rsidDel="00955489" w:rsidRDefault="00375B0B" w:rsidP="00375B0B">
            <w:pPr>
              <w:jc w:val="both"/>
              <w:rPr>
                <w:del w:id="1408" w:author="vopatrilova" w:date="2018-11-19T09:52:00Z"/>
              </w:rPr>
            </w:pPr>
            <w:del w:id="1409" w:author="vopatrilova" w:date="2018-11-19T09:52:00Z">
              <w:r w:rsidRPr="00A32AE8" w:rsidDel="00955489">
                <w:delText>14s+28c</w:delText>
              </w:r>
            </w:del>
          </w:p>
        </w:tc>
        <w:tc>
          <w:tcPr>
            <w:tcW w:w="850" w:type="dxa"/>
          </w:tcPr>
          <w:p w:rsidR="00375B0B" w:rsidRPr="00A32AE8" w:rsidDel="00955489" w:rsidRDefault="00375B0B" w:rsidP="00375B0B">
            <w:pPr>
              <w:jc w:val="both"/>
              <w:rPr>
                <w:del w:id="1410" w:author="vopatrilova" w:date="2018-11-19T09:52:00Z"/>
              </w:rPr>
            </w:pPr>
            <w:del w:id="1411" w:author="vopatrilova" w:date="2018-11-19T09:52:00Z">
              <w:r w:rsidDel="00955489">
                <w:delText>kl</w:delText>
              </w:r>
            </w:del>
          </w:p>
        </w:tc>
        <w:tc>
          <w:tcPr>
            <w:tcW w:w="709" w:type="dxa"/>
          </w:tcPr>
          <w:p w:rsidR="00375B0B" w:rsidRPr="00A32AE8" w:rsidDel="00955489" w:rsidRDefault="00375B0B" w:rsidP="00375B0B">
            <w:pPr>
              <w:jc w:val="both"/>
              <w:rPr>
                <w:del w:id="1412" w:author="vopatrilova" w:date="2018-11-19T09:52:00Z"/>
              </w:rPr>
            </w:pPr>
            <w:del w:id="1413" w:author="vopatrilova" w:date="2018-11-19T09:52:00Z">
              <w:r w:rsidRPr="00A32AE8" w:rsidDel="00955489">
                <w:delText>4</w:delText>
              </w:r>
            </w:del>
          </w:p>
        </w:tc>
        <w:tc>
          <w:tcPr>
            <w:tcW w:w="3827" w:type="dxa"/>
          </w:tcPr>
          <w:p w:rsidR="00375B0B" w:rsidRPr="00A32AE8" w:rsidDel="00955489" w:rsidRDefault="00375B0B" w:rsidP="00375B0B">
            <w:pPr>
              <w:rPr>
                <w:del w:id="1414" w:author="vopatrilova" w:date="2018-11-19T09:52:00Z"/>
              </w:rPr>
            </w:pPr>
            <w:del w:id="1415" w:author="vopatrilova" w:date="2018-11-19T09:52:00Z">
              <w:r w:rsidDel="00955489">
                <w:delText xml:space="preserve">doc. Ing. </w:delText>
              </w:r>
              <w:r w:rsidRPr="00A32AE8" w:rsidDel="00955489">
                <w:delText>Libuše Sýkorová,</w:delText>
              </w:r>
              <w:r w:rsidDel="00955489">
                <w:delText xml:space="preserve"> </w:delText>
              </w:r>
              <w:r w:rsidRPr="00A32AE8" w:rsidDel="00955489">
                <w:delText>Ph.D.</w:delText>
              </w:r>
              <w:r w:rsidDel="00955489">
                <w:delText xml:space="preserve"> (100 % p)</w:delText>
              </w:r>
            </w:del>
          </w:p>
        </w:tc>
        <w:tc>
          <w:tcPr>
            <w:tcW w:w="567" w:type="dxa"/>
          </w:tcPr>
          <w:p w:rsidR="00375B0B" w:rsidRPr="00A32AE8" w:rsidDel="00955489" w:rsidRDefault="00375B0B" w:rsidP="00375B0B">
            <w:pPr>
              <w:jc w:val="both"/>
              <w:rPr>
                <w:del w:id="1416" w:author="vopatrilova" w:date="2018-11-19T09:52:00Z"/>
              </w:rPr>
            </w:pPr>
            <w:del w:id="1417" w:author="vopatrilova" w:date="2018-11-19T09:52:00Z">
              <w:r w:rsidRPr="00A32AE8" w:rsidDel="00955489">
                <w:delText>1</w:delText>
              </w:r>
              <w:r w:rsidR="00F14CF3" w:rsidDel="00955489">
                <w:delText>/Z</w:delText>
              </w:r>
            </w:del>
          </w:p>
        </w:tc>
        <w:tc>
          <w:tcPr>
            <w:tcW w:w="709" w:type="dxa"/>
          </w:tcPr>
          <w:p w:rsidR="00375B0B" w:rsidRPr="00A32AE8" w:rsidDel="00955489" w:rsidRDefault="00375B0B" w:rsidP="00375B0B">
            <w:pPr>
              <w:jc w:val="both"/>
              <w:rPr>
                <w:del w:id="1418" w:author="vopatrilova" w:date="2018-11-19T09:52:00Z"/>
              </w:rPr>
            </w:pPr>
          </w:p>
        </w:tc>
      </w:tr>
      <w:tr w:rsidR="00375B0B" w:rsidDel="00955489" w:rsidTr="000D4C7E">
        <w:trPr>
          <w:del w:id="1419" w:author="vopatrilova" w:date="2018-11-19T09:52:00Z"/>
        </w:trPr>
        <w:tc>
          <w:tcPr>
            <w:tcW w:w="2868" w:type="dxa"/>
            <w:gridSpan w:val="2"/>
          </w:tcPr>
          <w:p w:rsidR="00375B0B" w:rsidRPr="00A32AE8" w:rsidDel="00955489" w:rsidRDefault="00375B0B" w:rsidP="00375B0B">
            <w:pPr>
              <w:rPr>
                <w:del w:id="1420" w:author="vopatrilova" w:date="2018-11-19T09:52:00Z"/>
              </w:rPr>
            </w:pPr>
            <w:del w:id="1421" w:author="vopatrilova" w:date="2018-11-19T09:52:00Z">
              <w:r w:rsidRPr="009E7332" w:rsidDel="00955489">
                <w:rPr>
                  <w:rStyle w:val="shorttext"/>
                  <w:color w:val="222222"/>
                </w:rPr>
                <w:delText>Industrial automation</w:delText>
              </w:r>
            </w:del>
          </w:p>
        </w:tc>
        <w:tc>
          <w:tcPr>
            <w:tcW w:w="993" w:type="dxa"/>
          </w:tcPr>
          <w:p w:rsidR="00375B0B" w:rsidRPr="00A32AE8" w:rsidDel="00955489" w:rsidRDefault="00375B0B" w:rsidP="00375B0B">
            <w:pPr>
              <w:jc w:val="both"/>
              <w:rPr>
                <w:del w:id="1422" w:author="vopatrilova" w:date="2018-11-19T09:52:00Z"/>
              </w:rPr>
            </w:pPr>
            <w:del w:id="1423" w:author="vopatrilova" w:date="2018-11-19T09:52:00Z">
              <w:r w:rsidRPr="00A32AE8" w:rsidDel="00955489">
                <w:delText>5p</w:delText>
              </w:r>
            </w:del>
          </w:p>
        </w:tc>
        <w:tc>
          <w:tcPr>
            <w:tcW w:w="850" w:type="dxa"/>
          </w:tcPr>
          <w:p w:rsidR="00375B0B" w:rsidRPr="00A32AE8" w:rsidDel="00955489" w:rsidRDefault="00375B0B" w:rsidP="00375B0B">
            <w:pPr>
              <w:jc w:val="both"/>
              <w:rPr>
                <w:del w:id="1424" w:author="vopatrilova" w:date="2018-11-19T09:52:00Z"/>
              </w:rPr>
            </w:pPr>
            <w:del w:id="1425" w:author="vopatrilova" w:date="2018-11-19T09:52:00Z">
              <w:r w:rsidRPr="00A32AE8" w:rsidDel="00955489">
                <w:delText>z</w:delText>
              </w:r>
            </w:del>
          </w:p>
        </w:tc>
        <w:tc>
          <w:tcPr>
            <w:tcW w:w="709" w:type="dxa"/>
          </w:tcPr>
          <w:p w:rsidR="00375B0B" w:rsidRPr="00A32AE8" w:rsidDel="00955489" w:rsidRDefault="00375B0B" w:rsidP="00375B0B">
            <w:pPr>
              <w:jc w:val="both"/>
              <w:rPr>
                <w:del w:id="1426" w:author="vopatrilova" w:date="2018-11-19T09:52:00Z"/>
              </w:rPr>
            </w:pPr>
            <w:del w:id="1427" w:author="vopatrilova" w:date="2018-11-19T09:52:00Z">
              <w:r w:rsidRPr="00A32AE8" w:rsidDel="00955489">
                <w:delText>1</w:delText>
              </w:r>
            </w:del>
          </w:p>
        </w:tc>
        <w:tc>
          <w:tcPr>
            <w:tcW w:w="3827" w:type="dxa"/>
          </w:tcPr>
          <w:p w:rsidR="00375B0B" w:rsidRPr="00A32AE8" w:rsidDel="00955489" w:rsidRDefault="00375B0B" w:rsidP="00375B0B">
            <w:pPr>
              <w:rPr>
                <w:del w:id="1428" w:author="vopatrilova" w:date="2018-11-19T09:52:00Z"/>
              </w:rPr>
            </w:pPr>
            <w:del w:id="1429" w:author="vopatrilova" w:date="2018-11-19T09:52:00Z">
              <w:r w:rsidDel="00955489">
                <w:delText>prof. Ing. Vladimír Vašek, CSc. (100 % p)</w:delText>
              </w:r>
            </w:del>
          </w:p>
        </w:tc>
        <w:tc>
          <w:tcPr>
            <w:tcW w:w="567" w:type="dxa"/>
          </w:tcPr>
          <w:p w:rsidR="00375B0B" w:rsidRPr="00A32AE8" w:rsidDel="00955489" w:rsidRDefault="00375B0B" w:rsidP="00375B0B">
            <w:pPr>
              <w:jc w:val="both"/>
              <w:rPr>
                <w:del w:id="1430" w:author="vopatrilova" w:date="2018-11-19T09:52:00Z"/>
              </w:rPr>
            </w:pPr>
            <w:del w:id="1431" w:author="vopatrilova" w:date="2018-11-19T09:52:00Z">
              <w:r w:rsidRPr="00A32AE8" w:rsidDel="00955489">
                <w:delText>1</w:delText>
              </w:r>
              <w:r w:rsidR="00F14CF3" w:rsidDel="00955489">
                <w:delText>/Z</w:delText>
              </w:r>
            </w:del>
          </w:p>
        </w:tc>
        <w:tc>
          <w:tcPr>
            <w:tcW w:w="709" w:type="dxa"/>
          </w:tcPr>
          <w:p w:rsidR="00375B0B" w:rsidRPr="00A32AE8" w:rsidDel="00955489" w:rsidRDefault="00375B0B" w:rsidP="00375B0B">
            <w:pPr>
              <w:jc w:val="both"/>
              <w:rPr>
                <w:del w:id="1432" w:author="vopatrilova" w:date="2018-11-19T09:52:00Z"/>
              </w:rPr>
            </w:pPr>
          </w:p>
        </w:tc>
      </w:tr>
      <w:tr w:rsidR="00375B0B" w:rsidDel="00955489" w:rsidTr="000D4C7E">
        <w:trPr>
          <w:del w:id="1433" w:author="vopatrilova" w:date="2018-11-19T09:52:00Z"/>
        </w:trPr>
        <w:tc>
          <w:tcPr>
            <w:tcW w:w="2868" w:type="dxa"/>
            <w:gridSpan w:val="2"/>
          </w:tcPr>
          <w:p w:rsidR="00375B0B" w:rsidRPr="00A32AE8" w:rsidDel="00955489" w:rsidRDefault="00375B0B" w:rsidP="00375B0B">
            <w:pPr>
              <w:jc w:val="both"/>
              <w:rPr>
                <w:del w:id="1434" w:author="vopatrilova" w:date="2018-11-19T09:52:00Z"/>
              </w:rPr>
            </w:pPr>
            <w:del w:id="1435" w:author="vopatrilova" w:date="2018-11-19T09:52:00Z">
              <w:r w:rsidRPr="009E7332" w:rsidDel="00955489">
                <w:rPr>
                  <w:rStyle w:val="shorttext"/>
                  <w:color w:val="222222"/>
                </w:rPr>
                <w:delText>Automatic control</w:delText>
              </w:r>
            </w:del>
          </w:p>
        </w:tc>
        <w:tc>
          <w:tcPr>
            <w:tcW w:w="993" w:type="dxa"/>
          </w:tcPr>
          <w:p w:rsidR="00375B0B" w:rsidRPr="00A32AE8" w:rsidDel="00955489" w:rsidRDefault="00375B0B" w:rsidP="00375B0B">
            <w:pPr>
              <w:jc w:val="both"/>
              <w:rPr>
                <w:del w:id="1436" w:author="vopatrilova" w:date="2018-11-19T09:52:00Z"/>
              </w:rPr>
            </w:pPr>
            <w:del w:id="1437" w:author="vopatrilova" w:date="2018-11-19T09:52:00Z">
              <w:r w:rsidRPr="00A32AE8" w:rsidDel="00955489">
                <w:delText>28p+14s+28c</w:delText>
              </w:r>
            </w:del>
          </w:p>
        </w:tc>
        <w:tc>
          <w:tcPr>
            <w:tcW w:w="850" w:type="dxa"/>
          </w:tcPr>
          <w:p w:rsidR="00375B0B" w:rsidRPr="00A32AE8" w:rsidDel="00955489" w:rsidRDefault="00375B0B" w:rsidP="00375B0B">
            <w:pPr>
              <w:jc w:val="both"/>
              <w:rPr>
                <w:del w:id="1438" w:author="vopatrilova" w:date="2018-11-19T09:52:00Z"/>
              </w:rPr>
            </w:pPr>
            <w:del w:id="1439" w:author="vopatrilova" w:date="2018-11-19T09:52:00Z">
              <w:r w:rsidRPr="00A32AE8" w:rsidDel="00955489">
                <w:delText>z, zk</w:delText>
              </w:r>
            </w:del>
          </w:p>
        </w:tc>
        <w:tc>
          <w:tcPr>
            <w:tcW w:w="709" w:type="dxa"/>
          </w:tcPr>
          <w:p w:rsidR="00375B0B" w:rsidRPr="00A32AE8" w:rsidDel="00955489" w:rsidRDefault="00375B0B" w:rsidP="00375B0B">
            <w:pPr>
              <w:jc w:val="both"/>
              <w:rPr>
                <w:del w:id="1440" w:author="vopatrilova" w:date="2018-11-19T09:52:00Z"/>
              </w:rPr>
            </w:pPr>
            <w:del w:id="1441" w:author="vopatrilova" w:date="2018-11-19T09:52:00Z">
              <w:r w:rsidRPr="00A32AE8" w:rsidDel="00955489">
                <w:delText>6</w:delText>
              </w:r>
            </w:del>
          </w:p>
        </w:tc>
        <w:tc>
          <w:tcPr>
            <w:tcW w:w="3827" w:type="dxa"/>
          </w:tcPr>
          <w:p w:rsidR="00375B0B" w:rsidRPr="00133BE0" w:rsidDel="00955489" w:rsidRDefault="00375B0B" w:rsidP="00375B0B">
            <w:pPr>
              <w:rPr>
                <w:del w:id="1442" w:author="vopatrilova" w:date="2018-11-19T09:52:00Z"/>
                <w:b/>
              </w:rPr>
            </w:pPr>
            <w:del w:id="1443" w:author="vopatrilova" w:date="2018-11-19T09:52:00Z">
              <w:r w:rsidDel="00955489">
                <w:rPr>
                  <w:b/>
                </w:rPr>
                <w:delText>prof. Ing. Vladimír Vašek, CSc. (</w:delText>
              </w:r>
              <w:r w:rsidRPr="00D7738C" w:rsidDel="00955489">
                <w:delText>100 % p)</w:delText>
              </w:r>
            </w:del>
          </w:p>
        </w:tc>
        <w:tc>
          <w:tcPr>
            <w:tcW w:w="567" w:type="dxa"/>
          </w:tcPr>
          <w:p w:rsidR="00375B0B" w:rsidRPr="00A32AE8" w:rsidDel="00955489" w:rsidRDefault="00375B0B" w:rsidP="00375B0B">
            <w:pPr>
              <w:jc w:val="both"/>
              <w:rPr>
                <w:del w:id="1444" w:author="vopatrilova" w:date="2018-11-19T09:52:00Z"/>
              </w:rPr>
            </w:pPr>
            <w:del w:id="1445" w:author="vopatrilova" w:date="2018-11-19T09:52:00Z">
              <w:r w:rsidRPr="00A32AE8" w:rsidDel="00955489">
                <w:delText>1</w:delText>
              </w:r>
              <w:r w:rsidR="00F14CF3" w:rsidDel="00955489">
                <w:delText>/L</w:delText>
              </w:r>
            </w:del>
          </w:p>
        </w:tc>
        <w:tc>
          <w:tcPr>
            <w:tcW w:w="709" w:type="dxa"/>
          </w:tcPr>
          <w:p w:rsidR="00375B0B" w:rsidRPr="00A32AE8" w:rsidDel="00955489" w:rsidRDefault="00B1783F" w:rsidP="00375B0B">
            <w:pPr>
              <w:jc w:val="both"/>
              <w:rPr>
                <w:del w:id="1446" w:author="vopatrilova" w:date="2018-11-19T09:52:00Z"/>
              </w:rPr>
            </w:pPr>
            <w:del w:id="1447" w:author="vopatrilova" w:date="2018-11-19T09:52:00Z">
              <w:r w:rsidDel="00955489">
                <w:delText>ZT</w:delText>
              </w:r>
            </w:del>
          </w:p>
        </w:tc>
      </w:tr>
      <w:tr w:rsidR="00375B0B" w:rsidDel="00955489" w:rsidTr="000D4C7E">
        <w:trPr>
          <w:del w:id="1448" w:author="vopatrilova" w:date="2018-11-19T09:52:00Z"/>
        </w:trPr>
        <w:tc>
          <w:tcPr>
            <w:tcW w:w="2868" w:type="dxa"/>
            <w:gridSpan w:val="2"/>
          </w:tcPr>
          <w:p w:rsidR="00375B0B" w:rsidRPr="00A32AE8" w:rsidDel="00955489" w:rsidRDefault="00375B0B" w:rsidP="00375B0B">
            <w:pPr>
              <w:jc w:val="both"/>
              <w:rPr>
                <w:del w:id="1449" w:author="vopatrilova" w:date="2018-11-19T09:52:00Z"/>
              </w:rPr>
            </w:pPr>
            <w:del w:id="1450" w:author="vopatrilova" w:date="2018-11-19T09:52:00Z">
              <w:r w:rsidRPr="009E7332" w:rsidDel="00955489">
                <w:rPr>
                  <w:rStyle w:val="shorttext"/>
                  <w:color w:val="222222"/>
                </w:rPr>
                <w:delText>Mathematics</w:delText>
              </w:r>
              <w:r w:rsidRPr="009E7332" w:rsidDel="00955489">
                <w:delText xml:space="preserve"> I</w:delText>
              </w:r>
            </w:del>
          </w:p>
        </w:tc>
        <w:tc>
          <w:tcPr>
            <w:tcW w:w="993" w:type="dxa"/>
          </w:tcPr>
          <w:p w:rsidR="00375B0B" w:rsidRPr="00A32AE8" w:rsidDel="00955489" w:rsidRDefault="00375B0B" w:rsidP="00375B0B">
            <w:pPr>
              <w:jc w:val="both"/>
              <w:rPr>
                <w:del w:id="1451" w:author="vopatrilova" w:date="2018-11-19T09:52:00Z"/>
              </w:rPr>
            </w:pPr>
            <w:del w:id="1452" w:author="vopatrilova" w:date="2018-11-19T09:52:00Z">
              <w:r w:rsidRPr="00A32AE8" w:rsidDel="00955489">
                <w:delText>28p+28s</w:delText>
              </w:r>
            </w:del>
          </w:p>
        </w:tc>
        <w:tc>
          <w:tcPr>
            <w:tcW w:w="850" w:type="dxa"/>
          </w:tcPr>
          <w:p w:rsidR="00375B0B" w:rsidRPr="00A32AE8" w:rsidDel="00955489" w:rsidRDefault="00375B0B" w:rsidP="00375B0B">
            <w:pPr>
              <w:jc w:val="both"/>
              <w:rPr>
                <w:del w:id="1453" w:author="vopatrilova" w:date="2018-11-19T09:52:00Z"/>
              </w:rPr>
            </w:pPr>
            <w:del w:id="1454" w:author="vopatrilova" w:date="2018-11-19T09:52:00Z">
              <w:r w:rsidRPr="00A32AE8" w:rsidDel="00955489">
                <w:delText>z, zk</w:delText>
              </w:r>
            </w:del>
          </w:p>
        </w:tc>
        <w:tc>
          <w:tcPr>
            <w:tcW w:w="709" w:type="dxa"/>
          </w:tcPr>
          <w:p w:rsidR="00375B0B" w:rsidRPr="00A32AE8" w:rsidDel="00955489" w:rsidRDefault="00375B0B" w:rsidP="00375B0B">
            <w:pPr>
              <w:jc w:val="both"/>
              <w:rPr>
                <w:del w:id="1455" w:author="vopatrilova" w:date="2018-11-19T09:52:00Z"/>
              </w:rPr>
            </w:pPr>
            <w:del w:id="1456" w:author="vopatrilova" w:date="2018-11-19T09:52:00Z">
              <w:r w:rsidRPr="00A32AE8" w:rsidDel="00955489">
                <w:delText>6</w:delText>
              </w:r>
            </w:del>
          </w:p>
        </w:tc>
        <w:tc>
          <w:tcPr>
            <w:tcW w:w="3827" w:type="dxa"/>
          </w:tcPr>
          <w:p w:rsidR="00375B0B" w:rsidRPr="00133BE0" w:rsidDel="00955489" w:rsidRDefault="00375B0B" w:rsidP="00375B0B">
            <w:pPr>
              <w:rPr>
                <w:del w:id="1457" w:author="vopatrilova" w:date="2018-11-19T09:52:00Z"/>
                <w:b/>
              </w:rPr>
            </w:pPr>
            <w:del w:id="1458" w:author="vopatrilova" w:date="2018-11-19T09:52:00Z">
              <w:r w:rsidRPr="00133BE0" w:rsidDel="00955489">
                <w:rPr>
                  <w:b/>
                </w:rPr>
                <w:delText>Mgr.</w:delText>
              </w:r>
              <w:r w:rsidDel="00955489">
                <w:rPr>
                  <w:b/>
                </w:rPr>
                <w:delText xml:space="preserve"> </w:delText>
              </w:r>
              <w:r w:rsidRPr="00133BE0" w:rsidDel="00955489">
                <w:rPr>
                  <w:b/>
                </w:rPr>
                <w:delText>Jana Řezníčková,</w:delText>
              </w:r>
              <w:r w:rsidDel="00955489">
                <w:rPr>
                  <w:b/>
                </w:rPr>
                <w:delText xml:space="preserve"> </w:delText>
              </w:r>
              <w:r w:rsidRPr="00133BE0" w:rsidDel="00955489">
                <w:rPr>
                  <w:b/>
                </w:rPr>
                <w:delText>Ph.D.</w:delText>
              </w:r>
              <w:r w:rsidDel="00955489">
                <w:rPr>
                  <w:b/>
                </w:rPr>
                <w:delText xml:space="preserve"> </w:delText>
              </w:r>
              <w:r w:rsidRPr="00D7738C" w:rsidDel="00955489">
                <w:delText>(100 % p)</w:delText>
              </w:r>
            </w:del>
          </w:p>
        </w:tc>
        <w:tc>
          <w:tcPr>
            <w:tcW w:w="567" w:type="dxa"/>
          </w:tcPr>
          <w:p w:rsidR="00375B0B" w:rsidRPr="00A32AE8" w:rsidDel="00955489" w:rsidRDefault="00375B0B" w:rsidP="00375B0B">
            <w:pPr>
              <w:jc w:val="both"/>
              <w:rPr>
                <w:del w:id="1459" w:author="vopatrilova" w:date="2018-11-19T09:52:00Z"/>
              </w:rPr>
            </w:pPr>
            <w:del w:id="1460" w:author="vopatrilova" w:date="2018-11-19T09:52:00Z">
              <w:r w:rsidRPr="00A32AE8" w:rsidDel="00955489">
                <w:delText>1</w:delText>
              </w:r>
              <w:r w:rsidR="00F14CF3" w:rsidDel="00955489">
                <w:delText>/L</w:delText>
              </w:r>
            </w:del>
          </w:p>
        </w:tc>
        <w:tc>
          <w:tcPr>
            <w:tcW w:w="709" w:type="dxa"/>
          </w:tcPr>
          <w:p w:rsidR="00375B0B" w:rsidRPr="00A32AE8" w:rsidDel="00955489" w:rsidRDefault="00375B0B" w:rsidP="00375B0B">
            <w:pPr>
              <w:jc w:val="both"/>
              <w:rPr>
                <w:del w:id="1461" w:author="vopatrilova" w:date="2018-11-19T09:52:00Z"/>
              </w:rPr>
            </w:pPr>
          </w:p>
        </w:tc>
      </w:tr>
      <w:tr w:rsidR="00375B0B" w:rsidRPr="00DE5840" w:rsidDel="00955489" w:rsidTr="000D4C7E">
        <w:trPr>
          <w:del w:id="1462" w:author="vopatrilova" w:date="2018-11-19T09:52:00Z"/>
        </w:trPr>
        <w:tc>
          <w:tcPr>
            <w:tcW w:w="2868" w:type="dxa"/>
            <w:gridSpan w:val="2"/>
          </w:tcPr>
          <w:p w:rsidR="00375B0B" w:rsidRPr="00A32AE8" w:rsidDel="00955489" w:rsidRDefault="00375B0B" w:rsidP="00375B0B">
            <w:pPr>
              <w:jc w:val="both"/>
              <w:rPr>
                <w:del w:id="1463" w:author="vopatrilova" w:date="2018-11-19T09:52:00Z"/>
              </w:rPr>
            </w:pPr>
            <w:del w:id="1464" w:author="vopatrilova" w:date="2018-11-19T09:52:00Z">
              <w:r w:rsidRPr="009E7332" w:rsidDel="00955489">
                <w:rPr>
                  <w:rStyle w:val="shorttext"/>
                  <w:color w:val="222222"/>
                </w:rPr>
                <w:delText>Physical seminar</w:delText>
              </w:r>
            </w:del>
          </w:p>
        </w:tc>
        <w:tc>
          <w:tcPr>
            <w:tcW w:w="993" w:type="dxa"/>
          </w:tcPr>
          <w:p w:rsidR="00375B0B" w:rsidRPr="00A32AE8" w:rsidDel="00955489" w:rsidRDefault="00375B0B" w:rsidP="00375B0B">
            <w:pPr>
              <w:jc w:val="both"/>
              <w:rPr>
                <w:del w:id="1465" w:author="vopatrilova" w:date="2018-11-19T09:52:00Z"/>
              </w:rPr>
            </w:pPr>
            <w:del w:id="1466" w:author="vopatrilova" w:date="2018-11-19T09:52:00Z">
              <w:r w:rsidRPr="00A32AE8" w:rsidDel="00955489">
                <w:delText>28p+56s+14c</w:delText>
              </w:r>
            </w:del>
          </w:p>
        </w:tc>
        <w:tc>
          <w:tcPr>
            <w:tcW w:w="850" w:type="dxa"/>
          </w:tcPr>
          <w:p w:rsidR="00375B0B" w:rsidRPr="00A32AE8" w:rsidDel="00955489" w:rsidRDefault="00375B0B" w:rsidP="00375B0B">
            <w:pPr>
              <w:jc w:val="both"/>
              <w:rPr>
                <w:del w:id="1467" w:author="vopatrilova" w:date="2018-11-19T09:52:00Z"/>
              </w:rPr>
            </w:pPr>
            <w:del w:id="1468" w:author="vopatrilova" w:date="2018-11-19T09:52:00Z">
              <w:r w:rsidRPr="00A32AE8" w:rsidDel="00955489">
                <w:delText>z, zk</w:delText>
              </w:r>
            </w:del>
          </w:p>
        </w:tc>
        <w:tc>
          <w:tcPr>
            <w:tcW w:w="709" w:type="dxa"/>
          </w:tcPr>
          <w:p w:rsidR="00375B0B" w:rsidRPr="00A32AE8" w:rsidDel="00955489" w:rsidRDefault="00375B0B" w:rsidP="00375B0B">
            <w:pPr>
              <w:jc w:val="both"/>
              <w:rPr>
                <w:del w:id="1469" w:author="vopatrilova" w:date="2018-11-19T09:52:00Z"/>
              </w:rPr>
            </w:pPr>
            <w:del w:id="1470" w:author="vopatrilova" w:date="2018-11-19T09:52:00Z">
              <w:r w:rsidRPr="00A32AE8" w:rsidDel="00955489">
                <w:delText>8</w:delText>
              </w:r>
            </w:del>
          </w:p>
        </w:tc>
        <w:tc>
          <w:tcPr>
            <w:tcW w:w="3827" w:type="dxa"/>
          </w:tcPr>
          <w:p w:rsidR="00375B0B" w:rsidRPr="00133BE0" w:rsidDel="00955489" w:rsidRDefault="00375B0B" w:rsidP="00375B0B">
            <w:pPr>
              <w:rPr>
                <w:del w:id="1471" w:author="vopatrilova" w:date="2018-11-19T09:52:00Z"/>
                <w:b/>
              </w:rPr>
            </w:pPr>
            <w:del w:id="1472" w:author="vopatrilova" w:date="2018-11-19T09:52:00Z">
              <w:r w:rsidRPr="00133BE0" w:rsidDel="00955489">
                <w:rPr>
                  <w:b/>
                </w:rPr>
                <w:delText xml:space="preserve">Mgr. Hana Vašková, Ph.D. </w:delText>
              </w:r>
              <w:r w:rsidRPr="00D7738C" w:rsidDel="00955489">
                <w:delText>(100 % p)</w:delText>
              </w:r>
            </w:del>
          </w:p>
        </w:tc>
        <w:tc>
          <w:tcPr>
            <w:tcW w:w="567" w:type="dxa"/>
          </w:tcPr>
          <w:p w:rsidR="00375B0B" w:rsidRPr="00A32AE8" w:rsidDel="00955489" w:rsidRDefault="00375B0B" w:rsidP="00375B0B">
            <w:pPr>
              <w:jc w:val="both"/>
              <w:rPr>
                <w:del w:id="1473" w:author="vopatrilova" w:date="2018-11-19T09:52:00Z"/>
              </w:rPr>
            </w:pPr>
            <w:del w:id="1474" w:author="vopatrilova" w:date="2018-11-19T09:52:00Z">
              <w:r w:rsidRPr="00A32AE8" w:rsidDel="00955489">
                <w:delText>1</w:delText>
              </w:r>
              <w:r w:rsidR="00F14CF3" w:rsidDel="00955489">
                <w:delText>/L</w:delText>
              </w:r>
            </w:del>
          </w:p>
        </w:tc>
        <w:tc>
          <w:tcPr>
            <w:tcW w:w="709" w:type="dxa"/>
          </w:tcPr>
          <w:p w:rsidR="00375B0B" w:rsidRPr="00A32AE8" w:rsidDel="00955489" w:rsidRDefault="00375B0B" w:rsidP="00375B0B">
            <w:pPr>
              <w:jc w:val="both"/>
              <w:rPr>
                <w:del w:id="1475" w:author="vopatrilova" w:date="2018-11-19T09:52:00Z"/>
              </w:rPr>
            </w:pPr>
          </w:p>
        </w:tc>
      </w:tr>
      <w:tr w:rsidR="00375B0B" w:rsidRPr="00DE5840" w:rsidDel="00955489" w:rsidTr="000D4C7E">
        <w:trPr>
          <w:trHeight w:val="757"/>
          <w:del w:id="1476" w:author="vopatrilova" w:date="2018-11-19T09:52:00Z"/>
        </w:trPr>
        <w:tc>
          <w:tcPr>
            <w:tcW w:w="2868" w:type="dxa"/>
            <w:gridSpan w:val="2"/>
          </w:tcPr>
          <w:p w:rsidR="00375B0B" w:rsidRPr="00A32AE8" w:rsidDel="00955489" w:rsidRDefault="00375B0B" w:rsidP="00375B0B">
            <w:pPr>
              <w:rPr>
                <w:del w:id="1477" w:author="vopatrilova" w:date="2018-11-19T09:52:00Z"/>
              </w:rPr>
            </w:pPr>
            <w:del w:id="1478" w:author="vopatrilova" w:date="2018-11-19T09:52:00Z">
              <w:r w:rsidRPr="009E7332" w:rsidDel="00955489">
                <w:rPr>
                  <w:rStyle w:val="shorttext"/>
                  <w:color w:val="222222"/>
                </w:rPr>
                <w:delText>Data transfer and storage systems</w:delText>
              </w:r>
            </w:del>
          </w:p>
        </w:tc>
        <w:tc>
          <w:tcPr>
            <w:tcW w:w="993" w:type="dxa"/>
          </w:tcPr>
          <w:p w:rsidR="00375B0B" w:rsidRPr="00A32AE8" w:rsidDel="00955489" w:rsidRDefault="00375B0B" w:rsidP="00375B0B">
            <w:pPr>
              <w:jc w:val="both"/>
              <w:rPr>
                <w:del w:id="1479" w:author="vopatrilova" w:date="2018-11-19T09:52:00Z"/>
              </w:rPr>
            </w:pPr>
            <w:del w:id="1480" w:author="vopatrilova" w:date="2018-11-19T09:52:00Z">
              <w:r w:rsidRPr="00A32AE8" w:rsidDel="00955489">
                <w:delText>14p+28c</w:delText>
              </w:r>
            </w:del>
          </w:p>
        </w:tc>
        <w:tc>
          <w:tcPr>
            <w:tcW w:w="850" w:type="dxa"/>
          </w:tcPr>
          <w:p w:rsidR="00375B0B" w:rsidRPr="00A32AE8" w:rsidDel="00955489" w:rsidRDefault="00375B0B" w:rsidP="00375B0B">
            <w:pPr>
              <w:jc w:val="both"/>
              <w:rPr>
                <w:del w:id="1481" w:author="vopatrilova" w:date="2018-11-19T09:52:00Z"/>
              </w:rPr>
            </w:pPr>
            <w:del w:id="1482" w:author="vopatrilova" w:date="2018-11-19T09:52:00Z">
              <w:r w:rsidRPr="00A32AE8" w:rsidDel="00955489">
                <w:delText>z, zk</w:delText>
              </w:r>
            </w:del>
          </w:p>
        </w:tc>
        <w:tc>
          <w:tcPr>
            <w:tcW w:w="709" w:type="dxa"/>
          </w:tcPr>
          <w:p w:rsidR="00375B0B" w:rsidRPr="00A32AE8" w:rsidDel="00955489" w:rsidRDefault="00375B0B" w:rsidP="00375B0B">
            <w:pPr>
              <w:jc w:val="both"/>
              <w:rPr>
                <w:del w:id="1483" w:author="vopatrilova" w:date="2018-11-19T09:52:00Z"/>
              </w:rPr>
            </w:pPr>
            <w:del w:id="1484" w:author="vopatrilova" w:date="2018-11-19T09:52:00Z">
              <w:r w:rsidRPr="00A32AE8" w:rsidDel="00955489">
                <w:delText>4</w:delText>
              </w:r>
            </w:del>
          </w:p>
        </w:tc>
        <w:tc>
          <w:tcPr>
            <w:tcW w:w="3827" w:type="dxa"/>
          </w:tcPr>
          <w:p w:rsidR="00375B0B" w:rsidDel="00955489" w:rsidRDefault="00375B0B" w:rsidP="00375B0B">
            <w:pPr>
              <w:rPr>
                <w:del w:id="1485" w:author="vopatrilova" w:date="2018-11-19T09:52:00Z"/>
                <w:b/>
              </w:rPr>
            </w:pPr>
            <w:del w:id="1486" w:author="vopatrilova" w:date="2018-11-19T09:52:00Z">
              <w:r w:rsidDel="00955489">
                <w:rPr>
                  <w:b/>
                </w:rPr>
                <w:delText xml:space="preserve">doc. Ing. </w:delText>
              </w:r>
              <w:r w:rsidRPr="00133BE0" w:rsidDel="00955489">
                <w:rPr>
                  <w:b/>
                </w:rPr>
                <w:delText>Jiří Vojtěšek,</w:delText>
              </w:r>
              <w:r w:rsidDel="00955489">
                <w:rPr>
                  <w:b/>
                </w:rPr>
                <w:delText xml:space="preserve"> </w:delText>
              </w:r>
              <w:r w:rsidRPr="00133BE0" w:rsidDel="00955489">
                <w:rPr>
                  <w:b/>
                </w:rPr>
                <w:delText>Ph.D.</w:delText>
              </w:r>
              <w:r w:rsidDel="00955489">
                <w:rPr>
                  <w:b/>
                </w:rPr>
                <w:delText xml:space="preserve"> </w:delText>
              </w:r>
              <w:r w:rsidRPr="00D90592" w:rsidDel="00955489">
                <w:delText>(50 % p)</w:delText>
              </w:r>
            </w:del>
          </w:p>
          <w:p w:rsidR="00375B0B" w:rsidRPr="00133BE0" w:rsidDel="00955489" w:rsidRDefault="00375B0B" w:rsidP="00375B0B">
            <w:pPr>
              <w:rPr>
                <w:del w:id="1487" w:author="vopatrilova" w:date="2018-11-19T09:52:00Z"/>
                <w:b/>
              </w:rPr>
            </w:pPr>
            <w:del w:id="1488" w:author="vopatrilova" w:date="2018-11-19T09:52:00Z">
              <w:r w:rsidDel="00955489">
                <w:rPr>
                  <w:b/>
                </w:rPr>
                <w:delText xml:space="preserve">doc. Ing. Zdenka Prokopová, CSc. </w:delText>
              </w:r>
              <w:r w:rsidRPr="00D90592" w:rsidDel="00955489">
                <w:delText>(50 %</w:delText>
              </w:r>
              <w:r w:rsidDel="00955489">
                <w:delText xml:space="preserve"> p</w:delText>
              </w:r>
              <w:r w:rsidRPr="00D90592" w:rsidDel="00955489">
                <w:delText>)</w:delText>
              </w:r>
            </w:del>
          </w:p>
        </w:tc>
        <w:tc>
          <w:tcPr>
            <w:tcW w:w="567" w:type="dxa"/>
          </w:tcPr>
          <w:p w:rsidR="00375B0B" w:rsidRPr="00A32AE8" w:rsidDel="00955489" w:rsidRDefault="00375B0B" w:rsidP="00375B0B">
            <w:pPr>
              <w:jc w:val="both"/>
              <w:rPr>
                <w:del w:id="1489" w:author="vopatrilova" w:date="2018-11-19T09:52:00Z"/>
              </w:rPr>
            </w:pPr>
            <w:del w:id="1490" w:author="vopatrilova" w:date="2018-11-19T09:52:00Z">
              <w:r w:rsidRPr="00A32AE8" w:rsidDel="00955489">
                <w:delText>1</w:delText>
              </w:r>
              <w:r w:rsidR="00F14CF3" w:rsidDel="00955489">
                <w:delText>/L</w:delText>
              </w:r>
            </w:del>
          </w:p>
        </w:tc>
        <w:tc>
          <w:tcPr>
            <w:tcW w:w="709" w:type="dxa"/>
          </w:tcPr>
          <w:p w:rsidR="00375B0B" w:rsidRPr="00A32AE8" w:rsidDel="00955489" w:rsidRDefault="00375B0B" w:rsidP="00375B0B">
            <w:pPr>
              <w:jc w:val="both"/>
              <w:rPr>
                <w:del w:id="1491" w:author="vopatrilova" w:date="2018-11-19T09:52:00Z"/>
              </w:rPr>
            </w:pPr>
            <w:del w:id="1492" w:author="vopatrilova" w:date="2018-11-19T09:52:00Z">
              <w:r w:rsidDel="00955489">
                <w:delText>PZ</w:delText>
              </w:r>
            </w:del>
          </w:p>
        </w:tc>
      </w:tr>
      <w:tr w:rsidR="00375B0B" w:rsidDel="00955489" w:rsidTr="000D4C7E">
        <w:trPr>
          <w:del w:id="1493" w:author="vopatrilova" w:date="2018-11-19T09:52:00Z"/>
        </w:trPr>
        <w:tc>
          <w:tcPr>
            <w:tcW w:w="2868" w:type="dxa"/>
            <w:gridSpan w:val="2"/>
          </w:tcPr>
          <w:p w:rsidR="00375B0B" w:rsidRPr="00A32AE8" w:rsidDel="00955489" w:rsidRDefault="00375B0B" w:rsidP="00375B0B">
            <w:pPr>
              <w:jc w:val="both"/>
              <w:rPr>
                <w:del w:id="1494" w:author="vopatrilova" w:date="2018-11-19T09:52:00Z"/>
              </w:rPr>
            </w:pPr>
            <w:del w:id="1495" w:author="vopatrilova" w:date="2018-11-19T09:52:00Z">
              <w:r w:rsidRPr="009E7332" w:rsidDel="00955489">
                <w:rPr>
                  <w:rStyle w:val="shorttext"/>
                  <w:color w:val="222222"/>
                </w:rPr>
                <w:delText>Managing material flows</w:delText>
              </w:r>
            </w:del>
          </w:p>
        </w:tc>
        <w:tc>
          <w:tcPr>
            <w:tcW w:w="993" w:type="dxa"/>
          </w:tcPr>
          <w:p w:rsidR="00375B0B" w:rsidRPr="00A32AE8" w:rsidDel="00955489" w:rsidRDefault="00375B0B" w:rsidP="00375B0B">
            <w:pPr>
              <w:jc w:val="both"/>
              <w:rPr>
                <w:del w:id="1496" w:author="vopatrilova" w:date="2018-11-19T09:52:00Z"/>
              </w:rPr>
            </w:pPr>
            <w:del w:id="1497" w:author="vopatrilova" w:date="2018-11-19T09:52:00Z">
              <w:r w:rsidRPr="00A32AE8" w:rsidDel="00955489">
                <w:delText>28p+14c</w:delText>
              </w:r>
            </w:del>
          </w:p>
        </w:tc>
        <w:tc>
          <w:tcPr>
            <w:tcW w:w="850" w:type="dxa"/>
          </w:tcPr>
          <w:p w:rsidR="00375B0B" w:rsidRPr="00A32AE8" w:rsidDel="00955489" w:rsidRDefault="00375B0B" w:rsidP="00375B0B">
            <w:pPr>
              <w:jc w:val="both"/>
              <w:rPr>
                <w:del w:id="1498" w:author="vopatrilova" w:date="2018-11-19T09:52:00Z"/>
              </w:rPr>
            </w:pPr>
            <w:del w:id="1499" w:author="vopatrilova" w:date="2018-11-19T09:52:00Z">
              <w:r w:rsidDel="00955489">
                <w:delText>kl</w:delText>
              </w:r>
            </w:del>
          </w:p>
        </w:tc>
        <w:tc>
          <w:tcPr>
            <w:tcW w:w="709" w:type="dxa"/>
          </w:tcPr>
          <w:p w:rsidR="00375B0B" w:rsidRPr="00A32AE8" w:rsidDel="00955489" w:rsidRDefault="00375B0B" w:rsidP="00375B0B">
            <w:pPr>
              <w:jc w:val="both"/>
              <w:rPr>
                <w:del w:id="1500" w:author="vopatrilova" w:date="2018-11-19T09:52:00Z"/>
              </w:rPr>
            </w:pPr>
            <w:del w:id="1501" w:author="vopatrilova" w:date="2018-11-19T09:52:00Z">
              <w:r w:rsidRPr="00A32AE8" w:rsidDel="00955489">
                <w:delText>4</w:delText>
              </w:r>
            </w:del>
          </w:p>
        </w:tc>
        <w:tc>
          <w:tcPr>
            <w:tcW w:w="3827" w:type="dxa"/>
          </w:tcPr>
          <w:p w:rsidR="00375B0B" w:rsidRPr="00133BE0" w:rsidDel="00955489" w:rsidRDefault="00375B0B" w:rsidP="00375B0B">
            <w:pPr>
              <w:rPr>
                <w:del w:id="1502" w:author="vopatrilova" w:date="2018-11-19T09:52:00Z"/>
                <w:b/>
              </w:rPr>
            </w:pPr>
            <w:del w:id="1503" w:author="vopatrilova" w:date="2018-11-19T09:52:00Z">
              <w:r w:rsidDel="00955489">
                <w:rPr>
                  <w:b/>
                </w:rPr>
                <w:delText>d</w:delText>
              </w:r>
              <w:r w:rsidRPr="00133BE0" w:rsidDel="00955489">
                <w:rPr>
                  <w:b/>
                </w:rPr>
                <w:delText>oc.</w:delText>
              </w:r>
              <w:r w:rsidDel="00955489">
                <w:rPr>
                  <w:b/>
                </w:rPr>
                <w:delText xml:space="preserve"> Ing. </w:delText>
              </w:r>
              <w:r w:rsidRPr="00133BE0" w:rsidDel="00955489">
                <w:rPr>
                  <w:b/>
                </w:rPr>
                <w:delText>Miroslav Maňas,</w:delText>
              </w:r>
              <w:r w:rsidDel="00955489">
                <w:rPr>
                  <w:b/>
                </w:rPr>
                <w:delText xml:space="preserve"> </w:delText>
              </w:r>
              <w:r w:rsidRPr="00133BE0" w:rsidDel="00955489">
                <w:rPr>
                  <w:b/>
                </w:rPr>
                <w:delText xml:space="preserve">CSc. </w:delText>
              </w:r>
              <w:r w:rsidRPr="00D7738C" w:rsidDel="00955489">
                <w:delText>(100 % p)</w:delText>
              </w:r>
              <w:r w:rsidRPr="00133BE0" w:rsidDel="00955489">
                <w:rPr>
                  <w:b/>
                </w:rPr>
                <w:delText xml:space="preserve"> </w:delText>
              </w:r>
            </w:del>
          </w:p>
        </w:tc>
        <w:tc>
          <w:tcPr>
            <w:tcW w:w="567" w:type="dxa"/>
          </w:tcPr>
          <w:p w:rsidR="00375B0B" w:rsidRPr="00A32AE8" w:rsidDel="00955489" w:rsidRDefault="00375B0B" w:rsidP="00375B0B">
            <w:pPr>
              <w:jc w:val="both"/>
              <w:rPr>
                <w:del w:id="1504" w:author="vopatrilova" w:date="2018-11-19T09:52:00Z"/>
              </w:rPr>
            </w:pPr>
            <w:del w:id="1505" w:author="vopatrilova" w:date="2018-11-19T09:52:00Z">
              <w:r w:rsidRPr="00A32AE8" w:rsidDel="00955489">
                <w:delText>1</w:delText>
              </w:r>
              <w:r w:rsidR="00F14CF3" w:rsidDel="00955489">
                <w:delText>/L</w:delText>
              </w:r>
            </w:del>
          </w:p>
        </w:tc>
        <w:tc>
          <w:tcPr>
            <w:tcW w:w="709" w:type="dxa"/>
          </w:tcPr>
          <w:p w:rsidR="00375B0B" w:rsidRPr="00A32AE8" w:rsidDel="00955489" w:rsidRDefault="00375B0B" w:rsidP="00375B0B">
            <w:pPr>
              <w:jc w:val="both"/>
              <w:rPr>
                <w:del w:id="1506" w:author="vopatrilova" w:date="2018-11-19T09:52:00Z"/>
              </w:rPr>
            </w:pPr>
          </w:p>
        </w:tc>
      </w:tr>
      <w:tr w:rsidR="00375B0B" w:rsidDel="00955489" w:rsidTr="000D4C7E">
        <w:trPr>
          <w:del w:id="1507" w:author="vopatrilova" w:date="2018-11-19T09:52:00Z"/>
        </w:trPr>
        <w:tc>
          <w:tcPr>
            <w:tcW w:w="2868" w:type="dxa"/>
            <w:gridSpan w:val="2"/>
          </w:tcPr>
          <w:p w:rsidR="00375B0B" w:rsidRPr="00A32AE8" w:rsidDel="00955489" w:rsidRDefault="00375B0B" w:rsidP="00375B0B">
            <w:pPr>
              <w:jc w:val="both"/>
              <w:rPr>
                <w:del w:id="1508" w:author="vopatrilova" w:date="2018-11-19T09:52:00Z"/>
              </w:rPr>
            </w:pPr>
            <w:del w:id="1509" w:author="vopatrilova" w:date="2018-11-19T09:52:00Z">
              <w:r w:rsidRPr="009E7332" w:rsidDel="00955489">
                <w:rPr>
                  <w:rStyle w:val="shorttext"/>
                  <w:color w:val="222222"/>
                </w:rPr>
                <w:delText xml:space="preserve">Sport activities </w:delText>
              </w:r>
              <w:r w:rsidRPr="009E7332" w:rsidDel="00955489">
                <w:delText>1</w:delText>
              </w:r>
            </w:del>
          </w:p>
        </w:tc>
        <w:tc>
          <w:tcPr>
            <w:tcW w:w="993" w:type="dxa"/>
          </w:tcPr>
          <w:p w:rsidR="00375B0B" w:rsidRPr="00A32AE8" w:rsidDel="00955489" w:rsidRDefault="00375B0B" w:rsidP="00375B0B">
            <w:pPr>
              <w:jc w:val="both"/>
              <w:rPr>
                <w:del w:id="1510" w:author="vopatrilova" w:date="2018-11-19T09:52:00Z"/>
              </w:rPr>
            </w:pPr>
            <w:del w:id="1511" w:author="vopatrilova" w:date="2018-11-19T09:52:00Z">
              <w:r w:rsidRPr="00A32AE8" w:rsidDel="00955489">
                <w:delText>28c</w:delText>
              </w:r>
            </w:del>
          </w:p>
        </w:tc>
        <w:tc>
          <w:tcPr>
            <w:tcW w:w="850" w:type="dxa"/>
          </w:tcPr>
          <w:p w:rsidR="00375B0B" w:rsidRPr="00A32AE8" w:rsidDel="00955489" w:rsidRDefault="00375B0B" w:rsidP="00375B0B">
            <w:pPr>
              <w:jc w:val="both"/>
              <w:rPr>
                <w:del w:id="1512" w:author="vopatrilova" w:date="2018-11-19T09:52:00Z"/>
              </w:rPr>
            </w:pPr>
            <w:del w:id="1513" w:author="vopatrilova" w:date="2018-11-19T09:52:00Z">
              <w:r w:rsidRPr="00A32AE8" w:rsidDel="00955489">
                <w:delText>z</w:delText>
              </w:r>
            </w:del>
          </w:p>
        </w:tc>
        <w:tc>
          <w:tcPr>
            <w:tcW w:w="709" w:type="dxa"/>
          </w:tcPr>
          <w:p w:rsidR="00375B0B" w:rsidRPr="00A32AE8" w:rsidDel="00955489" w:rsidRDefault="00CD2B52" w:rsidP="00375B0B">
            <w:pPr>
              <w:jc w:val="both"/>
              <w:rPr>
                <w:del w:id="1514" w:author="vopatrilova" w:date="2018-11-19T09:52:00Z"/>
              </w:rPr>
            </w:pPr>
            <w:del w:id="1515" w:author="vopatrilova" w:date="2018-11-19T09:52:00Z">
              <w:r w:rsidDel="00955489">
                <w:delText>3</w:delText>
              </w:r>
            </w:del>
          </w:p>
        </w:tc>
        <w:tc>
          <w:tcPr>
            <w:tcW w:w="3827" w:type="dxa"/>
          </w:tcPr>
          <w:p w:rsidR="00375B0B" w:rsidRPr="00A32AE8" w:rsidDel="00955489" w:rsidRDefault="00EB6E90" w:rsidP="00375B0B">
            <w:pPr>
              <w:rPr>
                <w:del w:id="1516" w:author="vopatrilova" w:date="2018-11-19T09:52:00Z"/>
              </w:rPr>
            </w:pPr>
            <w:del w:id="1517" w:author="vopatrilova" w:date="2018-11-19T09:52:00Z">
              <w:r w:rsidDel="00955489">
                <w:rPr>
                  <w:i/>
                  <w:iCs/>
                </w:rPr>
                <w:delText>Předmět má pro zaměření SP doplňující charakter</w:delText>
              </w:r>
            </w:del>
          </w:p>
        </w:tc>
        <w:tc>
          <w:tcPr>
            <w:tcW w:w="567" w:type="dxa"/>
          </w:tcPr>
          <w:p w:rsidR="00375B0B" w:rsidRPr="00A32AE8" w:rsidDel="00955489" w:rsidRDefault="00375B0B" w:rsidP="00375B0B">
            <w:pPr>
              <w:jc w:val="both"/>
              <w:rPr>
                <w:del w:id="1518" w:author="vopatrilova" w:date="2018-11-19T09:52:00Z"/>
              </w:rPr>
            </w:pPr>
            <w:del w:id="1519" w:author="vopatrilova" w:date="2018-11-19T09:52:00Z">
              <w:r w:rsidRPr="00A32AE8" w:rsidDel="00955489">
                <w:delText>1</w:delText>
              </w:r>
              <w:r w:rsidR="00F14CF3" w:rsidDel="00955489">
                <w:delText>/L</w:delText>
              </w:r>
            </w:del>
          </w:p>
        </w:tc>
        <w:tc>
          <w:tcPr>
            <w:tcW w:w="709" w:type="dxa"/>
          </w:tcPr>
          <w:p w:rsidR="00375B0B" w:rsidRPr="00A32AE8" w:rsidDel="00955489" w:rsidRDefault="00375B0B" w:rsidP="00375B0B">
            <w:pPr>
              <w:jc w:val="both"/>
              <w:rPr>
                <w:del w:id="1520" w:author="vopatrilova" w:date="2018-11-19T09:52:00Z"/>
              </w:rPr>
            </w:pPr>
          </w:p>
        </w:tc>
      </w:tr>
      <w:tr w:rsidR="00375B0B" w:rsidDel="00955489" w:rsidTr="000D4C7E">
        <w:trPr>
          <w:del w:id="1521" w:author="vopatrilova" w:date="2018-11-19T09:52:00Z"/>
        </w:trPr>
        <w:tc>
          <w:tcPr>
            <w:tcW w:w="2868" w:type="dxa"/>
            <w:gridSpan w:val="2"/>
          </w:tcPr>
          <w:p w:rsidR="00375B0B" w:rsidRPr="00A32AE8" w:rsidDel="00955489" w:rsidRDefault="00375B0B" w:rsidP="00375B0B">
            <w:pPr>
              <w:rPr>
                <w:del w:id="1522" w:author="vopatrilova" w:date="2018-11-19T09:52:00Z"/>
              </w:rPr>
            </w:pPr>
            <w:del w:id="1523" w:author="vopatrilova" w:date="2018-11-19T09:52:00Z">
              <w:r w:rsidRPr="009E7332" w:rsidDel="00955489">
                <w:rPr>
                  <w:rStyle w:val="shorttext"/>
                  <w:color w:val="222222"/>
                </w:rPr>
                <w:delText>Mathematics</w:delText>
              </w:r>
              <w:r w:rsidRPr="009E7332" w:rsidDel="00955489">
                <w:delText xml:space="preserve"> II</w:delText>
              </w:r>
            </w:del>
          </w:p>
        </w:tc>
        <w:tc>
          <w:tcPr>
            <w:tcW w:w="993" w:type="dxa"/>
          </w:tcPr>
          <w:p w:rsidR="00375B0B" w:rsidRPr="00A32AE8" w:rsidDel="00955489" w:rsidRDefault="00375B0B" w:rsidP="00375B0B">
            <w:pPr>
              <w:jc w:val="both"/>
              <w:rPr>
                <w:del w:id="1524" w:author="vopatrilova" w:date="2018-11-19T09:52:00Z"/>
              </w:rPr>
            </w:pPr>
            <w:del w:id="1525" w:author="vopatrilova" w:date="2018-11-19T09:52:00Z">
              <w:r w:rsidRPr="00A32AE8" w:rsidDel="00955489">
                <w:delText>28p+42s</w:delText>
              </w:r>
            </w:del>
          </w:p>
        </w:tc>
        <w:tc>
          <w:tcPr>
            <w:tcW w:w="850" w:type="dxa"/>
          </w:tcPr>
          <w:p w:rsidR="00375B0B" w:rsidRPr="00A32AE8" w:rsidDel="00955489" w:rsidRDefault="00375B0B" w:rsidP="00375B0B">
            <w:pPr>
              <w:jc w:val="both"/>
              <w:rPr>
                <w:del w:id="1526" w:author="vopatrilova" w:date="2018-11-19T09:52:00Z"/>
              </w:rPr>
            </w:pPr>
            <w:del w:id="1527" w:author="vopatrilova" w:date="2018-11-19T09:52:00Z">
              <w:r w:rsidRPr="00A32AE8" w:rsidDel="00955489">
                <w:delText>z, zk</w:delText>
              </w:r>
            </w:del>
          </w:p>
        </w:tc>
        <w:tc>
          <w:tcPr>
            <w:tcW w:w="709" w:type="dxa"/>
          </w:tcPr>
          <w:p w:rsidR="00375B0B" w:rsidRPr="00A32AE8" w:rsidDel="00955489" w:rsidRDefault="00375B0B" w:rsidP="00375B0B">
            <w:pPr>
              <w:jc w:val="both"/>
              <w:rPr>
                <w:del w:id="1528" w:author="vopatrilova" w:date="2018-11-19T09:52:00Z"/>
              </w:rPr>
            </w:pPr>
            <w:del w:id="1529" w:author="vopatrilova" w:date="2018-11-19T09:52:00Z">
              <w:r w:rsidRPr="00A32AE8" w:rsidDel="00955489">
                <w:delText>6</w:delText>
              </w:r>
            </w:del>
          </w:p>
        </w:tc>
        <w:tc>
          <w:tcPr>
            <w:tcW w:w="3827" w:type="dxa"/>
          </w:tcPr>
          <w:p w:rsidR="00375B0B" w:rsidRPr="00133BE0" w:rsidDel="00955489" w:rsidRDefault="00375B0B" w:rsidP="00375B0B">
            <w:pPr>
              <w:rPr>
                <w:del w:id="1530" w:author="vopatrilova" w:date="2018-11-19T09:52:00Z"/>
                <w:b/>
              </w:rPr>
            </w:pPr>
            <w:del w:id="1531" w:author="vopatrilova" w:date="2018-11-19T09:52:00Z">
              <w:r w:rsidRPr="00133BE0" w:rsidDel="00955489">
                <w:rPr>
                  <w:b/>
                </w:rPr>
                <w:delText>Mgr. Lubomír Sedláček,</w:delText>
              </w:r>
              <w:r w:rsidDel="00955489">
                <w:rPr>
                  <w:b/>
                </w:rPr>
                <w:delText xml:space="preserve"> </w:delText>
              </w:r>
              <w:r w:rsidRPr="00133BE0" w:rsidDel="00955489">
                <w:rPr>
                  <w:b/>
                </w:rPr>
                <w:delText xml:space="preserve">Ph.D. </w:delText>
              </w:r>
              <w:r w:rsidRPr="00D7738C" w:rsidDel="00955489">
                <w:delText>(100 % p)</w:delText>
              </w:r>
            </w:del>
          </w:p>
        </w:tc>
        <w:tc>
          <w:tcPr>
            <w:tcW w:w="567" w:type="dxa"/>
          </w:tcPr>
          <w:p w:rsidR="00375B0B" w:rsidRPr="00A32AE8" w:rsidDel="00955489" w:rsidRDefault="00375B0B" w:rsidP="00375B0B">
            <w:pPr>
              <w:jc w:val="both"/>
              <w:rPr>
                <w:del w:id="1532" w:author="vopatrilova" w:date="2018-11-19T09:52:00Z"/>
              </w:rPr>
            </w:pPr>
            <w:del w:id="1533" w:author="vopatrilova" w:date="2018-11-19T09:52:00Z">
              <w:r w:rsidRPr="00A32AE8" w:rsidDel="00955489">
                <w:delText>2</w:delText>
              </w:r>
              <w:r w:rsidR="00F14CF3" w:rsidDel="00955489">
                <w:delText>/Z</w:delText>
              </w:r>
            </w:del>
          </w:p>
        </w:tc>
        <w:tc>
          <w:tcPr>
            <w:tcW w:w="709" w:type="dxa"/>
          </w:tcPr>
          <w:p w:rsidR="00375B0B" w:rsidRPr="00A32AE8" w:rsidDel="00955489" w:rsidRDefault="00375B0B" w:rsidP="00375B0B">
            <w:pPr>
              <w:jc w:val="both"/>
              <w:rPr>
                <w:del w:id="1534" w:author="vopatrilova" w:date="2018-11-19T09:52:00Z"/>
              </w:rPr>
            </w:pPr>
          </w:p>
        </w:tc>
      </w:tr>
      <w:tr w:rsidR="00375B0B" w:rsidDel="00955489" w:rsidTr="000D4C7E">
        <w:trPr>
          <w:del w:id="1535" w:author="vopatrilova" w:date="2018-11-19T09:52:00Z"/>
        </w:trPr>
        <w:tc>
          <w:tcPr>
            <w:tcW w:w="2868" w:type="dxa"/>
            <w:gridSpan w:val="2"/>
          </w:tcPr>
          <w:p w:rsidR="00375B0B" w:rsidRPr="00A32AE8" w:rsidDel="00955489" w:rsidRDefault="00375B0B" w:rsidP="00375B0B">
            <w:pPr>
              <w:jc w:val="both"/>
              <w:rPr>
                <w:del w:id="1536" w:author="vopatrilova" w:date="2018-11-19T09:52:00Z"/>
              </w:rPr>
            </w:pPr>
            <w:del w:id="1537" w:author="vopatrilova" w:date="2018-11-19T09:52:00Z">
              <w:r w:rsidRPr="009E7332" w:rsidDel="00955489">
                <w:rPr>
                  <w:rStyle w:val="shorttext"/>
                  <w:color w:val="222222"/>
                </w:rPr>
                <w:delText>Object programming</w:delText>
              </w:r>
            </w:del>
          </w:p>
        </w:tc>
        <w:tc>
          <w:tcPr>
            <w:tcW w:w="993" w:type="dxa"/>
          </w:tcPr>
          <w:p w:rsidR="00375B0B" w:rsidRPr="00A32AE8" w:rsidDel="00955489" w:rsidRDefault="00375B0B" w:rsidP="00375B0B">
            <w:pPr>
              <w:jc w:val="both"/>
              <w:rPr>
                <w:del w:id="1538" w:author="vopatrilova" w:date="2018-11-19T09:52:00Z"/>
              </w:rPr>
            </w:pPr>
            <w:del w:id="1539" w:author="vopatrilova" w:date="2018-11-19T09:52:00Z">
              <w:r w:rsidRPr="00A32AE8" w:rsidDel="00955489">
                <w:delText>14p+28c</w:delText>
              </w:r>
            </w:del>
          </w:p>
        </w:tc>
        <w:tc>
          <w:tcPr>
            <w:tcW w:w="850" w:type="dxa"/>
          </w:tcPr>
          <w:p w:rsidR="00375B0B" w:rsidRPr="00A32AE8" w:rsidDel="00955489" w:rsidRDefault="00375B0B" w:rsidP="00375B0B">
            <w:pPr>
              <w:jc w:val="both"/>
              <w:rPr>
                <w:del w:id="1540" w:author="vopatrilova" w:date="2018-11-19T09:52:00Z"/>
              </w:rPr>
            </w:pPr>
            <w:del w:id="1541" w:author="vopatrilova" w:date="2018-11-19T09:52:00Z">
              <w:r w:rsidDel="00955489">
                <w:delText>kl</w:delText>
              </w:r>
            </w:del>
          </w:p>
        </w:tc>
        <w:tc>
          <w:tcPr>
            <w:tcW w:w="709" w:type="dxa"/>
          </w:tcPr>
          <w:p w:rsidR="00375B0B" w:rsidRPr="00A32AE8" w:rsidDel="00955489" w:rsidRDefault="00375B0B" w:rsidP="00375B0B">
            <w:pPr>
              <w:jc w:val="both"/>
              <w:rPr>
                <w:del w:id="1542" w:author="vopatrilova" w:date="2018-11-19T09:52:00Z"/>
              </w:rPr>
            </w:pPr>
            <w:del w:id="1543" w:author="vopatrilova" w:date="2018-11-19T09:52:00Z">
              <w:r w:rsidRPr="00A32AE8" w:rsidDel="00955489">
                <w:delText>4</w:delText>
              </w:r>
            </w:del>
          </w:p>
        </w:tc>
        <w:tc>
          <w:tcPr>
            <w:tcW w:w="3827" w:type="dxa"/>
          </w:tcPr>
          <w:p w:rsidR="00375B0B" w:rsidRPr="00133BE0" w:rsidDel="00955489" w:rsidRDefault="00375B0B" w:rsidP="00375B0B">
            <w:pPr>
              <w:rPr>
                <w:del w:id="1544" w:author="vopatrilova" w:date="2018-11-19T09:52:00Z"/>
                <w:b/>
              </w:rPr>
            </w:pPr>
            <w:del w:id="1545" w:author="vopatrilova" w:date="2018-11-19T09:52:00Z">
              <w:r w:rsidRPr="00133BE0" w:rsidDel="00955489">
                <w:rPr>
                  <w:b/>
                </w:rPr>
                <w:delText>Ing.</w:delText>
              </w:r>
              <w:r w:rsidDel="00955489">
                <w:rPr>
                  <w:b/>
                </w:rPr>
                <w:delText xml:space="preserve"> </w:delText>
              </w:r>
              <w:r w:rsidRPr="00133BE0" w:rsidDel="00955489">
                <w:rPr>
                  <w:b/>
                </w:rPr>
                <w:delText>et Ing.</w:delText>
              </w:r>
              <w:r w:rsidDel="00955489">
                <w:rPr>
                  <w:b/>
                </w:rPr>
                <w:delText xml:space="preserve"> </w:delText>
              </w:r>
              <w:r w:rsidRPr="00133BE0" w:rsidDel="00955489">
                <w:rPr>
                  <w:b/>
                </w:rPr>
                <w:delText>Erik Král,</w:delText>
              </w:r>
              <w:r w:rsidDel="00955489">
                <w:rPr>
                  <w:b/>
                </w:rPr>
                <w:delText xml:space="preserve"> </w:delText>
              </w:r>
              <w:r w:rsidRPr="00133BE0" w:rsidDel="00955489">
                <w:rPr>
                  <w:b/>
                </w:rPr>
                <w:delText xml:space="preserve">Ph.D. </w:delText>
              </w:r>
              <w:r w:rsidRPr="00D7738C" w:rsidDel="00955489">
                <w:delText>(100 % p)</w:delText>
              </w:r>
            </w:del>
          </w:p>
        </w:tc>
        <w:tc>
          <w:tcPr>
            <w:tcW w:w="567" w:type="dxa"/>
          </w:tcPr>
          <w:p w:rsidR="00375B0B" w:rsidRPr="00A32AE8" w:rsidDel="00955489" w:rsidRDefault="00375B0B" w:rsidP="00375B0B">
            <w:pPr>
              <w:jc w:val="both"/>
              <w:rPr>
                <w:del w:id="1546" w:author="vopatrilova" w:date="2018-11-19T09:52:00Z"/>
              </w:rPr>
            </w:pPr>
            <w:del w:id="1547" w:author="vopatrilova" w:date="2018-11-19T09:52:00Z">
              <w:r w:rsidRPr="00A32AE8" w:rsidDel="00955489">
                <w:delText>2</w:delText>
              </w:r>
              <w:r w:rsidR="00F14CF3" w:rsidDel="00955489">
                <w:delText>/Z</w:delText>
              </w:r>
            </w:del>
          </w:p>
        </w:tc>
        <w:tc>
          <w:tcPr>
            <w:tcW w:w="709" w:type="dxa"/>
          </w:tcPr>
          <w:p w:rsidR="00375B0B" w:rsidRPr="00A32AE8" w:rsidDel="00955489" w:rsidRDefault="00375B0B" w:rsidP="00375B0B">
            <w:pPr>
              <w:jc w:val="both"/>
              <w:rPr>
                <w:del w:id="1548" w:author="vopatrilova" w:date="2018-11-19T09:52:00Z"/>
              </w:rPr>
            </w:pPr>
          </w:p>
        </w:tc>
      </w:tr>
      <w:tr w:rsidR="00375B0B" w:rsidDel="00955489" w:rsidTr="000D4C7E">
        <w:trPr>
          <w:del w:id="1549" w:author="vopatrilova" w:date="2018-11-19T09:52:00Z"/>
        </w:trPr>
        <w:tc>
          <w:tcPr>
            <w:tcW w:w="2868" w:type="dxa"/>
            <w:gridSpan w:val="2"/>
          </w:tcPr>
          <w:p w:rsidR="00375B0B" w:rsidRPr="00A32AE8" w:rsidDel="00955489" w:rsidRDefault="00375B0B" w:rsidP="00375B0B">
            <w:pPr>
              <w:jc w:val="both"/>
              <w:rPr>
                <w:del w:id="1550" w:author="vopatrilova" w:date="2018-11-19T09:52:00Z"/>
              </w:rPr>
            </w:pPr>
            <w:del w:id="1551" w:author="vopatrilova" w:date="2018-11-19T09:52:00Z">
              <w:r w:rsidRPr="009E7332" w:rsidDel="00955489">
                <w:delText>Physics</w:delText>
              </w:r>
            </w:del>
          </w:p>
        </w:tc>
        <w:tc>
          <w:tcPr>
            <w:tcW w:w="993" w:type="dxa"/>
          </w:tcPr>
          <w:p w:rsidR="00375B0B" w:rsidRPr="00A32AE8" w:rsidDel="00955489" w:rsidRDefault="00375B0B" w:rsidP="00375B0B">
            <w:pPr>
              <w:jc w:val="both"/>
              <w:rPr>
                <w:del w:id="1552" w:author="vopatrilova" w:date="2018-11-19T09:52:00Z"/>
              </w:rPr>
            </w:pPr>
            <w:del w:id="1553" w:author="vopatrilova" w:date="2018-11-19T09:52:00Z">
              <w:r w:rsidRPr="00A32AE8" w:rsidDel="00955489">
                <w:delText>28p+42s+14c</w:delText>
              </w:r>
            </w:del>
          </w:p>
        </w:tc>
        <w:tc>
          <w:tcPr>
            <w:tcW w:w="850" w:type="dxa"/>
          </w:tcPr>
          <w:p w:rsidR="00375B0B" w:rsidRPr="00A32AE8" w:rsidDel="00955489" w:rsidRDefault="00375B0B" w:rsidP="00375B0B">
            <w:pPr>
              <w:jc w:val="both"/>
              <w:rPr>
                <w:del w:id="1554" w:author="vopatrilova" w:date="2018-11-19T09:52:00Z"/>
              </w:rPr>
            </w:pPr>
            <w:del w:id="1555" w:author="vopatrilova" w:date="2018-11-19T09:52:00Z">
              <w:r w:rsidRPr="00A32AE8" w:rsidDel="00955489">
                <w:delText>z,zk</w:delText>
              </w:r>
            </w:del>
          </w:p>
        </w:tc>
        <w:tc>
          <w:tcPr>
            <w:tcW w:w="709" w:type="dxa"/>
          </w:tcPr>
          <w:p w:rsidR="00375B0B" w:rsidRPr="00A32AE8" w:rsidDel="00955489" w:rsidRDefault="00375B0B" w:rsidP="00375B0B">
            <w:pPr>
              <w:jc w:val="both"/>
              <w:rPr>
                <w:del w:id="1556" w:author="vopatrilova" w:date="2018-11-19T09:52:00Z"/>
              </w:rPr>
            </w:pPr>
            <w:del w:id="1557" w:author="vopatrilova" w:date="2018-11-19T09:52:00Z">
              <w:r w:rsidRPr="00A32AE8" w:rsidDel="00955489">
                <w:delText>6</w:delText>
              </w:r>
            </w:del>
          </w:p>
        </w:tc>
        <w:tc>
          <w:tcPr>
            <w:tcW w:w="3827" w:type="dxa"/>
          </w:tcPr>
          <w:p w:rsidR="00375B0B" w:rsidRPr="00133BE0" w:rsidDel="00955489" w:rsidRDefault="00375B0B" w:rsidP="00375B0B">
            <w:pPr>
              <w:rPr>
                <w:del w:id="1558" w:author="vopatrilova" w:date="2018-11-19T09:52:00Z"/>
                <w:b/>
              </w:rPr>
            </w:pPr>
            <w:del w:id="1559" w:author="vopatrilova" w:date="2018-11-19T09:52:00Z">
              <w:r w:rsidRPr="00133BE0" w:rsidDel="00955489">
                <w:rPr>
                  <w:b/>
                </w:rPr>
                <w:delText xml:space="preserve">Mgr. Hana Vašková, Ph.D. </w:delText>
              </w:r>
              <w:r w:rsidRPr="00D7738C" w:rsidDel="00955489">
                <w:delText>(100 % p)</w:delText>
              </w:r>
            </w:del>
          </w:p>
        </w:tc>
        <w:tc>
          <w:tcPr>
            <w:tcW w:w="567" w:type="dxa"/>
          </w:tcPr>
          <w:p w:rsidR="00375B0B" w:rsidRPr="00A32AE8" w:rsidDel="00955489" w:rsidRDefault="00375B0B" w:rsidP="00375B0B">
            <w:pPr>
              <w:jc w:val="both"/>
              <w:rPr>
                <w:del w:id="1560" w:author="vopatrilova" w:date="2018-11-19T09:52:00Z"/>
              </w:rPr>
            </w:pPr>
            <w:del w:id="1561" w:author="vopatrilova" w:date="2018-11-19T09:52:00Z">
              <w:r w:rsidRPr="00A32AE8" w:rsidDel="00955489">
                <w:delText>2</w:delText>
              </w:r>
              <w:r w:rsidR="00F14CF3" w:rsidDel="00955489">
                <w:delText>/Z</w:delText>
              </w:r>
            </w:del>
          </w:p>
        </w:tc>
        <w:tc>
          <w:tcPr>
            <w:tcW w:w="709" w:type="dxa"/>
          </w:tcPr>
          <w:p w:rsidR="00375B0B" w:rsidRPr="00A32AE8" w:rsidDel="00955489" w:rsidRDefault="00375B0B" w:rsidP="00375B0B">
            <w:pPr>
              <w:jc w:val="both"/>
              <w:rPr>
                <w:del w:id="1562" w:author="vopatrilova" w:date="2018-11-19T09:52:00Z"/>
              </w:rPr>
            </w:pPr>
          </w:p>
        </w:tc>
      </w:tr>
      <w:tr w:rsidR="00375B0B" w:rsidDel="00955489" w:rsidTr="000D4C7E">
        <w:trPr>
          <w:del w:id="1563" w:author="vopatrilova" w:date="2018-11-19T09:52:00Z"/>
        </w:trPr>
        <w:tc>
          <w:tcPr>
            <w:tcW w:w="2868" w:type="dxa"/>
            <w:gridSpan w:val="2"/>
          </w:tcPr>
          <w:p w:rsidR="00375B0B" w:rsidRPr="00A32AE8" w:rsidDel="00955489" w:rsidRDefault="00375B0B" w:rsidP="00375B0B">
            <w:pPr>
              <w:jc w:val="both"/>
              <w:rPr>
                <w:del w:id="1564" w:author="vopatrilova" w:date="2018-11-19T09:52:00Z"/>
              </w:rPr>
            </w:pPr>
            <w:del w:id="1565" w:author="vopatrilova" w:date="2018-11-19T09:52:00Z">
              <w:r w:rsidRPr="009E7332" w:rsidDel="00955489">
                <w:rPr>
                  <w:rStyle w:val="shorttext"/>
                  <w:color w:val="222222"/>
                </w:rPr>
                <w:delText>Instrumentation and measurement</w:delText>
              </w:r>
            </w:del>
          </w:p>
        </w:tc>
        <w:tc>
          <w:tcPr>
            <w:tcW w:w="993" w:type="dxa"/>
          </w:tcPr>
          <w:p w:rsidR="00375B0B" w:rsidRPr="00A32AE8" w:rsidDel="00955489" w:rsidRDefault="00375B0B" w:rsidP="00375B0B">
            <w:pPr>
              <w:jc w:val="both"/>
              <w:rPr>
                <w:del w:id="1566" w:author="vopatrilova" w:date="2018-11-19T09:52:00Z"/>
              </w:rPr>
            </w:pPr>
            <w:del w:id="1567" w:author="vopatrilova" w:date="2018-11-19T09:52:00Z">
              <w:r w:rsidRPr="00A32AE8" w:rsidDel="00955489">
                <w:delText>28p+</w:delText>
              </w:r>
              <w:r w:rsidDel="00955489">
                <w:delText>14s+</w:delText>
              </w:r>
              <w:r w:rsidRPr="00A32AE8" w:rsidDel="00955489">
                <w:delText>28c</w:delText>
              </w:r>
            </w:del>
          </w:p>
        </w:tc>
        <w:tc>
          <w:tcPr>
            <w:tcW w:w="850" w:type="dxa"/>
          </w:tcPr>
          <w:p w:rsidR="00375B0B" w:rsidRPr="00A32AE8" w:rsidDel="00955489" w:rsidRDefault="00375B0B" w:rsidP="00375B0B">
            <w:pPr>
              <w:jc w:val="both"/>
              <w:rPr>
                <w:del w:id="1568" w:author="vopatrilova" w:date="2018-11-19T09:52:00Z"/>
              </w:rPr>
            </w:pPr>
            <w:del w:id="1569" w:author="vopatrilova" w:date="2018-11-19T09:52:00Z">
              <w:r w:rsidRPr="00A32AE8" w:rsidDel="00955489">
                <w:delText>z, zk</w:delText>
              </w:r>
            </w:del>
          </w:p>
        </w:tc>
        <w:tc>
          <w:tcPr>
            <w:tcW w:w="709" w:type="dxa"/>
          </w:tcPr>
          <w:p w:rsidR="00375B0B" w:rsidRPr="00A32AE8" w:rsidDel="00955489" w:rsidRDefault="00375B0B" w:rsidP="00375B0B">
            <w:pPr>
              <w:jc w:val="both"/>
              <w:rPr>
                <w:del w:id="1570" w:author="vopatrilova" w:date="2018-11-19T09:52:00Z"/>
              </w:rPr>
            </w:pPr>
            <w:del w:id="1571" w:author="vopatrilova" w:date="2018-11-19T09:52:00Z">
              <w:r w:rsidRPr="00A32AE8" w:rsidDel="00955489">
                <w:delText>5</w:delText>
              </w:r>
            </w:del>
          </w:p>
        </w:tc>
        <w:tc>
          <w:tcPr>
            <w:tcW w:w="3827" w:type="dxa"/>
          </w:tcPr>
          <w:p w:rsidR="00375B0B" w:rsidRPr="00133BE0" w:rsidDel="00955489" w:rsidRDefault="00375B0B" w:rsidP="00375B0B">
            <w:pPr>
              <w:rPr>
                <w:del w:id="1572" w:author="vopatrilova" w:date="2018-11-19T09:52:00Z"/>
                <w:b/>
              </w:rPr>
            </w:pPr>
            <w:del w:id="1573" w:author="vopatrilova" w:date="2018-11-19T09:52:00Z">
              <w:r w:rsidRPr="00133BE0" w:rsidDel="00955489">
                <w:rPr>
                  <w:b/>
                </w:rPr>
                <w:delText>Ing.</w:delText>
              </w:r>
              <w:r w:rsidDel="00955489">
                <w:rPr>
                  <w:b/>
                </w:rPr>
                <w:delText xml:space="preserve"> </w:delText>
              </w:r>
              <w:r w:rsidRPr="00133BE0" w:rsidDel="00955489">
                <w:rPr>
                  <w:b/>
                </w:rPr>
                <w:delText>Milan Navrátil,</w:delText>
              </w:r>
              <w:r w:rsidDel="00955489">
                <w:rPr>
                  <w:b/>
                </w:rPr>
                <w:delText xml:space="preserve"> </w:delText>
              </w:r>
              <w:r w:rsidRPr="00133BE0" w:rsidDel="00955489">
                <w:rPr>
                  <w:b/>
                </w:rPr>
                <w:delText xml:space="preserve">Ph.D. </w:delText>
              </w:r>
              <w:r w:rsidRPr="00D7738C" w:rsidDel="00955489">
                <w:delText>(100 % p)</w:delText>
              </w:r>
            </w:del>
          </w:p>
        </w:tc>
        <w:tc>
          <w:tcPr>
            <w:tcW w:w="567" w:type="dxa"/>
          </w:tcPr>
          <w:p w:rsidR="00375B0B" w:rsidRPr="00A32AE8" w:rsidDel="00955489" w:rsidRDefault="00375B0B" w:rsidP="00375B0B">
            <w:pPr>
              <w:jc w:val="both"/>
              <w:rPr>
                <w:del w:id="1574" w:author="vopatrilova" w:date="2018-11-19T09:52:00Z"/>
              </w:rPr>
            </w:pPr>
            <w:del w:id="1575" w:author="vopatrilova" w:date="2018-11-19T09:52:00Z">
              <w:r w:rsidRPr="00A32AE8" w:rsidDel="00955489">
                <w:delText>2</w:delText>
              </w:r>
              <w:r w:rsidR="00F14CF3" w:rsidDel="00955489">
                <w:delText>/Z</w:delText>
              </w:r>
            </w:del>
          </w:p>
        </w:tc>
        <w:tc>
          <w:tcPr>
            <w:tcW w:w="709" w:type="dxa"/>
          </w:tcPr>
          <w:p w:rsidR="00375B0B" w:rsidRPr="00A32AE8" w:rsidDel="00955489" w:rsidRDefault="00375B0B" w:rsidP="00375B0B">
            <w:pPr>
              <w:jc w:val="both"/>
              <w:rPr>
                <w:del w:id="1576" w:author="vopatrilova" w:date="2018-11-19T09:52:00Z"/>
              </w:rPr>
            </w:pPr>
            <w:del w:id="1577" w:author="vopatrilova" w:date="2018-11-19T09:52:00Z">
              <w:r w:rsidRPr="00A32AE8" w:rsidDel="00955489">
                <w:delText>PZ</w:delText>
              </w:r>
            </w:del>
          </w:p>
        </w:tc>
      </w:tr>
      <w:tr w:rsidR="00375B0B" w:rsidDel="00955489" w:rsidTr="000D4C7E">
        <w:trPr>
          <w:del w:id="1578" w:author="vopatrilova" w:date="2018-11-19T09:52:00Z"/>
        </w:trPr>
        <w:tc>
          <w:tcPr>
            <w:tcW w:w="2868" w:type="dxa"/>
            <w:gridSpan w:val="2"/>
          </w:tcPr>
          <w:p w:rsidR="00375B0B" w:rsidRPr="00A32AE8" w:rsidDel="00955489" w:rsidRDefault="00375B0B" w:rsidP="00375B0B">
            <w:pPr>
              <w:jc w:val="both"/>
              <w:rPr>
                <w:del w:id="1579" w:author="vopatrilova" w:date="2018-11-19T09:52:00Z"/>
              </w:rPr>
            </w:pPr>
            <w:del w:id="1580" w:author="vopatrilova" w:date="2018-11-19T09:52:00Z">
              <w:r w:rsidRPr="009E7332" w:rsidDel="00955489">
                <w:rPr>
                  <w:rStyle w:val="shorttext"/>
                  <w:color w:val="222222"/>
                </w:rPr>
                <w:delText>Continuous control</w:delText>
              </w:r>
            </w:del>
          </w:p>
        </w:tc>
        <w:tc>
          <w:tcPr>
            <w:tcW w:w="993" w:type="dxa"/>
          </w:tcPr>
          <w:p w:rsidR="00375B0B" w:rsidRPr="00A32AE8" w:rsidDel="00955489" w:rsidRDefault="00375B0B" w:rsidP="00375B0B">
            <w:pPr>
              <w:jc w:val="both"/>
              <w:rPr>
                <w:del w:id="1581" w:author="vopatrilova" w:date="2018-11-19T09:52:00Z"/>
              </w:rPr>
            </w:pPr>
            <w:del w:id="1582" w:author="vopatrilova" w:date="2018-11-19T09:52:00Z">
              <w:r w:rsidRPr="00A32AE8" w:rsidDel="00955489">
                <w:delText>28p+14s+28c</w:delText>
              </w:r>
            </w:del>
          </w:p>
        </w:tc>
        <w:tc>
          <w:tcPr>
            <w:tcW w:w="850" w:type="dxa"/>
          </w:tcPr>
          <w:p w:rsidR="00375B0B" w:rsidRPr="00A32AE8" w:rsidDel="00955489" w:rsidRDefault="00375B0B" w:rsidP="00375B0B">
            <w:pPr>
              <w:jc w:val="both"/>
              <w:rPr>
                <w:del w:id="1583" w:author="vopatrilova" w:date="2018-11-19T09:52:00Z"/>
              </w:rPr>
            </w:pPr>
            <w:del w:id="1584" w:author="vopatrilova" w:date="2018-11-19T09:52:00Z">
              <w:r w:rsidRPr="00A32AE8" w:rsidDel="00955489">
                <w:delText>z, zk</w:delText>
              </w:r>
            </w:del>
          </w:p>
        </w:tc>
        <w:tc>
          <w:tcPr>
            <w:tcW w:w="709" w:type="dxa"/>
          </w:tcPr>
          <w:p w:rsidR="00375B0B" w:rsidRPr="00A32AE8" w:rsidDel="00955489" w:rsidRDefault="00375B0B" w:rsidP="00375B0B">
            <w:pPr>
              <w:jc w:val="both"/>
              <w:rPr>
                <w:del w:id="1585" w:author="vopatrilova" w:date="2018-11-19T09:52:00Z"/>
              </w:rPr>
            </w:pPr>
            <w:del w:id="1586" w:author="vopatrilova" w:date="2018-11-19T09:52:00Z">
              <w:r w:rsidRPr="00A32AE8" w:rsidDel="00955489">
                <w:delText>6</w:delText>
              </w:r>
            </w:del>
          </w:p>
        </w:tc>
        <w:tc>
          <w:tcPr>
            <w:tcW w:w="3827" w:type="dxa"/>
          </w:tcPr>
          <w:p w:rsidR="00375B0B" w:rsidRPr="00133BE0" w:rsidDel="00955489" w:rsidRDefault="00375B0B" w:rsidP="00375B0B">
            <w:pPr>
              <w:rPr>
                <w:del w:id="1587" w:author="vopatrilova" w:date="2018-11-19T09:52:00Z"/>
                <w:b/>
              </w:rPr>
            </w:pPr>
            <w:del w:id="1588" w:author="vopatrilova" w:date="2018-11-19T09:52:00Z">
              <w:r w:rsidDel="00955489">
                <w:rPr>
                  <w:b/>
                </w:rPr>
                <w:delText xml:space="preserve">doc. Ing. </w:delText>
              </w:r>
              <w:r w:rsidRPr="00133BE0" w:rsidDel="00955489">
                <w:rPr>
                  <w:b/>
                </w:rPr>
                <w:delText>Libor Pekař,</w:delText>
              </w:r>
              <w:r w:rsidDel="00955489">
                <w:rPr>
                  <w:b/>
                </w:rPr>
                <w:delText xml:space="preserve"> </w:delText>
              </w:r>
              <w:r w:rsidRPr="00133BE0" w:rsidDel="00955489">
                <w:rPr>
                  <w:b/>
                </w:rPr>
                <w:delText xml:space="preserve">Ph.D. </w:delText>
              </w:r>
              <w:r w:rsidRPr="00D7738C" w:rsidDel="00955489">
                <w:delText>(100 % p)</w:delText>
              </w:r>
            </w:del>
          </w:p>
        </w:tc>
        <w:tc>
          <w:tcPr>
            <w:tcW w:w="567" w:type="dxa"/>
          </w:tcPr>
          <w:p w:rsidR="00375B0B" w:rsidRPr="00A32AE8" w:rsidDel="00955489" w:rsidRDefault="00375B0B" w:rsidP="00375B0B">
            <w:pPr>
              <w:jc w:val="both"/>
              <w:rPr>
                <w:del w:id="1589" w:author="vopatrilova" w:date="2018-11-19T09:52:00Z"/>
              </w:rPr>
            </w:pPr>
            <w:del w:id="1590" w:author="vopatrilova" w:date="2018-11-19T09:52:00Z">
              <w:r w:rsidRPr="00A32AE8" w:rsidDel="00955489">
                <w:delText>2</w:delText>
              </w:r>
              <w:r w:rsidR="00F14CF3" w:rsidDel="00955489">
                <w:delText>/Z</w:delText>
              </w:r>
            </w:del>
          </w:p>
        </w:tc>
        <w:tc>
          <w:tcPr>
            <w:tcW w:w="709" w:type="dxa"/>
          </w:tcPr>
          <w:p w:rsidR="00375B0B" w:rsidRPr="00A32AE8" w:rsidDel="00955489" w:rsidRDefault="00B1783F" w:rsidP="00375B0B">
            <w:pPr>
              <w:jc w:val="both"/>
              <w:rPr>
                <w:del w:id="1591" w:author="vopatrilova" w:date="2018-11-19T09:52:00Z"/>
              </w:rPr>
            </w:pPr>
            <w:del w:id="1592" w:author="vopatrilova" w:date="2018-11-19T09:52:00Z">
              <w:r w:rsidDel="00955489">
                <w:delText>ZT</w:delText>
              </w:r>
            </w:del>
          </w:p>
        </w:tc>
      </w:tr>
      <w:tr w:rsidR="00375B0B" w:rsidDel="00955489" w:rsidTr="000D4C7E">
        <w:trPr>
          <w:del w:id="1593" w:author="vopatrilova" w:date="2018-11-19T09:52:00Z"/>
        </w:trPr>
        <w:tc>
          <w:tcPr>
            <w:tcW w:w="2868" w:type="dxa"/>
            <w:gridSpan w:val="2"/>
          </w:tcPr>
          <w:p w:rsidR="00375B0B" w:rsidRPr="00A32AE8" w:rsidDel="00955489" w:rsidRDefault="00375B0B" w:rsidP="00375B0B">
            <w:pPr>
              <w:jc w:val="both"/>
              <w:rPr>
                <w:del w:id="1594" w:author="vopatrilova" w:date="2018-11-19T09:52:00Z"/>
              </w:rPr>
            </w:pPr>
            <w:del w:id="1595" w:author="vopatrilova" w:date="2018-11-19T09:52:00Z">
              <w:r w:rsidRPr="009E7332" w:rsidDel="00955489">
                <w:rPr>
                  <w:rStyle w:val="shorttext"/>
                  <w:color w:val="222222"/>
                </w:rPr>
                <w:delText xml:space="preserve">Sport activities </w:delText>
              </w:r>
              <w:r w:rsidRPr="009E7332" w:rsidDel="00955489">
                <w:delText>2</w:delText>
              </w:r>
            </w:del>
          </w:p>
        </w:tc>
        <w:tc>
          <w:tcPr>
            <w:tcW w:w="993" w:type="dxa"/>
          </w:tcPr>
          <w:p w:rsidR="00375B0B" w:rsidRPr="00A32AE8" w:rsidDel="00955489" w:rsidRDefault="00375B0B" w:rsidP="00375B0B">
            <w:pPr>
              <w:jc w:val="both"/>
              <w:rPr>
                <w:del w:id="1596" w:author="vopatrilova" w:date="2018-11-19T09:52:00Z"/>
              </w:rPr>
            </w:pPr>
            <w:del w:id="1597" w:author="vopatrilova" w:date="2018-11-19T09:52:00Z">
              <w:r w:rsidRPr="00A32AE8" w:rsidDel="00955489">
                <w:delText>28c</w:delText>
              </w:r>
            </w:del>
          </w:p>
        </w:tc>
        <w:tc>
          <w:tcPr>
            <w:tcW w:w="850" w:type="dxa"/>
          </w:tcPr>
          <w:p w:rsidR="00375B0B" w:rsidRPr="00A32AE8" w:rsidDel="00955489" w:rsidRDefault="00375B0B" w:rsidP="00375B0B">
            <w:pPr>
              <w:jc w:val="both"/>
              <w:rPr>
                <w:del w:id="1598" w:author="vopatrilova" w:date="2018-11-19T09:52:00Z"/>
              </w:rPr>
            </w:pPr>
            <w:del w:id="1599" w:author="vopatrilova" w:date="2018-11-19T09:52:00Z">
              <w:r w:rsidRPr="00A32AE8" w:rsidDel="00955489">
                <w:delText>z</w:delText>
              </w:r>
            </w:del>
          </w:p>
        </w:tc>
        <w:tc>
          <w:tcPr>
            <w:tcW w:w="709" w:type="dxa"/>
          </w:tcPr>
          <w:p w:rsidR="00375B0B" w:rsidRPr="00A32AE8" w:rsidDel="00955489" w:rsidRDefault="00CD2B52" w:rsidP="00375B0B">
            <w:pPr>
              <w:jc w:val="both"/>
              <w:rPr>
                <w:del w:id="1600" w:author="vopatrilova" w:date="2018-11-19T09:52:00Z"/>
              </w:rPr>
            </w:pPr>
            <w:del w:id="1601" w:author="vopatrilova" w:date="2018-11-19T09:52:00Z">
              <w:r w:rsidDel="00955489">
                <w:delText>3</w:delText>
              </w:r>
            </w:del>
          </w:p>
        </w:tc>
        <w:tc>
          <w:tcPr>
            <w:tcW w:w="3827" w:type="dxa"/>
          </w:tcPr>
          <w:p w:rsidR="00375B0B" w:rsidRPr="00A32AE8" w:rsidDel="00955489" w:rsidRDefault="00EB6E90" w:rsidP="00375B0B">
            <w:pPr>
              <w:rPr>
                <w:del w:id="1602" w:author="vopatrilova" w:date="2018-11-19T09:52:00Z"/>
                <w:color w:val="FF0000"/>
              </w:rPr>
            </w:pPr>
            <w:del w:id="1603" w:author="vopatrilova" w:date="2018-11-19T09:52:00Z">
              <w:r w:rsidDel="00955489">
                <w:rPr>
                  <w:i/>
                  <w:iCs/>
                </w:rPr>
                <w:delText>Předmět má pro zaměření SP doplňující charakter</w:delText>
              </w:r>
            </w:del>
          </w:p>
        </w:tc>
        <w:tc>
          <w:tcPr>
            <w:tcW w:w="567" w:type="dxa"/>
          </w:tcPr>
          <w:p w:rsidR="00375B0B" w:rsidRPr="00A32AE8" w:rsidDel="00955489" w:rsidRDefault="00375B0B" w:rsidP="00375B0B">
            <w:pPr>
              <w:jc w:val="both"/>
              <w:rPr>
                <w:del w:id="1604" w:author="vopatrilova" w:date="2018-11-19T09:52:00Z"/>
              </w:rPr>
            </w:pPr>
            <w:del w:id="1605" w:author="vopatrilova" w:date="2018-11-19T09:52:00Z">
              <w:r w:rsidRPr="00A32AE8" w:rsidDel="00955489">
                <w:delText>2</w:delText>
              </w:r>
              <w:r w:rsidR="00F14CF3" w:rsidDel="00955489">
                <w:delText>/Z</w:delText>
              </w:r>
            </w:del>
          </w:p>
        </w:tc>
        <w:tc>
          <w:tcPr>
            <w:tcW w:w="709" w:type="dxa"/>
          </w:tcPr>
          <w:p w:rsidR="00375B0B" w:rsidRPr="00A32AE8" w:rsidDel="00955489" w:rsidRDefault="00375B0B" w:rsidP="00375B0B">
            <w:pPr>
              <w:jc w:val="both"/>
              <w:rPr>
                <w:del w:id="1606" w:author="vopatrilova" w:date="2018-11-19T09:52:00Z"/>
              </w:rPr>
            </w:pPr>
          </w:p>
        </w:tc>
      </w:tr>
      <w:tr w:rsidR="00375B0B" w:rsidDel="00955489" w:rsidTr="000D4C7E">
        <w:trPr>
          <w:del w:id="1607" w:author="vopatrilova" w:date="2018-11-19T09:52:00Z"/>
        </w:trPr>
        <w:tc>
          <w:tcPr>
            <w:tcW w:w="2868" w:type="dxa"/>
            <w:gridSpan w:val="2"/>
          </w:tcPr>
          <w:p w:rsidR="00375B0B" w:rsidRPr="00A32AE8" w:rsidDel="00955489" w:rsidRDefault="00375B0B" w:rsidP="00375B0B">
            <w:pPr>
              <w:jc w:val="both"/>
              <w:rPr>
                <w:del w:id="1608" w:author="vopatrilova" w:date="2018-11-19T09:52:00Z"/>
              </w:rPr>
            </w:pPr>
            <w:del w:id="1609" w:author="vopatrilova" w:date="2018-11-19T09:52:00Z">
              <w:r w:rsidRPr="009E7332" w:rsidDel="00955489">
                <w:rPr>
                  <w:rStyle w:val="shorttext"/>
                  <w:color w:val="222222"/>
                </w:rPr>
                <w:delText>Heat processes</w:delText>
              </w:r>
            </w:del>
          </w:p>
        </w:tc>
        <w:tc>
          <w:tcPr>
            <w:tcW w:w="993" w:type="dxa"/>
          </w:tcPr>
          <w:p w:rsidR="00375B0B" w:rsidRPr="00A32AE8" w:rsidDel="00955489" w:rsidRDefault="00375B0B" w:rsidP="00375B0B">
            <w:pPr>
              <w:jc w:val="both"/>
              <w:rPr>
                <w:del w:id="1610" w:author="vopatrilova" w:date="2018-11-19T09:52:00Z"/>
              </w:rPr>
            </w:pPr>
            <w:del w:id="1611" w:author="vopatrilova" w:date="2018-11-19T09:52:00Z">
              <w:r w:rsidRPr="00A32AE8" w:rsidDel="00955489">
                <w:delText>28p+42s+14c</w:delText>
              </w:r>
            </w:del>
          </w:p>
        </w:tc>
        <w:tc>
          <w:tcPr>
            <w:tcW w:w="850" w:type="dxa"/>
          </w:tcPr>
          <w:p w:rsidR="00375B0B" w:rsidRPr="00A32AE8" w:rsidDel="00955489" w:rsidRDefault="00375B0B" w:rsidP="00375B0B">
            <w:pPr>
              <w:jc w:val="both"/>
              <w:rPr>
                <w:del w:id="1612" w:author="vopatrilova" w:date="2018-11-19T09:52:00Z"/>
              </w:rPr>
            </w:pPr>
            <w:del w:id="1613" w:author="vopatrilova" w:date="2018-11-19T09:52:00Z">
              <w:r w:rsidRPr="00A32AE8" w:rsidDel="00955489">
                <w:delText>z, zk</w:delText>
              </w:r>
            </w:del>
          </w:p>
        </w:tc>
        <w:tc>
          <w:tcPr>
            <w:tcW w:w="709" w:type="dxa"/>
          </w:tcPr>
          <w:p w:rsidR="00375B0B" w:rsidRPr="00A32AE8" w:rsidDel="00955489" w:rsidRDefault="00375B0B" w:rsidP="00375B0B">
            <w:pPr>
              <w:jc w:val="both"/>
              <w:rPr>
                <w:del w:id="1614" w:author="vopatrilova" w:date="2018-11-19T09:52:00Z"/>
              </w:rPr>
            </w:pPr>
            <w:del w:id="1615" w:author="vopatrilova" w:date="2018-11-19T09:52:00Z">
              <w:r w:rsidRPr="00A32AE8" w:rsidDel="00955489">
                <w:delText>6</w:delText>
              </w:r>
            </w:del>
          </w:p>
        </w:tc>
        <w:tc>
          <w:tcPr>
            <w:tcW w:w="3827" w:type="dxa"/>
          </w:tcPr>
          <w:p w:rsidR="00375B0B" w:rsidRPr="00133BE0" w:rsidDel="00955489" w:rsidRDefault="00375B0B" w:rsidP="00375B0B">
            <w:pPr>
              <w:rPr>
                <w:del w:id="1616" w:author="vopatrilova" w:date="2018-11-19T09:52:00Z"/>
                <w:b/>
              </w:rPr>
            </w:pPr>
            <w:del w:id="1617" w:author="vopatrilova" w:date="2018-11-19T09:52:00Z">
              <w:r w:rsidDel="00955489">
                <w:rPr>
                  <w:b/>
                </w:rPr>
                <w:delText>p</w:delText>
              </w:r>
              <w:r w:rsidRPr="00133BE0" w:rsidDel="00955489">
                <w:rPr>
                  <w:b/>
                </w:rPr>
                <w:delText>rof.</w:delText>
              </w:r>
              <w:r w:rsidDel="00955489">
                <w:rPr>
                  <w:b/>
                </w:rPr>
                <w:delText xml:space="preserve"> </w:delText>
              </w:r>
              <w:r w:rsidRPr="00133BE0" w:rsidDel="00955489">
                <w:rPr>
                  <w:b/>
                </w:rPr>
                <w:delText>Ing.</w:delText>
              </w:r>
              <w:r w:rsidDel="00955489">
                <w:rPr>
                  <w:b/>
                </w:rPr>
                <w:delText xml:space="preserve"> </w:delText>
              </w:r>
              <w:r w:rsidRPr="00133BE0" w:rsidDel="00955489">
                <w:rPr>
                  <w:b/>
                </w:rPr>
                <w:delText>Dagmar Janáčová,</w:delText>
              </w:r>
              <w:r w:rsidDel="00955489">
                <w:rPr>
                  <w:b/>
                </w:rPr>
                <w:delText xml:space="preserve"> </w:delText>
              </w:r>
              <w:r w:rsidRPr="00133BE0" w:rsidDel="00955489">
                <w:rPr>
                  <w:b/>
                </w:rPr>
                <w:delText xml:space="preserve">CSc. </w:delText>
              </w:r>
              <w:r w:rsidR="000D4C7E" w:rsidDel="00955489">
                <w:rPr>
                  <w:b/>
                </w:rPr>
                <w:br/>
              </w:r>
              <w:r w:rsidRPr="00D7738C" w:rsidDel="00955489">
                <w:delText>(100 % p)</w:delText>
              </w:r>
            </w:del>
          </w:p>
        </w:tc>
        <w:tc>
          <w:tcPr>
            <w:tcW w:w="567" w:type="dxa"/>
          </w:tcPr>
          <w:p w:rsidR="00375B0B" w:rsidRPr="00A32AE8" w:rsidDel="00955489" w:rsidRDefault="00375B0B" w:rsidP="00375B0B">
            <w:pPr>
              <w:jc w:val="both"/>
              <w:rPr>
                <w:del w:id="1618" w:author="vopatrilova" w:date="2018-11-19T09:52:00Z"/>
              </w:rPr>
            </w:pPr>
            <w:del w:id="1619" w:author="vopatrilova" w:date="2018-11-19T09:52:00Z">
              <w:r w:rsidRPr="00A32AE8" w:rsidDel="00955489">
                <w:delText>2</w:delText>
              </w:r>
              <w:r w:rsidR="00F14CF3" w:rsidDel="00955489">
                <w:delText>/L</w:delText>
              </w:r>
            </w:del>
          </w:p>
        </w:tc>
        <w:tc>
          <w:tcPr>
            <w:tcW w:w="709" w:type="dxa"/>
          </w:tcPr>
          <w:p w:rsidR="00375B0B" w:rsidRPr="00A32AE8" w:rsidDel="00955489" w:rsidRDefault="00375B0B" w:rsidP="00375B0B">
            <w:pPr>
              <w:jc w:val="both"/>
              <w:rPr>
                <w:del w:id="1620" w:author="vopatrilova" w:date="2018-11-19T09:52:00Z"/>
              </w:rPr>
            </w:pPr>
          </w:p>
        </w:tc>
      </w:tr>
      <w:tr w:rsidR="00375B0B" w:rsidDel="00955489" w:rsidTr="000D4C7E">
        <w:trPr>
          <w:del w:id="1621" w:author="vopatrilova" w:date="2018-11-19T09:52:00Z"/>
        </w:trPr>
        <w:tc>
          <w:tcPr>
            <w:tcW w:w="2868" w:type="dxa"/>
            <w:gridSpan w:val="2"/>
          </w:tcPr>
          <w:p w:rsidR="00375B0B" w:rsidRPr="00A32AE8" w:rsidDel="00955489" w:rsidRDefault="00375B0B" w:rsidP="00375B0B">
            <w:pPr>
              <w:jc w:val="both"/>
              <w:rPr>
                <w:del w:id="1622" w:author="vopatrilova" w:date="2018-11-19T09:52:00Z"/>
              </w:rPr>
            </w:pPr>
            <w:del w:id="1623" w:author="vopatrilova" w:date="2018-11-19T09:52:00Z">
              <w:r w:rsidRPr="009E7332" w:rsidDel="00955489">
                <w:rPr>
                  <w:rStyle w:val="shorttext"/>
                  <w:color w:val="222222"/>
                </w:rPr>
                <w:delText>Electrotechnics</w:delText>
              </w:r>
            </w:del>
          </w:p>
        </w:tc>
        <w:tc>
          <w:tcPr>
            <w:tcW w:w="993" w:type="dxa"/>
          </w:tcPr>
          <w:p w:rsidR="00375B0B" w:rsidRPr="00A32AE8" w:rsidDel="00955489" w:rsidRDefault="00375B0B" w:rsidP="00375B0B">
            <w:pPr>
              <w:jc w:val="both"/>
              <w:rPr>
                <w:del w:id="1624" w:author="vopatrilova" w:date="2018-11-19T09:52:00Z"/>
              </w:rPr>
            </w:pPr>
            <w:del w:id="1625" w:author="vopatrilova" w:date="2018-11-19T09:52:00Z">
              <w:r w:rsidRPr="00A32AE8" w:rsidDel="00955489">
                <w:delText>28p+14s+28c</w:delText>
              </w:r>
            </w:del>
          </w:p>
        </w:tc>
        <w:tc>
          <w:tcPr>
            <w:tcW w:w="850" w:type="dxa"/>
          </w:tcPr>
          <w:p w:rsidR="00375B0B" w:rsidRPr="00A32AE8" w:rsidDel="00955489" w:rsidRDefault="00375B0B" w:rsidP="00375B0B">
            <w:pPr>
              <w:jc w:val="both"/>
              <w:rPr>
                <w:del w:id="1626" w:author="vopatrilova" w:date="2018-11-19T09:52:00Z"/>
              </w:rPr>
            </w:pPr>
            <w:del w:id="1627" w:author="vopatrilova" w:date="2018-11-19T09:52:00Z">
              <w:r w:rsidRPr="00A32AE8" w:rsidDel="00955489">
                <w:delText>z, zk</w:delText>
              </w:r>
            </w:del>
          </w:p>
        </w:tc>
        <w:tc>
          <w:tcPr>
            <w:tcW w:w="709" w:type="dxa"/>
          </w:tcPr>
          <w:p w:rsidR="00375B0B" w:rsidRPr="00A32AE8" w:rsidDel="00955489" w:rsidRDefault="00375B0B" w:rsidP="00375B0B">
            <w:pPr>
              <w:jc w:val="both"/>
              <w:rPr>
                <w:del w:id="1628" w:author="vopatrilova" w:date="2018-11-19T09:52:00Z"/>
              </w:rPr>
            </w:pPr>
            <w:del w:id="1629" w:author="vopatrilova" w:date="2018-11-19T09:52:00Z">
              <w:r w:rsidRPr="00A32AE8" w:rsidDel="00955489">
                <w:delText>5</w:delText>
              </w:r>
            </w:del>
          </w:p>
        </w:tc>
        <w:tc>
          <w:tcPr>
            <w:tcW w:w="3827" w:type="dxa"/>
          </w:tcPr>
          <w:p w:rsidR="00375B0B" w:rsidRPr="00133BE0" w:rsidDel="00955489" w:rsidRDefault="00375B0B" w:rsidP="00375B0B">
            <w:pPr>
              <w:rPr>
                <w:del w:id="1630" w:author="vopatrilova" w:date="2018-11-19T09:52:00Z"/>
                <w:b/>
              </w:rPr>
            </w:pPr>
            <w:del w:id="1631" w:author="vopatrilova" w:date="2018-11-19T09:52:00Z">
              <w:r w:rsidDel="00955489">
                <w:rPr>
                  <w:b/>
                </w:rPr>
                <w:delText>doc. Mgr. Milan Adámek, Ph.D. (</w:delText>
              </w:r>
              <w:r w:rsidRPr="00D7738C" w:rsidDel="00955489">
                <w:delText>100 % p)</w:delText>
              </w:r>
            </w:del>
          </w:p>
        </w:tc>
        <w:tc>
          <w:tcPr>
            <w:tcW w:w="567" w:type="dxa"/>
          </w:tcPr>
          <w:p w:rsidR="00375B0B" w:rsidRPr="00A32AE8" w:rsidDel="00955489" w:rsidRDefault="00375B0B" w:rsidP="00375B0B">
            <w:pPr>
              <w:jc w:val="both"/>
              <w:rPr>
                <w:del w:id="1632" w:author="vopatrilova" w:date="2018-11-19T09:52:00Z"/>
              </w:rPr>
            </w:pPr>
            <w:del w:id="1633" w:author="vopatrilova" w:date="2018-11-19T09:52:00Z">
              <w:r w:rsidDel="00955489">
                <w:delText>2</w:delText>
              </w:r>
              <w:r w:rsidR="00F14CF3" w:rsidDel="00955489">
                <w:delText>/L</w:delText>
              </w:r>
            </w:del>
          </w:p>
        </w:tc>
        <w:tc>
          <w:tcPr>
            <w:tcW w:w="709" w:type="dxa"/>
          </w:tcPr>
          <w:p w:rsidR="00375B0B" w:rsidRPr="00A32AE8" w:rsidDel="00955489" w:rsidRDefault="00375B0B" w:rsidP="00375B0B">
            <w:pPr>
              <w:jc w:val="both"/>
              <w:rPr>
                <w:del w:id="1634" w:author="vopatrilova" w:date="2018-11-19T09:52:00Z"/>
              </w:rPr>
            </w:pPr>
          </w:p>
        </w:tc>
      </w:tr>
      <w:tr w:rsidR="00375B0B" w:rsidDel="00955489" w:rsidTr="000D4C7E">
        <w:trPr>
          <w:del w:id="1635" w:author="vopatrilova" w:date="2018-11-19T09:52:00Z"/>
        </w:trPr>
        <w:tc>
          <w:tcPr>
            <w:tcW w:w="2868" w:type="dxa"/>
            <w:gridSpan w:val="2"/>
          </w:tcPr>
          <w:p w:rsidR="00375B0B" w:rsidRPr="00A32AE8" w:rsidDel="00955489" w:rsidRDefault="00375B0B" w:rsidP="00375B0B">
            <w:pPr>
              <w:jc w:val="both"/>
              <w:rPr>
                <w:del w:id="1636" w:author="vopatrilova" w:date="2018-11-19T09:52:00Z"/>
              </w:rPr>
            </w:pPr>
            <w:del w:id="1637" w:author="vopatrilova" w:date="2018-11-19T09:52:00Z">
              <w:r w:rsidRPr="009E7332" w:rsidDel="00955489">
                <w:rPr>
                  <w:rStyle w:val="shorttext"/>
                  <w:color w:val="222222"/>
                </w:rPr>
                <w:delText>PLC programming</w:delText>
              </w:r>
            </w:del>
          </w:p>
        </w:tc>
        <w:tc>
          <w:tcPr>
            <w:tcW w:w="993" w:type="dxa"/>
          </w:tcPr>
          <w:p w:rsidR="00375B0B" w:rsidRPr="00A32AE8" w:rsidDel="00955489" w:rsidRDefault="00375B0B" w:rsidP="00375B0B">
            <w:pPr>
              <w:jc w:val="both"/>
              <w:rPr>
                <w:del w:id="1638" w:author="vopatrilova" w:date="2018-11-19T09:52:00Z"/>
              </w:rPr>
            </w:pPr>
            <w:del w:id="1639" w:author="vopatrilova" w:date="2018-11-19T09:52:00Z">
              <w:r w:rsidRPr="00A32AE8" w:rsidDel="00955489">
                <w:delText>28p+28c</w:delText>
              </w:r>
            </w:del>
          </w:p>
        </w:tc>
        <w:tc>
          <w:tcPr>
            <w:tcW w:w="850" w:type="dxa"/>
          </w:tcPr>
          <w:p w:rsidR="00375B0B" w:rsidRPr="00A32AE8" w:rsidDel="00955489" w:rsidRDefault="00375B0B" w:rsidP="00375B0B">
            <w:pPr>
              <w:jc w:val="both"/>
              <w:rPr>
                <w:del w:id="1640" w:author="vopatrilova" w:date="2018-11-19T09:52:00Z"/>
              </w:rPr>
            </w:pPr>
            <w:del w:id="1641" w:author="vopatrilova" w:date="2018-11-19T09:52:00Z">
              <w:r w:rsidRPr="00A32AE8" w:rsidDel="00955489">
                <w:delText>z, zk</w:delText>
              </w:r>
            </w:del>
          </w:p>
        </w:tc>
        <w:tc>
          <w:tcPr>
            <w:tcW w:w="709" w:type="dxa"/>
          </w:tcPr>
          <w:p w:rsidR="00375B0B" w:rsidRPr="00A32AE8" w:rsidDel="00955489" w:rsidRDefault="00375B0B" w:rsidP="00375B0B">
            <w:pPr>
              <w:jc w:val="both"/>
              <w:rPr>
                <w:del w:id="1642" w:author="vopatrilova" w:date="2018-11-19T09:52:00Z"/>
              </w:rPr>
            </w:pPr>
            <w:del w:id="1643" w:author="vopatrilova" w:date="2018-11-19T09:52:00Z">
              <w:r w:rsidRPr="00A32AE8" w:rsidDel="00955489">
                <w:delText>4</w:delText>
              </w:r>
            </w:del>
          </w:p>
        </w:tc>
        <w:tc>
          <w:tcPr>
            <w:tcW w:w="3827" w:type="dxa"/>
          </w:tcPr>
          <w:p w:rsidR="00375B0B" w:rsidRPr="00133BE0" w:rsidDel="00955489" w:rsidRDefault="00375B0B" w:rsidP="00375B0B">
            <w:pPr>
              <w:rPr>
                <w:del w:id="1644" w:author="vopatrilova" w:date="2018-11-19T09:52:00Z"/>
                <w:b/>
              </w:rPr>
            </w:pPr>
            <w:del w:id="1645" w:author="vopatrilova" w:date="2018-11-19T09:52:00Z">
              <w:r w:rsidRPr="00133BE0" w:rsidDel="00955489">
                <w:rPr>
                  <w:b/>
                </w:rPr>
                <w:delText>Ing.</w:delText>
              </w:r>
              <w:r w:rsidDel="00955489">
                <w:rPr>
                  <w:b/>
                </w:rPr>
                <w:delText xml:space="preserve"> </w:delText>
              </w:r>
              <w:r w:rsidRPr="00133BE0" w:rsidDel="00955489">
                <w:rPr>
                  <w:b/>
                </w:rPr>
                <w:delText>Tomáš Sysala,</w:delText>
              </w:r>
              <w:r w:rsidDel="00955489">
                <w:rPr>
                  <w:b/>
                </w:rPr>
                <w:delText xml:space="preserve"> </w:delText>
              </w:r>
              <w:r w:rsidRPr="00133BE0" w:rsidDel="00955489">
                <w:rPr>
                  <w:b/>
                </w:rPr>
                <w:delText>Ph.D.</w:delText>
              </w:r>
              <w:r w:rsidDel="00955489">
                <w:rPr>
                  <w:b/>
                </w:rPr>
                <w:delText xml:space="preserve"> </w:delText>
              </w:r>
              <w:r w:rsidRPr="00D7738C" w:rsidDel="00955489">
                <w:delText>(100 % p)</w:delText>
              </w:r>
            </w:del>
          </w:p>
        </w:tc>
        <w:tc>
          <w:tcPr>
            <w:tcW w:w="567" w:type="dxa"/>
          </w:tcPr>
          <w:p w:rsidR="00375B0B" w:rsidRPr="00A32AE8" w:rsidDel="00955489" w:rsidRDefault="00375B0B" w:rsidP="00375B0B">
            <w:pPr>
              <w:jc w:val="both"/>
              <w:rPr>
                <w:del w:id="1646" w:author="vopatrilova" w:date="2018-11-19T09:52:00Z"/>
              </w:rPr>
            </w:pPr>
            <w:del w:id="1647" w:author="vopatrilova" w:date="2018-11-19T09:52:00Z">
              <w:r w:rsidRPr="00A32AE8" w:rsidDel="00955489">
                <w:delText>2</w:delText>
              </w:r>
              <w:r w:rsidR="00F14CF3" w:rsidDel="00955489">
                <w:delText>/L</w:delText>
              </w:r>
            </w:del>
          </w:p>
        </w:tc>
        <w:tc>
          <w:tcPr>
            <w:tcW w:w="709" w:type="dxa"/>
          </w:tcPr>
          <w:p w:rsidR="00375B0B" w:rsidRPr="00A32AE8" w:rsidDel="00955489" w:rsidRDefault="00375B0B" w:rsidP="00375B0B">
            <w:pPr>
              <w:jc w:val="both"/>
              <w:rPr>
                <w:del w:id="1648" w:author="vopatrilova" w:date="2018-11-19T09:52:00Z"/>
              </w:rPr>
            </w:pPr>
            <w:del w:id="1649" w:author="vopatrilova" w:date="2018-11-19T09:52:00Z">
              <w:r w:rsidRPr="00A32AE8" w:rsidDel="00955489">
                <w:delText>PZ</w:delText>
              </w:r>
            </w:del>
          </w:p>
        </w:tc>
      </w:tr>
      <w:tr w:rsidR="00375B0B" w:rsidDel="00955489" w:rsidTr="000D4C7E">
        <w:trPr>
          <w:del w:id="1650" w:author="vopatrilova" w:date="2018-11-19T09:52:00Z"/>
        </w:trPr>
        <w:tc>
          <w:tcPr>
            <w:tcW w:w="2868" w:type="dxa"/>
            <w:gridSpan w:val="2"/>
          </w:tcPr>
          <w:p w:rsidR="00375B0B" w:rsidRPr="00A32AE8" w:rsidDel="00955489" w:rsidRDefault="00375B0B" w:rsidP="00375B0B">
            <w:pPr>
              <w:jc w:val="both"/>
              <w:rPr>
                <w:del w:id="1651" w:author="vopatrilova" w:date="2018-11-19T09:52:00Z"/>
              </w:rPr>
            </w:pPr>
            <w:del w:id="1652" w:author="vopatrilova" w:date="2018-11-19T09:52:00Z">
              <w:r w:rsidRPr="009E7332" w:rsidDel="00955489">
                <w:rPr>
                  <w:rStyle w:val="shorttext"/>
                  <w:color w:val="222222"/>
                </w:rPr>
                <w:delText>Production management and logistics</w:delText>
              </w:r>
            </w:del>
          </w:p>
        </w:tc>
        <w:tc>
          <w:tcPr>
            <w:tcW w:w="993" w:type="dxa"/>
          </w:tcPr>
          <w:p w:rsidR="00375B0B" w:rsidRPr="00A32AE8" w:rsidDel="00955489" w:rsidRDefault="00375B0B" w:rsidP="00375B0B">
            <w:pPr>
              <w:jc w:val="both"/>
              <w:rPr>
                <w:del w:id="1653" w:author="vopatrilova" w:date="2018-11-19T09:52:00Z"/>
              </w:rPr>
            </w:pPr>
            <w:del w:id="1654" w:author="vopatrilova" w:date="2018-11-19T09:52:00Z">
              <w:r w:rsidRPr="00A32AE8" w:rsidDel="00955489">
                <w:delText>14p+42c</w:delText>
              </w:r>
            </w:del>
          </w:p>
        </w:tc>
        <w:tc>
          <w:tcPr>
            <w:tcW w:w="850" w:type="dxa"/>
          </w:tcPr>
          <w:p w:rsidR="00375B0B" w:rsidRPr="00A32AE8" w:rsidDel="00955489" w:rsidRDefault="00375B0B" w:rsidP="00375B0B">
            <w:pPr>
              <w:jc w:val="both"/>
              <w:rPr>
                <w:del w:id="1655" w:author="vopatrilova" w:date="2018-11-19T09:52:00Z"/>
              </w:rPr>
            </w:pPr>
            <w:del w:id="1656" w:author="vopatrilova" w:date="2018-11-19T09:52:00Z">
              <w:r w:rsidDel="00955489">
                <w:delText>kl</w:delText>
              </w:r>
            </w:del>
          </w:p>
        </w:tc>
        <w:tc>
          <w:tcPr>
            <w:tcW w:w="709" w:type="dxa"/>
          </w:tcPr>
          <w:p w:rsidR="00375B0B" w:rsidRPr="00A32AE8" w:rsidDel="00955489" w:rsidRDefault="00375B0B" w:rsidP="00375B0B">
            <w:pPr>
              <w:jc w:val="both"/>
              <w:rPr>
                <w:del w:id="1657" w:author="vopatrilova" w:date="2018-11-19T09:52:00Z"/>
              </w:rPr>
            </w:pPr>
            <w:del w:id="1658" w:author="vopatrilova" w:date="2018-11-19T09:52:00Z">
              <w:r w:rsidRPr="00A32AE8" w:rsidDel="00955489">
                <w:delText>4</w:delText>
              </w:r>
            </w:del>
          </w:p>
        </w:tc>
        <w:tc>
          <w:tcPr>
            <w:tcW w:w="3827" w:type="dxa"/>
          </w:tcPr>
          <w:p w:rsidR="00375B0B" w:rsidRPr="00A32AE8" w:rsidDel="00955489" w:rsidRDefault="00375B0B" w:rsidP="000D4C7E">
            <w:pPr>
              <w:rPr>
                <w:del w:id="1659" w:author="vopatrilova" w:date="2018-11-19T09:52:00Z"/>
              </w:rPr>
            </w:pPr>
            <w:del w:id="1660" w:author="vopatrilova" w:date="2018-11-19T09:52:00Z">
              <w:r w:rsidDel="00955489">
                <w:delText xml:space="preserve">doc. Ing. </w:delText>
              </w:r>
              <w:r w:rsidRPr="00A32AE8" w:rsidDel="00955489">
                <w:delText>Bronislav Chramcov,</w:delText>
              </w:r>
              <w:r w:rsidDel="00955489">
                <w:delText xml:space="preserve"> </w:delText>
              </w:r>
              <w:r w:rsidRPr="00A32AE8" w:rsidDel="00955489">
                <w:delText>Ph.D.(50</w:delText>
              </w:r>
              <w:r w:rsidDel="00955489">
                <w:delText xml:space="preserve"> </w:delText>
              </w:r>
              <w:r w:rsidRPr="00A32AE8" w:rsidDel="00955489">
                <w:delText>%</w:delText>
              </w:r>
              <w:r w:rsidDel="00955489">
                <w:delText>p</w:delText>
              </w:r>
              <w:r w:rsidRPr="00A32AE8" w:rsidDel="00955489">
                <w:delText>)</w:delText>
              </w:r>
              <w:r w:rsidDel="00955489">
                <w:delText xml:space="preserve">, doc. Ing. </w:delText>
              </w:r>
              <w:r w:rsidRPr="00A32AE8" w:rsidDel="00955489">
                <w:delText>Jan Kunovský,</w:delText>
              </w:r>
              <w:r w:rsidDel="00955489">
                <w:delText xml:space="preserve"> </w:delText>
              </w:r>
              <w:r w:rsidRPr="00A32AE8" w:rsidDel="00955489">
                <w:delText>CSc.</w:delText>
              </w:r>
              <w:r w:rsidDel="00955489">
                <w:delText xml:space="preserve"> </w:delText>
              </w:r>
              <w:r w:rsidRPr="00A32AE8" w:rsidDel="00955489">
                <w:delText>(50</w:delText>
              </w:r>
              <w:r w:rsidDel="00955489">
                <w:delText xml:space="preserve"> </w:delText>
              </w:r>
              <w:r w:rsidRPr="00A32AE8" w:rsidDel="00955489">
                <w:delText>%</w:delText>
              </w:r>
              <w:r w:rsidDel="00955489">
                <w:delText xml:space="preserve"> p)</w:delText>
              </w:r>
            </w:del>
          </w:p>
        </w:tc>
        <w:tc>
          <w:tcPr>
            <w:tcW w:w="567" w:type="dxa"/>
          </w:tcPr>
          <w:p w:rsidR="00375B0B" w:rsidRPr="00A32AE8" w:rsidDel="00955489" w:rsidRDefault="00375B0B" w:rsidP="00375B0B">
            <w:pPr>
              <w:jc w:val="both"/>
              <w:rPr>
                <w:del w:id="1661" w:author="vopatrilova" w:date="2018-11-19T09:52:00Z"/>
              </w:rPr>
            </w:pPr>
            <w:del w:id="1662" w:author="vopatrilova" w:date="2018-11-19T09:52:00Z">
              <w:r w:rsidRPr="00A32AE8" w:rsidDel="00955489">
                <w:delText>2</w:delText>
              </w:r>
              <w:r w:rsidR="00F14CF3" w:rsidDel="00955489">
                <w:delText>/L</w:delText>
              </w:r>
            </w:del>
          </w:p>
        </w:tc>
        <w:tc>
          <w:tcPr>
            <w:tcW w:w="709" w:type="dxa"/>
          </w:tcPr>
          <w:p w:rsidR="00375B0B" w:rsidRPr="00A32AE8" w:rsidDel="00955489" w:rsidRDefault="00375B0B" w:rsidP="00375B0B">
            <w:pPr>
              <w:jc w:val="both"/>
              <w:rPr>
                <w:del w:id="1663" w:author="vopatrilova" w:date="2018-11-19T09:52:00Z"/>
              </w:rPr>
            </w:pPr>
          </w:p>
        </w:tc>
      </w:tr>
      <w:tr w:rsidR="00375B0B" w:rsidDel="00955489" w:rsidTr="000D4C7E">
        <w:trPr>
          <w:del w:id="1664" w:author="vopatrilova" w:date="2018-11-19T09:52:00Z"/>
        </w:trPr>
        <w:tc>
          <w:tcPr>
            <w:tcW w:w="2868" w:type="dxa"/>
            <w:gridSpan w:val="2"/>
          </w:tcPr>
          <w:p w:rsidR="00375B0B" w:rsidRPr="00A32AE8" w:rsidDel="00955489" w:rsidRDefault="00375B0B" w:rsidP="00375B0B">
            <w:pPr>
              <w:jc w:val="both"/>
              <w:rPr>
                <w:del w:id="1665" w:author="vopatrilova" w:date="2018-11-19T09:52:00Z"/>
              </w:rPr>
            </w:pPr>
            <w:del w:id="1666" w:author="vopatrilova" w:date="2018-11-19T09:52:00Z">
              <w:r w:rsidRPr="009E7332" w:rsidDel="00955489">
                <w:rPr>
                  <w:rStyle w:val="shorttext"/>
                  <w:color w:val="222222"/>
                </w:rPr>
                <w:delText>Sensors</w:delText>
              </w:r>
            </w:del>
          </w:p>
        </w:tc>
        <w:tc>
          <w:tcPr>
            <w:tcW w:w="993" w:type="dxa"/>
          </w:tcPr>
          <w:p w:rsidR="00375B0B" w:rsidRPr="00A32AE8" w:rsidDel="00955489" w:rsidRDefault="00375B0B" w:rsidP="00375B0B">
            <w:pPr>
              <w:jc w:val="both"/>
              <w:rPr>
                <w:del w:id="1667" w:author="vopatrilova" w:date="2018-11-19T09:52:00Z"/>
              </w:rPr>
            </w:pPr>
            <w:del w:id="1668" w:author="vopatrilova" w:date="2018-11-19T09:52:00Z">
              <w:r w:rsidRPr="00A32AE8" w:rsidDel="00955489">
                <w:delText>28p+28c</w:delText>
              </w:r>
            </w:del>
          </w:p>
        </w:tc>
        <w:tc>
          <w:tcPr>
            <w:tcW w:w="850" w:type="dxa"/>
          </w:tcPr>
          <w:p w:rsidR="00375B0B" w:rsidRPr="00A32AE8" w:rsidDel="00955489" w:rsidRDefault="00375B0B" w:rsidP="00375B0B">
            <w:pPr>
              <w:jc w:val="both"/>
              <w:rPr>
                <w:del w:id="1669" w:author="vopatrilova" w:date="2018-11-19T09:52:00Z"/>
              </w:rPr>
            </w:pPr>
            <w:del w:id="1670" w:author="vopatrilova" w:date="2018-11-19T09:52:00Z">
              <w:r w:rsidRPr="00A32AE8" w:rsidDel="00955489">
                <w:delText>z, zk</w:delText>
              </w:r>
            </w:del>
          </w:p>
        </w:tc>
        <w:tc>
          <w:tcPr>
            <w:tcW w:w="709" w:type="dxa"/>
          </w:tcPr>
          <w:p w:rsidR="00375B0B" w:rsidRPr="00A32AE8" w:rsidDel="00955489" w:rsidRDefault="00375B0B" w:rsidP="00375B0B">
            <w:pPr>
              <w:jc w:val="both"/>
              <w:rPr>
                <w:del w:id="1671" w:author="vopatrilova" w:date="2018-11-19T09:52:00Z"/>
              </w:rPr>
            </w:pPr>
            <w:del w:id="1672" w:author="vopatrilova" w:date="2018-11-19T09:52:00Z">
              <w:r w:rsidRPr="00A32AE8" w:rsidDel="00955489">
                <w:delText>4</w:delText>
              </w:r>
            </w:del>
          </w:p>
        </w:tc>
        <w:tc>
          <w:tcPr>
            <w:tcW w:w="3827" w:type="dxa"/>
          </w:tcPr>
          <w:p w:rsidR="00375B0B" w:rsidRPr="00133BE0" w:rsidDel="00955489" w:rsidRDefault="00375B0B" w:rsidP="00375B0B">
            <w:pPr>
              <w:rPr>
                <w:del w:id="1673" w:author="vopatrilova" w:date="2018-11-19T09:52:00Z"/>
                <w:b/>
              </w:rPr>
            </w:pPr>
            <w:del w:id="1674" w:author="vopatrilova" w:date="2018-11-19T09:52:00Z">
              <w:r w:rsidDel="00955489">
                <w:rPr>
                  <w:b/>
                </w:rPr>
                <w:delText>doc. RNDr. Vojtěch Křesálek, CSc.</w:delText>
              </w:r>
              <w:r w:rsidRPr="00133BE0" w:rsidDel="00955489">
                <w:rPr>
                  <w:b/>
                </w:rPr>
                <w:delText xml:space="preserve"> </w:delText>
              </w:r>
              <w:r w:rsidR="000D4C7E" w:rsidDel="00955489">
                <w:rPr>
                  <w:b/>
                </w:rPr>
                <w:br/>
              </w:r>
              <w:r w:rsidRPr="00D7738C" w:rsidDel="00955489">
                <w:delText>(100 % p)</w:delText>
              </w:r>
            </w:del>
          </w:p>
        </w:tc>
        <w:tc>
          <w:tcPr>
            <w:tcW w:w="567" w:type="dxa"/>
          </w:tcPr>
          <w:p w:rsidR="00375B0B" w:rsidRPr="00A32AE8" w:rsidDel="00955489" w:rsidRDefault="00375B0B" w:rsidP="00375B0B">
            <w:pPr>
              <w:jc w:val="both"/>
              <w:rPr>
                <w:del w:id="1675" w:author="vopatrilova" w:date="2018-11-19T09:52:00Z"/>
              </w:rPr>
            </w:pPr>
            <w:del w:id="1676" w:author="vopatrilova" w:date="2018-11-19T09:52:00Z">
              <w:r w:rsidRPr="00A32AE8" w:rsidDel="00955489">
                <w:delText>2</w:delText>
              </w:r>
              <w:r w:rsidR="00F14CF3" w:rsidDel="00955489">
                <w:delText>/L</w:delText>
              </w:r>
            </w:del>
          </w:p>
        </w:tc>
        <w:tc>
          <w:tcPr>
            <w:tcW w:w="709" w:type="dxa"/>
          </w:tcPr>
          <w:p w:rsidR="00375B0B" w:rsidRPr="00A32AE8" w:rsidDel="00955489" w:rsidRDefault="00375B0B" w:rsidP="00375B0B">
            <w:pPr>
              <w:jc w:val="both"/>
              <w:rPr>
                <w:del w:id="1677" w:author="vopatrilova" w:date="2018-11-19T09:52:00Z"/>
              </w:rPr>
            </w:pPr>
            <w:del w:id="1678" w:author="vopatrilova" w:date="2018-11-19T09:52:00Z">
              <w:r w:rsidRPr="00A32AE8" w:rsidDel="00955489">
                <w:delText>PZ</w:delText>
              </w:r>
            </w:del>
          </w:p>
        </w:tc>
      </w:tr>
      <w:tr w:rsidR="00375B0B" w:rsidDel="00955489" w:rsidTr="000D4C7E">
        <w:trPr>
          <w:del w:id="1679" w:author="vopatrilova" w:date="2018-11-19T09:52:00Z"/>
        </w:trPr>
        <w:tc>
          <w:tcPr>
            <w:tcW w:w="2868" w:type="dxa"/>
            <w:gridSpan w:val="2"/>
          </w:tcPr>
          <w:p w:rsidR="00375B0B" w:rsidRPr="00A32AE8" w:rsidDel="00955489" w:rsidRDefault="00375B0B" w:rsidP="00375B0B">
            <w:pPr>
              <w:jc w:val="both"/>
              <w:rPr>
                <w:del w:id="1680" w:author="vopatrilova" w:date="2018-11-19T09:52:00Z"/>
              </w:rPr>
            </w:pPr>
            <w:del w:id="1681" w:author="vopatrilova" w:date="2018-11-19T09:52:00Z">
              <w:r w:rsidRPr="009E7332" w:rsidDel="00955489">
                <w:rPr>
                  <w:rStyle w:val="shorttext"/>
                  <w:color w:val="222222"/>
                </w:rPr>
                <w:delText>Laboratory of Real Processes</w:delText>
              </w:r>
            </w:del>
          </w:p>
        </w:tc>
        <w:tc>
          <w:tcPr>
            <w:tcW w:w="993" w:type="dxa"/>
          </w:tcPr>
          <w:p w:rsidR="00375B0B" w:rsidRPr="00A32AE8" w:rsidDel="00955489" w:rsidRDefault="00375B0B" w:rsidP="00375B0B">
            <w:pPr>
              <w:jc w:val="both"/>
              <w:rPr>
                <w:del w:id="1682" w:author="vopatrilova" w:date="2018-11-19T09:52:00Z"/>
              </w:rPr>
            </w:pPr>
            <w:del w:id="1683" w:author="vopatrilova" w:date="2018-11-19T09:52:00Z">
              <w:r w:rsidRPr="00A32AE8" w:rsidDel="00955489">
                <w:delText>42c</w:delText>
              </w:r>
            </w:del>
          </w:p>
        </w:tc>
        <w:tc>
          <w:tcPr>
            <w:tcW w:w="850" w:type="dxa"/>
          </w:tcPr>
          <w:p w:rsidR="00375B0B" w:rsidRPr="00A32AE8" w:rsidDel="00955489" w:rsidRDefault="00375B0B" w:rsidP="00375B0B">
            <w:pPr>
              <w:jc w:val="both"/>
              <w:rPr>
                <w:del w:id="1684" w:author="vopatrilova" w:date="2018-11-19T09:52:00Z"/>
              </w:rPr>
            </w:pPr>
            <w:del w:id="1685" w:author="vopatrilova" w:date="2018-11-19T09:52:00Z">
              <w:r w:rsidDel="00955489">
                <w:delText>kl</w:delText>
              </w:r>
            </w:del>
          </w:p>
        </w:tc>
        <w:tc>
          <w:tcPr>
            <w:tcW w:w="709" w:type="dxa"/>
          </w:tcPr>
          <w:p w:rsidR="00375B0B" w:rsidRPr="00A32AE8" w:rsidDel="00955489" w:rsidRDefault="00375B0B" w:rsidP="00375B0B">
            <w:pPr>
              <w:jc w:val="both"/>
              <w:rPr>
                <w:del w:id="1686" w:author="vopatrilova" w:date="2018-11-19T09:52:00Z"/>
              </w:rPr>
            </w:pPr>
            <w:del w:id="1687" w:author="vopatrilova" w:date="2018-11-19T09:52:00Z">
              <w:r w:rsidRPr="00A32AE8" w:rsidDel="00955489">
                <w:delText>3</w:delText>
              </w:r>
            </w:del>
          </w:p>
        </w:tc>
        <w:tc>
          <w:tcPr>
            <w:tcW w:w="3827" w:type="dxa"/>
          </w:tcPr>
          <w:p w:rsidR="00375B0B" w:rsidRPr="00A32AE8" w:rsidDel="00955489" w:rsidRDefault="00375B0B" w:rsidP="00375B0B">
            <w:pPr>
              <w:rPr>
                <w:del w:id="1688" w:author="vopatrilova" w:date="2018-11-19T09:52:00Z"/>
              </w:rPr>
            </w:pPr>
            <w:del w:id="1689" w:author="vopatrilova" w:date="2018-11-19T09:52:00Z">
              <w:r w:rsidRPr="00A32AE8" w:rsidDel="00955489">
                <w:delText>Ing.</w:delText>
              </w:r>
              <w:r w:rsidDel="00955489">
                <w:delText xml:space="preserve"> </w:delText>
              </w:r>
              <w:r w:rsidRPr="00A32AE8" w:rsidDel="00955489">
                <w:delText>Petr Chalupa,</w:delText>
              </w:r>
              <w:r w:rsidDel="00955489">
                <w:delText xml:space="preserve"> </w:delText>
              </w:r>
              <w:r w:rsidRPr="00A32AE8" w:rsidDel="00955489">
                <w:delText>Ph.D.</w:delText>
              </w:r>
              <w:r w:rsidDel="00955489">
                <w:delText xml:space="preserve"> (100 % p)</w:delText>
              </w:r>
            </w:del>
          </w:p>
        </w:tc>
        <w:tc>
          <w:tcPr>
            <w:tcW w:w="567" w:type="dxa"/>
          </w:tcPr>
          <w:p w:rsidR="00375B0B" w:rsidRPr="00A32AE8" w:rsidDel="00955489" w:rsidRDefault="00375B0B" w:rsidP="00375B0B">
            <w:pPr>
              <w:jc w:val="both"/>
              <w:rPr>
                <w:del w:id="1690" w:author="vopatrilova" w:date="2018-11-19T09:52:00Z"/>
              </w:rPr>
            </w:pPr>
            <w:del w:id="1691" w:author="vopatrilova" w:date="2018-11-19T09:52:00Z">
              <w:r w:rsidRPr="00A32AE8" w:rsidDel="00955489">
                <w:delText>2</w:delText>
              </w:r>
              <w:r w:rsidR="00F14CF3" w:rsidDel="00955489">
                <w:delText>/L</w:delText>
              </w:r>
            </w:del>
          </w:p>
        </w:tc>
        <w:tc>
          <w:tcPr>
            <w:tcW w:w="709" w:type="dxa"/>
          </w:tcPr>
          <w:p w:rsidR="00375B0B" w:rsidRPr="00A32AE8" w:rsidDel="00955489" w:rsidRDefault="00375B0B" w:rsidP="00375B0B">
            <w:pPr>
              <w:jc w:val="both"/>
              <w:rPr>
                <w:del w:id="1692" w:author="vopatrilova" w:date="2018-11-19T09:52:00Z"/>
              </w:rPr>
            </w:pPr>
          </w:p>
        </w:tc>
      </w:tr>
      <w:tr w:rsidR="00375B0B" w:rsidDel="00955489" w:rsidTr="000D4C7E">
        <w:trPr>
          <w:del w:id="1693" w:author="vopatrilova" w:date="2018-11-19T09:52:00Z"/>
        </w:trPr>
        <w:tc>
          <w:tcPr>
            <w:tcW w:w="2868" w:type="dxa"/>
            <w:gridSpan w:val="2"/>
          </w:tcPr>
          <w:p w:rsidR="00375B0B" w:rsidRPr="00A32AE8" w:rsidDel="00955489" w:rsidRDefault="00375B0B" w:rsidP="00375B0B">
            <w:pPr>
              <w:jc w:val="both"/>
              <w:rPr>
                <w:del w:id="1694" w:author="vopatrilova" w:date="2018-11-19T09:52:00Z"/>
              </w:rPr>
            </w:pPr>
            <w:del w:id="1695" w:author="vopatrilova" w:date="2018-11-19T09:52:00Z">
              <w:r w:rsidRPr="009E7332" w:rsidDel="00955489">
                <w:rPr>
                  <w:rStyle w:val="shorttext"/>
                  <w:color w:val="222222"/>
                </w:rPr>
                <w:delText xml:space="preserve">Sport activities </w:delText>
              </w:r>
              <w:r w:rsidRPr="009E7332" w:rsidDel="00955489">
                <w:delText>3</w:delText>
              </w:r>
            </w:del>
          </w:p>
        </w:tc>
        <w:tc>
          <w:tcPr>
            <w:tcW w:w="993" w:type="dxa"/>
          </w:tcPr>
          <w:p w:rsidR="00375B0B" w:rsidRPr="00A32AE8" w:rsidDel="00955489" w:rsidRDefault="00375B0B" w:rsidP="00375B0B">
            <w:pPr>
              <w:jc w:val="both"/>
              <w:rPr>
                <w:del w:id="1696" w:author="vopatrilova" w:date="2018-11-19T09:52:00Z"/>
              </w:rPr>
            </w:pPr>
            <w:del w:id="1697" w:author="vopatrilova" w:date="2018-11-19T09:52:00Z">
              <w:r w:rsidRPr="00A32AE8" w:rsidDel="00955489">
                <w:delText>28c</w:delText>
              </w:r>
            </w:del>
          </w:p>
        </w:tc>
        <w:tc>
          <w:tcPr>
            <w:tcW w:w="850" w:type="dxa"/>
          </w:tcPr>
          <w:p w:rsidR="00375B0B" w:rsidRPr="00A32AE8" w:rsidDel="00955489" w:rsidRDefault="00375B0B" w:rsidP="00375B0B">
            <w:pPr>
              <w:jc w:val="both"/>
              <w:rPr>
                <w:del w:id="1698" w:author="vopatrilova" w:date="2018-11-19T09:52:00Z"/>
              </w:rPr>
            </w:pPr>
            <w:del w:id="1699" w:author="vopatrilova" w:date="2018-11-19T09:52:00Z">
              <w:r w:rsidRPr="00A32AE8" w:rsidDel="00955489">
                <w:delText>z</w:delText>
              </w:r>
            </w:del>
          </w:p>
        </w:tc>
        <w:tc>
          <w:tcPr>
            <w:tcW w:w="709" w:type="dxa"/>
          </w:tcPr>
          <w:p w:rsidR="00375B0B" w:rsidRPr="00A32AE8" w:rsidDel="00955489" w:rsidRDefault="00CD2B52" w:rsidP="00375B0B">
            <w:pPr>
              <w:jc w:val="both"/>
              <w:rPr>
                <w:del w:id="1700" w:author="vopatrilova" w:date="2018-11-19T09:52:00Z"/>
              </w:rPr>
            </w:pPr>
            <w:del w:id="1701" w:author="vopatrilova" w:date="2018-11-19T09:52:00Z">
              <w:r w:rsidDel="00955489">
                <w:delText>4</w:delText>
              </w:r>
            </w:del>
          </w:p>
        </w:tc>
        <w:tc>
          <w:tcPr>
            <w:tcW w:w="3827" w:type="dxa"/>
          </w:tcPr>
          <w:p w:rsidR="00375B0B" w:rsidRPr="00A32AE8" w:rsidDel="00955489" w:rsidRDefault="00EB6E90" w:rsidP="00375B0B">
            <w:pPr>
              <w:rPr>
                <w:del w:id="1702" w:author="vopatrilova" w:date="2018-11-19T09:52:00Z"/>
              </w:rPr>
            </w:pPr>
            <w:del w:id="1703" w:author="vopatrilova" w:date="2018-11-19T09:52:00Z">
              <w:r w:rsidDel="00955489">
                <w:rPr>
                  <w:i/>
                  <w:iCs/>
                </w:rPr>
                <w:delText>Předmět má pro zaměření SP doplňující charakter</w:delText>
              </w:r>
            </w:del>
          </w:p>
        </w:tc>
        <w:tc>
          <w:tcPr>
            <w:tcW w:w="567" w:type="dxa"/>
          </w:tcPr>
          <w:p w:rsidR="00375B0B" w:rsidRPr="00A32AE8" w:rsidDel="00955489" w:rsidRDefault="00375B0B" w:rsidP="00375B0B">
            <w:pPr>
              <w:jc w:val="both"/>
              <w:rPr>
                <w:del w:id="1704" w:author="vopatrilova" w:date="2018-11-19T09:52:00Z"/>
              </w:rPr>
            </w:pPr>
            <w:del w:id="1705" w:author="vopatrilova" w:date="2018-11-19T09:52:00Z">
              <w:r w:rsidRPr="00A32AE8" w:rsidDel="00955489">
                <w:delText>2</w:delText>
              </w:r>
              <w:r w:rsidR="00F14CF3" w:rsidDel="00955489">
                <w:delText>/L</w:delText>
              </w:r>
            </w:del>
          </w:p>
        </w:tc>
        <w:tc>
          <w:tcPr>
            <w:tcW w:w="709" w:type="dxa"/>
          </w:tcPr>
          <w:p w:rsidR="00375B0B" w:rsidRPr="00A32AE8" w:rsidDel="00955489" w:rsidRDefault="00375B0B" w:rsidP="00375B0B">
            <w:pPr>
              <w:jc w:val="both"/>
              <w:rPr>
                <w:del w:id="1706" w:author="vopatrilova" w:date="2018-11-19T09:52:00Z"/>
              </w:rPr>
            </w:pPr>
          </w:p>
        </w:tc>
      </w:tr>
      <w:tr w:rsidR="00375B0B" w:rsidDel="00955489" w:rsidTr="000D4C7E">
        <w:trPr>
          <w:del w:id="1707" w:author="vopatrilova" w:date="2018-11-19T09:52:00Z"/>
        </w:trPr>
        <w:tc>
          <w:tcPr>
            <w:tcW w:w="2868" w:type="dxa"/>
            <w:gridSpan w:val="2"/>
          </w:tcPr>
          <w:p w:rsidR="00375B0B" w:rsidRPr="00A32AE8" w:rsidDel="00955489" w:rsidRDefault="00375B0B" w:rsidP="00375B0B">
            <w:pPr>
              <w:jc w:val="both"/>
              <w:rPr>
                <w:del w:id="1708" w:author="vopatrilova" w:date="2018-11-19T09:52:00Z"/>
              </w:rPr>
            </w:pPr>
            <w:del w:id="1709" w:author="vopatrilova" w:date="2018-11-19T09:52:00Z">
              <w:r w:rsidRPr="009E7332" w:rsidDel="00955489">
                <w:rPr>
                  <w:rStyle w:val="shorttext"/>
                  <w:color w:val="222222"/>
                </w:rPr>
                <w:delText>Fluid mechanics</w:delText>
              </w:r>
            </w:del>
          </w:p>
        </w:tc>
        <w:tc>
          <w:tcPr>
            <w:tcW w:w="993" w:type="dxa"/>
          </w:tcPr>
          <w:p w:rsidR="00375B0B" w:rsidRPr="00A32AE8" w:rsidDel="00955489" w:rsidRDefault="00375B0B" w:rsidP="00375B0B">
            <w:pPr>
              <w:jc w:val="both"/>
              <w:rPr>
                <w:del w:id="1710" w:author="vopatrilova" w:date="2018-11-19T09:52:00Z"/>
              </w:rPr>
            </w:pPr>
            <w:del w:id="1711" w:author="vopatrilova" w:date="2018-11-19T09:52:00Z">
              <w:r w:rsidRPr="00A32AE8" w:rsidDel="00955489">
                <w:delText>28p+28s</w:delText>
              </w:r>
            </w:del>
          </w:p>
        </w:tc>
        <w:tc>
          <w:tcPr>
            <w:tcW w:w="850" w:type="dxa"/>
          </w:tcPr>
          <w:p w:rsidR="00375B0B" w:rsidRPr="00A32AE8" w:rsidDel="00955489" w:rsidRDefault="00375B0B" w:rsidP="00375B0B">
            <w:pPr>
              <w:jc w:val="both"/>
              <w:rPr>
                <w:del w:id="1712" w:author="vopatrilova" w:date="2018-11-19T09:52:00Z"/>
              </w:rPr>
            </w:pPr>
            <w:del w:id="1713" w:author="vopatrilova" w:date="2018-11-19T09:52:00Z">
              <w:r w:rsidRPr="00A32AE8" w:rsidDel="00955489">
                <w:delText>z, zk</w:delText>
              </w:r>
            </w:del>
          </w:p>
        </w:tc>
        <w:tc>
          <w:tcPr>
            <w:tcW w:w="709" w:type="dxa"/>
          </w:tcPr>
          <w:p w:rsidR="00375B0B" w:rsidRPr="00A32AE8" w:rsidDel="00955489" w:rsidRDefault="00375B0B" w:rsidP="00375B0B">
            <w:pPr>
              <w:jc w:val="both"/>
              <w:rPr>
                <w:del w:id="1714" w:author="vopatrilova" w:date="2018-11-19T09:52:00Z"/>
              </w:rPr>
            </w:pPr>
            <w:del w:id="1715" w:author="vopatrilova" w:date="2018-11-19T09:52:00Z">
              <w:r w:rsidRPr="00A32AE8" w:rsidDel="00955489">
                <w:delText>5</w:delText>
              </w:r>
            </w:del>
          </w:p>
        </w:tc>
        <w:tc>
          <w:tcPr>
            <w:tcW w:w="3827" w:type="dxa"/>
          </w:tcPr>
          <w:p w:rsidR="00375B0B" w:rsidRPr="00133BE0" w:rsidDel="00955489" w:rsidRDefault="00375B0B" w:rsidP="00375B0B">
            <w:pPr>
              <w:rPr>
                <w:del w:id="1716" w:author="vopatrilova" w:date="2018-11-19T09:52:00Z"/>
                <w:b/>
              </w:rPr>
            </w:pPr>
            <w:del w:id="1717" w:author="vopatrilova" w:date="2018-11-19T09:52:00Z">
              <w:r w:rsidDel="00955489">
                <w:rPr>
                  <w:b/>
                </w:rPr>
                <w:delText xml:space="preserve">prof. Ing. Dagmar Janáčová, CSc. </w:delText>
              </w:r>
              <w:r w:rsidR="000D4C7E" w:rsidDel="00955489">
                <w:rPr>
                  <w:b/>
                </w:rPr>
                <w:br/>
              </w:r>
              <w:r w:rsidRPr="00D7738C" w:rsidDel="00955489">
                <w:delText>(100 % p)</w:delText>
              </w:r>
            </w:del>
          </w:p>
        </w:tc>
        <w:tc>
          <w:tcPr>
            <w:tcW w:w="567" w:type="dxa"/>
          </w:tcPr>
          <w:p w:rsidR="00375B0B" w:rsidRPr="00A32AE8" w:rsidDel="00955489" w:rsidRDefault="00375B0B" w:rsidP="00375B0B">
            <w:pPr>
              <w:jc w:val="both"/>
              <w:rPr>
                <w:del w:id="1718" w:author="vopatrilova" w:date="2018-11-19T09:52:00Z"/>
              </w:rPr>
            </w:pPr>
            <w:del w:id="1719" w:author="vopatrilova" w:date="2018-11-19T09:52:00Z">
              <w:r w:rsidRPr="00A32AE8" w:rsidDel="00955489">
                <w:delText>3</w:delText>
              </w:r>
              <w:r w:rsidR="00F14CF3" w:rsidDel="00955489">
                <w:delText>/Z</w:delText>
              </w:r>
            </w:del>
          </w:p>
        </w:tc>
        <w:tc>
          <w:tcPr>
            <w:tcW w:w="709" w:type="dxa"/>
          </w:tcPr>
          <w:p w:rsidR="00375B0B" w:rsidRPr="00A32AE8" w:rsidDel="00955489" w:rsidRDefault="00375B0B" w:rsidP="00375B0B">
            <w:pPr>
              <w:jc w:val="both"/>
              <w:rPr>
                <w:del w:id="1720" w:author="vopatrilova" w:date="2018-11-19T09:52:00Z"/>
              </w:rPr>
            </w:pPr>
          </w:p>
        </w:tc>
      </w:tr>
      <w:tr w:rsidR="00375B0B" w:rsidDel="00955489" w:rsidTr="000D4C7E">
        <w:trPr>
          <w:del w:id="1721" w:author="vopatrilova" w:date="2018-11-19T09:52:00Z"/>
        </w:trPr>
        <w:tc>
          <w:tcPr>
            <w:tcW w:w="2868" w:type="dxa"/>
            <w:gridSpan w:val="2"/>
          </w:tcPr>
          <w:p w:rsidR="00375B0B" w:rsidRPr="00A32AE8" w:rsidDel="00955489" w:rsidRDefault="00375B0B" w:rsidP="00375B0B">
            <w:pPr>
              <w:rPr>
                <w:del w:id="1722" w:author="vopatrilova" w:date="2018-11-19T09:52:00Z"/>
              </w:rPr>
            </w:pPr>
            <w:del w:id="1723" w:author="vopatrilova" w:date="2018-11-19T09:52:00Z">
              <w:r w:rsidRPr="009E7332" w:rsidDel="00955489">
                <w:rPr>
                  <w:rStyle w:val="shorttext"/>
                  <w:color w:val="222222"/>
                </w:rPr>
                <w:delText>Embedded systems with microcomputers</w:delText>
              </w:r>
            </w:del>
          </w:p>
        </w:tc>
        <w:tc>
          <w:tcPr>
            <w:tcW w:w="993" w:type="dxa"/>
          </w:tcPr>
          <w:p w:rsidR="00375B0B" w:rsidRPr="00A32AE8" w:rsidDel="00955489" w:rsidRDefault="00375B0B" w:rsidP="00375B0B">
            <w:pPr>
              <w:jc w:val="both"/>
              <w:rPr>
                <w:del w:id="1724" w:author="vopatrilova" w:date="2018-11-19T09:52:00Z"/>
              </w:rPr>
            </w:pPr>
            <w:del w:id="1725" w:author="vopatrilova" w:date="2018-11-19T09:52:00Z">
              <w:r w:rsidRPr="00A32AE8" w:rsidDel="00955489">
                <w:delText>28p+56c</w:delText>
              </w:r>
            </w:del>
          </w:p>
        </w:tc>
        <w:tc>
          <w:tcPr>
            <w:tcW w:w="850" w:type="dxa"/>
          </w:tcPr>
          <w:p w:rsidR="00375B0B" w:rsidRPr="00A32AE8" w:rsidDel="00955489" w:rsidRDefault="00375B0B" w:rsidP="00375B0B">
            <w:pPr>
              <w:jc w:val="both"/>
              <w:rPr>
                <w:del w:id="1726" w:author="vopatrilova" w:date="2018-11-19T09:52:00Z"/>
              </w:rPr>
            </w:pPr>
            <w:del w:id="1727" w:author="vopatrilova" w:date="2018-11-19T09:52:00Z">
              <w:r w:rsidRPr="00A32AE8" w:rsidDel="00955489">
                <w:delText>z, zk</w:delText>
              </w:r>
            </w:del>
          </w:p>
        </w:tc>
        <w:tc>
          <w:tcPr>
            <w:tcW w:w="709" w:type="dxa"/>
          </w:tcPr>
          <w:p w:rsidR="00375B0B" w:rsidRPr="00A32AE8" w:rsidDel="00955489" w:rsidRDefault="00375B0B" w:rsidP="00375B0B">
            <w:pPr>
              <w:jc w:val="both"/>
              <w:rPr>
                <w:del w:id="1728" w:author="vopatrilova" w:date="2018-11-19T09:52:00Z"/>
              </w:rPr>
            </w:pPr>
            <w:del w:id="1729" w:author="vopatrilova" w:date="2018-11-19T09:52:00Z">
              <w:r w:rsidRPr="00A32AE8" w:rsidDel="00955489">
                <w:delText>5</w:delText>
              </w:r>
            </w:del>
          </w:p>
        </w:tc>
        <w:tc>
          <w:tcPr>
            <w:tcW w:w="3827" w:type="dxa"/>
          </w:tcPr>
          <w:p w:rsidR="00375B0B" w:rsidRPr="00133BE0" w:rsidDel="00955489" w:rsidRDefault="00375B0B" w:rsidP="00375B0B">
            <w:pPr>
              <w:rPr>
                <w:del w:id="1730" w:author="vopatrilova" w:date="2018-11-19T09:52:00Z"/>
                <w:b/>
              </w:rPr>
            </w:pPr>
            <w:del w:id="1731" w:author="vopatrilova" w:date="2018-11-19T09:52:00Z">
              <w:r w:rsidDel="00955489">
                <w:rPr>
                  <w:b/>
                </w:rPr>
                <w:delText xml:space="preserve">prof. Ing. Vladimír Vašek, CSc. </w:delText>
              </w:r>
              <w:r w:rsidRPr="00A92FE4" w:rsidDel="00955489">
                <w:delText>(75</w:delText>
              </w:r>
              <w:r w:rsidDel="00955489">
                <w:delText xml:space="preserve"> </w:delText>
              </w:r>
              <w:r w:rsidRPr="00A92FE4" w:rsidDel="00955489">
                <w:delText>%</w:delText>
              </w:r>
              <w:r w:rsidDel="00955489">
                <w:delText xml:space="preserve"> p</w:delText>
              </w:r>
              <w:r w:rsidRPr="00A92FE4" w:rsidDel="00955489">
                <w:delText>)</w:delText>
              </w:r>
              <w:r w:rsidRPr="00133BE0" w:rsidDel="00955489">
                <w:rPr>
                  <w:b/>
                </w:rPr>
                <w:delText xml:space="preserve">, Ing. Jan Dolinay, Ph.D. </w:delText>
              </w:r>
              <w:r w:rsidRPr="00A92FE4" w:rsidDel="00955489">
                <w:delText>(25</w:delText>
              </w:r>
              <w:r w:rsidDel="00955489">
                <w:delText xml:space="preserve"> </w:delText>
              </w:r>
              <w:r w:rsidRPr="00A92FE4" w:rsidDel="00955489">
                <w:delText>%</w:delText>
              </w:r>
              <w:r w:rsidDel="00955489">
                <w:delText xml:space="preserve"> p</w:delText>
              </w:r>
              <w:r w:rsidRPr="00A92FE4" w:rsidDel="00955489">
                <w:delText>)</w:delText>
              </w:r>
              <w:r w:rsidDel="00955489">
                <w:delText xml:space="preserve"> </w:delText>
              </w:r>
              <w:r w:rsidRPr="00133BE0" w:rsidDel="00955489">
                <w:rPr>
                  <w:b/>
                </w:rPr>
                <w:delText xml:space="preserve"> </w:delText>
              </w:r>
            </w:del>
          </w:p>
        </w:tc>
        <w:tc>
          <w:tcPr>
            <w:tcW w:w="567" w:type="dxa"/>
          </w:tcPr>
          <w:p w:rsidR="00375B0B" w:rsidRPr="00A32AE8" w:rsidDel="00955489" w:rsidRDefault="00375B0B" w:rsidP="00375B0B">
            <w:pPr>
              <w:jc w:val="both"/>
              <w:rPr>
                <w:del w:id="1732" w:author="vopatrilova" w:date="2018-11-19T09:52:00Z"/>
              </w:rPr>
            </w:pPr>
            <w:del w:id="1733" w:author="vopatrilova" w:date="2018-11-19T09:52:00Z">
              <w:r w:rsidRPr="00A32AE8" w:rsidDel="00955489">
                <w:delText>3</w:delText>
              </w:r>
              <w:r w:rsidR="00F14CF3" w:rsidDel="00955489">
                <w:delText>/Z</w:delText>
              </w:r>
            </w:del>
          </w:p>
        </w:tc>
        <w:tc>
          <w:tcPr>
            <w:tcW w:w="709" w:type="dxa"/>
          </w:tcPr>
          <w:p w:rsidR="00375B0B" w:rsidRPr="00A32AE8" w:rsidDel="00955489" w:rsidRDefault="00375B0B" w:rsidP="00375B0B">
            <w:pPr>
              <w:jc w:val="both"/>
              <w:rPr>
                <w:del w:id="1734" w:author="vopatrilova" w:date="2018-11-19T09:52:00Z"/>
              </w:rPr>
            </w:pPr>
            <w:del w:id="1735" w:author="vopatrilova" w:date="2018-11-19T09:52:00Z">
              <w:r w:rsidRPr="00A32AE8" w:rsidDel="00955489">
                <w:delText>PZ</w:delText>
              </w:r>
            </w:del>
          </w:p>
        </w:tc>
      </w:tr>
      <w:tr w:rsidR="00375B0B" w:rsidRPr="00CE3B63" w:rsidDel="00955489" w:rsidTr="000D4C7E">
        <w:trPr>
          <w:del w:id="1736" w:author="vopatrilova" w:date="2018-11-19T09:52:00Z"/>
        </w:trPr>
        <w:tc>
          <w:tcPr>
            <w:tcW w:w="2868" w:type="dxa"/>
            <w:gridSpan w:val="2"/>
          </w:tcPr>
          <w:p w:rsidR="00375B0B" w:rsidRPr="00A32AE8" w:rsidDel="00955489" w:rsidRDefault="00375B0B" w:rsidP="00375B0B">
            <w:pPr>
              <w:jc w:val="both"/>
              <w:rPr>
                <w:del w:id="1737" w:author="vopatrilova" w:date="2018-11-19T09:52:00Z"/>
              </w:rPr>
            </w:pPr>
            <w:del w:id="1738" w:author="vopatrilova" w:date="2018-11-19T09:52:00Z">
              <w:r w:rsidRPr="009E7332" w:rsidDel="00955489">
                <w:delText>Actuators</w:delText>
              </w:r>
            </w:del>
          </w:p>
        </w:tc>
        <w:tc>
          <w:tcPr>
            <w:tcW w:w="993" w:type="dxa"/>
          </w:tcPr>
          <w:p w:rsidR="00375B0B" w:rsidRPr="00A32AE8" w:rsidDel="00955489" w:rsidRDefault="00375B0B" w:rsidP="00375B0B">
            <w:pPr>
              <w:jc w:val="both"/>
              <w:rPr>
                <w:del w:id="1739" w:author="vopatrilova" w:date="2018-11-19T09:52:00Z"/>
              </w:rPr>
            </w:pPr>
            <w:del w:id="1740" w:author="vopatrilova" w:date="2018-11-19T09:52:00Z">
              <w:r w:rsidDel="00955489">
                <w:delText>28p+2</w:delText>
              </w:r>
              <w:r w:rsidRPr="00A32AE8" w:rsidDel="00955489">
                <w:delText>8c</w:delText>
              </w:r>
            </w:del>
          </w:p>
        </w:tc>
        <w:tc>
          <w:tcPr>
            <w:tcW w:w="850" w:type="dxa"/>
          </w:tcPr>
          <w:p w:rsidR="00375B0B" w:rsidRPr="00A32AE8" w:rsidDel="00955489" w:rsidRDefault="00375B0B" w:rsidP="00375B0B">
            <w:pPr>
              <w:jc w:val="both"/>
              <w:rPr>
                <w:del w:id="1741" w:author="vopatrilova" w:date="2018-11-19T09:52:00Z"/>
              </w:rPr>
            </w:pPr>
            <w:del w:id="1742" w:author="vopatrilova" w:date="2018-11-19T09:52:00Z">
              <w:r w:rsidRPr="00A32AE8" w:rsidDel="00955489">
                <w:delText>z, zk</w:delText>
              </w:r>
            </w:del>
          </w:p>
        </w:tc>
        <w:tc>
          <w:tcPr>
            <w:tcW w:w="709" w:type="dxa"/>
          </w:tcPr>
          <w:p w:rsidR="00375B0B" w:rsidRPr="00A32AE8" w:rsidDel="00955489" w:rsidRDefault="00375B0B" w:rsidP="00375B0B">
            <w:pPr>
              <w:jc w:val="both"/>
              <w:rPr>
                <w:del w:id="1743" w:author="vopatrilova" w:date="2018-11-19T09:52:00Z"/>
              </w:rPr>
            </w:pPr>
            <w:del w:id="1744" w:author="vopatrilova" w:date="2018-11-19T09:52:00Z">
              <w:r w:rsidRPr="00A32AE8" w:rsidDel="00955489">
                <w:delText>4</w:delText>
              </w:r>
            </w:del>
          </w:p>
        </w:tc>
        <w:tc>
          <w:tcPr>
            <w:tcW w:w="3827" w:type="dxa"/>
          </w:tcPr>
          <w:p w:rsidR="00375B0B" w:rsidRPr="00133BE0" w:rsidDel="00955489" w:rsidRDefault="00375B0B" w:rsidP="00375B0B">
            <w:pPr>
              <w:rPr>
                <w:del w:id="1745" w:author="vopatrilova" w:date="2018-11-19T09:52:00Z"/>
                <w:b/>
              </w:rPr>
            </w:pPr>
            <w:del w:id="1746" w:author="vopatrilova" w:date="2018-11-19T09:52:00Z">
              <w:r w:rsidDel="00955489">
                <w:rPr>
                  <w:b/>
                </w:rPr>
                <w:delText xml:space="preserve">doc. Ing. RNDr. Zdeněk Úředníček, CSc. </w:delText>
              </w:r>
              <w:r w:rsidRPr="00A92FE4" w:rsidDel="00955489">
                <w:delText>(100 % p)</w:delText>
              </w:r>
            </w:del>
          </w:p>
        </w:tc>
        <w:tc>
          <w:tcPr>
            <w:tcW w:w="567" w:type="dxa"/>
          </w:tcPr>
          <w:p w:rsidR="00375B0B" w:rsidRPr="00A32AE8" w:rsidDel="00955489" w:rsidRDefault="00375B0B" w:rsidP="00375B0B">
            <w:pPr>
              <w:jc w:val="both"/>
              <w:rPr>
                <w:del w:id="1747" w:author="vopatrilova" w:date="2018-11-19T09:52:00Z"/>
              </w:rPr>
            </w:pPr>
            <w:del w:id="1748" w:author="vopatrilova" w:date="2018-11-19T09:52:00Z">
              <w:r w:rsidDel="00955489">
                <w:delText>3</w:delText>
              </w:r>
              <w:r w:rsidR="00F14CF3" w:rsidDel="00955489">
                <w:delText>/Z</w:delText>
              </w:r>
            </w:del>
          </w:p>
        </w:tc>
        <w:tc>
          <w:tcPr>
            <w:tcW w:w="709" w:type="dxa"/>
          </w:tcPr>
          <w:p w:rsidR="00375B0B" w:rsidRPr="00A32AE8" w:rsidDel="00955489" w:rsidRDefault="00375B0B" w:rsidP="00375B0B">
            <w:pPr>
              <w:jc w:val="both"/>
              <w:rPr>
                <w:del w:id="1749" w:author="vopatrilova" w:date="2018-11-19T09:52:00Z"/>
              </w:rPr>
            </w:pPr>
            <w:del w:id="1750" w:author="vopatrilova" w:date="2018-11-19T09:52:00Z">
              <w:r w:rsidRPr="00A32AE8" w:rsidDel="00955489">
                <w:delText>PZ</w:delText>
              </w:r>
            </w:del>
          </w:p>
        </w:tc>
      </w:tr>
      <w:tr w:rsidR="00375B0B" w:rsidDel="00955489" w:rsidTr="000D4C7E">
        <w:trPr>
          <w:del w:id="1751" w:author="vopatrilova" w:date="2018-11-19T09:52:00Z"/>
        </w:trPr>
        <w:tc>
          <w:tcPr>
            <w:tcW w:w="2868" w:type="dxa"/>
            <w:gridSpan w:val="2"/>
          </w:tcPr>
          <w:p w:rsidR="00375B0B" w:rsidRPr="00A32AE8" w:rsidDel="00955489" w:rsidRDefault="00375B0B" w:rsidP="00375B0B">
            <w:pPr>
              <w:rPr>
                <w:del w:id="1752" w:author="vopatrilova" w:date="2018-11-19T09:52:00Z"/>
              </w:rPr>
            </w:pPr>
            <w:del w:id="1753" w:author="vopatrilova" w:date="2018-11-19T09:52:00Z">
              <w:r w:rsidRPr="009E7332" w:rsidDel="00955489">
                <w:rPr>
                  <w:rStyle w:val="shorttext"/>
                  <w:color w:val="222222"/>
                </w:rPr>
                <w:delText>Analog and digital technique</w:delText>
              </w:r>
            </w:del>
          </w:p>
        </w:tc>
        <w:tc>
          <w:tcPr>
            <w:tcW w:w="993" w:type="dxa"/>
          </w:tcPr>
          <w:p w:rsidR="00375B0B" w:rsidRPr="00A32AE8" w:rsidDel="00955489" w:rsidRDefault="00375B0B" w:rsidP="00375B0B">
            <w:pPr>
              <w:jc w:val="both"/>
              <w:rPr>
                <w:del w:id="1754" w:author="vopatrilova" w:date="2018-11-19T09:52:00Z"/>
              </w:rPr>
            </w:pPr>
            <w:del w:id="1755" w:author="vopatrilova" w:date="2018-11-19T09:52:00Z">
              <w:r w:rsidRPr="00A32AE8" w:rsidDel="00955489">
                <w:delText>28p+14s+28c</w:delText>
              </w:r>
            </w:del>
          </w:p>
        </w:tc>
        <w:tc>
          <w:tcPr>
            <w:tcW w:w="850" w:type="dxa"/>
          </w:tcPr>
          <w:p w:rsidR="00375B0B" w:rsidRPr="00A32AE8" w:rsidDel="00955489" w:rsidRDefault="00375B0B" w:rsidP="00375B0B">
            <w:pPr>
              <w:jc w:val="both"/>
              <w:rPr>
                <w:del w:id="1756" w:author="vopatrilova" w:date="2018-11-19T09:52:00Z"/>
              </w:rPr>
            </w:pPr>
            <w:del w:id="1757" w:author="vopatrilova" w:date="2018-11-19T09:52:00Z">
              <w:r w:rsidRPr="00A32AE8" w:rsidDel="00955489">
                <w:delText>z, zk</w:delText>
              </w:r>
            </w:del>
          </w:p>
        </w:tc>
        <w:tc>
          <w:tcPr>
            <w:tcW w:w="709" w:type="dxa"/>
          </w:tcPr>
          <w:p w:rsidR="00375B0B" w:rsidRPr="00A32AE8" w:rsidDel="00955489" w:rsidRDefault="00375B0B" w:rsidP="00375B0B">
            <w:pPr>
              <w:jc w:val="both"/>
              <w:rPr>
                <w:del w:id="1758" w:author="vopatrilova" w:date="2018-11-19T09:52:00Z"/>
              </w:rPr>
            </w:pPr>
            <w:del w:id="1759" w:author="vopatrilova" w:date="2018-11-19T09:52:00Z">
              <w:r w:rsidRPr="00A32AE8" w:rsidDel="00955489">
                <w:delText>5</w:delText>
              </w:r>
            </w:del>
          </w:p>
        </w:tc>
        <w:tc>
          <w:tcPr>
            <w:tcW w:w="3827" w:type="dxa"/>
          </w:tcPr>
          <w:p w:rsidR="00375B0B" w:rsidRPr="00133BE0" w:rsidDel="00955489" w:rsidRDefault="00375B0B" w:rsidP="00375B0B">
            <w:pPr>
              <w:rPr>
                <w:del w:id="1760" w:author="vopatrilova" w:date="2018-11-19T09:52:00Z"/>
                <w:b/>
              </w:rPr>
            </w:pPr>
            <w:del w:id="1761" w:author="vopatrilova" w:date="2018-11-19T09:52:00Z">
              <w:r w:rsidDel="00955489">
                <w:rPr>
                  <w:b/>
                </w:rPr>
                <w:delText>doc. Mgr. Milan Adámek, Ph.D. (</w:delText>
              </w:r>
              <w:r w:rsidRPr="00D7738C" w:rsidDel="00955489">
                <w:delText>100 % p)</w:delText>
              </w:r>
            </w:del>
          </w:p>
        </w:tc>
        <w:tc>
          <w:tcPr>
            <w:tcW w:w="567" w:type="dxa"/>
          </w:tcPr>
          <w:p w:rsidR="00375B0B" w:rsidRPr="00A32AE8" w:rsidDel="00955489" w:rsidRDefault="00375B0B" w:rsidP="00375B0B">
            <w:pPr>
              <w:jc w:val="both"/>
              <w:rPr>
                <w:del w:id="1762" w:author="vopatrilova" w:date="2018-11-19T09:52:00Z"/>
              </w:rPr>
            </w:pPr>
            <w:del w:id="1763" w:author="vopatrilova" w:date="2018-11-19T09:52:00Z">
              <w:r w:rsidRPr="00A32AE8" w:rsidDel="00955489">
                <w:delText>3</w:delText>
              </w:r>
              <w:r w:rsidR="00F14CF3" w:rsidDel="00955489">
                <w:delText>/Z</w:delText>
              </w:r>
            </w:del>
          </w:p>
        </w:tc>
        <w:tc>
          <w:tcPr>
            <w:tcW w:w="709" w:type="dxa"/>
          </w:tcPr>
          <w:p w:rsidR="00375B0B" w:rsidRPr="00A32AE8" w:rsidDel="00955489" w:rsidRDefault="00375B0B" w:rsidP="00375B0B">
            <w:pPr>
              <w:jc w:val="both"/>
              <w:rPr>
                <w:del w:id="1764" w:author="vopatrilova" w:date="2018-11-19T09:52:00Z"/>
              </w:rPr>
            </w:pPr>
          </w:p>
        </w:tc>
      </w:tr>
      <w:tr w:rsidR="00375B0B" w:rsidDel="00955489" w:rsidTr="000D4C7E">
        <w:trPr>
          <w:del w:id="1765" w:author="vopatrilova" w:date="2018-11-19T09:52:00Z"/>
        </w:trPr>
        <w:tc>
          <w:tcPr>
            <w:tcW w:w="2868" w:type="dxa"/>
            <w:gridSpan w:val="2"/>
          </w:tcPr>
          <w:p w:rsidR="00375B0B" w:rsidRPr="00A32AE8" w:rsidDel="00955489" w:rsidRDefault="00375B0B" w:rsidP="00375B0B">
            <w:pPr>
              <w:jc w:val="both"/>
              <w:rPr>
                <w:del w:id="1766" w:author="vopatrilova" w:date="2018-11-19T09:52:00Z"/>
              </w:rPr>
            </w:pPr>
            <w:del w:id="1767" w:author="vopatrilova" w:date="2018-11-19T09:52:00Z">
              <w:r w:rsidRPr="009E7332" w:rsidDel="00955489">
                <w:rPr>
                  <w:rStyle w:val="shorttext"/>
                  <w:color w:val="222222"/>
                </w:rPr>
                <w:delText>Mechatronic systems</w:delText>
              </w:r>
            </w:del>
          </w:p>
        </w:tc>
        <w:tc>
          <w:tcPr>
            <w:tcW w:w="993" w:type="dxa"/>
          </w:tcPr>
          <w:p w:rsidR="00375B0B" w:rsidRPr="00A32AE8" w:rsidDel="00955489" w:rsidRDefault="00375B0B" w:rsidP="00375B0B">
            <w:pPr>
              <w:jc w:val="both"/>
              <w:rPr>
                <w:del w:id="1768" w:author="vopatrilova" w:date="2018-11-19T09:52:00Z"/>
              </w:rPr>
            </w:pPr>
            <w:del w:id="1769" w:author="vopatrilova" w:date="2018-11-19T09:52:00Z">
              <w:r w:rsidRPr="00A32AE8" w:rsidDel="00955489">
                <w:delText>28p+28c</w:delText>
              </w:r>
            </w:del>
          </w:p>
        </w:tc>
        <w:tc>
          <w:tcPr>
            <w:tcW w:w="850" w:type="dxa"/>
          </w:tcPr>
          <w:p w:rsidR="00375B0B" w:rsidRPr="00A32AE8" w:rsidDel="00955489" w:rsidRDefault="00375B0B" w:rsidP="00375B0B">
            <w:pPr>
              <w:jc w:val="both"/>
              <w:rPr>
                <w:del w:id="1770" w:author="vopatrilova" w:date="2018-11-19T09:52:00Z"/>
              </w:rPr>
            </w:pPr>
            <w:del w:id="1771" w:author="vopatrilova" w:date="2018-11-19T09:52:00Z">
              <w:r w:rsidRPr="00A32AE8" w:rsidDel="00955489">
                <w:delText>z, zk</w:delText>
              </w:r>
            </w:del>
          </w:p>
        </w:tc>
        <w:tc>
          <w:tcPr>
            <w:tcW w:w="709" w:type="dxa"/>
          </w:tcPr>
          <w:p w:rsidR="00375B0B" w:rsidRPr="00A32AE8" w:rsidDel="00955489" w:rsidRDefault="00375B0B" w:rsidP="00375B0B">
            <w:pPr>
              <w:jc w:val="both"/>
              <w:rPr>
                <w:del w:id="1772" w:author="vopatrilova" w:date="2018-11-19T09:52:00Z"/>
              </w:rPr>
            </w:pPr>
            <w:del w:id="1773" w:author="vopatrilova" w:date="2018-11-19T09:52:00Z">
              <w:r w:rsidRPr="00A32AE8" w:rsidDel="00955489">
                <w:delText>5</w:delText>
              </w:r>
            </w:del>
          </w:p>
        </w:tc>
        <w:tc>
          <w:tcPr>
            <w:tcW w:w="3827" w:type="dxa"/>
          </w:tcPr>
          <w:p w:rsidR="00375B0B" w:rsidRPr="00133BE0" w:rsidDel="00955489" w:rsidRDefault="00375B0B" w:rsidP="00375B0B">
            <w:pPr>
              <w:rPr>
                <w:del w:id="1774" w:author="vopatrilova" w:date="2018-11-19T09:52:00Z"/>
                <w:b/>
              </w:rPr>
            </w:pPr>
            <w:del w:id="1775" w:author="vopatrilova" w:date="2018-11-19T09:52:00Z">
              <w:r w:rsidDel="00955489">
                <w:rPr>
                  <w:b/>
                </w:rPr>
                <w:delText xml:space="preserve">doc. Ing. RNDr. Zdeněk Úředníček, CSc. </w:delText>
              </w:r>
              <w:r w:rsidRPr="00A92FE4" w:rsidDel="00955489">
                <w:delText>(100 % p)</w:delText>
              </w:r>
            </w:del>
          </w:p>
        </w:tc>
        <w:tc>
          <w:tcPr>
            <w:tcW w:w="567" w:type="dxa"/>
          </w:tcPr>
          <w:p w:rsidR="00375B0B" w:rsidRPr="00A32AE8" w:rsidDel="00955489" w:rsidRDefault="00375B0B" w:rsidP="00375B0B">
            <w:pPr>
              <w:jc w:val="both"/>
              <w:rPr>
                <w:del w:id="1776" w:author="vopatrilova" w:date="2018-11-19T09:52:00Z"/>
              </w:rPr>
            </w:pPr>
            <w:del w:id="1777" w:author="vopatrilova" w:date="2018-11-19T09:52:00Z">
              <w:r w:rsidRPr="00A32AE8" w:rsidDel="00955489">
                <w:delText>3</w:delText>
              </w:r>
              <w:r w:rsidR="00F14CF3" w:rsidDel="00955489">
                <w:delText>/Z</w:delText>
              </w:r>
            </w:del>
          </w:p>
        </w:tc>
        <w:tc>
          <w:tcPr>
            <w:tcW w:w="709" w:type="dxa"/>
          </w:tcPr>
          <w:p w:rsidR="00375B0B" w:rsidRPr="00A32AE8" w:rsidDel="00955489" w:rsidRDefault="00375B0B" w:rsidP="00375B0B">
            <w:pPr>
              <w:jc w:val="both"/>
              <w:rPr>
                <w:del w:id="1778" w:author="vopatrilova" w:date="2018-11-19T09:52:00Z"/>
              </w:rPr>
            </w:pPr>
            <w:del w:id="1779" w:author="vopatrilova" w:date="2018-11-19T09:52:00Z">
              <w:r w:rsidRPr="00A32AE8" w:rsidDel="00955489">
                <w:delText>PZ</w:delText>
              </w:r>
            </w:del>
          </w:p>
        </w:tc>
      </w:tr>
      <w:tr w:rsidR="00375B0B" w:rsidDel="00955489" w:rsidTr="000D4C7E">
        <w:trPr>
          <w:del w:id="1780" w:author="vopatrilova" w:date="2018-11-19T09:52:00Z"/>
        </w:trPr>
        <w:tc>
          <w:tcPr>
            <w:tcW w:w="2868" w:type="dxa"/>
            <w:gridSpan w:val="2"/>
          </w:tcPr>
          <w:p w:rsidR="00375B0B" w:rsidRPr="00A32AE8" w:rsidDel="00955489" w:rsidRDefault="00375B0B" w:rsidP="00375B0B">
            <w:pPr>
              <w:jc w:val="both"/>
              <w:rPr>
                <w:del w:id="1781" w:author="vopatrilova" w:date="2018-11-19T09:52:00Z"/>
              </w:rPr>
            </w:pPr>
            <w:del w:id="1782" w:author="vopatrilova" w:date="2018-11-19T09:52:00Z">
              <w:r w:rsidRPr="009E7332" w:rsidDel="00955489">
                <w:delText>Term project</w:delText>
              </w:r>
            </w:del>
          </w:p>
        </w:tc>
        <w:tc>
          <w:tcPr>
            <w:tcW w:w="993" w:type="dxa"/>
          </w:tcPr>
          <w:p w:rsidR="00375B0B" w:rsidRPr="00A32AE8" w:rsidDel="00955489" w:rsidRDefault="00375B0B" w:rsidP="00375B0B">
            <w:pPr>
              <w:jc w:val="both"/>
              <w:rPr>
                <w:del w:id="1783" w:author="vopatrilova" w:date="2018-11-19T09:52:00Z"/>
              </w:rPr>
            </w:pPr>
            <w:del w:id="1784" w:author="vopatrilova" w:date="2018-11-19T09:52:00Z">
              <w:r w:rsidRPr="00A32AE8" w:rsidDel="00955489">
                <w:delText>14s</w:delText>
              </w:r>
            </w:del>
          </w:p>
        </w:tc>
        <w:tc>
          <w:tcPr>
            <w:tcW w:w="850" w:type="dxa"/>
          </w:tcPr>
          <w:p w:rsidR="00375B0B" w:rsidRPr="00A32AE8" w:rsidDel="00955489" w:rsidRDefault="00375B0B" w:rsidP="00375B0B">
            <w:pPr>
              <w:jc w:val="both"/>
              <w:rPr>
                <w:del w:id="1785" w:author="vopatrilova" w:date="2018-11-19T09:52:00Z"/>
              </w:rPr>
            </w:pPr>
            <w:del w:id="1786" w:author="vopatrilova" w:date="2018-11-19T09:52:00Z">
              <w:r w:rsidRPr="00A32AE8" w:rsidDel="00955489">
                <w:delText>z</w:delText>
              </w:r>
            </w:del>
          </w:p>
        </w:tc>
        <w:tc>
          <w:tcPr>
            <w:tcW w:w="709" w:type="dxa"/>
          </w:tcPr>
          <w:p w:rsidR="00375B0B" w:rsidRPr="00A32AE8" w:rsidDel="00955489" w:rsidRDefault="00CD2B52" w:rsidP="00375B0B">
            <w:pPr>
              <w:jc w:val="both"/>
              <w:rPr>
                <w:del w:id="1787" w:author="vopatrilova" w:date="2018-11-19T09:52:00Z"/>
              </w:rPr>
            </w:pPr>
            <w:del w:id="1788" w:author="vopatrilova" w:date="2018-11-19T09:52:00Z">
              <w:r w:rsidDel="00955489">
                <w:delText>3</w:delText>
              </w:r>
            </w:del>
          </w:p>
        </w:tc>
        <w:tc>
          <w:tcPr>
            <w:tcW w:w="3827" w:type="dxa"/>
          </w:tcPr>
          <w:p w:rsidR="00375B0B" w:rsidRPr="00A32AE8" w:rsidDel="00955489" w:rsidRDefault="00375B0B" w:rsidP="00375B0B">
            <w:pPr>
              <w:rPr>
                <w:del w:id="1789" w:author="vopatrilova" w:date="2018-11-19T09:52:00Z"/>
              </w:rPr>
            </w:pPr>
            <w:del w:id="1790" w:author="vopatrilova" w:date="2018-11-19T09:52:00Z">
              <w:r w:rsidDel="00955489">
                <w:delText>prof. Ing. Vladimír Vašek, CSc. (100 % p)</w:delText>
              </w:r>
            </w:del>
          </w:p>
        </w:tc>
        <w:tc>
          <w:tcPr>
            <w:tcW w:w="567" w:type="dxa"/>
          </w:tcPr>
          <w:p w:rsidR="00375B0B" w:rsidRPr="00A32AE8" w:rsidDel="00955489" w:rsidRDefault="00375B0B" w:rsidP="00375B0B">
            <w:pPr>
              <w:jc w:val="both"/>
              <w:rPr>
                <w:del w:id="1791" w:author="vopatrilova" w:date="2018-11-19T09:52:00Z"/>
              </w:rPr>
            </w:pPr>
            <w:del w:id="1792" w:author="vopatrilova" w:date="2018-11-19T09:52:00Z">
              <w:r w:rsidRPr="00A32AE8" w:rsidDel="00955489">
                <w:delText>3</w:delText>
              </w:r>
              <w:r w:rsidR="00F14CF3" w:rsidDel="00955489">
                <w:delText>/Z</w:delText>
              </w:r>
            </w:del>
          </w:p>
        </w:tc>
        <w:tc>
          <w:tcPr>
            <w:tcW w:w="709" w:type="dxa"/>
          </w:tcPr>
          <w:p w:rsidR="00375B0B" w:rsidRPr="00A32AE8" w:rsidDel="00955489" w:rsidRDefault="00375B0B" w:rsidP="00375B0B">
            <w:pPr>
              <w:jc w:val="both"/>
              <w:rPr>
                <w:del w:id="1793" w:author="vopatrilova" w:date="2018-11-19T09:52:00Z"/>
              </w:rPr>
            </w:pPr>
          </w:p>
        </w:tc>
      </w:tr>
      <w:tr w:rsidR="00375B0B" w:rsidDel="00955489" w:rsidTr="000D4C7E">
        <w:trPr>
          <w:del w:id="1794" w:author="vopatrilova" w:date="2018-11-19T09:52:00Z"/>
        </w:trPr>
        <w:tc>
          <w:tcPr>
            <w:tcW w:w="2868" w:type="dxa"/>
            <w:gridSpan w:val="2"/>
          </w:tcPr>
          <w:p w:rsidR="00375B0B" w:rsidRPr="00A32AE8" w:rsidDel="00955489" w:rsidRDefault="00375B0B" w:rsidP="00375B0B">
            <w:pPr>
              <w:jc w:val="both"/>
              <w:rPr>
                <w:del w:id="1795" w:author="vopatrilova" w:date="2018-11-19T09:52:00Z"/>
              </w:rPr>
            </w:pPr>
            <w:del w:id="1796" w:author="vopatrilova" w:date="2018-11-19T09:52:00Z">
              <w:r w:rsidRPr="009E7332" w:rsidDel="00955489">
                <w:rPr>
                  <w:rStyle w:val="shorttext"/>
                  <w:color w:val="222222"/>
                </w:rPr>
                <w:delText xml:space="preserve">Sport activities </w:delText>
              </w:r>
              <w:r w:rsidRPr="009E7332" w:rsidDel="00955489">
                <w:delText>4</w:delText>
              </w:r>
            </w:del>
          </w:p>
        </w:tc>
        <w:tc>
          <w:tcPr>
            <w:tcW w:w="993" w:type="dxa"/>
          </w:tcPr>
          <w:p w:rsidR="00375B0B" w:rsidRPr="00A32AE8" w:rsidDel="00955489" w:rsidRDefault="00375B0B" w:rsidP="00375B0B">
            <w:pPr>
              <w:jc w:val="both"/>
              <w:rPr>
                <w:del w:id="1797" w:author="vopatrilova" w:date="2018-11-19T09:52:00Z"/>
              </w:rPr>
            </w:pPr>
            <w:del w:id="1798" w:author="vopatrilova" w:date="2018-11-19T09:52:00Z">
              <w:r w:rsidRPr="00A32AE8" w:rsidDel="00955489">
                <w:delText>28c</w:delText>
              </w:r>
            </w:del>
          </w:p>
        </w:tc>
        <w:tc>
          <w:tcPr>
            <w:tcW w:w="850" w:type="dxa"/>
          </w:tcPr>
          <w:p w:rsidR="00375B0B" w:rsidRPr="00A32AE8" w:rsidDel="00955489" w:rsidRDefault="00375B0B" w:rsidP="00375B0B">
            <w:pPr>
              <w:jc w:val="both"/>
              <w:rPr>
                <w:del w:id="1799" w:author="vopatrilova" w:date="2018-11-19T09:52:00Z"/>
              </w:rPr>
            </w:pPr>
            <w:del w:id="1800" w:author="vopatrilova" w:date="2018-11-19T09:52:00Z">
              <w:r w:rsidRPr="00A32AE8" w:rsidDel="00955489">
                <w:delText>z</w:delText>
              </w:r>
            </w:del>
          </w:p>
        </w:tc>
        <w:tc>
          <w:tcPr>
            <w:tcW w:w="709" w:type="dxa"/>
          </w:tcPr>
          <w:p w:rsidR="00375B0B" w:rsidRPr="00A32AE8" w:rsidDel="00955489" w:rsidRDefault="00CD2B52" w:rsidP="00375B0B">
            <w:pPr>
              <w:jc w:val="both"/>
              <w:rPr>
                <w:del w:id="1801" w:author="vopatrilova" w:date="2018-11-19T09:52:00Z"/>
              </w:rPr>
            </w:pPr>
            <w:del w:id="1802" w:author="vopatrilova" w:date="2018-11-19T09:52:00Z">
              <w:r w:rsidDel="00955489">
                <w:delText>3</w:delText>
              </w:r>
            </w:del>
          </w:p>
        </w:tc>
        <w:tc>
          <w:tcPr>
            <w:tcW w:w="3827" w:type="dxa"/>
          </w:tcPr>
          <w:p w:rsidR="00375B0B" w:rsidRPr="00A32AE8" w:rsidDel="00955489" w:rsidRDefault="00EB6E90" w:rsidP="00375B0B">
            <w:pPr>
              <w:rPr>
                <w:del w:id="1803" w:author="vopatrilova" w:date="2018-11-19T09:52:00Z"/>
              </w:rPr>
            </w:pPr>
            <w:del w:id="1804" w:author="vopatrilova" w:date="2018-11-19T09:52:00Z">
              <w:r w:rsidDel="00955489">
                <w:rPr>
                  <w:i/>
                  <w:iCs/>
                </w:rPr>
                <w:delText>Předmět má pro zaměření SP doplňující charakter</w:delText>
              </w:r>
            </w:del>
          </w:p>
        </w:tc>
        <w:tc>
          <w:tcPr>
            <w:tcW w:w="567" w:type="dxa"/>
          </w:tcPr>
          <w:p w:rsidR="00375B0B" w:rsidRPr="00A32AE8" w:rsidDel="00955489" w:rsidRDefault="00375B0B" w:rsidP="00375B0B">
            <w:pPr>
              <w:jc w:val="both"/>
              <w:rPr>
                <w:del w:id="1805" w:author="vopatrilova" w:date="2018-11-19T09:52:00Z"/>
              </w:rPr>
            </w:pPr>
            <w:del w:id="1806" w:author="vopatrilova" w:date="2018-11-19T09:52:00Z">
              <w:r w:rsidRPr="00A32AE8" w:rsidDel="00955489">
                <w:delText>3</w:delText>
              </w:r>
              <w:r w:rsidR="00F14CF3" w:rsidDel="00955489">
                <w:delText>/Z</w:delText>
              </w:r>
            </w:del>
          </w:p>
        </w:tc>
        <w:tc>
          <w:tcPr>
            <w:tcW w:w="709" w:type="dxa"/>
          </w:tcPr>
          <w:p w:rsidR="00375B0B" w:rsidRPr="00A32AE8" w:rsidDel="00955489" w:rsidRDefault="00375B0B" w:rsidP="00375B0B">
            <w:pPr>
              <w:jc w:val="both"/>
              <w:rPr>
                <w:del w:id="1807" w:author="vopatrilova" w:date="2018-11-19T09:52:00Z"/>
              </w:rPr>
            </w:pPr>
          </w:p>
        </w:tc>
      </w:tr>
      <w:tr w:rsidR="00375B0B" w:rsidDel="00955489" w:rsidTr="000D4C7E">
        <w:trPr>
          <w:del w:id="1808" w:author="vopatrilova" w:date="2018-11-19T09:52:00Z"/>
        </w:trPr>
        <w:tc>
          <w:tcPr>
            <w:tcW w:w="2868" w:type="dxa"/>
            <w:gridSpan w:val="2"/>
          </w:tcPr>
          <w:p w:rsidR="00375B0B" w:rsidRPr="00A32AE8" w:rsidDel="00955489" w:rsidRDefault="00375B0B" w:rsidP="00375B0B">
            <w:pPr>
              <w:rPr>
                <w:del w:id="1809" w:author="vopatrilova" w:date="2018-11-19T09:52:00Z"/>
              </w:rPr>
            </w:pPr>
            <w:del w:id="1810" w:author="vopatrilova" w:date="2018-11-19T09:52:00Z">
              <w:r w:rsidRPr="009E7332" w:rsidDel="00955489">
                <w:rPr>
                  <w:color w:val="222222"/>
                </w:rPr>
                <w:delText>Programming and application of industrial robots and manipulators</w:delText>
              </w:r>
            </w:del>
          </w:p>
        </w:tc>
        <w:tc>
          <w:tcPr>
            <w:tcW w:w="993" w:type="dxa"/>
          </w:tcPr>
          <w:p w:rsidR="00375B0B" w:rsidRPr="00A32AE8" w:rsidDel="00955489" w:rsidRDefault="00375B0B" w:rsidP="00375B0B">
            <w:pPr>
              <w:jc w:val="both"/>
              <w:rPr>
                <w:del w:id="1811" w:author="vopatrilova" w:date="2018-11-19T09:52:00Z"/>
              </w:rPr>
            </w:pPr>
            <w:del w:id="1812" w:author="vopatrilova" w:date="2018-11-19T09:52:00Z">
              <w:r w:rsidDel="00955489">
                <w:delText>24p+36</w:delText>
              </w:r>
              <w:r w:rsidRPr="00A32AE8" w:rsidDel="00955489">
                <w:delText>c</w:delText>
              </w:r>
            </w:del>
          </w:p>
        </w:tc>
        <w:tc>
          <w:tcPr>
            <w:tcW w:w="850" w:type="dxa"/>
          </w:tcPr>
          <w:p w:rsidR="00375B0B" w:rsidRPr="00A32AE8" w:rsidDel="00955489" w:rsidRDefault="00375B0B" w:rsidP="00375B0B">
            <w:pPr>
              <w:jc w:val="both"/>
              <w:rPr>
                <w:del w:id="1813" w:author="vopatrilova" w:date="2018-11-19T09:52:00Z"/>
              </w:rPr>
            </w:pPr>
            <w:del w:id="1814" w:author="vopatrilova" w:date="2018-11-19T09:52:00Z">
              <w:r w:rsidRPr="00A32AE8" w:rsidDel="00955489">
                <w:delText>z, zk</w:delText>
              </w:r>
            </w:del>
          </w:p>
        </w:tc>
        <w:tc>
          <w:tcPr>
            <w:tcW w:w="709" w:type="dxa"/>
          </w:tcPr>
          <w:p w:rsidR="00375B0B" w:rsidRPr="00A32AE8" w:rsidDel="00955489" w:rsidRDefault="00375B0B" w:rsidP="00375B0B">
            <w:pPr>
              <w:jc w:val="both"/>
              <w:rPr>
                <w:del w:id="1815" w:author="vopatrilova" w:date="2018-11-19T09:52:00Z"/>
              </w:rPr>
            </w:pPr>
            <w:del w:id="1816" w:author="vopatrilova" w:date="2018-11-19T09:52:00Z">
              <w:r w:rsidRPr="00A32AE8" w:rsidDel="00955489">
                <w:delText>5</w:delText>
              </w:r>
            </w:del>
          </w:p>
        </w:tc>
        <w:tc>
          <w:tcPr>
            <w:tcW w:w="3827" w:type="dxa"/>
          </w:tcPr>
          <w:p w:rsidR="00375B0B" w:rsidRPr="00133BE0" w:rsidDel="00955489" w:rsidRDefault="00375B0B" w:rsidP="00375B0B">
            <w:pPr>
              <w:rPr>
                <w:del w:id="1817" w:author="vopatrilova" w:date="2018-11-19T09:52:00Z"/>
                <w:b/>
              </w:rPr>
            </w:pPr>
            <w:del w:id="1818" w:author="vopatrilova" w:date="2018-11-19T09:52:00Z">
              <w:r w:rsidDel="00955489">
                <w:rPr>
                  <w:b/>
                </w:rPr>
                <w:delText xml:space="preserve">doc. Ing. Lubomír Vašek, CSc. </w:delText>
              </w:r>
              <w:r w:rsidRPr="00A92FE4" w:rsidDel="00955489">
                <w:delText>(75 % p)</w:delText>
              </w:r>
              <w:r w:rsidRPr="00133BE0" w:rsidDel="00955489">
                <w:rPr>
                  <w:b/>
                </w:rPr>
                <w:delText xml:space="preserve">, </w:delText>
              </w:r>
              <w:r w:rsidDel="00955489">
                <w:rPr>
                  <w:b/>
                </w:rPr>
                <w:br/>
              </w:r>
              <w:r w:rsidRPr="00133BE0" w:rsidDel="00955489">
                <w:rPr>
                  <w:b/>
                </w:rPr>
                <w:delText xml:space="preserve">Ing. Viliam Dolinay, Ph.D. </w:delText>
              </w:r>
              <w:r w:rsidRPr="00A92FE4" w:rsidDel="00955489">
                <w:delText>(25 % p)</w:delText>
              </w:r>
              <w:r w:rsidRPr="00133BE0" w:rsidDel="00955489">
                <w:rPr>
                  <w:b/>
                </w:rPr>
                <w:delText xml:space="preserve"> </w:delText>
              </w:r>
            </w:del>
          </w:p>
        </w:tc>
        <w:tc>
          <w:tcPr>
            <w:tcW w:w="567" w:type="dxa"/>
          </w:tcPr>
          <w:p w:rsidR="00375B0B" w:rsidRPr="00A32AE8" w:rsidDel="00955489" w:rsidRDefault="00375B0B" w:rsidP="00375B0B">
            <w:pPr>
              <w:jc w:val="both"/>
              <w:rPr>
                <w:del w:id="1819" w:author="vopatrilova" w:date="2018-11-19T09:52:00Z"/>
              </w:rPr>
            </w:pPr>
            <w:del w:id="1820" w:author="vopatrilova" w:date="2018-11-19T09:52:00Z">
              <w:r w:rsidRPr="00A32AE8" w:rsidDel="00955489">
                <w:delText>3</w:delText>
              </w:r>
              <w:r w:rsidR="00F14CF3" w:rsidDel="00955489">
                <w:delText>/L</w:delText>
              </w:r>
            </w:del>
          </w:p>
        </w:tc>
        <w:tc>
          <w:tcPr>
            <w:tcW w:w="709" w:type="dxa"/>
          </w:tcPr>
          <w:p w:rsidR="00375B0B" w:rsidRPr="00A32AE8" w:rsidDel="00955489" w:rsidRDefault="00375B0B" w:rsidP="00375B0B">
            <w:pPr>
              <w:jc w:val="both"/>
              <w:rPr>
                <w:del w:id="1821" w:author="vopatrilova" w:date="2018-11-19T09:52:00Z"/>
              </w:rPr>
            </w:pPr>
            <w:del w:id="1822" w:author="vopatrilova" w:date="2018-11-19T09:52:00Z">
              <w:r w:rsidRPr="00A32AE8" w:rsidDel="00955489">
                <w:delText>PZ</w:delText>
              </w:r>
            </w:del>
          </w:p>
        </w:tc>
      </w:tr>
      <w:tr w:rsidR="00375B0B" w:rsidDel="00955489" w:rsidTr="000D4C7E">
        <w:trPr>
          <w:del w:id="1823" w:author="vopatrilova" w:date="2018-11-19T09:52:00Z"/>
        </w:trPr>
        <w:tc>
          <w:tcPr>
            <w:tcW w:w="2868" w:type="dxa"/>
            <w:gridSpan w:val="2"/>
          </w:tcPr>
          <w:p w:rsidR="00375B0B" w:rsidRPr="00A32AE8" w:rsidDel="00955489" w:rsidRDefault="00375B0B" w:rsidP="00375B0B">
            <w:pPr>
              <w:rPr>
                <w:del w:id="1824" w:author="vopatrilova" w:date="2018-11-19T09:52:00Z"/>
              </w:rPr>
            </w:pPr>
            <w:del w:id="1825" w:author="vopatrilova" w:date="2018-11-19T09:52:00Z">
              <w:r w:rsidRPr="009E7332" w:rsidDel="00955489">
                <w:rPr>
                  <w:rStyle w:val="shorttext"/>
                  <w:color w:val="222222"/>
                </w:rPr>
                <w:delText>CAD systems in electrical engineering</w:delText>
              </w:r>
            </w:del>
          </w:p>
        </w:tc>
        <w:tc>
          <w:tcPr>
            <w:tcW w:w="993" w:type="dxa"/>
          </w:tcPr>
          <w:p w:rsidR="00375B0B" w:rsidRPr="00A32AE8" w:rsidDel="00955489" w:rsidRDefault="00375B0B" w:rsidP="00375B0B">
            <w:pPr>
              <w:jc w:val="both"/>
              <w:rPr>
                <w:del w:id="1826" w:author="vopatrilova" w:date="2018-11-19T09:52:00Z"/>
              </w:rPr>
            </w:pPr>
            <w:del w:id="1827" w:author="vopatrilova" w:date="2018-11-19T09:52:00Z">
              <w:r w:rsidDel="00955489">
                <w:delText>24</w:delText>
              </w:r>
              <w:r w:rsidRPr="00A32AE8" w:rsidDel="00955489">
                <w:delText>c</w:delText>
              </w:r>
            </w:del>
          </w:p>
        </w:tc>
        <w:tc>
          <w:tcPr>
            <w:tcW w:w="850" w:type="dxa"/>
          </w:tcPr>
          <w:p w:rsidR="00375B0B" w:rsidRPr="00A32AE8" w:rsidDel="00955489" w:rsidRDefault="00375B0B" w:rsidP="00375B0B">
            <w:pPr>
              <w:jc w:val="both"/>
              <w:rPr>
                <w:del w:id="1828" w:author="vopatrilova" w:date="2018-11-19T09:52:00Z"/>
              </w:rPr>
            </w:pPr>
            <w:del w:id="1829" w:author="vopatrilova" w:date="2018-11-19T09:52:00Z">
              <w:r w:rsidDel="00955489">
                <w:delText>kl</w:delText>
              </w:r>
            </w:del>
          </w:p>
        </w:tc>
        <w:tc>
          <w:tcPr>
            <w:tcW w:w="709" w:type="dxa"/>
          </w:tcPr>
          <w:p w:rsidR="00375B0B" w:rsidRPr="00A32AE8" w:rsidDel="00955489" w:rsidRDefault="00375B0B" w:rsidP="00375B0B">
            <w:pPr>
              <w:jc w:val="both"/>
              <w:rPr>
                <w:del w:id="1830" w:author="vopatrilova" w:date="2018-11-19T09:52:00Z"/>
              </w:rPr>
            </w:pPr>
            <w:del w:id="1831" w:author="vopatrilova" w:date="2018-11-19T09:52:00Z">
              <w:r w:rsidRPr="00A32AE8" w:rsidDel="00955489">
                <w:delText>3</w:delText>
              </w:r>
            </w:del>
          </w:p>
        </w:tc>
        <w:tc>
          <w:tcPr>
            <w:tcW w:w="3827" w:type="dxa"/>
          </w:tcPr>
          <w:p w:rsidR="00375B0B" w:rsidRPr="00133BE0" w:rsidDel="00955489" w:rsidRDefault="00375B0B" w:rsidP="00375B0B">
            <w:pPr>
              <w:rPr>
                <w:del w:id="1832" w:author="vopatrilova" w:date="2018-11-19T09:52:00Z"/>
                <w:b/>
              </w:rPr>
            </w:pPr>
            <w:del w:id="1833" w:author="vopatrilova" w:date="2018-11-19T09:52:00Z">
              <w:r w:rsidRPr="00133BE0" w:rsidDel="00955489">
                <w:rPr>
                  <w:b/>
                </w:rPr>
                <w:delText>Ing.</w:delText>
              </w:r>
              <w:r w:rsidDel="00955489">
                <w:rPr>
                  <w:b/>
                </w:rPr>
                <w:delText xml:space="preserve"> </w:delText>
              </w:r>
              <w:r w:rsidRPr="00133BE0" w:rsidDel="00955489">
                <w:rPr>
                  <w:b/>
                </w:rPr>
                <w:delText>Petr Dostálek,</w:delText>
              </w:r>
              <w:r w:rsidDel="00955489">
                <w:rPr>
                  <w:b/>
                </w:rPr>
                <w:delText xml:space="preserve"> </w:delText>
              </w:r>
              <w:r w:rsidRPr="00133BE0" w:rsidDel="00955489">
                <w:rPr>
                  <w:b/>
                </w:rPr>
                <w:delText>Ph.D.</w:delText>
              </w:r>
              <w:r w:rsidDel="00955489">
                <w:rPr>
                  <w:b/>
                </w:rPr>
                <w:delText xml:space="preserve"> </w:delText>
              </w:r>
              <w:r w:rsidRPr="00D7738C" w:rsidDel="00955489">
                <w:delText>(100 % p)</w:delText>
              </w:r>
            </w:del>
          </w:p>
        </w:tc>
        <w:tc>
          <w:tcPr>
            <w:tcW w:w="567" w:type="dxa"/>
          </w:tcPr>
          <w:p w:rsidR="00375B0B" w:rsidRPr="00A32AE8" w:rsidDel="00955489" w:rsidRDefault="00375B0B" w:rsidP="00375B0B">
            <w:pPr>
              <w:jc w:val="both"/>
              <w:rPr>
                <w:del w:id="1834" w:author="vopatrilova" w:date="2018-11-19T09:52:00Z"/>
              </w:rPr>
            </w:pPr>
            <w:del w:id="1835" w:author="vopatrilova" w:date="2018-11-19T09:52:00Z">
              <w:r w:rsidRPr="00A32AE8" w:rsidDel="00955489">
                <w:delText>3</w:delText>
              </w:r>
              <w:r w:rsidR="00F14CF3" w:rsidDel="00955489">
                <w:delText>/L</w:delText>
              </w:r>
            </w:del>
          </w:p>
        </w:tc>
        <w:tc>
          <w:tcPr>
            <w:tcW w:w="709" w:type="dxa"/>
          </w:tcPr>
          <w:p w:rsidR="00375B0B" w:rsidRPr="00A32AE8" w:rsidDel="00955489" w:rsidRDefault="00375B0B" w:rsidP="00375B0B">
            <w:pPr>
              <w:jc w:val="both"/>
              <w:rPr>
                <w:del w:id="1836" w:author="vopatrilova" w:date="2018-11-19T09:52:00Z"/>
              </w:rPr>
            </w:pPr>
          </w:p>
        </w:tc>
      </w:tr>
      <w:tr w:rsidR="00375B0B" w:rsidDel="00955489" w:rsidTr="000D4C7E">
        <w:trPr>
          <w:del w:id="1837" w:author="vopatrilova" w:date="2018-11-19T09:52:00Z"/>
        </w:trPr>
        <w:tc>
          <w:tcPr>
            <w:tcW w:w="2868" w:type="dxa"/>
            <w:gridSpan w:val="2"/>
          </w:tcPr>
          <w:p w:rsidR="00375B0B" w:rsidRPr="00A32AE8" w:rsidDel="00955489" w:rsidRDefault="00375B0B" w:rsidP="00375B0B">
            <w:pPr>
              <w:rPr>
                <w:del w:id="1838" w:author="vopatrilova" w:date="2018-11-19T09:52:00Z"/>
              </w:rPr>
            </w:pPr>
            <w:del w:id="1839" w:author="vopatrilova" w:date="2018-11-19T09:52:00Z">
              <w:r w:rsidRPr="009E7332" w:rsidDel="00955489">
                <w:rPr>
                  <w:rStyle w:val="shorttext"/>
                  <w:color w:val="222222"/>
                </w:rPr>
                <w:delText>Artificial and Computational Intelligence</w:delText>
              </w:r>
            </w:del>
          </w:p>
        </w:tc>
        <w:tc>
          <w:tcPr>
            <w:tcW w:w="993" w:type="dxa"/>
          </w:tcPr>
          <w:p w:rsidR="00375B0B" w:rsidRPr="00A32AE8" w:rsidDel="00955489" w:rsidRDefault="00375B0B" w:rsidP="00375B0B">
            <w:pPr>
              <w:jc w:val="both"/>
              <w:rPr>
                <w:del w:id="1840" w:author="vopatrilova" w:date="2018-11-19T09:52:00Z"/>
              </w:rPr>
            </w:pPr>
            <w:del w:id="1841" w:author="vopatrilova" w:date="2018-11-19T09:52:00Z">
              <w:r w:rsidDel="00955489">
                <w:delText>24p+24</w:delText>
              </w:r>
              <w:r w:rsidRPr="00A32AE8" w:rsidDel="00955489">
                <w:delText>c</w:delText>
              </w:r>
            </w:del>
          </w:p>
        </w:tc>
        <w:tc>
          <w:tcPr>
            <w:tcW w:w="850" w:type="dxa"/>
          </w:tcPr>
          <w:p w:rsidR="00375B0B" w:rsidRPr="00A32AE8" w:rsidDel="00955489" w:rsidRDefault="00375B0B" w:rsidP="00375B0B">
            <w:pPr>
              <w:jc w:val="both"/>
              <w:rPr>
                <w:del w:id="1842" w:author="vopatrilova" w:date="2018-11-19T09:52:00Z"/>
              </w:rPr>
            </w:pPr>
            <w:del w:id="1843" w:author="vopatrilova" w:date="2018-11-19T09:52:00Z">
              <w:r w:rsidRPr="00A32AE8" w:rsidDel="00955489">
                <w:delText>z, zk</w:delText>
              </w:r>
            </w:del>
          </w:p>
        </w:tc>
        <w:tc>
          <w:tcPr>
            <w:tcW w:w="709" w:type="dxa"/>
          </w:tcPr>
          <w:p w:rsidR="00375B0B" w:rsidRPr="00A32AE8" w:rsidDel="00955489" w:rsidRDefault="00375B0B" w:rsidP="00375B0B">
            <w:pPr>
              <w:jc w:val="both"/>
              <w:rPr>
                <w:del w:id="1844" w:author="vopatrilova" w:date="2018-11-19T09:52:00Z"/>
              </w:rPr>
            </w:pPr>
            <w:del w:id="1845" w:author="vopatrilova" w:date="2018-11-19T09:52:00Z">
              <w:r w:rsidRPr="00A32AE8" w:rsidDel="00955489">
                <w:delText>5</w:delText>
              </w:r>
            </w:del>
          </w:p>
        </w:tc>
        <w:tc>
          <w:tcPr>
            <w:tcW w:w="3827" w:type="dxa"/>
          </w:tcPr>
          <w:p w:rsidR="00375B0B" w:rsidRPr="00133BE0" w:rsidDel="00955489" w:rsidRDefault="00375B0B" w:rsidP="00375B0B">
            <w:pPr>
              <w:rPr>
                <w:del w:id="1846" w:author="vopatrilova" w:date="2018-11-19T09:52:00Z"/>
                <w:b/>
              </w:rPr>
            </w:pPr>
            <w:del w:id="1847" w:author="vopatrilova" w:date="2018-11-19T09:52:00Z">
              <w:r w:rsidDel="00955489">
                <w:rPr>
                  <w:b/>
                </w:rPr>
                <w:delText xml:space="preserve">doc. Ing. </w:delText>
              </w:r>
              <w:r w:rsidRPr="00133BE0" w:rsidDel="00955489">
                <w:rPr>
                  <w:b/>
                </w:rPr>
                <w:delText>Zuzana Komínková Oplatková,</w:delText>
              </w:r>
              <w:r w:rsidDel="00955489">
                <w:rPr>
                  <w:b/>
                </w:rPr>
                <w:delText xml:space="preserve"> </w:delText>
              </w:r>
              <w:r w:rsidRPr="00133BE0" w:rsidDel="00955489">
                <w:rPr>
                  <w:b/>
                </w:rPr>
                <w:delText>Ph.D.</w:delText>
              </w:r>
              <w:r w:rsidDel="00955489">
                <w:rPr>
                  <w:b/>
                </w:rPr>
                <w:delText xml:space="preserve"> </w:delText>
              </w:r>
              <w:r w:rsidRPr="00D7738C" w:rsidDel="00955489">
                <w:delText>(100 % p)</w:delText>
              </w:r>
            </w:del>
          </w:p>
        </w:tc>
        <w:tc>
          <w:tcPr>
            <w:tcW w:w="567" w:type="dxa"/>
          </w:tcPr>
          <w:p w:rsidR="00375B0B" w:rsidRPr="00A32AE8" w:rsidDel="00955489" w:rsidRDefault="00375B0B" w:rsidP="00375B0B">
            <w:pPr>
              <w:jc w:val="both"/>
              <w:rPr>
                <w:del w:id="1848" w:author="vopatrilova" w:date="2018-11-19T09:52:00Z"/>
              </w:rPr>
            </w:pPr>
            <w:del w:id="1849" w:author="vopatrilova" w:date="2018-11-19T09:52:00Z">
              <w:r w:rsidRPr="00A32AE8" w:rsidDel="00955489">
                <w:delText>3</w:delText>
              </w:r>
              <w:r w:rsidR="00F14CF3" w:rsidDel="00955489">
                <w:delText>/L</w:delText>
              </w:r>
            </w:del>
          </w:p>
        </w:tc>
        <w:tc>
          <w:tcPr>
            <w:tcW w:w="709" w:type="dxa"/>
          </w:tcPr>
          <w:p w:rsidR="00375B0B" w:rsidRPr="00A32AE8" w:rsidDel="00955489" w:rsidRDefault="00375B0B" w:rsidP="00375B0B">
            <w:pPr>
              <w:jc w:val="both"/>
              <w:rPr>
                <w:del w:id="1850" w:author="vopatrilova" w:date="2018-11-19T09:52:00Z"/>
              </w:rPr>
            </w:pPr>
            <w:del w:id="1851" w:author="vopatrilova" w:date="2018-11-19T09:52:00Z">
              <w:r w:rsidRPr="00A32AE8" w:rsidDel="00955489">
                <w:delText>PZ</w:delText>
              </w:r>
            </w:del>
          </w:p>
        </w:tc>
      </w:tr>
      <w:tr w:rsidR="00375B0B" w:rsidDel="00955489" w:rsidTr="000D4C7E">
        <w:trPr>
          <w:del w:id="1852" w:author="vopatrilova" w:date="2018-11-19T09:52:00Z"/>
        </w:trPr>
        <w:tc>
          <w:tcPr>
            <w:tcW w:w="2868" w:type="dxa"/>
            <w:gridSpan w:val="2"/>
          </w:tcPr>
          <w:p w:rsidR="00375B0B" w:rsidRPr="00A32AE8" w:rsidDel="00955489" w:rsidRDefault="00375B0B" w:rsidP="00375B0B">
            <w:pPr>
              <w:jc w:val="both"/>
              <w:rPr>
                <w:del w:id="1853" w:author="vopatrilova" w:date="2018-11-19T09:52:00Z"/>
              </w:rPr>
            </w:pPr>
            <w:del w:id="1854" w:author="vopatrilova" w:date="2018-11-19T09:52:00Z">
              <w:r w:rsidRPr="009E7332" w:rsidDel="00955489">
                <w:delText>Softskil</w:delText>
              </w:r>
              <w:r w:rsidDel="00955489">
                <w:delText>s</w:delText>
              </w:r>
            </w:del>
          </w:p>
        </w:tc>
        <w:tc>
          <w:tcPr>
            <w:tcW w:w="993" w:type="dxa"/>
          </w:tcPr>
          <w:p w:rsidR="00375B0B" w:rsidRPr="00A32AE8" w:rsidDel="00955489" w:rsidRDefault="00375B0B" w:rsidP="00375B0B">
            <w:pPr>
              <w:jc w:val="both"/>
              <w:rPr>
                <w:del w:id="1855" w:author="vopatrilova" w:date="2018-11-19T09:52:00Z"/>
              </w:rPr>
            </w:pPr>
            <w:del w:id="1856" w:author="vopatrilova" w:date="2018-11-19T09:52:00Z">
              <w:r w:rsidDel="00955489">
                <w:delText>24</w:delText>
              </w:r>
              <w:r w:rsidRPr="00A32AE8" w:rsidDel="00955489">
                <w:delText>s</w:delText>
              </w:r>
            </w:del>
          </w:p>
        </w:tc>
        <w:tc>
          <w:tcPr>
            <w:tcW w:w="850" w:type="dxa"/>
          </w:tcPr>
          <w:p w:rsidR="00375B0B" w:rsidRPr="00A32AE8" w:rsidDel="00955489" w:rsidRDefault="00375B0B" w:rsidP="00375B0B">
            <w:pPr>
              <w:jc w:val="both"/>
              <w:rPr>
                <w:del w:id="1857" w:author="vopatrilova" w:date="2018-11-19T09:52:00Z"/>
              </w:rPr>
            </w:pPr>
            <w:del w:id="1858" w:author="vopatrilova" w:date="2018-11-19T09:52:00Z">
              <w:r w:rsidDel="00955489">
                <w:delText>z</w:delText>
              </w:r>
            </w:del>
          </w:p>
        </w:tc>
        <w:tc>
          <w:tcPr>
            <w:tcW w:w="709" w:type="dxa"/>
          </w:tcPr>
          <w:p w:rsidR="00375B0B" w:rsidRPr="00A32AE8" w:rsidDel="00955489" w:rsidRDefault="00375B0B" w:rsidP="00375B0B">
            <w:pPr>
              <w:jc w:val="both"/>
              <w:rPr>
                <w:del w:id="1859" w:author="vopatrilova" w:date="2018-11-19T09:52:00Z"/>
              </w:rPr>
            </w:pPr>
            <w:del w:id="1860" w:author="vopatrilova" w:date="2018-11-19T09:52:00Z">
              <w:r w:rsidRPr="00A32AE8" w:rsidDel="00955489">
                <w:delText>2</w:delText>
              </w:r>
            </w:del>
          </w:p>
        </w:tc>
        <w:tc>
          <w:tcPr>
            <w:tcW w:w="3827" w:type="dxa"/>
          </w:tcPr>
          <w:p w:rsidR="00375B0B" w:rsidRPr="00A32AE8" w:rsidDel="00955489" w:rsidRDefault="0050699D" w:rsidP="00375B0B">
            <w:pPr>
              <w:rPr>
                <w:del w:id="1861" w:author="vopatrilova" w:date="2018-11-19T09:52:00Z"/>
              </w:rPr>
            </w:pPr>
            <w:del w:id="1862" w:author="vopatrilova" w:date="2018-11-19T09:52:00Z">
              <w:r w:rsidDel="00955489">
                <w:rPr>
                  <w:i/>
                  <w:iCs/>
                </w:rPr>
                <w:delText>Předmět má pro zaměření SP doplňující charakter</w:delText>
              </w:r>
            </w:del>
          </w:p>
        </w:tc>
        <w:tc>
          <w:tcPr>
            <w:tcW w:w="567" w:type="dxa"/>
          </w:tcPr>
          <w:p w:rsidR="00375B0B" w:rsidRPr="00A32AE8" w:rsidDel="00955489" w:rsidRDefault="00375B0B" w:rsidP="00375B0B">
            <w:pPr>
              <w:jc w:val="both"/>
              <w:rPr>
                <w:del w:id="1863" w:author="vopatrilova" w:date="2018-11-19T09:52:00Z"/>
              </w:rPr>
            </w:pPr>
            <w:del w:id="1864" w:author="vopatrilova" w:date="2018-11-19T09:52:00Z">
              <w:r w:rsidRPr="00A32AE8" w:rsidDel="00955489">
                <w:delText>3</w:delText>
              </w:r>
              <w:r w:rsidR="00F14CF3" w:rsidDel="00955489">
                <w:delText>/L</w:delText>
              </w:r>
            </w:del>
          </w:p>
        </w:tc>
        <w:tc>
          <w:tcPr>
            <w:tcW w:w="709" w:type="dxa"/>
          </w:tcPr>
          <w:p w:rsidR="00375B0B" w:rsidRPr="00A32AE8" w:rsidDel="00955489" w:rsidRDefault="00375B0B" w:rsidP="00375B0B">
            <w:pPr>
              <w:jc w:val="both"/>
              <w:rPr>
                <w:del w:id="1865" w:author="vopatrilova" w:date="2018-11-19T09:52:00Z"/>
              </w:rPr>
            </w:pPr>
          </w:p>
        </w:tc>
      </w:tr>
      <w:tr w:rsidR="00375B0B" w:rsidDel="00955489" w:rsidTr="000D4C7E">
        <w:trPr>
          <w:del w:id="1866" w:author="vopatrilova" w:date="2018-11-19T09:52:00Z"/>
        </w:trPr>
        <w:tc>
          <w:tcPr>
            <w:tcW w:w="2868" w:type="dxa"/>
            <w:gridSpan w:val="2"/>
          </w:tcPr>
          <w:p w:rsidR="00375B0B" w:rsidRPr="00A32AE8" w:rsidDel="00955489" w:rsidRDefault="00375B0B" w:rsidP="00375B0B">
            <w:pPr>
              <w:jc w:val="both"/>
              <w:rPr>
                <w:del w:id="1867" w:author="vopatrilova" w:date="2018-11-19T09:52:00Z"/>
              </w:rPr>
            </w:pPr>
            <w:del w:id="1868" w:author="vopatrilova" w:date="2018-11-19T09:52:00Z">
              <w:r w:rsidRPr="009E7332" w:rsidDel="00955489">
                <w:rPr>
                  <w:rStyle w:val="shorttext"/>
                  <w:color w:val="222222"/>
                </w:rPr>
                <w:delText>Bachelor thesis</w:delText>
              </w:r>
            </w:del>
          </w:p>
        </w:tc>
        <w:tc>
          <w:tcPr>
            <w:tcW w:w="993" w:type="dxa"/>
          </w:tcPr>
          <w:p w:rsidR="00375B0B" w:rsidRPr="00A32AE8" w:rsidDel="00955489" w:rsidRDefault="00375B0B" w:rsidP="00375B0B">
            <w:pPr>
              <w:jc w:val="both"/>
              <w:rPr>
                <w:del w:id="1869" w:author="vopatrilova" w:date="2018-11-19T09:52:00Z"/>
              </w:rPr>
            </w:pPr>
            <w:del w:id="1870" w:author="vopatrilova" w:date="2018-11-19T09:52:00Z">
              <w:r w:rsidDel="00955489">
                <w:delText>204</w:delText>
              </w:r>
            </w:del>
          </w:p>
        </w:tc>
        <w:tc>
          <w:tcPr>
            <w:tcW w:w="850" w:type="dxa"/>
          </w:tcPr>
          <w:p w:rsidR="00375B0B" w:rsidRPr="00A32AE8" w:rsidDel="00955489" w:rsidRDefault="00375B0B" w:rsidP="00375B0B">
            <w:pPr>
              <w:jc w:val="both"/>
              <w:rPr>
                <w:del w:id="1871" w:author="vopatrilova" w:date="2018-11-19T09:52:00Z"/>
              </w:rPr>
            </w:pPr>
            <w:del w:id="1872" w:author="vopatrilova" w:date="2018-11-19T09:52:00Z">
              <w:r w:rsidRPr="00A32AE8" w:rsidDel="00955489">
                <w:delText>Obh.</w:delText>
              </w:r>
            </w:del>
          </w:p>
        </w:tc>
        <w:tc>
          <w:tcPr>
            <w:tcW w:w="709" w:type="dxa"/>
          </w:tcPr>
          <w:p w:rsidR="00375B0B" w:rsidRPr="00A32AE8" w:rsidDel="00955489" w:rsidRDefault="00375B0B" w:rsidP="00375B0B">
            <w:pPr>
              <w:jc w:val="both"/>
              <w:rPr>
                <w:del w:id="1873" w:author="vopatrilova" w:date="2018-11-19T09:52:00Z"/>
              </w:rPr>
            </w:pPr>
            <w:del w:id="1874" w:author="vopatrilova" w:date="2018-11-19T09:52:00Z">
              <w:r w:rsidRPr="00A32AE8" w:rsidDel="00955489">
                <w:delText>1</w:delText>
              </w:r>
              <w:r w:rsidDel="00955489">
                <w:delText>5</w:delText>
              </w:r>
            </w:del>
          </w:p>
        </w:tc>
        <w:tc>
          <w:tcPr>
            <w:tcW w:w="3827" w:type="dxa"/>
          </w:tcPr>
          <w:p w:rsidR="00375B0B" w:rsidRPr="00A32AE8" w:rsidDel="00955489" w:rsidRDefault="00375B0B" w:rsidP="00375B0B">
            <w:pPr>
              <w:rPr>
                <w:del w:id="1875" w:author="vopatrilova" w:date="2018-11-19T09:52:00Z"/>
              </w:rPr>
            </w:pPr>
            <w:del w:id="1876" w:author="vopatrilova" w:date="2018-11-19T09:52:00Z">
              <w:r w:rsidDel="00955489">
                <w:delText>prof. Ing. Vladimír Vašek, CSc. (100 % p)</w:delText>
              </w:r>
            </w:del>
          </w:p>
        </w:tc>
        <w:tc>
          <w:tcPr>
            <w:tcW w:w="567" w:type="dxa"/>
          </w:tcPr>
          <w:p w:rsidR="00375B0B" w:rsidRPr="00A32AE8" w:rsidDel="00955489" w:rsidRDefault="00375B0B" w:rsidP="00375B0B">
            <w:pPr>
              <w:jc w:val="both"/>
              <w:rPr>
                <w:del w:id="1877" w:author="vopatrilova" w:date="2018-11-19T09:52:00Z"/>
              </w:rPr>
            </w:pPr>
            <w:del w:id="1878" w:author="vopatrilova" w:date="2018-11-19T09:52:00Z">
              <w:r w:rsidRPr="00A32AE8" w:rsidDel="00955489">
                <w:delText>3</w:delText>
              </w:r>
              <w:r w:rsidR="00F14CF3" w:rsidDel="00955489">
                <w:delText>/L</w:delText>
              </w:r>
            </w:del>
          </w:p>
        </w:tc>
        <w:tc>
          <w:tcPr>
            <w:tcW w:w="709" w:type="dxa"/>
          </w:tcPr>
          <w:p w:rsidR="00375B0B" w:rsidRPr="00A32AE8" w:rsidDel="00955489" w:rsidRDefault="00375B0B" w:rsidP="00375B0B">
            <w:pPr>
              <w:jc w:val="both"/>
              <w:rPr>
                <w:del w:id="1879" w:author="vopatrilova" w:date="2018-11-19T09:52:00Z"/>
              </w:rPr>
            </w:pPr>
          </w:p>
        </w:tc>
      </w:tr>
      <w:tr w:rsidR="00375B0B" w:rsidDel="00955489" w:rsidTr="000D4C7E">
        <w:trPr>
          <w:del w:id="1880" w:author="vopatrilova" w:date="2018-11-19T09:52:00Z"/>
        </w:trPr>
        <w:tc>
          <w:tcPr>
            <w:tcW w:w="3861" w:type="dxa"/>
            <w:gridSpan w:val="3"/>
            <w:shd w:val="clear" w:color="auto" w:fill="F7CAAC"/>
          </w:tcPr>
          <w:p w:rsidR="00375B0B" w:rsidDel="00955489" w:rsidRDefault="00375B0B" w:rsidP="00375B0B">
            <w:pPr>
              <w:jc w:val="both"/>
              <w:rPr>
                <w:del w:id="1881" w:author="vopatrilova" w:date="2018-11-19T09:52:00Z"/>
                <w:b/>
              </w:rPr>
            </w:pPr>
            <w:del w:id="1882" w:author="vopatrilova" w:date="2018-11-19T09:52:00Z">
              <w:r w:rsidDel="00955489">
                <w:rPr>
                  <w:b/>
                </w:rPr>
                <w:delText xml:space="preserve"> Součásti SZZ a jejich obsah</w:delText>
              </w:r>
            </w:del>
          </w:p>
        </w:tc>
        <w:tc>
          <w:tcPr>
            <w:tcW w:w="6662" w:type="dxa"/>
            <w:gridSpan w:val="5"/>
            <w:tcBorders>
              <w:bottom w:val="nil"/>
            </w:tcBorders>
          </w:tcPr>
          <w:p w:rsidR="00375B0B" w:rsidDel="00955489" w:rsidRDefault="00375B0B" w:rsidP="00375B0B">
            <w:pPr>
              <w:jc w:val="both"/>
              <w:rPr>
                <w:del w:id="1883" w:author="vopatrilova" w:date="2018-11-19T09:52:00Z"/>
              </w:rPr>
            </w:pPr>
          </w:p>
        </w:tc>
      </w:tr>
      <w:tr w:rsidR="00375B0B" w:rsidDel="00955489" w:rsidTr="000D4C7E">
        <w:trPr>
          <w:trHeight w:val="1370"/>
          <w:del w:id="1884" w:author="vopatrilova" w:date="2018-11-19T09:52:00Z"/>
        </w:trPr>
        <w:tc>
          <w:tcPr>
            <w:tcW w:w="10523" w:type="dxa"/>
            <w:gridSpan w:val="8"/>
            <w:tcBorders>
              <w:top w:val="nil"/>
            </w:tcBorders>
          </w:tcPr>
          <w:p w:rsidR="004661CE" w:rsidDel="00955489" w:rsidRDefault="004661CE" w:rsidP="004661CE">
            <w:pPr>
              <w:rPr>
                <w:del w:id="1885" w:author="vopatrilova" w:date="2018-11-19T09:52:00Z"/>
              </w:rPr>
            </w:pPr>
            <w:del w:id="1886" w:author="vopatrilova" w:date="2018-11-19T09:52:00Z">
              <w:r w:rsidRPr="00C557F3" w:rsidDel="00955489">
                <w:delText>Závěrečné zkoušky se skládají z</w:delText>
              </w:r>
              <w:r w:rsidDel="00955489">
                <w:delText> </w:delText>
              </w:r>
              <w:r w:rsidRPr="00C557F3" w:rsidDel="00955489">
                <w:delText>obhajoby</w:delText>
              </w:r>
              <w:r w:rsidDel="00955489">
                <w:delText xml:space="preserve"> bakalářské</w:delText>
              </w:r>
              <w:r w:rsidRPr="00C557F3" w:rsidDel="00955489">
                <w:delText xml:space="preserve"> práce a ze státní zkoušky ze </w:delText>
              </w:r>
              <w:r w:rsidDel="00955489">
                <w:delText>dvou povinných</w:delText>
              </w:r>
              <w:r w:rsidRPr="00C557F3" w:rsidDel="00955489">
                <w:delText xml:space="preserve"> </w:delText>
              </w:r>
              <w:r w:rsidDel="00955489">
                <w:delText>tématických okruhů</w:delText>
              </w:r>
              <w:r w:rsidRPr="00C557F3" w:rsidDel="00955489">
                <w:delText xml:space="preserve">. Tyto </w:delText>
              </w:r>
              <w:r w:rsidDel="00955489">
                <w:delText>tématické okruhy</w:delText>
              </w:r>
              <w:r w:rsidRPr="00C557F3" w:rsidDel="00955489">
                <w:delText xml:space="preserve"> jsou průřezové a zahrnují v sobě tématiku vždy několika dílčích studijních předmětů. </w:delText>
              </w:r>
            </w:del>
          </w:p>
          <w:p w:rsidR="004661CE" w:rsidDel="00955489" w:rsidRDefault="004661CE" w:rsidP="004661CE">
            <w:pPr>
              <w:rPr>
                <w:del w:id="1887" w:author="vopatrilova" w:date="2018-11-19T09:52:00Z"/>
              </w:rPr>
            </w:pPr>
          </w:p>
          <w:p w:rsidR="004661CE" w:rsidDel="00955489" w:rsidRDefault="004661CE" w:rsidP="004661CE">
            <w:pPr>
              <w:rPr>
                <w:del w:id="1888" w:author="vopatrilova" w:date="2018-11-19T09:52:00Z"/>
              </w:rPr>
            </w:pPr>
            <w:del w:id="1889" w:author="vopatrilova" w:date="2018-11-19T09:52:00Z">
              <w:r w:rsidDel="00955489">
                <w:delText>Tématické okruhy:</w:delText>
              </w:r>
            </w:del>
          </w:p>
          <w:p w:rsidR="00BC61E6" w:rsidRPr="00607007" w:rsidDel="00955489" w:rsidRDefault="00BC61E6" w:rsidP="00BC61E6">
            <w:pPr>
              <w:jc w:val="both"/>
              <w:rPr>
                <w:del w:id="1890" w:author="vopatrilova" w:date="2018-11-19T09:52:00Z"/>
              </w:rPr>
            </w:pPr>
          </w:p>
          <w:p w:rsidR="00BC61E6" w:rsidRPr="00607007" w:rsidDel="00955489" w:rsidRDefault="00126508" w:rsidP="00413040">
            <w:pPr>
              <w:pStyle w:val="Odstavecseseznamem"/>
              <w:numPr>
                <w:ilvl w:val="0"/>
                <w:numId w:val="72"/>
              </w:numPr>
              <w:jc w:val="both"/>
              <w:rPr>
                <w:del w:id="1891" w:author="vopatrilova" w:date="2018-11-19T09:52:00Z"/>
              </w:rPr>
            </w:pPr>
            <w:del w:id="1892" w:author="vopatrilova" w:date="2018-11-19T09:52:00Z">
              <w:r w:rsidRPr="004661CE" w:rsidDel="00955489">
                <w:rPr>
                  <w:b/>
                </w:rPr>
                <w:delText>Theory and means of automation control</w:delText>
              </w:r>
              <w:r w:rsidR="004661CE" w:rsidDel="00955489">
                <w:delText>.</w:delText>
              </w:r>
              <w:r w:rsidR="00BC61E6" w:rsidDel="00955489">
                <w:delText xml:space="preserve"> </w:delText>
              </w:r>
              <w:r w:rsidR="004661CE" w:rsidDel="00955489">
                <w:delText xml:space="preserve">Tento tématický okruh v sobě zahrnuje dílčí problematiky, které jsou obsahem dílčích předmětů: </w:delText>
              </w:r>
              <w:r w:rsidR="00BC61E6" w:rsidDel="00955489">
                <w:delText xml:space="preserve"> </w:delText>
              </w:r>
              <w:r w:rsidDel="00955489">
                <w:delText>Automation control</w:delText>
              </w:r>
              <w:r w:rsidR="00BC61E6" w:rsidDel="00955489">
                <w:delText xml:space="preserve">, </w:delText>
              </w:r>
              <w:r w:rsidDel="00955489">
                <w:delText>Continuous control</w:delText>
              </w:r>
              <w:r w:rsidR="00BC61E6" w:rsidDel="00955489">
                <w:delText xml:space="preserve">, </w:delText>
              </w:r>
              <w:r w:rsidDel="00955489">
                <w:delText>Instrumentation andmeasurement</w:delText>
              </w:r>
              <w:r w:rsidR="00BC61E6" w:rsidDel="00955489">
                <w:delText xml:space="preserve">, </w:delText>
              </w:r>
              <w:r w:rsidR="00BC61E6" w:rsidRPr="00A32AE8" w:rsidDel="00955489">
                <w:delText>Senzor</w:delText>
              </w:r>
              <w:r w:rsidDel="00955489">
                <w:delText>s</w:delText>
              </w:r>
              <w:r w:rsidR="00BC61E6" w:rsidDel="00955489">
                <w:delText>,</w:delText>
              </w:r>
              <w:r w:rsidR="00BC61E6" w:rsidRPr="00075691" w:rsidDel="00955489">
                <w:delText xml:space="preserve"> </w:delText>
              </w:r>
              <w:r w:rsidDel="00955489">
                <w:delText>Actuators</w:delText>
              </w:r>
              <w:r w:rsidR="00BC61E6" w:rsidDel="00955489">
                <w:delText xml:space="preserve">, </w:delText>
              </w:r>
              <w:r w:rsidR="00BC61E6" w:rsidRPr="00FF575C" w:rsidDel="00955489">
                <w:delText>Mechatroni</w:delText>
              </w:r>
              <w:r w:rsidDel="00955489">
                <w:delText>cal systems</w:delText>
              </w:r>
              <w:r w:rsidR="00BC61E6" w:rsidDel="00955489">
                <w:delText>.</w:delText>
              </w:r>
            </w:del>
          </w:p>
          <w:p w:rsidR="00BC61E6" w:rsidDel="00955489" w:rsidRDefault="00BC61E6" w:rsidP="00413040">
            <w:pPr>
              <w:pStyle w:val="Odstavecseseznamem"/>
              <w:numPr>
                <w:ilvl w:val="0"/>
                <w:numId w:val="72"/>
              </w:numPr>
              <w:jc w:val="both"/>
              <w:rPr>
                <w:del w:id="1893" w:author="vopatrilova" w:date="2018-11-19T09:52:00Z"/>
              </w:rPr>
            </w:pPr>
            <w:del w:id="1894" w:author="vopatrilova" w:date="2018-11-19T09:52:00Z">
              <w:r w:rsidRPr="004661CE" w:rsidDel="00955489">
                <w:rPr>
                  <w:b/>
                </w:rPr>
                <w:delText xml:space="preserve"> </w:delText>
              </w:r>
              <w:r w:rsidR="00126508" w:rsidRPr="004661CE" w:rsidDel="00955489">
                <w:rPr>
                  <w:b/>
                </w:rPr>
                <w:delText>Information technologies in industrial automation</w:delText>
              </w:r>
              <w:r w:rsidR="004661CE" w:rsidDel="00955489">
                <w:rPr>
                  <w:b/>
                </w:rPr>
                <w:delText>.</w:delText>
              </w:r>
              <w:r w:rsidDel="00955489">
                <w:delText xml:space="preserve"> </w:delText>
              </w:r>
              <w:r w:rsidR="004661CE" w:rsidDel="00955489">
                <w:delText xml:space="preserve">Tento tématický okruh v sobě zahrnuje dílčí problematiky, které jsou obsahem dílčích předmětů: </w:delText>
              </w:r>
              <w:r w:rsidRPr="00A32AE8" w:rsidDel="00955489">
                <w:delText xml:space="preserve">Hardware </w:delText>
              </w:r>
              <w:r w:rsidR="00126508" w:rsidDel="00955489">
                <w:delText>and operating systems</w:delText>
              </w:r>
              <w:r w:rsidDel="00955489">
                <w:delText>,</w:delText>
              </w:r>
              <w:r w:rsidRPr="00A32AE8" w:rsidDel="00955489">
                <w:delText xml:space="preserve"> </w:delText>
              </w:r>
              <w:r w:rsidR="006A028F" w:rsidDel="00955489">
                <w:delText>Data transfer and storage systems</w:delText>
              </w:r>
              <w:r w:rsidDel="00955489">
                <w:delText>,</w:delText>
              </w:r>
              <w:r w:rsidRPr="00A32AE8" w:rsidDel="00955489">
                <w:delText xml:space="preserve"> PLC</w:delText>
              </w:r>
              <w:r w:rsidR="006A028F" w:rsidDel="00955489">
                <w:delText xml:space="preserve"> programming</w:delText>
              </w:r>
              <w:r w:rsidDel="00955489">
                <w:delText xml:space="preserve">, </w:delText>
              </w:r>
              <w:r w:rsidRPr="00A32AE8" w:rsidDel="00955489">
                <w:delText>Embedded s</w:delText>
              </w:r>
              <w:r w:rsidR="006A028F" w:rsidDel="00955489">
                <w:delText>systems with cmicrocomputers</w:delText>
              </w:r>
              <w:r w:rsidDel="00955489">
                <w:delText xml:space="preserve">, </w:delText>
              </w:r>
              <w:r w:rsidR="006A028F" w:rsidRPr="004661CE" w:rsidDel="00955489">
                <w:rPr>
                  <w:color w:val="222222"/>
                </w:rPr>
                <w:delText>Programming and application of industrial robots and manipulators</w:delText>
              </w:r>
              <w:r w:rsidDel="00955489">
                <w:delText xml:space="preserve">, </w:delText>
              </w:r>
              <w:r w:rsidR="006A028F" w:rsidRPr="004661CE" w:rsidDel="00955489">
                <w:rPr>
                  <w:rStyle w:val="shorttext"/>
                  <w:color w:val="222222"/>
                </w:rPr>
                <w:delText>Artificial and Computational Intelligence</w:delText>
              </w:r>
              <w:r w:rsidDel="00955489">
                <w:delText>.</w:delText>
              </w:r>
            </w:del>
          </w:p>
          <w:p w:rsidR="00BC61E6" w:rsidRPr="00607007" w:rsidDel="00955489" w:rsidRDefault="00BC61E6" w:rsidP="00BC61E6">
            <w:pPr>
              <w:ind w:left="1461" w:hanging="1461"/>
              <w:jc w:val="both"/>
              <w:rPr>
                <w:del w:id="1895" w:author="vopatrilova" w:date="2018-11-19T09:52:00Z"/>
              </w:rPr>
            </w:pPr>
          </w:p>
          <w:p w:rsidR="00375B0B" w:rsidDel="00955489" w:rsidRDefault="00BC61E6" w:rsidP="00BC61E6">
            <w:pPr>
              <w:jc w:val="both"/>
              <w:rPr>
                <w:del w:id="1896" w:author="vopatrilova" w:date="2018-11-19T09:52:00Z"/>
              </w:rPr>
            </w:pPr>
            <w:del w:id="1897" w:author="vopatrilova" w:date="2018-11-19T09:52:00Z">
              <w:r w:rsidRPr="00607007" w:rsidDel="00955489">
                <w:delText>Studentům</w:delText>
              </w:r>
              <w:r w:rsidRPr="009B5A0E" w:rsidDel="00955489">
                <w:delText xml:space="preserve"> budou předem oznámeny okruhy témat, ze kterých budou zkoušeni. Témata jsou každoročně aktualizována a jsou schválena Radou studijních programů pro daný akademický rok.</w:delText>
              </w:r>
            </w:del>
          </w:p>
        </w:tc>
      </w:tr>
      <w:tr w:rsidR="00375B0B" w:rsidDel="00955489" w:rsidTr="000D4C7E">
        <w:trPr>
          <w:del w:id="1898" w:author="vopatrilova" w:date="2018-11-19T09:52:00Z"/>
        </w:trPr>
        <w:tc>
          <w:tcPr>
            <w:tcW w:w="3861" w:type="dxa"/>
            <w:gridSpan w:val="3"/>
            <w:shd w:val="clear" w:color="auto" w:fill="F7CAAC"/>
          </w:tcPr>
          <w:p w:rsidR="00375B0B" w:rsidDel="00955489" w:rsidRDefault="00375B0B" w:rsidP="00375B0B">
            <w:pPr>
              <w:jc w:val="both"/>
              <w:rPr>
                <w:del w:id="1899" w:author="vopatrilova" w:date="2018-11-19T09:52:00Z"/>
                <w:b/>
              </w:rPr>
            </w:pPr>
            <w:del w:id="1900" w:author="vopatrilova" w:date="2018-11-19T09:52:00Z">
              <w:r w:rsidDel="00955489">
                <w:rPr>
                  <w:b/>
                </w:rPr>
                <w:delText>Další studijní povinnosti</w:delText>
              </w:r>
            </w:del>
          </w:p>
        </w:tc>
        <w:tc>
          <w:tcPr>
            <w:tcW w:w="6662" w:type="dxa"/>
            <w:gridSpan w:val="5"/>
            <w:tcBorders>
              <w:bottom w:val="nil"/>
            </w:tcBorders>
          </w:tcPr>
          <w:p w:rsidR="00375B0B" w:rsidDel="00955489" w:rsidRDefault="00375B0B" w:rsidP="00375B0B">
            <w:pPr>
              <w:jc w:val="both"/>
              <w:rPr>
                <w:del w:id="1901" w:author="vopatrilova" w:date="2018-11-19T09:52:00Z"/>
              </w:rPr>
            </w:pPr>
          </w:p>
        </w:tc>
      </w:tr>
      <w:tr w:rsidR="00375B0B" w:rsidDel="00955489" w:rsidTr="000D4C7E">
        <w:trPr>
          <w:trHeight w:val="605"/>
          <w:del w:id="1902" w:author="vopatrilova" w:date="2018-11-19T09:52:00Z"/>
        </w:trPr>
        <w:tc>
          <w:tcPr>
            <w:tcW w:w="10523" w:type="dxa"/>
            <w:gridSpan w:val="8"/>
            <w:tcBorders>
              <w:top w:val="nil"/>
            </w:tcBorders>
          </w:tcPr>
          <w:p w:rsidR="00375B0B" w:rsidDel="00955489" w:rsidRDefault="00375B0B" w:rsidP="00375B0B">
            <w:pPr>
              <w:rPr>
                <w:del w:id="1903" w:author="vopatrilova" w:date="2018-11-19T09:52:00Z"/>
              </w:rPr>
            </w:pPr>
            <w:del w:id="1904" w:author="vopatrilova" w:date="2018-11-19T09:52:00Z">
              <w:r w:rsidDel="00955489">
                <w:delText>Odborná</w:delText>
              </w:r>
              <w:r w:rsidRPr="009B5A0E" w:rsidDel="00955489">
                <w:delText xml:space="preserve"> praxe na bakalářském stupni studia </w:delText>
              </w:r>
              <w:r w:rsidDel="00955489">
                <w:delText>není zajišťována</w:delText>
              </w:r>
              <w:r w:rsidRPr="009B5A0E" w:rsidDel="00955489">
                <w:delText xml:space="preserve">, </w:delText>
              </w:r>
              <w:r w:rsidR="00177D62" w:rsidDel="00955489">
                <w:delText xml:space="preserve">je uskutečňována </w:delText>
              </w:r>
              <w:r w:rsidRPr="009B5A0E" w:rsidDel="00955489">
                <w:delText>v navazujícím magisterském stupni studia.</w:delText>
              </w:r>
            </w:del>
          </w:p>
          <w:p w:rsidR="00375B0B" w:rsidDel="00955489" w:rsidRDefault="00375B0B" w:rsidP="00375B0B">
            <w:pPr>
              <w:jc w:val="both"/>
              <w:rPr>
                <w:del w:id="1905" w:author="vopatrilova" w:date="2018-11-19T09:52:00Z"/>
              </w:rPr>
            </w:pPr>
          </w:p>
        </w:tc>
      </w:tr>
      <w:tr w:rsidR="00375B0B" w:rsidDel="00955489" w:rsidTr="000D4C7E">
        <w:trPr>
          <w:del w:id="1906" w:author="vopatrilova" w:date="2018-11-19T09:52:00Z"/>
        </w:trPr>
        <w:tc>
          <w:tcPr>
            <w:tcW w:w="3861" w:type="dxa"/>
            <w:gridSpan w:val="3"/>
            <w:shd w:val="clear" w:color="auto" w:fill="F7CAAC"/>
          </w:tcPr>
          <w:p w:rsidR="00375B0B" w:rsidDel="00955489" w:rsidRDefault="00375B0B" w:rsidP="00375B0B">
            <w:pPr>
              <w:rPr>
                <w:del w:id="1907" w:author="vopatrilova" w:date="2018-11-19T09:52:00Z"/>
                <w:b/>
              </w:rPr>
            </w:pPr>
            <w:del w:id="1908" w:author="vopatrilova" w:date="2018-11-19T09:52:00Z">
              <w:r w:rsidDel="00955489">
                <w:rPr>
                  <w:b/>
                </w:rPr>
                <w:delText>Návrh témat kvalifikačních prací a témata obhájených prací</w:delText>
              </w:r>
            </w:del>
          </w:p>
        </w:tc>
        <w:tc>
          <w:tcPr>
            <w:tcW w:w="6662" w:type="dxa"/>
            <w:gridSpan w:val="5"/>
            <w:tcBorders>
              <w:bottom w:val="nil"/>
            </w:tcBorders>
          </w:tcPr>
          <w:p w:rsidR="00375B0B" w:rsidDel="00955489" w:rsidRDefault="00375B0B" w:rsidP="00375B0B">
            <w:pPr>
              <w:jc w:val="both"/>
              <w:rPr>
                <w:del w:id="1909" w:author="vopatrilova" w:date="2018-11-19T09:52:00Z"/>
              </w:rPr>
            </w:pPr>
          </w:p>
        </w:tc>
      </w:tr>
      <w:tr w:rsidR="00375B0B" w:rsidDel="00955489" w:rsidTr="000D4C7E">
        <w:trPr>
          <w:trHeight w:val="842"/>
          <w:del w:id="1910" w:author="vopatrilova" w:date="2018-11-19T09:52:00Z"/>
        </w:trPr>
        <w:tc>
          <w:tcPr>
            <w:tcW w:w="10523" w:type="dxa"/>
            <w:gridSpan w:val="8"/>
            <w:tcBorders>
              <w:top w:val="nil"/>
            </w:tcBorders>
          </w:tcPr>
          <w:p w:rsidR="003708C8" w:rsidDel="00955489" w:rsidRDefault="003708C8" w:rsidP="003708C8">
            <w:pPr>
              <w:jc w:val="both"/>
              <w:rPr>
                <w:del w:id="1911" w:author="vopatrilova" w:date="2018-11-19T09:52:00Z"/>
              </w:rPr>
            </w:pPr>
            <w:del w:id="1912" w:author="vopatrilova" w:date="2018-11-19T09:52:00Z">
              <w:r w:rsidDel="00955489">
                <w:delText>Vybraná témata bakalářských prací:</w:delText>
              </w:r>
            </w:del>
          </w:p>
          <w:p w:rsidR="003708C8" w:rsidRPr="004829F5" w:rsidDel="00955489" w:rsidRDefault="003708C8" w:rsidP="003708C8">
            <w:pPr>
              <w:ind w:left="247"/>
              <w:rPr>
                <w:del w:id="1913" w:author="vopatrilova" w:date="2018-11-19T09:52:00Z"/>
              </w:rPr>
            </w:pPr>
            <w:del w:id="1914" w:author="vopatrilova" w:date="2018-11-19T09:52:00Z">
              <w:r w:rsidRPr="004829F5" w:rsidDel="00955489">
                <w:delText>Client Server Communication in the Matlab/Simulink</w:delText>
              </w:r>
            </w:del>
          </w:p>
          <w:p w:rsidR="003708C8" w:rsidRPr="004829F5" w:rsidDel="00955489" w:rsidRDefault="003708C8" w:rsidP="003708C8">
            <w:pPr>
              <w:ind w:left="247"/>
              <w:rPr>
                <w:del w:id="1915" w:author="vopatrilova" w:date="2018-11-19T09:52:00Z"/>
              </w:rPr>
            </w:pPr>
            <w:del w:id="1916" w:author="vopatrilova" w:date="2018-11-19T09:52:00Z">
              <w:r w:rsidRPr="004829F5" w:rsidDel="00955489">
                <w:delText>Controlling Educational Robot Motors</w:delText>
              </w:r>
            </w:del>
          </w:p>
          <w:p w:rsidR="003708C8" w:rsidRPr="004829F5" w:rsidDel="00955489" w:rsidRDefault="003708C8" w:rsidP="003708C8">
            <w:pPr>
              <w:ind w:left="247"/>
              <w:rPr>
                <w:del w:id="1917" w:author="vopatrilova" w:date="2018-11-19T09:52:00Z"/>
              </w:rPr>
            </w:pPr>
            <w:del w:id="1918" w:author="vopatrilova" w:date="2018-11-19T09:52:00Z">
              <w:r w:rsidRPr="004829F5" w:rsidDel="00955489">
                <w:delText>Heat recovery in the technological process.</w:delText>
              </w:r>
            </w:del>
          </w:p>
          <w:p w:rsidR="003708C8" w:rsidRPr="004829F5" w:rsidDel="00955489" w:rsidRDefault="003708C8" w:rsidP="003708C8">
            <w:pPr>
              <w:ind w:left="247"/>
              <w:rPr>
                <w:del w:id="1919" w:author="vopatrilova" w:date="2018-11-19T09:52:00Z"/>
              </w:rPr>
            </w:pPr>
            <w:del w:id="1920" w:author="vopatrilova" w:date="2018-11-19T09:52:00Z">
              <w:r w:rsidRPr="004829F5" w:rsidDel="00955489">
                <w:delText>The mathematical modelling results visualisation of glass furnaces</w:delText>
              </w:r>
            </w:del>
          </w:p>
          <w:p w:rsidR="003708C8" w:rsidRPr="004829F5" w:rsidDel="00955489" w:rsidRDefault="003708C8" w:rsidP="003708C8">
            <w:pPr>
              <w:ind w:left="247"/>
              <w:rPr>
                <w:del w:id="1921" w:author="vopatrilova" w:date="2018-11-19T09:52:00Z"/>
              </w:rPr>
            </w:pPr>
            <w:del w:id="1922" w:author="vopatrilova" w:date="2018-11-19T09:52:00Z">
              <w:r w:rsidRPr="004829F5" w:rsidDel="00955489">
                <w:delText>Numerical solution of differential equations using the software Mathematica</w:delText>
              </w:r>
            </w:del>
          </w:p>
          <w:p w:rsidR="00375B0B" w:rsidDel="00955489" w:rsidRDefault="003708C8" w:rsidP="003708C8">
            <w:pPr>
              <w:ind w:left="247"/>
              <w:rPr>
                <w:del w:id="1923" w:author="vopatrilova" w:date="2018-11-19T09:52:00Z"/>
              </w:rPr>
            </w:pPr>
            <w:del w:id="1924" w:author="vopatrilova" w:date="2018-11-19T09:52:00Z">
              <w:r w:rsidRPr="004829F5" w:rsidDel="00955489">
                <w:delText>Polynomial Control Design Method for SISO Systems</w:delText>
              </w:r>
            </w:del>
          </w:p>
          <w:p w:rsidR="003708C8" w:rsidDel="00955489" w:rsidRDefault="003708C8" w:rsidP="003708C8">
            <w:pPr>
              <w:ind w:left="247"/>
              <w:rPr>
                <w:del w:id="1925" w:author="vopatrilova" w:date="2018-11-19T09:52:00Z"/>
              </w:rPr>
            </w:pPr>
          </w:p>
        </w:tc>
      </w:tr>
      <w:tr w:rsidR="00375B0B" w:rsidDel="00955489" w:rsidTr="000D4C7E">
        <w:trPr>
          <w:del w:id="1926" w:author="vopatrilova" w:date="2018-11-19T09:52:00Z"/>
        </w:trPr>
        <w:tc>
          <w:tcPr>
            <w:tcW w:w="3861" w:type="dxa"/>
            <w:gridSpan w:val="3"/>
            <w:shd w:val="clear" w:color="auto" w:fill="F7CAAC"/>
          </w:tcPr>
          <w:p w:rsidR="00375B0B" w:rsidDel="00955489" w:rsidRDefault="00375B0B" w:rsidP="00375B0B">
            <w:pPr>
              <w:rPr>
                <w:del w:id="1927" w:author="vopatrilova" w:date="2018-11-19T09:52:00Z"/>
              </w:rPr>
            </w:pPr>
            <w:del w:id="1928" w:author="vopatrilova" w:date="2018-11-19T09:52:00Z">
              <w:r w:rsidDel="00955489">
                <w:rPr>
                  <w:b/>
                </w:rPr>
                <w:delText>Návrh témat rigorózních prací a témata obhájených prací</w:delText>
              </w:r>
            </w:del>
          </w:p>
        </w:tc>
        <w:tc>
          <w:tcPr>
            <w:tcW w:w="6662" w:type="dxa"/>
            <w:gridSpan w:val="5"/>
            <w:tcBorders>
              <w:bottom w:val="nil"/>
            </w:tcBorders>
            <w:shd w:val="clear" w:color="auto" w:fill="FFFFFF"/>
          </w:tcPr>
          <w:p w:rsidR="00375B0B" w:rsidDel="00955489" w:rsidRDefault="00375B0B" w:rsidP="00375B0B">
            <w:pPr>
              <w:jc w:val="center"/>
              <w:rPr>
                <w:del w:id="1929" w:author="vopatrilova" w:date="2018-11-19T09:52:00Z"/>
              </w:rPr>
            </w:pPr>
          </w:p>
        </w:tc>
      </w:tr>
      <w:tr w:rsidR="00375B0B" w:rsidDel="00955489" w:rsidTr="000D4C7E">
        <w:trPr>
          <w:trHeight w:val="680"/>
          <w:del w:id="1930" w:author="vopatrilova" w:date="2018-11-19T09:52:00Z"/>
        </w:trPr>
        <w:tc>
          <w:tcPr>
            <w:tcW w:w="10523" w:type="dxa"/>
            <w:gridSpan w:val="8"/>
            <w:tcBorders>
              <w:top w:val="nil"/>
            </w:tcBorders>
          </w:tcPr>
          <w:p w:rsidR="00375B0B" w:rsidDel="00955489" w:rsidRDefault="00375B0B" w:rsidP="00375B0B">
            <w:pPr>
              <w:jc w:val="both"/>
              <w:rPr>
                <w:del w:id="1931" w:author="vopatrilova" w:date="2018-11-19T09:52:00Z"/>
              </w:rPr>
            </w:pPr>
            <w:del w:id="1932" w:author="vopatrilova" w:date="2018-11-19T09:52:00Z">
              <w:r w:rsidDel="00955489">
                <w:delText>Nerelevantní.</w:delText>
              </w:r>
            </w:del>
          </w:p>
        </w:tc>
      </w:tr>
      <w:tr w:rsidR="00375B0B" w:rsidDel="00955489" w:rsidTr="000D4C7E">
        <w:trPr>
          <w:del w:id="1933" w:author="vopatrilova" w:date="2018-11-19T09:52:00Z"/>
        </w:trPr>
        <w:tc>
          <w:tcPr>
            <w:tcW w:w="3861" w:type="dxa"/>
            <w:gridSpan w:val="3"/>
            <w:shd w:val="clear" w:color="auto" w:fill="F7CAAC"/>
          </w:tcPr>
          <w:p w:rsidR="00375B0B" w:rsidDel="00955489" w:rsidRDefault="00375B0B" w:rsidP="00375B0B">
            <w:pPr>
              <w:rPr>
                <w:del w:id="1934" w:author="vopatrilova" w:date="2018-11-19T09:52:00Z"/>
              </w:rPr>
            </w:pPr>
            <w:del w:id="1935" w:author="vopatrilova" w:date="2018-11-19T09:52:00Z">
              <w:r w:rsidDel="00955489">
                <w:rPr>
                  <w:b/>
                </w:rPr>
                <w:delText xml:space="preserve"> Součásti SRZ a jejich obsah</w:delText>
              </w:r>
            </w:del>
          </w:p>
        </w:tc>
        <w:tc>
          <w:tcPr>
            <w:tcW w:w="6662" w:type="dxa"/>
            <w:gridSpan w:val="5"/>
            <w:tcBorders>
              <w:bottom w:val="nil"/>
            </w:tcBorders>
            <w:shd w:val="clear" w:color="auto" w:fill="FFFFFF"/>
          </w:tcPr>
          <w:p w:rsidR="00375B0B" w:rsidDel="00955489" w:rsidRDefault="00375B0B" w:rsidP="00375B0B">
            <w:pPr>
              <w:jc w:val="center"/>
              <w:rPr>
                <w:del w:id="1936" w:author="vopatrilova" w:date="2018-11-19T09:52:00Z"/>
              </w:rPr>
            </w:pPr>
          </w:p>
        </w:tc>
      </w:tr>
      <w:tr w:rsidR="00375B0B" w:rsidDel="00955489" w:rsidTr="000D4C7E">
        <w:trPr>
          <w:trHeight w:val="594"/>
          <w:del w:id="1937" w:author="vopatrilova" w:date="2018-11-19T09:52:00Z"/>
        </w:trPr>
        <w:tc>
          <w:tcPr>
            <w:tcW w:w="10523" w:type="dxa"/>
            <w:gridSpan w:val="8"/>
            <w:tcBorders>
              <w:top w:val="nil"/>
            </w:tcBorders>
          </w:tcPr>
          <w:p w:rsidR="00375B0B" w:rsidDel="00955489" w:rsidRDefault="00375B0B" w:rsidP="00375B0B">
            <w:pPr>
              <w:jc w:val="both"/>
              <w:rPr>
                <w:del w:id="1938" w:author="vopatrilova" w:date="2018-11-19T09:52:00Z"/>
              </w:rPr>
            </w:pPr>
            <w:del w:id="1939" w:author="vopatrilova" w:date="2018-11-19T09:52:00Z">
              <w:r w:rsidDel="00955489">
                <w:delText>Nerelevantní.</w:delText>
              </w:r>
            </w:del>
          </w:p>
        </w:tc>
      </w:tr>
    </w:tbl>
    <w:p w:rsidR="00375B0B" w:rsidRDefault="00375B0B" w:rsidP="00375B0B"/>
    <w:p w:rsidR="00DE5978" w:rsidRDefault="00DE5978">
      <w:del w:id="1940" w:author="vopatrilova" w:date="2018-11-19T09:52:00Z">
        <w:r w:rsidDel="00955489">
          <w:br w:type="page"/>
        </w:r>
      </w:del>
    </w:p>
    <w:p w:rsidR="00013B1B" w:rsidRDefault="00013B1B">
      <w:pPr>
        <w:rPr>
          <w:ins w:id="1941" w:author="vopatrilova" w:date="2018-11-22T10:07:00Z"/>
        </w:rPr>
      </w:pPr>
      <w:ins w:id="1942" w:author="vopatrilova" w:date="2018-11-22T10:07:00Z">
        <w:r>
          <w:br w:type="page"/>
        </w:r>
      </w:ins>
    </w:p>
    <w:tbl>
      <w:tblPr>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76"/>
        <w:gridCol w:w="499"/>
        <w:gridCol w:w="1060"/>
        <w:gridCol w:w="2410"/>
        <w:gridCol w:w="2129"/>
        <w:tblGridChange w:id="1943">
          <w:tblGrid>
            <w:gridCol w:w="80"/>
            <w:gridCol w:w="40"/>
            <w:gridCol w:w="3456"/>
            <w:gridCol w:w="80"/>
            <w:gridCol w:w="40"/>
            <w:gridCol w:w="379"/>
            <w:gridCol w:w="1060"/>
            <w:gridCol w:w="80"/>
            <w:gridCol w:w="40"/>
            <w:gridCol w:w="2290"/>
            <w:gridCol w:w="80"/>
            <w:gridCol w:w="40"/>
            <w:gridCol w:w="2009"/>
            <w:gridCol w:w="80"/>
            <w:gridCol w:w="40"/>
          </w:tblGrid>
        </w:tblGridChange>
      </w:tblGrid>
      <w:tr w:rsidR="00D26B13" w:rsidTr="00977AA8">
        <w:tc>
          <w:tcPr>
            <w:tcW w:w="9674" w:type="dxa"/>
            <w:gridSpan w:val="5"/>
            <w:tcBorders>
              <w:bottom w:val="double" w:sz="4" w:space="0" w:color="auto"/>
            </w:tcBorders>
            <w:shd w:val="clear" w:color="auto" w:fill="BDD6EE"/>
          </w:tcPr>
          <w:p w:rsidR="00D26B13" w:rsidRDefault="00D26B13" w:rsidP="0050699D">
            <w:pPr>
              <w:tabs>
                <w:tab w:val="right" w:pos="9324"/>
              </w:tabs>
              <w:jc w:val="both"/>
              <w:rPr>
                <w:b/>
                <w:sz w:val="28"/>
              </w:rPr>
            </w:pPr>
            <w:r>
              <w:lastRenderedPageBreak/>
              <w:br w:type="page"/>
            </w:r>
            <w:bookmarkStart w:id="1944" w:name="BIII"/>
            <w:r>
              <w:rPr>
                <w:b/>
                <w:sz w:val="28"/>
              </w:rPr>
              <w:t>Charakteristika studijního předmětu</w:t>
            </w:r>
            <w:bookmarkEnd w:id="1944"/>
            <w:r>
              <w:rPr>
                <w:b/>
                <w:sz w:val="28"/>
              </w:rPr>
              <w:t xml:space="preserve"> - přehled</w:t>
            </w:r>
            <w:r w:rsidR="0050699D">
              <w:rPr>
                <w:b/>
                <w:sz w:val="26"/>
                <w:szCs w:val="26"/>
              </w:rPr>
              <w:tab/>
            </w:r>
            <w:r w:rsidR="00742E6D">
              <w:fldChar w:fldCharType="begin"/>
            </w:r>
            <w:r w:rsidR="00742E6D">
              <w:instrText xml:space="preserve"> REF aobsah \h  \* MERGEFORMAT </w:instrText>
            </w:r>
            <w:r w:rsidR="00742E6D">
              <w:fldChar w:fldCharType="separate"/>
            </w:r>
            <w:r w:rsidR="00E735CA" w:rsidRPr="00E735CA">
              <w:rPr>
                <w:rStyle w:val="Odkazintenzivn"/>
              </w:rPr>
              <w:t>Obsah žádosti</w:t>
            </w:r>
            <w:r w:rsidR="00742E6D">
              <w:fldChar w:fldCharType="end"/>
            </w:r>
          </w:p>
        </w:tc>
      </w:tr>
      <w:tr w:rsidR="00D26B13" w:rsidTr="00977AA8">
        <w:tc>
          <w:tcPr>
            <w:tcW w:w="4075" w:type="dxa"/>
            <w:gridSpan w:val="2"/>
            <w:tcBorders>
              <w:top w:val="double" w:sz="4" w:space="0" w:color="auto"/>
            </w:tcBorders>
            <w:shd w:val="clear" w:color="auto" w:fill="F7CAAC"/>
          </w:tcPr>
          <w:p w:rsidR="00D26B13" w:rsidRDefault="00D26B13" w:rsidP="00977AA8">
            <w:pPr>
              <w:jc w:val="both"/>
              <w:rPr>
                <w:b/>
              </w:rPr>
            </w:pPr>
            <w:r>
              <w:rPr>
                <w:b/>
              </w:rPr>
              <w:t>Vysoká škola</w:t>
            </w:r>
          </w:p>
        </w:tc>
        <w:tc>
          <w:tcPr>
            <w:tcW w:w="5599" w:type="dxa"/>
            <w:gridSpan w:val="3"/>
            <w:tcBorders>
              <w:top w:val="double" w:sz="4" w:space="0" w:color="auto"/>
            </w:tcBorders>
          </w:tcPr>
          <w:p w:rsidR="00D26B13" w:rsidRDefault="00D26B13" w:rsidP="00977AA8">
            <w:pPr>
              <w:jc w:val="both"/>
            </w:pPr>
            <w:r>
              <w:t>Univerzita Tomáše Bati ve Zlíně</w:t>
            </w:r>
          </w:p>
        </w:tc>
      </w:tr>
      <w:tr w:rsidR="00D26B13" w:rsidTr="00977AA8">
        <w:tc>
          <w:tcPr>
            <w:tcW w:w="4075" w:type="dxa"/>
            <w:gridSpan w:val="2"/>
            <w:shd w:val="clear" w:color="auto" w:fill="F7CAAC"/>
          </w:tcPr>
          <w:p w:rsidR="00D26B13" w:rsidRDefault="00D26B13" w:rsidP="00977AA8">
            <w:pPr>
              <w:jc w:val="both"/>
              <w:rPr>
                <w:b/>
                <w:sz w:val="22"/>
              </w:rPr>
            </w:pPr>
            <w:r>
              <w:rPr>
                <w:b/>
              </w:rPr>
              <w:t>Součást vysoké školy</w:t>
            </w:r>
          </w:p>
        </w:tc>
        <w:tc>
          <w:tcPr>
            <w:tcW w:w="5599" w:type="dxa"/>
            <w:gridSpan w:val="3"/>
          </w:tcPr>
          <w:p w:rsidR="00D26B13" w:rsidRDefault="00D26B13" w:rsidP="00977AA8">
            <w:pPr>
              <w:jc w:val="both"/>
            </w:pPr>
            <w:r>
              <w:t>Fakulta aplikované informatiky</w:t>
            </w:r>
          </w:p>
        </w:tc>
      </w:tr>
      <w:tr w:rsidR="00D26B13" w:rsidTr="00977AA8">
        <w:tc>
          <w:tcPr>
            <w:tcW w:w="4075" w:type="dxa"/>
            <w:gridSpan w:val="2"/>
            <w:shd w:val="clear" w:color="auto" w:fill="F7CAAC"/>
          </w:tcPr>
          <w:p w:rsidR="00D26B13" w:rsidRDefault="00D26B13" w:rsidP="00977AA8">
            <w:pPr>
              <w:jc w:val="both"/>
              <w:rPr>
                <w:b/>
              </w:rPr>
            </w:pPr>
            <w:r>
              <w:rPr>
                <w:b/>
              </w:rPr>
              <w:t>Název studijního programu</w:t>
            </w:r>
          </w:p>
        </w:tc>
        <w:tc>
          <w:tcPr>
            <w:tcW w:w="5599" w:type="dxa"/>
            <w:gridSpan w:val="3"/>
          </w:tcPr>
          <w:p w:rsidR="00D26B13" w:rsidRDefault="00D26B13" w:rsidP="00977AA8">
            <w:pPr>
              <w:jc w:val="both"/>
            </w:pPr>
            <w:r w:rsidRPr="00102200">
              <w:t>Aplikovaná informatika v průmyslové automatizaci</w:t>
            </w:r>
          </w:p>
        </w:tc>
      </w:tr>
      <w:tr w:rsidR="00D26B13" w:rsidTr="00977AA8">
        <w:tc>
          <w:tcPr>
            <w:tcW w:w="9674" w:type="dxa"/>
            <w:gridSpan w:val="5"/>
            <w:shd w:val="clear" w:color="auto" w:fill="F7CAAC"/>
            <w:vAlign w:val="center"/>
          </w:tcPr>
          <w:p w:rsidR="00D26B13" w:rsidRPr="003F3B71" w:rsidRDefault="00D26B13" w:rsidP="00977AA8">
            <w:pPr>
              <w:jc w:val="center"/>
              <w:rPr>
                <w:b/>
              </w:rPr>
            </w:pPr>
            <w:bookmarkStart w:id="1945" w:name="aaSeznamB"/>
            <w:r w:rsidRPr="003F3B71">
              <w:rPr>
                <w:b/>
              </w:rPr>
              <w:t>Abecední seznam</w:t>
            </w:r>
            <w:bookmarkEnd w:id="1945"/>
          </w:p>
        </w:tc>
      </w:tr>
      <w:tr w:rsidR="00D26B13" w:rsidTr="00977AA8">
        <w:tc>
          <w:tcPr>
            <w:tcW w:w="3576" w:type="dxa"/>
            <w:vMerge w:val="restart"/>
            <w:shd w:val="clear" w:color="auto" w:fill="F7CAAC"/>
            <w:vAlign w:val="center"/>
          </w:tcPr>
          <w:p w:rsidR="00D26B13" w:rsidRPr="003F3B71" w:rsidRDefault="00D26B13" w:rsidP="00977AA8">
            <w:pPr>
              <w:jc w:val="center"/>
              <w:rPr>
                <w:b/>
              </w:rPr>
            </w:pPr>
            <w:r>
              <w:rPr>
                <w:b/>
              </w:rPr>
              <w:t>Název předmětu</w:t>
            </w:r>
          </w:p>
        </w:tc>
        <w:tc>
          <w:tcPr>
            <w:tcW w:w="1559" w:type="dxa"/>
            <w:gridSpan w:val="2"/>
            <w:vMerge w:val="restart"/>
            <w:shd w:val="clear" w:color="auto" w:fill="F7CAAC"/>
            <w:vAlign w:val="center"/>
          </w:tcPr>
          <w:p w:rsidR="00D26B13" w:rsidRPr="003F3B71" w:rsidRDefault="00D26B13" w:rsidP="00977AA8">
            <w:pPr>
              <w:jc w:val="center"/>
              <w:rPr>
                <w:b/>
              </w:rPr>
            </w:pPr>
            <w:r w:rsidRPr="00DC639F">
              <w:rPr>
                <w:b/>
                <w:sz w:val="18"/>
              </w:rPr>
              <w:t>Ročník/semestr</w:t>
            </w:r>
          </w:p>
        </w:tc>
        <w:tc>
          <w:tcPr>
            <w:tcW w:w="4539" w:type="dxa"/>
            <w:gridSpan w:val="2"/>
            <w:shd w:val="clear" w:color="auto" w:fill="F7CAAC"/>
            <w:vAlign w:val="center"/>
          </w:tcPr>
          <w:p w:rsidR="00D26B13" w:rsidRPr="003F3B71" w:rsidRDefault="00D26B13" w:rsidP="00977AA8">
            <w:pPr>
              <w:jc w:val="center"/>
              <w:rPr>
                <w:b/>
              </w:rPr>
            </w:pPr>
            <w:r>
              <w:rPr>
                <w:b/>
              </w:rPr>
              <w:t>Specializace</w:t>
            </w:r>
          </w:p>
        </w:tc>
      </w:tr>
      <w:tr w:rsidR="00D26B13" w:rsidTr="00977AA8">
        <w:tc>
          <w:tcPr>
            <w:tcW w:w="3576" w:type="dxa"/>
            <w:vMerge/>
            <w:shd w:val="clear" w:color="auto" w:fill="F7CAAC"/>
            <w:vAlign w:val="center"/>
          </w:tcPr>
          <w:p w:rsidR="00D26B13" w:rsidRDefault="00D26B13" w:rsidP="00977AA8">
            <w:pPr>
              <w:jc w:val="center"/>
              <w:rPr>
                <w:b/>
              </w:rPr>
            </w:pPr>
          </w:p>
        </w:tc>
        <w:tc>
          <w:tcPr>
            <w:tcW w:w="1559" w:type="dxa"/>
            <w:gridSpan w:val="2"/>
            <w:vMerge/>
            <w:shd w:val="clear" w:color="auto" w:fill="F7CAAC"/>
            <w:vAlign w:val="center"/>
          </w:tcPr>
          <w:p w:rsidR="00D26B13" w:rsidRDefault="00D26B13" w:rsidP="00977AA8">
            <w:pPr>
              <w:jc w:val="center"/>
              <w:rPr>
                <w:b/>
              </w:rPr>
            </w:pPr>
          </w:p>
        </w:tc>
        <w:tc>
          <w:tcPr>
            <w:tcW w:w="2410" w:type="dxa"/>
            <w:shd w:val="clear" w:color="auto" w:fill="F7CAAC"/>
            <w:vAlign w:val="center"/>
          </w:tcPr>
          <w:p w:rsidR="00D26B13" w:rsidRPr="00D22FFE" w:rsidRDefault="00D26B13" w:rsidP="00977AA8">
            <w:pPr>
              <w:jc w:val="center"/>
              <w:rPr>
                <w:b/>
                <w:sz w:val="18"/>
              </w:rPr>
            </w:pPr>
            <w:r w:rsidRPr="00D22FFE">
              <w:rPr>
                <w:b/>
                <w:sz w:val="18"/>
              </w:rPr>
              <w:t>Inteligentní systémy s roboty</w:t>
            </w:r>
          </w:p>
        </w:tc>
        <w:tc>
          <w:tcPr>
            <w:tcW w:w="2129" w:type="dxa"/>
            <w:shd w:val="clear" w:color="auto" w:fill="F7CAAC"/>
            <w:vAlign w:val="center"/>
          </w:tcPr>
          <w:p w:rsidR="00D26B13" w:rsidRPr="00D22FFE" w:rsidRDefault="00D26B13" w:rsidP="00977AA8">
            <w:pPr>
              <w:jc w:val="center"/>
              <w:rPr>
                <w:b/>
                <w:sz w:val="18"/>
              </w:rPr>
            </w:pPr>
            <w:r w:rsidRPr="00D22FFE">
              <w:rPr>
                <w:b/>
                <w:sz w:val="18"/>
              </w:rPr>
              <w:t>Průmyslová automatizace</w:t>
            </w:r>
          </w:p>
        </w:tc>
      </w:tr>
      <w:tr w:rsidR="00D26B13"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46"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947" w:author="Jiří Vojtěšek" w:date="2018-11-22T22:02:00Z">
            <w:trPr>
              <w:gridBefore w:val="2"/>
            </w:trPr>
          </w:trPrChange>
        </w:trPr>
        <w:tc>
          <w:tcPr>
            <w:tcW w:w="3576" w:type="dxa"/>
            <w:shd w:val="clear" w:color="auto" w:fill="auto"/>
            <w:tcPrChange w:id="1948" w:author="Jiří Vojtěšek" w:date="2018-11-22T22:02:00Z">
              <w:tcPr>
                <w:tcW w:w="3576" w:type="dxa"/>
                <w:gridSpan w:val="3"/>
                <w:shd w:val="clear" w:color="auto" w:fill="auto"/>
              </w:tcPr>
            </w:tcPrChange>
          </w:tcPr>
          <w:p w:rsidR="00D26B13" w:rsidRPr="00FA344B" w:rsidRDefault="00742E6D" w:rsidP="00977AA8">
            <w:pPr>
              <w:jc w:val="center"/>
              <w:rPr>
                <w:rStyle w:val="Odkazintenzivn"/>
                <w:sz w:val="18"/>
                <w:szCs w:val="18"/>
              </w:rPr>
            </w:pPr>
            <w:r>
              <w:fldChar w:fldCharType="begin"/>
            </w:r>
            <w:r>
              <w:instrText xml:space="preserve"> REF AkcniCleny \h  \* MERGEFORMAT </w:instrText>
            </w:r>
            <w:r>
              <w:fldChar w:fldCharType="separate"/>
            </w:r>
            <w:r w:rsidR="00E735CA" w:rsidRPr="00E735CA">
              <w:rPr>
                <w:rStyle w:val="Odkazintenzivn"/>
                <w:sz w:val="18"/>
                <w:szCs w:val="18"/>
              </w:rPr>
              <w:t>Akční členy</w:t>
            </w:r>
            <w:r>
              <w:fldChar w:fldCharType="end"/>
            </w:r>
          </w:p>
        </w:tc>
        <w:tc>
          <w:tcPr>
            <w:tcW w:w="1559" w:type="dxa"/>
            <w:gridSpan w:val="2"/>
            <w:shd w:val="clear" w:color="auto" w:fill="auto"/>
            <w:tcPrChange w:id="1949" w:author="Jiří Vojtěšek" w:date="2018-11-22T22:02:00Z">
              <w:tcPr>
                <w:tcW w:w="1559" w:type="dxa"/>
                <w:gridSpan w:val="4"/>
                <w:shd w:val="clear" w:color="auto" w:fill="auto"/>
              </w:tcPr>
            </w:tcPrChange>
          </w:tcPr>
          <w:p w:rsidR="00D26B13" w:rsidRPr="003A7F9E" w:rsidRDefault="00D26B13" w:rsidP="00977AA8">
            <w:pPr>
              <w:jc w:val="center"/>
            </w:pPr>
            <w:r w:rsidRPr="00434BEF">
              <w:t>3</w:t>
            </w:r>
            <w:r>
              <w:t>/Z</w:t>
            </w:r>
          </w:p>
        </w:tc>
        <w:tc>
          <w:tcPr>
            <w:tcW w:w="2410" w:type="dxa"/>
            <w:shd w:val="clear" w:color="auto" w:fill="auto"/>
            <w:vAlign w:val="center"/>
            <w:tcPrChange w:id="1950" w:author="Jiří Vojtěšek" w:date="2018-11-22T22:02:00Z">
              <w:tcPr>
                <w:tcW w:w="2410" w:type="dxa"/>
                <w:gridSpan w:val="3"/>
                <w:shd w:val="clear" w:color="auto" w:fill="auto"/>
                <w:vAlign w:val="center"/>
              </w:tcPr>
            </w:tcPrChange>
          </w:tcPr>
          <w:p w:rsidR="00D26B13" w:rsidRPr="003A7F9E" w:rsidRDefault="00D26B13" w:rsidP="00977AA8">
            <w:pPr>
              <w:jc w:val="center"/>
              <w:rPr>
                <w:sz w:val="18"/>
              </w:rPr>
            </w:pPr>
          </w:p>
        </w:tc>
        <w:tc>
          <w:tcPr>
            <w:tcW w:w="2129" w:type="dxa"/>
            <w:shd w:val="clear" w:color="auto" w:fill="D6E3BC" w:themeFill="accent3" w:themeFillTint="66"/>
            <w:vAlign w:val="center"/>
            <w:tcPrChange w:id="1951" w:author="Jiří Vojtěšek" w:date="2018-11-22T22:02:00Z">
              <w:tcPr>
                <w:tcW w:w="2129" w:type="dxa"/>
                <w:gridSpan w:val="3"/>
                <w:shd w:val="clear" w:color="auto" w:fill="A6A6A6" w:themeFill="background1" w:themeFillShade="A6"/>
                <w:vAlign w:val="center"/>
              </w:tcPr>
            </w:tcPrChange>
          </w:tcPr>
          <w:p w:rsidR="00D26B13" w:rsidRPr="003A7F9E" w:rsidRDefault="007D3224" w:rsidP="00977AA8">
            <w:pPr>
              <w:jc w:val="center"/>
              <w:rPr>
                <w:sz w:val="18"/>
              </w:rPr>
            </w:pPr>
            <w:ins w:id="1952" w:author="vopatrilova" w:date="2018-11-20T13:02:00Z">
              <w:r>
                <w:rPr>
                  <w:sz w:val="18"/>
                </w:rPr>
                <w:t>předmět specializace</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53"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954" w:author="Jiří Vojtěšek" w:date="2018-11-22T22:02:00Z">
            <w:trPr>
              <w:gridBefore w:val="2"/>
            </w:trPr>
          </w:trPrChange>
        </w:trPr>
        <w:tc>
          <w:tcPr>
            <w:tcW w:w="3576" w:type="dxa"/>
            <w:shd w:val="clear" w:color="auto" w:fill="auto"/>
            <w:tcPrChange w:id="1955" w:author="Jiří Vojtěšek" w:date="2018-11-22T22:02: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AkcniClenyMechatronickychSystemu \h  \* MERGEFORMAT </w:instrText>
            </w:r>
            <w:r>
              <w:fldChar w:fldCharType="separate"/>
            </w:r>
            <w:r w:rsidR="00CD0A3D" w:rsidRPr="00E735CA">
              <w:rPr>
                <w:rStyle w:val="Odkazintenzivn"/>
                <w:sz w:val="18"/>
                <w:szCs w:val="18"/>
              </w:rPr>
              <w:t>Akční členy mechatronických systémů</w:t>
            </w:r>
            <w:r>
              <w:fldChar w:fldCharType="end"/>
            </w:r>
          </w:p>
        </w:tc>
        <w:tc>
          <w:tcPr>
            <w:tcW w:w="1559" w:type="dxa"/>
            <w:gridSpan w:val="2"/>
            <w:shd w:val="clear" w:color="auto" w:fill="auto"/>
            <w:tcPrChange w:id="1956" w:author="Jiří Vojtěšek" w:date="2018-11-22T22:02:00Z">
              <w:tcPr>
                <w:tcW w:w="1559" w:type="dxa"/>
                <w:gridSpan w:val="4"/>
                <w:shd w:val="clear" w:color="auto" w:fill="auto"/>
              </w:tcPr>
            </w:tcPrChange>
          </w:tcPr>
          <w:p w:rsidR="00CD0A3D" w:rsidRPr="003A7F9E" w:rsidRDefault="00CD0A3D" w:rsidP="00977AA8">
            <w:pPr>
              <w:jc w:val="center"/>
            </w:pPr>
            <w:r w:rsidRPr="00434BEF">
              <w:t>3</w:t>
            </w:r>
            <w:r>
              <w:t>/Z</w:t>
            </w:r>
          </w:p>
        </w:tc>
        <w:tc>
          <w:tcPr>
            <w:tcW w:w="2410" w:type="dxa"/>
            <w:shd w:val="clear" w:color="auto" w:fill="D6E3BC" w:themeFill="accent3" w:themeFillTint="66"/>
            <w:vAlign w:val="center"/>
            <w:tcPrChange w:id="1957" w:author="Jiří Vojtěšek" w:date="2018-11-22T22:02:00Z">
              <w:tcPr>
                <w:tcW w:w="2410" w:type="dxa"/>
                <w:gridSpan w:val="3"/>
                <w:shd w:val="clear" w:color="auto" w:fill="D9D9D9" w:themeFill="background1" w:themeFillShade="D9"/>
                <w:vAlign w:val="center"/>
              </w:tcPr>
            </w:tcPrChange>
          </w:tcPr>
          <w:p w:rsidR="00CD0A3D" w:rsidRPr="003A7F9E" w:rsidRDefault="00CD0A3D" w:rsidP="00977AA8">
            <w:pPr>
              <w:jc w:val="center"/>
              <w:rPr>
                <w:sz w:val="18"/>
              </w:rPr>
            </w:pPr>
            <w:ins w:id="1958" w:author="vopatrilova" w:date="2018-11-20T13:06:00Z">
              <w:r>
                <w:rPr>
                  <w:sz w:val="18"/>
                </w:rPr>
                <w:t>předmět specializace</w:t>
              </w:r>
            </w:ins>
          </w:p>
        </w:tc>
        <w:tc>
          <w:tcPr>
            <w:tcW w:w="2129" w:type="dxa"/>
            <w:shd w:val="clear" w:color="auto" w:fill="auto"/>
            <w:vAlign w:val="center"/>
            <w:tcPrChange w:id="1959" w:author="Jiří Vojtěšek" w:date="2018-11-22T22:02:00Z">
              <w:tcPr>
                <w:tcW w:w="2129" w:type="dxa"/>
                <w:gridSpan w:val="3"/>
                <w:shd w:val="clear" w:color="auto" w:fill="auto"/>
                <w:vAlign w:val="center"/>
              </w:tcPr>
            </w:tcPrChange>
          </w:tcPr>
          <w:p w:rsidR="00CD0A3D" w:rsidRPr="003A7F9E" w:rsidRDefault="00CD0A3D" w:rsidP="00977AA8">
            <w:pPr>
              <w:jc w:val="center"/>
              <w:rPr>
                <w:sz w:val="18"/>
              </w:rPr>
            </w:pPr>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60"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961" w:author="Jiří Vojtěšek" w:date="2018-11-22T22:00:00Z">
            <w:trPr>
              <w:gridBefore w:val="2"/>
            </w:trPr>
          </w:trPrChange>
        </w:trPr>
        <w:tc>
          <w:tcPr>
            <w:tcW w:w="3576" w:type="dxa"/>
            <w:shd w:val="clear" w:color="auto" w:fill="auto"/>
            <w:tcPrChange w:id="1962"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analogovaAcislicovaTechnika \h  \* MERGEFORMAT </w:instrText>
            </w:r>
            <w:r>
              <w:fldChar w:fldCharType="separate"/>
            </w:r>
            <w:r w:rsidR="00917245" w:rsidRPr="00E735CA">
              <w:rPr>
                <w:rStyle w:val="Odkazintenzivn"/>
                <w:sz w:val="18"/>
                <w:szCs w:val="18"/>
              </w:rPr>
              <w:t>Analogová a číslicová technika</w:t>
            </w:r>
            <w:r>
              <w:fldChar w:fldCharType="end"/>
            </w:r>
          </w:p>
        </w:tc>
        <w:tc>
          <w:tcPr>
            <w:tcW w:w="1559" w:type="dxa"/>
            <w:gridSpan w:val="2"/>
            <w:shd w:val="clear" w:color="auto" w:fill="auto"/>
            <w:tcPrChange w:id="1963" w:author="Jiří Vojtěšek" w:date="2018-11-22T22:00:00Z">
              <w:tcPr>
                <w:tcW w:w="1559" w:type="dxa"/>
                <w:gridSpan w:val="4"/>
                <w:shd w:val="clear" w:color="auto" w:fill="auto"/>
              </w:tcPr>
            </w:tcPrChange>
          </w:tcPr>
          <w:p w:rsidR="00917245" w:rsidRPr="003A7F9E" w:rsidRDefault="00917245" w:rsidP="00977AA8">
            <w:pPr>
              <w:jc w:val="center"/>
            </w:pPr>
            <w:r w:rsidRPr="00434BEF">
              <w:t>3</w:t>
            </w:r>
            <w:r>
              <w:t>/Z</w:t>
            </w:r>
          </w:p>
        </w:tc>
        <w:tc>
          <w:tcPr>
            <w:tcW w:w="2410" w:type="dxa"/>
            <w:shd w:val="clear" w:color="auto" w:fill="FDE9D9" w:themeFill="accent6" w:themeFillTint="33"/>
            <w:vAlign w:val="center"/>
            <w:tcPrChange w:id="1964" w:author="Jiří Vojtěšek" w:date="2018-11-22T22:00:00Z">
              <w:tcPr>
                <w:tcW w:w="2410" w:type="dxa"/>
                <w:gridSpan w:val="3"/>
                <w:shd w:val="clear" w:color="auto" w:fill="D9D9D9" w:themeFill="background1" w:themeFillShade="D9"/>
                <w:vAlign w:val="center"/>
              </w:tcPr>
            </w:tcPrChange>
          </w:tcPr>
          <w:p w:rsidR="00917245" w:rsidRPr="00917245" w:rsidRDefault="00917245" w:rsidP="00977AA8">
            <w:pPr>
              <w:jc w:val="center"/>
              <w:rPr>
                <w:sz w:val="18"/>
                <w:highlight w:val="yellow"/>
                <w:rPrChange w:id="1965" w:author="vopatrilova" w:date="2018-11-20T13:15:00Z">
                  <w:rPr>
                    <w:sz w:val="18"/>
                  </w:rPr>
                </w:rPrChange>
              </w:rPr>
            </w:pPr>
            <w:ins w:id="1966" w:author="vopatrilova" w:date="2018-11-20T13:16:00Z">
              <w:r>
                <w:rPr>
                  <w:sz w:val="18"/>
                </w:rPr>
                <w:t>společná část předmetů</w:t>
              </w:r>
            </w:ins>
          </w:p>
        </w:tc>
        <w:tc>
          <w:tcPr>
            <w:tcW w:w="2129" w:type="dxa"/>
            <w:shd w:val="clear" w:color="auto" w:fill="FDE9D9" w:themeFill="accent6" w:themeFillTint="33"/>
            <w:vAlign w:val="center"/>
            <w:tcPrChange w:id="1967" w:author="Jiří Vojtěšek" w:date="2018-11-22T22:00:00Z">
              <w:tcPr>
                <w:tcW w:w="2129" w:type="dxa"/>
                <w:gridSpan w:val="3"/>
                <w:shd w:val="clear" w:color="auto" w:fill="A6A6A6" w:themeFill="background1" w:themeFillShade="A6"/>
                <w:vAlign w:val="center"/>
              </w:tcPr>
            </w:tcPrChange>
          </w:tcPr>
          <w:p w:rsidR="00917245" w:rsidRPr="00917245" w:rsidRDefault="00917245" w:rsidP="00977AA8">
            <w:pPr>
              <w:jc w:val="center"/>
              <w:rPr>
                <w:sz w:val="18"/>
                <w:highlight w:val="yellow"/>
                <w:rPrChange w:id="1968" w:author="vopatrilova" w:date="2018-11-20T13:15:00Z">
                  <w:rPr>
                    <w:sz w:val="18"/>
                  </w:rPr>
                </w:rPrChange>
              </w:rPr>
            </w:pPr>
            <w:ins w:id="1969" w:author="vopatrilova" w:date="2018-11-20T13:16: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70"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971" w:author="Jiří Vojtěšek" w:date="2018-11-22T22:00:00Z">
            <w:trPr>
              <w:gridBefore w:val="2"/>
            </w:trPr>
          </w:trPrChange>
        </w:trPr>
        <w:tc>
          <w:tcPr>
            <w:tcW w:w="3576" w:type="dxa"/>
            <w:shd w:val="clear" w:color="auto" w:fill="auto"/>
            <w:tcPrChange w:id="1972"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angl1 \h  \* MERGEFORMAT </w:instrText>
            </w:r>
            <w:r>
              <w:fldChar w:fldCharType="separate"/>
            </w:r>
            <w:r w:rsidR="00917245" w:rsidRPr="00E735CA">
              <w:rPr>
                <w:rStyle w:val="Odkazintenzivn"/>
                <w:sz w:val="18"/>
                <w:szCs w:val="18"/>
              </w:rPr>
              <w:t>Angličtina 1</w:t>
            </w:r>
            <w:r>
              <w:fldChar w:fldCharType="end"/>
            </w:r>
          </w:p>
        </w:tc>
        <w:tc>
          <w:tcPr>
            <w:tcW w:w="1559" w:type="dxa"/>
            <w:gridSpan w:val="2"/>
            <w:shd w:val="clear" w:color="auto" w:fill="auto"/>
            <w:tcPrChange w:id="1973" w:author="Jiří Vojtěšek" w:date="2018-11-22T22:00:00Z">
              <w:tcPr>
                <w:tcW w:w="1559" w:type="dxa"/>
                <w:gridSpan w:val="4"/>
                <w:shd w:val="clear" w:color="auto" w:fill="auto"/>
              </w:tcPr>
            </w:tcPrChange>
          </w:tcPr>
          <w:p w:rsidR="00917245" w:rsidRPr="003A7F9E" w:rsidRDefault="00917245" w:rsidP="00977AA8">
            <w:pPr>
              <w:jc w:val="center"/>
            </w:pPr>
            <w:r w:rsidRPr="00434BEF">
              <w:t>1</w:t>
            </w:r>
            <w:r>
              <w:t>/L</w:t>
            </w:r>
          </w:p>
        </w:tc>
        <w:tc>
          <w:tcPr>
            <w:tcW w:w="2410" w:type="dxa"/>
            <w:shd w:val="clear" w:color="auto" w:fill="FDE9D9" w:themeFill="accent6" w:themeFillTint="33"/>
            <w:vAlign w:val="center"/>
            <w:tcPrChange w:id="1974" w:author="Jiří Vojtěšek" w:date="2018-11-22T22:00:00Z">
              <w:tcPr>
                <w:tcW w:w="2410" w:type="dxa"/>
                <w:gridSpan w:val="3"/>
                <w:shd w:val="clear" w:color="auto" w:fill="D9D9D9" w:themeFill="background1" w:themeFillShade="D9"/>
                <w:vAlign w:val="center"/>
              </w:tcPr>
            </w:tcPrChange>
          </w:tcPr>
          <w:p w:rsidR="00917245" w:rsidRPr="00917245" w:rsidRDefault="00917245" w:rsidP="00977AA8">
            <w:pPr>
              <w:jc w:val="center"/>
              <w:rPr>
                <w:sz w:val="18"/>
                <w:highlight w:val="yellow"/>
                <w:rPrChange w:id="1975" w:author="vopatrilova" w:date="2018-11-20T13:15:00Z">
                  <w:rPr>
                    <w:sz w:val="18"/>
                  </w:rPr>
                </w:rPrChange>
              </w:rPr>
            </w:pPr>
            <w:ins w:id="1976" w:author="vopatrilova" w:date="2018-11-20T13:16:00Z">
              <w:r>
                <w:rPr>
                  <w:sz w:val="18"/>
                </w:rPr>
                <w:t>společná část předmetů</w:t>
              </w:r>
            </w:ins>
          </w:p>
        </w:tc>
        <w:tc>
          <w:tcPr>
            <w:tcW w:w="2129" w:type="dxa"/>
            <w:shd w:val="clear" w:color="auto" w:fill="FDE9D9" w:themeFill="accent6" w:themeFillTint="33"/>
            <w:vAlign w:val="center"/>
            <w:tcPrChange w:id="1977" w:author="Jiří Vojtěšek" w:date="2018-11-22T22:00:00Z">
              <w:tcPr>
                <w:tcW w:w="2129" w:type="dxa"/>
                <w:gridSpan w:val="3"/>
                <w:shd w:val="clear" w:color="auto" w:fill="A6A6A6" w:themeFill="background1" w:themeFillShade="A6"/>
                <w:vAlign w:val="center"/>
              </w:tcPr>
            </w:tcPrChange>
          </w:tcPr>
          <w:p w:rsidR="00917245" w:rsidRPr="00917245" w:rsidRDefault="00917245" w:rsidP="00977AA8">
            <w:pPr>
              <w:jc w:val="center"/>
              <w:rPr>
                <w:sz w:val="18"/>
                <w:highlight w:val="yellow"/>
                <w:rPrChange w:id="1978" w:author="vopatrilova" w:date="2018-11-20T13:15:00Z">
                  <w:rPr>
                    <w:sz w:val="18"/>
                  </w:rPr>
                </w:rPrChange>
              </w:rPr>
            </w:pPr>
            <w:ins w:id="1979" w:author="vopatrilova" w:date="2018-11-20T13:16: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80"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981" w:author="Jiří Vojtěšek" w:date="2018-11-22T22:00:00Z">
            <w:trPr>
              <w:gridBefore w:val="2"/>
            </w:trPr>
          </w:trPrChange>
        </w:trPr>
        <w:tc>
          <w:tcPr>
            <w:tcW w:w="3576" w:type="dxa"/>
            <w:shd w:val="clear" w:color="auto" w:fill="auto"/>
            <w:tcPrChange w:id="1982"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angl2 \h  \* MERGEFORMAT </w:instrText>
            </w:r>
            <w:r>
              <w:fldChar w:fldCharType="separate"/>
            </w:r>
            <w:r w:rsidR="00917245" w:rsidRPr="00E735CA">
              <w:rPr>
                <w:rStyle w:val="Odkazintenzivn"/>
                <w:sz w:val="18"/>
                <w:szCs w:val="18"/>
              </w:rPr>
              <w:t>Angličtina 2</w:t>
            </w:r>
            <w:r>
              <w:fldChar w:fldCharType="end"/>
            </w:r>
          </w:p>
        </w:tc>
        <w:tc>
          <w:tcPr>
            <w:tcW w:w="1559" w:type="dxa"/>
            <w:gridSpan w:val="2"/>
            <w:shd w:val="clear" w:color="auto" w:fill="auto"/>
            <w:tcPrChange w:id="1983" w:author="Jiří Vojtěšek" w:date="2018-11-22T22:00:00Z">
              <w:tcPr>
                <w:tcW w:w="1559" w:type="dxa"/>
                <w:gridSpan w:val="4"/>
                <w:shd w:val="clear" w:color="auto" w:fill="auto"/>
              </w:tcPr>
            </w:tcPrChange>
          </w:tcPr>
          <w:p w:rsidR="00917245" w:rsidRPr="003A7F9E" w:rsidRDefault="00917245" w:rsidP="00977AA8">
            <w:pPr>
              <w:jc w:val="center"/>
            </w:pPr>
            <w:r w:rsidRPr="00434BEF">
              <w:t>2</w:t>
            </w:r>
            <w:r>
              <w:t>/Z</w:t>
            </w:r>
          </w:p>
        </w:tc>
        <w:tc>
          <w:tcPr>
            <w:tcW w:w="2410" w:type="dxa"/>
            <w:shd w:val="clear" w:color="auto" w:fill="FDE9D9" w:themeFill="accent6" w:themeFillTint="33"/>
            <w:vAlign w:val="center"/>
            <w:tcPrChange w:id="1984" w:author="Jiří Vojtěšek" w:date="2018-11-22T22:00:00Z">
              <w:tcPr>
                <w:tcW w:w="2410" w:type="dxa"/>
                <w:gridSpan w:val="3"/>
                <w:shd w:val="clear" w:color="auto" w:fill="D9D9D9" w:themeFill="background1" w:themeFillShade="D9"/>
                <w:vAlign w:val="center"/>
              </w:tcPr>
            </w:tcPrChange>
          </w:tcPr>
          <w:p w:rsidR="00917245" w:rsidRPr="00917245" w:rsidRDefault="00917245" w:rsidP="00977AA8">
            <w:pPr>
              <w:jc w:val="center"/>
              <w:rPr>
                <w:sz w:val="18"/>
                <w:highlight w:val="yellow"/>
                <w:rPrChange w:id="1985" w:author="vopatrilova" w:date="2018-11-20T13:15:00Z">
                  <w:rPr>
                    <w:sz w:val="18"/>
                  </w:rPr>
                </w:rPrChange>
              </w:rPr>
            </w:pPr>
            <w:ins w:id="1986" w:author="vopatrilova" w:date="2018-11-20T13:16:00Z">
              <w:r>
                <w:rPr>
                  <w:sz w:val="18"/>
                </w:rPr>
                <w:t>společná část předmetů</w:t>
              </w:r>
            </w:ins>
          </w:p>
        </w:tc>
        <w:tc>
          <w:tcPr>
            <w:tcW w:w="2129" w:type="dxa"/>
            <w:shd w:val="clear" w:color="auto" w:fill="FDE9D9" w:themeFill="accent6" w:themeFillTint="33"/>
            <w:vAlign w:val="center"/>
            <w:tcPrChange w:id="1987" w:author="Jiří Vojtěšek" w:date="2018-11-22T22:00:00Z">
              <w:tcPr>
                <w:tcW w:w="2129" w:type="dxa"/>
                <w:gridSpan w:val="3"/>
                <w:shd w:val="clear" w:color="auto" w:fill="A6A6A6" w:themeFill="background1" w:themeFillShade="A6"/>
                <w:vAlign w:val="center"/>
              </w:tcPr>
            </w:tcPrChange>
          </w:tcPr>
          <w:p w:rsidR="00917245" w:rsidRPr="00917245" w:rsidRDefault="00917245" w:rsidP="00977AA8">
            <w:pPr>
              <w:jc w:val="center"/>
              <w:rPr>
                <w:sz w:val="18"/>
                <w:highlight w:val="yellow"/>
                <w:rPrChange w:id="1988" w:author="vopatrilova" w:date="2018-11-20T13:15:00Z">
                  <w:rPr>
                    <w:sz w:val="18"/>
                  </w:rPr>
                </w:rPrChange>
              </w:rPr>
            </w:pPr>
            <w:ins w:id="1989" w:author="vopatrilova" w:date="2018-11-20T13:16: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90"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1991" w:author="Jiří Vojtěšek" w:date="2018-11-22T22:00:00Z">
            <w:trPr>
              <w:gridBefore w:val="2"/>
            </w:trPr>
          </w:trPrChange>
        </w:trPr>
        <w:tc>
          <w:tcPr>
            <w:tcW w:w="3576" w:type="dxa"/>
            <w:shd w:val="clear" w:color="auto" w:fill="auto"/>
            <w:tcPrChange w:id="1992"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angl3 \h  \* MERGEFORMAT </w:instrText>
            </w:r>
            <w:r>
              <w:fldChar w:fldCharType="separate"/>
            </w:r>
            <w:r w:rsidR="00917245" w:rsidRPr="00E735CA">
              <w:rPr>
                <w:rStyle w:val="Odkazintenzivn"/>
                <w:sz w:val="18"/>
                <w:szCs w:val="18"/>
              </w:rPr>
              <w:t>Angličtina 3</w:t>
            </w:r>
            <w:r>
              <w:fldChar w:fldCharType="end"/>
            </w:r>
          </w:p>
        </w:tc>
        <w:tc>
          <w:tcPr>
            <w:tcW w:w="1559" w:type="dxa"/>
            <w:gridSpan w:val="2"/>
            <w:shd w:val="clear" w:color="auto" w:fill="auto"/>
            <w:tcPrChange w:id="1993" w:author="Jiří Vojtěšek" w:date="2018-11-22T22:00:00Z">
              <w:tcPr>
                <w:tcW w:w="1559" w:type="dxa"/>
                <w:gridSpan w:val="4"/>
                <w:shd w:val="clear" w:color="auto" w:fill="auto"/>
              </w:tcPr>
            </w:tcPrChange>
          </w:tcPr>
          <w:p w:rsidR="00917245" w:rsidRPr="003A7F9E" w:rsidRDefault="00917245" w:rsidP="00977AA8">
            <w:pPr>
              <w:jc w:val="center"/>
            </w:pPr>
            <w:r w:rsidRPr="00434BEF">
              <w:t>2</w:t>
            </w:r>
            <w:r>
              <w:t>/L</w:t>
            </w:r>
          </w:p>
        </w:tc>
        <w:tc>
          <w:tcPr>
            <w:tcW w:w="2410" w:type="dxa"/>
            <w:shd w:val="clear" w:color="auto" w:fill="FDE9D9" w:themeFill="accent6" w:themeFillTint="33"/>
            <w:vAlign w:val="center"/>
            <w:tcPrChange w:id="1994" w:author="Jiří Vojtěšek" w:date="2018-11-22T22:00:00Z">
              <w:tcPr>
                <w:tcW w:w="2410" w:type="dxa"/>
                <w:gridSpan w:val="3"/>
                <w:shd w:val="clear" w:color="auto" w:fill="D9D9D9" w:themeFill="background1" w:themeFillShade="D9"/>
                <w:vAlign w:val="center"/>
              </w:tcPr>
            </w:tcPrChange>
          </w:tcPr>
          <w:p w:rsidR="00917245" w:rsidRPr="00917245" w:rsidRDefault="00917245" w:rsidP="00977AA8">
            <w:pPr>
              <w:jc w:val="center"/>
              <w:rPr>
                <w:sz w:val="18"/>
                <w:highlight w:val="yellow"/>
                <w:rPrChange w:id="1995" w:author="vopatrilova" w:date="2018-11-20T13:15:00Z">
                  <w:rPr>
                    <w:sz w:val="18"/>
                  </w:rPr>
                </w:rPrChange>
              </w:rPr>
            </w:pPr>
            <w:ins w:id="1996" w:author="vopatrilova" w:date="2018-11-20T13:16:00Z">
              <w:r>
                <w:rPr>
                  <w:sz w:val="18"/>
                </w:rPr>
                <w:t>společná část předmetů</w:t>
              </w:r>
            </w:ins>
          </w:p>
        </w:tc>
        <w:tc>
          <w:tcPr>
            <w:tcW w:w="2129" w:type="dxa"/>
            <w:shd w:val="clear" w:color="auto" w:fill="FDE9D9" w:themeFill="accent6" w:themeFillTint="33"/>
            <w:vAlign w:val="center"/>
            <w:tcPrChange w:id="1997" w:author="Jiří Vojtěšek" w:date="2018-11-22T22:00:00Z">
              <w:tcPr>
                <w:tcW w:w="2129" w:type="dxa"/>
                <w:gridSpan w:val="3"/>
                <w:shd w:val="clear" w:color="auto" w:fill="A6A6A6" w:themeFill="background1" w:themeFillShade="A6"/>
                <w:vAlign w:val="center"/>
              </w:tcPr>
            </w:tcPrChange>
          </w:tcPr>
          <w:p w:rsidR="00917245" w:rsidRPr="00917245" w:rsidRDefault="00917245" w:rsidP="00977AA8">
            <w:pPr>
              <w:jc w:val="center"/>
              <w:rPr>
                <w:sz w:val="18"/>
                <w:highlight w:val="yellow"/>
                <w:rPrChange w:id="1998" w:author="vopatrilova" w:date="2018-11-20T13:15:00Z">
                  <w:rPr>
                    <w:sz w:val="18"/>
                  </w:rPr>
                </w:rPrChange>
              </w:rPr>
            </w:pPr>
            <w:ins w:id="1999" w:author="vopatrilova" w:date="2018-11-20T13:16: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00"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01" w:author="Jiří Vojtěšek" w:date="2018-11-22T22:00:00Z">
            <w:trPr>
              <w:gridBefore w:val="2"/>
            </w:trPr>
          </w:trPrChange>
        </w:trPr>
        <w:tc>
          <w:tcPr>
            <w:tcW w:w="3576" w:type="dxa"/>
            <w:shd w:val="clear" w:color="auto" w:fill="auto"/>
            <w:tcPrChange w:id="2002"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angl4 \h  \* MERGEFORMAT </w:instrText>
            </w:r>
            <w:r>
              <w:fldChar w:fldCharType="separate"/>
            </w:r>
            <w:r w:rsidR="00917245" w:rsidRPr="00E735CA">
              <w:rPr>
                <w:rStyle w:val="Odkazintenzivn"/>
                <w:sz w:val="18"/>
                <w:szCs w:val="18"/>
              </w:rPr>
              <w:t>Angličtina 4</w:t>
            </w:r>
            <w:r>
              <w:fldChar w:fldCharType="end"/>
            </w:r>
          </w:p>
        </w:tc>
        <w:tc>
          <w:tcPr>
            <w:tcW w:w="1559" w:type="dxa"/>
            <w:gridSpan w:val="2"/>
            <w:shd w:val="clear" w:color="auto" w:fill="auto"/>
            <w:tcPrChange w:id="2003" w:author="Jiří Vojtěšek" w:date="2018-11-22T22:00:00Z">
              <w:tcPr>
                <w:tcW w:w="1559" w:type="dxa"/>
                <w:gridSpan w:val="4"/>
                <w:shd w:val="clear" w:color="auto" w:fill="auto"/>
              </w:tcPr>
            </w:tcPrChange>
          </w:tcPr>
          <w:p w:rsidR="00917245" w:rsidRPr="003A7F9E" w:rsidRDefault="00917245" w:rsidP="00977AA8">
            <w:pPr>
              <w:jc w:val="center"/>
            </w:pPr>
            <w:r w:rsidRPr="00434BEF">
              <w:t>3</w:t>
            </w:r>
            <w:r>
              <w:t>/Z</w:t>
            </w:r>
          </w:p>
        </w:tc>
        <w:tc>
          <w:tcPr>
            <w:tcW w:w="2410" w:type="dxa"/>
            <w:shd w:val="clear" w:color="auto" w:fill="FDE9D9" w:themeFill="accent6" w:themeFillTint="33"/>
            <w:vAlign w:val="center"/>
            <w:tcPrChange w:id="2004" w:author="Jiří Vojtěšek" w:date="2018-11-22T22:00:00Z">
              <w:tcPr>
                <w:tcW w:w="2410" w:type="dxa"/>
                <w:gridSpan w:val="3"/>
                <w:shd w:val="clear" w:color="auto" w:fill="D9D9D9" w:themeFill="background1" w:themeFillShade="D9"/>
                <w:vAlign w:val="center"/>
              </w:tcPr>
            </w:tcPrChange>
          </w:tcPr>
          <w:p w:rsidR="00917245" w:rsidRPr="00917245" w:rsidRDefault="00917245" w:rsidP="00977AA8">
            <w:pPr>
              <w:jc w:val="center"/>
              <w:rPr>
                <w:sz w:val="18"/>
                <w:highlight w:val="yellow"/>
                <w:rPrChange w:id="2005" w:author="vopatrilova" w:date="2018-11-20T13:15:00Z">
                  <w:rPr>
                    <w:sz w:val="18"/>
                  </w:rPr>
                </w:rPrChange>
              </w:rPr>
            </w:pPr>
            <w:ins w:id="2006" w:author="vopatrilova" w:date="2018-11-20T13:16:00Z">
              <w:r>
                <w:rPr>
                  <w:sz w:val="18"/>
                </w:rPr>
                <w:t>společná část předmetů</w:t>
              </w:r>
            </w:ins>
          </w:p>
        </w:tc>
        <w:tc>
          <w:tcPr>
            <w:tcW w:w="2129" w:type="dxa"/>
            <w:shd w:val="clear" w:color="auto" w:fill="FDE9D9" w:themeFill="accent6" w:themeFillTint="33"/>
            <w:vAlign w:val="center"/>
            <w:tcPrChange w:id="2007" w:author="Jiří Vojtěšek" w:date="2018-11-22T22:00:00Z">
              <w:tcPr>
                <w:tcW w:w="2129" w:type="dxa"/>
                <w:gridSpan w:val="3"/>
                <w:shd w:val="clear" w:color="auto" w:fill="A6A6A6" w:themeFill="background1" w:themeFillShade="A6"/>
                <w:vAlign w:val="center"/>
              </w:tcPr>
            </w:tcPrChange>
          </w:tcPr>
          <w:p w:rsidR="00917245" w:rsidRPr="00917245" w:rsidRDefault="00917245" w:rsidP="00977AA8">
            <w:pPr>
              <w:jc w:val="center"/>
              <w:rPr>
                <w:sz w:val="18"/>
                <w:highlight w:val="yellow"/>
                <w:rPrChange w:id="2008" w:author="vopatrilova" w:date="2018-11-20T13:15:00Z">
                  <w:rPr>
                    <w:sz w:val="18"/>
                  </w:rPr>
                </w:rPrChange>
              </w:rPr>
            </w:pPr>
            <w:ins w:id="2009" w:author="vopatrilova" w:date="2018-11-20T13:16: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10"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11" w:author="Jiří Vojtěšek" w:date="2018-11-22T22:02:00Z">
            <w:trPr>
              <w:gridBefore w:val="2"/>
            </w:trPr>
          </w:trPrChange>
        </w:trPr>
        <w:tc>
          <w:tcPr>
            <w:tcW w:w="3576" w:type="dxa"/>
            <w:shd w:val="clear" w:color="auto" w:fill="auto"/>
            <w:tcPrChange w:id="2012" w:author="Jiří Vojtěšek" w:date="2018-11-22T22:02: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automatickeRizeniISR \h  \* MERGEFORMAT </w:instrText>
            </w:r>
            <w:r>
              <w:fldChar w:fldCharType="separate"/>
            </w:r>
            <w:r w:rsidR="00917245" w:rsidRPr="00E735CA">
              <w:rPr>
                <w:rStyle w:val="Odkazintenzivn"/>
                <w:sz w:val="18"/>
                <w:szCs w:val="18"/>
              </w:rPr>
              <w:t>Automatické řízení</w:t>
            </w:r>
            <w:r>
              <w:fldChar w:fldCharType="end"/>
            </w:r>
            <w:r w:rsidR="00917245">
              <w:rPr>
                <w:rStyle w:val="Odkazintenzivn"/>
                <w:sz w:val="18"/>
                <w:szCs w:val="18"/>
              </w:rPr>
              <w:t xml:space="preserve"> (ISR)</w:t>
            </w:r>
          </w:p>
        </w:tc>
        <w:tc>
          <w:tcPr>
            <w:tcW w:w="1559" w:type="dxa"/>
            <w:gridSpan w:val="2"/>
            <w:shd w:val="clear" w:color="auto" w:fill="auto"/>
            <w:tcPrChange w:id="2013" w:author="Jiří Vojtěšek" w:date="2018-11-22T22:02:00Z">
              <w:tcPr>
                <w:tcW w:w="1559" w:type="dxa"/>
                <w:gridSpan w:val="4"/>
                <w:shd w:val="clear" w:color="auto" w:fill="auto"/>
              </w:tcPr>
            </w:tcPrChange>
          </w:tcPr>
          <w:p w:rsidR="00917245" w:rsidRPr="003A7F9E" w:rsidRDefault="00917245" w:rsidP="00977AA8">
            <w:pPr>
              <w:jc w:val="center"/>
            </w:pPr>
            <w:r w:rsidRPr="00434BEF">
              <w:t>1</w:t>
            </w:r>
            <w:r>
              <w:t>/L</w:t>
            </w:r>
          </w:p>
        </w:tc>
        <w:tc>
          <w:tcPr>
            <w:tcW w:w="2410" w:type="dxa"/>
            <w:shd w:val="clear" w:color="auto" w:fill="D6E3BC" w:themeFill="accent3" w:themeFillTint="66"/>
            <w:vAlign w:val="center"/>
            <w:tcPrChange w:id="2014" w:author="Jiří Vojtěšek" w:date="2018-11-22T22:02: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015" w:author="vopatrilova" w:date="2018-11-20T13:06:00Z">
              <w:r>
                <w:rPr>
                  <w:sz w:val="18"/>
                </w:rPr>
                <w:t>předmět specializace</w:t>
              </w:r>
            </w:ins>
          </w:p>
        </w:tc>
        <w:tc>
          <w:tcPr>
            <w:tcW w:w="2129" w:type="dxa"/>
            <w:shd w:val="clear" w:color="auto" w:fill="auto"/>
            <w:vAlign w:val="center"/>
            <w:tcPrChange w:id="2016" w:author="Jiří Vojtěšek" w:date="2018-11-22T22:02:00Z">
              <w:tcPr>
                <w:tcW w:w="2129" w:type="dxa"/>
                <w:gridSpan w:val="3"/>
                <w:shd w:val="clear" w:color="auto" w:fill="auto"/>
                <w:vAlign w:val="center"/>
              </w:tcPr>
            </w:tcPrChange>
          </w:tcPr>
          <w:p w:rsidR="00917245" w:rsidRPr="003A7F9E" w:rsidRDefault="00917245" w:rsidP="00977AA8">
            <w:pPr>
              <w:jc w:val="center"/>
              <w:rPr>
                <w:sz w:val="18"/>
              </w:rPr>
            </w:pPr>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17"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18" w:author="Jiří Vojtěšek" w:date="2018-11-22T22:02:00Z">
            <w:trPr>
              <w:gridBefore w:val="2"/>
            </w:trPr>
          </w:trPrChange>
        </w:trPr>
        <w:tc>
          <w:tcPr>
            <w:tcW w:w="3576" w:type="dxa"/>
            <w:shd w:val="clear" w:color="auto" w:fill="auto"/>
            <w:tcPrChange w:id="2019" w:author="Jiří Vojtěšek" w:date="2018-11-22T22:02: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automatickeRizeniPA \h  \* MERGEFORMAT </w:instrText>
            </w:r>
            <w:r>
              <w:fldChar w:fldCharType="separate"/>
            </w:r>
            <w:r w:rsidR="00917245" w:rsidRPr="00E735CA">
              <w:rPr>
                <w:rStyle w:val="Odkazintenzivn"/>
                <w:sz w:val="18"/>
                <w:szCs w:val="18"/>
              </w:rPr>
              <w:t>Automatické řízení</w:t>
            </w:r>
            <w:r>
              <w:fldChar w:fldCharType="end"/>
            </w:r>
            <w:r w:rsidR="00917245">
              <w:rPr>
                <w:rStyle w:val="Odkazintenzivn"/>
                <w:sz w:val="18"/>
                <w:szCs w:val="18"/>
              </w:rPr>
              <w:t xml:space="preserve"> (PA)</w:t>
            </w:r>
          </w:p>
        </w:tc>
        <w:tc>
          <w:tcPr>
            <w:tcW w:w="1559" w:type="dxa"/>
            <w:gridSpan w:val="2"/>
            <w:shd w:val="clear" w:color="auto" w:fill="auto"/>
            <w:tcPrChange w:id="2020" w:author="Jiří Vojtěšek" w:date="2018-11-22T22:02:00Z">
              <w:tcPr>
                <w:tcW w:w="1559" w:type="dxa"/>
                <w:gridSpan w:val="4"/>
                <w:shd w:val="clear" w:color="auto" w:fill="auto"/>
              </w:tcPr>
            </w:tcPrChange>
          </w:tcPr>
          <w:p w:rsidR="00917245" w:rsidRPr="003A7F9E" w:rsidRDefault="00917245" w:rsidP="00977AA8">
            <w:pPr>
              <w:jc w:val="center"/>
            </w:pPr>
            <w:r w:rsidRPr="00434BEF">
              <w:t>1</w:t>
            </w:r>
            <w:r>
              <w:t>/L</w:t>
            </w:r>
          </w:p>
        </w:tc>
        <w:tc>
          <w:tcPr>
            <w:tcW w:w="2410" w:type="dxa"/>
            <w:shd w:val="clear" w:color="auto" w:fill="auto"/>
            <w:vAlign w:val="center"/>
            <w:tcPrChange w:id="2021" w:author="Jiří Vojtěšek" w:date="2018-11-22T22:02:00Z">
              <w:tcPr>
                <w:tcW w:w="2410" w:type="dxa"/>
                <w:gridSpan w:val="3"/>
                <w:shd w:val="clear" w:color="auto" w:fill="auto"/>
                <w:vAlign w:val="center"/>
              </w:tcPr>
            </w:tcPrChange>
          </w:tcPr>
          <w:p w:rsidR="00917245" w:rsidRPr="003A7F9E" w:rsidRDefault="00917245" w:rsidP="00977AA8">
            <w:pPr>
              <w:jc w:val="center"/>
              <w:rPr>
                <w:sz w:val="18"/>
              </w:rPr>
            </w:pPr>
          </w:p>
        </w:tc>
        <w:tc>
          <w:tcPr>
            <w:tcW w:w="2129" w:type="dxa"/>
            <w:shd w:val="clear" w:color="auto" w:fill="D6E3BC" w:themeFill="accent3" w:themeFillTint="66"/>
            <w:vAlign w:val="center"/>
            <w:tcPrChange w:id="2022" w:author="Jiří Vojtěšek" w:date="2018-11-22T22:02: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023" w:author="vopatrilova" w:date="2018-11-20T13:03:00Z">
              <w:r>
                <w:rPr>
                  <w:sz w:val="18"/>
                </w:rPr>
                <w:t>předmět specializace</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24"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25" w:author="Jiří Vojtěšek" w:date="2018-11-22T22:00:00Z">
            <w:trPr>
              <w:gridBefore w:val="2"/>
            </w:trPr>
          </w:trPrChange>
        </w:trPr>
        <w:tc>
          <w:tcPr>
            <w:tcW w:w="3576" w:type="dxa"/>
            <w:shd w:val="clear" w:color="auto" w:fill="auto"/>
            <w:tcPrChange w:id="2026"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bakalarka \h  \* MERGEFORMAT </w:instrText>
            </w:r>
            <w:r>
              <w:fldChar w:fldCharType="separate"/>
            </w:r>
            <w:r w:rsidR="00917245" w:rsidRPr="00E735CA">
              <w:rPr>
                <w:rStyle w:val="Odkazintenzivn"/>
                <w:sz w:val="18"/>
                <w:szCs w:val="18"/>
              </w:rPr>
              <w:t>Bakalářská práce</w:t>
            </w:r>
            <w:r>
              <w:fldChar w:fldCharType="end"/>
            </w:r>
          </w:p>
        </w:tc>
        <w:tc>
          <w:tcPr>
            <w:tcW w:w="1559" w:type="dxa"/>
            <w:gridSpan w:val="2"/>
            <w:shd w:val="clear" w:color="auto" w:fill="auto"/>
            <w:tcPrChange w:id="2027" w:author="Jiří Vojtěšek" w:date="2018-11-22T22:00:00Z">
              <w:tcPr>
                <w:tcW w:w="1559" w:type="dxa"/>
                <w:gridSpan w:val="4"/>
                <w:shd w:val="clear" w:color="auto" w:fill="auto"/>
              </w:tcPr>
            </w:tcPrChange>
          </w:tcPr>
          <w:p w:rsidR="00917245" w:rsidRPr="003A7F9E" w:rsidRDefault="00917245" w:rsidP="00977AA8">
            <w:pPr>
              <w:jc w:val="center"/>
            </w:pPr>
            <w:r w:rsidRPr="00434BEF">
              <w:t>3</w:t>
            </w:r>
            <w:r>
              <w:t>/L</w:t>
            </w:r>
          </w:p>
        </w:tc>
        <w:tc>
          <w:tcPr>
            <w:tcW w:w="2410" w:type="dxa"/>
            <w:shd w:val="clear" w:color="auto" w:fill="FDE9D9" w:themeFill="accent6" w:themeFillTint="33"/>
            <w:vAlign w:val="center"/>
            <w:tcPrChange w:id="2028" w:author="Jiří Vojtěšek" w:date="2018-11-22T22:00: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029" w:author="vopatrilova" w:date="2018-11-20T13:16:00Z">
              <w:r>
                <w:rPr>
                  <w:sz w:val="18"/>
                </w:rPr>
                <w:t>společná část předmetů</w:t>
              </w:r>
            </w:ins>
          </w:p>
        </w:tc>
        <w:tc>
          <w:tcPr>
            <w:tcW w:w="2129" w:type="dxa"/>
            <w:shd w:val="clear" w:color="auto" w:fill="FDE9D9" w:themeFill="accent6" w:themeFillTint="33"/>
            <w:vAlign w:val="center"/>
            <w:tcPrChange w:id="2030" w:author="Jiří Vojtěšek" w:date="2018-11-22T22:00: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031" w:author="vopatrilova" w:date="2018-11-20T13:16: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32"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33" w:author="Jiří Vojtěšek" w:date="2018-11-22T22:00:00Z">
            <w:trPr>
              <w:gridBefore w:val="2"/>
            </w:trPr>
          </w:trPrChange>
        </w:trPr>
        <w:tc>
          <w:tcPr>
            <w:tcW w:w="3576" w:type="dxa"/>
            <w:shd w:val="clear" w:color="auto" w:fill="auto"/>
            <w:tcPrChange w:id="2034"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CAD \h  \* MERGEFORMAT </w:instrText>
            </w:r>
            <w:r>
              <w:fldChar w:fldCharType="separate"/>
            </w:r>
            <w:r w:rsidR="00917245" w:rsidRPr="00E735CA">
              <w:rPr>
                <w:rStyle w:val="Odkazintenzivn"/>
                <w:sz w:val="18"/>
                <w:szCs w:val="18"/>
              </w:rPr>
              <w:t>CAD systémy v elektrotechnice</w:t>
            </w:r>
            <w:r>
              <w:fldChar w:fldCharType="end"/>
            </w:r>
          </w:p>
        </w:tc>
        <w:tc>
          <w:tcPr>
            <w:tcW w:w="1559" w:type="dxa"/>
            <w:gridSpan w:val="2"/>
            <w:shd w:val="clear" w:color="auto" w:fill="auto"/>
            <w:tcPrChange w:id="2035" w:author="Jiří Vojtěšek" w:date="2018-11-22T22:00:00Z">
              <w:tcPr>
                <w:tcW w:w="1559" w:type="dxa"/>
                <w:gridSpan w:val="4"/>
                <w:shd w:val="clear" w:color="auto" w:fill="auto"/>
              </w:tcPr>
            </w:tcPrChange>
          </w:tcPr>
          <w:p w:rsidR="00917245" w:rsidRPr="003A7F9E" w:rsidRDefault="00917245" w:rsidP="00977AA8">
            <w:pPr>
              <w:jc w:val="center"/>
            </w:pPr>
            <w:r w:rsidRPr="00434BEF">
              <w:t>3</w:t>
            </w:r>
            <w:r>
              <w:t>/Z</w:t>
            </w:r>
          </w:p>
        </w:tc>
        <w:tc>
          <w:tcPr>
            <w:tcW w:w="2410" w:type="dxa"/>
            <w:shd w:val="clear" w:color="auto" w:fill="FDE9D9" w:themeFill="accent6" w:themeFillTint="33"/>
            <w:vAlign w:val="center"/>
            <w:tcPrChange w:id="2036" w:author="Jiří Vojtěšek" w:date="2018-11-22T22:00: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037" w:author="vopatrilova" w:date="2018-11-20T13:16:00Z">
              <w:r>
                <w:rPr>
                  <w:sz w:val="18"/>
                </w:rPr>
                <w:t>společná část předmetů</w:t>
              </w:r>
            </w:ins>
          </w:p>
        </w:tc>
        <w:tc>
          <w:tcPr>
            <w:tcW w:w="2129" w:type="dxa"/>
            <w:shd w:val="clear" w:color="auto" w:fill="FDE9D9" w:themeFill="accent6" w:themeFillTint="33"/>
            <w:vAlign w:val="center"/>
            <w:tcPrChange w:id="2038" w:author="Jiří Vojtěšek" w:date="2018-11-22T22:00: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039" w:author="vopatrilova" w:date="2018-11-20T13:16:00Z">
              <w:r>
                <w:rPr>
                  <w:sz w:val="18"/>
                </w:rPr>
                <w:t>společná část předmetů</w:t>
              </w:r>
            </w:ins>
          </w:p>
        </w:tc>
      </w:tr>
      <w:tr w:rsidR="00917245" w:rsidTr="002A3535">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40" w:author="Jiří Vojtěšek" w:date="2018-11-23T21:33: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41" w:author="Jiří Vojtěšek" w:date="2018-11-23T21:33:00Z">
            <w:trPr>
              <w:gridBefore w:val="1"/>
              <w:gridAfter w:val="0"/>
            </w:trPr>
          </w:trPrChange>
        </w:trPr>
        <w:tc>
          <w:tcPr>
            <w:tcW w:w="3576" w:type="dxa"/>
            <w:shd w:val="clear" w:color="auto" w:fill="auto"/>
            <w:tcPrChange w:id="2042" w:author="Jiří Vojtěšek" w:date="2018-11-23T21:33: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elektrotechnikaISR \h  \* MERGEFORMAT </w:instrText>
            </w:r>
            <w:r>
              <w:fldChar w:fldCharType="separate"/>
            </w:r>
            <w:r w:rsidR="00917245" w:rsidRPr="00E735CA">
              <w:rPr>
                <w:rStyle w:val="Odkazintenzivn"/>
                <w:sz w:val="18"/>
                <w:szCs w:val="18"/>
              </w:rPr>
              <w:t>Elektrotechnika</w:t>
            </w:r>
            <w:r>
              <w:fldChar w:fldCharType="end"/>
            </w:r>
            <w:r w:rsidR="00917245">
              <w:rPr>
                <w:rStyle w:val="Odkazintenzivn"/>
                <w:sz w:val="18"/>
                <w:szCs w:val="18"/>
              </w:rPr>
              <w:t xml:space="preserve"> (ISR)</w:t>
            </w:r>
          </w:p>
        </w:tc>
        <w:tc>
          <w:tcPr>
            <w:tcW w:w="1559" w:type="dxa"/>
            <w:gridSpan w:val="2"/>
            <w:shd w:val="clear" w:color="auto" w:fill="auto"/>
            <w:tcPrChange w:id="2043" w:author="Jiří Vojtěšek" w:date="2018-11-23T21:33:00Z">
              <w:tcPr>
                <w:tcW w:w="1559" w:type="dxa"/>
                <w:gridSpan w:val="4"/>
                <w:shd w:val="clear" w:color="auto" w:fill="auto"/>
              </w:tcPr>
            </w:tcPrChange>
          </w:tcPr>
          <w:p w:rsidR="00917245" w:rsidRPr="003A7F9E" w:rsidRDefault="00917245" w:rsidP="00977AA8">
            <w:pPr>
              <w:jc w:val="center"/>
            </w:pPr>
            <w:r w:rsidRPr="00434BEF">
              <w:t>2</w:t>
            </w:r>
            <w:r>
              <w:t>/L</w:t>
            </w:r>
          </w:p>
        </w:tc>
        <w:tc>
          <w:tcPr>
            <w:tcW w:w="2410" w:type="dxa"/>
            <w:shd w:val="clear" w:color="auto" w:fill="D6E3BC" w:themeFill="accent3" w:themeFillTint="66"/>
            <w:vAlign w:val="center"/>
            <w:tcPrChange w:id="2044" w:author="Jiří Vojtěšek" w:date="2018-11-23T21:33: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045" w:author="vopatrilova" w:date="2018-11-20T13:07:00Z">
              <w:r>
                <w:rPr>
                  <w:sz w:val="18"/>
                </w:rPr>
                <w:t>předmět specializace</w:t>
              </w:r>
            </w:ins>
          </w:p>
        </w:tc>
        <w:tc>
          <w:tcPr>
            <w:tcW w:w="2129" w:type="dxa"/>
            <w:shd w:val="clear" w:color="auto" w:fill="auto"/>
            <w:vAlign w:val="center"/>
            <w:tcPrChange w:id="2046" w:author="Jiří Vojtěšek" w:date="2018-11-23T21:33:00Z">
              <w:tcPr>
                <w:tcW w:w="2129" w:type="dxa"/>
                <w:gridSpan w:val="3"/>
                <w:shd w:val="clear" w:color="auto" w:fill="auto"/>
                <w:vAlign w:val="center"/>
              </w:tcPr>
            </w:tcPrChange>
          </w:tcPr>
          <w:p w:rsidR="00917245" w:rsidRPr="003A7F9E" w:rsidRDefault="00917245" w:rsidP="00977AA8">
            <w:pPr>
              <w:jc w:val="center"/>
              <w:rPr>
                <w:sz w:val="18"/>
              </w:rPr>
            </w:pPr>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47"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48" w:author="Jiří Vojtěšek" w:date="2018-11-22T22:02:00Z">
            <w:trPr>
              <w:gridBefore w:val="2"/>
            </w:trPr>
          </w:trPrChange>
        </w:trPr>
        <w:tc>
          <w:tcPr>
            <w:tcW w:w="3576" w:type="dxa"/>
            <w:shd w:val="clear" w:color="auto" w:fill="auto"/>
            <w:tcPrChange w:id="2049" w:author="Jiří Vojtěšek" w:date="2018-11-22T22:02: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elektrotechnikaPA \h  \* MERGEFORMAT </w:instrText>
            </w:r>
            <w:r>
              <w:fldChar w:fldCharType="separate"/>
            </w:r>
            <w:r w:rsidR="00917245" w:rsidRPr="00E735CA">
              <w:rPr>
                <w:rStyle w:val="Odkazintenzivn"/>
                <w:sz w:val="18"/>
                <w:szCs w:val="18"/>
              </w:rPr>
              <w:t>Elektrotechnika</w:t>
            </w:r>
            <w:r>
              <w:fldChar w:fldCharType="end"/>
            </w:r>
            <w:r w:rsidR="00917245">
              <w:rPr>
                <w:rStyle w:val="Odkazintenzivn"/>
                <w:sz w:val="18"/>
                <w:szCs w:val="18"/>
              </w:rPr>
              <w:t xml:space="preserve"> (PA)</w:t>
            </w:r>
          </w:p>
        </w:tc>
        <w:tc>
          <w:tcPr>
            <w:tcW w:w="1559" w:type="dxa"/>
            <w:gridSpan w:val="2"/>
            <w:shd w:val="clear" w:color="auto" w:fill="auto"/>
            <w:tcPrChange w:id="2050" w:author="Jiří Vojtěšek" w:date="2018-11-22T22:02:00Z">
              <w:tcPr>
                <w:tcW w:w="1559" w:type="dxa"/>
                <w:gridSpan w:val="4"/>
                <w:shd w:val="clear" w:color="auto" w:fill="auto"/>
              </w:tcPr>
            </w:tcPrChange>
          </w:tcPr>
          <w:p w:rsidR="00917245" w:rsidRPr="003A7F9E" w:rsidRDefault="00917245" w:rsidP="00977AA8">
            <w:pPr>
              <w:jc w:val="center"/>
            </w:pPr>
            <w:r w:rsidRPr="00434BEF">
              <w:t>2</w:t>
            </w:r>
            <w:r>
              <w:t>/L</w:t>
            </w:r>
          </w:p>
        </w:tc>
        <w:tc>
          <w:tcPr>
            <w:tcW w:w="2410" w:type="dxa"/>
            <w:shd w:val="clear" w:color="auto" w:fill="auto"/>
            <w:vAlign w:val="center"/>
            <w:tcPrChange w:id="2051" w:author="Jiří Vojtěšek" w:date="2018-11-22T22:02:00Z">
              <w:tcPr>
                <w:tcW w:w="2410" w:type="dxa"/>
                <w:gridSpan w:val="3"/>
                <w:shd w:val="clear" w:color="auto" w:fill="auto"/>
                <w:vAlign w:val="center"/>
              </w:tcPr>
            </w:tcPrChange>
          </w:tcPr>
          <w:p w:rsidR="00917245" w:rsidRPr="003A7F9E" w:rsidRDefault="00917245" w:rsidP="00977AA8">
            <w:pPr>
              <w:jc w:val="center"/>
              <w:rPr>
                <w:sz w:val="18"/>
              </w:rPr>
            </w:pPr>
          </w:p>
        </w:tc>
        <w:tc>
          <w:tcPr>
            <w:tcW w:w="2129" w:type="dxa"/>
            <w:shd w:val="clear" w:color="auto" w:fill="D6E3BC" w:themeFill="accent3" w:themeFillTint="66"/>
            <w:vAlign w:val="center"/>
            <w:tcPrChange w:id="2052" w:author="Jiří Vojtěšek" w:date="2018-11-22T22:02: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053" w:author="vopatrilova" w:date="2018-11-20T13:03:00Z">
              <w:r>
                <w:rPr>
                  <w:sz w:val="18"/>
                </w:rPr>
                <w:t>předmět specializace</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54"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55" w:author="Jiří Vojtěšek" w:date="2018-11-22T22:00:00Z">
            <w:trPr>
              <w:gridBefore w:val="2"/>
            </w:trPr>
          </w:trPrChange>
        </w:trPr>
        <w:tc>
          <w:tcPr>
            <w:tcW w:w="3576" w:type="dxa"/>
            <w:shd w:val="clear" w:color="auto" w:fill="auto"/>
            <w:tcPrChange w:id="2056"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embaddedSystemy \h  \* MERGEFORMAT </w:instrText>
            </w:r>
            <w:r>
              <w:fldChar w:fldCharType="separate"/>
            </w:r>
            <w:r w:rsidR="00917245" w:rsidRPr="00E735CA">
              <w:rPr>
                <w:rStyle w:val="Odkazintenzivn"/>
                <w:sz w:val="18"/>
                <w:szCs w:val="18"/>
              </w:rPr>
              <w:t>Embedded systémy s mikropočítači</w:t>
            </w:r>
            <w:r>
              <w:fldChar w:fldCharType="end"/>
            </w:r>
          </w:p>
        </w:tc>
        <w:tc>
          <w:tcPr>
            <w:tcW w:w="1559" w:type="dxa"/>
            <w:gridSpan w:val="2"/>
            <w:shd w:val="clear" w:color="auto" w:fill="auto"/>
            <w:tcPrChange w:id="2057" w:author="Jiří Vojtěšek" w:date="2018-11-22T22:00:00Z">
              <w:tcPr>
                <w:tcW w:w="1559" w:type="dxa"/>
                <w:gridSpan w:val="4"/>
                <w:shd w:val="clear" w:color="auto" w:fill="auto"/>
              </w:tcPr>
            </w:tcPrChange>
          </w:tcPr>
          <w:p w:rsidR="00917245" w:rsidRPr="003A7F9E" w:rsidRDefault="00917245" w:rsidP="00977AA8">
            <w:pPr>
              <w:jc w:val="center"/>
            </w:pPr>
            <w:r w:rsidRPr="00434BEF">
              <w:t>3</w:t>
            </w:r>
            <w:r>
              <w:t>/Z</w:t>
            </w:r>
          </w:p>
        </w:tc>
        <w:tc>
          <w:tcPr>
            <w:tcW w:w="2410" w:type="dxa"/>
            <w:shd w:val="clear" w:color="auto" w:fill="FDE9D9" w:themeFill="accent6" w:themeFillTint="33"/>
            <w:vAlign w:val="center"/>
            <w:tcPrChange w:id="2058" w:author="Jiří Vojtěšek" w:date="2018-11-22T22:00: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059" w:author="vopatrilova" w:date="2018-11-20T13:17:00Z">
              <w:r>
                <w:rPr>
                  <w:sz w:val="18"/>
                </w:rPr>
                <w:t>společná část předmetů</w:t>
              </w:r>
            </w:ins>
          </w:p>
        </w:tc>
        <w:tc>
          <w:tcPr>
            <w:tcW w:w="2129" w:type="dxa"/>
            <w:shd w:val="clear" w:color="auto" w:fill="FDE9D9" w:themeFill="accent6" w:themeFillTint="33"/>
            <w:vAlign w:val="center"/>
            <w:tcPrChange w:id="2060" w:author="Jiří Vojtěšek" w:date="2018-11-22T22:00: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061" w:author="vopatrilova" w:date="2018-11-20T13:17: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62"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63" w:author="Jiří Vojtěšek" w:date="2018-11-22T22:02:00Z">
            <w:trPr>
              <w:gridBefore w:val="2"/>
            </w:trPr>
          </w:trPrChange>
        </w:trPr>
        <w:tc>
          <w:tcPr>
            <w:tcW w:w="3576" w:type="dxa"/>
            <w:shd w:val="clear" w:color="auto" w:fill="auto"/>
            <w:tcPrChange w:id="2064" w:author="Jiří Vojtěšek" w:date="2018-11-22T22:02: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Fyzika \h  \* MERGEFORMAT </w:instrText>
            </w:r>
            <w:r>
              <w:fldChar w:fldCharType="separate"/>
            </w:r>
            <w:r w:rsidR="00917245" w:rsidRPr="00E735CA">
              <w:rPr>
                <w:rStyle w:val="Odkazintenzivn"/>
                <w:sz w:val="18"/>
                <w:szCs w:val="18"/>
              </w:rPr>
              <w:t xml:space="preserve">Fyzika </w:t>
            </w:r>
            <w:r>
              <w:fldChar w:fldCharType="end"/>
            </w:r>
          </w:p>
        </w:tc>
        <w:tc>
          <w:tcPr>
            <w:tcW w:w="1559" w:type="dxa"/>
            <w:gridSpan w:val="2"/>
            <w:shd w:val="clear" w:color="auto" w:fill="auto"/>
            <w:tcPrChange w:id="2065" w:author="Jiří Vojtěšek" w:date="2018-11-22T22:02:00Z">
              <w:tcPr>
                <w:tcW w:w="1559" w:type="dxa"/>
                <w:gridSpan w:val="4"/>
                <w:shd w:val="clear" w:color="auto" w:fill="auto"/>
              </w:tcPr>
            </w:tcPrChange>
          </w:tcPr>
          <w:p w:rsidR="00917245" w:rsidRPr="003A7F9E" w:rsidRDefault="00917245" w:rsidP="00977AA8">
            <w:pPr>
              <w:jc w:val="center"/>
            </w:pPr>
            <w:r w:rsidRPr="00434BEF">
              <w:t>2</w:t>
            </w:r>
            <w:r>
              <w:t>/Z</w:t>
            </w:r>
          </w:p>
        </w:tc>
        <w:tc>
          <w:tcPr>
            <w:tcW w:w="2410" w:type="dxa"/>
            <w:shd w:val="clear" w:color="auto" w:fill="auto"/>
            <w:vAlign w:val="center"/>
            <w:tcPrChange w:id="2066" w:author="Jiří Vojtěšek" w:date="2018-11-22T22:02:00Z">
              <w:tcPr>
                <w:tcW w:w="2410" w:type="dxa"/>
                <w:gridSpan w:val="3"/>
                <w:shd w:val="clear" w:color="auto" w:fill="auto"/>
                <w:vAlign w:val="center"/>
              </w:tcPr>
            </w:tcPrChange>
          </w:tcPr>
          <w:p w:rsidR="00917245" w:rsidRPr="003A7F9E" w:rsidRDefault="00917245" w:rsidP="00977AA8">
            <w:pPr>
              <w:jc w:val="center"/>
              <w:rPr>
                <w:sz w:val="18"/>
              </w:rPr>
            </w:pPr>
          </w:p>
        </w:tc>
        <w:tc>
          <w:tcPr>
            <w:tcW w:w="2129" w:type="dxa"/>
            <w:shd w:val="clear" w:color="auto" w:fill="D6E3BC" w:themeFill="accent3" w:themeFillTint="66"/>
            <w:vAlign w:val="center"/>
            <w:tcPrChange w:id="2067" w:author="Jiří Vojtěšek" w:date="2018-11-22T22:02: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068" w:author="vopatrilova" w:date="2018-11-20T13:03:00Z">
              <w:r>
                <w:rPr>
                  <w:sz w:val="18"/>
                </w:rPr>
                <w:t>předmět specializace</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69"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70" w:author="Jiří Vojtěšek" w:date="2018-11-22T22:00:00Z">
            <w:trPr>
              <w:gridBefore w:val="2"/>
            </w:trPr>
          </w:trPrChange>
        </w:trPr>
        <w:tc>
          <w:tcPr>
            <w:tcW w:w="3576" w:type="dxa"/>
            <w:shd w:val="clear" w:color="auto" w:fill="auto"/>
            <w:tcPrChange w:id="2071"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FyzikalniSeminarISR \h  \* MERGEFORMAT </w:instrText>
            </w:r>
            <w:r>
              <w:fldChar w:fldCharType="separate"/>
            </w:r>
            <w:r w:rsidR="00917245" w:rsidRPr="00E735CA">
              <w:rPr>
                <w:rStyle w:val="Odkazintenzivn"/>
                <w:sz w:val="18"/>
                <w:szCs w:val="18"/>
              </w:rPr>
              <w:t xml:space="preserve">Fyzikální seminář </w:t>
            </w:r>
            <w:r>
              <w:fldChar w:fldCharType="end"/>
            </w:r>
          </w:p>
        </w:tc>
        <w:tc>
          <w:tcPr>
            <w:tcW w:w="1559" w:type="dxa"/>
            <w:gridSpan w:val="2"/>
            <w:shd w:val="clear" w:color="auto" w:fill="auto"/>
            <w:tcPrChange w:id="2072" w:author="Jiří Vojtěšek" w:date="2018-11-22T22:00:00Z">
              <w:tcPr>
                <w:tcW w:w="1559" w:type="dxa"/>
                <w:gridSpan w:val="4"/>
                <w:shd w:val="clear" w:color="auto" w:fill="auto"/>
              </w:tcPr>
            </w:tcPrChange>
          </w:tcPr>
          <w:p w:rsidR="00917245" w:rsidRPr="003A7F9E" w:rsidRDefault="00917245" w:rsidP="00977AA8">
            <w:pPr>
              <w:jc w:val="center"/>
            </w:pPr>
            <w:r w:rsidRPr="00434BEF">
              <w:t>1</w:t>
            </w:r>
            <w:r>
              <w:t>/Z</w:t>
            </w:r>
          </w:p>
        </w:tc>
        <w:tc>
          <w:tcPr>
            <w:tcW w:w="2410" w:type="dxa"/>
            <w:shd w:val="clear" w:color="auto" w:fill="FDE9D9" w:themeFill="accent6" w:themeFillTint="33"/>
            <w:vAlign w:val="center"/>
            <w:tcPrChange w:id="2073" w:author="Jiří Vojtěšek" w:date="2018-11-22T22:00: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074" w:author="vopatrilova" w:date="2018-11-20T13:17:00Z">
              <w:r>
                <w:rPr>
                  <w:sz w:val="18"/>
                </w:rPr>
                <w:t>společná část předmetů</w:t>
              </w:r>
            </w:ins>
          </w:p>
        </w:tc>
        <w:tc>
          <w:tcPr>
            <w:tcW w:w="2129" w:type="dxa"/>
            <w:shd w:val="clear" w:color="auto" w:fill="FDE9D9" w:themeFill="accent6" w:themeFillTint="33"/>
            <w:vAlign w:val="center"/>
            <w:tcPrChange w:id="2075" w:author="Jiří Vojtěšek" w:date="2018-11-22T22:00:00Z">
              <w:tcPr>
                <w:tcW w:w="2129" w:type="dxa"/>
                <w:gridSpan w:val="3"/>
                <w:shd w:val="clear" w:color="auto" w:fill="auto"/>
                <w:vAlign w:val="center"/>
              </w:tcPr>
            </w:tcPrChange>
          </w:tcPr>
          <w:p w:rsidR="00917245" w:rsidRPr="003A7F9E" w:rsidRDefault="00917245" w:rsidP="00977AA8">
            <w:pPr>
              <w:jc w:val="center"/>
              <w:rPr>
                <w:sz w:val="18"/>
              </w:rPr>
            </w:pPr>
            <w:ins w:id="2076" w:author="vopatrilova" w:date="2018-11-20T13:17: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77"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78" w:author="Jiří Vojtěšek" w:date="2018-11-22T22:00:00Z">
            <w:trPr>
              <w:gridBefore w:val="2"/>
            </w:trPr>
          </w:trPrChange>
        </w:trPr>
        <w:tc>
          <w:tcPr>
            <w:tcW w:w="3576" w:type="dxa"/>
            <w:shd w:val="clear" w:color="auto" w:fill="auto"/>
            <w:tcPrChange w:id="2079"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FyzikalniSeminarPA \h  \* MERGEFORMAT </w:instrText>
            </w:r>
            <w:r>
              <w:fldChar w:fldCharType="separate"/>
            </w:r>
            <w:r w:rsidR="00917245" w:rsidRPr="00E735CA">
              <w:rPr>
                <w:rStyle w:val="Odkazintenzivn"/>
                <w:sz w:val="18"/>
                <w:szCs w:val="18"/>
              </w:rPr>
              <w:t>Fyzikální seminář</w:t>
            </w:r>
            <w:r>
              <w:fldChar w:fldCharType="end"/>
            </w:r>
            <w:r w:rsidR="00917245">
              <w:rPr>
                <w:rStyle w:val="Odkazintenzivn"/>
                <w:sz w:val="18"/>
                <w:szCs w:val="18"/>
              </w:rPr>
              <w:t xml:space="preserve"> (PA)</w:t>
            </w:r>
          </w:p>
        </w:tc>
        <w:tc>
          <w:tcPr>
            <w:tcW w:w="1559" w:type="dxa"/>
            <w:gridSpan w:val="2"/>
            <w:shd w:val="clear" w:color="auto" w:fill="auto"/>
            <w:tcPrChange w:id="2080" w:author="Jiří Vojtěšek" w:date="2018-11-22T22:00:00Z">
              <w:tcPr>
                <w:tcW w:w="1559" w:type="dxa"/>
                <w:gridSpan w:val="4"/>
                <w:shd w:val="clear" w:color="auto" w:fill="auto"/>
              </w:tcPr>
            </w:tcPrChange>
          </w:tcPr>
          <w:p w:rsidR="00917245" w:rsidRPr="003A7F9E" w:rsidRDefault="00917245" w:rsidP="00977AA8">
            <w:pPr>
              <w:jc w:val="center"/>
            </w:pPr>
            <w:r w:rsidRPr="00434BEF">
              <w:t>1</w:t>
            </w:r>
            <w:r>
              <w:t>/L</w:t>
            </w:r>
          </w:p>
        </w:tc>
        <w:tc>
          <w:tcPr>
            <w:tcW w:w="2410" w:type="dxa"/>
            <w:shd w:val="clear" w:color="auto" w:fill="FDE9D9" w:themeFill="accent6" w:themeFillTint="33"/>
            <w:vAlign w:val="center"/>
            <w:tcPrChange w:id="2081" w:author="Jiří Vojtěšek" w:date="2018-11-22T22:00:00Z">
              <w:tcPr>
                <w:tcW w:w="2410" w:type="dxa"/>
                <w:gridSpan w:val="3"/>
                <w:shd w:val="clear" w:color="auto" w:fill="auto"/>
                <w:vAlign w:val="center"/>
              </w:tcPr>
            </w:tcPrChange>
          </w:tcPr>
          <w:p w:rsidR="00917245" w:rsidRPr="003A7F9E" w:rsidRDefault="00917245" w:rsidP="00977AA8">
            <w:pPr>
              <w:jc w:val="center"/>
              <w:rPr>
                <w:sz w:val="18"/>
              </w:rPr>
            </w:pPr>
            <w:ins w:id="2082" w:author="vopatrilova" w:date="2018-11-20T13:17:00Z">
              <w:r>
                <w:rPr>
                  <w:sz w:val="18"/>
                </w:rPr>
                <w:t>společná část předmetů</w:t>
              </w:r>
            </w:ins>
          </w:p>
        </w:tc>
        <w:tc>
          <w:tcPr>
            <w:tcW w:w="2129" w:type="dxa"/>
            <w:shd w:val="clear" w:color="auto" w:fill="FDE9D9" w:themeFill="accent6" w:themeFillTint="33"/>
            <w:vAlign w:val="center"/>
            <w:tcPrChange w:id="2083" w:author="Jiří Vojtěšek" w:date="2018-11-22T22:00: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084" w:author="vopatrilova" w:date="2018-11-20T13:17: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85"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86" w:author="Jiří Vojtěšek" w:date="2018-11-22T22:00:00Z">
            <w:trPr>
              <w:gridBefore w:val="2"/>
            </w:trPr>
          </w:trPrChange>
        </w:trPr>
        <w:tc>
          <w:tcPr>
            <w:tcW w:w="3576" w:type="dxa"/>
            <w:shd w:val="clear" w:color="auto" w:fill="auto"/>
            <w:tcPrChange w:id="2087"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HardwareaOS \h  \* MERGEFORMAT </w:instrText>
            </w:r>
            <w:r>
              <w:fldChar w:fldCharType="separate"/>
            </w:r>
            <w:r w:rsidR="00917245" w:rsidRPr="00E735CA">
              <w:rPr>
                <w:rStyle w:val="Odkazintenzivn"/>
                <w:sz w:val="18"/>
                <w:szCs w:val="18"/>
              </w:rPr>
              <w:t>Hardware a operační systémy</w:t>
            </w:r>
            <w:r>
              <w:fldChar w:fldCharType="end"/>
            </w:r>
          </w:p>
        </w:tc>
        <w:tc>
          <w:tcPr>
            <w:tcW w:w="1559" w:type="dxa"/>
            <w:gridSpan w:val="2"/>
            <w:shd w:val="clear" w:color="auto" w:fill="auto"/>
            <w:tcPrChange w:id="2088" w:author="Jiří Vojtěšek" w:date="2018-11-22T22:00:00Z">
              <w:tcPr>
                <w:tcW w:w="1559" w:type="dxa"/>
                <w:gridSpan w:val="4"/>
                <w:shd w:val="clear" w:color="auto" w:fill="auto"/>
              </w:tcPr>
            </w:tcPrChange>
          </w:tcPr>
          <w:p w:rsidR="00917245" w:rsidRPr="003A7F9E" w:rsidRDefault="00917245" w:rsidP="00977AA8">
            <w:pPr>
              <w:jc w:val="center"/>
            </w:pPr>
            <w:r w:rsidRPr="00434BEF">
              <w:t>1</w:t>
            </w:r>
            <w:r>
              <w:t>/Z</w:t>
            </w:r>
          </w:p>
        </w:tc>
        <w:tc>
          <w:tcPr>
            <w:tcW w:w="2410" w:type="dxa"/>
            <w:shd w:val="clear" w:color="auto" w:fill="FDE9D9" w:themeFill="accent6" w:themeFillTint="33"/>
            <w:vAlign w:val="center"/>
            <w:tcPrChange w:id="2089" w:author="Jiří Vojtěšek" w:date="2018-11-22T22:00: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090" w:author="vopatrilova" w:date="2018-11-20T13:17:00Z">
              <w:r>
                <w:rPr>
                  <w:sz w:val="18"/>
                </w:rPr>
                <w:t>společná část předmetů</w:t>
              </w:r>
            </w:ins>
          </w:p>
        </w:tc>
        <w:tc>
          <w:tcPr>
            <w:tcW w:w="2129" w:type="dxa"/>
            <w:shd w:val="clear" w:color="auto" w:fill="FDE9D9" w:themeFill="accent6" w:themeFillTint="33"/>
            <w:vAlign w:val="center"/>
            <w:tcPrChange w:id="2091" w:author="Jiří Vojtěšek" w:date="2018-11-22T22:00: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092" w:author="vopatrilova" w:date="2018-11-20T13:17: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93"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094" w:author="Jiří Vojtěšek" w:date="2018-11-22T22:02:00Z">
            <w:trPr>
              <w:gridBefore w:val="2"/>
            </w:trPr>
          </w:trPrChange>
        </w:trPr>
        <w:tc>
          <w:tcPr>
            <w:tcW w:w="3576" w:type="dxa"/>
            <w:shd w:val="clear" w:color="auto" w:fill="auto"/>
            <w:tcPrChange w:id="2095" w:author="Jiří Vojtěšek" w:date="2018-11-22T22:02: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InstrumentaceISR \h  \* MERGEFORMAT </w:instrText>
            </w:r>
            <w:r>
              <w:fldChar w:fldCharType="separate"/>
            </w:r>
            <w:r w:rsidR="00917245" w:rsidRPr="00E735CA">
              <w:rPr>
                <w:rStyle w:val="Odkazintenzivn"/>
                <w:sz w:val="18"/>
                <w:szCs w:val="18"/>
              </w:rPr>
              <w:t>Instrumentace a měření</w:t>
            </w:r>
            <w:r>
              <w:fldChar w:fldCharType="end"/>
            </w:r>
            <w:r w:rsidR="00917245">
              <w:rPr>
                <w:rStyle w:val="Odkazintenzivn"/>
                <w:sz w:val="18"/>
                <w:szCs w:val="18"/>
              </w:rPr>
              <w:t xml:space="preserve"> (ISR)</w:t>
            </w:r>
          </w:p>
        </w:tc>
        <w:tc>
          <w:tcPr>
            <w:tcW w:w="1559" w:type="dxa"/>
            <w:gridSpan w:val="2"/>
            <w:shd w:val="clear" w:color="auto" w:fill="auto"/>
            <w:tcPrChange w:id="2096" w:author="Jiří Vojtěšek" w:date="2018-11-22T22:02:00Z">
              <w:tcPr>
                <w:tcW w:w="1559" w:type="dxa"/>
                <w:gridSpan w:val="4"/>
                <w:shd w:val="clear" w:color="auto" w:fill="auto"/>
              </w:tcPr>
            </w:tcPrChange>
          </w:tcPr>
          <w:p w:rsidR="00917245" w:rsidRPr="003A7F9E" w:rsidRDefault="00917245" w:rsidP="00977AA8">
            <w:pPr>
              <w:jc w:val="center"/>
            </w:pPr>
            <w:r w:rsidRPr="00434BEF">
              <w:t>2</w:t>
            </w:r>
            <w:r>
              <w:t>/Z</w:t>
            </w:r>
          </w:p>
        </w:tc>
        <w:tc>
          <w:tcPr>
            <w:tcW w:w="2410" w:type="dxa"/>
            <w:shd w:val="clear" w:color="auto" w:fill="D6E3BC" w:themeFill="accent3" w:themeFillTint="66"/>
            <w:vAlign w:val="center"/>
            <w:tcPrChange w:id="2097" w:author="Jiří Vojtěšek" w:date="2018-11-22T22:02: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098" w:author="vopatrilova" w:date="2018-11-20T13:07:00Z">
              <w:r>
                <w:rPr>
                  <w:sz w:val="18"/>
                </w:rPr>
                <w:t>předmět specializace</w:t>
              </w:r>
            </w:ins>
          </w:p>
        </w:tc>
        <w:tc>
          <w:tcPr>
            <w:tcW w:w="2129" w:type="dxa"/>
            <w:shd w:val="clear" w:color="auto" w:fill="auto"/>
            <w:vAlign w:val="center"/>
            <w:tcPrChange w:id="2099" w:author="Jiří Vojtěšek" w:date="2018-11-22T22:02:00Z">
              <w:tcPr>
                <w:tcW w:w="2129" w:type="dxa"/>
                <w:gridSpan w:val="3"/>
                <w:shd w:val="clear" w:color="auto" w:fill="auto"/>
                <w:vAlign w:val="center"/>
              </w:tcPr>
            </w:tcPrChange>
          </w:tcPr>
          <w:p w:rsidR="00917245" w:rsidRPr="003A7F9E" w:rsidRDefault="00917245" w:rsidP="00977AA8">
            <w:pPr>
              <w:jc w:val="center"/>
              <w:rPr>
                <w:sz w:val="18"/>
              </w:rPr>
            </w:pPr>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00"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01" w:author="Jiří Vojtěšek" w:date="2018-11-22T22:02:00Z">
            <w:trPr>
              <w:gridBefore w:val="2"/>
            </w:trPr>
          </w:trPrChange>
        </w:trPr>
        <w:tc>
          <w:tcPr>
            <w:tcW w:w="3576" w:type="dxa"/>
            <w:shd w:val="clear" w:color="auto" w:fill="auto"/>
            <w:tcPrChange w:id="2102" w:author="Jiří Vojtěšek" w:date="2018-11-22T22:02: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InstrumentacePA \h  \* MERGEFORMAT </w:instrText>
            </w:r>
            <w:r>
              <w:fldChar w:fldCharType="separate"/>
            </w:r>
            <w:r w:rsidR="00917245" w:rsidRPr="00E735CA">
              <w:rPr>
                <w:rStyle w:val="Odkazintenzivn"/>
                <w:sz w:val="18"/>
                <w:szCs w:val="18"/>
              </w:rPr>
              <w:t>Instrumentace a měření</w:t>
            </w:r>
            <w:r>
              <w:fldChar w:fldCharType="end"/>
            </w:r>
            <w:r w:rsidR="00917245">
              <w:rPr>
                <w:rStyle w:val="Odkazintenzivn"/>
                <w:sz w:val="18"/>
                <w:szCs w:val="18"/>
              </w:rPr>
              <w:t xml:space="preserve"> (PA)</w:t>
            </w:r>
          </w:p>
        </w:tc>
        <w:tc>
          <w:tcPr>
            <w:tcW w:w="1559" w:type="dxa"/>
            <w:gridSpan w:val="2"/>
            <w:shd w:val="clear" w:color="auto" w:fill="auto"/>
            <w:tcPrChange w:id="2103" w:author="Jiří Vojtěšek" w:date="2018-11-22T22:02:00Z">
              <w:tcPr>
                <w:tcW w:w="1559" w:type="dxa"/>
                <w:gridSpan w:val="4"/>
                <w:shd w:val="clear" w:color="auto" w:fill="auto"/>
              </w:tcPr>
            </w:tcPrChange>
          </w:tcPr>
          <w:p w:rsidR="00917245" w:rsidRPr="003A7F9E" w:rsidRDefault="00917245" w:rsidP="00977AA8">
            <w:pPr>
              <w:jc w:val="center"/>
            </w:pPr>
            <w:r w:rsidRPr="00434BEF">
              <w:t>2</w:t>
            </w:r>
            <w:r>
              <w:t>/Z</w:t>
            </w:r>
          </w:p>
        </w:tc>
        <w:tc>
          <w:tcPr>
            <w:tcW w:w="2410" w:type="dxa"/>
            <w:shd w:val="clear" w:color="auto" w:fill="auto"/>
            <w:vAlign w:val="center"/>
            <w:tcPrChange w:id="2104" w:author="Jiří Vojtěšek" w:date="2018-11-22T22:02:00Z">
              <w:tcPr>
                <w:tcW w:w="2410" w:type="dxa"/>
                <w:gridSpan w:val="3"/>
                <w:shd w:val="clear" w:color="auto" w:fill="auto"/>
                <w:vAlign w:val="center"/>
              </w:tcPr>
            </w:tcPrChange>
          </w:tcPr>
          <w:p w:rsidR="00917245" w:rsidRPr="003A7F9E" w:rsidRDefault="00917245" w:rsidP="00977AA8">
            <w:pPr>
              <w:jc w:val="center"/>
              <w:rPr>
                <w:sz w:val="18"/>
              </w:rPr>
            </w:pPr>
          </w:p>
        </w:tc>
        <w:tc>
          <w:tcPr>
            <w:tcW w:w="2129" w:type="dxa"/>
            <w:shd w:val="clear" w:color="auto" w:fill="D6E3BC" w:themeFill="accent3" w:themeFillTint="66"/>
            <w:vAlign w:val="center"/>
            <w:tcPrChange w:id="2105" w:author="Jiří Vojtěšek" w:date="2018-11-22T22:02: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106" w:author="vopatrilova" w:date="2018-11-20T13:03:00Z">
              <w:r>
                <w:rPr>
                  <w:sz w:val="18"/>
                </w:rPr>
                <w:t>předmět specializace</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07"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08" w:author="Jiří Vojtěšek" w:date="2018-11-22T22:02:00Z">
            <w:trPr>
              <w:gridBefore w:val="2"/>
            </w:trPr>
          </w:trPrChange>
        </w:trPr>
        <w:tc>
          <w:tcPr>
            <w:tcW w:w="3576" w:type="dxa"/>
            <w:shd w:val="clear" w:color="auto" w:fill="auto"/>
            <w:tcPrChange w:id="2109" w:author="Jiří Vojtěšek" w:date="2018-11-22T22:02: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InteligentniSystemySroboty \h  \* MERGEFORMAT </w:instrText>
            </w:r>
            <w:r>
              <w:fldChar w:fldCharType="separate"/>
            </w:r>
            <w:r w:rsidR="00CD0A3D" w:rsidRPr="00E735CA">
              <w:rPr>
                <w:rStyle w:val="Odkazintenzivn"/>
                <w:sz w:val="18"/>
                <w:szCs w:val="18"/>
              </w:rPr>
              <w:t>Inteligentní systémy s roboty</w:t>
            </w:r>
            <w:r>
              <w:fldChar w:fldCharType="end"/>
            </w:r>
          </w:p>
        </w:tc>
        <w:tc>
          <w:tcPr>
            <w:tcW w:w="1559" w:type="dxa"/>
            <w:gridSpan w:val="2"/>
            <w:shd w:val="clear" w:color="auto" w:fill="auto"/>
            <w:tcPrChange w:id="2110" w:author="Jiří Vojtěšek" w:date="2018-11-22T22:02:00Z">
              <w:tcPr>
                <w:tcW w:w="1559" w:type="dxa"/>
                <w:gridSpan w:val="4"/>
                <w:shd w:val="clear" w:color="auto" w:fill="auto"/>
              </w:tcPr>
            </w:tcPrChange>
          </w:tcPr>
          <w:p w:rsidR="00CD0A3D" w:rsidRPr="003A7F9E" w:rsidRDefault="00CD0A3D" w:rsidP="00977AA8">
            <w:pPr>
              <w:jc w:val="center"/>
            </w:pPr>
            <w:r w:rsidRPr="00434BEF">
              <w:t>1</w:t>
            </w:r>
            <w:r>
              <w:t>/Z</w:t>
            </w:r>
          </w:p>
        </w:tc>
        <w:tc>
          <w:tcPr>
            <w:tcW w:w="2410" w:type="dxa"/>
            <w:shd w:val="clear" w:color="auto" w:fill="D6E3BC" w:themeFill="accent3" w:themeFillTint="66"/>
            <w:vAlign w:val="center"/>
            <w:tcPrChange w:id="2111" w:author="Jiří Vojtěšek" w:date="2018-11-22T22:02:00Z">
              <w:tcPr>
                <w:tcW w:w="2410" w:type="dxa"/>
                <w:gridSpan w:val="3"/>
                <w:shd w:val="clear" w:color="auto" w:fill="D9D9D9" w:themeFill="background1" w:themeFillShade="D9"/>
                <w:vAlign w:val="center"/>
              </w:tcPr>
            </w:tcPrChange>
          </w:tcPr>
          <w:p w:rsidR="00CD0A3D" w:rsidRPr="003A7F9E" w:rsidRDefault="00CD0A3D" w:rsidP="00977AA8">
            <w:pPr>
              <w:jc w:val="center"/>
              <w:rPr>
                <w:sz w:val="18"/>
              </w:rPr>
            </w:pPr>
            <w:ins w:id="2112" w:author="vopatrilova" w:date="2018-11-20T13:07:00Z">
              <w:r>
                <w:rPr>
                  <w:sz w:val="18"/>
                </w:rPr>
                <w:t>předmět specializace</w:t>
              </w:r>
            </w:ins>
          </w:p>
        </w:tc>
        <w:tc>
          <w:tcPr>
            <w:tcW w:w="2129" w:type="dxa"/>
            <w:shd w:val="clear" w:color="auto" w:fill="auto"/>
            <w:vAlign w:val="center"/>
            <w:tcPrChange w:id="2113" w:author="Jiří Vojtěšek" w:date="2018-11-22T22:02:00Z">
              <w:tcPr>
                <w:tcW w:w="2129" w:type="dxa"/>
                <w:gridSpan w:val="3"/>
                <w:shd w:val="clear" w:color="auto" w:fill="auto"/>
                <w:vAlign w:val="center"/>
              </w:tcPr>
            </w:tcPrChange>
          </w:tcPr>
          <w:p w:rsidR="00CD0A3D" w:rsidRPr="003A7F9E" w:rsidRDefault="00CD0A3D" w:rsidP="00977AA8">
            <w:pPr>
              <w:jc w:val="center"/>
              <w:rPr>
                <w:sz w:val="18"/>
              </w:rPr>
            </w:pPr>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14"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15" w:author="Jiří Vojtěšek" w:date="2018-11-22T22:00:00Z">
            <w:trPr>
              <w:gridBefore w:val="2"/>
            </w:trPr>
          </w:trPrChange>
        </w:trPr>
        <w:tc>
          <w:tcPr>
            <w:tcW w:w="3576" w:type="dxa"/>
            <w:shd w:val="clear" w:color="auto" w:fill="auto"/>
            <w:tcPrChange w:id="2116"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InzenyrskaGrafikaISR \h  \* MERGEFORMAT </w:instrText>
            </w:r>
            <w:r>
              <w:fldChar w:fldCharType="separate"/>
            </w:r>
            <w:r w:rsidR="00917245" w:rsidRPr="00E735CA">
              <w:rPr>
                <w:rStyle w:val="Odkazintenzivn"/>
                <w:sz w:val="18"/>
                <w:szCs w:val="18"/>
              </w:rPr>
              <w:t>Inženýrská grafika</w:t>
            </w:r>
            <w:r>
              <w:fldChar w:fldCharType="end"/>
            </w:r>
          </w:p>
        </w:tc>
        <w:tc>
          <w:tcPr>
            <w:tcW w:w="1559" w:type="dxa"/>
            <w:gridSpan w:val="2"/>
            <w:shd w:val="clear" w:color="auto" w:fill="auto"/>
            <w:tcPrChange w:id="2117" w:author="Jiří Vojtěšek" w:date="2018-11-22T22:00:00Z">
              <w:tcPr>
                <w:tcW w:w="1559" w:type="dxa"/>
                <w:gridSpan w:val="4"/>
                <w:shd w:val="clear" w:color="auto" w:fill="auto"/>
              </w:tcPr>
            </w:tcPrChange>
          </w:tcPr>
          <w:p w:rsidR="00917245" w:rsidRPr="003A7F9E" w:rsidRDefault="00917245" w:rsidP="00977AA8">
            <w:pPr>
              <w:jc w:val="center"/>
            </w:pPr>
            <w:r w:rsidRPr="00434BEF">
              <w:t>1</w:t>
            </w:r>
            <w:r>
              <w:t>/L</w:t>
            </w:r>
          </w:p>
        </w:tc>
        <w:tc>
          <w:tcPr>
            <w:tcW w:w="2410" w:type="dxa"/>
            <w:shd w:val="clear" w:color="auto" w:fill="FDE9D9" w:themeFill="accent6" w:themeFillTint="33"/>
            <w:vAlign w:val="center"/>
            <w:tcPrChange w:id="2118" w:author="Jiří Vojtěšek" w:date="2018-11-22T22:00: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119" w:author="vopatrilova" w:date="2018-11-20T13:18:00Z">
              <w:r>
                <w:rPr>
                  <w:sz w:val="18"/>
                </w:rPr>
                <w:t>společná část předmetů</w:t>
              </w:r>
            </w:ins>
          </w:p>
        </w:tc>
        <w:tc>
          <w:tcPr>
            <w:tcW w:w="2129" w:type="dxa"/>
            <w:shd w:val="clear" w:color="auto" w:fill="FDE9D9" w:themeFill="accent6" w:themeFillTint="33"/>
            <w:vAlign w:val="center"/>
            <w:tcPrChange w:id="2120" w:author="Jiří Vojtěšek" w:date="2018-11-22T22:00:00Z">
              <w:tcPr>
                <w:tcW w:w="2129" w:type="dxa"/>
                <w:gridSpan w:val="3"/>
                <w:shd w:val="clear" w:color="auto" w:fill="auto"/>
                <w:vAlign w:val="center"/>
              </w:tcPr>
            </w:tcPrChange>
          </w:tcPr>
          <w:p w:rsidR="00917245" w:rsidRPr="003A7F9E" w:rsidRDefault="00917245" w:rsidP="00977AA8">
            <w:pPr>
              <w:jc w:val="center"/>
              <w:rPr>
                <w:sz w:val="18"/>
              </w:rPr>
            </w:pPr>
            <w:ins w:id="2121" w:author="vopatrilova" w:date="2018-11-20T13:18: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22" w:author="Jiří Vojtěšek" w:date="2018-11-22T22:00: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23" w:author="Jiří Vojtěšek" w:date="2018-11-22T22:00:00Z">
            <w:trPr>
              <w:gridBefore w:val="2"/>
            </w:trPr>
          </w:trPrChange>
        </w:trPr>
        <w:tc>
          <w:tcPr>
            <w:tcW w:w="3576" w:type="dxa"/>
            <w:shd w:val="clear" w:color="auto" w:fill="auto"/>
            <w:tcPrChange w:id="2124" w:author="Jiří Vojtěšek" w:date="2018-11-22T22:00: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InzenyrskaGrafikaPA \h  \* MERGEFORMAT </w:instrText>
            </w:r>
            <w:r>
              <w:fldChar w:fldCharType="separate"/>
            </w:r>
            <w:r w:rsidR="00917245" w:rsidRPr="00E735CA">
              <w:rPr>
                <w:rStyle w:val="Odkazintenzivn"/>
                <w:sz w:val="18"/>
                <w:szCs w:val="18"/>
              </w:rPr>
              <w:t>Inženýrská grafika</w:t>
            </w:r>
            <w:r>
              <w:fldChar w:fldCharType="end"/>
            </w:r>
          </w:p>
        </w:tc>
        <w:tc>
          <w:tcPr>
            <w:tcW w:w="1559" w:type="dxa"/>
            <w:gridSpan w:val="2"/>
            <w:shd w:val="clear" w:color="auto" w:fill="auto"/>
            <w:tcPrChange w:id="2125" w:author="Jiří Vojtěšek" w:date="2018-11-22T22:00:00Z">
              <w:tcPr>
                <w:tcW w:w="1559" w:type="dxa"/>
                <w:gridSpan w:val="4"/>
                <w:shd w:val="clear" w:color="auto" w:fill="auto"/>
              </w:tcPr>
            </w:tcPrChange>
          </w:tcPr>
          <w:p w:rsidR="00917245" w:rsidRPr="003A7F9E" w:rsidRDefault="00917245" w:rsidP="00977AA8">
            <w:pPr>
              <w:jc w:val="center"/>
            </w:pPr>
            <w:r w:rsidRPr="00434BEF">
              <w:t>1</w:t>
            </w:r>
            <w:r>
              <w:t>/Z</w:t>
            </w:r>
          </w:p>
        </w:tc>
        <w:tc>
          <w:tcPr>
            <w:tcW w:w="2410" w:type="dxa"/>
            <w:shd w:val="clear" w:color="auto" w:fill="FDE9D9" w:themeFill="accent6" w:themeFillTint="33"/>
            <w:vAlign w:val="center"/>
            <w:tcPrChange w:id="2126" w:author="Jiří Vojtěšek" w:date="2018-11-22T22:00:00Z">
              <w:tcPr>
                <w:tcW w:w="2410" w:type="dxa"/>
                <w:gridSpan w:val="3"/>
                <w:shd w:val="clear" w:color="auto" w:fill="auto"/>
                <w:vAlign w:val="center"/>
              </w:tcPr>
            </w:tcPrChange>
          </w:tcPr>
          <w:p w:rsidR="00917245" w:rsidRPr="003A7F9E" w:rsidRDefault="00917245" w:rsidP="00977AA8">
            <w:pPr>
              <w:jc w:val="center"/>
              <w:rPr>
                <w:sz w:val="18"/>
              </w:rPr>
            </w:pPr>
            <w:ins w:id="2127" w:author="vopatrilova" w:date="2018-11-20T13:18:00Z">
              <w:r>
                <w:rPr>
                  <w:sz w:val="18"/>
                </w:rPr>
                <w:t>společná část předmetů</w:t>
              </w:r>
            </w:ins>
          </w:p>
        </w:tc>
        <w:tc>
          <w:tcPr>
            <w:tcW w:w="2129" w:type="dxa"/>
            <w:shd w:val="clear" w:color="auto" w:fill="FDE9D9" w:themeFill="accent6" w:themeFillTint="33"/>
            <w:vAlign w:val="center"/>
            <w:tcPrChange w:id="2128" w:author="Jiří Vojtěšek" w:date="2018-11-22T22:00: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129" w:author="vopatrilova" w:date="2018-11-20T13:18:00Z">
              <w:r>
                <w:rPr>
                  <w:sz w:val="18"/>
                </w:rPr>
                <w:t>společná část předmetů</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30"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31" w:author="Jiří Vojtěšek" w:date="2018-11-22T22:02:00Z">
            <w:trPr>
              <w:gridBefore w:val="2"/>
            </w:trPr>
          </w:trPrChange>
        </w:trPr>
        <w:tc>
          <w:tcPr>
            <w:tcW w:w="3576" w:type="dxa"/>
            <w:shd w:val="clear" w:color="auto" w:fill="auto"/>
            <w:tcPrChange w:id="2132" w:author="Jiří Vojtěšek" w:date="2018-11-22T22:02: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KonstrukceRobotuAmanipulatoru \h  \* MERGEFORMAT </w:instrText>
            </w:r>
            <w:r>
              <w:fldChar w:fldCharType="separate"/>
            </w:r>
            <w:r w:rsidR="00CD0A3D" w:rsidRPr="00E735CA">
              <w:rPr>
                <w:rStyle w:val="Odkazintenzivn"/>
                <w:sz w:val="18"/>
                <w:szCs w:val="18"/>
              </w:rPr>
              <w:t>Konstrukce robotů a manipulátorů</w:t>
            </w:r>
            <w:r>
              <w:fldChar w:fldCharType="end"/>
            </w:r>
          </w:p>
        </w:tc>
        <w:tc>
          <w:tcPr>
            <w:tcW w:w="1559" w:type="dxa"/>
            <w:gridSpan w:val="2"/>
            <w:shd w:val="clear" w:color="auto" w:fill="auto"/>
            <w:tcPrChange w:id="2133" w:author="Jiří Vojtěšek" w:date="2018-11-22T22:02:00Z">
              <w:tcPr>
                <w:tcW w:w="1559" w:type="dxa"/>
                <w:gridSpan w:val="4"/>
                <w:shd w:val="clear" w:color="auto" w:fill="auto"/>
              </w:tcPr>
            </w:tcPrChange>
          </w:tcPr>
          <w:p w:rsidR="00CD0A3D" w:rsidRPr="003A7F9E" w:rsidRDefault="00CD0A3D" w:rsidP="00977AA8">
            <w:pPr>
              <w:jc w:val="center"/>
            </w:pPr>
            <w:r w:rsidRPr="00434BEF">
              <w:t>2</w:t>
            </w:r>
            <w:r>
              <w:t>/L</w:t>
            </w:r>
          </w:p>
        </w:tc>
        <w:tc>
          <w:tcPr>
            <w:tcW w:w="2410" w:type="dxa"/>
            <w:shd w:val="clear" w:color="auto" w:fill="D6E3BC" w:themeFill="accent3" w:themeFillTint="66"/>
            <w:vAlign w:val="center"/>
            <w:tcPrChange w:id="2134" w:author="Jiří Vojtěšek" w:date="2018-11-22T22:02:00Z">
              <w:tcPr>
                <w:tcW w:w="2410" w:type="dxa"/>
                <w:gridSpan w:val="3"/>
                <w:shd w:val="clear" w:color="auto" w:fill="D9D9D9" w:themeFill="background1" w:themeFillShade="D9"/>
                <w:vAlign w:val="center"/>
              </w:tcPr>
            </w:tcPrChange>
          </w:tcPr>
          <w:p w:rsidR="00CD0A3D" w:rsidRPr="003A7F9E" w:rsidRDefault="00CD0A3D" w:rsidP="00977AA8">
            <w:pPr>
              <w:jc w:val="center"/>
              <w:rPr>
                <w:sz w:val="18"/>
              </w:rPr>
            </w:pPr>
            <w:ins w:id="2135" w:author="vopatrilova" w:date="2018-11-20T13:07:00Z">
              <w:r>
                <w:rPr>
                  <w:sz w:val="18"/>
                </w:rPr>
                <w:t>předmět specializace</w:t>
              </w:r>
            </w:ins>
          </w:p>
        </w:tc>
        <w:tc>
          <w:tcPr>
            <w:tcW w:w="2129" w:type="dxa"/>
            <w:shd w:val="clear" w:color="auto" w:fill="auto"/>
            <w:vAlign w:val="center"/>
            <w:tcPrChange w:id="2136" w:author="Jiří Vojtěšek" w:date="2018-11-22T22:02:00Z">
              <w:tcPr>
                <w:tcW w:w="2129" w:type="dxa"/>
                <w:gridSpan w:val="3"/>
                <w:shd w:val="clear" w:color="auto" w:fill="auto"/>
                <w:vAlign w:val="center"/>
              </w:tcPr>
            </w:tcPrChange>
          </w:tcPr>
          <w:p w:rsidR="00CD0A3D" w:rsidRPr="003A7F9E" w:rsidRDefault="00CD0A3D" w:rsidP="00977AA8">
            <w:pPr>
              <w:jc w:val="center"/>
              <w:rPr>
                <w:sz w:val="18"/>
              </w:rPr>
            </w:pPr>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37"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38" w:author="Jiří Vojtěšek" w:date="2018-11-22T22:02:00Z">
            <w:trPr>
              <w:gridBefore w:val="2"/>
            </w:trPr>
          </w:trPrChange>
        </w:trPr>
        <w:tc>
          <w:tcPr>
            <w:tcW w:w="3576" w:type="dxa"/>
            <w:shd w:val="clear" w:color="auto" w:fill="auto"/>
            <w:tcPrChange w:id="2139" w:author="Jiří Vojtěšek" w:date="2018-11-22T22:02: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laboratorRealnychProcesu \h  \* MERGEFORMAT </w:instrText>
            </w:r>
            <w:r>
              <w:fldChar w:fldCharType="separate"/>
            </w:r>
            <w:r w:rsidR="00CD0A3D" w:rsidRPr="00E735CA">
              <w:rPr>
                <w:rStyle w:val="Odkazintenzivn"/>
                <w:sz w:val="18"/>
                <w:szCs w:val="18"/>
              </w:rPr>
              <w:t>Laboratoř reálných procesů</w:t>
            </w:r>
            <w:r>
              <w:fldChar w:fldCharType="end"/>
            </w:r>
          </w:p>
        </w:tc>
        <w:tc>
          <w:tcPr>
            <w:tcW w:w="1559" w:type="dxa"/>
            <w:gridSpan w:val="2"/>
            <w:shd w:val="clear" w:color="auto" w:fill="auto"/>
            <w:tcPrChange w:id="2140" w:author="Jiří Vojtěšek" w:date="2018-11-22T22:02:00Z">
              <w:tcPr>
                <w:tcW w:w="1559" w:type="dxa"/>
                <w:gridSpan w:val="4"/>
                <w:shd w:val="clear" w:color="auto" w:fill="auto"/>
              </w:tcPr>
            </w:tcPrChange>
          </w:tcPr>
          <w:p w:rsidR="00CD0A3D" w:rsidRPr="003A7F9E" w:rsidRDefault="00CD0A3D" w:rsidP="00977AA8">
            <w:pPr>
              <w:jc w:val="center"/>
            </w:pPr>
            <w:r w:rsidRPr="00434BEF">
              <w:t>2</w:t>
            </w:r>
            <w:r>
              <w:t>/L</w:t>
            </w:r>
          </w:p>
        </w:tc>
        <w:tc>
          <w:tcPr>
            <w:tcW w:w="2410" w:type="dxa"/>
            <w:shd w:val="clear" w:color="auto" w:fill="auto"/>
            <w:vAlign w:val="center"/>
            <w:tcPrChange w:id="2141" w:author="Jiří Vojtěšek" w:date="2018-11-22T22:02:00Z">
              <w:tcPr>
                <w:tcW w:w="2410" w:type="dxa"/>
                <w:gridSpan w:val="3"/>
                <w:shd w:val="clear" w:color="auto" w:fill="auto"/>
                <w:vAlign w:val="center"/>
              </w:tcPr>
            </w:tcPrChange>
          </w:tcPr>
          <w:p w:rsidR="00CD0A3D" w:rsidRPr="003A7F9E" w:rsidRDefault="00CD0A3D" w:rsidP="00977AA8">
            <w:pPr>
              <w:jc w:val="center"/>
              <w:rPr>
                <w:sz w:val="18"/>
              </w:rPr>
            </w:pPr>
          </w:p>
        </w:tc>
        <w:tc>
          <w:tcPr>
            <w:tcW w:w="2129" w:type="dxa"/>
            <w:shd w:val="clear" w:color="auto" w:fill="D6E3BC" w:themeFill="accent3" w:themeFillTint="66"/>
            <w:vAlign w:val="center"/>
            <w:tcPrChange w:id="2142" w:author="Jiří Vojtěšek" w:date="2018-11-22T22:02:00Z">
              <w:tcPr>
                <w:tcW w:w="2129" w:type="dxa"/>
                <w:gridSpan w:val="3"/>
                <w:shd w:val="clear" w:color="auto" w:fill="A6A6A6" w:themeFill="background1" w:themeFillShade="A6"/>
                <w:vAlign w:val="center"/>
              </w:tcPr>
            </w:tcPrChange>
          </w:tcPr>
          <w:p w:rsidR="00CD0A3D" w:rsidRPr="003A7F9E" w:rsidRDefault="00CD0A3D" w:rsidP="00977AA8">
            <w:pPr>
              <w:jc w:val="center"/>
              <w:rPr>
                <w:sz w:val="18"/>
              </w:rPr>
            </w:pPr>
            <w:ins w:id="2143" w:author="vopatrilova" w:date="2018-11-20T13:03:00Z">
              <w:r>
                <w:rPr>
                  <w:sz w:val="18"/>
                </w:rPr>
                <w:t>předmět specializace</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44"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45" w:author="Jiří Vojtěšek" w:date="2018-11-22T22:01:00Z">
            <w:trPr>
              <w:gridBefore w:val="2"/>
            </w:trPr>
          </w:trPrChange>
        </w:trPr>
        <w:tc>
          <w:tcPr>
            <w:tcW w:w="3576" w:type="dxa"/>
            <w:shd w:val="clear" w:color="auto" w:fill="auto"/>
            <w:tcPrChange w:id="2146"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matematickySeminar \h  \* MERGEFORMAT </w:instrText>
            </w:r>
            <w:r>
              <w:fldChar w:fldCharType="separate"/>
            </w:r>
            <w:r w:rsidR="00917245" w:rsidRPr="00E735CA">
              <w:rPr>
                <w:rStyle w:val="Odkazintenzivn"/>
                <w:sz w:val="18"/>
                <w:szCs w:val="18"/>
              </w:rPr>
              <w:t>Matematický seminář</w:t>
            </w:r>
            <w:r>
              <w:fldChar w:fldCharType="end"/>
            </w:r>
          </w:p>
        </w:tc>
        <w:tc>
          <w:tcPr>
            <w:tcW w:w="1559" w:type="dxa"/>
            <w:gridSpan w:val="2"/>
            <w:shd w:val="clear" w:color="auto" w:fill="auto"/>
            <w:tcPrChange w:id="2147" w:author="Jiří Vojtěšek" w:date="2018-11-22T22:01:00Z">
              <w:tcPr>
                <w:tcW w:w="1559" w:type="dxa"/>
                <w:gridSpan w:val="4"/>
                <w:shd w:val="clear" w:color="auto" w:fill="auto"/>
              </w:tcPr>
            </w:tcPrChange>
          </w:tcPr>
          <w:p w:rsidR="00917245" w:rsidRPr="003A7F9E" w:rsidRDefault="00917245" w:rsidP="00977AA8">
            <w:pPr>
              <w:jc w:val="center"/>
            </w:pPr>
            <w:r w:rsidRPr="00434BEF">
              <w:t>1</w:t>
            </w:r>
            <w:r>
              <w:t>/Z</w:t>
            </w:r>
          </w:p>
        </w:tc>
        <w:tc>
          <w:tcPr>
            <w:tcW w:w="2410" w:type="dxa"/>
            <w:shd w:val="clear" w:color="auto" w:fill="FDE9D9" w:themeFill="accent6" w:themeFillTint="33"/>
            <w:vAlign w:val="center"/>
            <w:tcPrChange w:id="2148"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149" w:author="vopatrilova" w:date="2018-11-20T13:18:00Z">
              <w:r>
                <w:rPr>
                  <w:sz w:val="18"/>
                </w:rPr>
                <w:t>společná část předmetů</w:t>
              </w:r>
            </w:ins>
          </w:p>
        </w:tc>
        <w:tc>
          <w:tcPr>
            <w:tcW w:w="2129" w:type="dxa"/>
            <w:shd w:val="clear" w:color="auto" w:fill="FDE9D9" w:themeFill="accent6" w:themeFillTint="33"/>
            <w:vAlign w:val="center"/>
            <w:tcPrChange w:id="2150"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151" w:author="vopatrilova" w:date="2018-11-20T13:18: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52"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53" w:author="Jiří Vojtěšek" w:date="2018-11-22T22:01:00Z">
            <w:trPr>
              <w:gridBefore w:val="2"/>
            </w:trPr>
          </w:trPrChange>
        </w:trPr>
        <w:tc>
          <w:tcPr>
            <w:tcW w:w="3576" w:type="dxa"/>
            <w:shd w:val="clear" w:color="auto" w:fill="auto"/>
            <w:tcPrChange w:id="2154"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matematikaI \h  \* MERGEFORMAT </w:instrText>
            </w:r>
            <w:r>
              <w:fldChar w:fldCharType="separate"/>
            </w:r>
            <w:r w:rsidR="00917245" w:rsidRPr="00E735CA">
              <w:rPr>
                <w:rStyle w:val="Odkazintenzivn"/>
                <w:sz w:val="18"/>
                <w:szCs w:val="18"/>
              </w:rPr>
              <w:t>Matematika I</w:t>
            </w:r>
            <w:r>
              <w:fldChar w:fldCharType="end"/>
            </w:r>
          </w:p>
        </w:tc>
        <w:tc>
          <w:tcPr>
            <w:tcW w:w="1559" w:type="dxa"/>
            <w:gridSpan w:val="2"/>
            <w:shd w:val="clear" w:color="auto" w:fill="auto"/>
            <w:tcPrChange w:id="2155" w:author="Jiří Vojtěšek" w:date="2018-11-22T22:01:00Z">
              <w:tcPr>
                <w:tcW w:w="1559" w:type="dxa"/>
                <w:gridSpan w:val="4"/>
                <w:shd w:val="clear" w:color="auto" w:fill="auto"/>
              </w:tcPr>
            </w:tcPrChange>
          </w:tcPr>
          <w:p w:rsidR="00917245" w:rsidRPr="003A7F9E" w:rsidRDefault="00917245" w:rsidP="00977AA8">
            <w:pPr>
              <w:jc w:val="center"/>
            </w:pPr>
            <w:r w:rsidRPr="00434BEF">
              <w:t>1</w:t>
            </w:r>
            <w:r>
              <w:t>/L</w:t>
            </w:r>
          </w:p>
        </w:tc>
        <w:tc>
          <w:tcPr>
            <w:tcW w:w="2410" w:type="dxa"/>
            <w:shd w:val="clear" w:color="auto" w:fill="FDE9D9" w:themeFill="accent6" w:themeFillTint="33"/>
            <w:vAlign w:val="center"/>
            <w:tcPrChange w:id="2156" w:author="Jiří Vojtěšek" w:date="2018-11-22T22:01:00Z">
              <w:tcPr>
                <w:tcW w:w="2410" w:type="dxa"/>
                <w:gridSpan w:val="3"/>
                <w:shd w:val="clear" w:color="auto" w:fill="auto"/>
                <w:vAlign w:val="center"/>
              </w:tcPr>
            </w:tcPrChange>
          </w:tcPr>
          <w:p w:rsidR="00917245" w:rsidRPr="003A7F9E" w:rsidRDefault="00917245" w:rsidP="00977AA8">
            <w:pPr>
              <w:jc w:val="center"/>
              <w:rPr>
                <w:sz w:val="18"/>
              </w:rPr>
            </w:pPr>
            <w:ins w:id="2157" w:author="vopatrilova" w:date="2018-11-20T13:18:00Z">
              <w:r>
                <w:rPr>
                  <w:sz w:val="18"/>
                </w:rPr>
                <w:t>společná část předmetů</w:t>
              </w:r>
            </w:ins>
          </w:p>
        </w:tc>
        <w:tc>
          <w:tcPr>
            <w:tcW w:w="2129" w:type="dxa"/>
            <w:shd w:val="clear" w:color="auto" w:fill="FDE9D9" w:themeFill="accent6" w:themeFillTint="33"/>
            <w:vAlign w:val="center"/>
            <w:tcPrChange w:id="2158"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159" w:author="vopatrilova" w:date="2018-11-20T13:03:00Z">
              <w:r>
                <w:rPr>
                  <w:sz w:val="18"/>
                </w:rPr>
                <w:t>předmět specializace</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60"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61" w:author="Jiří Vojtěšek" w:date="2018-11-22T22:01:00Z">
            <w:trPr>
              <w:gridBefore w:val="2"/>
            </w:trPr>
          </w:trPrChange>
        </w:trPr>
        <w:tc>
          <w:tcPr>
            <w:tcW w:w="3576" w:type="dxa"/>
            <w:shd w:val="clear" w:color="auto" w:fill="auto"/>
            <w:tcPrChange w:id="2162"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matematikaII \h  \* MERGEFORMAT </w:instrText>
            </w:r>
            <w:r>
              <w:fldChar w:fldCharType="separate"/>
            </w:r>
            <w:r w:rsidR="00917245" w:rsidRPr="00E735CA">
              <w:rPr>
                <w:rStyle w:val="Odkazintenzivn"/>
                <w:sz w:val="18"/>
                <w:szCs w:val="18"/>
              </w:rPr>
              <w:t>Matematika II</w:t>
            </w:r>
            <w:r>
              <w:fldChar w:fldCharType="end"/>
            </w:r>
          </w:p>
        </w:tc>
        <w:tc>
          <w:tcPr>
            <w:tcW w:w="1559" w:type="dxa"/>
            <w:gridSpan w:val="2"/>
            <w:shd w:val="clear" w:color="auto" w:fill="auto"/>
            <w:tcPrChange w:id="2163" w:author="Jiří Vojtěšek" w:date="2018-11-22T22:01:00Z">
              <w:tcPr>
                <w:tcW w:w="1559" w:type="dxa"/>
                <w:gridSpan w:val="4"/>
                <w:shd w:val="clear" w:color="auto" w:fill="auto"/>
              </w:tcPr>
            </w:tcPrChange>
          </w:tcPr>
          <w:p w:rsidR="00917245" w:rsidRPr="003A7F9E" w:rsidRDefault="00917245" w:rsidP="00977AA8">
            <w:pPr>
              <w:jc w:val="center"/>
            </w:pPr>
            <w:r w:rsidRPr="00434BEF">
              <w:t>2</w:t>
            </w:r>
            <w:r>
              <w:t>/Z</w:t>
            </w:r>
          </w:p>
        </w:tc>
        <w:tc>
          <w:tcPr>
            <w:tcW w:w="2410" w:type="dxa"/>
            <w:shd w:val="clear" w:color="auto" w:fill="FDE9D9" w:themeFill="accent6" w:themeFillTint="33"/>
            <w:vAlign w:val="center"/>
            <w:tcPrChange w:id="2164" w:author="Jiří Vojtěšek" w:date="2018-11-22T22:01:00Z">
              <w:tcPr>
                <w:tcW w:w="2410" w:type="dxa"/>
                <w:gridSpan w:val="3"/>
                <w:shd w:val="clear" w:color="auto" w:fill="auto"/>
                <w:vAlign w:val="center"/>
              </w:tcPr>
            </w:tcPrChange>
          </w:tcPr>
          <w:p w:rsidR="00917245" w:rsidRPr="003A7F9E" w:rsidRDefault="00917245" w:rsidP="00977AA8">
            <w:pPr>
              <w:jc w:val="center"/>
              <w:rPr>
                <w:sz w:val="18"/>
              </w:rPr>
            </w:pPr>
            <w:ins w:id="2165" w:author="vopatrilova" w:date="2018-11-20T13:18:00Z">
              <w:r>
                <w:rPr>
                  <w:sz w:val="18"/>
                </w:rPr>
                <w:t>společná část předmetů</w:t>
              </w:r>
            </w:ins>
          </w:p>
        </w:tc>
        <w:tc>
          <w:tcPr>
            <w:tcW w:w="2129" w:type="dxa"/>
            <w:shd w:val="clear" w:color="auto" w:fill="FDE9D9" w:themeFill="accent6" w:themeFillTint="33"/>
            <w:vAlign w:val="center"/>
            <w:tcPrChange w:id="2166"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167" w:author="vopatrilova" w:date="2018-11-20T13:03:00Z">
              <w:r>
                <w:rPr>
                  <w:sz w:val="18"/>
                </w:rPr>
                <w:t>předmět specializace</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68"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69" w:author="Jiří Vojtěšek" w:date="2018-11-22T22:01:00Z">
            <w:trPr>
              <w:gridBefore w:val="2"/>
            </w:trPr>
          </w:trPrChange>
        </w:trPr>
        <w:tc>
          <w:tcPr>
            <w:tcW w:w="3576" w:type="dxa"/>
            <w:shd w:val="clear" w:color="auto" w:fill="auto"/>
            <w:tcPrChange w:id="2170"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mechanikaTekutin \h  \* MERGEFORMAT </w:instrText>
            </w:r>
            <w:r>
              <w:fldChar w:fldCharType="separate"/>
            </w:r>
            <w:r w:rsidR="00917245" w:rsidRPr="00E735CA">
              <w:rPr>
                <w:rStyle w:val="Odkazintenzivn"/>
                <w:sz w:val="18"/>
                <w:szCs w:val="18"/>
              </w:rPr>
              <w:t xml:space="preserve">Mechanika tekutin </w:t>
            </w:r>
            <w:r>
              <w:fldChar w:fldCharType="end"/>
            </w:r>
          </w:p>
        </w:tc>
        <w:tc>
          <w:tcPr>
            <w:tcW w:w="1559" w:type="dxa"/>
            <w:gridSpan w:val="2"/>
            <w:shd w:val="clear" w:color="auto" w:fill="auto"/>
            <w:tcPrChange w:id="2171" w:author="Jiří Vojtěšek" w:date="2018-11-22T22:01:00Z">
              <w:tcPr>
                <w:tcW w:w="1559" w:type="dxa"/>
                <w:gridSpan w:val="4"/>
                <w:shd w:val="clear" w:color="auto" w:fill="auto"/>
              </w:tcPr>
            </w:tcPrChange>
          </w:tcPr>
          <w:p w:rsidR="00917245" w:rsidRPr="003A7F9E" w:rsidRDefault="00917245" w:rsidP="00977AA8">
            <w:pPr>
              <w:jc w:val="center"/>
            </w:pPr>
            <w:r w:rsidRPr="00434BEF">
              <w:t>3</w:t>
            </w:r>
            <w:r>
              <w:t>/Z</w:t>
            </w:r>
          </w:p>
        </w:tc>
        <w:tc>
          <w:tcPr>
            <w:tcW w:w="2410" w:type="dxa"/>
            <w:shd w:val="clear" w:color="auto" w:fill="FDE9D9" w:themeFill="accent6" w:themeFillTint="33"/>
            <w:vAlign w:val="center"/>
            <w:tcPrChange w:id="2172"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173" w:author="vopatrilova" w:date="2018-11-20T13:18:00Z">
              <w:r>
                <w:rPr>
                  <w:sz w:val="18"/>
                </w:rPr>
                <w:t>společná část předmetů</w:t>
              </w:r>
            </w:ins>
          </w:p>
        </w:tc>
        <w:tc>
          <w:tcPr>
            <w:tcW w:w="2129" w:type="dxa"/>
            <w:shd w:val="clear" w:color="auto" w:fill="FDE9D9" w:themeFill="accent6" w:themeFillTint="33"/>
            <w:vAlign w:val="center"/>
            <w:tcPrChange w:id="2174"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175" w:author="vopatrilova" w:date="2018-11-20T13:18:00Z">
              <w:r>
                <w:rPr>
                  <w:sz w:val="18"/>
                </w:rPr>
                <w:t>společná část předmetů</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76" w:author="Jiří Vojtěšek" w:date="2018-11-22T22:02: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77" w:author="Jiří Vojtěšek" w:date="2018-11-22T22:02:00Z">
            <w:trPr>
              <w:gridBefore w:val="2"/>
            </w:trPr>
          </w:trPrChange>
        </w:trPr>
        <w:tc>
          <w:tcPr>
            <w:tcW w:w="3576" w:type="dxa"/>
            <w:shd w:val="clear" w:color="auto" w:fill="auto"/>
            <w:tcPrChange w:id="2178" w:author="Jiří Vojtěšek" w:date="2018-11-22T22:02: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MechanikaVrobotickychSystemech \h  \* MERGEFORMAT </w:instrText>
            </w:r>
            <w:r>
              <w:fldChar w:fldCharType="separate"/>
            </w:r>
            <w:r w:rsidR="00CD0A3D" w:rsidRPr="00E735CA">
              <w:rPr>
                <w:rStyle w:val="Odkazintenzivn"/>
                <w:sz w:val="18"/>
                <w:szCs w:val="18"/>
              </w:rPr>
              <w:t>Mechanika v robotických systémech</w:t>
            </w:r>
            <w:r>
              <w:fldChar w:fldCharType="end"/>
            </w:r>
          </w:p>
        </w:tc>
        <w:tc>
          <w:tcPr>
            <w:tcW w:w="1559" w:type="dxa"/>
            <w:gridSpan w:val="2"/>
            <w:shd w:val="clear" w:color="auto" w:fill="auto"/>
            <w:tcPrChange w:id="2179" w:author="Jiří Vojtěšek" w:date="2018-11-22T22:02:00Z">
              <w:tcPr>
                <w:tcW w:w="1559" w:type="dxa"/>
                <w:gridSpan w:val="4"/>
                <w:shd w:val="clear" w:color="auto" w:fill="auto"/>
              </w:tcPr>
            </w:tcPrChange>
          </w:tcPr>
          <w:p w:rsidR="00CD0A3D" w:rsidRPr="003A7F9E" w:rsidRDefault="00CD0A3D" w:rsidP="00977AA8">
            <w:pPr>
              <w:jc w:val="center"/>
            </w:pPr>
            <w:r w:rsidRPr="00434BEF">
              <w:t>1</w:t>
            </w:r>
            <w:r>
              <w:t>/L</w:t>
            </w:r>
          </w:p>
        </w:tc>
        <w:tc>
          <w:tcPr>
            <w:tcW w:w="2410" w:type="dxa"/>
            <w:shd w:val="clear" w:color="auto" w:fill="D6E3BC" w:themeFill="accent3" w:themeFillTint="66"/>
            <w:vAlign w:val="center"/>
            <w:tcPrChange w:id="2180" w:author="Jiří Vojtěšek" w:date="2018-11-22T22:02:00Z">
              <w:tcPr>
                <w:tcW w:w="2410" w:type="dxa"/>
                <w:gridSpan w:val="3"/>
                <w:shd w:val="clear" w:color="auto" w:fill="D9D9D9" w:themeFill="background1" w:themeFillShade="D9"/>
                <w:vAlign w:val="center"/>
              </w:tcPr>
            </w:tcPrChange>
          </w:tcPr>
          <w:p w:rsidR="00CD0A3D" w:rsidRPr="003A7F9E" w:rsidRDefault="00CD0A3D" w:rsidP="00977AA8">
            <w:pPr>
              <w:jc w:val="center"/>
              <w:rPr>
                <w:sz w:val="18"/>
              </w:rPr>
            </w:pPr>
            <w:ins w:id="2181" w:author="vopatrilova" w:date="2018-11-20T13:07:00Z">
              <w:r>
                <w:rPr>
                  <w:sz w:val="18"/>
                </w:rPr>
                <w:t>předmět specializace</w:t>
              </w:r>
            </w:ins>
          </w:p>
        </w:tc>
        <w:tc>
          <w:tcPr>
            <w:tcW w:w="2129" w:type="dxa"/>
            <w:shd w:val="clear" w:color="auto" w:fill="auto"/>
            <w:vAlign w:val="center"/>
            <w:tcPrChange w:id="2182" w:author="Jiří Vojtěšek" w:date="2018-11-22T22:02:00Z">
              <w:tcPr>
                <w:tcW w:w="2129" w:type="dxa"/>
                <w:gridSpan w:val="3"/>
                <w:shd w:val="clear" w:color="auto" w:fill="auto"/>
                <w:vAlign w:val="center"/>
              </w:tcPr>
            </w:tcPrChange>
          </w:tcPr>
          <w:p w:rsidR="00CD0A3D" w:rsidRPr="003A7F9E" w:rsidRDefault="00CD0A3D" w:rsidP="00977AA8">
            <w:pPr>
              <w:jc w:val="center"/>
              <w:rPr>
                <w:sz w:val="18"/>
              </w:rPr>
            </w:pPr>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83"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84" w:author="Jiří Vojtěšek" w:date="2018-11-22T22:01:00Z">
            <w:trPr>
              <w:gridBefore w:val="2"/>
            </w:trPr>
          </w:trPrChange>
        </w:trPr>
        <w:tc>
          <w:tcPr>
            <w:tcW w:w="3576" w:type="dxa"/>
            <w:shd w:val="clear" w:color="auto" w:fill="auto"/>
            <w:tcPrChange w:id="2185" w:author="Jiří Vojtěšek" w:date="2018-11-22T22:01:00Z">
              <w:tcPr>
                <w:tcW w:w="3576" w:type="dxa"/>
                <w:gridSpan w:val="3"/>
                <w:shd w:val="clear" w:color="auto" w:fill="auto"/>
              </w:tcPr>
            </w:tcPrChange>
          </w:tcPr>
          <w:p w:rsidR="00917245" w:rsidRPr="00FA344B" w:rsidRDefault="00917245" w:rsidP="00977AA8">
            <w:pPr>
              <w:jc w:val="center"/>
              <w:rPr>
                <w:rStyle w:val="Odkazintenzivn"/>
                <w:sz w:val="18"/>
                <w:szCs w:val="18"/>
              </w:rPr>
            </w:pPr>
            <w:r w:rsidRPr="00FA344B">
              <w:rPr>
                <w:rStyle w:val="Odkazintenzivn"/>
                <w:sz w:val="18"/>
                <w:szCs w:val="18"/>
              </w:rPr>
              <w:t>Mechatronické systémy</w:t>
            </w:r>
          </w:p>
        </w:tc>
        <w:tc>
          <w:tcPr>
            <w:tcW w:w="1559" w:type="dxa"/>
            <w:gridSpan w:val="2"/>
            <w:shd w:val="clear" w:color="auto" w:fill="auto"/>
            <w:tcPrChange w:id="2186" w:author="Jiří Vojtěšek" w:date="2018-11-22T22:01:00Z">
              <w:tcPr>
                <w:tcW w:w="1559" w:type="dxa"/>
                <w:gridSpan w:val="4"/>
                <w:shd w:val="clear" w:color="auto" w:fill="auto"/>
              </w:tcPr>
            </w:tcPrChange>
          </w:tcPr>
          <w:p w:rsidR="00917245" w:rsidRPr="003A7F9E" w:rsidRDefault="00917245" w:rsidP="00977AA8">
            <w:pPr>
              <w:jc w:val="center"/>
            </w:pPr>
            <w:r w:rsidRPr="00434BEF">
              <w:t>2</w:t>
            </w:r>
            <w:r>
              <w:t>/Z</w:t>
            </w:r>
          </w:p>
        </w:tc>
        <w:tc>
          <w:tcPr>
            <w:tcW w:w="2410" w:type="dxa"/>
            <w:shd w:val="clear" w:color="auto" w:fill="FDE9D9" w:themeFill="accent6" w:themeFillTint="33"/>
            <w:vAlign w:val="center"/>
            <w:tcPrChange w:id="2187"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188" w:author="vopatrilova" w:date="2018-11-20T13:18:00Z">
              <w:r>
                <w:rPr>
                  <w:sz w:val="18"/>
                </w:rPr>
                <w:t>společná část předmetů</w:t>
              </w:r>
            </w:ins>
          </w:p>
        </w:tc>
        <w:tc>
          <w:tcPr>
            <w:tcW w:w="2129" w:type="dxa"/>
            <w:shd w:val="clear" w:color="auto" w:fill="FDE9D9" w:themeFill="accent6" w:themeFillTint="33"/>
            <w:vAlign w:val="center"/>
            <w:tcPrChange w:id="2189" w:author="Jiří Vojtěšek" w:date="2018-11-22T22:01:00Z">
              <w:tcPr>
                <w:tcW w:w="2129" w:type="dxa"/>
                <w:gridSpan w:val="3"/>
                <w:shd w:val="clear" w:color="auto" w:fill="auto"/>
                <w:vAlign w:val="center"/>
              </w:tcPr>
            </w:tcPrChange>
          </w:tcPr>
          <w:p w:rsidR="00917245" w:rsidRPr="003A7F9E" w:rsidRDefault="00917245" w:rsidP="00977AA8">
            <w:pPr>
              <w:jc w:val="center"/>
              <w:rPr>
                <w:sz w:val="18"/>
              </w:rPr>
            </w:pPr>
            <w:ins w:id="2190" w:author="vopatrilova" w:date="2018-11-20T13:18: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91"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192" w:author="Jiří Vojtěšek" w:date="2018-11-22T22:01:00Z">
            <w:trPr>
              <w:gridBefore w:val="2"/>
            </w:trPr>
          </w:trPrChange>
        </w:trPr>
        <w:tc>
          <w:tcPr>
            <w:tcW w:w="3576" w:type="dxa"/>
            <w:shd w:val="clear" w:color="auto" w:fill="auto"/>
            <w:tcPrChange w:id="2193"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mechatronickeSystemyPA \h  \* MERGEFORMAT </w:instrText>
            </w:r>
            <w:r>
              <w:fldChar w:fldCharType="separate"/>
            </w:r>
            <w:r w:rsidR="00917245" w:rsidRPr="00E735CA">
              <w:rPr>
                <w:rStyle w:val="Odkazintenzivn"/>
                <w:sz w:val="18"/>
                <w:szCs w:val="18"/>
              </w:rPr>
              <w:t>Mechatronické systémy</w:t>
            </w:r>
            <w:r>
              <w:fldChar w:fldCharType="end"/>
            </w:r>
          </w:p>
        </w:tc>
        <w:tc>
          <w:tcPr>
            <w:tcW w:w="1559" w:type="dxa"/>
            <w:gridSpan w:val="2"/>
            <w:shd w:val="clear" w:color="auto" w:fill="auto"/>
            <w:tcPrChange w:id="2194" w:author="Jiří Vojtěšek" w:date="2018-11-22T22:01:00Z">
              <w:tcPr>
                <w:tcW w:w="1559" w:type="dxa"/>
                <w:gridSpan w:val="4"/>
                <w:shd w:val="clear" w:color="auto" w:fill="auto"/>
              </w:tcPr>
            </w:tcPrChange>
          </w:tcPr>
          <w:p w:rsidR="00917245" w:rsidRPr="003A7F9E" w:rsidRDefault="00917245" w:rsidP="00977AA8">
            <w:pPr>
              <w:jc w:val="center"/>
            </w:pPr>
            <w:r w:rsidRPr="00434BEF">
              <w:t>3</w:t>
            </w:r>
            <w:r>
              <w:t>/Z</w:t>
            </w:r>
          </w:p>
        </w:tc>
        <w:tc>
          <w:tcPr>
            <w:tcW w:w="2410" w:type="dxa"/>
            <w:shd w:val="clear" w:color="auto" w:fill="FDE9D9" w:themeFill="accent6" w:themeFillTint="33"/>
            <w:vAlign w:val="center"/>
            <w:tcPrChange w:id="2195" w:author="Jiří Vojtěšek" w:date="2018-11-22T22:01:00Z">
              <w:tcPr>
                <w:tcW w:w="2410" w:type="dxa"/>
                <w:gridSpan w:val="3"/>
                <w:shd w:val="clear" w:color="auto" w:fill="auto"/>
                <w:vAlign w:val="center"/>
              </w:tcPr>
            </w:tcPrChange>
          </w:tcPr>
          <w:p w:rsidR="00917245" w:rsidRPr="003A7F9E" w:rsidRDefault="00917245" w:rsidP="00977AA8">
            <w:pPr>
              <w:jc w:val="center"/>
              <w:rPr>
                <w:sz w:val="18"/>
              </w:rPr>
            </w:pPr>
            <w:ins w:id="2196" w:author="vopatrilova" w:date="2018-11-20T13:18:00Z">
              <w:r>
                <w:rPr>
                  <w:sz w:val="18"/>
                </w:rPr>
                <w:t>společná část předmetů</w:t>
              </w:r>
            </w:ins>
          </w:p>
        </w:tc>
        <w:tc>
          <w:tcPr>
            <w:tcW w:w="2129" w:type="dxa"/>
            <w:shd w:val="clear" w:color="auto" w:fill="FDE9D9" w:themeFill="accent6" w:themeFillTint="33"/>
            <w:vAlign w:val="center"/>
            <w:tcPrChange w:id="2197"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198" w:author="vopatrilova" w:date="2018-11-20T13:18: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199"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00" w:author="Jiří Vojtěšek" w:date="2018-11-22T22:01:00Z">
            <w:trPr>
              <w:gridBefore w:val="2"/>
            </w:trPr>
          </w:trPrChange>
        </w:trPr>
        <w:tc>
          <w:tcPr>
            <w:tcW w:w="3576" w:type="dxa"/>
            <w:shd w:val="clear" w:color="auto" w:fill="auto"/>
            <w:tcPrChange w:id="2201"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nemcina1 \h  \* MERGEFORMAT </w:instrText>
            </w:r>
            <w:r>
              <w:fldChar w:fldCharType="separate"/>
            </w:r>
            <w:r w:rsidR="00917245" w:rsidRPr="00E735CA">
              <w:rPr>
                <w:rStyle w:val="Odkazintenzivn"/>
                <w:sz w:val="18"/>
                <w:szCs w:val="18"/>
              </w:rPr>
              <w:t>Němčina 1</w:t>
            </w:r>
            <w:r>
              <w:fldChar w:fldCharType="end"/>
            </w:r>
            <w:r w:rsidR="00917245" w:rsidRPr="00FA344B">
              <w:rPr>
                <w:rStyle w:val="Odkazintenzivn"/>
                <w:sz w:val="18"/>
                <w:szCs w:val="18"/>
              </w:rPr>
              <w:t xml:space="preserve"> (KS)</w:t>
            </w:r>
          </w:p>
        </w:tc>
        <w:tc>
          <w:tcPr>
            <w:tcW w:w="1559" w:type="dxa"/>
            <w:gridSpan w:val="2"/>
            <w:shd w:val="clear" w:color="auto" w:fill="auto"/>
            <w:tcPrChange w:id="2202" w:author="Jiří Vojtěšek" w:date="2018-11-22T22:01:00Z">
              <w:tcPr>
                <w:tcW w:w="1559" w:type="dxa"/>
                <w:gridSpan w:val="4"/>
                <w:shd w:val="clear" w:color="auto" w:fill="auto"/>
              </w:tcPr>
            </w:tcPrChange>
          </w:tcPr>
          <w:p w:rsidR="00917245" w:rsidRPr="00434BEF" w:rsidRDefault="00917245" w:rsidP="00977AA8">
            <w:pPr>
              <w:jc w:val="center"/>
            </w:pPr>
            <w:r w:rsidRPr="00434BEF">
              <w:t>1</w:t>
            </w:r>
            <w:r>
              <w:t>/L</w:t>
            </w:r>
          </w:p>
        </w:tc>
        <w:tc>
          <w:tcPr>
            <w:tcW w:w="2410" w:type="dxa"/>
            <w:shd w:val="clear" w:color="auto" w:fill="FDE9D9" w:themeFill="accent6" w:themeFillTint="33"/>
            <w:vAlign w:val="center"/>
            <w:tcPrChange w:id="2203" w:author="Jiří Vojtěšek" w:date="2018-11-22T22:01:00Z">
              <w:tcPr>
                <w:tcW w:w="2410" w:type="dxa"/>
                <w:gridSpan w:val="3"/>
                <w:shd w:val="clear" w:color="auto" w:fill="auto"/>
                <w:vAlign w:val="center"/>
              </w:tcPr>
            </w:tcPrChange>
          </w:tcPr>
          <w:p w:rsidR="00917245" w:rsidRPr="003A7F9E" w:rsidRDefault="00917245" w:rsidP="00977AA8">
            <w:pPr>
              <w:jc w:val="center"/>
              <w:rPr>
                <w:sz w:val="18"/>
              </w:rPr>
            </w:pPr>
            <w:ins w:id="2204" w:author="vopatrilova" w:date="2018-11-20T13:18:00Z">
              <w:r>
                <w:rPr>
                  <w:sz w:val="18"/>
                </w:rPr>
                <w:t>společná část předmetů</w:t>
              </w:r>
            </w:ins>
          </w:p>
        </w:tc>
        <w:tc>
          <w:tcPr>
            <w:tcW w:w="2129" w:type="dxa"/>
            <w:shd w:val="clear" w:color="auto" w:fill="FDE9D9" w:themeFill="accent6" w:themeFillTint="33"/>
            <w:vAlign w:val="center"/>
            <w:tcPrChange w:id="2205"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206" w:author="vopatrilova" w:date="2018-11-20T13:18: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07"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08" w:author="Jiří Vojtěšek" w:date="2018-11-22T22:01:00Z">
            <w:trPr>
              <w:gridBefore w:val="2"/>
            </w:trPr>
          </w:trPrChange>
        </w:trPr>
        <w:tc>
          <w:tcPr>
            <w:tcW w:w="3576" w:type="dxa"/>
            <w:shd w:val="clear" w:color="auto" w:fill="auto"/>
            <w:tcPrChange w:id="2209"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nemcina2 \h  \* MERGEFORMAT </w:instrText>
            </w:r>
            <w:r>
              <w:fldChar w:fldCharType="separate"/>
            </w:r>
            <w:r w:rsidR="00917245" w:rsidRPr="00E735CA">
              <w:rPr>
                <w:rStyle w:val="Odkazintenzivn"/>
                <w:sz w:val="18"/>
                <w:szCs w:val="18"/>
              </w:rPr>
              <w:t>Němčina 2</w:t>
            </w:r>
            <w:r>
              <w:fldChar w:fldCharType="end"/>
            </w:r>
            <w:r w:rsidR="00917245" w:rsidRPr="00FA344B">
              <w:rPr>
                <w:rStyle w:val="Odkazintenzivn"/>
                <w:sz w:val="18"/>
                <w:szCs w:val="18"/>
              </w:rPr>
              <w:t xml:space="preserve"> (KS)</w:t>
            </w:r>
          </w:p>
        </w:tc>
        <w:tc>
          <w:tcPr>
            <w:tcW w:w="1559" w:type="dxa"/>
            <w:gridSpan w:val="2"/>
            <w:shd w:val="clear" w:color="auto" w:fill="auto"/>
            <w:tcPrChange w:id="2210" w:author="Jiří Vojtěšek" w:date="2018-11-22T22:01:00Z">
              <w:tcPr>
                <w:tcW w:w="1559" w:type="dxa"/>
                <w:gridSpan w:val="4"/>
                <w:shd w:val="clear" w:color="auto" w:fill="auto"/>
              </w:tcPr>
            </w:tcPrChange>
          </w:tcPr>
          <w:p w:rsidR="00917245" w:rsidRPr="00434BEF" w:rsidRDefault="00917245" w:rsidP="00977AA8">
            <w:pPr>
              <w:jc w:val="center"/>
            </w:pPr>
            <w:r w:rsidRPr="00434BEF">
              <w:t>2</w:t>
            </w:r>
            <w:r>
              <w:t>/Z</w:t>
            </w:r>
          </w:p>
        </w:tc>
        <w:tc>
          <w:tcPr>
            <w:tcW w:w="2410" w:type="dxa"/>
            <w:shd w:val="clear" w:color="auto" w:fill="FDE9D9" w:themeFill="accent6" w:themeFillTint="33"/>
            <w:vAlign w:val="center"/>
            <w:tcPrChange w:id="2211" w:author="Jiří Vojtěšek" w:date="2018-11-22T22:01:00Z">
              <w:tcPr>
                <w:tcW w:w="2410" w:type="dxa"/>
                <w:gridSpan w:val="3"/>
                <w:shd w:val="clear" w:color="auto" w:fill="auto"/>
                <w:vAlign w:val="center"/>
              </w:tcPr>
            </w:tcPrChange>
          </w:tcPr>
          <w:p w:rsidR="00917245" w:rsidRPr="003A7F9E" w:rsidRDefault="00917245" w:rsidP="00977AA8">
            <w:pPr>
              <w:jc w:val="center"/>
              <w:rPr>
                <w:sz w:val="18"/>
              </w:rPr>
            </w:pPr>
            <w:ins w:id="2212" w:author="vopatrilova" w:date="2018-11-20T13:18:00Z">
              <w:r>
                <w:rPr>
                  <w:sz w:val="18"/>
                </w:rPr>
                <w:t>společná část předmetů</w:t>
              </w:r>
            </w:ins>
          </w:p>
        </w:tc>
        <w:tc>
          <w:tcPr>
            <w:tcW w:w="2129" w:type="dxa"/>
            <w:shd w:val="clear" w:color="auto" w:fill="FDE9D9" w:themeFill="accent6" w:themeFillTint="33"/>
            <w:vAlign w:val="center"/>
            <w:tcPrChange w:id="2213"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214" w:author="vopatrilova" w:date="2018-11-20T13:18: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15"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16" w:author="Jiří Vojtěšek" w:date="2018-11-22T22:01:00Z">
            <w:trPr>
              <w:gridBefore w:val="2"/>
            </w:trPr>
          </w:trPrChange>
        </w:trPr>
        <w:tc>
          <w:tcPr>
            <w:tcW w:w="3576" w:type="dxa"/>
            <w:shd w:val="clear" w:color="auto" w:fill="auto"/>
            <w:tcPrChange w:id="2217"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nemcina3 \h  \* MERGEFORMAT </w:instrText>
            </w:r>
            <w:r>
              <w:fldChar w:fldCharType="separate"/>
            </w:r>
            <w:r w:rsidR="00917245" w:rsidRPr="00E735CA">
              <w:rPr>
                <w:rStyle w:val="Odkazintenzivn"/>
                <w:sz w:val="18"/>
                <w:szCs w:val="18"/>
              </w:rPr>
              <w:t>Němčina 3</w:t>
            </w:r>
            <w:r>
              <w:fldChar w:fldCharType="end"/>
            </w:r>
            <w:r w:rsidR="00917245" w:rsidRPr="00FA344B">
              <w:rPr>
                <w:rStyle w:val="Odkazintenzivn"/>
                <w:sz w:val="18"/>
                <w:szCs w:val="18"/>
              </w:rPr>
              <w:t xml:space="preserve"> (KS)</w:t>
            </w:r>
          </w:p>
        </w:tc>
        <w:tc>
          <w:tcPr>
            <w:tcW w:w="1559" w:type="dxa"/>
            <w:gridSpan w:val="2"/>
            <w:shd w:val="clear" w:color="auto" w:fill="auto"/>
            <w:tcPrChange w:id="2218" w:author="Jiří Vojtěšek" w:date="2018-11-22T22:01:00Z">
              <w:tcPr>
                <w:tcW w:w="1559" w:type="dxa"/>
                <w:gridSpan w:val="4"/>
                <w:shd w:val="clear" w:color="auto" w:fill="auto"/>
              </w:tcPr>
            </w:tcPrChange>
          </w:tcPr>
          <w:p w:rsidR="00917245" w:rsidRPr="00434BEF" w:rsidRDefault="00917245" w:rsidP="00977AA8">
            <w:pPr>
              <w:jc w:val="center"/>
            </w:pPr>
            <w:r w:rsidRPr="00434BEF">
              <w:t>2</w:t>
            </w:r>
            <w:r>
              <w:t>/L</w:t>
            </w:r>
          </w:p>
        </w:tc>
        <w:tc>
          <w:tcPr>
            <w:tcW w:w="2410" w:type="dxa"/>
            <w:shd w:val="clear" w:color="auto" w:fill="FDE9D9" w:themeFill="accent6" w:themeFillTint="33"/>
            <w:vAlign w:val="center"/>
            <w:tcPrChange w:id="2219" w:author="Jiří Vojtěšek" w:date="2018-11-22T22:01:00Z">
              <w:tcPr>
                <w:tcW w:w="2410" w:type="dxa"/>
                <w:gridSpan w:val="3"/>
                <w:shd w:val="clear" w:color="auto" w:fill="auto"/>
                <w:vAlign w:val="center"/>
              </w:tcPr>
            </w:tcPrChange>
          </w:tcPr>
          <w:p w:rsidR="00917245" w:rsidRPr="003A7F9E" w:rsidRDefault="00917245" w:rsidP="00977AA8">
            <w:pPr>
              <w:jc w:val="center"/>
              <w:rPr>
                <w:sz w:val="18"/>
              </w:rPr>
            </w:pPr>
            <w:ins w:id="2220" w:author="vopatrilova" w:date="2018-11-20T13:18:00Z">
              <w:r>
                <w:rPr>
                  <w:sz w:val="18"/>
                </w:rPr>
                <w:t>společná část předmetů</w:t>
              </w:r>
            </w:ins>
          </w:p>
        </w:tc>
        <w:tc>
          <w:tcPr>
            <w:tcW w:w="2129" w:type="dxa"/>
            <w:shd w:val="clear" w:color="auto" w:fill="FDE9D9" w:themeFill="accent6" w:themeFillTint="33"/>
            <w:vAlign w:val="center"/>
            <w:tcPrChange w:id="2221"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222" w:author="vopatrilova" w:date="2018-11-20T13:18: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23"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24" w:author="Jiří Vojtěšek" w:date="2018-11-22T22:01:00Z">
            <w:trPr>
              <w:gridBefore w:val="2"/>
            </w:trPr>
          </w:trPrChange>
        </w:trPr>
        <w:tc>
          <w:tcPr>
            <w:tcW w:w="3576" w:type="dxa"/>
            <w:shd w:val="clear" w:color="auto" w:fill="auto"/>
            <w:tcPrChange w:id="2225"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nemcina4 \h  \* MERGEFORMAT </w:instrText>
            </w:r>
            <w:r>
              <w:fldChar w:fldCharType="separate"/>
            </w:r>
            <w:r w:rsidR="00917245" w:rsidRPr="00E735CA">
              <w:rPr>
                <w:rStyle w:val="Odkazintenzivn"/>
                <w:sz w:val="18"/>
                <w:szCs w:val="18"/>
              </w:rPr>
              <w:t>Němčina 4</w:t>
            </w:r>
            <w:r>
              <w:fldChar w:fldCharType="end"/>
            </w:r>
            <w:r w:rsidR="00917245" w:rsidRPr="00FA344B">
              <w:rPr>
                <w:rStyle w:val="Odkazintenzivn"/>
                <w:sz w:val="18"/>
                <w:szCs w:val="18"/>
              </w:rPr>
              <w:t xml:space="preserve"> (KS)</w:t>
            </w:r>
          </w:p>
        </w:tc>
        <w:tc>
          <w:tcPr>
            <w:tcW w:w="1559" w:type="dxa"/>
            <w:gridSpan w:val="2"/>
            <w:shd w:val="clear" w:color="auto" w:fill="auto"/>
            <w:tcPrChange w:id="2226" w:author="Jiří Vojtěšek" w:date="2018-11-22T22:01:00Z">
              <w:tcPr>
                <w:tcW w:w="1559" w:type="dxa"/>
                <w:gridSpan w:val="4"/>
                <w:shd w:val="clear" w:color="auto" w:fill="auto"/>
              </w:tcPr>
            </w:tcPrChange>
          </w:tcPr>
          <w:p w:rsidR="00917245" w:rsidRPr="00434BEF" w:rsidRDefault="00917245" w:rsidP="00977AA8">
            <w:pPr>
              <w:jc w:val="center"/>
            </w:pPr>
            <w:r w:rsidRPr="00434BEF">
              <w:t>3</w:t>
            </w:r>
            <w:r>
              <w:t>/Z</w:t>
            </w:r>
          </w:p>
        </w:tc>
        <w:tc>
          <w:tcPr>
            <w:tcW w:w="2410" w:type="dxa"/>
            <w:shd w:val="clear" w:color="auto" w:fill="FDE9D9" w:themeFill="accent6" w:themeFillTint="33"/>
            <w:vAlign w:val="center"/>
            <w:tcPrChange w:id="2227" w:author="Jiří Vojtěšek" w:date="2018-11-22T22:01:00Z">
              <w:tcPr>
                <w:tcW w:w="2410" w:type="dxa"/>
                <w:gridSpan w:val="3"/>
                <w:shd w:val="clear" w:color="auto" w:fill="auto"/>
                <w:vAlign w:val="center"/>
              </w:tcPr>
            </w:tcPrChange>
          </w:tcPr>
          <w:p w:rsidR="00917245" w:rsidRPr="003A7F9E" w:rsidRDefault="00917245" w:rsidP="00977AA8">
            <w:pPr>
              <w:jc w:val="center"/>
              <w:rPr>
                <w:sz w:val="18"/>
              </w:rPr>
            </w:pPr>
            <w:ins w:id="2228" w:author="vopatrilova" w:date="2018-11-20T13:18:00Z">
              <w:r>
                <w:rPr>
                  <w:sz w:val="18"/>
                </w:rPr>
                <w:t>společná část předmetů</w:t>
              </w:r>
            </w:ins>
          </w:p>
        </w:tc>
        <w:tc>
          <w:tcPr>
            <w:tcW w:w="2129" w:type="dxa"/>
            <w:shd w:val="clear" w:color="auto" w:fill="FDE9D9" w:themeFill="accent6" w:themeFillTint="33"/>
            <w:vAlign w:val="center"/>
            <w:tcPrChange w:id="2229"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230" w:author="vopatrilova" w:date="2018-11-20T13:18: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31"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32" w:author="Jiří Vojtěšek" w:date="2018-11-22T22:01:00Z">
            <w:trPr>
              <w:gridBefore w:val="2"/>
            </w:trPr>
          </w:trPrChange>
        </w:trPr>
        <w:tc>
          <w:tcPr>
            <w:tcW w:w="3576" w:type="dxa"/>
            <w:shd w:val="clear" w:color="auto" w:fill="auto"/>
            <w:tcPrChange w:id="2233"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objektoveProgramovani \h  \* MERGEFORMAT </w:instrText>
            </w:r>
            <w:r>
              <w:fldChar w:fldCharType="separate"/>
            </w:r>
            <w:r w:rsidR="00917245" w:rsidRPr="00E735CA">
              <w:rPr>
                <w:rStyle w:val="Odkazintenzivn"/>
                <w:sz w:val="18"/>
                <w:szCs w:val="18"/>
              </w:rPr>
              <w:t>Objektové programování</w:t>
            </w:r>
            <w:r>
              <w:fldChar w:fldCharType="end"/>
            </w:r>
          </w:p>
        </w:tc>
        <w:tc>
          <w:tcPr>
            <w:tcW w:w="1559" w:type="dxa"/>
            <w:gridSpan w:val="2"/>
            <w:shd w:val="clear" w:color="auto" w:fill="auto"/>
            <w:tcPrChange w:id="2234" w:author="Jiří Vojtěšek" w:date="2018-11-22T22:01:00Z">
              <w:tcPr>
                <w:tcW w:w="1559" w:type="dxa"/>
                <w:gridSpan w:val="4"/>
                <w:shd w:val="clear" w:color="auto" w:fill="auto"/>
              </w:tcPr>
            </w:tcPrChange>
          </w:tcPr>
          <w:p w:rsidR="00917245" w:rsidRPr="003A7F9E" w:rsidRDefault="00917245" w:rsidP="00977AA8">
            <w:pPr>
              <w:jc w:val="center"/>
            </w:pPr>
            <w:r w:rsidRPr="00434BEF">
              <w:t>2</w:t>
            </w:r>
            <w:r>
              <w:t>/Z</w:t>
            </w:r>
          </w:p>
        </w:tc>
        <w:tc>
          <w:tcPr>
            <w:tcW w:w="2410" w:type="dxa"/>
            <w:shd w:val="clear" w:color="auto" w:fill="FDE9D9" w:themeFill="accent6" w:themeFillTint="33"/>
            <w:vAlign w:val="center"/>
            <w:tcPrChange w:id="2235"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236" w:author="vopatrilova" w:date="2018-11-20T13:18:00Z">
              <w:r>
                <w:rPr>
                  <w:sz w:val="18"/>
                </w:rPr>
                <w:t>společná část předmetů</w:t>
              </w:r>
            </w:ins>
          </w:p>
        </w:tc>
        <w:tc>
          <w:tcPr>
            <w:tcW w:w="2129" w:type="dxa"/>
            <w:shd w:val="clear" w:color="auto" w:fill="FDE9D9" w:themeFill="accent6" w:themeFillTint="33"/>
            <w:vAlign w:val="center"/>
            <w:tcPrChange w:id="2237"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238" w:author="vopatrilova" w:date="2018-11-20T13:18: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39"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40" w:author="Jiří Vojtěšek" w:date="2018-11-22T22:01:00Z">
            <w:trPr>
              <w:gridBefore w:val="2"/>
            </w:trPr>
          </w:trPrChange>
        </w:trPr>
        <w:tc>
          <w:tcPr>
            <w:tcW w:w="3576" w:type="dxa"/>
            <w:shd w:val="clear" w:color="auto" w:fill="auto"/>
            <w:tcPrChange w:id="2241"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ProgramovaniMetody \h  \* MERGEFORMAT </w:instrText>
            </w:r>
            <w:r>
              <w:fldChar w:fldCharType="separate"/>
            </w:r>
            <w:r w:rsidR="00917245" w:rsidRPr="00E735CA">
              <w:rPr>
                <w:rStyle w:val="Odkazintenzivn"/>
                <w:sz w:val="18"/>
                <w:szCs w:val="18"/>
              </w:rPr>
              <w:t>Programovací metody</w:t>
            </w:r>
            <w:r>
              <w:fldChar w:fldCharType="end"/>
            </w:r>
          </w:p>
        </w:tc>
        <w:tc>
          <w:tcPr>
            <w:tcW w:w="1559" w:type="dxa"/>
            <w:gridSpan w:val="2"/>
            <w:shd w:val="clear" w:color="auto" w:fill="auto"/>
            <w:tcPrChange w:id="2242" w:author="Jiří Vojtěšek" w:date="2018-11-22T22:01:00Z">
              <w:tcPr>
                <w:tcW w:w="1559" w:type="dxa"/>
                <w:gridSpan w:val="4"/>
                <w:shd w:val="clear" w:color="auto" w:fill="auto"/>
              </w:tcPr>
            </w:tcPrChange>
          </w:tcPr>
          <w:p w:rsidR="00917245" w:rsidRPr="003A7F9E" w:rsidRDefault="00917245" w:rsidP="00977AA8">
            <w:pPr>
              <w:jc w:val="center"/>
            </w:pPr>
            <w:r w:rsidRPr="00434BEF">
              <w:t>1</w:t>
            </w:r>
            <w:r>
              <w:t>/Z</w:t>
            </w:r>
          </w:p>
        </w:tc>
        <w:tc>
          <w:tcPr>
            <w:tcW w:w="2410" w:type="dxa"/>
            <w:shd w:val="clear" w:color="auto" w:fill="FDE9D9" w:themeFill="accent6" w:themeFillTint="33"/>
            <w:vAlign w:val="center"/>
            <w:tcPrChange w:id="2243"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244" w:author="vopatrilova" w:date="2018-11-20T13:18:00Z">
              <w:r>
                <w:rPr>
                  <w:sz w:val="18"/>
                </w:rPr>
                <w:t>společná část předmetů</w:t>
              </w:r>
            </w:ins>
          </w:p>
        </w:tc>
        <w:tc>
          <w:tcPr>
            <w:tcW w:w="2129" w:type="dxa"/>
            <w:shd w:val="clear" w:color="auto" w:fill="FDE9D9" w:themeFill="accent6" w:themeFillTint="33"/>
            <w:vAlign w:val="center"/>
            <w:tcPrChange w:id="2245"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246" w:author="vopatrilova" w:date="2018-11-20T13:18:00Z">
              <w:r>
                <w:rPr>
                  <w:sz w:val="18"/>
                </w:rPr>
                <w:t>společná část předmetů</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47"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48" w:author="Jiří Vojtěšek" w:date="2018-11-22T22:01:00Z">
            <w:trPr>
              <w:gridBefore w:val="2"/>
            </w:trPr>
          </w:trPrChange>
        </w:trPr>
        <w:tc>
          <w:tcPr>
            <w:tcW w:w="3576" w:type="dxa"/>
            <w:shd w:val="clear" w:color="auto" w:fill="auto"/>
            <w:tcPrChange w:id="2249" w:author="Jiří Vojtěšek" w:date="2018-11-22T22:01: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ProgramovaniRobotuISR \h  \* MERGEFORMAT </w:instrText>
            </w:r>
            <w:r>
              <w:fldChar w:fldCharType="separate"/>
            </w:r>
            <w:r w:rsidR="00CD0A3D" w:rsidRPr="00E735CA">
              <w:rPr>
                <w:rStyle w:val="Odkazintenzivn"/>
                <w:sz w:val="18"/>
                <w:szCs w:val="18"/>
              </w:rPr>
              <w:t>Programování a aplikace průmyslových robotů a manipulátorů</w:t>
            </w:r>
            <w:r>
              <w:fldChar w:fldCharType="end"/>
            </w:r>
          </w:p>
        </w:tc>
        <w:tc>
          <w:tcPr>
            <w:tcW w:w="1559" w:type="dxa"/>
            <w:gridSpan w:val="2"/>
            <w:shd w:val="clear" w:color="auto" w:fill="auto"/>
            <w:vAlign w:val="center"/>
            <w:tcPrChange w:id="2250" w:author="Jiří Vojtěšek" w:date="2018-11-22T22:01:00Z">
              <w:tcPr>
                <w:tcW w:w="1559" w:type="dxa"/>
                <w:gridSpan w:val="4"/>
                <w:shd w:val="clear" w:color="auto" w:fill="auto"/>
                <w:vAlign w:val="center"/>
              </w:tcPr>
            </w:tcPrChange>
          </w:tcPr>
          <w:p w:rsidR="00CD0A3D" w:rsidRPr="003A7F9E" w:rsidRDefault="00CD0A3D" w:rsidP="00977AA8">
            <w:pPr>
              <w:jc w:val="center"/>
            </w:pPr>
            <w:r w:rsidRPr="00434BEF">
              <w:t>3</w:t>
            </w:r>
            <w:r>
              <w:t>/L</w:t>
            </w:r>
          </w:p>
        </w:tc>
        <w:tc>
          <w:tcPr>
            <w:tcW w:w="2410" w:type="dxa"/>
            <w:shd w:val="clear" w:color="auto" w:fill="D6E3BC" w:themeFill="accent3" w:themeFillTint="66"/>
            <w:vAlign w:val="center"/>
            <w:tcPrChange w:id="2251" w:author="Jiří Vojtěšek" w:date="2018-11-22T22:01:00Z">
              <w:tcPr>
                <w:tcW w:w="2410" w:type="dxa"/>
                <w:gridSpan w:val="3"/>
                <w:shd w:val="clear" w:color="auto" w:fill="D9D9D9" w:themeFill="background1" w:themeFillShade="D9"/>
                <w:vAlign w:val="center"/>
              </w:tcPr>
            </w:tcPrChange>
          </w:tcPr>
          <w:p w:rsidR="00CD0A3D" w:rsidRPr="003A7F9E" w:rsidRDefault="00CD0A3D" w:rsidP="00977AA8">
            <w:pPr>
              <w:jc w:val="center"/>
              <w:rPr>
                <w:sz w:val="18"/>
              </w:rPr>
            </w:pPr>
            <w:ins w:id="2252" w:author="vopatrilova" w:date="2018-11-20T13:07:00Z">
              <w:r>
                <w:rPr>
                  <w:sz w:val="18"/>
                </w:rPr>
                <w:t>předmět specializace</w:t>
              </w:r>
            </w:ins>
          </w:p>
        </w:tc>
        <w:tc>
          <w:tcPr>
            <w:tcW w:w="2129" w:type="dxa"/>
            <w:shd w:val="clear" w:color="auto" w:fill="auto"/>
            <w:vAlign w:val="center"/>
            <w:tcPrChange w:id="2253" w:author="Jiří Vojtěšek" w:date="2018-11-22T22:01:00Z">
              <w:tcPr>
                <w:tcW w:w="2129" w:type="dxa"/>
                <w:gridSpan w:val="3"/>
                <w:shd w:val="clear" w:color="auto" w:fill="auto"/>
                <w:vAlign w:val="center"/>
              </w:tcPr>
            </w:tcPrChange>
          </w:tcPr>
          <w:p w:rsidR="00CD0A3D" w:rsidRPr="003A7F9E" w:rsidRDefault="00CD0A3D" w:rsidP="00977AA8">
            <w:pPr>
              <w:jc w:val="center"/>
              <w:rPr>
                <w:sz w:val="18"/>
              </w:rPr>
            </w:pPr>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54"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55" w:author="Jiří Vojtěšek" w:date="2018-11-22T22:01:00Z">
            <w:trPr>
              <w:gridBefore w:val="2"/>
            </w:trPr>
          </w:trPrChange>
        </w:trPr>
        <w:tc>
          <w:tcPr>
            <w:tcW w:w="3576" w:type="dxa"/>
            <w:shd w:val="clear" w:color="auto" w:fill="auto"/>
            <w:tcPrChange w:id="2256" w:author="Jiří Vojtěšek" w:date="2018-11-22T22:01: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ProgramovaniRobotuPA \h  \* MERGEFORMAT </w:instrText>
            </w:r>
            <w:r>
              <w:fldChar w:fldCharType="separate"/>
            </w:r>
            <w:r w:rsidR="00CD0A3D" w:rsidRPr="00E735CA">
              <w:rPr>
                <w:rStyle w:val="Odkazintenzivn"/>
                <w:sz w:val="18"/>
                <w:szCs w:val="18"/>
              </w:rPr>
              <w:t>Programování a aplikace průmyslových robotů a manipulátorů</w:t>
            </w:r>
            <w:r>
              <w:fldChar w:fldCharType="end"/>
            </w:r>
          </w:p>
        </w:tc>
        <w:tc>
          <w:tcPr>
            <w:tcW w:w="1559" w:type="dxa"/>
            <w:gridSpan w:val="2"/>
            <w:shd w:val="clear" w:color="auto" w:fill="auto"/>
            <w:vAlign w:val="center"/>
            <w:tcPrChange w:id="2257" w:author="Jiří Vojtěšek" w:date="2018-11-22T22:01:00Z">
              <w:tcPr>
                <w:tcW w:w="1559" w:type="dxa"/>
                <w:gridSpan w:val="4"/>
                <w:shd w:val="clear" w:color="auto" w:fill="auto"/>
                <w:vAlign w:val="center"/>
              </w:tcPr>
            </w:tcPrChange>
          </w:tcPr>
          <w:p w:rsidR="00CD0A3D" w:rsidRPr="003A7F9E" w:rsidRDefault="00CD0A3D" w:rsidP="00977AA8">
            <w:pPr>
              <w:jc w:val="center"/>
            </w:pPr>
            <w:r w:rsidRPr="00434BEF">
              <w:t>3</w:t>
            </w:r>
            <w:r>
              <w:t>/L</w:t>
            </w:r>
          </w:p>
        </w:tc>
        <w:tc>
          <w:tcPr>
            <w:tcW w:w="2410" w:type="dxa"/>
            <w:shd w:val="clear" w:color="auto" w:fill="auto"/>
            <w:vAlign w:val="center"/>
            <w:tcPrChange w:id="2258" w:author="Jiří Vojtěšek" w:date="2018-11-22T22:01:00Z">
              <w:tcPr>
                <w:tcW w:w="2410" w:type="dxa"/>
                <w:gridSpan w:val="3"/>
                <w:shd w:val="clear" w:color="auto" w:fill="auto"/>
                <w:vAlign w:val="center"/>
              </w:tcPr>
            </w:tcPrChange>
          </w:tcPr>
          <w:p w:rsidR="00CD0A3D" w:rsidRPr="003A7F9E" w:rsidRDefault="00CD0A3D" w:rsidP="00977AA8">
            <w:pPr>
              <w:jc w:val="center"/>
              <w:rPr>
                <w:sz w:val="18"/>
              </w:rPr>
            </w:pPr>
          </w:p>
        </w:tc>
        <w:tc>
          <w:tcPr>
            <w:tcW w:w="2129" w:type="dxa"/>
            <w:shd w:val="clear" w:color="auto" w:fill="D6E3BC" w:themeFill="accent3" w:themeFillTint="66"/>
            <w:vAlign w:val="center"/>
            <w:tcPrChange w:id="2259" w:author="Jiří Vojtěšek" w:date="2018-11-22T22:01:00Z">
              <w:tcPr>
                <w:tcW w:w="2129" w:type="dxa"/>
                <w:gridSpan w:val="3"/>
                <w:shd w:val="clear" w:color="auto" w:fill="A6A6A6" w:themeFill="background1" w:themeFillShade="A6"/>
                <w:vAlign w:val="center"/>
              </w:tcPr>
            </w:tcPrChange>
          </w:tcPr>
          <w:p w:rsidR="00CD0A3D" w:rsidRPr="003A7F9E" w:rsidRDefault="00CD0A3D" w:rsidP="00977AA8">
            <w:pPr>
              <w:jc w:val="center"/>
              <w:rPr>
                <w:sz w:val="18"/>
              </w:rPr>
            </w:pPr>
            <w:ins w:id="2260" w:author="vopatrilova" w:date="2018-11-20T13:04:00Z">
              <w:r>
                <w:rPr>
                  <w:sz w:val="18"/>
                </w:rPr>
                <w:t>předmět specializace</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61"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62" w:author="Jiří Vojtěšek" w:date="2018-11-22T22:01:00Z">
            <w:trPr>
              <w:gridBefore w:val="2"/>
            </w:trPr>
          </w:trPrChange>
        </w:trPr>
        <w:tc>
          <w:tcPr>
            <w:tcW w:w="3576" w:type="dxa"/>
            <w:shd w:val="clear" w:color="auto" w:fill="auto"/>
            <w:tcPrChange w:id="2263" w:author="Jiří Vojtěšek" w:date="2018-11-22T22:01: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ProgramovaniMA \h  \* MERGEFORMAT </w:instrText>
            </w:r>
            <w:r>
              <w:fldChar w:fldCharType="separate"/>
            </w:r>
            <w:r w:rsidR="00CD0A3D" w:rsidRPr="00E735CA">
              <w:rPr>
                <w:rStyle w:val="Odkazintenzivn"/>
                <w:sz w:val="18"/>
                <w:szCs w:val="18"/>
              </w:rPr>
              <w:t>Programování mobilních aplikací</w:t>
            </w:r>
            <w:r>
              <w:fldChar w:fldCharType="end"/>
            </w:r>
          </w:p>
        </w:tc>
        <w:tc>
          <w:tcPr>
            <w:tcW w:w="1559" w:type="dxa"/>
            <w:gridSpan w:val="2"/>
            <w:shd w:val="clear" w:color="auto" w:fill="auto"/>
            <w:tcPrChange w:id="2264" w:author="Jiří Vojtěšek" w:date="2018-11-22T22:01:00Z">
              <w:tcPr>
                <w:tcW w:w="1559" w:type="dxa"/>
                <w:gridSpan w:val="4"/>
                <w:shd w:val="clear" w:color="auto" w:fill="auto"/>
              </w:tcPr>
            </w:tcPrChange>
          </w:tcPr>
          <w:p w:rsidR="00CD0A3D" w:rsidRPr="003A7F9E" w:rsidRDefault="00CD0A3D" w:rsidP="00977AA8">
            <w:pPr>
              <w:jc w:val="center"/>
            </w:pPr>
            <w:r w:rsidRPr="00434BEF">
              <w:t>3</w:t>
            </w:r>
            <w:r>
              <w:t>/L</w:t>
            </w:r>
          </w:p>
        </w:tc>
        <w:tc>
          <w:tcPr>
            <w:tcW w:w="2410" w:type="dxa"/>
            <w:shd w:val="clear" w:color="auto" w:fill="D6E3BC" w:themeFill="accent3" w:themeFillTint="66"/>
            <w:vAlign w:val="center"/>
            <w:tcPrChange w:id="2265" w:author="Jiří Vojtěšek" w:date="2018-11-22T22:01:00Z">
              <w:tcPr>
                <w:tcW w:w="2410" w:type="dxa"/>
                <w:gridSpan w:val="3"/>
                <w:shd w:val="clear" w:color="auto" w:fill="D9D9D9" w:themeFill="background1" w:themeFillShade="D9"/>
                <w:vAlign w:val="center"/>
              </w:tcPr>
            </w:tcPrChange>
          </w:tcPr>
          <w:p w:rsidR="00CD0A3D" w:rsidRPr="003A7F9E" w:rsidRDefault="00CD0A3D" w:rsidP="00977AA8">
            <w:pPr>
              <w:jc w:val="center"/>
              <w:rPr>
                <w:sz w:val="18"/>
              </w:rPr>
            </w:pPr>
            <w:ins w:id="2266" w:author="vopatrilova" w:date="2018-11-20T13:10:00Z">
              <w:r>
                <w:rPr>
                  <w:sz w:val="18"/>
                </w:rPr>
                <w:t>předmět specializace</w:t>
              </w:r>
            </w:ins>
          </w:p>
        </w:tc>
        <w:tc>
          <w:tcPr>
            <w:tcW w:w="2129" w:type="dxa"/>
            <w:shd w:val="clear" w:color="auto" w:fill="auto"/>
            <w:vAlign w:val="center"/>
            <w:tcPrChange w:id="2267" w:author="Jiří Vojtěšek" w:date="2018-11-22T22:01:00Z">
              <w:tcPr>
                <w:tcW w:w="2129" w:type="dxa"/>
                <w:gridSpan w:val="3"/>
                <w:shd w:val="clear" w:color="auto" w:fill="auto"/>
                <w:vAlign w:val="center"/>
              </w:tcPr>
            </w:tcPrChange>
          </w:tcPr>
          <w:p w:rsidR="00CD0A3D" w:rsidRPr="003A7F9E" w:rsidRDefault="00CD0A3D" w:rsidP="00977AA8">
            <w:pPr>
              <w:jc w:val="center"/>
              <w:rPr>
                <w:sz w:val="18"/>
              </w:rPr>
            </w:pPr>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68"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69" w:author="Jiří Vojtěšek" w:date="2018-11-22T22:01:00Z">
            <w:trPr>
              <w:gridBefore w:val="2"/>
            </w:trPr>
          </w:trPrChange>
        </w:trPr>
        <w:tc>
          <w:tcPr>
            <w:tcW w:w="3576" w:type="dxa"/>
            <w:shd w:val="clear" w:color="auto" w:fill="auto"/>
            <w:tcPrChange w:id="2270"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ProgramovaniPLC \h  \* MERGEFORMAT </w:instrText>
            </w:r>
            <w:r>
              <w:fldChar w:fldCharType="separate"/>
            </w:r>
            <w:r w:rsidR="00917245" w:rsidRPr="00E735CA">
              <w:rPr>
                <w:rStyle w:val="Odkazintenzivn"/>
                <w:sz w:val="18"/>
                <w:szCs w:val="18"/>
              </w:rPr>
              <w:t>Programování PLC</w:t>
            </w:r>
            <w:r>
              <w:fldChar w:fldCharType="end"/>
            </w:r>
          </w:p>
        </w:tc>
        <w:tc>
          <w:tcPr>
            <w:tcW w:w="1559" w:type="dxa"/>
            <w:gridSpan w:val="2"/>
            <w:shd w:val="clear" w:color="auto" w:fill="auto"/>
            <w:tcPrChange w:id="2271" w:author="Jiří Vojtěšek" w:date="2018-11-22T22:01:00Z">
              <w:tcPr>
                <w:tcW w:w="1559" w:type="dxa"/>
                <w:gridSpan w:val="4"/>
                <w:shd w:val="clear" w:color="auto" w:fill="auto"/>
              </w:tcPr>
            </w:tcPrChange>
          </w:tcPr>
          <w:p w:rsidR="00917245" w:rsidRPr="003A7F9E" w:rsidRDefault="00917245" w:rsidP="00977AA8">
            <w:pPr>
              <w:jc w:val="center"/>
            </w:pPr>
            <w:r w:rsidRPr="00434BEF">
              <w:t>2</w:t>
            </w:r>
            <w:r>
              <w:t>/L</w:t>
            </w:r>
          </w:p>
        </w:tc>
        <w:tc>
          <w:tcPr>
            <w:tcW w:w="2410" w:type="dxa"/>
            <w:shd w:val="clear" w:color="auto" w:fill="FDE9D9" w:themeFill="accent6" w:themeFillTint="33"/>
            <w:vAlign w:val="center"/>
            <w:tcPrChange w:id="2272"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273" w:author="vopatrilova" w:date="2018-11-20T13:18:00Z">
              <w:r>
                <w:rPr>
                  <w:sz w:val="18"/>
                </w:rPr>
                <w:t>společná část předmetů</w:t>
              </w:r>
            </w:ins>
          </w:p>
        </w:tc>
        <w:tc>
          <w:tcPr>
            <w:tcW w:w="2129" w:type="dxa"/>
            <w:shd w:val="clear" w:color="auto" w:fill="FDE9D9" w:themeFill="accent6" w:themeFillTint="33"/>
            <w:vAlign w:val="center"/>
            <w:tcPrChange w:id="2274"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275" w:author="vopatrilova" w:date="2018-11-20T13:18:00Z">
              <w:r>
                <w:rPr>
                  <w:sz w:val="18"/>
                </w:rPr>
                <w:t>společná část předmetů</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76"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77" w:author="Jiří Vojtěšek" w:date="2018-11-22T22:01:00Z">
            <w:trPr>
              <w:gridBefore w:val="2"/>
            </w:trPr>
          </w:trPrChange>
        </w:trPr>
        <w:tc>
          <w:tcPr>
            <w:tcW w:w="3576" w:type="dxa"/>
            <w:shd w:val="clear" w:color="auto" w:fill="auto"/>
            <w:tcPrChange w:id="2278" w:author="Jiří Vojtěšek" w:date="2018-11-22T22:01: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PrumyslovaAutomatizace \h  \* MERGEFORMAT </w:instrText>
            </w:r>
            <w:r>
              <w:fldChar w:fldCharType="separate"/>
            </w:r>
            <w:r w:rsidR="00CD0A3D" w:rsidRPr="00E735CA">
              <w:rPr>
                <w:rStyle w:val="Odkazintenzivn"/>
                <w:sz w:val="18"/>
                <w:szCs w:val="18"/>
              </w:rPr>
              <w:t>Průmyslová automatizace</w:t>
            </w:r>
            <w:r>
              <w:fldChar w:fldCharType="end"/>
            </w:r>
          </w:p>
        </w:tc>
        <w:tc>
          <w:tcPr>
            <w:tcW w:w="1559" w:type="dxa"/>
            <w:gridSpan w:val="2"/>
            <w:shd w:val="clear" w:color="auto" w:fill="auto"/>
            <w:tcPrChange w:id="2279" w:author="Jiří Vojtěšek" w:date="2018-11-22T22:01:00Z">
              <w:tcPr>
                <w:tcW w:w="1559" w:type="dxa"/>
                <w:gridSpan w:val="4"/>
                <w:shd w:val="clear" w:color="auto" w:fill="auto"/>
              </w:tcPr>
            </w:tcPrChange>
          </w:tcPr>
          <w:p w:rsidR="00CD0A3D" w:rsidRPr="003A7F9E" w:rsidRDefault="00CD0A3D" w:rsidP="00977AA8">
            <w:pPr>
              <w:jc w:val="center"/>
            </w:pPr>
            <w:r w:rsidRPr="00434BEF">
              <w:t>1</w:t>
            </w:r>
            <w:r>
              <w:t>/Z</w:t>
            </w:r>
          </w:p>
        </w:tc>
        <w:tc>
          <w:tcPr>
            <w:tcW w:w="2410" w:type="dxa"/>
            <w:shd w:val="clear" w:color="auto" w:fill="auto"/>
            <w:vAlign w:val="center"/>
            <w:tcPrChange w:id="2280" w:author="Jiří Vojtěšek" w:date="2018-11-22T22:01:00Z">
              <w:tcPr>
                <w:tcW w:w="2410" w:type="dxa"/>
                <w:gridSpan w:val="3"/>
                <w:shd w:val="clear" w:color="auto" w:fill="auto"/>
                <w:vAlign w:val="center"/>
              </w:tcPr>
            </w:tcPrChange>
          </w:tcPr>
          <w:p w:rsidR="00CD0A3D" w:rsidRPr="003A7F9E" w:rsidRDefault="00CD0A3D" w:rsidP="00977AA8">
            <w:pPr>
              <w:jc w:val="center"/>
              <w:rPr>
                <w:sz w:val="18"/>
              </w:rPr>
            </w:pPr>
          </w:p>
        </w:tc>
        <w:tc>
          <w:tcPr>
            <w:tcW w:w="2129" w:type="dxa"/>
            <w:shd w:val="clear" w:color="auto" w:fill="D6E3BC" w:themeFill="accent3" w:themeFillTint="66"/>
            <w:vAlign w:val="center"/>
            <w:tcPrChange w:id="2281" w:author="Jiří Vojtěšek" w:date="2018-11-22T22:01:00Z">
              <w:tcPr>
                <w:tcW w:w="2129" w:type="dxa"/>
                <w:gridSpan w:val="3"/>
                <w:shd w:val="clear" w:color="auto" w:fill="A6A6A6" w:themeFill="background1" w:themeFillShade="A6"/>
                <w:vAlign w:val="center"/>
              </w:tcPr>
            </w:tcPrChange>
          </w:tcPr>
          <w:p w:rsidR="00CD0A3D" w:rsidRPr="003A7F9E" w:rsidRDefault="00CD0A3D" w:rsidP="00977AA8">
            <w:pPr>
              <w:jc w:val="center"/>
              <w:rPr>
                <w:sz w:val="18"/>
              </w:rPr>
            </w:pPr>
            <w:ins w:id="2282" w:author="vopatrilova" w:date="2018-11-20T13:04:00Z">
              <w:r>
                <w:rPr>
                  <w:sz w:val="18"/>
                </w:rPr>
                <w:t>předmět specializace</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83"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84" w:author="Jiří Vojtěšek" w:date="2018-11-22T22:01:00Z">
            <w:trPr>
              <w:gridBefore w:val="2"/>
            </w:trPr>
          </w:trPrChange>
        </w:trPr>
        <w:tc>
          <w:tcPr>
            <w:tcW w:w="3576" w:type="dxa"/>
            <w:shd w:val="clear" w:color="auto" w:fill="auto"/>
            <w:tcPrChange w:id="2285"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rocnikovyProjekt \h  \* MERGEFORMAT </w:instrText>
            </w:r>
            <w:r>
              <w:fldChar w:fldCharType="separate"/>
            </w:r>
            <w:r w:rsidR="00917245" w:rsidRPr="00E735CA">
              <w:rPr>
                <w:rStyle w:val="Odkazintenzivn"/>
                <w:sz w:val="18"/>
                <w:szCs w:val="18"/>
              </w:rPr>
              <w:t>Ročníkový projekt</w:t>
            </w:r>
            <w:r>
              <w:fldChar w:fldCharType="end"/>
            </w:r>
          </w:p>
        </w:tc>
        <w:tc>
          <w:tcPr>
            <w:tcW w:w="1559" w:type="dxa"/>
            <w:gridSpan w:val="2"/>
            <w:shd w:val="clear" w:color="auto" w:fill="auto"/>
            <w:tcPrChange w:id="2286" w:author="Jiří Vojtěšek" w:date="2018-11-22T22:01:00Z">
              <w:tcPr>
                <w:tcW w:w="1559" w:type="dxa"/>
                <w:gridSpan w:val="4"/>
                <w:shd w:val="clear" w:color="auto" w:fill="auto"/>
              </w:tcPr>
            </w:tcPrChange>
          </w:tcPr>
          <w:p w:rsidR="00917245" w:rsidRPr="003A7F9E" w:rsidRDefault="00917245" w:rsidP="00977AA8">
            <w:pPr>
              <w:jc w:val="center"/>
            </w:pPr>
            <w:r w:rsidRPr="00434BEF">
              <w:t>3</w:t>
            </w:r>
            <w:r>
              <w:t>/Z</w:t>
            </w:r>
          </w:p>
        </w:tc>
        <w:tc>
          <w:tcPr>
            <w:tcW w:w="2410" w:type="dxa"/>
            <w:shd w:val="clear" w:color="auto" w:fill="FDE9D9" w:themeFill="accent6" w:themeFillTint="33"/>
            <w:vAlign w:val="center"/>
            <w:tcPrChange w:id="2287"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288" w:author="vopatrilova" w:date="2018-11-20T13:19:00Z">
              <w:r>
                <w:rPr>
                  <w:sz w:val="18"/>
                </w:rPr>
                <w:t>společná část předmetů</w:t>
              </w:r>
            </w:ins>
          </w:p>
        </w:tc>
        <w:tc>
          <w:tcPr>
            <w:tcW w:w="2129" w:type="dxa"/>
            <w:shd w:val="clear" w:color="auto" w:fill="FDE9D9" w:themeFill="accent6" w:themeFillTint="33"/>
            <w:vAlign w:val="center"/>
            <w:tcPrChange w:id="2289"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290"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91"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292" w:author="Jiří Vojtěšek" w:date="2018-11-22T22:01:00Z">
            <w:trPr>
              <w:gridBefore w:val="2"/>
            </w:trPr>
          </w:trPrChange>
        </w:trPr>
        <w:tc>
          <w:tcPr>
            <w:tcW w:w="3576" w:type="dxa"/>
            <w:shd w:val="clear" w:color="auto" w:fill="auto"/>
            <w:tcPrChange w:id="2293"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rustina1 \h  \* MERGEFORMAT </w:instrText>
            </w:r>
            <w:r>
              <w:fldChar w:fldCharType="separate"/>
            </w:r>
            <w:r w:rsidR="00917245" w:rsidRPr="00E735CA">
              <w:rPr>
                <w:rStyle w:val="Odkazintenzivn"/>
                <w:sz w:val="18"/>
                <w:szCs w:val="18"/>
              </w:rPr>
              <w:t>Ruština 1</w:t>
            </w:r>
            <w:r>
              <w:fldChar w:fldCharType="end"/>
            </w:r>
            <w:r w:rsidR="00917245" w:rsidRPr="00FA344B">
              <w:rPr>
                <w:rStyle w:val="Odkazintenzivn"/>
                <w:sz w:val="18"/>
                <w:szCs w:val="18"/>
              </w:rPr>
              <w:t xml:space="preserve"> (KS)</w:t>
            </w:r>
          </w:p>
        </w:tc>
        <w:tc>
          <w:tcPr>
            <w:tcW w:w="1559" w:type="dxa"/>
            <w:gridSpan w:val="2"/>
            <w:shd w:val="clear" w:color="auto" w:fill="auto"/>
            <w:tcPrChange w:id="2294" w:author="Jiří Vojtěšek" w:date="2018-11-22T22:01:00Z">
              <w:tcPr>
                <w:tcW w:w="1559" w:type="dxa"/>
                <w:gridSpan w:val="4"/>
                <w:shd w:val="clear" w:color="auto" w:fill="auto"/>
              </w:tcPr>
            </w:tcPrChange>
          </w:tcPr>
          <w:p w:rsidR="00917245" w:rsidRPr="00434BEF" w:rsidRDefault="00917245" w:rsidP="00977AA8">
            <w:pPr>
              <w:jc w:val="center"/>
            </w:pPr>
            <w:r w:rsidRPr="00434BEF">
              <w:t>1</w:t>
            </w:r>
            <w:r>
              <w:t>/L</w:t>
            </w:r>
          </w:p>
        </w:tc>
        <w:tc>
          <w:tcPr>
            <w:tcW w:w="2410" w:type="dxa"/>
            <w:shd w:val="clear" w:color="auto" w:fill="FDE9D9" w:themeFill="accent6" w:themeFillTint="33"/>
            <w:vAlign w:val="center"/>
            <w:tcPrChange w:id="2295"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296" w:author="vopatrilova" w:date="2018-11-20T13:19:00Z">
              <w:r>
                <w:rPr>
                  <w:sz w:val="18"/>
                </w:rPr>
                <w:t>společná část předmetů</w:t>
              </w:r>
            </w:ins>
          </w:p>
        </w:tc>
        <w:tc>
          <w:tcPr>
            <w:tcW w:w="2129" w:type="dxa"/>
            <w:shd w:val="clear" w:color="auto" w:fill="FDE9D9" w:themeFill="accent6" w:themeFillTint="33"/>
            <w:vAlign w:val="center"/>
            <w:tcPrChange w:id="2297"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298"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299"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00" w:author="Jiří Vojtěšek" w:date="2018-11-22T22:01:00Z">
            <w:trPr>
              <w:gridBefore w:val="2"/>
            </w:trPr>
          </w:trPrChange>
        </w:trPr>
        <w:tc>
          <w:tcPr>
            <w:tcW w:w="3576" w:type="dxa"/>
            <w:shd w:val="clear" w:color="auto" w:fill="auto"/>
            <w:tcPrChange w:id="2301"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rustina2 \h  \* MERGEFORMAT </w:instrText>
            </w:r>
            <w:r>
              <w:fldChar w:fldCharType="separate"/>
            </w:r>
            <w:r w:rsidR="00917245" w:rsidRPr="00E735CA">
              <w:rPr>
                <w:rStyle w:val="Odkazintenzivn"/>
                <w:sz w:val="18"/>
                <w:szCs w:val="18"/>
              </w:rPr>
              <w:t>Ruština 2</w:t>
            </w:r>
            <w:r>
              <w:fldChar w:fldCharType="end"/>
            </w:r>
            <w:r w:rsidR="00917245" w:rsidRPr="00FA344B">
              <w:rPr>
                <w:rStyle w:val="Odkazintenzivn"/>
                <w:sz w:val="18"/>
                <w:szCs w:val="18"/>
              </w:rPr>
              <w:t xml:space="preserve"> (KS)</w:t>
            </w:r>
          </w:p>
        </w:tc>
        <w:tc>
          <w:tcPr>
            <w:tcW w:w="1559" w:type="dxa"/>
            <w:gridSpan w:val="2"/>
            <w:shd w:val="clear" w:color="auto" w:fill="auto"/>
            <w:tcPrChange w:id="2302" w:author="Jiří Vojtěšek" w:date="2018-11-22T22:01:00Z">
              <w:tcPr>
                <w:tcW w:w="1559" w:type="dxa"/>
                <w:gridSpan w:val="4"/>
                <w:shd w:val="clear" w:color="auto" w:fill="auto"/>
              </w:tcPr>
            </w:tcPrChange>
          </w:tcPr>
          <w:p w:rsidR="00917245" w:rsidRPr="00434BEF" w:rsidRDefault="00917245" w:rsidP="00977AA8">
            <w:pPr>
              <w:jc w:val="center"/>
            </w:pPr>
            <w:r w:rsidRPr="00434BEF">
              <w:t>2</w:t>
            </w:r>
            <w:r>
              <w:t>/Z</w:t>
            </w:r>
          </w:p>
        </w:tc>
        <w:tc>
          <w:tcPr>
            <w:tcW w:w="2410" w:type="dxa"/>
            <w:shd w:val="clear" w:color="auto" w:fill="FDE9D9" w:themeFill="accent6" w:themeFillTint="33"/>
            <w:vAlign w:val="center"/>
            <w:tcPrChange w:id="2303"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04" w:author="vopatrilova" w:date="2018-11-20T13:19:00Z">
              <w:r>
                <w:rPr>
                  <w:sz w:val="18"/>
                </w:rPr>
                <w:t>společná část předmetů</w:t>
              </w:r>
            </w:ins>
          </w:p>
        </w:tc>
        <w:tc>
          <w:tcPr>
            <w:tcW w:w="2129" w:type="dxa"/>
            <w:shd w:val="clear" w:color="auto" w:fill="FDE9D9" w:themeFill="accent6" w:themeFillTint="33"/>
            <w:vAlign w:val="center"/>
            <w:tcPrChange w:id="2305"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306"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07"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08" w:author="Jiří Vojtěšek" w:date="2018-11-22T22:01:00Z">
            <w:trPr>
              <w:gridBefore w:val="2"/>
            </w:trPr>
          </w:trPrChange>
        </w:trPr>
        <w:tc>
          <w:tcPr>
            <w:tcW w:w="3576" w:type="dxa"/>
            <w:shd w:val="clear" w:color="auto" w:fill="auto"/>
            <w:tcPrChange w:id="2309"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rustina3 \h  \* MERGEFORMAT </w:instrText>
            </w:r>
            <w:r>
              <w:fldChar w:fldCharType="separate"/>
            </w:r>
            <w:r w:rsidR="00917245" w:rsidRPr="00E735CA">
              <w:rPr>
                <w:rStyle w:val="Odkazintenzivn"/>
                <w:sz w:val="18"/>
                <w:szCs w:val="18"/>
              </w:rPr>
              <w:t>Ruština 3</w:t>
            </w:r>
            <w:r>
              <w:fldChar w:fldCharType="end"/>
            </w:r>
            <w:r w:rsidR="00917245" w:rsidRPr="00FA344B">
              <w:rPr>
                <w:rStyle w:val="Odkazintenzivn"/>
                <w:sz w:val="18"/>
                <w:szCs w:val="18"/>
              </w:rPr>
              <w:t xml:space="preserve"> (KS)</w:t>
            </w:r>
          </w:p>
        </w:tc>
        <w:tc>
          <w:tcPr>
            <w:tcW w:w="1559" w:type="dxa"/>
            <w:gridSpan w:val="2"/>
            <w:shd w:val="clear" w:color="auto" w:fill="auto"/>
            <w:tcPrChange w:id="2310" w:author="Jiří Vojtěšek" w:date="2018-11-22T22:01:00Z">
              <w:tcPr>
                <w:tcW w:w="1559" w:type="dxa"/>
                <w:gridSpan w:val="4"/>
                <w:shd w:val="clear" w:color="auto" w:fill="auto"/>
              </w:tcPr>
            </w:tcPrChange>
          </w:tcPr>
          <w:p w:rsidR="00917245" w:rsidRPr="00434BEF" w:rsidRDefault="00917245" w:rsidP="00977AA8">
            <w:pPr>
              <w:jc w:val="center"/>
            </w:pPr>
            <w:r w:rsidRPr="00434BEF">
              <w:t>2</w:t>
            </w:r>
            <w:r>
              <w:t>/L</w:t>
            </w:r>
          </w:p>
        </w:tc>
        <w:tc>
          <w:tcPr>
            <w:tcW w:w="2410" w:type="dxa"/>
            <w:shd w:val="clear" w:color="auto" w:fill="FDE9D9" w:themeFill="accent6" w:themeFillTint="33"/>
            <w:vAlign w:val="center"/>
            <w:tcPrChange w:id="2311"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12" w:author="vopatrilova" w:date="2018-11-20T13:19:00Z">
              <w:r>
                <w:rPr>
                  <w:sz w:val="18"/>
                </w:rPr>
                <w:t>společná část předmetů</w:t>
              </w:r>
            </w:ins>
          </w:p>
        </w:tc>
        <w:tc>
          <w:tcPr>
            <w:tcW w:w="2129" w:type="dxa"/>
            <w:shd w:val="clear" w:color="auto" w:fill="FDE9D9" w:themeFill="accent6" w:themeFillTint="33"/>
            <w:vAlign w:val="center"/>
            <w:tcPrChange w:id="2313"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314"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15"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16" w:author="Jiří Vojtěšek" w:date="2018-11-22T22:01:00Z">
            <w:trPr>
              <w:gridBefore w:val="2"/>
            </w:trPr>
          </w:trPrChange>
        </w:trPr>
        <w:tc>
          <w:tcPr>
            <w:tcW w:w="3576" w:type="dxa"/>
            <w:shd w:val="clear" w:color="auto" w:fill="auto"/>
            <w:tcPrChange w:id="2317"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rustina4 \h  \* MERGEFORMAT </w:instrText>
            </w:r>
            <w:r>
              <w:fldChar w:fldCharType="separate"/>
            </w:r>
            <w:r w:rsidR="00917245" w:rsidRPr="00E735CA">
              <w:rPr>
                <w:rStyle w:val="Odkazintenzivn"/>
                <w:sz w:val="18"/>
                <w:szCs w:val="18"/>
              </w:rPr>
              <w:t>Ruština 4</w:t>
            </w:r>
            <w:r>
              <w:fldChar w:fldCharType="end"/>
            </w:r>
            <w:r w:rsidR="00917245" w:rsidRPr="00FA344B">
              <w:rPr>
                <w:rStyle w:val="Odkazintenzivn"/>
                <w:sz w:val="18"/>
                <w:szCs w:val="18"/>
              </w:rPr>
              <w:t xml:space="preserve"> (KS)</w:t>
            </w:r>
          </w:p>
        </w:tc>
        <w:tc>
          <w:tcPr>
            <w:tcW w:w="1559" w:type="dxa"/>
            <w:gridSpan w:val="2"/>
            <w:shd w:val="clear" w:color="auto" w:fill="auto"/>
            <w:tcPrChange w:id="2318" w:author="Jiří Vojtěšek" w:date="2018-11-22T22:01:00Z">
              <w:tcPr>
                <w:tcW w:w="1559" w:type="dxa"/>
                <w:gridSpan w:val="4"/>
                <w:shd w:val="clear" w:color="auto" w:fill="auto"/>
              </w:tcPr>
            </w:tcPrChange>
          </w:tcPr>
          <w:p w:rsidR="00917245" w:rsidRPr="00434BEF" w:rsidRDefault="00917245" w:rsidP="00977AA8">
            <w:pPr>
              <w:jc w:val="center"/>
            </w:pPr>
            <w:r w:rsidRPr="00434BEF">
              <w:t>3</w:t>
            </w:r>
            <w:r>
              <w:t>/Z</w:t>
            </w:r>
          </w:p>
        </w:tc>
        <w:tc>
          <w:tcPr>
            <w:tcW w:w="2410" w:type="dxa"/>
            <w:shd w:val="clear" w:color="auto" w:fill="FDE9D9" w:themeFill="accent6" w:themeFillTint="33"/>
            <w:vAlign w:val="center"/>
            <w:tcPrChange w:id="2319"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20" w:author="vopatrilova" w:date="2018-11-20T13:19:00Z">
              <w:r>
                <w:rPr>
                  <w:sz w:val="18"/>
                </w:rPr>
                <w:t>společná část předmetů</w:t>
              </w:r>
            </w:ins>
          </w:p>
        </w:tc>
        <w:tc>
          <w:tcPr>
            <w:tcW w:w="2129" w:type="dxa"/>
            <w:shd w:val="clear" w:color="auto" w:fill="FDE9D9" w:themeFill="accent6" w:themeFillTint="33"/>
            <w:vAlign w:val="center"/>
            <w:tcPrChange w:id="2321" w:author="Jiří Vojtěšek" w:date="2018-11-22T22:01:00Z">
              <w:tcPr>
                <w:tcW w:w="2129" w:type="dxa"/>
                <w:gridSpan w:val="3"/>
                <w:shd w:val="clear" w:color="auto" w:fill="A6A6A6" w:themeFill="background1" w:themeFillShade="A6"/>
                <w:vAlign w:val="center"/>
              </w:tcPr>
            </w:tcPrChange>
          </w:tcPr>
          <w:p w:rsidR="00917245" w:rsidRPr="003A7F9E" w:rsidRDefault="00917245" w:rsidP="00977AA8">
            <w:pPr>
              <w:jc w:val="center"/>
              <w:rPr>
                <w:sz w:val="18"/>
              </w:rPr>
            </w:pPr>
            <w:ins w:id="2322"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23"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24" w:author="Jiří Vojtěšek" w:date="2018-11-22T22:01:00Z">
            <w:trPr>
              <w:gridBefore w:val="2"/>
            </w:trPr>
          </w:trPrChange>
        </w:trPr>
        <w:tc>
          <w:tcPr>
            <w:tcW w:w="3576" w:type="dxa"/>
            <w:shd w:val="clear" w:color="auto" w:fill="auto"/>
            <w:tcPrChange w:id="2325"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rizeniAlogistikaVyroby \h  \* MERGEFORMAT </w:instrText>
            </w:r>
            <w:r>
              <w:fldChar w:fldCharType="separate"/>
            </w:r>
            <w:r w:rsidR="00917245" w:rsidRPr="00E735CA">
              <w:rPr>
                <w:rStyle w:val="Odkazintenzivn"/>
                <w:sz w:val="18"/>
                <w:szCs w:val="18"/>
              </w:rPr>
              <w:t>Řízení a logistika výroby</w:t>
            </w:r>
            <w:r>
              <w:fldChar w:fldCharType="end"/>
            </w:r>
          </w:p>
        </w:tc>
        <w:tc>
          <w:tcPr>
            <w:tcW w:w="1559" w:type="dxa"/>
            <w:gridSpan w:val="2"/>
            <w:shd w:val="clear" w:color="auto" w:fill="auto"/>
            <w:tcPrChange w:id="2326" w:author="Jiří Vojtěšek" w:date="2018-11-22T22:01:00Z">
              <w:tcPr>
                <w:tcW w:w="1559" w:type="dxa"/>
                <w:gridSpan w:val="4"/>
                <w:shd w:val="clear" w:color="auto" w:fill="auto"/>
              </w:tcPr>
            </w:tcPrChange>
          </w:tcPr>
          <w:p w:rsidR="00917245" w:rsidRPr="00434BEF" w:rsidRDefault="00917245" w:rsidP="00977AA8">
            <w:pPr>
              <w:jc w:val="center"/>
            </w:pPr>
            <w:r w:rsidRPr="007B4A46">
              <w:t>2</w:t>
            </w:r>
            <w:r>
              <w:t>/L</w:t>
            </w:r>
          </w:p>
        </w:tc>
        <w:tc>
          <w:tcPr>
            <w:tcW w:w="2410" w:type="dxa"/>
            <w:shd w:val="clear" w:color="auto" w:fill="FDE9D9" w:themeFill="accent6" w:themeFillTint="33"/>
            <w:vAlign w:val="center"/>
            <w:tcPrChange w:id="2327"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28" w:author="vopatrilova" w:date="2018-11-20T13:19:00Z">
              <w:r>
                <w:rPr>
                  <w:sz w:val="18"/>
                </w:rPr>
                <w:t>společná část předmetů</w:t>
              </w:r>
            </w:ins>
          </w:p>
        </w:tc>
        <w:tc>
          <w:tcPr>
            <w:tcW w:w="2129" w:type="dxa"/>
            <w:shd w:val="clear" w:color="auto" w:fill="FDE9D9" w:themeFill="accent6" w:themeFillTint="33"/>
            <w:vAlign w:val="center"/>
            <w:tcPrChange w:id="2329" w:author="Jiří Vojtěšek" w:date="2018-11-22T22:01:00Z">
              <w:tcPr>
                <w:tcW w:w="2129" w:type="dxa"/>
                <w:gridSpan w:val="3"/>
                <w:shd w:val="clear" w:color="auto" w:fill="A6A6A6" w:themeFill="background1" w:themeFillShade="A6"/>
                <w:vAlign w:val="center"/>
              </w:tcPr>
            </w:tcPrChange>
          </w:tcPr>
          <w:p w:rsidR="00917245" w:rsidRDefault="00917245" w:rsidP="00977AA8">
            <w:pPr>
              <w:jc w:val="center"/>
              <w:rPr>
                <w:sz w:val="18"/>
              </w:rPr>
            </w:pPr>
            <w:ins w:id="2330"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31"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32" w:author="Jiří Vojtěšek" w:date="2018-11-22T22:01:00Z">
            <w:trPr>
              <w:gridBefore w:val="2"/>
            </w:trPr>
          </w:trPrChange>
        </w:trPr>
        <w:tc>
          <w:tcPr>
            <w:tcW w:w="3576" w:type="dxa"/>
            <w:shd w:val="clear" w:color="auto" w:fill="auto"/>
            <w:tcPrChange w:id="2333"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rizeniMaterialovychToku \h  \* MERGEFORMAT </w:instrText>
            </w:r>
            <w:r>
              <w:fldChar w:fldCharType="separate"/>
            </w:r>
            <w:r w:rsidR="00917245" w:rsidRPr="00E735CA">
              <w:rPr>
                <w:rStyle w:val="Odkazintenzivn"/>
                <w:sz w:val="18"/>
                <w:szCs w:val="18"/>
              </w:rPr>
              <w:t>Řízení materiálových toků</w:t>
            </w:r>
            <w:r>
              <w:fldChar w:fldCharType="end"/>
            </w:r>
          </w:p>
        </w:tc>
        <w:tc>
          <w:tcPr>
            <w:tcW w:w="1559" w:type="dxa"/>
            <w:gridSpan w:val="2"/>
            <w:shd w:val="clear" w:color="auto" w:fill="auto"/>
            <w:tcPrChange w:id="2334" w:author="Jiří Vojtěšek" w:date="2018-11-22T22:01:00Z">
              <w:tcPr>
                <w:tcW w:w="1559" w:type="dxa"/>
                <w:gridSpan w:val="4"/>
                <w:shd w:val="clear" w:color="auto" w:fill="auto"/>
              </w:tcPr>
            </w:tcPrChange>
          </w:tcPr>
          <w:p w:rsidR="00917245" w:rsidRPr="00434BEF" w:rsidRDefault="00917245" w:rsidP="00977AA8">
            <w:pPr>
              <w:jc w:val="center"/>
            </w:pPr>
            <w:r w:rsidRPr="007B4A46">
              <w:t>1</w:t>
            </w:r>
            <w:r>
              <w:t>/L</w:t>
            </w:r>
          </w:p>
        </w:tc>
        <w:tc>
          <w:tcPr>
            <w:tcW w:w="2410" w:type="dxa"/>
            <w:shd w:val="clear" w:color="auto" w:fill="FDE9D9" w:themeFill="accent6" w:themeFillTint="33"/>
            <w:vAlign w:val="center"/>
            <w:tcPrChange w:id="2335"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36" w:author="vopatrilova" w:date="2018-11-20T13:19:00Z">
              <w:r>
                <w:rPr>
                  <w:sz w:val="18"/>
                </w:rPr>
                <w:t>společná část předmetů</w:t>
              </w:r>
            </w:ins>
          </w:p>
        </w:tc>
        <w:tc>
          <w:tcPr>
            <w:tcW w:w="2129" w:type="dxa"/>
            <w:shd w:val="clear" w:color="auto" w:fill="FDE9D9" w:themeFill="accent6" w:themeFillTint="33"/>
            <w:vAlign w:val="center"/>
            <w:tcPrChange w:id="2337" w:author="Jiří Vojtěšek" w:date="2018-11-22T22:01:00Z">
              <w:tcPr>
                <w:tcW w:w="2129" w:type="dxa"/>
                <w:gridSpan w:val="3"/>
                <w:shd w:val="clear" w:color="auto" w:fill="A6A6A6" w:themeFill="background1" w:themeFillShade="A6"/>
                <w:vAlign w:val="center"/>
              </w:tcPr>
            </w:tcPrChange>
          </w:tcPr>
          <w:p w:rsidR="00917245" w:rsidRDefault="00917245" w:rsidP="00977AA8">
            <w:pPr>
              <w:jc w:val="center"/>
              <w:rPr>
                <w:sz w:val="18"/>
              </w:rPr>
            </w:pPr>
            <w:ins w:id="2338" w:author="vopatrilova" w:date="2018-11-20T13:19:00Z">
              <w:r>
                <w:rPr>
                  <w:sz w:val="18"/>
                </w:rPr>
                <w:t>společná část předmetů</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39"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40" w:author="Jiří Vojtěšek" w:date="2018-11-22T22:01:00Z">
            <w:trPr>
              <w:gridBefore w:val="2"/>
            </w:trPr>
          </w:trPrChange>
        </w:trPr>
        <w:tc>
          <w:tcPr>
            <w:tcW w:w="3576" w:type="dxa"/>
            <w:shd w:val="clear" w:color="auto" w:fill="auto"/>
            <w:tcPrChange w:id="2341" w:author="Jiří Vojtěšek" w:date="2018-11-22T22:01: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senzory \h  \* MERGEFORMAT </w:instrText>
            </w:r>
            <w:r>
              <w:fldChar w:fldCharType="separate"/>
            </w:r>
            <w:r w:rsidR="00CD0A3D" w:rsidRPr="00E735CA">
              <w:rPr>
                <w:rStyle w:val="Odkazintenzivn"/>
                <w:rFonts w:eastAsia="Symbol"/>
                <w:sz w:val="18"/>
                <w:szCs w:val="18"/>
              </w:rPr>
              <w:t>Senzory</w:t>
            </w:r>
            <w:r>
              <w:fldChar w:fldCharType="end"/>
            </w:r>
          </w:p>
        </w:tc>
        <w:tc>
          <w:tcPr>
            <w:tcW w:w="1559" w:type="dxa"/>
            <w:gridSpan w:val="2"/>
            <w:shd w:val="clear" w:color="auto" w:fill="auto"/>
            <w:tcPrChange w:id="2342" w:author="Jiří Vojtěšek" w:date="2018-11-22T22:01:00Z">
              <w:tcPr>
                <w:tcW w:w="1559" w:type="dxa"/>
                <w:gridSpan w:val="4"/>
                <w:shd w:val="clear" w:color="auto" w:fill="auto"/>
              </w:tcPr>
            </w:tcPrChange>
          </w:tcPr>
          <w:p w:rsidR="00CD0A3D" w:rsidRPr="00434BEF" w:rsidRDefault="00CD0A3D" w:rsidP="00977AA8">
            <w:pPr>
              <w:jc w:val="center"/>
            </w:pPr>
            <w:r w:rsidRPr="007B4A46">
              <w:t>2</w:t>
            </w:r>
            <w:r>
              <w:t>/L</w:t>
            </w:r>
          </w:p>
        </w:tc>
        <w:tc>
          <w:tcPr>
            <w:tcW w:w="2410" w:type="dxa"/>
            <w:shd w:val="clear" w:color="auto" w:fill="auto"/>
            <w:vAlign w:val="center"/>
            <w:tcPrChange w:id="2343" w:author="Jiří Vojtěšek" w:date="2018-11-22T22:01:00Z">
              <w:tcPr>
                <w:tcW w:w="2410" w:type="dxa"/>
                <w:gridSpan w:val="3"/>
                <w:shd w:val="clear" w:color="auto" w:fill="auto"/>
                <w:vAlign w:val="center"/>
              </w:tcPr>
            </w:tcPrChange>
          </w:tcPr>
          <w:p w:rsidR="00CD0A3D" w:rsidRPr="003A7F9E" w:rsidRDefault="00CD0A3D" w:rsidP="00977AA8">
            <w:pPr>
              <w:jc w:val="center"/>
              <w:rPr>
                <w:sz w:val="18"/>
              </w:rPr>
            </w:pPr>
          </w:p>
        </w:tc>
        <w:tc>
          <w:tcPr>
            <w:tcW w:w="2129" w:type="dxa"/>
            <w:shd w:val="clear" w:color="auto" w:fill="D6E3BC" w:themeFill="accent3" w:themeFillTint="66"/>
            <w:vAlign w:val="center"/>
            <w:tcPrChange w:id="2344" w:author="Jiří Vojtěšek" w:date="2018-11-22T22:01:00Z">
              <w:tcPr>
                <w:tcW w:w="2129" w:type="dxa"/>
                <w:gridSpan w:val="3"/>
                <w:shd w:val="clear" w:color="auto" w:fill="A6A6A6" w:themeFill="background1" w:themeFillShade="A6"/>
                <w:vAlign w:val="center"/>
              </w:tcPr>
            </w:tcPrChange>
          </w:tcPr>
          <w:p w:rsidR="00CD0A3D" w:rsidRDefault="00CD0A3D" w:rsidP="00977AA8">
            <w:pPr>
              <w:jc w:val="center"/>
              <w:rPr>
                <w:sz w:val="18"/>
              </w:rPr>
            </w:pPr>
            <w:ins w:id="2345" w:author="vopatrilova" w:date="2018-11-20T13:04:00Z">
              <w:r>
                <w:rPr>
                  <w:sz w:val="18"/>
                </w:rPr>
                <w:t>předmět specializace</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46"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47" w:author="Jiří Vojtěšek" w:date="2018-11-22T22:01:00Z">
            <w:trPr>
              <w:gridBefore w:val="2"/>
            </w:trPr>
          </w:trPrChange>
        </w:trPr>
        <w:tc>
          <w:tcPr>
            <w:tcW w:w="3576" w:type="dxa"/>
            <w:shd w:val="clear" w:color="auto" w:fill="auto"/>
            <w:tcPrChange w:id="2348"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softskills \h  \* MERGEFORMAT </w:instrText>
            </w:r>
            <w:r>
              <w:fldChar w:fldCharType="separate"/>
            </w:r>
            <w:r w:rsidR="00917245" w:rsidRPr="00E735CA">
              <w:rPr>
                <w:rStyle w:val="Odkazintenzivn"/>
                <w:sz w:val="18"/>
                <w:szCs w:val="18"/>
              </w:rPr>
              <w:t>Softskills</w:t>
            </w:r>
            <w:r>
              <w:fldChar w:fldCharType="end"/>
            </w:r>
          </w:p>
        </w:tc>
        <w:tc>
          <w:tcPr>
            <w:tcW w:w="1559" w:type="dxa"/>
            <w:gridSpan w:val="2"/>
            <w:shd w:val="clear" w:color="auto" w:fill="auto"/>
            <w:tcPrChange w:id="2349" w:author="Jiří Vojtěšek" w:date="2018-11-22T22:01:00Z">
              <w:tcPr>
                <w:tcW w:w="1559" w:type="dxa"/>
                <w:gridSpan w:val="4"/>
                <w:shd w:val="clear" w:color="auto" w:fill="auto"/>
              </w:tcPr>
            </w:tcPrChange>
          </w:tcPr>
          <w:p w:rsidR="00917245" w:rsidRPr="00434BEF" w:rsidRDefault="00917245" w:rsidP="00977AA8">
            <w:pPr>
              <w:jc w:val="center"/>
            </w:pPr>
            <w:r w:rsidRPr="007B4A46">
              <w:t>3</w:t>
            </w:r>
            <w:r>
              <w:t>/L</w:t>
            </w:r>
          </w:p>
        </w:tc>
        <w:tc>
          <w:tcPr>
            <w:tcW w:w="2410" w:type="dxa"/>
            <w:shd w:val="clear" w:color="auto" w:fill="FDE9D9" w:themeFill="accent6" w:themeFillTint="33"/>
            <w:vAlign w:val="center"/>
            <w:tcPrChange w:id="2350"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51" w:author="vopatrilova" w:date="2018-11-20T13:19:00Z">
              <w:r>
                <w:rPr>
                  <w:sz w:val="18"/>
                </w:rPr>
                <w:t>společná část předmetů</w:t>
              </w:r>
            </w:ins>
          </w:p>
        </w:tc>
        <w:tc>
          <w:tcPr>
            <w:tcW w:w="2129" w:type="dxa"/>
            <w:shd w:val="clear" w:color="auto" w:fill="FDE9D9" w:themeFill="accent6" w:themeFillTint="33"/>
            <w:vAlign w:val="center"/>
            <w:tcPrChange w:id="2352" w:author="Jiří Vojtěšek" w:date="2018-11-22T22:01:00Z">
              <w:tcPr>
                <w:tcW w:w="2129" w:type="dxa"/>
                <w:gridSpan w:val="3"/>
                <w:shd w:val="clear" w:color="auto" w:fill="A6A6A6" w:themeFill="background1" w:themeFillShade="A6"/>
                <w:vAlign w:val="center"/>
              </w:tcPr>
            </w:tcPrChange>
          </w:tcPr>
          <w:p w:rsidR="00917245" w:rsidRDefault="00917245" w:rsidP="00977AA8">
            <w:pPr>
              <w:jc w:val="center"/>
              <w:rPr>
                <w:sz w:val="18"/>
              </w:rPr>
            </w:pPr>
            <w:ins w:id="2353"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54"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55" w:author="Jiří Vojtěšek" w:date="2018-11-22T22:01:00Z">
            <w:trPr>
              <w:gridBefore w:val="2"/>
            </w:trPr>
          </w:trPrChange>
        </w:trPr>
        <w:tc>
          <w:tcPr>
            <w:tcW w:w="3576" w:type="dxa"/>
            <w:shd w:val="clear" w:color="auto" w:fill="auto"/>
            <w:tcPrChange w:id="2356" w:author="Jiří Vojtěšek" w:date="2018-11-22T22:01:00Z">
              <w:tcPr>
                <w:tcW w:w="3576" w:type="dxa"/>
                <w:gridSpan w:val="3"/>
                <w:shd w:val="clear" w:color="auto" w:fill="auto"/>
              </w:tcPr>
            </w:tcPrChange>
          </w:tcPr>
          <w:p w:rsidR="00917245" w:rsidRPr="000F28A6" w:rsidRDefault="00742E6D" w:rsidP="00977AA8">
            <w:pPr>
              <w:jc w:val="center"/>
              <w:rPr>
                <w:rStyle w:val="Odkazintenzivn"/>
              </w:rPr>
            </w:pPr>
            <w:r>
              <w:fldChar w:fldCharType="begin"/>
            </w:r>
            <w:r>
              <w:instrText xml:space="preserve"> REF SWpodporaVypoctuISR \h  \* MERGEFORMAT </w:instrText>
            </w:r>
            <w:r>
              <w:fldChar w:fldCharType="separate"/>
            </w:r>
            <w:r w:rsidR="00917245" w:rsidRPr="00E735CA">
              <w:rPr>
                <w:rStyle w:val="Odkazintenzivn"/>
                <w:sz w:val="18"/>
              </w:rPr>
              <w:t>Softwarová podpora inženýrských výpočtů</w:t>
            </w:r>
            <w:r>
              <w:fldChar w:fldCharType="end"/>
            </w:r>
          </w:p>
        </w:tc>
        <w:tc>
          <w:tcPr>
            <w:tcW w:w="1559" w:type="dxa"/>
            <w:gridSpan w:val="2"/>
            <w:shd w:val="clear" w:color="auto" w:fill="auto"/>
            <w:tcPrChange w:id="2357" w:author="Jiří Vojtěšek" w:date="2018-11-22T22:01:00Z">
              <w:tcPr>
                <w:tcW w:w="1559" w:type="dxa"/>
                <w:gridSpan w:val="4"/>
                <w:shd w:val="clear" w:color="auto" w:fill="auto"/>
              </w:tcPr>
            </w:tcPrChange>
          </w:tcPr>
          <w:p w:rsidR="00917245" w:rsidRPr="00434BEF" w:rsidRDefault="00917245" w:rsidP="00977AA8">
            <w:pPr>
              <w:jc w:val="center"/>
            </w:pPr>
            <w:r w:rsidRPr="007B4A46">
              <w:t>1</w:t>
            </w:r>
            <w:r>
              <w:t>/L</w:t>
            </w:r>
          </w:p>
        </w:tc>
        <w:tc>
          <w:tcPr>
            <w:tcW w:w="2410" w:type="dxa"/>
            <w:shd w:val="clear" w:color="auto" w:fill="FDE9D9" w:themeFill="accent6" w:themeFillTint="33"/>
            <w:vAlign w:val="center"/>
            <w:tcPrChange w:id="2358"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59" w:author="vopatrilova" w:date="2018-11-20T13:19:00Z">
              <w:r>
                <w:rPr>
                  <w:sz w:val="18"/>
                </w:rPr>
                <w:t>společná část předmetů</w:t>
              </w:r>
            </w:ins>
          </w:p>
        </w:tc>
        <w:tc>
          <w:tcPr>
            <w:tcW w:w="2129" w:type="dxa"/>
            <w:shd w:val="clear" w:color="auto" w:fill="FDE9D9" w:themeFill="accent6" w:themeFillTint="33"/>
            <w:vAlign w:val="center"/>
            <w:tcPrChange w:id="2360" w:author="Jiří Vojtěšek" w:date="2018-11-22T22:01:00Z">
              <w:tcPr>
                <w:tcW w:w="2129" w:type="dxa"/>
                <w:gridSpan w:val="3"/>
                <w:shd w:val="clear" w:color="auto" w:fill="auto"/>
                <w:vAlign w:val="center"/>
              </w:tcPr>
            </w:tcPrChange>
          </w:tcPr>
          <w:p w:rsidR="00917245" w:rsidRDefault="00917245" w:rsidP="00977AA8">
            <w:pPr>
              <w:jc w:val="center"/>
              <w:rPr>
                <w:sz w:val="18"/>
              </w:rPr>
            </w:pPr>
            <w:ins w:id="2361"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62"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63" w:author="Jiří Vojtěšek" w:date="2018-11-22T22:01:00Z">
            <w:trPr>
              <w:gridBefore w:val="2"/>
            </w:trPr>
          </w:trPrChange>
        </w:trPr>
        <w:tc>
          <w:tcPr>
            <w:tcW w:w="3576" w:type="dxa"/>
            <w:shd w:val="clear" w:color="auto" w:fill="auto"/>
            <w:tcPrChange w:id="2364"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SWpodporaVypoctuPA \h  \* MERGEFORMAT </w:instrText>
            </w:r>
            <w:r>
              <w:fldChar w:fldCharType="separate"/>
            </w:r>
            <w:r w:rsidR="00917245" w:rsidRPr="00E735CA">
              <w:rPr>
                <w:rStyle w:val="Odkazintenzivn"/>
                <w:sz w:val="18"/>
                <w:szCs w:val="18"/>
              </w:rPr>
              <w:t>Softwarová podpora inženýrských výpočtů</w:t>
            </w:r>
            <w:r>
              <w:fldChar w:fldCharType="end"/>
            </w:r>
          </w:p>
        </w:tc>
        <w:tc>
          <w:tcPr>
            <w:tcW w:w="1559" w:type="dxa"/>
            <w:gridSpan w:val="2"/>
            <w:shd w:val="clear" w:color="auto" w:fill="auto"/>
            <w:tcPrChange w:id="2365" w:author="Jiří Vojtěšek" w:date="2018-11-22T22:01:00Z">
              <w:tcPr>
                <w:tcW w:w="1559" w:type="dxa"/>
                <w:gridSpan w:val="4"/>
                <w:shd w:val="clear" w:color="auto" w:fill="auto"/>
              </w:tcPr>
            </w:tcPrChange>
          </w:tcPr>
          <w:p w:rsidR="00917245" w:rsidRPr="00434BEF" w:rsidRDefault="00917245" w:rsidP="00977AA8">
            <w:pPr>
              <w:jc w:val="center"/>
            </w:pPr>
            <w:r w:rsidRPr="007B4A46">
              <w:t>1</w:t>
            </w:r>
            <w:r>
              <w:t>/Z</w:t>
            </w:r>
          </w:p>
        </w:tc>
        <w:tc>
          <w:tcPr>
            <w:tcW w:w="2410" w:type="dxa"/>
            <w:shd w:val="clear" w:color="auto" w:fill="FDE9D9" w:themeFill="accent6" w:themeFillTint="33"/>
            <w:vAlign w:val="center"/>
            <w:tcPrChange w:id="2366" w:author="Jiří Vojtěšek" w:date="2018-11-22T22:01:00Z">
              <w:tcPr>
                <w:tcW w:w="2410" w:type="dxa"/>
                <w:gridSpan w:val="3"/>
                <w:shd w:val="clear" w:color="auto" w:fill="auto"/>
                <w:vAlign w:val="center"/>
              </w:tcPr>
            </w:tcPrChange>
          </w:tcPr>
          <w:p w:rsidR="00917245" w:rsidRPr="003A7F9E" w:rsidRDefault="00917245" w:rsidP="00977AA8">
            <w:pPr>
              <w:jc w:val="center"/>
              <w:rPr>
                <w:sz w:val="18"/>
              </w:rPr>
            </w:pPr>
            <w:ins w:id="2367" w:author="vopatrilova" w:date="2018-11-20T13:19:00Z">
              <w:r>
                <w:rPr>
                  <w:sz w:val="18"/>
                </w:rPr>
                <w:t>společná část předmetů</w:t>
              </w:r>
            </w:ins>
          </w:p>
        </w:tc>
        <w:tc>
          <w:tcPr>
            <w:tcW w:w="2129" w:type="dxa"/>
            <w:shd w:val="clear" w:color="auto" w:fill="FDE9D9" w:themeFill="accent6" w:themeFillTint="33"/>
            <w:vAlign w:val="center"/>
            <w:tcPrChange w:id="2368" w:author="Jiří Vojtěšek" w:date="2018-11-22T22:01:00Z">
              <w:tcPr>
                <w:tcW w:w="2129" w:type="dxa"/>
                <w:gridSpan w:val="3"/>
                <w:shd w:val="clear" w:color="auto" w:fill="A6A6A6" w:themeFill="background1" w:themeFillShade="A6"/>
                <w:vAlign w:val="center"/>
              </w:tcPr>
            </w:tcPrChange>
          </w:tcPr>
          <w:p w:rsidR="00917245" w:rsidRDefault="00917245" w:rsidP="00977AA8">
            <w:pPr>
              <w:jc w:val="center"/>
              <w:rPr>
                <w:sz w:val="18"/>
              </w:rPr>
            </w:pPr>
            <w:ins w:id="2369"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70"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71" w:author="Jiří Vojtěšek" w:date="2018-11-22T22:01:00Z">
            <w:trPr>
              <w:gridBefore w:val="2"/>
            </w:trPr>
          </w:trPrChange>
        </w:trPr>
        <w:tc>
          <w:tcPr>
            <w:tcW w:w="3576" w:type="dxa"/>
            <w:shd w:val="clear" w:color="auto" w:fill="auto"/>
            <w:tcPrChange w:id="2372"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lastRenderedPageBreak/>
              <w:fldChar w:fldCharType="begin"/>
            </w:r>
            <w:r>
              <w:instrText xml:space="preserve"> REF SpojiteRizeni \h  \* MERGEFORMAT </w:instrText>
            </w:r>
            <w:r>
              <w:fldChar w:fldCharType="separate"/>
            </w:r>
            <w:r w:rsidR="00917245" w:rsidRPr="00E735CA">
              <w:rPr>
                <w:rStyle w:val="Odkazintenzivn"/>
                <w:sz w:val="18"/>
                <w:szCs w:val="18"/>
              </w:rPr>
              <w:t>Spojité řízení</w:t>
            </w:r>
            <w:r>
              <w:fldChar w:fldCharType="end"/>
            </w:r>
          </w:p>
        </w:tc>
        <w:tc>
          <w:tcPr>
            <w:tcW w:w="1559" w:type="dxa"/>
            <w:gridSpan w:val="2"/>
            <w:shd w:val="clear" w:color="auto" w:fill="auto"/>
            <w:tcPrChange w:id="2373" w:author="Jiří Vojtěšek" w:date="2018-11-22T22:01:00Z">
              <w:tcPr>
                <w:tcW w:w="1559" w:type="dxa"/>
                <w:gridSpan w:val="4"/>
                <w:shd w:val="clear" w:color="auto" w:fill="auto"/>
              </w:tcPr>
            </w:tcPrChange>
          </w:tcPr>
          <w:p w:rsidR="00917245" w:rsidRPr="00434BEF" w:rsidRDefault="00917245" w:rsidP="00977AA8">
            <w:pPr>
              <w:jc w:val="center"/>
            </w:pPr>
            <w:r w:rsidRPr="007B4A46">
              <w:t>2</w:t>
            </w:r>
            <w:r>
              <w:t>/Z</w:t>
            </w:r>
          </w:p>
        </w:tc>
        <w:tc>
          <w:tcPr>
            <w:tcW w:w="2410" w:type="dxa"/>
            <w:shd w:val="clear" w:color="auto" w:fill="FDE9D9" w:themeFill="accent6" w:themeFillTint="33"/>
            <w:vAlign w:val="center"/>
            <w:tcPrChange w:id="2374"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75" w:author="vopatrilova" w:date="2018-11-20T13:19:00Z">
              <w:r>
                <w:rPr>
                  <w:sz w:val="18"/>
                </w:rPr>
                <w:t>společná část předmetů</w:t>
              </w:r>
            </w:ins>
          </w:p>
        </w:tc>
        <w:tc>
          <w:tcPr>
            <w:tcW w:w="2129" w:type="dxa"/>
            <w:shd w:val="clear" w:color="auto" w:fill="FDE9D9" w:themeFill="accent6" w:themeFillTint="33"/>
            <w:vAlign w:val="center"/>
            <w:tcPrChange w:id="2376" w:author="Jiří Vojtěšek" w:date="2018-11-22T22:01:00Z">
              <w:tcPr>
                <w:tcW w:w="2129" w:type="dxa"/>
                <w:gridSpan w:val="3"/>
                <w:shd w:val="clear" w:color="auto" w:fill="A6A6A6" w:themeFill="background1" w:themeFillShade="A6"/>
                <w:vAlign w:val="center"/>
              </w:tcPr>
            </w:tcPrChange>
          </w:tcPr>
          <w:p w:rsidR="00917245" w:rsidRDefault="00917245" w:rsidP="00977AA8">
            <w:pPr>
              <w:jc w:val="center"/>
              <w:rPr>
                <w:sz w:val="18"/>
              </w:rPr>
            </w:pPr>
            <w:ins w:id="2377"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78"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79" w:author="Jiří Vojtěšek" w:date="2018-11-22T22:01:00Z">
            <w:trPr>
              <w:gridBefore w:val="2"/>
            </w:trPr>
          </w:trPrChange>
        </w:trPr>
        <w:tc>
          <w:tcPr>
            <w:tcW w:w="3576" w:type="dxa"/>
            <w:shd w:val="clear" w:color="auto" w:fill="auto"/>
            <w:tcPrChange w:id="2380"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sportovniAktivity \h  \* MERGEFORMAT </w:instrText>
            </w:r>
            <w:r>
              <w:fldChar w:fldCharType="separate"/>
            </w:r>
            <w:r w:rsidR="00917245" w:rsidRPr="00E735CA">
              <w:rPr>
                <w:rStyle w:val="Odkazintenzivn"/>
                <w:sz w:val="18"/>
                <w:szCs w:val="18"/>
              </w:rPr>
              <w:t>Sportovní aktivity 1-4</w:t>
            </w:r>
            <w:r>
              <w:fldChar w:fldCharType="end"/>
            </w:r>
          </w:p>
        </w:tc>
        <w:tc>
          <w:tcPr>
            <w:tcW w:w="1559" w:type="dxa"/>
            <w:gridSpan w:val="2"/>
            <w:shd w:val="clear" w:color="auto" w:fill="auto"/>
            <w:tcPrChange w:id="2381" w:author="Jiří Vojtěšek" w:date="2018-11-22T22:01:00Z">
              <w:tcPr>
                <w:tcW w:w="1559" w:type="dxa"/>
                <w:gridSpan w:val="4"/>
                <w:shd w:val="clear" w:color="auto" w:fill="auto"/>
              </w:tcPr>
            </w:tcPrChange>
          </w:tcPr>
          <w:p w:rsidR="00917245" w:rsidRPr="00434BEF" w:rsidRDefault="00917245" w:rsidP="00977AA8">
            <w:pPr>
              <w:jc w:val="center"/>
            </w:pPr>
            <w:r w:rsidRPr="00D30363">
              <w:rPr>
                <w:sz w:val="16"/>
              </w:rPr>
              <w:t>1</w:t>
            </w:r>
            <w:r>
              <w:rPr>
                <w:sz w:val="16"/>
              </w:rPr>
              <w:t>/L</w:t>
            </w:r>
            <w:r w:rsidRPr="00D30363">
              <w:rPr>
                <w:sz w:val="16"/>
              </w:rPr>
              <w:t>,2</w:t>
            </w:r>
            <w:r>
              <w:rPr>
                <w:sz w:val="16"/>
              </w:rPr>
              <w:t>/Z</w:t>
            </w:r>
            <w:r w:rsidRPr="00D30363">
              <w:rPr>
                <w:sz w:val="16"/>
              </w:rPr>
              <w:t>,2</w:t>
            </w:r>
            <w:r>
              <w:rPr>
                <w:sz w:val="16"/>
              </w:rPr>
              <w:t>/L</w:t>
            </w:r>
            <w:r w:rsidRPr="00D30363">
              <w:rPr>
                <w:sz w:val="16"/>
              </w:rPr>
              <w:t>,3</w:t>
            </w:r>
            <w:r>
              <w:rPr>
                <w:sz w:val="16"/>
              </w:rPr>
              <w:t>/Z</w:t>
            </w:r>
          </w:p>
        </w:tc>
        <w:tc>
          <w:tcPr>
            <w:tcW w:w="2410" w:type="dxa"/>
            <w:shd w:val="clear" w:color="auto" w:fill="FDE9D9" w:themeFill="accent6" w:themeFillTint="33"/>
            <w:vAlign w:val="center"/>
            <w:tcPrChange w:id="2382"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83" w:author="vopatrilova" w:date="2018-11-20T13:19:00Z">
              <w:r>
                <w:rPr>
                  <w:sz w:val="18"/>
                </w:rPr>
                <w:t>společná část předmetů</w:t>
              </w:r>
            </w:ins>
          </w:p>
        </w:tc>
        <w:tc>
          <w:tcPr>
            <w:tcW w:w="2129" w:type="dxa"/>
            <w:shd w:val="clear" w:color="auto" w:fill="FDE9D9" w:themeFill="accent6" w:themeFillTint="33"/>
            <w:vAlign w:val="center"/>
            <w:tcPrChange w:id="2384" w:author="Jiří Vojtěšek" w:date="2018-11-22T22:01:00Z">
              <w:tcPr>
                <w:tcW w:w="2129" w:type="dxa"/>
                <w:gridSpan w:val="3"/>
                <w:shd w:val="clear" w:color="auto" w:fill="A6A6A6" w:themeFill="background1" w:themeFillShade="A6"/>
                <w:vAlign w:val="center"/>
              </w:tcPr>
            </w:tcPrChange>
          </w:tcPr>
          <w:p w:rsidR="00917245" w:rsidRDefault="00917245" w:rsidP="00977AA8">
            <w:pPr>
              <w:jc w:val="center"/>
              <w:rPr>
                <w:sz w:val="18"/>
              </w:rPr>
            </w:pPr>
            <w:ins w:id="2385" w:author="vopatrilova" w:date="2018-11-20T13:19:00Z">
              <w:r>
                <w:rPr>
                  <w:sz w:val="18"/>
                </w:rPr>
                <w:t>společná část předmetů</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86"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87" w:author="Jiří Vojtěšek" w:date="2018-11-22T22:01:00Z">
            <w:trPr>
              <w:gridBefore w:val="2"/>
            </w:trPr>
          </w:trPrChange>
        </w:trPr>
        <w:tc>
          <w:tcPr>
            <w:tcW w:w="3576" w:type="dxa"/>
            <w:shd w:val="clear" w:color="auto" w:fill="auto"/>
            <w:tcPrChange w:id="2388"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SystemyProPrenosaUkladaniDat \h  \* MERGEFORMAT </w:instrText>
            </w:r>
            <w:r>
              <w:fldChar w:fldCharType="separate"/>
            </w:r>
            <w:r w:rsidR="00917245" w:rsidRPr="00E735CA">
              <w:rPr>
                <w:rStyle w:val="Odkazintenzivn"/>
                <w:sz w:val="18"/>
                <w:szCs w:val="18"/>
              </w:rPr>
              <w:t>Systémy pro přenos a ukládání dat</w:t>
            </w:r>
            <w:r>
              <w:fldChar w:fldCharType="end"/>
            </w:r>
          </w:p>
        </w:tc>
        <w:tc>
          <w:tcPr>
            <w:tcW w:w="1559" w:type="dxa"/>
            <w:gridSpan w:val="2"/>
            <w:shd w:val="clear" w:color="auto" w:fill="auto"/>
            <w:tcPrChange w:id="2389" w:author="Jiří Vojtěšek" w:date="2018-11-22T22:01:00Z">
              <w:tcPr>
                <w:tcW w:w="1559" w:type="dxa"/>
                <w:gridSpan w:val="4"/>
                <w:shd w:val="clear" w:color="auto" w:fill="auto"/>
              </w:tcPr>
            </w:tcPrChange>
          </w:tcPr>
          <w:p w:rsidR="00917245" w:rsidRPr="00434BEF" w:rsidRDefault="00917245" w:rsidP="00977AA8">
            <w:pPr>
              <w:jc w:val="center"/>
            </w:pPr>
            <w:r w:rsidRPr="007B4A46">
              <w:t>1</w:t>
            </w:r>
            <w:r>
              <w:t>/L</w:t>
            </w:r>
          </w:p>
        </w:tc>
        <w:tc>
          <w:tcPr>
            <w:tcW w:w="2410" w:type="dxa"/>
            <w:shd w:val="clear" w:color="auto" w:fill="FDE9D9" w:themeFill="accent6" w:themeFillTint="33"/>
            <w:vAlign w:val="center"/>
            <w:tcPrChange w:id="2390"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391" w:author="vopatrilova" w:date="2018-11-20T13:19:00Z">
              <w:r>
                <w:rPr>
                  <w:sz w:val="18"/>
                </w:rPr>
                <w:t>společná část předmetů</w:t>
              </w:r>
            </w:ins>
          </w:p>
        </w:tc>
        <w:tc>
          <w:tcPr>
            <w:tcW w:w="2129" w:type="dxa"/>
            <w:shd w:val="clear" w:color="auto" w:fill="FDE9D9" w:themeFill="accent6" w:themeFillTint="33"/>
            <w:vAlign w:val="center"/>
            <w:tcPrChange w:id="2392" w:author="Jiří Vojtěšek" w:date="2018-11-22T22:01:00Z">
              <w:tcPr>
                <w:tcW w:w="2129" w:type="dxa"/>
                <w:gridSpan w:val="3"/>
                <w:shd w:val="clear" w:color="auto" w:fill="A6A6A6" w:themeFill="background1" w:themeFillShade="A6"/>
                <w:vAlign w:val="center"/>
              </w:tcPr>
            </w:tcPrChange>
          </w:tcPr>
          <w:p w:rsidR="00917245" w:rsidRDefault="00917245" w:rsidP="00977AA8">
            <w:pPr>
              <w:jc w:val="center"/>
              <w:rPr>
                <w:sz w:val="18"/>
              </w:rPr>
            </w:pPr>
            <w:ins w:id="2393" w:author="vopatrilova" w:date="2018-11-20T13:19:00Z">
              <w:r>
                <w:rPr>
                  <w:sz w:val="18"/>
                </w:rPr>
                <w:t>společná část předmetů</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94"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395" w:author="Jiří Vojtěšek" w:date="2018-11-22T22:01:00Z">
            <w:trPr>
              <w:gridBefore w:val="2"/>
            </w:trPr>
          </w:trPrChange>
        </w:trPr>
        <w:tc>
          <w:tcPr>
            <w:tcW w:w="3576" w:type="dxa"/>
            <w:shd w:val="clear" w:color="auto" w:fill="auto"/>
            <w:tcPrChange w:id="2396" w:author="Jiří Vojtěšek" w:date="2018-11-22T22:01: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TechnickeProstredkyAutomatizace \h  \* MERGEFORMAT </w:instrText>
            </w:r>
            <w:r>
              <w:fldChar w:fldCharType="separate"/>
            </w:r>
            <w:r w:rsidR="00CD0A3D" w:rsidRPr="00E735CA">
              <w:rPr>
                <w:rStyle w:val="Odkazintenzivn"/>
                <w:rFonts w:eastAsia="Symbol"/>
                <w:sz w:val="18"/>
                <w:szCs w:val="18"/>
              </w:rPr>
              <w:t>Technické prostředky automatizace</w:t>
            </w:r>
            <w:r>
              <w:fldChar w:fldCharType="end"/>
            </w:r>
          </w:p>
        </w:tc>
        <w:tc>
          <w:tcPr>
            <w:tcW w:w="1559" w:type="dxa"/>
            <w:gridSpan w:val="2"/>
            <w:shd w:val="clear" w:color="auto" w:fill="auto"/>
            <w:tcPrChange w:id="2397" w:author="Jiří Vojtěšek" w:date="2018-11-22T22:01:00Z">
              <w:tcPr>
                <w:tcW w:w="1559" w:type="dxa"/>
                <w:gridSpan w:val="4"/>
                <w:shd w:val="clear" w:color="auto" w:fill="auto"/>
              </w:tcPr>
            </w:tcPrChange>
          </w:tcPr>
          <w:p w:rsidR="00CD0A3D" w:rsidRPr="00434BEF" w:rsidRDefault="00CD0A3D" w:rsidP="00977AA8">
            <w:pPr>
              <w:jc w:val="center"/>
            </w:pPr>
            <w:r w:rsidRPr="007B4A46">
              <w:t>3</w:t>
            </w:r>
            <w:r>
              <w:t>/Z</w:t>
            </w:r>
          </w:p>
        </w:tc>
        <w:tc>
          <w:tcPr>
            <w:tcW w:w="2410" w:type="dxa"/>
            <w:shd w:val="clear" w:color="auto" w:fill="D6E3BC" w:themeFill="accent3" w:themeFillTint="66"/>
            <w:vAlign w:val="center"/>
            <w:tcPrChange w:id="2398" w:author="Jiří Vojtěšek" w:date="2018-11-22T22:01:00Z">
              <w:tcPr>
                <w:tcW w:w="2410" w:type="dxa"/>
                <w:gridSpan w:val="3"/>
                <w:shd w:val="clear" w:color="auto" w:fill="D9D9D9" w:themeFill="background1" w:themeFillShade="D9"/>
                <w:vAlign w:val="center"/>
              </w:tcPr>
            </w:tcPrChange>
          </w:tcPr>
          <w:p w:rsidR="00CD0A3D" w:rsidRPr="003A7F9E" w:rsidRDefault="00CD0A3D" w:rsidP="00977AA8">
            <w:pPr>
              <w:jc w:val="center"/>
              <w:rPr>
                <w:sz w:val="18"/>
              </w:rPr>
            </w:pPr>
            <w:ins w:id="2399" w:author="vopatrilova" w:date="2018-11-20T13:11:00Z">
              <w:r>
                <w:rPr>
                  <w:sz w:val="18"/>
                </w:rPr>
                <w:t>předmět specializace</w:t>
              </w:r>
            </w:ins>
          </w:p>
        </w:tc>
        <w:tc>
          <w:tcPr>
            <w:tcW w:w="2129" w:type="dxa"/>
            <w:shd w:val="clear" w:color="auto" w:fill="auto"/>
            <w:vAlign w:val="center"/>
            <w:tcPrChange w:id="2400" w:author="Jiří Vojtěšek" w:date="2018-11-22T22:01:00Z">
              <w:tcPr>
                <w:tcW w:w="2129" w:type="dxa"/>
                <w:gridSpan w:val="3"/>
                <w:shd w:val="clear" w:color="auto" w:fill="auto"/>
                <w:vAlign w:val="center"/>
              </w:tcPr>
            </w:tcPrChange>
          </w:tcPr>
          <w:p w:rsidR="00CD0A3D" w:rsidRDefault="00CD0A3D" w:rsidP="00977AA8">
            <w:pPr>
              <w:jc w:val="center"/>
              <w:rPr>
                <w:sz w:val="18"/>
              </w:rPr>
            </w:pPr>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01"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402" w:author="Jiří Vojtěšek" w:date="2018-11-22T22:01:00Z">
            <w:trPr>
              <w:gridBefore w:val="2"/>
            </w:trPr>
          </w:trPrChange>
        </w:trPr>
        <w:tc>
          <w:tcPr>
            <w:tcW w:w="3576" w:type="dxa"/>
            <w:shd w:val="clear" w:color="auto" w:fill="auto"/>
            <w:tcPrChange w:id="2403"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TepelneProcesy \h  \* MERGEFORMAT </w:instrText>
            </w:r>
            <w:r>
              <w:fldChar w:fldCharType="separate"/>
            </w:r>
            <w:r w:rsidR="00917245" w:rsidRPr="00E735CA">
              <w:rPr>
                <w:rStyle w:val="Odkazintenzivn"/>
                <w:sz w:val="18"/>
                <w:szCs w:val="18"/>
              </w:rPr>
              <w:t xml:space="preserve">Tepelné procesy </w:t>
            </w:r>
            <w:r>
              <w:fldChar w:fldCharType="end"/>
            </w:r>
          </w:p>
        </w:tc>
        <w:tc>
          <w:tcPr>
            <w:tcW w:w="1559" w:type="dxa"/>
            <w:gridSpan w:val="2"/>
            <w:shd w:val="clear" w:color="auto" w:fill="auto"/>
            <w:tcPrChange w:id="2404" w:author="Jiří Vojtěšek" w:date="2018-11-22T22:01:00Z">
              <w:tcPr>
                <w:tcW w:w="1559" w:type="dxa"/>
                <w:gridSpan w:val="4"/>
                <w:shd w:val="clear" w:color="auto" w:fill="auto"/>
              </w:tcPr>
            </w:tcPrChange>
          </w:tcPr>
          <w:p w:rsidR="00917245" w:rsidRPr="00434BEF" w:rsidRDefault="00917245" w:rsidP="00977AA8">
            <w:pPr>
              <w:jc w:val="center"/>
            </w:pPr>
            <w:r w:rsidRPr="007B4A46">
              <w:t>2</w:t>
            </w:r>
            <w:r>
              <w:t>/L</w:t>
            </w:r>
          </w:p>
        </w:tc>
        <w:tc>
          <w:tcPr>
            <w:tcW w:w="2410" w:type="dxa"/>
            <w:shd w:val="clear" w:color="auto" w:fill="FDE9D9" w:themeFill="accent6" w:themeFillTint="33"/>
            <w:vAlign w:val="center"/>
            <w:tcPrChange w:id="2405"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406" w:author="vopatrilova" w:date="2018-11-20T13:19:00Z">
              <w:r>
                <w:rPr>
                  <w:sz w:val="18"/>
                </w:rPr>
                <w:t>společná část předmetů</w:t>
              </w:r>
            </w:ins>
          </w:p>
        </w:tc>
        <w:tc>
          <w:tcPr>
            <w:tcW w:w="2129" w:type="dxa"/>
            <w:shd w:val="clear" w:color="auto" w:fill="FDE9D9" w:themeFill="accent6" w:themeFillTint="33"/>
            <w:vAlign w:val="center"/>
            <w:tcPrChange w:id="2407" w:author="Jiří Vojtěšek" w:date="2018-11-22T22:01:00Z">
              <w:tcPr>
                <w:tcW w:w="2129" w:type="dxa"/>
                <w:gridSpan w:val="3"/>
                <w:shd w:val="clear" w:color="auto" w:fill="A6A6A6" w:themeFill="background1" w:themeFillShade="A6"/>
                <w:vAlign w:val="center"/>
              </w:tcPr>
            </w:tcPrChange>
          </w:tcPr>
          <w:p w:rsidR="00917245" w:rsidRDefault="00917245" w:rsidP="00977AA8">
            <w:pPr>
              <w:jc w:val="center"/>
              <w:rPr>
                <w:sz w:val="18"/>
              </w:rPr>
            </w:pPr>
            <w:ins w:id="2408" w:author="vopatrilova" w:date="2018-11-20T13:19:00Z">
              <w:r>
                <w:rPr>
                  <w:sz w:val="18"/>
                </w:rPr>
                <w:t>společná část předmetů</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09"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410" w:author="Jiří Vojtěšek" w:date="2018-11-22T22:01:00Z">
            <w:trPr>
              <w:gridBefore w:val="2"/>
            </w:trPr>
          </w:trPrChange>
        </w:trPr>
        <w:tc>
          <w:tcPr>
            <w:tcW w:w="3576" w:type="dxa"/>
            <w:shd w:val="clear" w:color="auto" w:fill="auto"/>
            <w:tcPrChange w:id="2411" w:author="Jiří Vojtěšek" w:date="2018-11-22T22:01: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UmelaAvypocetniInteligence \h  \* MERGEFORMAT </w:instrText>
            </w:r>
            <w:r>
              <w:fldChar w:fldCharType="separate"/>
            </w:r>
            <w:r w:rsidR="00CD0A3D" w:rsidRPr="00E735CA">
              <w:rPr>
                <w:rStyle w:val="Odkazintenzivn"/>
                <w:sz w:val="18"/>
                <w:szCs w:val="18"/>
              </w:rPr>
              <w:t>Umělá a výpočetní inteligence</w:t>
            </w:r>
            <w:r>
              <w:fldChar w:fldCharType="end"/>
            </w:r>
          </w:p>
        </w:tc>
        <w:tc>
          <w:tcPr>
            <w:tcW w:w="1559" w:type="dxa"/>
            <w:gridSpan w:val="2"/>
            <w:shd w:val="clear" w:color="auto" w:fill="auto"/>
            <w:tcPrChange w:id="2412" w:author="Jiří Vojtěšek" w:date="2018-11-22T22:01:00Z">
              <w:tcPr>
                <w:tcW w:w="1559" w:type="dxa"/>
                <w:gridSpan w:val="4"/>
                <w:shd w:val="clear" w:color="auto" w:fill="auto"/>
              </w:tcPr>
            </w:tcPrChange>
          </w:tcPr>
          <w:p w:rsidR="00CD0A3D" w:rsidRPr="00434BEF" w:rsidRDefault="00CD0A3D" w:rsidP="00977AA8">
            <w:pPr>
              <w:jc w:val="center"/>
            </w:pPr>
            <w:r w:rsidRPr="007B4A46">
              <w:t>3</w:t>
            </w:r>
            <w:r>
              <w:t>/L</w:t>
            </w:r>
          </w:p>
        </w:tc>
        <w:tc>
          <w:tcPr>
            <w:tcW w:w="2410" w:type="dxa"/>
            <w:shd w:val="clear" w:color="auto" w:fill="auto"/>
            <w:vAlign w:val="center"/>
            <w:tcPrChange w:id="2413" w:author="Jiří Vojtěšek" w:date="2018-11-22T22:01:00Z">
              <w:tcPr>
                <w:tcW w:w="2410" w:type="dxa"/>
                <w:gridSpan w:val="3"/>
                <w:shd w:val="clear" w:color="auto" w:fill="auto"/>
                <w:vAlign w:val="center"/>
              </w:tcPr>
            </w:tcPrChange>
          </w:tcPr>
          <w:p w:rsidR="00CD0A3D" w:rsidRPr="00917245" w:rsidRDefault="00CD0A3D" w:rsidP="00977AA8">
            <w:pPr>
              <w:jc w:val="center"/>
              <w:rPr>
                <w:sz w:val="18"/>
                <w:highlight w:val="yellow"/>
                <w:rPrChange w:id="2414" w:author="vopatrilova" w:date="2018-11-20T13:19:00Z">
                  <w:rPr>
                    <w:sz w:val="18"/>
                  </w:rPr>
                </w:rPrChange>
              </w:rPr>
            </w:pPr>
          </w:p>
        </w:tc>
        <w:tc>
          <w:tcPr>
            <w:tcW w:w="2129" w:type="dxa"/>
            <w:shd w:val="clear" w:color="auto" w:fill="D6E3BC" w:themeFill="accent3" w:themeFillTint="66"/>
            <w:vAlign w:val="center"/>
            <w:tcPrChange w:id="2415" w:author="Jiří Vojtěšek" w:date="2018-11-22T22:01:00Z">
              <w:tcPr>
                <w:tcW w:w="2129" w:type="dxa"/>
                <w:gridSpan w:val="3"/>
                <w:shd w:val="clear" w:color="auto" w:fill="A6A6A6" w:themeFill="background1" w:themeFillShade="A6"/>
                <w:vAlign w:val="center"/>
              </w:tcPr>
            </w:tcPrChange>
          </w:tcPr>
          <w:p w:rsidR="00CD0A3D" w:rsidRDefault="00CD0A3D" w:rsidP="00977AA8">
            <w:pPr>
              <w:jc w:val="center"/>
              <w:rPr>
                <w:sz w:val="18"/>
              </w:rPr>
            </w:pPr>
            <w:ins w:id="2416" w:author="vopatrilova" w:date="2018-11-20T13:04:00Z">
              <w:r>
                <w:rPr>
                  <w:sz w:val="18"/>
                </w:rPr>
                <w:t>předmět specializace</w:t>
              </w:r>
            </w:ins>
          </w:p>
        </w:tc>
      </w:tr>
      <w:tr w:rsidR="00917245"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17"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418" w:author="Jiří Vojtěšek" w:date="2018-11-22T22:01:00Z">
            <w:trPr>
              <w:gridBefore w:val="2"/>
            </w:trPr>
          </w:trPrChange>
        </w:trPr>
        <w:tc>
          <w:tcPr>
            <w:tcW w:w="3576" w:type="dxa"/>
            <w:shd w:val="clear" w:color="auto" w:fill="auto"/>
            <w:tcPrChange w:id="2419" w:author="Jiří Vojtěšek" w:date="2018-11-22T22:01:00Z">
              <w:tcPr>
                <w:tcW w:w="3576" w:type="dxa"/>
                <w:gridSpan w:val="3"/>
                <w:shd w:val="clear" w:color="auto" w:fill="auto"/>
              </w:tcPr>
            </w:tcPrChange>
          </w:tcPr>
          <w:p w:rsidR="00917245" w:rsidRPr="00FA344B" w:rsidRDefault="00742E6D" w:rsidP="00977AA8">
            <w:pPr>
              <w:jc w:val="center"/>
              <w:rPr>
                <w:rStyle w:val="Odkazintenzivn"/>
                <w:sz w:val="18"/>
                <w:szCs w:val="18"/>
              </w:rPr>
            </w:pPr>
            <w:r>
              <w:fldChar w:fldCharType="begin"/>
            </w:r>
            <w:r>
              <w:instrText xml:space="preserve"> REF uvodDoMaterialovychVed \h  \* MERGEFORMAT </w:instrText>
            </w:r>
            <w:r>
              <w:fldChar w:fldCharType="separate"/>
            </w:r>
            <w:r w:rsidR="00917245" w:rsidRPr="00E735CA">
              <w:rPr>
                <w:rStyle w:val="Odkazintenzivn"/>
                <w:sz w:val="18"/>
                <w:szCs w:val="18"/>
              </w:rPr>
              <w:t>Úvod do materiálových věd</w:t>
            </w:r>
            <w:r>
              <w:fldChar w:fldCharType="end"/>
            </w:r>
          </w:p>
        </w:tc>
        <w:tc>
          <w:tcPr>
            <w:tcW w:w="1559" w:type="dxa"/>
            <w:gridSpan w:val="2"/>
            <w:shd w:val="clear" w:color="auto" w:fill="auto"/>
            <w:tcPrChange w:id="2420" w:author="Jiří Vojtěšek" w:date="2018-11-22T22:01:00Z">
              <w:tcPr>
                <w:tcW w:w="1559" w:type="dxa"/>
                <w:gridSpan w:val="4"/>
                <w:shd w:val="clear" w:color="auto" w:fill="auto"/>
              </w:tcPr>
            </w:tcPrChange>
          </w:tcPr>
          <w:p w:rsidR="00917245" w:rsidRPr="00434BEF" w:rsidRDefault="00917245" w:rsidP="00977AA8">
            <w:pPr>
              <w:jc w:val="center"/>
            </w:pPr>
            <w:r w:rsidRPr="007B4A46">
              <w:t>1</w:t>
            </w:r>
            <w:r>
              <w:t>/Z</w:t>
            </w:r>
          </w:p>
        </w:tc>
        <w:tc>
          <w:tcPr>
            <w:tcW w:w="2410" w:type="dxa"/>
            <w:shd w:val="clear" w:color="auto" w:fill="FDE9D9" w:themeFill="accent6" w:themeFillTint="33"/>
            <w:vAlign w:val="center"/>
            <w:tcPrChange w:id="2421" w:author="Jiří Vojtěšek" w:date="2018-11-22T22:01:00Z">
              <w:tcPr>
                <w:tcW w:w="2410" w:type="dxa"/>
                <w:gridSpan w:val="3"/>
                <w:shd w:val="clear" w:color="auto" w:fill="D9D9D9" w:themeFill="background1" w:themeFillShade="D9"/>
                <w:vAlign w:val="center"/>
              </w:tcPr>
            </w:tcPrChange>
          </w:tcPr>
          <w:p w:rsidR="00917245" w:rsidRPr="003A7F9E" w:rsidRDefault="00917245" w:rsidP="00977AA8">
            <w:pPr>
              <w:jc w:val="center"/>
              <w:rPr>
                <w:sz w:val="18"/>
              </w:rPr>
            </w:pPr>
            <w:ins w:id="2422" w:author="vopatrilova" w:date="2018-11-20T13:19:00Z">
              <w:r>
                <w:rPr>
                  <w:sz w:val="18"/>
                </w:rPr>
                <w:t>společná část předmetů</w:t>
              </w:r>
            </w:ins>
          </w:p>
        </w:tc>
        <w:tc>
          <w:tcPr>
            <w:tcW w:w="2129" w:type="dxa"/>
            <w:shd w:val="clear" w:color="auto" w:fill="FDE9D9" w:themeFill="accent6" w:themeFillTint="33"/>
            <w:vAlign w:val="center"/>
            <w:tcPrChange w:id="2423" w:author="Jiří Vojtěšek" w:date="2018-11-22T22:01:00Z">
              <w:tcPr>
                <w:tcW w:w="2129" w:type="dxa"/>
                <w:gridSpan w:val="3"/>
                <w:shd w:val="clear" w:color="auto" w:fill="A6A6A6" w:themeFill="background1" w:themeFillShade="A6"/>
                <w:vAlign w:val="center"/>
              </w:tcPr>
            </w:tcPrChange>
          </w:tcPr>
          <w:p w:rsidR="00917245" w:rsidRDefault="00917245" w:rsidP="00977AA8">
            <w:pPr>
              <w:jc w:val="center"/>
              <w:rPr>
                <w:sz w:val="18"/>
              </w:rPr>
            </w:pPr>
            <w:ins w:id="2424" w:author="vopatrilova" w:date="2018-11-20T13:19:00Z">
              <w:r>
                <w:rPr>
                  <w:sz w:val="18"/>
                </w:rPr>
                <w:t>společná část předmetů</w:t>
              </w:r>
            </w:ins>
          </w:p>
        </w:tc>
      </w:tr>
      <w:tr w:rsidR="00CD0A3D" w:rsidTr="00BC2AAE">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25" w:author="Jiří Vojtěšek" w:date="2018-11-22T22:01:00Z">
            <w:tblPrEx>
              <w:tblW w:w="967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426" w:author="Jiří Vojtěšek" w:date="2018-11-22T22:01:00Z">
            <w:trPr>
              <w:gridBefore w:val="2"/>
            </w:trPr>
          </w:trPrChange>
        </w:trPr>
        <w:tc>
          <w:tcPr>
            <w:tcW w:w="3576" w:type="dxa"/>
            <w:shd w:val="clear" w:color="auto" w:fill="auto"/>
            <w:tcPrChange w:id="2427" w:author="Jiří Vojtěšek" w:date="2018-11-22T22:01:00Z">
              <w:tcPr>
                <w:tcW w:w="3576" w:type="dxa"/>
                <w:gridSpan w:val="3"/>
                <w:shd w:val="clear" w:color="auto" w:fill="auto"/>
              </w:tcPr>
            </w:tcPrChange>
          </w:tcPr>
          <w:p w:rsidR="00CD0A3D" w:rsidRPr="00FA344B" w:rsidRDefault="00742E6D" w:rsidP="00977AA8">
            <w:pPr>
              <w:jc w:val="center"/>
              <w:rPr>
                <w:rStyle w:val="Odkazintenzivn"/>
                <w:sz w:val="18"/>
                <w:szCs w:val="18"/>
              </w:rPr>
            </w:pPr>
            <w:r>
              <w:fldChar w:fldCharType="begin"/>
            </w:r>
            <w:r>
              <w:instrText xml:space="preserve"> REF vybraneKapitolyMat \h  \* MERGEFORMAT </w:instrText>
            </w:r>
            <w:r>
              <w:fldChar w:fldCharType="separate"/>
            </w:r>
            <w:r w:rsidR="00CD0A3D" w:rsidRPr="00E735CA">
              <w:rPr>
                <w:rStyle w:val="Odkazintenzivn"/>
                <w:sz w:val="18"/>
                <w:szCs w:val="18"/>
              </w:rPr>
              <w:t>Vybrané kapitoly z matematiky</w:t>
            </w:r>
            <w:r>
              <w:fldChar w:fldCharType="end"/>
            </w:r>
          </w:p>
        </w:tc>
        <w:tc>
          <w:tcPr>
            <w:tcW w:w="1559" w:type="dxa"/>
            <w:gridSpan w:val="2"/>
            <w:shd w:val="clear" w:color="auto" w:fill="auto"/>
            <w:tcPrChange w:id="2428" w:author="Jiří Vojtěšek" w:date="2018-11-22T22:01:00Z">
              <w:tcPr>
                <w:tcW w:w="1559" w:type="dxa"/>
                <w:gridSpan w:val="4"/>
                <w:shd w:val="clear" w:color="auto" w:fill="auto"/>
              </w:tcPr>
            </w:tcPrChange>
          </w:tcPr>
          <w:p w:rsidR="00CD0A3D" w:rsidRPr="00434BEF" w:rsidRDefault="00CD0A3D" w:rsidP="00977AA8">
            <w:pPr>
              <w:jc w:val="center"/>
            </w:pPr>
            <w:r w:rsidRPr="007B4A46">
              <w:t>2</w:t>
            </w:r>
            <w:r>
              <w:t>/Z</w:t>
            </w:r>
          </w:p>
        </w:tc>
        <w:tc>
          <w:tcPr>
            <w:tcW w:w="2410" w:type="dxa"/>
            <w:shd w:val="clear" w:color="auto" w:fill="D6E3BC" w:themeFill="accent3" w:themeFillTint="66"/>
            <w:vAlign w:val="center"/>
            <w:tcPrChange w:id="2429" w:author="Jiří Vojtěšek" w:date="2018-11-22T22:01:00Z">
              <w:tcPr>
                <w:tcW w:w="2410" w:type="dxa"/>
                <w:gridSpan w:val="3"/>
                <w:shd w:val="clear" w:color="auto" w:fill="D9D9D9" w:themeFill="background1" w:themeFillShade="D9"/>
                <w:vAlign w:val="center"/>
              </w:tcPr>
            </w:tcPrChange>
          </w:tcPr>
          <w:p w:rsidR="00CD0A3D" w:rsidRPr="003A7F9E" w:rsidRDefault="00CD0A3D" w:rsidP="00977AA8">
            <w:pPr>
              <w:jc w:val="center"/>
              <w:rPr>
                <w:sz w:val="18"/>
              </w:rPr>
            </w:pPr>
            <w:ins w:id="2430" w:author="vopatrilova" w:date="2018-11-20T13:11:00Z">
              <w:r>
                <w:rPr>
                  <w:sz w:val="18"/>
                </w:rPr>
                <w:t>předmět specializace</w:t>
              </w:r>
            </w:ins>
          </w:p>
        </w:tc>
        <w:tc>
          <w:tcPr>
            <w:tcW w:w="2129" w:type="dxa"/>
            <w:shd w:val="clear" w:color="auto" w:fill="auto"/>
            <w:vAlign w:val="center"/>
            <w:tcPrChange w:id="2431" w:author="Jiří Vojtěšek" w:date="2018-11-22T22:01:00Z">
              <w:tcPr>
                <w:tcW w:w="2129" w:type="dxa"/>
                <w:gridSpan w:val="3"/>
                <w:shd w:val="clear" w:color="auto" w:fill="auto"/>
                <w:vAlign w:val="center"/>
              </w:tcPr>
            </w:tcPrChange>
          </w:tcPr>
          <w:p w:rsidR="00CD0A3D" w:rsidRDefault="00CD0A3D" w:rsidP="00977AA8">
            <w:pPr>
              <w:jc w:val="center"/>
              <w:rPr>
                <w:sz w:val="18"/>
              </w:rPr>
            </w:pPr>
          </w:p>
        </w:tc>
      </w:tr>
    </w:tbl>
    <w:p w:rsidR="00D26B13" w:rsidRDefault="00D26B13" w:rsidP="00D26B13"/>
    <w:p w:rsidR="00D26B13" w:rsidRDefault="00D26B13" w:rsidP="00D26B13">
      <w:r>
        <w:br w:type="page"/>
      </w:r>
    </w:p>
    <w:p w:rsidR="0047563A" w:rsidRDefault="0047563A" w:rsidP="00D45951">
      <w:pPr>
        <w:rPr>
          <w:b/>
          <w:sz w:val="28"/>
        </w:rPr>
      </w:pPr>
    </w:p>
    <w:tbl>
      <w:tblPr>
        <w:tblW w:w="974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2"/>
        <w:gridCol w:w="567"/>
        <w:gridCol w:w="1134"/>
        <w:gridCol w:w="1037"/>
        <w:gridCol w:w="816"/>
        <w:gridCol w:w="1974"/>
        <w:gridCol w:w="539"/>
        <w:gridCol w:w="598"/>
      </w:tblGrid>
      <w:tr w:rsidR="00982B32" w:rsidTr="0010688A">
        <w:trPr>
          <w:trHeight w:val="281"/>
        </w:trPr>
        <w:tc>
          <w:tcPr>
            <w:tcW w:w="9747" w:type="dxa"/>
            <w:gridSpan w:val="8"/>
            <w:tcBorders>
              <w:bottom w:val="double" w:sz="4" w:space="0" w:color="auto"/>
            </w:tcBorders>
            <w:shd w:val="clear" w:color="auto" w:fill="BDD6EE"/>
          </w:tcPr>
          <w:p w:rsidR="00982B32" w:rsidRDefault="00982B32" w:rsidP="0010688A">
            <w:pPr>
              <w:tabs>
                <w:tab w:val="right" w:pos="9420"/>
              </w:tabs>
              <w:jc w:val="both"/>
              <w:rPr>
                <w:b/>
                <w:sz w:val="28"/>
              </w:rPr>
            </w:pPr>
            <w:r>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2"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665" w:type="dxa"/>
            <w:gridSpan w:val="7"/>
            <w:tcBorders>
              <w:top w:val="double" w:sz="4" w:space="0" w:color="auto"/>
            </w:tcBorders>
          </w:tcPr>
          <w:p w:rsidR="00982B32" w:rsidRPr="004F59BF" w:rsidRDefault="00982B32" w:rsidP="0010688A">
            <w:pPr>
              <w:jc w:val="both"/>
              <w:rPr>
                <w:b/>
              </w:rPr>
            </w:pPr>
            <w:bookmarkStart w:id="2432" w:name="AkcniCleny"/>
            <w:r>
              <w:t>Akční členy</w:t>
            </w:r>
            <w:bookmarkEnd w:id="2432"/>
          </w:p>
        </w:tc>
      </w:tr>
      <w:tr w:rsidR="00982B32" w:rsidTr="0010688A">
        <w:tc>
          <w:tcPr>
            <w:tcW w:w="3082" w:type="dxa"/>
            <w:shd w:val="clear" w:color="auto" w:fill="F7CAAC"/>
          </w:tcPr>
          <w:p w:rsidR="00982B32" w:rsidRDefault="00982B32" w:rsidP="0010688A">
            <w:pPr>
              <w:jc w:val="both"/>
              <w:rPr>
                <w:b/>
              </w:rPr>
            </w:pPr>
            <w:r>
              <w:rPr>
                <w:b/>
              </w:rPr>
              <w:t>Typ předmětu</w:t>
            </w:r>
          </w:p>
        </w:tc>
        <w:tc>
          <w:tcPr>
            <w:tcW w:w="3554" w:type="dxa"/>
            <w:gridSpan w:val="4"/>
          </w:tcPr>
          <w:p w:rsidR="00982B32" w:rsidRDefault="00982B32" w:rsidP="0010688A">
            <w:pPr>
              <w:jc w:val="both"/>
            </w:pPr>
            <w:r>
              <w:t>Povinný „PZ“ pro specializaci:</w:t>
            </w:r>
          </w:p>
          <w:p w:rsidR="00982B32" w:rsidRDefault="00982B32" w:rsidP="0010688A">
            <w:pPr>
              <w:jc w:val="both"/>
            </w:pPr>
            <w:r>
              <w:t>Průmyslová automatizace</w:t>
            </w:r>
          </w:p>
        </w:tc>
        <w:tc>
          <w:tcPr>
            <w:tcW w:w="2513" w:type="dxa"/>
            <w:gridSpan w:val="2"/>
            <w:shd w:val="clear" w:color="auto" w:fill="F7CAAC"/>
          </w:tcPr>
          <w:p w:rsidR="00982B32" w:rsidRDefault="00982B32" w:rsidP="0010688A">
            <w:pPr>
              <w:jc w:val="both"/>
            </w:pPr>
            <w:r>
              <w:rPr>
                <w:b/>
              </w:rPr>
              <w:t>doporučený ročník / semestr</w:t>
            </w:r>
          </w:p>
        </w:tc>
        <w:tc>
          <w:tcPr>
            <w:tcW w:w="598" w:type="dxa"/>
          </w:tcPr>
          <w:p w:rsidR="00982B32" w:rsidRDefault="00982B32" w:rsidP="0010688A">
            <w:pPr>
              <w:jc w:val="both"/>
            </w:pPr>
            <w:r>
              <w:t>3/Z</w:t>
            </w:r>
          </w:p>
        </w:tc>
      </w:tr>
      <w:tr w:rsidR="00982B32" w:rsidTr="0010688A">
        <w:tc>
          <w:tcPr>
            <w:tcW w:w="3082"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28p+28c</w:t>
            </w:r>
          </w:p>
        </w:tc>
        <w:tc>
          <w:tcPr>
            <w:tcW w:w="1037"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1974" w:type="dxa"/>
            <w:shd w:val="clear" w:color="auto" w:fill="F7CAAC"/>
          </w:tcPr>
          <w:p w:rsidR="00982B32" w:rsidRDefault="00982B32" w:rsidP="0010688A">
            <w:pPr>
              <w:jc w:val="both"/>
              <w:rPr>
                <w:b/>
              </w:rPr>
            </w:pPr>
            <w:r>
              <w:rPr>
                <w:b/>
              </w:rPr>
              <w:t>kreditů</w:t>
            </w:r>
          </w:p>
        </w:tc>
        <w:tc>
          <w:tcPr>
            <w:tcW w:w="1137" w:type="dxa"/>
            <w:gridSpan w:val="2"/>
          </w:tcPr>
          <w:p w:rsidR="00982B32" w:rsidRDefault="00982B32" w:rsidP="0010688A">
            <w:pPr>
              <w:jc w:val="both"/>
            </w:pPr>
            <w:r>
              <w:t>4</w:t>
            </w:r>
          </w:p>
        </w:tc>
      </w:tr>
      <w:tr w:rsidR="00982B32" w:rsidTr="0010688A">
        <w:tc>
          <w:tcPr>
            <w:tcW w:w="3082" w:type="dxa"/>
            <w:shd w:val="clear" w:color="auto" w:fill="F7CAAC"/>
          </w:tcPr>
          <w:p w:rsidR="00982B32" w:rsidRDefault="00982B32" w:rsidP="0010688A">
            <w:pPr>
              <w:jc w:val="both"/>
              <w:rPr>
                <w:b/>
                <w:sz w:val="22"/>
              </w:rPr>
            </w:pPr>
            <w:r>
              <w:rPr>
                <w:b/>
              </w:rPr>
              <w:t>Prerekvizity, korekvizity, ekvivalence</w:t>
            </w:r>
          </w:p>
        </w:tc>
        <w:tc>
          <w:tcPr>
            <w:tcW w:w="6665" w:type="dxa"/>
            <w:gridSpan w:val="7"/>
          </w:tcPr>
          <w:p w:rsidR="00982B32" w:rsidRPr="00E664B3" w:rsidRDefault="00982B32" w:rsidP="0010688A">
            <w:pPr>
              <w:jc w:val="both"/>
            </w:pPr>
            <w:r w:rsidRPr="006F7C16">
              <w:t xml:space="preserve">Předpokládaná je znalost obsahu předmětů </w:t>
            </w:r>
            <w:r>
              <w:t xml:space="preserve">Elektrotechnika, </w:t>
            </w:r>
            <w:r w:rsidRPr="006F7C16">
              <w:t>Mechatronické systémy, Automatické řízení, Instrumentace a Technické prostředky automatizace.</w:t>
            </w:r>
          </w:p>
        </w:tc>
      </w:tr>
      <w:tr w:rsidR="00982B32" w:rsidTr="0010688A">
        <w:tc>
          <w:tcPr>
            <w:tcW w:w="3082" w:type="dxa"/>
            <w:shd w:val="clear" w:color="auto" w:fill="F7CAAC"/>
          </w:tcPr>
          <w:p w:rsidR="00982B32" w:rsidRDefault="00982B32" w:rsidP="0010688A">
            <w:pPr>
              <w:jc w:val="both"/>
              <w:rPr>
                <w:b/>
              </w:rPr>
            </w:pPr>
            <w:r>
              <w:rPr>
                <w:b/>
              </w:rPr>
              <w:t>Způsob ověření studijních výsledků</w:t>
            </w:r>
          </w:p>
        </w:tc>
        <w:tc>
          <w:tcPr>
            <w:tcW w:w="3554" w:type="dxa"/>
            <w:gridSpan w:val="4"/>
          </w:tcPr>
          <w:p w:rsidR="00982B32" w:rsidRDefault="00982B32" w:rsidP="0010688A">
            <w:pPr>
              <w:jc w:val="both"/>
            </w:pPr>
            <w:r>
              <w:t>Zápočet, zkouška</w:t>
            </w:r>
          </w:p>
        </w:tc>
        <w:tc>
          <w:tcPr>
            <w:tcW w:w="1974" w:type="dxa"/>
            <w:shd w:val="clear" w:color="auto" w:fill="F7CAAC"/>
          </w:tcPr>
          <w:p w:rsidR="00982B32" w:rsidRDefault="00982B32" w:rsidP="0010688A">
            <w:pPr>
              <w:jc w:val="both"/>
              <w:rPr>
                <w:b/>
              </w:rPr>
            </w:pPr>
            <w:r>
              <w:rPr>
                <w:b/>
              </w:rPr>
              <w:t>Forma výuky</w:t>
            </w:r>
          </w:p>
        </w:tc>
        <w:tc>
          <w:tcPr>
            <w:tcW w:w="1137" w:type="dxa"/>
            <w:gridSpan w:val="2"/>
          </w:tcPr>
          <w:p w:rsidR="00982B32" w:rsidRDefault="00982B32" w:rsidP="0010688A">
            <w:pPr>
              <w:jc w:val="both"/>
            </w:pPr>
            <w:r>
              <w:t>Přednášky, cvičení</w:t>
            </w:r>
          </w:p>
        </w:tc>
      </w:tr>
      <w:tr w:rsidR="00982B32" w:rsidTr="0010688A">
        <w:tc>
          <w:tcPr>
            <w:tcW w:w="3082" w:type="dxa"/>
            <w:shd w:val="clear" w:color="auto" w:fill="F7CAAC"/>
          </w:tcPr>
          <w:p w:rsidR="00982B32" w:rsidRDefault="00982B32" w:rsidP="0010688A">
            <w:pPr>
              <w:jc w:val="both"/>
              <w:rPr>
                <w:b/>
              </w:rPr>
            </w:pPr>
            <w:r>
              <w:rPr>
                <w:b/>
              </w:rPr>
              <w:t>Forma způsobu ověření studijních výsledků a další požadavky na studenta</w:t>
            </w:r>
          </w:p>
        </w:tc>
        <w:tc>
          <w:tcPr>
            <w:tcW w:w="6665" w:type="dxa"/>
            <w:gridSpan w:val="7"/>
            <w:tcBorders>
              <w:bottom w:val="nil"/>
            </w:tcBorders>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ind w:left="227" w:hanging="227"/>
              <w:jc w:val="both"/>
            </w:pPr>
            <w:r>
              <w:t xml:space="preserve">3. Úspěšné a samostatné vypracování všech zadaných sem. </w:t>
            </w:r>
            <w:proofErr w:type="gramStart"/>
            <w:r>
              <w:t>prací</w:t>
            </w:r>
            <w:proofErr w:type="gramEnd"/>
            <w:r>
              <w:t xml:space="preserve"> v průběhu semestru. </w:t>
            </w:r>
          </w:p>
          <w:p w:rsidR="00982B32" w:rsidRDefault="00982B32" w:rsidP="0010688A">
            <w:pPr>
              <w:ind w:left="213" w:hanging="213"/>
              <w:jc w:val="both"/>
            </w:pPr>
            <w:r>
              <w:t>4. Prokázání úspěšného zvládnutí probírané tématiky a výpočtových dovedností při písemném testu.</w:t>
            </w:r>
          </w:p>
        </w:tc>
      </w:tr>
      <w:tr w:rsidR="00982B32" w:rsidTr="00691EE5">
        <w:trPr>
          <w:trHeight w:val="131"/>
        </w:trPr>
        <w:tc>
          <w:tcPr>
            <w:tcW w:w="9747" w:type="dxa"/>
            <w:gridSpan w:val="8"/>
            <w:tcBorders>
              <w:top w:val="nil"/>
            </w:tcBorders>
          </w:tcPr>
          <w:p w:rsidR="00982B32" w:rsidRDefault="00982B32" w:rsidP="0010688A">
            <w:pPr>
              <w:jc w:val="both"/>
            </w:pPr>
          </w:p>
        </w:tc>
      </w:tr>
      <w:tr w:rsidR="00982B32" w:rsidTr="0010688A">
        <w:trPr>
          <w:trHeight w:val="197"/>
        </w:trPr>
        <w:tc>
          <w:tcPr>
            <w:tcW w:w="3082" w:type="dxa"/>
            <w:tcBorders>
              <w:top w:val="nil"/>
            </w:tcBorders>
            <w:shd w:val="clear" w:color="auto" w:fill="F7CAAC"/>
          </w:tcPr>
          <w:p w:rsidR="00982B32" w:rsidRDefault="00982B32" w:rsidP="0010688A">
            <w:pPr>
              <w:jc w:val="both"/>
              <w:rPr>
                <w:b/>
              </w:rPr>
            </w:pPr>
            <w:r>
              <w:rPr>
                <w:b/>
              </w:rPr>
              <w:t>Garant předmětu</w:t>
            </w:r>
          </w:p>
        </w:tc>
        <w:tc>
          <w:tcPr>
            <w:tcW w:w="6665" w:type="dxa"/>
            <w:gridSpan w:val="7"/>
            <w:tcBorders>
              <w:top w:val="nil"/>
            </w:tcBorders>
          </w:tcPr>
          <w:p w:rsidR="00982B32" w:rsidRDefault="00982B32" w:rsidP="0010688A">
            <w:pPr>
              <w:jc w:val="both"/>
            </w:pPr>
            <w:r>
              <w:t>doc RNDr. Ing. Zdeněk Úředníček, CSc</w:t>
            </w:r>
          </w:p>
        </w:tc>
      </w:tr>
      <w:tr w:rsidR="00982B32" w:rsidTr="0010688A">
        <w:trPr>
          <w:trHeight w:val="243"/>
        </w:trPr>
        <w:tc>
          <w:tcPr>
            <w:tcW w:w="3082" w:type="dxa"/>
            <w:tcBorders>
              <w:top w:val="nil"/>
            </w:tcBorders>
            <w:shd w:val="clear" w:color="auto" w:fill="F7CAAC"/>
          </w:tcPr>
          <w:p w:rsidR="00982B32" w:rsidRDefault="00982B32" w:rsidP="0010688A">
            <w:pPr>
              <w:jc w:val="both"/>
              <w:rPr>
                <w:b/>
              </w:rPr>
            </w:pPr>
            <w:r>
              <w:rPr>
                <w:b/>
              </w:rPr>
              <w:t>Zapojení garanta do výuky předmětu</w:t>
            </w:r>
          </w:p>
        </w:tc>
        <w:tc>
          <w:tcPr>
            <w:tcW w:w="6665" w:type="dxa"/>
            <w:gridSpan w:val="7"/>
            <w:tcBorders>
              <w:top w:val="nil"/>
            </w:tcBorders>
          </w:tcPr>
          <w:p w:rsidR="00982B32" w:rsidRDefault="00982B32" w:rsidP="0010688A">
            <w:pPr>
              <w:jc w:val="both"/>
            </w:pPr>
            <w:r>
              <w:t xml:space="preserve">Metodicky, přednáší </w:t>
            </w:r>
          </w:p>
        </w:tc>
      </w:tr>
      <w:tr w:rsidR="00982B32" w:rsidTr="0010688A">
        <w:tc>
          <w:tcPr>
            <w:tcW w:w="3082" w:type="dxa"/>
            <w:shd w:val="clear" w:color="auto" w:fill="F7CAAC"/>
          </w:tcPr>
          <w:p w:rsidR="00982B32" w:rsidRDefault="00982B32" w:rsidP="0010688A">
            <w:pPr>
              <w:jc w:val="both"/>
              <w:rPr>
                <w:b/>
              </w:rPr>
            </w:pPr>
            <w:r>
              <w:rPr>
                <w:b/>
              </w:rPr>
              <w:t>Vyučující</w:t>
            </w:r>
          </w:p>
        </w:tc>
        <w:tc>
          <w:tcPr>
            <w:tcW w:w="6665" w:type="dxa"/>
            <w:gridSpan w:val="7"/>
            <w:tcBorders>
              <w:bottom w:val="nil"/>
            </w:tcBorders>
          </w:tcPr>
          <w:p w:rsidR="00982B32" w:rsidRDefault="00982B32" w:rsidP="0010688A">
            <w:pPr>
              <w:jc w:val="both"/>
            </w:pPr>
            <w:r>
              <w:t>doc RNDr. Ing. Zdeněk Úředníček, CSc. (přednášky 100%)</w:t>
            </w:r>
          </w:p>
        </w:tc>
      </w:tr>
      <w:tr w:rsidR="00982B32" w:rsidTr="0010688A">
        <w:trPr>
          <w:trHeight w:val="176"/>
        </w:trPr>
        <w:tc>
          <w:tcPr>
            <w:tcW w:w="9747" w:type="dxa"/>
            <w:gridSpan w:val="8"/>
            <w:tcBorders>
              <w:top w:val="nil"/>
            </w:tcBorders>
          </w:tcPr>
          <w:p w:rsidR="00982B32" w:rsidRDefault="00982B32" w:rsidP="0010688A">
            <w:pPr>
              <w:jc w:val="both"/>
            </w:pPr>
          </w:p>
        </w:tc>
      </w:tr>
      <w:tr w:rsidR="00982B32" w:rsidTr="0010688A">
        <w:tc>
          <w:tcPr>
            <w:tcW w:w="3082" w:type="dxa"/>
            <w:shd w:val="clear" w:color="auto" w:fill="F7CAAC"/>
          </w:tcPr>
          <w:p w:rsidR="00982B32" w:rsidRPr="008640EA" w:rsidRDefault="00982B32" w:rsidP="0010688A">
            <w:pPr>
              <w:jc w:val="both"/>
              <w:rPr>
                <w:b/>
              </w:rPr>
            </w:pPr>
            <w:r w:rsidRPr="008640EA">
              <w:rPr>
                <w:b/>
              </w:rPr>
              <w:t>Stručná anotace předmětu</w:t>
            </w:r>
          </w:p>
        </w:tc>
        <w:tc>
          <w:tcPr>
            <w:tcW w:w="6665" w:type="dxa"/>
            <w:gridSpan w:val="7"/>
            <w:tcBorders>
              <w:bottom w:val="nil"/>
            </w:tcBorders>
          </w:tcPr>
          <w:p w:rsidR="00982B32" w:rsidRPr="008640EA" w:rsidRDefault="00982B32" w:rsidP="0010688A">
            <w:pPr>
              <w:jc w:val="both"/>
              <w:rPr>
                <w:noProof/>
              </w:rPr>
            </w:pPr>
          </w:p>
        </w:tc>
      </w:tr>
      <w:tr w:rsidR="00982B32" w:rsidTr="0010688A">
        <w:trPr>
          <w:trHeight w:val="2372"/>
        </w:trPr>
        <w:tc>
          <w:tcPr>
            <w:tcW w:w="9747" w:type="dxa"/>
            <w:gridSpan w:val="8"/>
            <w:tcBorders>
              <w:top w:val="nil"/>
              <w:bottom w:val="single" w:sz="12" w:space="0" w:color="auto"/>
            </w:tcBorders>
          </w:tcPr>
          <w:p w:rsidR="00982B32" w:rsidRDefault="00982B32" w:rsidP="0010688A">
            <w:r w:rsidRPr="00E22DC4">
              <w:t>Absolvováním tohoto předmětu získají studenti znalosti a dovedností z oblasti řízení pohybu mechanických struktur robotů prostřednictvím embedded akčních členů různého typu. Předmět navazuje na předmět Mechatronické systémy a předpokládá základní znalosti z principů mechanických pohybů a přenosu informace o nich (senzory)</w:t>
            </w:r>
            <w:r w:rsidRPr="00AF3323">
              <w:t>.</w:t>
            </w:r>
          </w:p>
          <w:p w:rsidR="00982B32" w:rsidRPr="008640EA" w:rsidRDefault="00982B32" w:rsidP="0010688A">
            <w:r w:rsidRPr="008640EA">
              <w:t>Témata:</w:t>
            </w:r>
          </w:p>
          <w:p w:rsidR="00982B32" w:rsidRDefault="00982B32" w:rsidP="0010688A">
            <w:pPr>
              <w:numPr>
                <w:ilvl w:val="0"/>
                <w:numId w:val="1"/>
              </w:numPr>
              <w:tabs>
                <w:tab w:val="left" w:pos="322"/>
              </w:tabs>
            </w:pPr>
            <w:r>
              <w:t>Základní poznatky z pohybu vázaných hmotných objektů. Vztah zobecněného pohybu a zobecněné síly.</w:t>
            </w:r>
          </w:p>
          <w:p w:rsidR="00982B32" w:rsidRDefault="00982B32" w:rsidP="0010688A">
            <w:pPr>
              <w:numPr>
                <w:ilvl w:val="0"/>
                <w:numId w:val="1"/>
              </w:numPr>
              <w:tabs>
                <w:tab w:val="left" w:pos="322"/>
              </w:tabs>
            </w:pPr>
            <w:r>
              <w:t>Možnosti řízení zobecněné síly jako primární mechanické veličiny při řízení pohybu.</w:t>
            </w:r>
          </w:p>
          <w:p w:rsidR="00982B32" w:rsidRDefault="00982B32" w:rsidP="0010688A">
            <w:pPr>
              <w:numPr>
                <w:ilvl w:val="0"/>
                <w:numId w:val="1"/>
              </w:numPr>
              <w:tabs>
                <w:tab w:val="left" w:pos="322"/>
              </w:tabs>
            </w:pPr>
            <w:r>
              <w:t>Základní principy řízení elektrické energie. Šířkově impulzní řízení (PWM) elektrické energie. Spínací výkonové polovodičové prvky.</w:t>
            </w:r>
          </w:p>
          <w:p w:rsidR="00982B32" w:rsidRDefault="00982B32" w:rsidP="0010688A">
            <w:pPr>
              <w:numPr>
                <w:ilvl w:val="0"/>
                <w:numId w:val="1"/>
              </w:numPr>
              <w:tabs>
                <w:tab w:val="left" w:pos="322"/>
              </w:tabs>
            </w:pPr>
            <w:r>
              <w:t>PWM řízení jednofázového a trojfázového napětí. Praktické příklady (cvičení)</w:t>
            </w:r>
          </w:p>
          <w:p w:rsidR="00982B32" w:rsidRDefault="00982B32" w:rsidP="0010688A">
            <w:pPr>
              <w:numPr>
                <w:ilvl w:val="0"/>
                <w:numId w:val="1"/>
              </w:numPr>
              <w:tabs>
                <w:tab w:val="left" w:pos="322"/>
              </w:tabs>
            </w:pPr>
            <w:r>
              <w:t>PWM řízení jednofázového a trojfázového proudu R-L zátěží. Přímé řízení dvoupolohovou regulací. Nepřímé PWM řízení proudu.</w:t>
            </w:r>
          </w:p>
          <w:p w:rsidR="00982B32" w:rsidRDefault="00982B32" w:rsidP="0010688A">
            <w:pPr>
              <w:numPr>
                <w:ilvl w:val="0"/>
                <w:numId w:val="1"/>
              </w:numPr>
              <w:tabs>
                <w:tab w:val="left" w:pos="322"/>
              </w:tabs>
            </w:pPr>
            <w:r>
              <w:t>Elektro - hydraulicko - mechanické měniče jako akční členy v mechatronice.</w:t>
            </w:r>
          </w:p>
          <w:p w:rsidR="00982B32" w:rsidRDefault="00982B32" w:rsidP="0010688A">
            <w:pPr>
              <w:numPr>
                <w:ilvl w:val="0"/>
                <w:numId w:val="1"/>
              </w:numPr>
              <w:tabs>
                <w:tab w:val="left" w:pos="322"/>
              </w:tabs>
            </w:pPr>
            <w:r>
              <w:t>Elektro-mechanické měniče (elektrické stroje) jako akční členy. Principy a rozdělení.</w:t>
            </w:r>
          </w:p>
          <w:p w:rsidR="00982B32" w:rsidRDefault="00982B32" w:rsidP="0010688A">
            <w:pPr>
              <w:numPr>
                <w:ilvl w:val="0"/>
                <w:numId w:val="1"/>
              </w:numPr>
              <w:tabs>
                <w:tab w:val="left" w:pos="322"/>
              </w:tabs>
            </w:pPr>
            <w:r>
              <w:t>Stejnosměrný elektrický stroj. Princip, dynamický popis, způsob řízení momentu a rychlosti elektrickou energií.</w:t>
            </w:r>
          </w:p>
          <w:p w:rsidR="00982B32" w:rsidRDefault="00982B32" w:rsidP="0010688A">
            <w:pPr>
              <w:numPr>
                <w:ilvl w:val="0"/>
                <w:numId w:val="1"/>
              </w:numPr>
              <w:tabs>
                <w:tab w:val="left" w:pos="322"/>
              </w:tabs>
            </w:pPr>
            <w:r>
              <w:t>Střídavý elektrický stroj. Princip. Rozdělení. Možnosti řízení momentu střídavého stroje prostřednictvím řízené elektrické energie.</w:t>
            </w:r>
          </w:p>
          <w:p w:rsidR="00982B32" w:rsidRDefault="00982B32" w:rsidP="0010688A">
            <w:pPr>
              <w:numPr>
                <w:ilvl w:val="0"/>
                <w:numId w:val="1"/>
              </w:numPr>
              <w:tabs>
                <w:tab w:val="left" w:pos="322"/>
              </w:tabs>
            </w:pPr>
            <w:r>
              <w:t xml:space="preserve"> Synchronní stroj. Princip. Dynamický popis. Způsoby řízení</w:t>
            </w:r>
          </w:p>
          <w:p w:rsidR="00982B32" w:rsidRDefault="00982B32" w:rsidP="0010688A">
            <w:pPr>
              <w:numPr>
                <w:ilvl w:val="0"/>
                <w:numId w:val="1"/>
              </w:numPr>
              <w:tabs>
                <w:tab w:val="left" w:pos="322"/>
              </w:tabs>
            </w:pPr>
            <w:r>
              <w:t xml:space="preserve"> Krokový motor jako zvláštní případ synchronního stroje. Druhy, způsoby řízení. Simulační model energetických interakcí krokového motoru a jeho vysvětlení. Výsledky simulačních experimentů.</w:t>
            </w:r>
          </w:p>
          <w:p w:rsidR="00982B32" w:rsidRDefault="00982B32" w:rsidP="0010688A">
            <w:pPr>
              <w:numPr>
                <w:ilvl w:val="0"/>
                <w:numId w:val="1"/>
              </w:numPr>
              <w:tabs>
                <w:tab w:val="left" w:pos="322"/>
              </w:tabs>
            </w:pPr>
            <w:r>
              <w:t xml:space="preserve"> Asynchronní elektrický stroj. Princip. Dynamický popis. Způsoby řízení</w:t>
            </w:r>
          </w:p>
          <w:p w:rsidR="00982B32" w:rsidRDefault="00982B32" w:rsidP="0010688A">
            <w:pPr>
              <w:numPr>
                <w:ilvl w:val="0"/>
                <w:numId w:val="1"/>
              </w:numPr>
              <w:tabs>
                <w:tab w:val="left" w:pos="322"/>
              </w:tabs>
            </w:pPr>
            <w:r>
              <w:t xml:space="preserve"> Případové studie s ukázkou použití jednotlivých akčních členů-SS stroj</w:t>
            </w:r>
          </w:p>
          <w:p w:rsidR="00982B32" w:rsidRPr="008640EA" w:rsidRDefault="00982B32" w:rsidP="0010688A">
            <w:pPr>
              <w:numPr>
                <w:ilvl w:val="0"/>
                <w:numId w:val="1"/>
              </w:numPr>
              <w:tabs>
                <w:tab w:val="left" w:pos="322"/>
              </w:tabs>
            </w:pPr>
            <w:r>
              <w:t>Případové studie s ukázkou použití jednotlivých akčních členů-Synchronní stroj s permanentními magnety.</w:t>
            </w:r>
          </w:p>
        </w:tc>
      </w:tr>
      <w:tr w:rsidR="00982B32" w:rsidTr="0010688A">
        <w:trPr>
          <w:trHeight w:val="265"/>
        </w:trPr>
        <w:tc>
          <w:tcPr>
            <w:tcW w:w="3649" w:type="dxa"/>
            <w:gridSpan w:val="2"/>
            <w:tcBorders>
              <w:top w:val="nil"/>
            </w:tcBorders>
            <w:shd w:val="clear" w:color="auto" w:fill="F7CAAC"/>
          </w:tcPr>
          <w:p w:rsidR="00982B32" w:rsidRDefault="00982B32" w:rsidP="0010688A">
            <w:pPr>
              <w:jc w:val="both"/>
            </w:pPr>
            <w:r>
              <w:rPr>
                <w:b/>
              </w:rPr>
              <w:t>Studijní literatura a studijní pomůcky</w:t>
            </w:r>
          </w:p>
        </w:tc>
        <w:tc>
          <w:tcPr>
            <w:tcW w:w="6098" w:type="dxa"/>
            <w:gridSpan w:val="6"/>
            <w:tcBorders>
              <w:top w:val="nil"/>
              <w:bottom w:val="nil"/>
            </w:tcBorders>
          </w:tcPr>
          <w:p w:rsidR="00982B32" w:rsidRDefault="00982B32" w:rsidP="0010688A">
            <w:pPr>
              <w:jc w:val="both"/>
            </w:pPr>
          </w:p>
        </w:tc>
      </w:tr>
      <w:tr w:rsidR="00982B32" w:rsidTr="0010688A">
        <w:trPr>
          <w:trHeight w:val="425"/>
        </w:trPr>
        <w:tc>
          <w:tcPr>
            <w:tcW w:w="9747" w:type="dxa"/>
            <w:gridSpan w:val="8"/>
            <w:tcBorders>
              <w:top w:val="nil"/>
            </w:tcBorders>
          </w:tcPr>
          <w:p w:rsidR="00982B32" w:rsidRPr="00204D60" w:rsidRDefault="00982B32" w:rsidP="0010688A">
            <w:pPr>
              <w:rPr>
                <w:b/>
              </w:rPr>
            </w:pPr>
            <w:r w:rsidRPr="00204D60">
              <w:rPr>
                <w:b/>
              </w:rPr>
              <w:t>Povinná literatura:</w:t>
            </w:r>
          </w:p>
          <w:p w:rsidR="00982B32" w:rsidRPr="00204D60" w:rsidRDefault="00982B32" w:rsidP="0010688A">
            <w:r w:rsidRPr="00204D60">
              <w:t xml:space="preserve">ÚŘEDNÍČEK, Z. </w:t>
            </w:r>
            <w:r w:rsidRPr="00204D60">
              <w:rPr>
                <w:i/>
              </w:rPr>
              <w:t>Elektromechanické akční členy</w:t>
            </w:r>
            <w:r w:rsidRPr="00204D60">
              <w:t>. Vyd. 1. Zlín, Univerzita Tomáše Bati ve Zlíně, 2009. ISBN 978-80-7318-835-1.</w:t>
            </w:r>
          </w:p>
          <w:p w:rsidR="00982B32" w:rsidRPr="00204D60" w:rsidRDefault="00982B32" w:rsidP="0010688A">
            <w:r w:rsidRPr="00204D60">
              <w:t xml:space="preserve">BRANŠTETTER, P.: </w:t>
            </w:r>
            <w:r w:rsidRPr="00204D60">
              <w:rPr>
                <w:i/>
              </w:rPr>
              <w:t>Technické prostředky pro řízení elektrických pohonů</w:t>
            </w:r>
            <w:r w:rsidRPr="00204D60">
              <w:t>, FEI VŠB-TU Ostrava 2005</w:t>
            </w:r>
          </w:p>
          <w:p w:rsidR="00982B32" w:rsidRPr="00204D60" w:rsidRDefault="00982B32" w:rsidP="0010688A">
            <w:r w:rsidRPr="00204D60">
              <w:t xml:space="preserve">ŽALMAN, M.: </w:t>
            </w:r>
            <w:r w:rsidRPr="00204D60">
              <w:rPr>
                <w:i/>
              </w:rPr>
              <w:t>Akčné členy</w:t>
            </w:r>
            <w:r w:rsidRPr="00204D60">
              <w:t>, Fakulta elektrotechniky a informatiky STU Bratislava, Bratislava 2002</w:t>
            </w:r>
          </w:p>
          <w:p w:rsidR="00982B32" w:rsidRPr="00204D60" w:rsidRDefault="00982B32" w:rsidP="0010688A">
            <w:pPr>
              <w:rPr>
                <w:b/>
              </w:rPr>
            </w:pPr>
            <w:r w:rsidRPr="00204D60">
              <w:rPr>
                <w:b/>
              </w:rPr>
              <w:t>Doporučená literatura:</w:t>
            </w:r>
          </w:p>
          <w:p w:rsidR="00982B32" w:rsidRPr="00204D60" w:rsidRDefault="00982B32" w:rsidP="0010688A">
            <w:r w:rsidRPr="00204D60">
              <w:t>SKALICKÝ,</w:t>
            </w:r>
            <w:ins w:id="2433" w:author="Jiří Vojtěšek" w:date="2018-11-22T22:03:00Z">
              <w:r w:rsidR="00C40C2B">
                <w:t xml:space="preserve"> </w:t>
              </w:r>
            </w:ins>
            <w:r w:rsidRPr="00204D60">
              <w:t xml:space="preserve">J.: </w:t>
            </w:r>
            <w:r w:rsidRPr="00204D60">
              <w:rPr>
                <w:i/>
              </w:rPr>
              <w:t>Elektrické servopohony</w:t>
            </w:r>
            <w:r w:rsidRPr="00204D60">
              <w:t xml:space="preserve">, skripta Fakulty elektrotechniky a komunikačních technologií, Brno </w:t>
            </w:r>
          </w:p>
          <w:p w:rsidR="00982B32" w:rsidRPr="00204D60" w:rsidRDefault="00982B32" w:rsidP="0010688A">
            <w:r w:rsidRPr="00204D60">
              <w:t xml:space="preserve">DE SILVA, </w:t>
            </w:r>
            <w:proofErr w:type="gramStart"/>
            <w:r w:rsidRPr="00204D60">
              <w:t>C.W.:</w:t>
            </w:r>
            <w:proofErr w:type="gramEnd"/>
            <w:r w:rsidRPr="00204D60">
              <w:t xml:space="preserve"> </w:t>
            </w:r>
            <w:r w:rsidRPr="00204D60">
              <w:rPr>
                <w:i/>
              </w:rPr>
              <w:t>Control Senzor and Actuators</w:t>
            </w:r>
            <w:r w:rsidRPr="00204D60">
              <w:t>. Prentice Hall</w:t>
            </w:r>
            <w:del w:id="2434" w:author="Jiří Vojtěšek" w:date="2018-11-22T22:03:00Z">
              <w:r w:rsidRPr="00204D60" w:rsidDel="00C40C2B">
                <w:delText xml:space="preserve"> </w:delText>
              </w:r>
            </w:del>
            <w:r w:rsidRPr="00204D60">
              <w:t>, 1989.</w:t>
            </w:r>
          </w:p>
          <w:p w:rsidR="00982B32" w:rsidRDefault="00982B32" w:rsidP="0010688A">
            <w:pPr>
              <w:rPr>
                <w:ins w:id="2435" w:author="vopatrilova" w:date="2018-11-19T09:57:00Z"/>
              </w:rPr>
            </w:pPr>
            <w:r w:rsidRPr="00204D60">
              <w:t>Kompletní systém přednášek ve formátu *.pdf umístěných na LMS systému univerzity (Moodle).</w:t>
            </w:r>
          </w:p>
          <w:p w:rsidR="003953E9" w:rsidRPr="006A155E" w:rsidRDefault="00D21C46">
            <w:pPr>
              <w:rPr>
                <w:ins w:id="2436" w:author="vopatrilova" w:date="2018-11-19T09:57:00Z"/>
              </w:rPr>
              <w:pPrChange w:id="2437" w:author="Jiří Vojtěšek" w:date="2018-11-22T22:02:00Z">
                <w:pPr>
                  <w:pStyle w:val="Odstavecseseznamem"/>
                  <w:numPr>
                    <w:numId w:val="74"/>
                  </w:numPr>
                  <w:spacing w:after="200" w:line="276" w:lineRule="auto"/>
                  <w:ind w:hanging="360"/>
                </w:pPr>
              </w:pPrChange>
            </w:pPr>
            <w:proofErr w:type="gramStart"/>
            <w:ins w:id="2438" w:author="vopatrilova" w:date="2018-11-19T09:57:00Z">
              <w:r w:rsidRPr="005025FE">
                <w:rPr>
                  <w:rPrChange w:id="2439" w:author="Jiří Vojtěšek" w:date="2018-11-22T22:02:00Z">
                    <w:rPr>
                      <w:b/>
                    </w:rPr>
                  </w:rPrChange>
                </w:rPr>
                <w:t>Bradley, D.A.</w:t>
              </w:r>
              <w:proofErr w:type="gramEnd"/>
              <w:r w:rsidRPr="005025FE">
                <w:rPr>
                  <w:rPrChange w:id="2440" w:author="Jiří Vojtěšek" w:date="2018-11-22T22:02:00Z">
                    <w:rPr>
                      <w:b/>
                    </w:rPr>
                  </w:rPrChange>
                </w:rPr>
                <w:t>, Dawson, D.,  Burd, N.C., Loader A.J.</w:t>
              </w:r>
              <w:r w:rsidR="00955489" w:rsidRPr="005025FE">
                <w:t xml:space="preserve"> : </w:t>
              </w:r>
              <w:r w:rsidR="00955489" w:rsidRPr="005025FE">
                <w:rPr>
                  <w:i/>
                  <w:rPrChange w:id="2441" w:author="Jiří Vojtěšek" w:date="2018-11-22T22:02:00Z">
                    <w:rPr/>
                  </w:rPrChange>
                </w:rPr>
                <w:t>Mechatronics, Electronics in products and processe</w:t>
              </w:r>
              <w:r w:rsidR="00955489" w:rsidRPr="005025FE">
                <w:t>, Chapman&amp;HALL, University Press, Cambidge 1991, ISBN 0 412 58290 2</w:t>
              </w:r>
            </w:ins>
          </w:p>
          <w:p w:rsidR="00955489" w:rsidRPr="004F59BF" w:rsidRDefault="00955489" w:rsidP="005025FE">
            <w:ins w:id="2442" w:author="vopatrilova" w:date="2018-11-19T09:57:00Z">
              <w:r w:rsidRPr="005025FE">
                <w:rPr>
                  <w:rPrChange w:id="2443" w:author="Jiří Vojtěšek" w:date="2018-11-22T22:02:00Z">
                    <w:rPr>
                      <w:b/>
                    </w:rPr>
                  </w:rPrChange>
                </w:rPr>
                <w:t xml:space="preserve">Jazar, R. N.: </w:t>
              </w:r>
              <w:r w:rsidRPr="005025FE">
                <w:rPr>
                  <w:i/>
                  <w:rPrChange w:id="2444" w:author="Jiří Vojtěšek" w:date="2018-11-22T22:02:00Z">
                    <w:rPr/>
                  </w:rPrChange>
                </w:rPr>
                <w:t>Theory of Applied Robotic: Kinematics, Dynamics, and Control</w:t>
              </w:r>
              <w:r w:rsidRPr="005025FE">
                <w:t>, Springer Science +      Business Media, LLC, New York, 2007, ISBN-13:978-0-387-32475-3</w:t>
              </w:r>
            </w:ins>
          </w:p>
        </w:tc>
      </w:tr>
      <w:tr w:rsidR="00982B32" w:rsidTr="0010688A">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3"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1037" w:type="dxa"/>
            <w:tcBorders>
              <w:top w:val="single" w:sz="2" w:space="0" w:color="auto"/>
            </w:tcBorders>
          </w:tcPr>
          <w:p w:rsidR="00982B32" w:rsidRDefault="00982B32" w:rsidP="0010688A">
            <w:pPr>
              <w:jc w:val="center"/>
            </w:pPr>
            <w:r>
              <w:t>15</w:t>
            </w:r>
          </w:p>
        </w:tc>
        <w:tc>
          <w:tcPr>
            <w:tcW w:w="3927"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747" w:type="dxa"/>
            <w:gridSpan w:val="8"/>
            <w:shd w:val="clear" w:color="auto" w:fill="F7CAAC"/>
          </w:tcPr>
          <w:p w:rsidR="00982B32" w:rsidRDefault="00982B32" w:rsidP="0010688A">
            <w:pPr>
              <w:jc w:val="both"/>
              <w:rPr>
                <w:b/>
              </w:rPr>
            </w:pPr>
            <w:r>
              <w:rPr>
                <w:b/>
              </w:rPr>
              <w:lastRenderedPageBreak/>
              <w:t>Informace o způsobu kontaktu s vyučujícím</w:t>
            </w:r>
          </w:p>
        </w:tc>
      </w:tr>
      <w:tr w:rsidR="00982B32" w:rsidTr="00691EE5">
        <w:trPr>
          <w:trHeight w:val="342"/>
        </w:trPr>
        <w:tc>
          <w:tcPr>
            <w:tcW w:w="9747" w:type="dxa"/>
            <w:gridSpan w:val="8"/>
          </w:tcPr>
          <w:p w:rsidR="00982B32" w:rsidRDefault="00982B32" w:rsidP="0010688A">
            <w:r w:rsidRPr="00691EE5">
              <w:rPr>
                <w:sz w:val="18"/>
              </w:rPr>
              <w:t>Vyučující na FAI mají trvale vypsány a zveřejněny konzultace minimálně 2h/týden v rámci kterých mají možnosti konzultovat podrobněji probíranou látku. Dále mohou studenti komunikovat s vyučujícím pomocí e-mailu a LMS Moodle.</w:t>
            </w:r>
          </w:p>
        </w:tc>
      </w:tr>
    </w:tbl>
    <w:p w:rsidR="00982B32" w:rsidRDefault="00982B32" w:rsidP="00982B32">
      <w:pPr>
        <w:rPr>
          <w:ins w:id="2445" w:author="vopatrilova" w:date="2018-11-20T14:02:00Z"/>
        </w:rPr>
      </w:pPr>
    </w:p>
    <w:p w:rsidR="008065DC" w:rsidRDefault="008065DC" w:rsidP="00982B32">
      <w:pPr>
        <w:rPr>
          <w:ins w:id="2446" w:author="vopatrilova" w:date="2018-11-20T14:02:00Z"/>
        </w:rPr>
      </w:pPr>
    </w:p>
    <w:p w:rsidR="008065DC" w:rsidRDefault="008065DC" w:rsidP="00982B32">
      <w:pPr>
        <w:rPr>
          <w:ins w:id="2447" w:author="vopatrilova" w:date="2018-11-20T14:02:00Z"/>
        </w:rPr>
      </w:pPr>
    </w:p>
    <w:p w:rsidR="008065DC" w:rsidRDefault="008065DC" w:rsidP="00982B32">
      <w:pPr>
        <w:rPr>
          <w:ins w:id="2448" w:author="vopatrilova" w:date="2018-11-20T14:02:00Z"/>
        </w:rPr>
      </w:pPr>
    </w:p>
    <w:p w:rsidR="008065DC" w:rsidRDefault="008065DC" w:rsidP="00982B32">
      <w:pPr>
        <w:rPr>
          <w:ins w:id="2449" w:author="vopatrilova" w:date="2018-11-20T14:02:00Z"/>
        </w:rPr>
      </w:pPr>
    </w:p>
    <w:p w:rsidR="008065DC" w:rsidRDefault="008065DC" w:rsidP="00982B32">
      <w:pPr>
        <w:rPr>
          <w:ins w:id="2450" w:author="vopatrilova" w:date="2018-11-20T14:02:00Z"/>
        </w:rPr>
      </w:pPr>
    </w:p>
    <w:p w:rsidR="008065DC" w:rsidRDefault="008065DC" w:rsidP="00982B32">
      <w:pPr>
        <w:rPr>
          <w:ins w:id="2451" w:author="vopatrilova" w:date="2018-11-20T14:02:00Z"/>
        </w:rPr>
      </w:pPr>
    </w:p>
    <w:p w:rsidR="008065DC" w:rsidRDefault="008065DC" w:rsidP="00982B32">
      <w:pPr>
        <w:rPr>
          <w:ins w:id="2452" w:author="vopatrilova" w:date="2018-11-20T14:02:00Z"/>
        </w:rPr>
      </w:pPr>
    </w:p>
    <w:p w:rsidR="008065DC" w:rsidRDefault="008065DC" w:rsidP="00982B32">
      <w:pPr>
        <w:rPr>
          <w:ins w:id="2453" w:author="vopatrilova" w:date="2018-11-20T14:02:00Z"/>
        </w:rPr>
      </w:pPr>
    </w:p>
    <w:p w:rsidR="008065DC" w:rsidRDefault="008065DC" w:rsidP="00982B32">
      <w:pPr>
        <w:rPr>
          <w:ins w:id="2454" w:author="vopatrilova" w:date="2018-11-20T14:02:00Z"/>
        </w:rPr>
      </w:pPr>
    </w:p>
    <w:p w:rsidR="008065DC" w:rsidRDefault="008065DC" w:rsidP="00982B32">
      <w:pPr>
        <w:rPr>
          <w:ins w:id="2455" w:author="vopatrilova" w:date="2018-11-20T14:02:00Z"/>
        </w:rPr>
      </w:pPr>
    </w:p>
    <w:p w:rsidR="008065DC" w:rsidRDefault="008065DC" w:rsidP="00982B32">
      <w:pPr>
        <w:rPr>
          <w:ins w:id="2456" w:author="vopatrilova" w:date="2018-11-20T14:02:00Z"/>
        </w:rPr>
      </w:pPr>
    </w:p>
    <w:p w:rsidR="008065DC" w:rsidRDefault="008065DC" w:rsidP="00982B32">
      <w:pPr>
        <w:rPr>
          <w:ins w:id="2457" w:author="vopatrilova" w:date="2018-11-20T14:02:00Z"/>
        </w:rPr>
      </w:pPr>
    </w:p>
    <w:p w:rsidR="008065DC" w:rsidRDefault="008065DC" w:rsidP="00982B32">
      <w:pPr>
        <w:rPr>
          <w:ins w:id="2458" w:author="vopatrilova" w:date="2018-11-20T14:02:00Z"/>
        </w:rPr>
      </w:pPr>
    </w:p>
    <w:p w:rsidR="008065DC" w:rsidRDefault="008065DC" w:rsidP="00982B32">
      <w:pPr>
        <w:rPr>
          <w:ins w:id="2459" w:author="vopatrilova" w:date="2018-11-20T14:02:00Z"/>
        </w:rPr>
      </w:pPr>
    </w:p>
    <w:p w:rsidR="008065DC" w:rsidRDefault="008065DC" w:rsidP="00982B32">
      <w:pPr>
        <w:rPr>
          <w:ins w:id="2460" w:author="vopatrilova" w:date="2018-11-20T14:02:00Z"/>
        </w:rPr>
      </w:pPr>
    </w:p>
    <w:p w:rsidR="008065DC" w:rsidRDefault="008065DC" w:rsidP="00982B32">
      <w:pPr>
        <w:rPr>
          <w:ins w:id="2461" w:author="vopatrilova" w:date="2018-11-20T14:02:00Z"/>
        </w:rPr>
      </w:pPr>
    </w:p>
    <w:p w:rsidR="008065DC" w:rsidRDefault="008065DC" w:rsidP="00982B32">
      <w:pPr>
        <w:rPr>
          <w:ins w:id="2462" w:author="vopatrilova" w:date="2018-11-20T14:02:00Z"/>
        </w:rPr>
      </w:pPr>
    </w:p>
    <w:p w:rsidR="008065DC" w:rsidRDefault="008065DC" w:rsidP="00982B32">
      <w:pPr>
        <w:rPr>
          <w:ins w:id="2463" w:author="vopatrilova" w:date="2018-11-20T14:02:00Z"/>
        </w:rPr>
      </w:pPr>
    </w:p>
    <w:p w:rsidR="008065DC" w:rsidRDefault="008065DC" w:rsidP="00982B32">
      <w:pPr>
        <w:rPr>
          <w:ins w:id="2464" w:author="vopatrilova" w:date="2018-11-20T14:02:00Z"/>
        </w:rPr>
      </w:pPr>
    </w:p>
    <w:p w:rsidR="008065DC" w:rsidRDefault="008065DC" w:rsidP="00982B32">
      <w:pPr>
        <w:rPr>
          <w:ins w:id="2465" w:author="vopatrilova" w:date="2018-11-20T14:02:00Z"/>
        </w:rPr>
      </w:pPr>
    </w:p>
    <w:p w:rsidR="008065DC" w:rsidRDefault="008065DC" w:rsidP="00982B32">
      <w:pPr>
        <w:rPr>
          <w:ins w:id="2466" w:author="vopatrilova" w:date="2018-11-20T14:02:00Z"/>
        </w:rPr>
      </w:pPr>
    </w:p>
    <w:p w:rsidR="008065DC" w:rsidRDefault="008065DC" w:rsidP="00982B32">
      <w:pPr>
        <w:rPr>
          <w:ins w:id="2467" w:author="vopatrilova" w:date="2018-11-20T14:02:00Z"/>
        </w:rPr>
      </w:pPr>
    </w:p>
    <w:p w:rsidR="008065DC" w:rsidRDefault="008065DC" w:rsidP="00982B32">
      <w:pPr>
        <w:rPr>
          <w:ins w:id="2468" w:author="vopatrilova" w:date="2018-11-20T14:02:00Z"/>
        </w:rPr>
      </w:pPr>
    </w:p>
    <w:p w:rsidR="008065DC" w:rsidRDefault="008065DC" w:rsidP="00982B32">
      <w:pPr>
        <w:rPr>
          <w:ins w:id="2469" w:author="vopatrilova" w:date="2018-11-20T14:02:00Z"/>
        </w:rPr>
      </w:pPr>
    </w:p>
    <w:p w:rsidR="008065DC" w:rsidRDefault="008065DC" w:rsidP="00982B32">
      <w:pPr>
        <w:rPr>
          <w:ins w:id="2470" w:author="vopatrilova" w:date="2018-11-20T14:02:00Z"/>
        </w:rPr>
      </w:pPr>
    </w:p>
    <w:p w:rsidR="008065DC" w:rsidRDefault="008065DC" w:rsidP="00982B32">
      <w:pPr>
        <w:rPr>
          <w:ins w:id="2471" w:author="vopatrilova" w:date="2018-11-20T14:02:00Z"/>
        </w:rPr>
      </w:pPr>
    </w:p>
    <w:p w:rsidR="008065DC" w:rsidRDefault="008065DC" w:rsidP="00982B32">
      <w:pPr>
        <w:rPr>
          <w:ins w:id="2472" w:author="vopatrilova" w:date="2018-11-20T14:02:00Z"/>
        </w:rPr>
      </w:pPr>
    </w:p>
    <w:p w:rsidR="008065DC" w:rsidRDefault="008065DC" w:rsidP="00982B32">
      <w:pPr>
        <w:rPr>
          <w:ins w:id="2473" w:author="vopatrilova" w:date="2018-11-20T14:02:00Z"/>
        </w:rPr>
      </w:pPr>
    </w:p>
    <w:p w:rsidR="008065DC" w:rsidRDefault="008065DC" w:rsidP="00982B32">
      <w:pPr>
        <w:rPr>
          <w:ins w:id="2474" w:author="vopatrilova" w:date="2018-11-20T14:02:00Z"/>
        </w:rPr>
      </w:pPr>
    </w:p>
    <w:p w:rsidR="008065DC" w:rsidRDefault="008065DC" w:rsidP="00982B32">
      <w:pPr>
        <w:rPr>
          <w:ins w:id="2475" w:author="vopatrilova" w:date="2018-11-20T14:02:00Z"/>
        </w:rPr>
      </w:pPr>
    </w:p>
    <w:p w:rsidR="008065DC" w:rsidRDefault="008065DC" w:rsidP="00982B32">
      <w:pPr>
        <w:rPr>
          <w:ins w:id="2476" w:author="vopatrilova" w:date="2018-11-20T14:02:00Z"/>
        </w:rPr>
      </w:pPr>
    </w:p>
    <w:p w:rsidR="008065DC" w:rsidRDefault="008065DC" w:rsidP="00982B32">
      <w:pPr>
        <w:rPr>
          <w:ins w:id="2477" w:author="vopatrilova" w:date="2018-11-20T14:02:00Z"/>
        </w:rPr>
      </w:pPr>
    </w:p>
    <w:p w:rsidR="008065DC" w:rsidRDefault="008065DC" w:rsidP="00982B32">
      <w:pPr>
        <w:rPr>
          <w:ins w:id="2478" w:author="vopatrilova" w:date="2018-11-20T14:02:00Z"/>
        </w:rPr>
      </w:pPr>
    </w:p>
    <w:p w:rsidR="008065DC" w:rsidRDefault="008065DC" w:rsidP="00982B32">
      <w:pPr>
        <w:rPr>
          <w:ins w:id="2479" w:author="vopatrilova" w:date="2018-11-20T14:02:00Z"/>
        </w:rPr>
      </w:pPr>
    </w:p>
    <w:p w:rsidR="008065DC" w:rsidRDefault="008065DC" w:rsidP="00982B32">
      <w:pPr>
        <w:rPr>
          <w:ins w:id="2480" w:author="vopatrilova" w:date="2018-11-20T14:02:00Z"/>
        </w:rPr>
      </w:pPr>
    </w:p>
    <w:p w:rsidR="008065DC" w:rsidRDefault="008065DC" w:rsidP="00982B32">
      <w:pPr>
        <w:rPr>
          <w:ins w:id="2481" w:author="vopatrilova" w:date="2018-11-20T14:02:00Z"/>
        </w:rPr>
      </w:pPr>
    </w:p>
    <w:p w:rsidR="008065DC" w:rsidRDefault="008065DC" w:rsidP="00982B32">
      <w:pPr>
        <w:rPr>
          <w:ins w:id="2482" w:author="vopatrilova" w:date="2018-11-20T14:02:00Z"/>
        </w:rPr>
      </w:pPr>
    </w:p>
    <w:p w:rsidR="008065DC" w:rsidRDefault="008065DC" w:rsidP="00982B32">
      <w:pPr>
        <w:rPr>
          <w:ins w:id="2483" w:author="vopatrilova" w:date="2018-11-20T14:02:00Z"/>
        </w:rPr>
      </w:pPr>
    </w:p>
    <w:p w:rsidR="008065DC" w:rsidRDefault="008065DC" w:rsidP="00982B32">
      <w:pPr>
        <w:rPr>
          <w:ins w:id="2484" w:author="vopatrilova" w:date="2018-11-20T14:02:00Z"/>
        </w:rPr>
      </w:pPr>
    </w:p>
    <w:p w:rsidR="008065DC" w:rsidRDefault="008065DC" w:rsidP="00982B32">
      <w:pPr>
        <w:rPr>
          <w:ins w:id="2485" w:author="vopatrilova" w:date="2018-11-20T14:02:00Z"/>
        </w:rPr>
      </w:pPr>
    </w:p>
    <w:p w:rsidR="008065DC" w:rsidRDefault="008065DC" w:rsidP="00982B32">
      <w:pPr>
        <w:rPr>
          <w:ins w:id="2486" w:author="vopatrilova" w:date="2018-11-20T14:02:00Z"/>
        </w:rPr>
      </w:pPr>
    </w:p>
    <w:p w:rsidR="008065DC" w:rsidRDefault="008065DC" w:rsidP="00982B32">
      <w:pPr>
        <w:rPr>
          <w:ins w:id="2487" w:author="vopatrilova" w:date="2018-11-20T14:02:00Z"/>
        </w:rPr>
      </w:pPr>
    </w:p>
    <w:p w:rsidR="008065DC" w:rsidRDefault="008065DC" w:rsidP="00982B32">
      <w:pPr>
        <w:rPr>
          <w:ins w:id="2488" w:author="vopatrilova" w:date="2018-11-20T14:02:00Z"/>
        </w:rPr>
      </w:pPr>
    </w:p>
    <w:p w:rsidR="008065DC" w:rsidRDefault="008065DC" w:rsidP="00982B32">
      <w:pPr>
        <w:rPr>
          <w:ins w:id="2489" w:author="vopatrilova" w:date="2018-11-20T14:02:00Z"/>
        </w:rPr>
      </w:pPr>
    </w:p>
    <w:p w:rsidR="008065DC" w:rsidRDefault="008065DC" w:rsidP="00982B32">
      <w:pPr>
        <w:rPr>
          <w:ins w:id="2490" w:author="vopatrilova" w:date="2018-11-20T14:02:00Z"/>
        </w:rPr>
      </w:pPr>
    </w:p>
    <w:p w:rsidR="008065DC" w:rsidRDefault="008065DC" w:rsidP="00982B32">
      <w:pPr>
        <w:rPr>
          <w:ins w:id="2491" w:author="vopatrilova" w:date="2018-11-20T14:02:00Z"/>
        </w:rPr>
      </w:pPr>
    </w:p>
    <w:p w:rsidR="008065DC" w:rsidRDefault="008065DC" w:rsidP="00982B32">
      <w:pPr>
        <w:rPr>
          <w:ins w:id="2492" w:author="vopatrilova" w:date="2018-11-20T14:02:00Z"/>
        </w:rPr>
      </w:pPr>
    </w:p>
    <w:p w:rsidR="008065DC" w:rsidRDefault="008065DC" w:rsidP="00982B32">
      <w:pPr>
        <w:rPr>
          <w:ins w:id="2493" w:author="vopatrilova" w:date="2018-11-20T14:02:00Z"/>
        </w:rPr>
      </w:pPr>
    </w:p>
    <w:p w:rsidR="008065DC" w:rsidRDefault="008065DC" w:rsidP="00982B32">
      <w:pPr>
        <w:rPr>
          <w:ins w:id="2494" w:author="vopatrilova" w:date="2018-11-20T14:02:00Z"/>
        </w:rPr>
      </w:pPr>
    </w:p>
    <w:p w:rsidR="008065DC" w:rsidRDefault="008065DC" w:rsidP="00982B32">
      <w:pPr>
        <w:rPr>
          <w:ins w:id="2495" w:author="vopatrilova" w:date="2018-11-20T14:02:00Z"/>
        </w:rPr>
      </w:pPr>
    </w:p>
    <w:p w:rsidR="008065DC" w:rsidRDefault="008065DC" w:rsidP="00982B32">
      <w:pPr>
        <w:rPr>
          <w:ins w:id="2496" w:author="vopatrilova" w:date="2018-11-20T14:02:00Z"/>
        </w:rPr>
      </w:pPr>
    </w:p>
    <w:p w:rsidR="008065DC" w:rsidRDefault="008065DC" w:rsidP="00982B32">
      <w:pPr>
        <w:rPr>
          <w:ins w:id="2497" w:author="vopatrilova" w:date="2018-11-20T14:02:00Z"/>
        </w:rPr>
      </w:pPr>
    </w:p>
    <w:p w:rsidR="008065DC" w:rsidRDefault="008065DC" w:rsidP="00982B32">
      <w:pPr>
        <w:rPr>
          <w:ins w:id="2498" w:author="vopatrilova" w:date="2018-11-20T14:02:00Z"/>
        </w:rPr>
      </w:pPr>
    </w:p>
    <w:p w:rsidR="008065DC" w:rsidRDefault="008065DC" w:rsidP="00982B32">
      <w:pPr>
        <w:rPr>
          <w:ins w:id="2499" w:author="vopatrilova" w:date="2018-11-20T14:02:00Z"/>
        </w:rPr>
      </w:pPr>
    </w:p>
    <w:p w:rsidR="008065DC" w:rsidRDefault="008065DC" w:rsidP="00982B32">
      <w:pPr>
        <w:rPr>
          <w:ins w:id="2500" w:author="vopatrilova" w:date="2018-11-20T14:02:00Z"/>
        </w:rPr>
      </w:pPr>
    </w:p>
    <w:p w:rsidR="008065DC" w:rsidRDefault="008065DC" w:rsidP="00982B32">
      <w:pPr>
        <w:rPr>
          <w:ins w:id="2501" w:author="vopatrilova" w:date="2018-11-20T14:02:00Z"/>
        </w:rPr>
      </w:pPr>
    </w:p>
    <w:p w:rsidR="008065DC" w:rsidRDefault="008065DC" w:rsidP="00982B32">
      <w:pPr>
        <w:rPr>
          <w:ins w:id="2502" w:author="vopatrilova" w:date="2018-11-20T14:02:00Z"/>
        </w:rPr>
      </w:pPr>
    </w:p>
    <w:p w:rsidR="008065DC" w:rsidRDefault="008065DC" w:rsidP="00982B32">
      <w:pPr>
        <w:rPr>
          <w:ins w:id="2503" w:author="vopatrilova" w:date="2018-11-20T14:02:00Z"/>
        </w:rPr>
      </w:pPr>
    </w:p>
    <w:p w:rsidR="008065DC" w:rsidRDefault="008065DC" w:rsidP="00982B32">
      <w:pPr>
        <w:rPr>
          <w:ins w:id="2504" w:author="vopatrilova" w:date="2018-11-20T14:02:00Z"/>
        </w:rPr>
      </w:pPr>
    </w:p>
    <w:p w:rsidR="008065DC" w:rsidRDefault="008065DC" w:rsidP="00982B3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2505">
          <w:tblGrid>
            <w:gridCol w:w="115"/>
            <w:gridCol w:w="2971"/>
            <w:gridCol w:w="567"/>
            <w:gridCol w:w="1134"/>
            <w:gridCol w:w="889"/>
            <w:gridCol w:w="816"/>
            <w:gridCol w:w="2156"/>
            <w:gridCol w:w="539"/>
            <w:gridCol w:w="668"/>
            <w:gridCol w:w="115"/>
          </w:tblGrid>
        </w:tblGridChange>
      </w:tblGrid>
      <w:tr w:rsidR="00982B32" w:rsidTr="0010688A">
        <w:trPr>
          <w:trHeight w:val="281"/>
        </w:trPr>
        <w:tc>
          <w:tcPr>
            <w:tcW w:w="9855" w:type="dxa"/>
            <w:gridSpan w:val="8"/>
            <w:tcBorders>
              <w:bottom w:val="double" w:sz="4" w:space="0" w:color="auto"/>
            </w:tcBorders>
            <w:shd w:val="clear" w:color="auto" w:fill="BDD6EE"/>
          </w:tcPr>
          <w:p w:rsidR="00982B32" w:rsidRDefault="00982B32" w:rsidP="0010688A">
            <w:pPr>
              <w:tabs>
                <w:tab w:val="right" w:pos="9458"/>
              </w:tabs>
              <w:jc w:val="both"/>
              <w:rPr>
                <w:b/>
                <w:sz w:val="28"/>
              </w:rPr>
            </w:pPr>
            <w:r>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lastRenderedPageBreak/>
              <w:t>Název studijního předmětu</w:t>
            </w:r>
          </w:p>
        </w:tc>
        <w:tc>
          <w:tcPr>
            <w:tcW w:w="6769" w:type="dxa"/>
            <w:gridSpan w:val="7"/>
            <w:tcBorders>
              <w:top w:val="double" w:sz="4" w:space="0" w:color="auto"/>
            </w:tcBorders>
          </w:tcPr>
          <w:p w:rsidR="00982B32" w:rsidRPr="004F59BF" w:rsidRDefault="00982B32" w:rsidP="0010688A">
            <w:pPr>
              <w:jc w:val="both"/>
              <w:rPr>
                <w:b/>
              </w:rPr>
            </w:pPr>
            <w:bookmarkStart w:id="2506" w:name="AkcniClenyMechatronickychSystemu"/>
            <w:r>
              <w:t>Akční členy mechatronických systémů</w:t>
            </w:r>
            <w:bookmarkEnd w:id="2506"/>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Pr="00E664B3" w:rsidRDefault="00982B32" w:rsidP="0010688A">
            <w:pPr>
              <w:jc w:val="both"/>
            </w:pPr>
            <w:r w:rsidRPr="006F7C16">
              <w:t>Předpokládaná je znalost obsahu předmětů Mechatronické systémy, Automatické řízení, Instrumentace a Technické prostředky automatizace.</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ind w:left="227" w:hanging="227"/>
              <w:jc w:val="both"/>
            </w:pPr>
            <w:r>
              <w:t xml:space="preserve">3. Úspěšné a samostatné vypracování všech zadaných sem. </w:t>
            </w:r>
            <w:proofErr w:type="gramStart"/>
            <w:r>
              <w:t>prací</w:t>
            </w:r>
            <w:proofErr w:type="gramEnd"/>
            <w:r>
              <w:t xml:space="preserve"> v průběhu semestru. </w:t>
            </w:r>
          </w:p>
          <w:p w:rsidR="00982B32" w:rsidRDefault="00982B32" w:rsidP="0010688A">
            <w:pPr>
              <w:ind w:left="213" w:hanging="213"/>
              <w:jc w:val="both"/>
            </w:pPr>
            <w:r>
              <w:t>4. Prokázání úspěšného zvládnutí probírané tématiky a výpočtových dovedností při písemném testu.</w:t>
            </w:r>
          </w:p>
        </w:tc>
      </w:tr>
      <w:tr w:rsidR="00982B32" w:rsidTr="00E735C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07" w:author="vopatrilova" w:date="2018-11-18T16:3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
          <w:trPrChange w:id="2508" w:author="vopatrilova" w:date="2018-11-18T16:38:00Z">
            <w:trPr>
              <w:gridBefore w:val="1"/>
              <w:trHeight w:val="554"/>
            </w:trPr>
          </w:trPrChange>
        </w:trPr>
        <w:tc>
          <w:tcPr>
            <w:tcW w:w="9855" w:type="dxa"/>
            <w:gridSpan w:val="8"/>
            <w:tcBorders>
              <w:top w:val="nil"/>
            </w:tcBorders>
            <w:tcPrChange w:id="2509" w:author="vopatrilova" w:date="2018-11-18T16:38:00Z">
              <w:tcPr>
                <w:tcW w:w="9855" w:type="dxa"/>
                <w:gridSpan w:val="9"/>
                <w:tcBorders>
                  <w:top w:val="nil"/>
                </w:tcBorders>
              </w:tcPr>
            </w:tcPrChange>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RNDr. Ing. Zdeněk Úředníček,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 xml:space="preserve">Metodicky, přednáší </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RNDr. Ing. Zdeněk Úředníček, CSc, (přednášky 100%)</w:t>
            </w:r>
          </w:p>
        </w:tc>
      </w:tr>
      <w:tr w:rsidR="00982B32" w:rsidTr="00E735C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10" w:author="vopatrilova" w:date="2018-11-18T16:3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
          <w:trPrChange w:id="2511" w:author="vopatrilova" w:date="2018-11-18T16:39:00Z">
            <w:trPr>
              <w:gridBefore w:val="1"/>
              <w:trHeight w:val="554"/>
            </w:trPr>
          </w:trPrChange>
        </w:trPr>
        <w:tc>
          <w:tcPr>
            <w:tcW w:w="9855" w:type="dxa"/>
            <w:gridSpan w:val="8"/>
            <w:tcBorders>
              <w:top w:val="nil"/>
            </w:tcBorders>
            <w:tcPrChange w:id="2512" w:author="vopatrilova" w:date="2018-11-18T16:39:00Z">
              <w:tcPr>
                <w:tcW w:w="9855" w:type="dxa"/>
                <w:gridSpan w:val="9"/>
                <w:tcBorders>
                  <w:top w:val="nil"/>
                </w:tcBorders>
              </w:tcPr>
            </w:tcPrChange>
          </w:tcPr>
          <w:p w:rsidR="00982B32" w:rsidRDefault="00982B32" w:rsidP="0010688A">
            <w:pPr>
              <w:jc w:val="both"/>
            </w:pPr>
          </w:p>
        </w:tc>
      </w:tr>
      <w:tr w:rsidR="00982B32" w:rsidTr="0010688A">
        <w:tc>
          <w:tcPr>
            <w:tcW w:w="3086" w:type="dxa"/>
            <w:shd w:val="clear" w:color="auto" w:fill="F7CAAC"/>
          </w:tcPr>
          <w:p w:rsidR="00982B32" w:rsidRPr="008640EA" w:rsidRDefault="00982B32" w:rsidP="0010688A">
            <w:pPr>
              <w:jc w:val="both"/>
              <w:rPr>
                <w:b/>
              </w:rPr>
            </w:pPr>
            <w:r w:rsidRPr="008640EA">
              <w:rPr>
                <w:b/>
              </w:rPr>
              <w:t>Stručná anotace předmětu</w:t>
            </w:r>
          </w:p>
        </w:tc>
        <w:tc>
          <w:tcPr>
            <w:tcW w:w="6769" w:type="dxa"/>
            <w:gridSpan w:val="7"/>
            <w:tcBorders>
              <w:bottom w:val="nil"/>
            </w:tcBorders>
          </w:tcPr>
          <w:p w:rsidR="00982B32" w:rsidRPr="008640EA" w:rsidRDefault="00982B32" w:rsidP="0010688A">
            <w:pPr>
              <w:jc w:val="both"/>
              <w:rPr>
                <w:noProof/>
              </w:rPr>
            </w:pPr>
          </w:p>
        </w:tc>
      </w:tr>
      <w:tr w:rsidR="00982B32" w:rsidTr="0010688A">
        <w:trPr>
          <w:trHeight w:val="2372"/>
        </w:trPr>
        <w:tc>
          <w:tcPr>
            <w:tcW w:w="9855" w:type="dxa"/>
            <w:gridSpan w:val="8"/>
            <w:tcBorders>
              <w:top w:val="nil"/>
              <w:bottom w:val="single" w:sz="12" w:space="0" w:color="auto"/>
            </w:tcBorders>
          </w:tcPr>
          <w:p w:rsidR="00982B32" w:rsidRDefault="00982B32" w:rsidP="0010688A">
            <w:r w:rsidRPr="00E22DC4">
              <w:t>Absolvováním tohoto předmětu získají studenti znalosti a dovedností z oblasti řízení pohybu mechanických struktur robotů prostřednictvím embedded akčních členů různého typu. Předmět navazuje na předmět Mechatronické systémy a předpokládá základní znalosti z principů mechanických pohybů a přenosu informace o nich (senzory)</w:t>
            </w:r>
            <w:r w:rsidRPr="00AF3323">
              <w:t>.</w:t>
            </w:r>
          </w:p>
          <w:p w:rsidR="00982B32" w:rsidRPr="008640EA" w:rsidRDefault="00982B32" w:rsidP="0010688A">
            <w:r w:rsidRPr="008640EA">
              <w:t>Témata:</w:t>
            </w:r>
          </w:p>
          <w:p w:rsidR="00982B32" w:rsidRDefault="00982B32" w:rsidP="0010688A">
            <w:pPr>
              <w:numPr>
                <w:ilvl w:val="0"/>
                <w:numId w:val="2"/>
              </w:numPr>
              <w:tabs>
                <w:tab w:val="left" w:pos="322"/>
              </w:tabs>
            </w:pPr>
            <w:r>
              <w:t>Základní poznatky z pohybu vázaných hmotných objektů. Vztah zobecněného pohybu a zobecněné síly.</w:t>
            </w:r>
          </w:p>
          <w:p w:rsidR="00982B32" w:rsidRDefault="00982B32" w:rsidP="0010688A">
            <w:pPr>
              <w:numPr>
                <w:ilvl w:val="0"/>
                <w:numId w:val="2"/>
              </w:numPr>
              <w:tabs>
                <w:tab w:val="left" w:pos="322"/>
              </w:tabs>
            </w:pPr>
            <w:r>
              <w:t>Možnosti řízení zobecněné síly jako primární mechanické veličiny při řízení pohybu.</w:t>
            </w:r>
          </w:p>
          <w:p w:rsidR="00982B32" w:rsidRDefault="00982B32" w:rsidP="0010688A">
            <w:pPr>
              <w:numPr>
                <w:ilvl w:val="0"/>
                <w:numId w:val="2"/>
              </w:numPr>
              <w:tabs>
                <w:tab w:val="left" w:pos="322"/>
              </w:tabs>
            </w:pPr>
            <w:r>
              <w:t>Základní principy řízení elektrické energie. Šířkově impulzní řízení (PWM) elektrické energie. Spínací výkonové polovodičové prvky.</w:t>
            </w:r>
          </w:p>
          <w:p w:rsidR="00982B32" w:rsidRDefault="00982B32" w:rsidP="0010688A">
            <w:pPr>
              <w:numPr>
                <w:ilvl w:val="0"/>
                <w:numId w:val="2"/>
              </w:numPr>
              <w:tabs>
                <w:tab w:val="left" w:pos="322"/>
              </w:tabs>
            </w:pPr>
            <w:r>
              <w:t>PWM řízení jednofázového a trojfázového napětí. Praktické příklady (cvičení)</w:t>
            </w:r>
          </w:p>
          <w:p w:rsidR="00982B32" w:rsidRDefault="00982B32" w:rsidP="0010688A">
            <w:pPr>
              <w:numPr>
                <w:ilvl w:val="0"/>
                <w:numId w:val="2"/>
              </w:numPr>
              <w:tabs>
                <w:tab w:val="left" w:pos="322"/>
              </w:tabs>
            </w:pPr>
            <w:r>
              <w:t>PWM řízení jednofázového a trojfázového proudu R-L zátěží. Přímé řízení dvoupolohovou regulací. Nepřímé PWM řízení proudu.</w:t>
            </w:r>
          </w:p>
          <w:p w:rsidR="00982B32" w:rsidRDefault="00982B32" w:rsidP="0010688A">
            <w:pPr>
              <w:numPr>
                <w:ilvl w:val="0"/>
                <w:numId w:val="2"/>
              </w:numPr>
              <w:tabs>
                <w:tab w:val="left" w:pos="322"/>
              </w:tabs>
            </w:pPr>
            <w:r>
              <w:t>Elektro - hydraulicko - mechanické měniče jako akční členy v mechatronice.</w:t>
            </w:r>
          </w:p>
          <w:p w:rsidR="00982B32" w:rsidRDefault="00982B32" w:rsidP="0010688A">
            <w:pPr>
              <w:numPr>
                <w:ilvl w:val="0"/>
                <w:numId w:val="2"/>
              </w:numPr>
              <w:tabs>
                <w:tab w:val="left" w:pos="322"/>
              </w:tabs>
            </w:pPr>
            <w:r>
              <w:t>Elektro-mechanické měniče (elektrické stroje) jako akční členy. Principy a rozdělení.</w:t>
            </w:r>
          </w:p>
          <w:p w:rsidR="00982B32" w:rsidRDefault="00982B32" w:rsidP="0010688A">
            <w:pPr>
              <w:numPr>
                <w:ilvl w:val="0"/>
                <w:numId w:val="2"/>
              </w:numPr>
              <w:tabs>
                <w:tab w:val="left" w:pos="322"/>
              </w:tabs>
            </w:pPr>
            <w:r>
              <w:t>Stejnosměrný elektrický stroj. Princip, dynamický popis, způsob řízení momentu a rychlosti elektrickou energií.</w:t>
            </w:r>
          </w:p>
          <w:p w:rsidR="00982B32" w:rsidRDefault="00982B32" w:rsidP="0010688A">
            <w:pPr>
              <w:numPr>
                <w:ilvl w:val="0"/>
                <w:numId w:val="2"/>
              </w:numPr>
              <w:tabs>
                <w:tab w:val="left" w:pos="322"/>
              </w:tabs>
            </w:pPr>
            <w:r>
              <w:t>Střídavý elektrický stroj. Princip. Rozdělení. Možnosti řízení momentu střídavého stroje prostřednictvím řízené elektrické energie.</w:t>
            </w:r>
          </w:p>
          <w:p w:rsidR="00982B32" w:rsidRDefault="00982B32" w:rsidP="0010688A">
            <w:pPr>
              <w:numPr>
                <w:ilvl w:val="0"/>
                <w:numId w:val="2"/>
              </w:numPr>
              <w:tabs>
                <w:tab w:val="left" w:pos="322"/>
              </w:tabs>
            </w:pPr>
            <w:r>
              <w:t xml:space="preserve"> Synchronní stroj. Princip. Dynamický popis. Způsoby řízení</w:t>
            </w:r>
          </w:p>
          <w:p w:rsidR="00982B32" w:rsidRDefault="00982B32" w:rsidP="0010688A">
            <w:pPr>
              <w:numPr>
                <w:ilvl w:val="0"/>
                <w:numId w:val="2"/>
              </w:numPr>
              <w:tabs>
                <w:tab w:val="left" w:pos="322"/>
              </w:tabs>
            </w:pPr>
            <w:r>
              <w:t xml:space="preserve"> Krokový motor jako zvláštní případ synchronního stroje. Druhy, způsoby řízení. Simulační model energetických interakcí krokového motoru a jeho vysvětlení. Výsledky simulačních experimentů.</w:t>
            </w:r>
          </w:p>
          <w:p w:rsidR="00982B32" w:rsidRDefault="00982B32" w:rsidP="0010688A">
            <w:pPr>
              <w:numPr>
                <w:ilvl w:val="0"/>
                <w:numId w:val="2"/>
              </w:numPr>
              <w:tabs>
                <w:tab w:val="left" w:pos="322"/>
              </w:tabs>
            </w:pPr>
            <w:r>
              <w:t xml:space="preserve"> Asynchronní elektrický stroj. Princip. Dynamický popis. Způsoby řízení</w:t>
            </w:r>
          </w:p>
          <w:p w:rsidR="00982B32" w:rsidRDefault="00982B32" w:rsidP="0010688A">
            <w:pPr>
              <w:numPr>
                <w:ilvl w:val="0"/>
                <w:numId w:val="2"/>
              </w:numPr>
              <w:tabs>
                <w:tab w:val="left" w:pos="322"/>
              </w:tabs>
            </w:pPr>
            <w:r>
              <w:t xml:space="preserve"> Případové studie s ukázkou použití jednotlivých akčních členů-SS stroj</w:t>
            </w:r>
          </w:p>
          <w:p w:rsidR="00982B32" w:rsidRPr="008640EA" w:rsidRDefault="00982B32" w:rsidP="0010688A">
            <w:pPr>
              <w:numPr>
                <w:ilvl w:val="0"/>
                <w:numId w:val="2"/>
              </w:numPr>
              <w:tabs>
                <w:tab w:val="left" w:pos="322"/>
              </w:tabs>
            </w:pPr>
            <w:r>
              <w:t>Případové studie s ukázkou použití jednotlivých akčních členů-Synchronní stroj s permanentními magnety.</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4F25D5" w:rsidTr="0010688A">
        <w:trPr>
          <w:trHeight w:val="425"/>
        </w:trPr>
        <w:tc>
          <w:tcPr>
            <w:tcW w:w="9855" w:type="dxa"/>
            <w:gridSpan w:val="8"/>
            <w:tcBorders>
              <w:top w:val="nil"/>
            </w:tcBorders>
          </w:tcPr>
          <w:p w:rsidR="004F25D5" w:rsidRPr="00204D60" w:rsidRDefault="004F25D5" w:rsidP="004F25D5">
            <w:pPr>
              <w:rPr>
                <w:ins w:id="2513" w:author="vopatrilova" w:date="2018-11-19T12:22:00Z"/>
                <w:b/>
              </w:rPr>
            </w:pPr>
            <w:ins w:id="2514" w:author="vopatrilova" w:date="2018-11-19T12:22:00Z">
              <w:r w:rsidRPr="00204D60">
                <w:rPr>
                  <w:b/>
                </w:rPr>
                <w:t>Povinná literatura:</w:t>
              </w:r>
            </w:ins>
          </w:p>
          <w:p w:rsidR="004F25D5" w:rsidRPr="00204D60" w:rsidRDefault="004F25D5" w:rsidP="004F25D5">
            <w:pPr>
              <w:rPr>
                <w:ins w:id="2515" w:author="vopatrilova" w:date="2018-11-19T12:22:00Z"/>
              </w:rPr>
            </w:pPr>
            <w:ins w:id="2516" w:author="vopatrilova" w:date="2018-11-19T12:22:00Z">
              <w:r w:rsidRPr="00204D60">
                <w:t xml:space="preserve">ÚŘEDNÍČEK, Z. </w:t>
              </w:r>
              <w:r w:rsidRPr="00204D60">
                <w:rPr>
                  <w:i/>
                </w:rPr>
                <w:t>Elektromechanické akční členy</w:t>
              </w:r>
              <w:r w:rsidRPr="00204D60">
                <w:t>. Vyd. 1. Zlín, Univerzita Tomáše Bati ve Zlíně, 2009. ISBN 978-80-7318-835-1.</w:t>
              </w:r>
            </w:ins>
          </w:p>
          <w:p w:rsidR="004F25D5" w:rsidRPr="00204D60" w:rsidRDefault="004F25D5" w:rsidP="004F25D5">
            <w:pPr>
              <w:rPr>
                <w:ins w:id="2517" w:author="vopatrilova" w:date="2018-11-19T12:22:00Z"/>
              </w:rPr>
            </w:pPr>
            <w:ins w:id="2518" w:author="vopatrilova" w:date="2018-11-19T12:22:00Z">
              <w:r w:rsidRPr="00204D60">
                <w:t xml:space="preserve">BRANŠTETTER, P.: </w:t>
              </w:r>
              <w:r w:rsidRPr="00204D60">
                <w:rPr>
                  <w:i/>
                </w:rPr>
                <w:t>Technické prostředky pro řízení elektrických pohonů</w:t>
              </w:r>
              <w:r w:rsidRPr="00204D60">
                <w:t>, FEI VŠB-TU Ostrava 2005</w:t>
              </w:r>
            </w:ins>
          </w:p>
          <w:p w:rsidR="004F25D5" w:rsidRPr="00204D60" w:rsidRDefault="004F25D5" w:rsidP="004F25D5">
            <w:pPr>
              <w:rPr>
                <w:ins w:id="2519" w:author="vopatrilova" w:date="2018-11-19T12:22:00Z"/>
              </w:rPr>
            </w:pPr>
            <w:ins w:id="2520" w:author="vopatrilova" w:date="2018-11-19T12:22:00Z">
              <w:r w:rsidRPr="00204D60">
                <w:t xml:space="preserve">ŽALMAN, M.: </w:t>
              </w:r>
              <w:r w:rsidRPr="00204D60">
                <w:rPr>
                  <w:i/>
                </w:rPr>
                <w:t>Akčné členy</w:t>
              </w:r>
              <w:r w:rsidRPr="00204D60">
                <w:t>, Fakulta elektrotechniky a informatiky STU Bratislava, Bratislava 2002</w:t>
              </w:r>
            </w:ins>
          </w:p>
          <w:p w:rsidR="004F25D5" w:rsidRPr="00204D60" w:rsidRDefault="004F25D5" w:rsidP="004F25D5">
            <w:pPr>
              <w:rPr>
                <w:ins w:id="2521" w:author="vopatrilova" w:date="2018-11-19T12:22:00Z"/>
                <w:b/>
              </w:rPr>
            </w:pPr>
            <w:ins w:id="2522" w:author="vopatrilova" w:date="2018-11-19T12:22:00Z">
              <w:r w:rsidRPr="00204D60">
                <w:rPr>
                  <w:b/>
                </w:rPr>
                <w:t>Doporučená literatura:</w:t>
              </w:r>
            </w:ins>
          </w:p>
          <w:p w:rsidR="004F25D5" w:rsidRPr="00204D60" w:rsidRDefault="004F25D5" w:rsidP="004F25D5">
            <w:pPr>
              <w:rPr>
                <w:ins w:id="2523" w:author="vopatrilova" w:date="2018-11-19T12:22:00Z"/>
              </w:rPr>
            </w:pPr>
            <w:ins w:id="2524" w:author="vopatrilova" w:date="2018-11-19T12:22:00Z">
              <w:r w:rsidRPr="00204D60">
                <w:t>SKALICKÝ,</w:t>
              </w:r>
            </w:ins>
            <w:ins w:id="2525" w:author="Jiří Vojtěšek" w:date="2018-11-22T22:04:00Z">
              <w:r w:rsidR="00C40C2B">
                <w:t xml:space="preserve"> </w:t>
              </w:r>
            </w:ins>
            <w:ins w:id="2526" w:author="vopatrilova" w:date="2018-11-19T12:22:00Z">
              <w:r w:rsidRPr="00204D60">
                <w:t xml:space="preserve">J.: </w:t>
              </w:r>
              <w:r w:rsidRPr="00204D60">
                <w:rPr>
                  <w:i/>
                </w:rPr>
                <w:t>Elektrické servopohony</w:t>
              </w:r>
              <w:r w:rsidRPr="00204D60">
                <w:t xml:space="preserve">, skripta Fakulty elektrotechniky a komunikačních technologií, Brno </w:t>
              </w:r>
            </w:ins>
          </w:p>
          <w:p w:rsidR="004F25D5" w:rsidRPr="00204D60" w:rsidRDefault="004F25D5" w:rsidP="004F25D5">
            <w:pPr>
              <w:rPr>
                <w:ins w:id="2527" w:author="vopatrilova" w:date="2018-11-19T12:22:00Z"/>
              </w:rPr>
            </w:pPr>
            <w:ins w:id="2528" w:author="vopatrilova" w:date="2018-11-19T12:22:00Z">
              <w:r w:rsidRPr="00204D60">
                <w:t>DE SILVA, C.</w:t>
              </w:r>
            </w:ins>
            <w:ins w:id="2529" w:author="Jiří Vojtěšek" w:date="2018-11-22T22:04:00Z">
              <w:r w:rsidR="00C40C2B">
                <w:t xml:space="preserve"> </w:t>
              </w:r>
            </w:ins>
            <w:ins w:id="2530" w:author="vopatrilova" w:date="2018-11-19T12:22:00Z">
              <w:r w:rsidRPr="00204D60">
                <w:t xml:space="preserve">W.: </w:t>
              </w:r>
              <w:r w:rsidRPr="00204D60">
                <w:rPr>
                  <w:i/>
                </w:rPr>
                <w:t>Control Senzor and Actuators</w:t>
              </w:r>
              <w:r w:rsidRPr="00204D60">
                <w:t>. Prentice Hall</w:t>
              </w:r>
              <w:del w:id="2531" w:author="Jiří Vojtěšek" w:date="2018-11-22T22:04:00Z">
                <w:r w:rsidRPr="00204D60" w:rsidDel="00C40C2B">
                  <w:delText xml:space="preserve"> </w:delText>
                </w:r>
              </w:del>
              <w:r w:rsidRPr="00204D60">
                <w:t>, 1989.</w:t>
              </w:r>
            </w:ins>
          </w:p>
          <w:p w:rsidR="004F25D5" w:rsidRDefault="004F25D5" w:rsidP="004F25D5">
            <w:pPr>
              <w:rPr>
                <w:ins w:id="2532" w:author="vopatrilova" w:date="2018-11-19T12:22:00Z"/>
              </w:rPr>
            </w:pPr>
            <w:ins w:id="2533" w:author="vopatrilova" w:date="2018-11-19T12:22:00Z">
              <w:r w:rsidRPr="00204D60">
                <w:t>Kompletní systém přednášek ve formátu *.pdf umístěných na LMS systému univerzity (Moodle).</w:t>
              </w:r>
            </w:ins>
          </w:p>
          <w:p w:rsidR="004F25D5" w:rsidRPr="006A155E" w:rsidRDefault="004F25D5">
            <w:pPr>
              <w:rPr>
                <w:ins w:id="2534" w:author="vopatrilova" w:date="2018-11-19T12:22:00Z"/>
              </w:rPr>
              <w:pPrChange w:id="2535" w:author="Jiří Vojtěšek" w:date="2018-11-22T22:04:00Z">
                <w:pPr>
                  <w:spacing w:after="200" w:line="276" w:lineRule="auto"/>
                </w:pPr>
              </w:pPrChange>
            </w:pPr>
            <w:proofErr w:type="gramStart"/>
            <w:ins w:id="2536" w:author="vopatrilova" w:date="2018-11-19T12:22:00Z">
              <w:r w:rsidRPr="00C40C2B">
                <w:rPr>
                  <w:rPrChange w:id="2537" w:author="Jiří Vojtěšek" w:date="2018-11-22T22:04:00Z">
                    <w:rPr>
                      <w:b/>
                    </w:rPr>
                  </w:rPrChange>
                </w:rPr>
                <w:t>Bradley, D.A.</w:t>
              </w:r>
              <w:proofErr w:type="gramEnd"/>
              <w:r w:rsidRPr="00C40C2B">
                <w:rPr>
                  <w:rPrChange w:id="2538" w:author="Jiří Vojtěšek" w:date="2018-11-22T22:04:00Z">
                    <w:rPr>
                      <w:b/>
                    </w:rPr>
                  </w:rPrChange>
                </w:rPr>
                <w:t>, Dawson, D.,  Burd, N.C., Loader A.J.</w:t>
              </w:r>
              <w:r w:rsidRPr="00C40C2B">
                <w:t xml:space="preserve"> : </w:t>
              </w:r>
              <w:r w:rsidRPr="00C40C2B">
                <w:rPr>
                  <w:i/>
                  <w:rPrChange w:id="2539" w:author="Jiří Vojtěšek" w:date="2018-11-22T22:04:00Z">
                    <w:rPr/>
                  </w:rPrChange>
                </w:rPr>
                <w:t>Mechatronics, Electronics in products and processe</w:t>
              </w:r>
              <w:r w:rsidRPr="00C40C2B">
                <w:t>, Chapman&amp;HALL, University Press, Cambidge 1991, ISBN 0 412 58290 2</w:t>
              </w:r>
            </w:ins>
          </w:p>
          <w:p w:rsidR="004F25D5" w:rsidRPr="00C40C2B" w:rsidRDefault="004F25D5" w:rsidP="00C40C2B">
            <w:pPr>
              <w:rPr>
                <w:ins w:id="2540" w:author="vopatrilova" w:date="2018-11-19T12:22:00Z"/>
              </w:rPr>
            </w:pPr>
            <w:ins w:id="2541" w:author="vopatrilova" w:date="2018-11-19T12:22:00Z">
              <w:r w:rsidRPr="00C40C2B">
                <w:rPr>
                  <w:rPrChange w:id="2542" w:author="Jiří Vojtěšek" w:date="2018-11-22T22:04:00Z">
                    <w:rPr>
                      <w:b/>
                    </w:rPr>
                  </w:rPrChange>
                </w:rPr>
                <w:t xml:space="preserve">Jazar, R. N.: </w:t>
              </w:r>
              <w:r w:rsidRPr="00C40C2B">
                <w:t xml:space="preserve">Theory of Applied Robotic: </w:t>
              </w:r>
              <w:r w:rsidRPr="00C40C2B">
                <w:rPr>
                  <w:i/>
                  <w:rPrChange w:id="2543" w:author="Jiří Vojtěšek" w:date="2018-11-22T22:04:00Z">
                    <w:rPr/>
                  </w:rPrChange>
                </w:rPr>
                <w:t>Kinematics, Dynamics, and Control</w:t>
              </w:r>
              <w:r w:rsidRPr="00C40C2B">
                <w:t>, Springer Science +      Business Media, LLC, New York, 2007, ISBN-13:978-0-387-32475-3</w:t>
              </w:r>
            </w:ins>
          </w:p>
          <w:p w:rsidR="004F25D5" w:rsidRDefault="004F25D5" w:rsidP="004F25D5">
            <w:pPr>
              <w:spacing w:after="200" w:line="276" w:lineRule="auto"/>
              <w:rPr>
                <w:ins w:id="2544" w:author="vopatrilova" w:date="2018-11-19T12:22:00Z"/>
              </w:rPr>
            </w:pPr>
          </w:p>
          <w:p w:rsidR="004F25D5" w:rsidRPr="00204D60" w:rsidDel="00BB6EC2" w:rsidRDefault="004F25D5" w:rsidP="0010688A">
            <w:pPr>
              <w:rPr>
                <w:del w:id="2545" w:author="vopatrilova" w:date="2018-11-19T12:22:00Z"/>
                <w:b/>
              </w:rPr>
            </w:pPr>
            <w:del w:id="2546" w:author="vopatrilova" w:date="2018-11-19T12:22:00Z">
              <w:r w:rsidRPr="00204D60" w:rsidDel="00BB6EC2">
                <w:rPr>
                  <w:b/>
                </w:rPr>
                <w:delText>Povinná literatura:</w:delText>
              </w:r>
            </w:del>
          </w:p>
          <w:p w:rsidR="004F25D5" w:rsidRPr="00204D60" w:rsidDel="00BB6EC2" w:rsidRDefault="004F25D5" w:rsidP="0010688A">
            <w:pPr>
              <w:rPr>
                <w:del w:id="2547" w:author="vopatrilova" w:date="2018-11-19T12:22:00Z"/>
              </w:rPr>
            </w:pPr>
            <w:del w:id="2548" w:author="vopatrilova" w:date="2018-11-19T12:22:00Z">
              <w:r w:rsidRPr="00204D60" w:rsidDel="00BB6EC2">
                <w:delText xml:space="preserve">Úředníček, Z. </w:delText>
              </w:r>
              <w:r w:rsidRPr="00204D60" w:rsidDel="00BB6EC2">
                <w:rPr>
                  <w:i/>
                </w:rPr>
                <w:delText>Elektromechanické akční členy</w:delText>
              </w:r>
              <w:r w:rsidRPr="00204D60" w:rsidDel="00BB6EC2">
                <w:delText>. Vyd. 1. Zlín, Univerzita Tomáše Bati ve Zlíně, 2009. ISBN 978-80-7318-835-1.</w:delText>
              </w:r>
            </w:del>
          </w:p>
          <w:p w:rsidR="004F25D5" w:rsidRPr="00204D60" w:rsidDel="00BB6EC2" w:rsidRDefault="004F25D5" w:rsidP="0010688A">
            <w:pPr>
              <w:rPr>
                <w:del w:id="2549" w:author="vopatrilova" w:date="2018-11-19T12:22:00Z"/>
              </w:rPr>
            </w:pPr>
            <w:del w:id="2550" w:author="vopatrilova" w:date="2018-11-19T12:22:00Z">
              <w:r w:rsidRPr="00204D60" w:rsidDel="00BB6EC2">
                <w:delText xml:space="preserve">Branštetter, P.: </w:delText>
              </w:r>
              <w:r w:rsidRPr="00204D60" w:rsidDel="00BB6EC2">
                <w:rPr>
                  <w:i/>
                </w:rPr>
                <w:delText>Technické prostředky pro řízení elektrických pohonů</w:delText>
              </w:r>
              <w:r w:rsidRPr="00204D60" w:rsidDel="00BB6EC2">
                <w:delText>, FEI VŠB-TU Ostrava 2005</w:delText>
              </w:r>
            </w:del>
          </w:p>
          <w:p w:rsidR="004F25D5" w:rsidRPr="00204D60" w:rsidDel="00BB6EC2" w:rsidRDefault="004F25D5" w:rsidP="0010688A">
            <w:pPr>
              <w:rPr>
                <w:del w:id="2551" w:author="vopatrilova" w:date="2018-11-19T12:22:00Z"/>
              </w:rPr>
            </w:pPr>
            <w:del w:id="2552" w:author="vopatrilova" w:date="2018-11-19T12:22:00Z">
              <w:r w:rsidRPr="00204D60" w:rsidDel="00BB6EC2">
                <w:delText xml:space="preserve"> Žalman, M.: </w:delText>
              </w:r>
              <w:r w:rsidRPr="00204D60" w:rsidDel="00BB6EC2">
                <w:rPr>
                  <w:i/>
                </w:rPr>
                <w:delText>Akčné členy</w:delText>
              </w:r>
              <w:r w:rsidRPr="00204D60" w:rsidDel="00BB6EC2">
                <w:delText>, Fakulta elektrotechniky a informatiky STU Bratislava, Bratislava 2002</w:delText>
              </w:r>
            </w:del>
          </w:p>
          <w:p w:rsidR="004F25D5" w:rsidRPr="00204D60" w:rsidDel="00BB6EC2" w:rsidRDefault="004F25D5" w:rsidP="0010688A">
            <w:pPr>
              <w:rPr>
                <w:del w:id="2553" w:author="vopatrilova" w:date="2018-11-19T12:22:00Z"/>
                <w:b/>
              </w:rPr>
            </w:pPr>
            <w:del w:id="2554" w:author="vopatrilova" w:date="2018-11-19T12:22:00Z">
              <w:r w:rsidRPr="00204D60" w:rsidDel="00BB6EC2">
                <w:rPr>
                  <w:b/>
                </w:rPr>
                <w:delText>Doporučená literatura:</w:delText>
              </w:r>
            </w:del>
          </w:p>
          <w:p w:rsidR="004F25D5" w:rsidRPr="00204D60" w:rsidDel="00BB6EC2" w:rsidRDefault="004F25D5" w:rsidP="0010688A">
            <w:pPr>
              <w:rPr>
                <w:del w:id="2555" w:author="vopatrilova" w:date="2018-11-19T12:22:00Z"/>
              </w:rPr>
            </w:pPr>
            <w:del w:id="2556" w:author="vopatrilova" w:date="2018-11-19T12:22:00Z">
              <w:r w:rsidRPr="00204D60" w:rsidDel="00BB6EC2">
                <w:delText xml:space="preserve">Skalický,J.: </w:delText>
              </w:r>
              <w:r w:rsidRPr="00204D60" w:rsidDel="00BB6EC2">
                <w:rPr>
                  <w:i/>
                </w:rPr>
                <w:delText>Elektrické servopohony</w:delText>
              </w:r>
              <w:r w:rsidRPr="00204D60" w:rsidDel="00BB6EC2">
                <w:delText xml:space="preserve">, skripta Fakulty elektrotechniky a komunikačních technologií, Brno </w:delText>
              </w:r>
            </w:del>
          </w:p>
          <w:p w:rsidR="004F25D5" w:rsidRPr="001859A0" w:rsidDel="00BB6EC2" w:rsidRDefault="004F25D5" w:rsidP="0010688A">
            <w:pPr>
              <w:rPr>
                <w:del w:id="2557" w:author="vopatrilova" w:date="2018-11-19T12:22:00Z"/>
                <w:sz w:val="16"/>
              </w:rPr>
            </w:pPr>
            <w:del w:id="2558" w:author="vopatrilova" w:date="2018-11-19T12:22:00Z">
              <w:r w:rsidRPr="00204D60" w:rsidDel="00BB6EC2">
                <w:delText xml:space="preserve">De Silva, C.W.: </w:delText>
              </w:r>
              <w:r w:rsidRPr="00204D60" w:rsidDel="00BB6EC2">
                <w:rPr>
                  <w:i/>
                </w:rPr>
                <w:delText>Control Senzor and Actuators</w:delText>
              </w:r>
              <w:r w:rsidRPr="00204D60" w:rsidDel="00BB6EC2">
                <w:delText>. Prentice Hall , 1989.</w:delText>
              </w:r>
            </w:del>
          </w:p>
          <w:p w:rsidR="004F25D5" w:rsidRPr="004F59BF" w:rsidRDefault="004F25D5" w:rsidP="0010688A">
            <w:pPr>
              <w:pStyle w:val="Literatura"/>
              <w:tabs>
                <w:tab w:val="clear" w:pos="709"/>
                <w:tab w:val="clear" w:pos="851"/>
              </w:tabs>
              <w:spacing w:before="0" w:after="0" w:line="240" w:lineRule="auto"/>
              <w:ind w:left="0" w:firstLine="0"/>
              <w:jc w:val="left"/>
              <w:rPr>
                <w:sz w:val="20"/>
                <w:szCs w:val="20"/>
              </w:rPr>
            </w:pPr>
            <w:del w:id="2559" w:author="vopatrilova" w:date="2018-11-19T12:22:00Z">
              <w:r w:rsidRPr="001859A0" w:rsidDel="00BB6EC2">
                <w:rPr>
                  <w:sz w:val="20"/>
                </w:rPr>
                <w:delText>Kompletní systém přednášek ve formátu *.pdf umístěných na LMS systému univerzity (Moodle).</w:delText>
              </w:r>
            </w:del>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19</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30"/>
        </w:trPr>
        <w:tc>
          <w:tcPr>
            <w:tcW w:w="9855" w:type="dxa"/>
            <w:gridSpan w:val="8"/>
          </w:tcPr>
          <w:p w:rsidR="00982B32" w:rsidRDefault="00982B32" w:rsidP="0010688A">
            <w:pPr>
              <w:jc w:val="both"/>
            </w:pPr>
            <w:r w:rsidRPr="00872312">
              <w:lastRenderedPageBreak/>
              <w:t xml:space="preserve">Vyučující na FAI má trvale vypsány a zveřejněny konzultace minimálně 2h/týden v rámci kterých mají možnosti </w:t>
            </w:r>
            <w:r>
              <w:t>k</w:t>
            </w:r>
            <w:r w:rsidRPr="00872312">
              <w:t xml:space="preserve">onzultovat podrobněji probíranou látku. Dále mohou studenti komunikovat s vyučujícím pomocí e-mailu a LMS Moodle. </w:t>
            </w:r>
          </w:p>
        </w:tc>
      </w:tr>
    </w:tbl>
    <w:p w:rsidR="008065DC" w:rsidRDefault="008065DC">
      <w:pPr>
        <w:rPr>
          <w:ins w:id="2560" w:author="vopatrilova" w:date="2018-11-20T14:06:00Z"/>
        </w:rPr>
      </w:pPr>
      <w:ins w:id="2561" w:author="vopatrilova" w:date="2018-11-20T14:06: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562" w:name="analogovaAcislicovaTechnika"/>
            <w:r>
              <w:t>Analogová a číslicová technika</w:t>
            </w:r>
            <w:bookmarkEnd w:id="2562"/>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28p+14s+28c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 xml:space="preserve">přednáška, </w:t>
            </w:r>
          </w:p>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cvičeních). </w:t>
            </w:r>
          </w:p>
          <w:p w:rsidR="00982B32" w:rsidRDefault="00982B32" w:rsidP="0010688A">
            <w:pPr>
              <w:jc w:val="both"/>
            </w:pPr>
            <w:r>
              <w:t xml:space="preserve">2. Teoretické a praktické zvládnutí probíraných témat. </w:t>
            </w:r>
          </w:p>
          <w:p w:rsidR="00982B32" w:rsidRDefault="00982B32" w:rsidP="0010688A">
            <w:pPr>
              <w:jc w:val="both"/>
            </w:pPr>
            <w:r>
              <w:t xml:space="preserve">3. Samostatné vypracování všech laboratorních protokolů v průběhu semestru. </w:t>
            </w:r>
          </w:p>
          <w:p w:rsidR="00982B32" w:rsidRDefault="00982B32" w:rsidP="0010688A">
            <w:pPr>
              <w:jc w:val="both"/>
            </w:pPr>
            <w:r>
              <w:t>4. Prokázání úspěšného zvládnutí probírané tématiky při písemné i ústní části zkoušky.</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Mgr. Milan Adámek,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přednáší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Mgr. Milan Adámek, Ph.D. (přednášky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694"/>
        </w:trPr>
        <w:tc>
          <w:tcPr>
            <w:tcW w:w="9855" w:type="dxa"/>
            <w:gridSpan w:val="8"/>
            <w:tcBorders>
              <w:top w:val="nil"/>
              <w:bottom w:val="single" w:sz="12" w:space="0" w:color="auto"/>
            </w:tcBorders>
          </w:tcPr>
          <w:p w:rsidR="00982B32" w:rsidRPr="001535C9" w:rsidRDefault="00982B32" w:rsidP="0010688A">
            <w:pPr>
              <w:jc w:val="both"/>
            </w:pPr>
            <w:r w:rsidRPr="001535C9">
              <w:t xml:space="preserve">Po absolvování předmětu je student seznámen s problematikou analogových a číslicových obvodů. Je schopen využívat získané znalosti při návrhu elektronických systémů. </w:t>
            </w:r>
            <w:r>
              <w:t>Na předmět navazuje předmět Mikropočítače a PLC.</w:t>
            </w:r>
          </w:p>
          <w:p w:rsidR="00982B32" w:rsidRPr="001535C9" w:rsidRDefault="00982B32" w:rsidP="0010688A">
            <w:r>
              <w:t>Témata</w:t>
            </w:r>
            <w:r w:rsidRPr="001535C9">
              <w:t>:</w:t>
            </w:r>
          </w:p>
          <w:p w:rsidR="00982B32" w:rsidRPr="001535C9" w:rsidRDefault="00982B32" w:rsidP="0010688A">
            <w:pPr>
              <w:numPr>
                <w:ilvl w:val="0"/>
                <w:numId w:val="3"/>
              </w:numPr>
              <w:tabs>
                <w:tab w:val="clear" w:pos="1080"/>
                <w:tab w:val="num" w:pos="635"/>
              </w:tabs>
              <w:suppressAutoHyphens/>
              <w:ind w:left="635" w:hanging="283"/>
              <w:jc w:val="both"/>
            </w:pPr>
            <w:r w:rsidRPr="001535C9">
              <w:t>Vodivé materiály, izolanty a polovodiče, vlastnosti polovodičových prvků, VA charakteristika diody, stabilizátory a usměrňovače.</w:t>
            </w:r>
          </w:p>
          <w:p w:rsidR="00982B32" w:rsidRPr="001535C9" w:rsidRDefault="00982B32" w:rsidP="0010688A">
            <w:pPr>
              <w:numPr>
                <w:ilvl w:val="0"/>
                <w:numId w:val="3"/>
              </w:numPr>
              <w:tabs>
                <w:tab w:val="clear" w:pos="1080"/>
                <w:tab w:val="num" w:pos="635"/>
              </w:tabs>
              <w:suppressAutoHyphens/>
              <w:ind w:left="635" w:hanging="283"/>
              <w:jc w:val="both"/>
            </w:pPr>
            <w:r w:rsidRPr="001535C9">
              <w:t>Tranzistorový jev, bipolární tranzistory, VA charakteristiky tranzistorů, základní zesilovací stupně s bipolárním tranzistorem (SE, SB, SC), princip funkce, analýza základních vlastností (zesílení, vstupní a výstupní odpor), frekvenční vlastnosti, Millerův efekt.</w:t>
            </w:r>
          </w:p>
          <w:p w:rsidR="00982B32" w:rsidRPr="001535C9" w:rsidRDefault="00982B32" w:rsidP="0010688A">
            <w:pPr>
              <w:numPr>
                <w:ilvl w:val="0"/>
                <w:numId w:val="3"/>
              </w:numPr>
              <w:tabs>
                <w:tab w:val="clear" w:pos="1080"/>
                <w:tab w:val="num" w:pos="635"/>
              </w:tabs>
              <w:suppressAutoHyphens/>
              <w:ind w:left="635" w:hanging="283"/>
              <w:jc w:val="both"/>
            </w:pPr>
            <w:r w:rsidRPr="001535C9">
              <w:t>Unipolární tranzistory, IGFET a JEFT tranzistory, VA charakteristiky unipolárních charakteristik a jejich měření, základní zesilovací stupně s unipolárním tranzistorem (SS, SG, SD), porovnání vlastností, využití.</w:t>
            </w:r>
          </w:p>
          <w:p w:rsidR="00982B32" w:rsidRPr="001535C9" w:rsidRDefault="00982B32" w:rsidP="0010688A">
            <w:pPr>
              <w:numPr>
                <w:ilvl w:val="0"/>
                <w:numId w:val="3"/>
              </w:numPr>
              <w:tabs>
                <w:tab w:val="clear" w:pos="1080"/>
                <w:tab w:val="num" w:pos="635"/>
              </w:tabs>
              <w:suppressAutoHyphens/>
              <w:ind w:left="635" w:hanging="283"/>
              <w:jc w:val="both"/>
            </w:pPr>
            <w:r w:rsidRPr="001535C9">
              <w:t>Vícevrstvé spínací součástky, režim závěrně blokující a obousměrně vodivý, diak, triak, tyristor, konstrukce, VA charakteristiky, příklady použití.</w:t>
            </w:r>
          </w:p>
          <w:p w:rsidR="00982B32" w:rsidRPr="001535C9" w:rsidRDefault="00982B32" w:rsidP="0010688A">
            <w:pPr>
              <w:numPr>
                <w:ilvl w:val="0"/>
                <w:numId w:val="3"/>
              </w:numPr>
              <w:tabs>
                <w:tab w:val="clear" w:pos="1080"/>
                <w:tab w:val="num" w:pos="635"/>
              </w:tabs>
              <w:suppressAutoHyphens/>
              <w:ind w:left="635" w:hanging="283"/>
              <w:jc w:val="both"/>
            </w:pPr>
            <w:r w:rsidRPr="001535C9">
              <w:t>Konstrukce operačních zesilovačů, základní zapojení pro idealizovaný operační zesilovač, invertující a neinvertující zesilovač, rozdílový zesilovač, sumátor, integrační a derivační člen, napěťový sledovač, reálné vlastnosti operačních zesilovačů.</w:t>
            </w:r>
          </w:p>
          <w:p w:rsidR="00982B32" w:rsidRPr="001535C9" w:rsidRDefault="00982B32" w:rsidP="0010688A">
            <w:pPr>
              <w:numPr>
                <w:ilvl w:val="0"/>
                <w:numId w:val="3"/>
              </w:numPr>
              <w:tabs>
                <w:tab w:val="clear" w:pos="1080"/>
                <w:tab w:val="num" w:pos="635"/>
              </w:tabs>
              <w:suppressAutoHyphens/>
              <w:ind w:left="635" w:hanging="283"/>
              <w:jc w:val="both"/>
            </w:pPr>
            <w:r w:rsidRPr="001535C9">
              <w:t>Optoelektronické prvky, optoelektronické vysílače a přijímače, optočleny, princip oscilátoru, podmínky vzniku oscilací, typy oscilátorů a jejich obvodová řešení. Generátory funkcí, napěťově řízený oscilátor.</w:t>
            </w:r>
          </w:p>
          <w:p w:rsidR="00982B32" w:rsidRPr="001535C9" w:rsidRDefault="00982B32" w:rsidP="0010688A">
            <w:pPr>
              <w:numPr>
                <w:ilvl w:val="0"/>
                <w:numId w:val="3"/>
              </w:numPr>
              <w:tabs>
                <w:tab w:val="clear" w:pos="1080"/>
                <w:tab w:val="num" w:pos="635"/>
              </w:tabs>
              <w:suppressAutoHyphens/>
              <w:ind w:left="635" w:hanging="283"/>
              <w:jc w:val="both"/>
            </w:pPr>
            <w:r w:rsidRPr="001535C9">
              <w:t>Číselné soustavy jako základ kódu, algebraické operace v číselných soustavách, váhové a neváhové kódy, detekční kódy.</w:t>
            </w:r>
          </w:p>
          <w:p w:rsidR="00982B32" w:rsidRPr="001535C9" w:rsidRDefault="00982B32" w:rsidP="0010688A">
            <w:pPr>
              <w:numPr>
                <w:ilvl w:val="0"/>
                <w:numId w:val="3"/>
              </w:numPr>
              <w:tabs>
                <w:tab w:val="clear" w:pos="1080"/>
                <w:tab w:val="num" w:pos="635"/>
              </w:tabs>
              <w:suppressAutoHyphens/>
              <w:ind w:left="635" w:hanging="283"/>
              <w:jc w:val="both"/>
            </w:pPr>
            <w:r w:rsidRPr="001535C9">
              <w:t>Logické členy s bipolárními tranzistory, hazardy v kombinačních logických obvodech, TTL technologie</w:t>
            </w:r>
          </w:p>
          <w:p w:rsidR="00982B32" w:rsidRPr="001535C9" w:rsidRDefault="00982B32" w:rsidP="0010688A">
            <w:pPr>
              <w:numPr>
                <w:ilvl w:val="0"/>
                <w:numId w:val="3"/>
              </w:numPr>
              <w:tabs>
                <w:tab w:val="clear" w:pos="1080"/>
                <w:tab w:val="num" w:pos="635"/>
              </w:tabs>
              <w:suppressAutoHyphens/>
              <w:ind w:left="635" w:hanging="283"/>
              <w:jc w:val="both"/>
            </w:pPr>
            <w:r w:rsidRPr="001535C9">
              <w:t>Logické členy s unipolárními tranzistory. CMOS technologie. Kompatibilita TTL a CMOS technologií.</w:t>
            </w:r>
          </w:p>
          <w:p w:rsidR="00982B32" w:rsidRPr="001535C9" w:rsidRDefault="00982B32" w:rsidP="0010688A">
            <w:pPr>
              <w:numPr>
                <w:ilvl w:val="0"/>
                <w:numId w:val="3"/>
              </w:numPr>
              <w:tabs>
                <w:tab w:val="clear" w:pos="1080"/>
                <w:tab w:val="num" w:pos="635"/>
              </w:tabs>
              <w:suppressAutoHyphens/>
              <w:ind w:left="635" w:hanging="283"/>
              <w:jc w:val="both"/>
            </w:pPr>
            <w:r w:rsidRPr="001535C9">
              <w:t>Vybrané logické bloky: sčítačka, odčítačka, multiplexor, demultiplexor, dekodér, kodér, rekodér, detektor chyb kódu, generátor parity, komparátor, aritmetická a logická jednotka.</w:t>
            </w:r>
          </w:p>
          <w:p w:rsidR="00982B32" w:rsidRPr="001535C9" w:rsidRDefault="00982B32" w:rsidP="0010688A">
            <w:pPr>
              <w:numPr>
                <w:ilvl w:val="0"/>
                <w:numId w:val="3"/>
              </w:numPr>
              <w:tabs>
                <w:tab w:val="clear" w:pos="1080"/>
                <w:tab w:val="num" w:pos="635"/>
              </w:tabs>
              <w:suppressAutoHyphens/>
              <w:ind w:left="635" w:hanging="283"/>
              <w:jc w:val="both"/>
            </w:pPr>
            <w:r w:rsidRPr="001535C9">
              <w:t>Sekvenční logické obvody a sítě, astabilni, bistabilní a monostabilní klopné obvody, registr, asynchronní a synchronní čítač, paměti, typy pamětí a jejich konstrukce.</w:t>
            </w:r>
          </w:p>
          <w:p w:rsidR="00982B32" w:rsidRPr="001535C9" w:rsidRDefault="00982B32" w:rsidP="0010688A">
            <w:pPr>
              <w:numPr>
                <w:ilvl w:val="0"/>
                <w:numId w:val="3"/>
              </w:numPr>
              <w:tabs>
                <w:tab w:val="clear" w:pos="1080"/>
                <w:tab w:val="num" w:pos="635"/>
              </w:tabs>
              <w:suppressAutoHyphens/>
              <w:ind w:left="635" w:hanging="283"/>
              <w:jc w:val="both"/>
            </w:pPr>
            <w:r w:rsidRPr="001535C9">
              <w:t>Posuvný registr, děliče frekvence, příklady použití.</w:t>
            </w:r>
          </w:p>
          <w:p w:rsidR="00982B32" w:rsidRPr="001535C9" w:rsidRDefault="00982B32" w:rsidP="0010688A">
            <w:pPr>
              <w:numPr>
                <w:ilvl w:val="0"/>
                <w:numId w:val="3"/>
              </w:numPr>
              <w:tabs>
                <w:tab w:val="clear" w:pos="1080"/>
                <w:tab w:val="num" w:pos="635"/>
              </w:tabs>
              <w:ind w:left="635" w:hanging="283"/>
            </w:pPr>
            <w:r w:rsidRPr="001535C9">
              <w:t>AD převodníky, konstrukce, vlastnosti, použití jednotlivých typů.</w:t>
            </w:r>
          </w:p>
          <w:p w:rsidR="00982B32" w:rsidRDefault="00982B32" w:rsidP="0010688A">
            <w:pPr>
              <w:numPr>
                <w:ilvl w:val="0"/>
                <w:numId w:val="3"/>
              </w:numPr>
              <w:tabs>
                <w:tab w:val="clear" w:pos="1080"/>
                <w:tab w:val="num" w:pos="635"/>
              </w:tabs>
              <w:ind w:left="635" w:hanging="283"/>
            </w:pPr>
            <w:r w:rsidRPr="001535C9">
              <w:t>DA převodníky, konstrukce, vlastnosti, použití jednotlivých typů.</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4F25D5" w:rsidTr="00D31332">
        <w:trPr>
          <w:trHeight w:val="625"/>
        </w:trPr>
        <w:tc>
          <w:tcPr>
            <w:tcW w:w="9855" w:type="dxa"/>
            <w:gridSpan w:val="8"/>
            <w:tcBorders>
              <w:top w:val="nil"/>
            </w:tcBorders>
          </w:tcPr>
          <w:p w:rsidR="004F25D5" w:rsidRDefault="004F25D5" w:rsidP="004F25D5">
            <w:pPr>
              <w:jc w:val="both"/>
              <w:rPr>
                <w:ins w:id="2563" w:author="vopatrilova" w:date="2018-11-19T12:24:00Z"/>
                <w:b/>
                <w:bCs/>
              </w:rPr>
            </w:pPr>
            <w:ins w:id="2564" w:author="vopatrilova" w:date="2018-11-19T12:24:00Z">
              <w:r w:rsidRPr="001C0137">
                <w:rPr>
                  <w:b/>
                  <w:bCs/>
                </w:rPr>
                <w:t>Povinná literatura:</w:t>
              </w:r>
            </w:ins>
          </w:p>
          <w:p w:rsidR="004F25D5" w:rsidRDefault="004F25D5" w:rsidP="004F25D5">
            <w:pPr>
              <w:jc w:val="both"/>
              <w:rPr>
                <w:ins w:id="2565" w:author="vopatrilova" w:date="2018-11-19T12:24:00Z"/>
                <w:rFonts w:ascii="Roboto" w:hAnsi="Roboto" w:cs="Arial"/>
                <w:color w:val="000000"/>
                <w:sz w:val="22"/>
                <w:szCs w:val="22"/>
              </w:rPr>
            </w:pPr>
            <w:ins w:id="2566" w:author="vopatrilova" w:date="2018-11-19T12:24:00Z">
              <w:r w:rsidRPr="00180E53">
                <w:t xml:space="preserve">VOBECKÝ, J., ZÁHLAVA, V.: </w:t>
              </w:r>
              <w:r w:rsidRPr="00C40C2B">
                <w:rPr>
                  <w:i/>
                  <w:rPrChange w:id="2567" w:author="Jiří Vojtěšek" w:date="2018-11-22T22:04:00Z">
                    <w:rPr/>
                  </w:rPrChange>
                </w:rPr>
                <w:t>Elektronika: součástky a obvody, principy a příklady</w:t>
              </w:r>
              <w:r w:rsidRPr="00180E53">
                <w:t xml:space="preserve">. Grada, 2015. </w:t>
              </w:r>
              <w:r w:rsidRPr="00180E53">
                <w:rPr>
                  <w:rStyle w:val="sx-text-light1"/>
                  <w:rFonts w:ascii="Roboto" w:hAnsi="Roboto" w:cs="Arial"/>
                  <w:sz w:val="22"/>
                  <w:szCs w:val="22"/>
                </w:rPr>
                <w:t xml:space="preserve">ISBN: </w:t>
              </w:r>
              <w:r w:rsidRPr="00180E53">
                <w:rPr>
                  <w:rFonts w:ascii="Roboto" w:hAnsi="Roboto" w:cs="Arial"/>
                  <w:color w:val="000000"/>
                  <w:sz w:val="22"/>
                  <w:szCs w:val="22"/>
                </w:rPr>
                <w:t>978-80-247-1241-3.</w:t>
              </w:r>
            </w:ins>
          </w:p>
          <w:p w:rsidR="004F25D5" w:rsidRPr="00180E53" w:rsidRDefault="004F25D5" w:rsidP="004F25D5">
            <w:pPr>
              <w:jc w:val="both"/>
              <w:rPr>
                <w:ins w:id="2568" w:author="vopatrilova" w:date="2018-11-19T12:24:00Z"/>
                <w:rFonts w:ascii="Roboto" w:hAnsi="Roboto" w:cs="Arial"/>
                <w:color w:val="000000"/>
                <w:sz w:val="22"/>
                <w:szCs w:val="22"/>
              </w:rPr>
            </w:pPr>
            <w:ins w:id="2569" w:author="vopatrilova" w:date="2018-11-19T12:24:00Z">
              <w:r>
                <w:t xml:space="preserve">DOLEČEK, J.: </w:t>
              </w:r>
              <w:r w:rsidRPr="00C40C2B">
                <w:rPr>
                  <w:i/>
                  <w:rPrChange w:id="2570" w:author="Jiří Vojtěšek" w:date="2018-11-22T22:04:00Z">
                    <w:rPr/>
                  </w:rPrChange>
                </w:rPr>
                <w:t>Moderní učebnice elektroniky komplet</w:t>
              </w:r>
              <w:r>
                <w:t xml:space="preserve">. BEN. 2009. </w:t>
              </w:r>
              <w:r w:rsidRPr="00180E53">
                <w:rPr>
                  <w:iCs/>
                </w:rPr>
                <w:t>ISBN 80-</w:t>
              </w:r>
              <w:r>
                <w:rPr>
                  <w:iCs/>
                </w:rPr>
                <w:t>7300</w:t>
              </w:r>
              <w:r w:rsidRPr="00180E53">
                <w:rPr>
                  <w:iCs/>
                </w:rPr>
                <w:t>-</w:t>
              </w:r>
              <w:r>
                <w:rPr>
                  <w:iCs/>
                </w:rPr>
                <w:t>185</w:t>
              </w:r>
              <w:r w:rsidRPr="00180E53">
                <w:rPr>
                  <w:iCs/>
                </w:rPr>
                <w:t>-</w:t>
              </w:r>
              <w:r>
                <w:rPr>
                  <w:iCs/>
                </w:rPr>
                <w:t>3</w:t>
              </w:r>
              <w:r w:rsidRPr="00180E53">
                <w:rPr>
                  <w:iCs/>
                </w:rPr>
                <w:t>.</w:t>
              </w:r>
            </w:ins>
          </w:p>
          <w:p w:rsidR="004F25D5" w:rsidRPr="00180E53" w:rsidRDefault="004F25D5" w:rsidP="004F25D5">
            <w:pPr>
              <w:jc w:val="both"/>
              <w:rPr>
                <w:ins w:id="2571" w:author="vopatrilova" w:date="2018-11-19T12:24:00Z"/>
              </w:rPr>
            </w:pPr>
          </w:p>
          <w:p w:rsidR="004F25D5" w:rsidRPr="00180E53" w:rsidRDefault="004F25D5" w:rsidP="004F25D5">
            <w:pPr>
              <w:jc w:val="both"/>
              <w:rPr>
                <w:ins w:id="2572" w:author="vopatrilova" w:date="2018-11-19T12:24:00Z"/>
                <w:b/>
              </w:rPr>
            </w:pPr>
            <w:ins w:id="2573" w:author="vopatrilova" w:date="2018-11-19T12:24:00Z">
              <w:r w:rsidRPr="00180E53">
                <w:rPr>
                  <w:b/>
                </w:rPr>
                <w:t>Doporučená literatura:</w:t>
              </w:r>
            </w:ins>
          </w:p>
          <w:p w:rsidR="004F25D5" w:rsidRPr="00180E53" w:rsidRDefault="004F25D5" w:rsidP="004F25D5">
            <w:pPr>
              <w:jc w:val="both"/>
              <w:rPr>
                <w:ins w:id="2574" w:author="vopatrilova" w:date="2018-11-19T12:24:00Z"/>
                <w:b/>
                <w:bCs/>
              </w:rPr>
            </w:pPr>
            <w:ins w:id="2575" w:author="vopatrilova" w:date="2018-11-19T12:24:00Z">
              <w:r w:rsidRPr="00180E53">
                <w:t xml:space="preserve">PUNČOCHÁŘ, J. </w:t>
              </w:r>
              <w:r w:rsidRPr="00C40C2B">
                <w:rPr>
                  <w:i/>
                  <w:iCs/>
                  <w:rPrChange w:id="2576" w:author="Jiří Vojtěšek" w:date="2018-11-22T22:05:00Z">
                    <w:rPr>
                      <w:iCs/>
                    </w:rPr>
                  </w:rPrChange>
                </w:rPr>
                <w:t>Operační zesilovače</w:t>
              </w:r>
              <w:r w:rsidRPr="00180E53">
                <w:t>. BEN. Praha, 2003.</w:t>
              </w:r>
            </w:ins>
          </w:p>
          <w:p w:rsidR="004F25D5" w:rsidRPr="00180E53" w:rsidRDefault="004F25D5" w:rsidP="004F25D5">
            <w:pPr>
              <w:jc w:val="both"/>
              <w:rPr>
                <w:ins w:id="2577" w:author="vopatrilova" w:date="2018-11-19T12:24:00Z"/>
                <w:b/>
              </w:rPr>
            </w:pPr>
            <w:ins w:id="2578" w:author="vopatrilova" w:date="2018-11-19T12:24:00Z">
              <w:r w:rsidRPr="00180E53">
                <w:t>CETL, PAPEŽ:</w:t>
              </w:r>
              <w:r w:rsidRPr="00180E53">
                <w:rPr>
                  <w:iCs/>
                </w:rPr>
                <w:t xml:space="preserve"> </w:t>
              </w:r>
              <w:r w:rsidRPr="00C40C2B">
                <w:rPr>
                  <w:i/>
                  <w:iCs/>
                  <w:rPrChange w:id="2579" w:author="Jiří Vojtěšek" w:date="2018-11-22T22:05:00Z">
                    <w:rPr>
                      <w:iCs/>
                    </w:rPr>
                  </w:rPrChange>
                </w:rPr>
                <w:t>Konstrukce a realizace elektronických obvodů</w:t>
              </w:r>
              <w:r w:rsidRPr="00180E53">
                <w:rPr>
                  <w:iCs/>
                </w:rPr>
                <w:t>. ČVUT. ISBN 80-01-02463-6.</w:t>
              </w:r>
            </w:ins>
          </w:p>
          <w:p w:rsidR="004F25D5" w:rsidRPr="00180E53" w:rsidRDefault="004F25D5" w:rsidP="004F25D5">
            <w:pPr>
              <w:jc w:val="both"/>
              <w:rPr>
                <w:ins w:id="2580" w:author="vopatrilova" w:date="2018-11-19T12:24:00Z"/>
              </w:rPr>
            </w:pPr>
            <w:ins w:id="2581" w:author="vopatrilova" w:date="2018-11-19T12:24:00Z">
              <w:r w:rsidRPr="00180E53">
                <w:t xml:space="preserve">BANZHAF, W. </w:t>
              </w:r>
              <w:r w:rsidRPr="00C40C2B">
                <w:rPr>
                  <w:rStyle w:val="a-size-extra-large"/>
                  <w:i/>
                  <w:rPrChange w:id="2582" w:author="Jiří Vojtěšek" w:date="2018-11-22T22:05:00Z">
                    <w:rPr>
                      <w:rStyle w:val="a-size-extra-large"/>
                    </w:rPr>
                  </w:rPrChange>
                </w:rPr>
                <w:t>Understanding Basic Electronics</w:t>
              </w:r>
              <w:r w:rsidRPr="00180E53">
                <w:t xml:space="preserve">. ARRL, 2015. </w:t>
              </w:r>
              <w:r>
                <w:rPr>
                  <w:rStyle w:val="a-size-base"/>
                  <w:lang w:val="en-US"/>
                </w:rPr>
                <w:t>ISBN-13:</w:t>
              </w:r>
              <w:r>
                <w:rPr>
                  <w:lang w:val="en-US"/>
                </w:rPr>
                <w:t xml:space="preserve"> </w:t>
              </w:r>
              <w:r>
                <w:rPr>
                  <w:rStyle w:val="a-size-base"/>
                  <w:lang w:val="en-US"/>
                </w:rPr>
                <w:t>978-0872590823</w:t>
              </w:r>
              <w:r>
                <w:rPr>
                  <w:lang w:val="en-US"/>
                </w:rPr>
                <w:t>.</w:t>
              </w:r>
            </w:ins>
          </w:p>
          <w:p w:rsidR="004F25D5" w:rsidRDefault="004F25D5" w:rsidP="004F25D5">
            <w:pPr>
              <w:jc w:val="both"/>
              <w:rPr>
                <w:ins w:id="2583" w:author="vopatrilova" w:date="2018-11-19T12:24:00Z"/>
                <w:rStyle w:val="a-size-base"/>
              </w:rPr>
            </w:pPr>
            <w:ins w:id="2584" w:author="vopatrilova" w:date="2018-11-19T12:24:00Z">
              <w:r w:rsidRPr="00180E53">
                <w:rPr>
                  <w:rStyle w:val="a-size-medium"/>
                </w:rPr>
                <w:lastRenderedPageBreak/>
                <w:t>SHAMIEH, C.</w:t>
              </w:r>
              <w:r w:rsidRPr="00180E53">
                <w:rPr>
                  <w:rStyle w:val="a-size-extra-large"/>
                </w:rPr>
                <w:t xml:space="preserve">: </w:t>
              </w:r>
              <w:r w:rsidRPr="00C40C2B">
                <w:rPr>
                  <w:rStyle w:val="a-size-extra-large"/>
                  <w:i/>
                  <w:rPrChange w:id="2585" w:author="Jiří Vojtěšek" w:date="2018-11-22T22:05:00Z">
                    <w:rPr>
                      <w:rStyle w:val="a-size-extra-large"/>
                    </w:rPr>
                  </w:rPrChange>
                </w:rPr>
                <w:t>Electronics For Dummies</w:t>
              </w:r>
              <w:r w:rsidRPr="00180E53">
                <w:rPr>
                  <w:rStyle w:val="a-size-extra-large"/>
                </w:rPr>
                <w:t xml:space="preserve">. </w:t>
              </w:r>
              <w:r w:rsidRPr="00180E53">
                <w:t>A Wiley Brand</w:t>
              </w:r>
              <w:r w:rsidRPr="00180E53">
                <w:rPr>
                  <w:rStyle w:val="a-size-extra-large"/>
                </w:rPr>
                <w:t xml:space="preserve">. </w:t>
              </w:r>
              <w:r w:rsidRPr="00180E53">
                <w:rPr>
                  <w:rStyle w:val="a-size-base"/>
                </w:rPr>
                <w:t>ISBN-13</w:t>
              </w:r>
              <w:r w:rsidRPr="00180E53">
                <w:t xml:space="preserve"> </w:t>
              </w:r>
              <w:r w:rsidRPr="00180E53">
                <w:rPr>
                  <w:rStyle w:val="a-size-base"/>
                </w:rPr>
                <w:t>978-1119117971.</w:t>
              </w:r>
            </w:ins>
          </w:p>
          <w:p w:rsidR="004F25D5" w:rsidRDefault="004F25D5" w:rsidP="004F25D5">
            <w:pPr>
              <w:jc w:val="both"/>
              <w:rPr>
                <w:ins w:id="2586" w:author="vopatrilova" w:date="2018-11-19T12:24:00Z"/>
              </w:rPr>
            </w:pPr>
            <w:ins w:id="2587" w:author="vopatrilova" w:date="2018-11-19T12:24:00Z">
              <w:r>
                <w:rPr>
                  <w:rStyle w:val="a-size-medium"/>
                </w:rPr>
                <w:t xml:space="preserve">ASHBY, R. </w:t>
              </w:r>
              <w:r w:rsidRPr="00C40C2B">
                <w:rPr>
                  <w:rStyle w:val="a-size-extra-large"/>
                  <w:i/>
                  <w:lang w:val="en-US"/>
                  <w:rPrChange w:id="2588" w:author="Jiří Vojtěšek" w:date="2018-11-22T22:05:00Z">
                    <w:rPr>
                      <w:rStyle w:val="a-size-extra-large"/>
                      <w:lang w:val="en-US"/>
                    </w:rPr>
                  </w:rPrChange>
                </w:rPr>
                <w:t>Electrical Engineering</w:t>
              </w:r>
              <w:r>
                <w:rPr>
                  <w:rStyle w:val="a-size-extra-large"/>
                  <w:lang w:val="en-US"/>
                </w:rPr>
                <w:t xml:space="preserve"> 101. 2012. Elsevier. </w:t>
              </w:r>
              <w:r>
                <w:rPr>
                  <w:rStyle w:val="a-size-base"/>
                  <w:lang w:val="en-US"/>
                </w:rPr>
                <w:t>ISBN-13:</w:t>
              </w:r>
              <w:r>
                <w:rPr>
                  <w:lang w:val="en-US"/>
                </w:rPr>
                <w:t xml:space="preserve"> </w:t>
              </w:r>
              <w:r>
                <w:rPr>
                  <w:rStyle w:val="a-size-base"/>
                  <w:lang w:val="en-US"/>
                </w:rPr>
                <w:t>978-0123860019.</w:t>
              </w:r>
            </w:ins>
          </w:p>
          <w:p w:rsidR="004F25D5" w:rsidDel="00AE2B6A" w:rsidRDefault="004F25D5" w:rsidP="0010688A">
            <w:pPr>
              <w:jc w:val="both"/>
              <w:rPr>
                <w:del w:id="2589" w:author="vopatrilova" w:date="2018-11-19T12:24:00Z"/>
                <w:b/>
                <w:bCs/>
              </w:rPr>
            </w:pPr>
            <w:del w:id="2590" w:author="vopatrilova" w:date="2018-11-19T12:24:00Z">
              <w:r w:rsidRPr="001C0137" w:rsidDel="00AE2B6A">
                <w:rPr>
                  <w:b/>
                  <w:bCs/>
                </w:rPr>
                <w:delText>Povinná literatura:</w:delText>
              </w:r>
            </w:del>
          </w:p>
          <w:p w:rsidR="004F25D5" w:rsidDel="00AE2B6A" w:rsidRDefault="004F25D5" w:rsidP="0010688A">
            <w:pPr>
              <w:jc w:val="both"/>
              <w:rPr>
                <w:del w:id="2591" w:author="vopatrilova" w:date="2018-11-19T12:24:00Z"/>
                <w:rFonts w:ascii="Roboto" w:hAnsi="Roboto" w:cs="Arial"/>
                <w:color w:val="000000"/>
                <w:sz w:val="22"/>
                <w:szCs w:val="22"/>
              </w:rPr>
            </w:pPr>
            <w:del w:id="2592" w:author="vopatrilova" w:date="2018-11-19T12:24:00Z">
              <w:r w:rsidRPr="00180E53" w:rsidDel="00AE2B6A">
                <w:delText xml:space="preserve">VOBECKÝ, J., ZÁHLAVA, V.: </w:delText>
              </w:r>
              <w:r w:rsidRPr="00872312" w:rsidDel="00AE2B6A">
                <w:rPr>
                  <w:i/>
                </w:rPr>
                <w:delText>Elektronika: součástky a obvody, principy a příklady</w:delText>
              </w:r>
              <w:r w:rsidRPr="00180E53" w:rsidDel="00AE2B6A">
                <w:delText xml:space="preserve">. Grada, 2015. </w:delText>
              </w:r>
              <w:r w:rsidRPr="00180E53" w:rsidDel="00AE2B6A">
                <w:rPr>
                  <w:rStyle w:val="sx-text-light1"/>
                  <w:rFonts w:ascii="Roboto" w:hAnsi="Roboto" w:cs="Arial"/>
                  <w:sz w:val="22"/>
                  <w:szCs w:val="22"/>
                </w:rPr>
                <w:delText xml:space="preserve">ISBN: </w:delText>
              </w:r>
              <w:r w:rsidRPr="00180E53" w:rsidDel="00AE2B6A">
                <w:rPr>
                  <w:rFonts w:ascii="Roboto" w:hAnsi="Roboto" w:cs="Arial"/>
                  <w:color w:val="000000"/>
                  <w:sz w:val="22"/>
                  <w:szCs w:val="22"/>
                </w:rPr>
                <w:delText>978-80-247-1241-3.</w:delText>
              </w:r>
            </w:del>
          </w:p>
          <w:p w:rsidR="004F25D5" w:rsidDel="00AE2B6A" w:rsidRDefault="004F25D5" w:rsidP="0010688A">
            <w:pPr>
              <w:jc w:val="both"/>
              <w:rPr>
                <w:del w:id="2593" w:author="vopatrilova" w:date="2018-11-19T12:24:00Z"/>
                <w:rFonts w:ascii="Roboto" w:hAnsi="Roboto" w:cs="Arial"/>
                <w:color w:val="000000"/>
                <w:sz w:val="22"/>
                <w:szCs w:val="22"/>
              </w:rPr>
            </w:pPr>
            <w:del w:id="2594" w:author="vopatrilova" w:date="2018-11-19T12:24:00Z">
              <w:r w:rsidDel="00AE2B6A">
                <w:delText xml:space="preserve">DOLEČEK, J.: </w:delText>
              </w:r>
              <w:r w:rsidRPr="00872312" w:rsidDel="00AE2B6A">
                <w:rPr>
                  <w:i/>
                </w:rPr>
                <w:delText>Moderní učebnice elektroniky komplet</w:delText>
              </w:r>
              <w:r w:rsidDel="00AE2B6A">
                <w:delText xml:space="preserve">. BEN. 2009. </w:delText>
              </w:r>
              <w:r w:rsidRPr="00180E53" w:rsidDel="00AE2B6A">
                <w:rPr>
                  <w:iCs/>
                </w:rPr>
                <w:delText>ISBN 80-</w:delText>
              </w:r>
              <w:r w:rsidDel="00AE2B6A">
                <w:rPr>
                  <w:iCs/>
                </w:rPr>
                <w:delText>7300</w:delText>
              </w:r>
              <w:r w:rsidRPr="00180E53" w:rsidDel="00AE2B6A">
                <w:rPr>
                  <w:iCs/>
                </w:rPr>
                <w:delText>-</w:delText>
              </w:r>
              <w:r w:rsidDel="00AE2B6A">
                <w:rPr>
                  <w:iCs/>
                </w:rPr>
                <w:delText>185</w:delText>
              </w:r>
              <w:r w:rsidRPr="00180E53" w:rsidDel="00AE2B6A">
                <w:rPr>
                  <w:iCs/>
                </w:rPr>
                <w:delText>-</w:delText>
              </w:r>
              <w:r w:rsidDel="00AE2B6A">
                <w:rPr>
                  <w:iCs/>
                </w:rPr>
                <w:delText>3</w:delText>
              </w:r>
              <w:r w:rsidRPr="00180E53" w:rsidDel="00AE2B6A">
                <w:rPr>
                  <w:iCs/>
                </w:rPr>
                <w:delText>.</w:delText>
              </w:r>
            </w:del>
          </w:p>
          <w:p w:rsidR="004F25D5" w:rsidRPr="00B22AEC" w:rsidDel="00AE2B6A" w:rsidRDefault="004F25D5" w:rsidP="0010688A">
            <w:pPr>
              <w:jc w:val="both"/>
              <w:rPr>
                <w:del w:id="2595" w:author="vopatrilova" w:date="2018-11-19T12:24:00Z"/>
                <w:rFonts w:ascii="Roboto" w:hAnsi="Roboto" w:cs="Arial"/>
                <w:color w:val="000000"/>
                <w:sz w:val="22"/>
                <w:szCs w:val="22"/>
              </w:rPr>
            </w:pPr>
          </w:p>
          <w:p w:rsidR="004F25D5" w:rsidRPr="00180E53" w:rsidDel="00AE2B6A" w:rsidRDefault="004F25D5" w:rsidP="0010688A">
            <w:pPr>
              <w:jc w:val="both"/>
              <w:rPr>
                <w:del w:id="2596" w:author="vopatrilova" w:date="2018-11-19T12:24:00Z"/>
                <w:b/>
              </w:rPr>
            </w:pPr>
            <w:del w:id="2597" w:author="vopatrilova" w:date="2018-11-19T12:24:00Z">
              <w:r w:rsidRPr="00180E53" w:rsidDel="00AE2B6A">
                <w:rPr>
                  <w:b/>
                </w:rPr>
                <w:delText>Doporučená literatura:</w:delText>
              </w:r>
            </w:del>
          </w:p>
          <w:p w:rsidR="004F25D5" w:rsidRPr="00180E53" w:rsidDel="00AE2B6A" w:rsidRDefault="004F25D5" w:rsidP="0010688A">
            <w:pPr>
              <w:jc w:val="both"/>
              <w:rPr>
                <w:del w:id="2598" w:author="vopatrilova" w:date="2018-11-19T12:24:00Z"/>
                <w:b/>
                <w:bCs/>
              </w:rPr>
            </w:pPr>
            <w:del w:id="2599" w:author="vopatrilova" w:date="2018-11-19T12:24:00Z">
              <w:r w:rsidRPr="00180E53" w:rsidDel="00AE2B6A">
                <w:delText xml:space="preserve">PUNČOCHÁŘ, J. </w:delText>
              </w:r>
              <w:r w:rsidRPr="00872312" w:rsidDel="00AE2B6A">
                <w:rPr>
                  <w:i/>
                  <w:iCs/>
                </w:rPr>
                <w:delText>Operační zesilovače</w:delText>
              </w:r>
              <w:r w:rsidRPr="00180E53" w:rsidDel="00AE2B6A">
                <w:delText>. BEN. Praha, 2003.</w:delText>
              </w:r>
            </w:del>
          </w:p>
          <w:p w:rsidR="004F25D5" w:rsidRPr="00180E53" w:rsidDel="00AE2B6A" w:rsidRDefault="004F25D5" w:rsidP="0010688A">
            <w:pPr>
              <w:jc w:val="both"/>
              <w:rPr>
                <w:del w:id="2600" w:author="vopatrilova" w:date="2018-11-19T12:24:00Z"/>
                <w:b/>
              </w:rPr>
            </w:pPr>
            <w:del w:id="2601" w:author="vopatrilova" w:date="2018-11-19T12:24:00Z">
              <w:r w:rsidRPr="00180E53" w:rsidDel="00AE2B6A">
                <w:delText>CETL, PAPEŽ:</w:delText>
              </w:r>
              <w:r w:rsidRPr="00180E53" w:rsidDel="00AE2B6A">
                <w:rPr>
                  <w:iCs/>
                </w:rPr>
                <w:delText xml:space="preserve"> </w:delText>
              </w:r>
              <w:r w:rsidRPr="00872312" w:rsidDel="00AE2B6A">
                <w:rPr>
                  <w:i/>
                  <w:iCs/>
                </w:rPr>
                <w:delText>Konstrukce a realizace elektronických obvodů</w:delText>
              </w:r>
              <w:r w:rsidRPr="00180E53" w:rsidDel="00AE2B6A">
                <w:rPr>
                  <w:iCs/>
                </w:rPr>
                <w:delText>. ČVUT. ISBN 80-01-02463-6.</w:delText>
              </w:r>
            </w:del>
          </w:p>
          <w:p w:rsidR="004F25D5" w:rsidRPr="00180E53" w:rsidDel="00AE2B6A" w:rsidRDefault="004F25D5" w:rsidP="0010688A">
            <w:pPr>
              <w:jc w:val="both"/>
              <w:rPr>
                <w:del w:id="2602" w:author="vopatrilova" w:date="2018-11-19T12:24:00Z"/>
              </w:rPr>
            </w:pPr>
            <w:del w:id="2603" w:author="vopatrilova" w:date="2018-11-19T12:24:00Z">
              <w:r w:rsidRPr="00180E53" w:rsidDel="00AE2B6A">
                <w:delText xml:space="preserve">BANZHAF, W. </w:delText>
              </w:r>
              <w:r w:rsidRPr="00872312" w:rsidDel="00AE2B6A">
                <w:rPr>
                  <w:rStyle w:val="a-size-extra-large"/>
                  <w:i/>
                </w:rPr>
                <w:delText>Understanding Basic Electronics</w:delText>
              </w:r>
              <w:r w:rsidRPr="00180E53" w:rsidDel="00AE2B6A">
                <w:delText xml:space="preserve">. ARRL, 2015. </w:delText>
              </w:r>
            </w:del>
          </w:p>
          <w:p w:rsidR="004F25D5" w:rsidRDefault="004F25D5" w:rsidP="0010688A">
            <w:pPr>
              <w:jc w:val="both"/>
            </w:pPr>
            <w:del w:id="2604" w:author="vopatrilova" w:date="2018-11-19T12:24:00Z">
              <w:r w:rsidRPr="00180E53" w:rsidDel="00AE2B6A">
                <w:rPr>
                  <w:rStyle w:val="a-size-medium"/>
                </w:rPr>
                <w:delText>SHAMIEH, C.</w:delText>
              </w:r>
              <w:r w:rsidRPr="00180E53" w:rsidDel="00AE2B6A">
                <w:rPr>
                  <w:rStyle w:val="a-size-extra-large"/>
                </w:rPr>
                <w:delText xml:space="preserve">: </w:delText>
              </w:r>
              <w:r w:rsidRPr="00872312" w:rsidDel="00AE2B6A">
                <w:rPr>
                  <w:rStyle w:val="a-size-extra-large"/>
                  <w:i/>
                </w:rPr>
                <w:delText>Electronics For Dummies</w:delText>
              </w:r>
              <w:r w:rsidRPr="00180E53" w:rsidDel="00AE2B6A">
                <w:rPr>
                  <w:rStyle w:val="a-size-extra-large"/>
                </w:rPr>
                <w:delText xml:space="preserve">. </w:delText>
              </w:r>
              <w:r w:rsidRPr="00180E53" w:rsidDel="00AE2B6A">
                <w:delText>A Wiley Brand</w:delText>
              </w:r>
              <w:r w:rsidRPr="00180E53" w:rsidDel="00AE2B6A">
                <w:rPr>
                  <w:rStyle w:val="a-size-extra-large"/>
                </w:rPr>
                <w:delText xml:space="preserve">. </w:delText>
              </w:r>
              <w:r w:rsidRPr="00180E53" w:rsidDel="00AE2B6A">
                <w:rPr>
                  <w:rStyle w:val="a-size-base"/>
                </w:rPr>
                <w:delText>ISBN-13</w:delText>
              </w:r>
              <w:r w:rsidRPr="00180E53" w:rsidDel="00AE2B6A">
                <w:delText xml:space="preserve"> </w:delText>
              </w:r>
              <w:r w:rsidRPr="00180E53" w:rsidDel="00AE2B6A">
                <w:rPr>
                  <w:rStyle w:val="a-size-base"/>
                </w:rPr>
                <w:delText>978-1119117971.</w:delText>
              </w:r>
            </w:del>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21</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249"/>
        </w:trPr>
        <w:tc>
          <w:tcPr>
            <w:tcW w:w="9855" w:type="dxa"/>
            <w:gridSpan w:val="8"/>
          </w:tcPr>
          <w:p w:rsidR="00982B32" w:rsidRPr="00B22AEC" w:rsidRDefault="00982B32" w:rsidP="0010688A">
            <w:pPr>
              <w:jc w:val="both"/>
            </w:pPr>
            <w:r w:rsidRPr="00B22AEC">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605" w:name="angl1"/>
            <w:r>
              <w:t>Angličtina 1</w:t>
            </w:r>
            <w:bookmarkEnd w:id="2605"/>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2</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průběžném a závěrečném testu.</w:t>
            </w:r>
          </w:p>
        </w:tc>
      </w:tr>
      <w:tr w:rsidR="00982B32" w:rsidTr="0010688A">
        <w:trPr>
          <w:trHeight w:val="6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850"/>
        </w:trPr>
        <w:tc>
          <w:tcPr>
            <w:tcW w:w="9855" w:type="dxa"/>
            <w:gridSpan w:val="8"/>
            <w:tcBorders>
              <w:top w:val="nil"/>
              <w:bottom w:val="single" w:sz="12" w:space="0" w:color="auto"/>
            </w:tcBorders>
          </w:tcPr>
          <w:p w:rsidR="00982B32" w:rsidRDefault="00982B32" w:rsidP="0010688A">
            <w:pPr>
              <w:jc w:val="both"/>
              <w:rPr>
                <w:color w:val="000000"/>
                <w:shd w:val="clear" w:color="auto" w:fill="FFFFFF"/>
              </w:rPr>
            </w:pPr>
            <w:r w:rsidRPr="00A804ED">
              <w:rPr>
                <w:color w:val="000000"/>
                <w:shd w:val="clear" w:color="auto" w:fill="FFFFFF"/>
              </w:rPr>
              <w:t>Cílem kurzu je prohloubi</w:t>
            </w:r>
            <w:r>
              <w:rPr>
                <w:color w:val="000000"/>
                <w:shd w:val="clear" w:color="auto" w:fill="FFFFFF"/>
              </w:rPr>
              <w:t>t jazykové znalosti na úrovni B1</w:t>
            </w:r>
            <w:r w:rsidRPr="00A804ED">
              <w:rPr>
                <w:color w:val="000000"/>
                <w:shd w:val="clear" w:color="auto" w:fill="FFFFFF"/>
              </w:rPr>
              <w:t xml:space="preserve"> především v oblasti správného formálního užívání jazyka a slovní zásoby. Důraz je kladen také na procvičování komunikačních dovedností v cizím jazyce s ohledem na budoucí profesní uplatnění studentů.</w:t>
            </w:r>
            <w:r>
              <w:rPr>
                <w:color w:val="000000"/>
                <w:shd w:val="clear" w:color="auto" w:fill="FFFFFF"/>
              </w:rPr>
              <w:t xml:space="preserve"> </w:t>
            </w:r>
            <w:r w:rsidRPr="00D920A2">
              <w:rPr>
                <w:color w:val="000000"/>
                <w:shd w:val="clear" w:color="auto" w:fill="FFFFFF"/>
              </w:rPr>
              <w:t xml:space="preserve">Obsah předmětu pokrývá lekce 7-12 učebnice English </w:t>
            </w:r>
            <w:r>
              <w:rPr>
                <w:color w:val="000000"/>
                <w:shd w:val="clear" w:color="auto" w:fill="FFFFFF"/>
              </w:rPr>
              <w:t>File Pre-Intermediate.</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Infinitiv s to</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Infinitiv s gerundiem</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Modální slovesa vyjadřující povinnost</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Modální slovesa: should, might</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První podmínková věta </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Přivlastňovací zájmena </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Druhá podmínková věta, průběžný test</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Předpřítomný čas </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Trpný rod </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 xml:space="preserve">Vazba s </w:t>
            </w:r>
            <w:ins w:id="2606" w:author="vopatrilova" w:date="2018-11-22T10:08:00Z">
              <w:r w:rsidR="00013B1B">
                <w:rPr>
                  <w:color w:val="000000"/>
                  <w:shd w:val="clear" w:color="auto" w:fill="FFFFFF"/>
                </w:rPr>
                <w:t>„</w:t>
              </w:r>
            </w:ins>
            <w:r w:rsidRPr="009D07DE">
              <w:rPr>
                <w:color w:val="000000"/>
                <w:shd w:val="clear" w:color="auto" w:fill="FFFFFF"/>
              </w:rPr>
              <w:t>used to</w:t>
            </w:r>
            <w:ins w:id="2607" w:author="vopatrilova" w:date="2018-11-22T10:08:00Z">
              <w:r w:rsidR="00013B1B">
                <w:rPr>
                  <w:color w:val="000000"/>
                  <w:shd w:val="clear" w:color="auto" w:fill="FFFFFF"/>
                </w:rPr>
                <w:t>“</w:t>
              </w:r>
            </w:ins>
            <w:r w:rsidRPr="009D07DE">
              <w:rPr>
                <w:color w:val="000000"/>
                <w:shd w:val="clear" w:color="auto" w:fill="FFFFFF"/>
              </w:rPr>
              <w:t> </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Frázová slovesa </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Předminulý čas </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Nepřímá řeč </w:t>
            </w:r>
          </w:p>
          <w:p w:rsidR="00982B32" w:rsidRPr="009D07DE" w:rsidRDefault="00982B32" w:rsidP="0010688A">
            <w:pPr>
              <w:pStyle w:val="Odstavecseseznamem"/>
              <w:numPr>
                <w:ilvl w:val="0"/>
                <w:numId w:val="4"/>
              </w:numPr>
              <w:jc w:val="both"/>
              <w:rPr>
                <w:color w:val="000000"/>
                <w:shd w:val="clear" w:color="auto" w:fill="FFFFFF"/>
              </w:rPr>
            </w:pPr>
            <w:r w:rsidRPr="009D07DE">
              <w:rPr>
                <w:color w:val="000000"/>
                <w:shd w:val="clear" w:color="auto" w:fill="FFFFFF"/>
              </w:rPr>
              <w:t>Závěrečný test </w:t>
            </w:r>
          </w:p>
          <w:p w:rsidR="00982B32" w:rsidRDefault="00982B32" w:rsidP="0010688A">
            <w:pPr>
              <w:jc w:val="both"/>
            </w:pPr>
            <w:r w:rsidRPr="00A804ED">
              <w:rPr>
                <w:color w:val="000000"/>
                <w:shd w:val="clear" w:color="auto" w:fill="FFFFFF"/>
              </w:rPr>
              <w:t xml:space="preserve">Předmět je zaměřen na slovní zásobu a funkční jazyk související s probíranými tématy: vazby s </w:t>
            </w:r>
            <w:ins w:id="2608" w:author="vopatrilova" w:date="2018-11-22T10:08:00Z">
              <w:r w:rsidR="00013B1B">
                <w:rPr>
                  <w:color w:val="000000"/>
                  <w:shd w:val="clear" w:color="auto" w:fill="FFFFFF"/>
                </w:rPr>
                <w:t>„</w:t>
              </w:r>
            </w:ins>
            <w:r w:rsidRPr="00A804ED">
              <w:rPr>
                <w:color w:val="000000"/>
                <w:shd w:val="clear" w:color="auto" w:fill="FFFFFF"/>
              </w:rPr>
              <w:t>get</w:t>
            </w:r>
            <w:ins w:id="2609" w:author="vopatrilova" w:date="2018-11-22T10:08:00Z">
              <w:r w:rsidR="00013B1B">
                <w:rPr>
                  <w:color w:val="000000"/>
                  <w:shd w:val="clear" w:color="auto" w:fill="FFFFFF"/>
                </w:rPr>
                <w:t>“</w:t>
              </w:r>
            </w:ins>
            <w:r w:rsidRPr="00A804ED">
              <w:rPr>
                <w:color w:val="000000"/>
                <w:shd w:val="clear" w:color="auto" w:fill="FFFFFF"/>
              </w:rPr>
              <w:t>, problematická slovesa, příslovce, zvířata, biografie, škola, sport, frázová slovesa, slovesné fráze</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63"/>
        </w:trPr>
        <w:tc>
          <w:tcPr>
            <w:tcW w:w="9855" w:type="dxa"/>
            <w:gridSpan w:val="8"/>
            <w:tcBorders>
              <w:top w:val="nil"/>
            </w:tcBorders>
          </w:tcPr>
          <w:p w:rsidR="00982B32" w:rsidRPr="00A804ED" w:rsidRDefault="00982B32" w:rsidP="0010688A">
            <w:pPr>
              <w:jc w:val="both"/>
              <w:rPr>
                <w:b/>
                <w:bCs/>
              </w:rPr>
            </w:pPr>
            <w:r w:rsidRPr="00A804ED">
              <w:rPr>
                <w:b/>
                <w:bCs/>
              </w:rPr>
              <w:t>Povinná literatura:</w:t>
            </w:r>
          </w:p>
          <w:p w:rsidR="00982B32" w:rsidRPr="00A804ED" w:rsidRDefault="00982B32" w:rsidP="0010688A">
            <w:pPr>
              <w:jc w:val="both"/>
              <w:rPr>
                <w:b/>
                <w:bCs/>
              </w:rPr>
            </w:pPr>
            <w:r w:rsidRPr="00E162F0">
              <w:rPr>
                <w:caps/>
                <w:color w:val="000000"/>
                <w:shd w:val="clear" w:color="auto" w:fill="FFFFFF"/>
              </w:rPr>
              <w:t>Oxeden, C</w:t>
            </w:r>
            <w:r>
              <w:rPr>
                <w:caps/>
                <w:color w:val="000000"/>
                <w:shd w:val="clear" w:color="auto" w:fill="FFFFFF"/>
              </w:rPr>
              <w:t>.</w:t>
            </w:r>
            <w:r w:rsidRPr="00E162F0">
              <w:rPr>
                <w:caps/>
                <w:color w:val="000000"/>
                <w:shd w:val="clear" w:color="auto" w:fill="FFFFFF"/>
              </w:rPr>
              <w:t>,</w:t>
            </w:r>
            <w:r>
              <w:rPr>
                <w:caps/>
                <w:color w:val="000000"/>
                <w:shd w:val="clear" w:color="auto" w:fill="FFFFFF"/>
              </w:rPr>
              <w:t xml:space="preserve"> Ch.</w:t>
            </w:r>
            <w:r w:rsidRPr="00E162F0">
              <w:rPr>
                <w:caps/>
                <w:color w:val="000000"/>
                <w:shd w:val="clear" w:color="auto" w:fill="FFFFFF"/>
              </w:rPr>
              <w:t xml:space="preserve"> Latham-Koenig</w:t>
            </w:r>
            <w:r>
              <w:rPr>
                <w:caps/>
                <w:color w:val="000000"/>
                <w:shd w:val="clear" w:color="auto" w:fill="FFFFFF"/>
              </w:rPr>
              <w:t xml:space="preserve"> </w:t>
            </w:r>
            <w:r>
              <w:rPr>
                <w:color w:val="000000"/>
                <w:shd w:val="clear" w:color="auto" w:fill="FFFFFF"/>
              </w:rPr>
              <w:t>a</w:t>
            </w:r>
            <w:r>
              <w:rPr>
                <w:caps/>
                <w:color w:val="000000"/>
                <w:shd w:val="clear" w:color="auto" w:fill="FFFFFF"/>
              </w:rPr>
              <w:t xml:space="preserve"> P.</w:t>
            </w:r>
            <w:r w:rsidRPr="00E162F0">
              <w:rPr>
                <w:caps/>
                <w:color w:val="000000"/>
                <w:shd w:val="clear" w:color="auto" w:fill="FFFFFF"/>
              </w:rPr>
              <w:t xml:space="preserve"> Seligson. </w:t>
            </w:r>
            <w:r w:rsidRPr="00D26107">
              <w:rPr>
                <w:i/>
                <w:iCs/>
                <w:color w:val="000000"/>
                <w:shd w:val="clear" w:color="auto" w:fill="FFFFFF"/>
              </w:rPr>
              <w:t>English File Pre-Intermediate</w:t>
            </w:r>
            <w:r w:rsidRPr="00A804ED">
              <w:rPr>
                <w:iCs/>
                <w:color w:val="000000"/>
                <w:shd w:val="clear" w:color="auto" w:fill="FFFFFF"/>
              </w:rPr>
              <w:t>, third edition</w:t>
            </w:r>
            <w:r w:rsidRPr="00A804ED">
              <w:rPr>
                <w:color w:val="000000"/>
                <w:shd w:val="clear" w:color="auto" w:fill="FFFFFF"/>
              </w:rPr>
              <w:t>. Oxford, 2012. </w:t>
            </w:r>
          </w:p>
          <w:p w:rsidR="00982B32" w:rsidRPr="00A804ED" w:rsidRDefault="00982B32" w:rsidP="0010688A">
            <w:pPr>
              <w:jc w:val="both"/>
              <w:rPr>
                <w:b/>
              </w:rPr>
            </w:pPr>
            <w:r w:rsidRPr="00A804ED">
              <w:rPr>
                <w:b/>
              </w:rPr>
              <w:t>Doporučená literatura:</w:t>
            </w:r>
          </w:p>
          <w:p w:rsidR="00982B32" w:rsidRPr="00A804ED" w:rsidRDefault="00982B32" w:rsidP="0010688A">
            <w:pPr>
              <w:jc w:val="both"/>
              <w:rPr>
                <w:color w:val="000000"/>
                <w:shd w:val="clear" w:color="auto" w:fill="FFFFFF"/>
              </w:rPr>
            </w:pPr>
            <w:r>
              <w:rPr>
                <w:caps/>
                <w:color w:val="000000"/>
                <w:shd w:val="clear" w:color="auto" w:fill="FFFFFF"/>
              </w:rPr>
              <w:t>Raymond M</w:t>
            </w:r>
            <w:r w:rsidRPr="00E162F0">
              <w:rPr>
                <w:caps/>
                <w:color w:val="000000"/>
                <w:shd w:val="clear" w:color="auto" w:fill="FFFFFF"/>
              </w:rPr>
              <w:t>.</w:t>
            </w:r>
            <w:r>
              <w:rPr>
                <w:caps/>
                <w:color w:val="000000"/>
                <w:shd w:val="clear" w:color="auto" w:fill="FFFFFF"/>
              </w:rPr>
              <w:t xml:space="preserve"> </w:t>
            </w:r>
            <w:r w:rsidRPr="00D26107">
              <w:rPr>
                <w:i/>
                <w:iCs/>
                <w:color w:val="000000"/>
                <w:shd w:val="clear" w:color="auto" w:fill="FFFFFF"/>
              </w:rPr>
              <w:t xml:space="preserve">English Grammar in </w:t>
            </w:r>
            <w:proofErr w:type="gramStart"/>
            <w:r w:rsidRPr="00D26107">
              <w:rPr>
                <w:i/>
                <w:iCs/>
                <w:color w:val="000000"/>
                <w:shd w:val="clear" w:color="auto" w:fill="FFFFFF"/>
              </w:rPr>
              <w:t>Use</w:t>
            </w:r>
            <w:proofErr w:type="gramEnd"/>
            <w:r w:rsidRPr="00A804ED">
              <w:rPr>
                <w:iCs/>
                <w:color w:val="000000"/>
                <w:shd w:val="clear" w:color="auto" w:fill="FFFFFF"/>
              </w:rPr>
              <w:t xml:space="preserve"> (4th edition)</w:t>
            </w:r>
            <w:r w:rsidRPr="00A804ED">
              <w:rPr>
                <w:color w:val="000000"/>
                <w:shd w:val="clear" w:color="auto" w:fill="FFFFFF"/>
              </w:rPr>
              <w:t>.</w:t>
            </w:r>
          </w:p>
          <w:p w:rsidR="00982B32" w:rsidRDefault="00982B32" w:rsidP="0010688A">
            <w:pPr>
              <w:jc w:val="both"/>
            </w:pPr>
            <w:r w:rsidRPr="00E162F0">
              <w:rPr>
                <w:caps/>
                <w:color w:val="000000"/>
                <w:shd w:val="clear" w:color="auto" w:fill="FFFFFF"/>
              </w:rPr>
              <w:t>Redman, S</w:t>
            </w:r>
            <w:r w:rsidRPr="00A804ED">
              <w:rPr>
                <w:color w:val="000000"/>
                <w:shd w:val="clear" w:color="auto" w:fill="FFFFFF"/>
              </w:rPr>
              <w:t>. </w:t>
            </w:r>
            <w:r w:rsidRPr="00D26107">
              <w:rPr>
                <w:i/>
                <w:iCs/>
                <w:color w:val="000000"/>
                <w:shd w:val="clear" w:color="auto" w:fill="FFFFFF"/>
              </w:rPr>
              <w:t xml:space="preserve">English Vocabulary in </w:t>
            </w:r>
            <w:proofErr w:type="gramStart"/>
            <w:r w:rsidRPr="00D26107">
              <w:rPr>
                <w:i/>
                <w:iCs/>
                <w:color w:val="000000"/>
                <w:shd w:val="clear" w:color="auto" w:fill="FFFFFF"/>
              </w:rPr>
              <w:t>Use</w:t>
            </w:r>
            <w:proofErr w:type="gramEnd"/>
            <w:r w:rsidRPr="00A804ED">
              <w:rPr>
                <w:iCs/>
                <w:color w:val="000000"/>
                <w:shd w:val="clear" w:color="auto" w:fill="FFFFFF"/>
              </w:rPr>
              <w:t>, Pre-intermediate and Intermediate</w:t>
            </w:r>
            <w:r w:rsidRPr="00A804ED">
              <w:rPr>
                <w:color w:val="000000"/>
                <w:shd w:val="clear" w:color="auto" w:fill="FFFFFF"/>
              </w:rPr>
              <w:t>. CUP.</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25"/>
        </w:trPr>
        <w:tc>
          <w:tcPr>
            <w:tcW w:w="9855" w:type="dxa"/>
            <w:gridSpan w:val="8"/>
          </w:tcPr>
          <w:p w:rsidR="00982B32" w:rsidRPr="0032011A" w:rsidRDefault="00982B32" w:rsidP="0010688A">
            <w:pPr>
              <w:jc w:val="both"/>
            </w:pPr>
            <w:r w:rsidRPr="0032011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pPr>
        <w:spacing w:after="160" w:line="259" w:lineRule="auto"/>
      </w:pPr>
    </w:p>
    <w:p w:rsidR="00982B32" w:rsidRDefault="00982B32" w:rsidP="0098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610" w:name="angl2"/>
            <w:r>
              <w:t>Angličtina 2</w:t>
            </w:r>
            <w:bookmarkEnd w:id="2610"/>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2</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a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průběžném a závěrečném testu včetně ústní části.</w:t>
            </w:r>
          </w:p>
        </w:tc>
      </w:tr>
      <w:tr w:rsidR="00982B32" w:rsidTr="0010688A">
        <w:trPr>
          <w:trHeight w:val="14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708"/>
        </w:trPr>
        <w:tc>
          <w:tcPr>
            <w:tcW w:w="9855" w:type="dxa"/>
            <w:gridSpan w:val="8"/>
            <w:tcBorders>
              <w:top w:val="nil"/>
              <w:bottom w:val="single" w:sz="12" w:space="0" w:color="auto"/>
            </w:tcBorders>
          </w:tcPr>
          <w:p w:rsidR="00982B32" w:rsidRDefault="00982B32" w:rsidP="0010688A">
            <w:pPr>
              <w:jc w:val="both"/>
              <w:rPr>
                <w:color w:val="000000"/>
                <w:shd w:val="clear" w:color="auto" w:fill="FFFFFF"/>
              </w:rPr>
            </w:pPr>
            <w:r w:rsidRPr="007F4755">
              <w:rPr>
                <w:color w:val="000000"/>
                <w:shd w:val="clear" w:color="auto" w:fill="FFFFFF"/>
              </w:rPr>
              <w:t>Cílem kurzu je prohloubit jazykové znalosti na úrovni B1</w:t>
            </w:r>
            <w:r>
              <w:rPr>
                <w:color w:val="000000"/>
                <w:shd w:val="clear" w:color="auto" w:fill="FFFFFF"/>
              </w:rPr>
              <w:t>+</w:t>
            </w:r>
            <w:r w:rsidRPr="007F4755">
              <w:rPr>
                <w:color w:val="000000"/>
                <w:shd w:val="clear" w:color="auto" w:fill="FFFFFF"/>
              </w:rPr>
              <w:t xml:space="preserve"> mírně pokročilý především v oblasti správného formálního užívání jazyka a slovní zásoby. Důraz je kladen také na procvičování komunikačních dovedností v cizím jazyce s ohledem na budoucí profesní uplatnění studentů.</w:t>
            </w:r>
            <w:r>
              <w:rPr>
                <w:color w:val="000000"/>
                <w:shd w:val="clear" w:color="auto" w:fill="FFFFFF"/>
              </w:rPr>
              <w:t xml:space="preserve"> </w:t>
            </w:r>
            <w:r w:rsidRPr="001228F9">
              <w:rPr>
                <w:color w:val="000000"/>
                <w:shd w:val="clear" w:color="auto" w:fill="FFFFFF"/>
              </w:rPr>
              <w:t xml:space="preserve">Obsah předmětu pokrývá lekce 1-3 učebnice English </w:t>
            </w:r>
            <w:r>
              <w:rPr>
                <w:color w:val="000000"/>
                <w:shd w:val="clear" w:color="auto" w:fill="FFFFFF"/>
              </w:rPr>
              <w:t xml:space="preserve">File Intermediate Third edition. </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Přítomný čas prostý a průběhový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Stavová a dynamická slovesa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Přítomný čas průběhový pro budoucnost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Budoucnost: going to, will/won't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Reciproční zájmena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Praktická angličtina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Předpřítomný čas a minulý prostý čas, průběžný test</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Předpřítomný čas + for/since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Předpřítomný čas průběhový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Extrémní přídavná jména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Stupňování přídavných jmen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Členy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Kolokace </w:t>
            </w:r>
          </w:p>
          <w:p w:rsidR="00982B32" w:rsidRPr="009D07DE" w:rsidRDefault="00982B32" w:rsidP="0010688A">
            <w:pPr>
              <w:pStyle w:val="Odstavecseseznamem"/>
              <w:numPr>
                <w:ilvl w:val="0"/>
                <w:numId w:val="5"/>
              </w:numPr>
              <w:jc w:val="both"/>
              <w:rPr>
                <w:color w:val="000000"/>
                <w:shd w:val="clear" w:color="auto" w:fill="FFFFFF"/>
              </w:rPr>
            </w:pPr>
            <w:r w:rsidRPr="009D07DE">
              <w:rPr>
                <w:color w:val="000000"/>
                <w:shd w:val="clear" w:color="auto" w:fill="FFFFFF"/>
              </w:rPr>
              <w:t>Test</w:t>
            </w:r>
          </w:p>
          <w:p w:rsidR="00982B32" w:rsidRDefault="00982B32" w:rsidP="0010688A">
            <w:pPr>
              <w:jc w:val="both"/>
            </w:pPr>
            <w:r w:rsidRPr="007F4755">
              <w:rPr>
                <w:color w:val="000000"/>
                <w:shd w:val="clear" w:color="auto" w:fill="FFFFFF"/>
              </w:rPr>
              <w:t>Předmět je zaměřen na slovní zásobu a funkční jazyk související s probíranými tématy: Rodina a přátelé, popis osoby, zjišťování informací, peníze, udání směru, pozvání, návrh, plánování výletu, plánování zlepšení ve tvém městě pro turisty, jídlo, restaurace, rezervování.</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51"/>
        </w:trPr>
        <w:tc>
          <w:tcPr>
            <w:tcW w:w="9855" w:type="dxa"/>
            <w:gridSpan w:val="8"/>
            <w:tcBorders>
              <w:top w:val="nil"/>
            </w:tcBorders>
          </w:tcPr>
          <w:p w:rsidR="00982B32" w:rsidRPr="00A804ED" w:rsidRDefault="00982B32" w:rsidP="0010688A">
            <w:pPr>
              <w:jc w:val="both"/>
              <w:rPr>
                <w:b/>
                <w:bCs/>
              </w:rPr>
            </w:pPr>
            <w:r w:rsidRPr="00A804ED">
              <w:rPr>
                <w:b/>
                <w:bCs/>
              </w:rPr>
              <w:t>Povinná literatura:</w:t>
            </w:r>
          </w:p>
          <w:p w:rsidR="00982B32" w:rsidRPr="00A804ED" w:rsidRDefault="00982B32" w:rsidP="0010688A">
            <w:pPr>
              <w:jc w:val="both"/>
              <w:rPr>
                <w:b/>
                <w:bCs/>
              </w:rPr>
            </w:pPr>
            <w:r w:rsidRPr="00E162F0">
              <w:rPr>
                <w:caps/>
                <w:color w:val="000000"/>
                <w:shd w:val="clear" w:color="auto" w:fill="FFFFFF"/>
              </w:rPr>
              <w:t>Oxeden, C</w:t>
            </w:r>
            <w:r>
              <w:rPr>
                <w:caps/>
                <w:color w:val="000000"/>
                <w:shd w:val="clear" w:color="auto" w:fill="FFFFFF"/>
              </w:rPr>
              <w:t>.</w:t>
            </w:r>
            <w:r w:rsidRPr="00E162F0">
              <w:rPr>
                <w:caps/>
                <w:color w:val="000000"/>
                <w:shd w:val="clear" w:color="auto" w:fill="FFFFFF"/>
              </w:rPr>
              <w:t>,</w:t>
            </w:r>
            <w:r>
              <w:rPr>
                <w:caps/>
                <w:color w:val="000000"/>
                <w:shd w:val="clear" w:color="auto" w:fill="FFFFFF"/>
              </w:rPr>
              <w:t xml:space="preserve"> Ch.</w:t>
            </w:r>
            <w:r w:rsidRPr="00E162F0">
              <w:rPr>
                <w:caps/>
                <w:color w:val="000000"/>
                <w:shd w:val="clear" w:color="auto" w:fill="FFFFFF"/>
              </w:rPr>
              <w:t xml:space="preserve"> Latham-Koenig</w:t>
            </w:r>
            <w:r>
              <w:rPr>
                <w:caps/>
                <w:color w:val="000000"/>
                <w:shd w:val="clear" w:color="auto" w:fill="FFFFFF"/>
              </w:rPr>
              <w:t xml:space="preserve"> </w:t>
            </w:r>
            <w:r>
              <w:rPr>
                <w:color w:val="000000"/>
                <w:shd w:val="clear" w:color="auto" w:fill="FFFFFF"/>
              </w:rPr>
              <w:t>a</w:t>
            </w:r>
            <w:r>
              <w:rPr>
                <w:caps/>
                <w:color w:val="000000"/>
                <w:shd w:val="clear" w:color="auto" w:fill="FFFFFF"/>
              </w:rPr>
              <w:t xml:space="preserve"> P.</w:t>
            </w:r>
            <w:r w:rsidRPr="00E162F0">
              <w:rPr>
                <w:caps/>
                <w:color w:val="000000"/>
                <w:shd w:val="clear" w:color="auto" w:fill="FFFFFF"/>
              </w:rPr>
              <w:t xml:space="preserve"> Seligson. </w:t>
            </w:r>
            <w:r w:rsidRPr="00D26107">
              <w:rPr>
                <w:i/>
                <w:iCs/>
                <w:color w:val="000000"/>
                <w:shd w:val="clear" w:color="auto" w:fill="FFFFFF"/>
              </w:rPr>
              <w:t>English File Pre-Intermediate</w:t>
            </w:r>
            <w:r w:rsidRPr="00A804ED">
              <w:rPr>
                <w:iCs/>
                <w:color w:val="000000"/>
                <w:shd w:val="clear" w:color="auto" w:fill="FFFFFF"/>
              </w:rPr>
              <w:t>, third edition</w:t>
            </w:r>
            <w:r w:rsidRPr="00A804ED">
              <w:rPr>
                <w:color w:val="000000"/>
                <w:shd w:val="clear" w:color="auto" w:fill="FFFFFF"/>
              </w:rPr>
              <w:t>. Oxford, 2012. </w:t>
            </w:r>
          </w:p>
          <w:p w:rsidR="00982B32" w:rsidRPr="00A804ED" w:rsidRDefault="00982B32" w:rsidP="0010688A">
            <w:pPr>
              <w:jc w:val="both"/>
              <w:rPr>
                <w:b/>
              </w:rPr>
            </w:pPr>
            <w:r w:rsidRPr="00A804ED">
              <w:rPr>
                <w:b/>
              </w:rPr>
              <w:t>Doporučená literatura:</w:t>
            </w:r>
          </w:p>
          <w:p w:rsidR="00982B32" w:rsidRPr="00A804ED" w:rsidRDefault="00982B32" w:rsidP="0010688A">
            <w:pPr>
              <w:jc w:val="both"/>
              <w:rPr>
                <w:color w:val="000000"/>
                <w:shd w:val="clear" w:color="auto" w:fill="FFFFFF"/>
              </w:rPr>
            </w:pPr>
            <w:r>
              <w:rPr>
                <w:caps/>
                <w:color w:val="000000"/>
                <w:shd w:val="clear" w:color="auto" w:fill="FFFFFF"/>
              </w:rPr>
              <w:t>Raymond M</w:t>
            </w:r>
            <w:r w:rsidRPr="00E162F0">
              <w:rPr>
                <w:caps/>
                <w:color w:val="000000"/>
                <w:shd w:val="clear" w:color="auto" w:fill="FFFFFF"/>
              </w:rPr>
              <w:t>.</w:t>
            </w:r>
            <w:r>
              <w:rPr>
                <w:caps/>
                <w:color w:val="000000"/>
                <w:shd w:val="clear" w:color="auto" w:fill="FFFFFF"/>
              </w:rPr>
              <w:t xml:space="preserve"> </w:t>
            </w:r>
            <w:r w:rsidRPr="00D26107">
              <w:rPr>
                <w:i/>
                <w:iCs/>
                <w:color w:val="000000"/>
                <w:shd w:val="clear" w:color="auto" w:fill="FFFFFF"/>
              </w:rPr>
              <w:t xml:space="preserve">English Grammar in </w:t>
            </w:r>
            <w:proofErr w:type="gramStart"/>
            <w:r w:rsidRPr="00D26107">
              <w:rPr>
                <w:i/>
                <w:iCs/>
                <w:color w:val="000000"/>
                <w:shd w:val="clear" w:color="auto" w:fill="FFFFFF"/>
              </w:rPr>
              <w:t>Use</w:t>
            </w:r>
            <w:proofErr w:type="gramEnd"/>
            <w:r w:rsidRPr="00A804ED">
              <w:rPr>
                <w:iCs/>
                <w:color w:val="000000"/>
                <w:shd w:val="clear" w:color="auto" w:fill="FFFFFF"/>
              </w:rPr>
              <w:t xml:space="preserve"> (4th edition)</w:t>
            </w:r>
            <w:r w:rsidRPr="00A804ED">
              <w:rPr>
                <w:color w:val="000000"/>
                <w:shd w:val="clear" w:color="auto" w:fill="FFFFFF"/>
              </w:rPr>
              <w:t>.</w:t>
            </w:r>
          </w:p>
          <w:p w:rsidR="00982B32" w:rsidRPr="007F4755" w:rsidRDefault="00982B32" w:rsidP="0010688A">
            <w:pPr>
              <w:jc w:val="both"/>
            </w:pPr>
            <w:r w:rsidRPr="00E162F0">
              <w:rPr>
                <w:caps/>
                <w:color w:val="000000"/>
                <w:shd w:val="clear" w:color="auto" w:fill="FFFFFF"/>
              </w:rPr>
              <w:t>Redman, S</w:t>
            </w:r>
            <w:r w:rsidRPr="00A804ED">
              <w:rPr>
                <w:color w:val="000000"/>
                <w:shd w:val="clear" w:color="auto" w:fill="FFFFFF"/>
              </w:rPr>
              <w:t>. </w:t>
            </w:r>
            <w:r w:rsidRPr="00D26107">
              <w:rPr>
                <w:i/>
                <w:iCs/>
                <w:color w:val="000000"/>
                <w:shd w:val="clear" w:color="auto" w:fill="FFFFFF"/>
              </w:rPr>
              <w:t xml:space="preserve">English Vocabulary in </w:t>
            </w:r>
            <w:proofErr w:type="gramStart"/>
            <w:r w:rsidRPr="00D26107">
              <w:rPr>
                <w:i/>
                <w:iCs/>
                <w:color w:val="000000"/>
                <w:shd w:val="clear" w:color="auto" w:fill="FFFFFF"/>
              </w:rPr>
              <w:t>Use</w:t>
            </w:r>
            <w:proofErr w:type="gramEnd"/>
            <w:r w:rsidRPr="00A804ED">
              <w:rPr>
                <w:iCs/>
                <w:color w:val="000000"/>
                <w:shd w:val="clear" w:color="auto" w:fill="FFFFFF"/>
              </w:rPr>
              <w:t>, Pre-intermediate and Intermediate</w:t>
            </w:r>
            <w:r w:rsidRPr="00A804ED">
              <w:rPr>
                <w:color w:val="000000"/>
                <w:shd w:val="clear" w:color="auto" w:fill="FFFFFF"/>
              </w:rPr>
              <w:t>. CUP.</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28"/>
        </w:trPr>
        <w:tc>
          <w:tcPr>
            <w:tcW w:w="9855" w:type="dxa"/>
            <w:gridSpan w:val="8"/>
          </w:tcPr>
          <w:p w:rsidR="00982B32" w:rsidRPr="00230FFA" w:rsidRDefault="00982B32" w:rsidP="0010688A">
            <w:pPr>
              <w:jc w:val="both"/>
            </w:pPr>
            <w:r w:rsidRPr="00230FF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pPr>
        <w:spacing w:after="160" w:line="259" w:lineRule="auto"/>
      </w:pPr>
    </w:p>
    <w:p w:rsidR="00982B32" w:rsidRDefault="00982B32" w:rsidP="0098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611" w:name="angl3"/>
            <w:r>
              <w:t>Angličtina 3</w:t>
            </w:r>
            <w:bookmarkEnd w:id="2611"/>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3</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průběžném a závěrečném testu.</w:t>
            </w:r>
          </w:p>
        </w:tc>
      </w:tr>
      <w:tr w:rsidR="00982B32" w:rsidTr="0010688A">
        <w:trPr>
          <w:trHeight w:val="14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566"/>
        </w:trPr>
        <w:tc>
          <w:tcPr>
            <w:tcW w:w="9855" w:type="dxa"/>
            <w:gridSpan w:val="8"/>
            <w:tcBorders>
              <w:top w:val="nil"/>
              <w:bottom w:val="single" w:sz="12" w:space="0" w:color="auto"/>
            </w:tcBorders>
          </w:tcPr>
          <w:p w:rsidR="00982B32" w:rsidRPr="00E73BC3" w:rsidRDefault="00982B32" w:rsidP="0010688A">
            <w:pPr>
              <w:jc w:val="both"/>
              <w:rPr>
                <w:color w:val="000000"/>
                <w:shd w:val="clear" w:color="auto" w:fill="FFFFFF"/>
              </w:rPr>
            </w:pPr>
            <w:r w:rsidRPr="003A7990">
              <w:rPr>
                <w:color w:val="000000"/>
                <w:shd w:val="clear" w:color="auto" w:fill="FFFFFF"/>
              </w:rPr>
              <w:t>Cílem kurzu je prohloubit jazykové znalosti na úrovni B2 středně pokročilý především v oblasti správného formálního užívání jazyka a slovní zásoby. Důraz je kladen také na procvičování komunikačních dovedností v cizím jazyce s ohledem na budoucí profesní uplatnění studentů.</w:t>
            </w:r>
            <w:r>
              <w:rPr>
                <w:color w:val="000000"/>
                <w:shd w:val="clear" w:color="auto" w:fill="FFFFFF"/>
              </w:rPr>
              <w:t xml:space="preserve"> </w:t>
            </w:r>
            <w:r w:rsidRPr="00E73BC3">
              <w:rPr>
                <w:color w:val="000000"/>
                <w:shd w:val="clear" w:color="auto" w:fill="FFFFFF"/>
              </w:rPr>
              <w:t>Obsah předmětu pokrývá lekce 4-6 učebnice English F</w:t>
            </w:r>
            <w:r>
              <w:rPr>
                <w:color w:val="000000"/>
                <w:shd w:val="clear" w:color="auto" w:fill="FFFFFF"/>
              </w:rPr>
              <w:t>ile Intermediate Third edition.</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Modální slovesa vyjadřující schopnost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Zvratná zájmena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Přídavná zájmena zakončená na -ed/-ing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Modální slovesa vyjadřující povinnost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Modální slovesa vyjadřující povinnost v minulosti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Minulé časy (prostý, průběhový)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Předminulý čas, průběžný test</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Telefonování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Spojení s usually/used to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Žádost a dovolení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Praktická angličtina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Trpný rod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Modální slovesa a vyjádření dedukce </w:t>
            </w:r>
          </w:p>
          <w:p w:rsidR="00982B32" w:rsidRPr="009D07DE" w:rsidRDefault="00982B32" w:rsidP="0010688A">
            <w:pPr>
              <w:pStyle w:val="Odstavecseseznamem"/>
              <w:numPr>
                <w:ilvl w:val="0"/>
                <w:numId w:val="6"/>
              </w:numPr>
              <w:jc w:val="both"/>
              <w:rPr>
                <w:color w:val="000000"/>
                <w:shd w:val="clear" w:color="auto" w:fill="FFFFFF"/>
              </w:rPr>
            </w:pPr>
            <w:r w:rsidRPr="009D07DE">
              <w:rPr>
                <w:color w:val="000000"/>
                <w:shd w:val="clear" w:color="auto" w:fill="FFFFFF"/>
              </w:rPr>
              <w:t>Test </w:t>
            </w:r>
          </w:p>
          <w:p w:rsidR="00982B32" w:rsidRPr="003A7990" w:rsidRDefault="00982B32" w:rsidP="0010688A">
            <w:pPr>
              <w:jc w:val="both"/>
            </w:pPr>
            <w:r w:rsidRPr="003A7990">
              <w:rPr>
                <w:color w:val="000000"/>
                <w:shd w:val="clear" w:color="auto" w:fill="FFFFFF"/>
              </w:rPr>
              <w:t>Předmět je zaměřen na slovní zásobu a funkční jazyk související s probíranými tématy: Rodina a přátelé, popis osoby, zjišťování informací, peníze, udání směru, pozvání, návrh, plánování výletu, plánování zlepšení ve tvém městě pro turisty, jídlo, restaurace, rezervování. </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88"/>
        </w:trPr>
        <w:tc>
          <w:tcPr>
            <w:tcW w:w="9855" w:type="dxa"/>
            <w:gridSpan w:val="8"/>
            <w:tcBorders>
              <w:top w:val="nil"/>
            </w:tcBorders>
          </w:tcPr>
          <w:p w:rsidR="00982B32" w:rsidRPr="00A804ED" w:rsidRDefault="00982B32" w:rsidP="0010688A">
            <w:pPr>
              <w:jc w:val="both"/>
              <w:rPr>
                <w:b/>
                <w:bCs/>
              </w:rPr>
            </w:pPr>
            <w:r w:rsidRPr="00A804ED">
              <w:rPr>
                <w:b/>
                <w:bCs/>
              </w:rPr>
              <w:t>Povinná literatura:</w:t>
            </w:r>
          </w:p>
          <w:p w:rsidR="00982B32" w:rsidRPr="00A804ED" w:rsidRDefault="00982B32" w:rsidP="0010688A">
            <w:pPr>
              <w:jc w:val="both"/>
              <w:rPr>
                <w:b/>
                <w:bCs/>
              </w:rPr>
            </w:pPr>
            <w:r w:rsidRPr="00E162F0">
              <w:rPr>
                <w:caps/>
                <w:color w:val="000000"/>
                <w:shd w:val="clear" w:color="auto" w:fill="FFFFFF"/>
              </w:rPr>
              <w:t>Oxeden, C</w:t>
            </w:r>
            <w:r>
              <w:rPr>
                <w:caps/>
                <w:color w:val="000000"/>
                <w:shd w:val="clear" w:color="auto" w:fill="FFFFFF"/>
              </w:rPr>
              <w:t>.</w:t>
            </w:r>
            <w:r w:rsidRPr="00E162F0">
              <w:rPr>
                <w:caps/>
                <w:color w:val="000000"/>
                <w:shd w:val="clear" w:color="auto" w:fill="FFFFFF"/>
              </w:rPr>
              <w:t>,</w:t>
            </w:r>
            <w:r>
              <w:rPr>
                <w:caps/>
                <w:color w:val="000000"/>
                <w:shd w:val="clear" w:color="auto" w:fill="FFFFFF"/>
              </w:rPr>
              <w:t xml:space="preserve"> Ch.</w:t>
            </w:r>
            <w:r w:rsidRPr="00E162F0">
              <w:rPr>
                <w:caps/>
                <w:color w:val="000000"/>
                <w:shd w:val="clear" w:color="auto" w:fill="FFFFFF"/>
              </w:rPr>
              <w:t xml:space="preserve"> Latham-Koenig</w:t>
            </w:r>
            <w:r>
              <w:rPr>
                <w:caps/>
                <w:color w:val="000000"/>
                <w:shd w:val="clear" w:color="auto" w:fill="FFFFFF"/>
              </w:rPr>
              <w:t xml:space="preserve"> </w:t>
            </w:r>
            <w:r>
              <w:rPr>
                <w:color w:val="000000"/>
                <w:shd w:val="clear" w:color="auto" w:fill="FFFFFF"/>
              </w:rPr>
              <w:t>a</w:t>
            </w:r>
            <w:r>
              <w:rPr>
                <w:caps/>
                <w:color w:val="000000"/>
                <w:shd w:val="clear" w:color="auto" w:fill="FFFFFF"/>
              </w:rPr>
              <w:t xml:space="preserve"> P.</w:t>
            </w:r>
            <w:r w:rsidRPr="00E162F0">
              <w:rPr>
                <w:caps/>
                <w:color w:val="000000"/>
                <w:shd w:val="clear" w:color="auto" w:fill="FFFFFF"/>
              </w:rPr>
              <w:t xml:space="preserve"> Seligson. </w:t>
            </w:r>
            <w:r w:rsidRPr="00D26107">
              <w:rPr>
                <w:i/>
                <w:iCs/>
                <w:color w:val="000000"/>
                <w:shd w:val="clear" w:color="auto" w:fill="FFFFFF"/>
              </w:rPr>
              <w:t>English File Pre-Intermediate</w:t>
            </w:r>
            <w:r w:rsidRPr="00A804ED">
              <w:rPr>
                <w:iCs/>
                <w:color w:val="000000"/>
                <w:shd w:val="clear" w:color="auto" w:fill="FFFFFF"/>
              </w:rPr>
              <w:t>, third edition</w:t>
            </w:r>
            <w:r w:rsidRPr="00A804ED">
              <w:rPr>
                <w:color w:val="000000"/>
                <w:shd w:val="clear" w:color="auto" w:fill="FFFFFF"/>
              </w:rPr>
              <w:t>. Oxford, 2012. </w:t>
            </w:r>
          </w:p>
          <w:p w:rsidR="00982B32" w:rsidRPr="00A804ED" w:rsidRDefault="00982B32" w:rsidP="0010688A">
            <w:pPr>
              <w:jc w:val="both"/>
              <w:rPr>
                <w:b/>
              </w:rPr>
            </w:pPr>
            <w:r w:rsidRPr="00A804ED">
              <w:rPr>
                <w:b/>
              </w:rPr>
              <w:t>Doporučená literatura:</w:t>
            </w:r>
          </w:p>
          <w:p w:rsidR="00982B32" w:rsidRPr="00A804ED" w:rsidRDefault="00982B32" w:rsidP="0010688A">
            <w:pPr>
              <w:jc w:val="both"/>
              <w:rPr>
                <w:color w:val="000000"/>
                <w:shd w:val="clear" w:color="auto" w:fill="FFFFFF"/>
              </w:rPr>
            </w:pPr>
            <w:r>
              <w:rPr>
                <w:caps/>
                <w:color w:val="000000"/>
                <w:shd w:val="clear" w:color="auto" w:fill="FFFFFF"/>
              </w:rPr>
              <w:t>Raymond M</w:t>
            </w:r>
            <w:r w:rsidRPr="00E162F0">
              <w:rPr>
                <w:caps/>
                <w:color w:val="000000"/>
                <w:shd w:val="clear" w:color="auto" w:fill="FFFFFF"/>
              </w:rPr>
              <w:t>.</w:t>
            </w:r>
            <w:r>
              <w:rPr>
                <w:caps/>
                <w:color w:val="000000"/>
                <w:shd w:val="clear" w:color="auto" w:fill="FFFFFF"/>
              </w:rPr>
              <w:t xml:space="preserve"> </w:t>
            </w:r>
            <w:r w:rsidRPr="00D26107">
              <w:rPr>
                <w:i/>
                <w:iCs/>
                <w:color w:val="000000"/>
                <w:shd w:val="clear" w:color="auto" w:fill="FFFFFF"/>
              </w:rPr>
              <w:t xml:space="preserve">English Grammar in </w:t>
            </w:r>
            <w:proofErr w:type="gramStart"/>
            <w:r w:rsidRPr="00D26107">
              <w:rPr>
                <w:i/>
                <w:iCs/>
                <w:color w:val="000000"/>
                <w:shd w:val="clear" w:color="auto" w:fill="FFFFFF"/>
              </w:rPr>
              <w:t>Use</w:t>
            </w:r>
            <w:proofErr w:type="gramEnd"/>
            <w:r w:rsidRPr="00A804ED">
              <w:rPr>
                <w:iCs/>
                <w:color w:val="000000"/>
                <w:shd w:val="clear" w:color="auto" w:fill="FFFFFF"/>
              </w:rPr>
              <w:t xml:space="preserve"> (4th edition)</w:t>
            </w:r>
            <w:r w:rsidRPr="00A804ED">
              <w:rPr>
                <w:color w:val="000000"/>
                <w:shd w:val="clear" w:color="auto" w:fill="FFFFFF"/>
              </w:rPr>
              <w:t>.</w:t>
            </w:r>
          </w:p>
          <w:p w:rsidR="00982B32" w:rsidRPr="007F4755" w:rsidRDefault="00982B32" w:rsidP="0010688A">
            <w:pPr>
              <w:jc w:val="both"/>
            </w:pPr>
            <w:r w:rsidRPr="00E162F0">
              <w:rPr>
                <w:caps/>
                <w:color w:val="000000"/>
                <w:shd w:val="clear" w:color="auto" w:fill="FFFFFF"/>
              </w:rPr>
              <w:t>Redman, S</w:t>
            </w:r>
            <w:r w:rsidRPr="00A804ED">
              <w:rPr>
                <w:color w:val="000000"/>
                <w:shd w:val="clear" w:color="auto" w:fill="FFFFFF"/>
              </w:rPr>
              <w:t>. </w:t>
            </w:r>
            <w:r w:rsidRPr="00D26107">
              <w:rPr>
                <w:i/>
                <w:iCs/>
                <w:color w:val="000000"/>
                <w:shd w:val="clear" w:color="auto" w:fill="FFFFFF"/>
              </w:rPr>
              <w:t xml:space="preserve">English Vocabulary in </w:t>
            </w:r>
            <w:proofErr w:type="gramStart"/>
            <w:r w:rsidRPr="00D26107">
              <w:rPr>
                <w:i/>
                <w:iCs/>
                <w:color w:val="000000"/>
                <w:shd w:val="clear" w:color="auto" w:fill="FFFFFF"/>
              </w:rPr>
              <w:t>Use</w:t>
            </w:r>
            <w:proofErr w:type="gramEnd"/>
            <w:r w:rsidRPr="00A804ED">
              <w:rPr>
                <w:iCs/>
                <w:color w:val="000000"/>
                <w:shd w:val="clear" w:color="auto" w:fill="FFFFFF"/>
              </w:rPr>
              <w:t>, Pre-intermediate and Intermediate</w:t>
            </w:r>
            <w:r w:rsidRPr="00A804ED">
              <w:rPr>
                <w:color w:val="000000"/>
                <w:shd w:val="clear" w:color="auto" w:fill="FFFFFF"/>
              </w:rPr>
              <w:t>. CUP.</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25"/>
        </w:trPr>
        <w:tc>
          <w:tcPr>
            <w:tcW w:w="9855" w:type="dxa"/>
            <w:gridSpan w:val="8"/>
          </w:tcPr>
          <w:p w:rsidR="00982B32" w:rsidRPr="00542871" w:rsidRDefault="00982B32" w:rsidP="0010688A">
            <w:pPr>
              <w:jc w:val="both"/>
            </w:pPr>
            <w:r w:rsidRPr="00542871">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612" w:name="angl4"/>
            <w:r>
              <w:t>Angličtina 4</w:t>
            </w:r>
            <w:bookmarkEnd w:id="2612"/>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a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průběžném a závěrečném testu, ústní zkouška.</w:t>
            </w:r>
          </w:p>
        </w:tc>
      </w:tr>
      <w:tr w:rsidR="00982B32" w:rsidTr="0010688A">
        <w:trPr>
          <w:trHeight w:val="14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125"/>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708"/>
        </w:trPr>
        <w:tc>
          <w:tcPr>
            <w:tcW w:w="9855" w:type="dxa"/>
            <w:gridSpan w:val="8"/>
            <w:tcBorders>
              <w:top w:val="nil"/>
              <w:bottom w:val="single" w:sz="12" w:space="0" w:color="auto"/>
            </w:tcBorders>
          </w:tcPr>
          <w:p w:rsidR="00982B32" w:rsidRPr="009A7C26" w:rsidRDefault="00982B32" w:rsidP="0010688A">
            <w:pPr>
              <w:jc w:val="both"/>
              <w:rPr>
                <w:color w:val="000000"/>
                <w:shd w:val="clear" w:color="auto" w:fill="FFFFFF"/>
              </w:rPr>
            </w:pPr>
            <w:r w:rsidRPr="00E053E4">
              <w:rPr>
                <w:color w:val="000000"/>
                <w:shd w:val="clear" w:color="auto" w:fill="FFFFFF"/>
              </w:rPr>
              <w:t>Cílem kurzu je prohloubit jazykové znalosti na úrovn</w:t>
            </w:r>
            <w:r>
              <w:rPr>
                <w:color w:val="000000"/>
                <w:shd w:val="clear" w:color="auto" w:fill="FFFFFF"/>
              </w:rPr>
              <w:t>i</w:t>
            </w:r>
            <w:r w:rsidRPr="00E053E4">
              <w:rPr>
                <w:color w:val="000000"/>
                <w:shd w:val="clear" w:color="auto" w:fill="FFFFFF"/>
              </w:rPr>
              <w:t xml:space="preserve"> B2 středně pokročilý především v oblasti správného formálního užívání jazyka a slovní zásoby. Důraz je kladen také na procvičování komunikačních dovedností v cizím jazyce s ohledem na budou</w:t>
            </w:r>
            <w:r>
              <w:rPr>
                <w:color w:val="000000"/>
                <w:shd w:val="clear" w:color="auto" w:fill="FFFFFF"/>
              </w:rPr>
              <w:t xml:space="preserve">cí profesní uplatnění studentů. </w:t>
            </w:r>
            <w:r w:rsidRPr="009A7C26">
              <w:rPr>
                <w:color w:val="000000"/>
                <w:shd w:val="clear" w:color="auto" w:fill="FFFFFF"/>
              </w:rPr>
              <w:t>Obsah předmětu pokrývá lekce 7-10 učebnice English F</w:t>
            </w:r>
            <w:r>
              <w:rPr>
                <w:color w:val="000000"/>
                <w:shd w:val="clear" w:color="auto" w:fill="FFFFFF"/>
              </w:rPr>
              <w:t>ile Intermediate Third edition.</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První podmínková věta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Časové věty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'Make' and 'let'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Druhá podmínková věta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Praktická angličtina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Nepřímá řeč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Infinitiv a gerundium, průběžný test</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Třetí podmínková věta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Tvoření přídavných jmen a příslovcí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Kvantifikátory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Frázová slovesa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Vztažné věty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Složená podstatná jména </w:t>
            </w:r>
          </w:p>
          <w:p w:rsidR="00982B32" w:rsidRPr="009D07DE" w:rsidRDefault="00982B32" w:rsidP="0010688A">
            <w:pPr>
              <w:pStyle w:val="Odstavecseseznamem"/>
              <w:numPr>
                <w:ilvl w:val="0"/>
                <w:numId w:val="7"/>
              </w:numPr>
              <w:jc w:val="both"/>
              <w:rPr>
                <w:color w:val="000000"/>
                <w:shd w:val="clear" w:color="auto" w:fill="FFFFFF"/>
              </w:rPr>
            </w:pPr>
            <w:r w:rsidRPr="009D07DE">
              <w:rPr>
                <w:color w:val="000000"/>
                <w:shd w:val="clear" w:color="auto" w:fill="FFFFFF"/>
              </w:rPr>
              <w:t>Dovětky, Test </w:t>
            </w:r>
          </w:p>
          <w:p w:rsidR="00982B32" w:rsidRDefault="00982B32" w:rsidP="0010688A">
            <w:pPr>
              <w:jc w:val="both"/>
            </w:pPr>
            <w:r w:rsidRPr="00E053E4">
              <w:rPr>
                <w:color w:val="000000"/>
                <w:shd w:val="clear" w:color="auto" w:fill="FFFFFF"/>
              </w:rPr>
              <w:t>Předmět je zaměřen na slovní zásobu a funkční jazyk související s probíranými tématy: Probírání důležitých životních událostí, dávání rad, noviny, nabídky, právo a pořádek, nakupování, stížnosti, výhody a nevýhody, sport, peníze, společenské výrazy. </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96"/>
        </w:trPr>
        <w:tc>
          <w:tcPr>
            <w:tcW w:w="9855" w:type="dxa"/>
            <w:gridSpan w:val="8"/>
            <w:tcBorders>
              <w:top w:val="nil"/>
            </w:tcBorders>
          </w:tcPr>
          <w:p w:rsidR="00982B32" w:rsidRPr="00A804ED" w:rsidRDefault="00982B32" w:rsidP="0010688A">
            <w:pPr>
              <w:jc w:val="both"/>
              <w:rPr>
                <w:b/>
                <w:bCs/>
              </w:rPr>
            </w:pPr>
            <w:r w:rsidRPr="00A804ED">
              <w:rPr>
                <w:b/>
                <w:bCs/>
              </w:rPr>
              <w:t>Povinná literatura:</w:t>
            </w:r>
          </w:p>
          <w:p w:rsidR="00982B32" w:rsidRPr="00A804ED" w:rsidRDefault="00982B32" w:rsidP="0010688A">
            <w:pPr>
              <w:jc w:val="both"/>
              <w:rPr>
                <w:b/>
                <w:bCs/>
              </w:rPr>
            </w:pPr>
            <w:r w:rsidRPr="00E162F0">
              <w:rPr>
                <w:caps/>
                <w:color w:val="000000"/>
                <w:shd w:val="clear" w:color="auto" w:fill="FFFFFF"/>
              </w:rPr>
              <w:t>Oxeden, C</w:t>
            </w:r>
            <w:r>
              <w:rPr>
                <w:caps/>
                <w:color w:val="000000"/>
                <w:shd w:val="clear" w:color="auto" w:fill="FFFFFF"/>
              </w:rPr>
              <w:t>.</w:t>
            </w:r>
            <w:r w:rsidRPr="00E162F0">
              <w:rPr>
                <w:caps/>
                <w:color w:val="000000"/>
                <w:shd w:val="clear" w:color="auto" w:fill="FFFFFF"/>
              </w:rPr>
              <w:t>,</w:t>
            </w:r>
            <w:r>
              <w:rPr>
                <w:caps/>
                <w:color w:val="000000"/>
                <w:shd w:val="clear" w:color="auto" w:fill="FFFFFF"/>
              </w:rPr>
              <w:t xml:space="preserve"> Ch.</w:t>
            </w:r>
            <w:r w:rsidRPr="00E162F0">
              <w:rPr>
                <w:caps/>
                <w:color w:val="000000"/>
                <w:shd w:val="clear" w:color="auto" w:fill="FFFFFF"/>
              </w:rPr>
              <w:t xml:space="preserve"> Latham-Koenig</w:t>
            </w:r>
            <w:r>
              <w:rPr>
                <w:caps/>
                <w:color w:val="000000"/>
                <w:shd w:val="clear" w:color="auto" w:fill="FFFFFF"/>
              </w:rPr>
              <w:t xml:space="preserve"> </w:t>
            </w:r>
            <w:r>
              <w:rPr>
                <w:color w:val="000000"/>
                <w:shd w:val="clear" w:color="auto" w:fill="FFFFFF"/>
              </w:rPr>
              <w:t>a</w:t>
            </w:r>
            <w:r>
              <w:rPr>
                <w:caps/>
                <w:color w:val="000000"/>
                <w:shd w:val="clear" w:color="auto" w:fill="FFFFFF"/>
              </w:rPr>
              <w:t xml:space="preserve"> P.</w:t>
            </w:r>
            <w:r w:rsidRPr="00E162F0">
              <w:rPr>
                <w:caps/>
                <w:color w:val="000000"/>
                <w:shd w:val="clear" w:color="auto" w:fill="FFFFFF"/>
              </w:rPr>
              <w:t xml:space="preserve"> Seligson. </w:t>
            </w:r>
            <w:r w:rsidRPr="00D26107">
              <w:rPr>
                <w:i/>
                <w:iCs/>
                <w:color w:val="000000"/>
                <w:shd w:val="clear" w:color="auto" w:fill="FFFFFF"/>
              </w:rPr>
              <w:t>English File Pre-Intermediate</w:t>
            </w:r>
            <w:r w:rsidRPr="00A804ED">
              <w:rPr>
                <w:iCs/>
                <w:color w:val="000000"/>
                <w:shd w:val="clear" w:color="auto" w:fill="FFFFFF"/>
              </w:rPr>
              <w:t>, third edition</w:t>
            </w:r>
            <w:r w:rsidRPr="00A804ED">
              <w:rPr>
                <w:color w:val="000000"/>
                <w:shd w:val="clear" w:color="auto" w:fill="FFFFFF"/>
              </w:rPr>
              <w:t>. Oxford, 2012. </w:t>
            </w:r>
          </w:p>
          <w:p w:rsidR="00982B32" w:rsidRPr="00A804ED" w:rsidRDefault="00982B32" w:rsidP="0010688A">
            <w:pPr>
              <w:jc w:val="both"/>
              <w:rPr>
                <w:b/>
              </w:rPr>
            </w:pPr>
            <w:r w:rsidRPr="00A804ED">
              <w:rPr>
                <w:b/>
              </w:rPr>
              <w:t>Doporučená literatura:</w:t>
            </w:r>
          </w:p>
          <w:p w:rsidR="00982B32" w:rsidRPr="00A804ED" w:rsidRDefault="00982B32" w:rsidP="0010688A">
            <w:pPr>
              <w:jc w:val="both"/>
              <w:rPr>
                <w:color w:val="000000"/>
                <w:shd w:val="clear" w:color="auto" w:fill="FFFFFF"/>
              </w:rPr>
            </w:pPr>
            <w:r>
              <w:rPr>
                <w:caps/>
                <w:color w:val="000000"/>
                <w:shd w:val="clear" w:color="auto" w:fill="FFFFFF"/>
              </w:rPr>
              <w:t>Raymond M</w:t>
            </w:r>
            <w:r w:rsidRPr="00E162F0">
              <w:rPr>
                <w:caps/>
                <w:color w:val="000000"/>
                <w:shd w:val="clear" w:color="auto" w:fill="FFFFFF"/>
              </w:rPr>
              <w:t>.</w:t>
            </w:r>
            <w:r>
              <w:rPr>
                <w:caps/>
                <w:color w:val="000000"/>
                <w:shd w:val="clear" w:color="auto" w:fill="FFFFFF"/>
              </w:rPr>
              <w:t xml:space="preserve"> </w:t>
            </w:r>
            <w:r w:rsidRPr="00D26107">
              <w:rPr>
                <w:i/>
                <w:iCs/>
                <w:color w:val="000000"/>
                <w:shd w:val="clear" w:color="auto" w:fill="FFFFFF"/>
              </w:rPr>
              <w:t xml:space="preserve">English Grammar in </w:t>
            </w:r>
            <w:proofErr w:type="gramStart"/>
            <w:r w:rsidRPr="00D26107">
              <w:rPr>
                <w:i/>
                <w:iCs/>
                <w:color w:val="000000"/>
                <w:shd w:val="clear" w:color="auto" w:fill="FFFFFF"/>
              </w:rPr>
              <w:t>Use</w:t>
            </w:r>
            <w:proofErr w:type="gramEnd"/>
            <w:r w:rsidRPr="00A804ED">
              <w:rPr>
                <w:iCs/>
                <w:color w:val="000000"/>
                <w:shd w:val="clear" w:color="auto" w:fill="FFFFFF"/>
              </w:rPr>
              <w:t xml:space="preserve"> (4th edition)</w:t>
            </w:r>
            <w:r w:rsidRPr="00A804ED">
              <w:rPr>
                <w:color w:val="000000"/>
                <w:shd w:val="clear" w:color="auto" w:fill="FFFFFF"/>
              </w:rPr>
              <w:t>.</w:t>
            </w:r>
          </w:p>
          <w:p w:rsidR="00982B32" w:rsidRPr="007F4755" w:rsidRDefault="00982B32" w:rsidP="0010688A">
            <w:pPr>
              <w:jc w:val="both"/>
            </w:pPr>
            <w:r w:rsidRPr="00E162F0">
              <w:rPr>
                <w:caps/>
                <w:color w:val="000000"/>
                <w:shd w:val="clear" w:color="auto" w:fill="FFFFFF"/>
              </w:rPr>
              <w:t>Redman, S</w:t>
            </w:r>
            <w:r w:rsidRPr="00A804ED">
              <w:rPr>
                <w:color w:val="000000"/>
                <w:shd w:val="clear" w:color="auto" w:fill="FFFFFF"/>
              </w:rPr>
              <w:t>. </w:t>
            </w:r>
            <w:r w:rsidRPr="00D26107">
              <w:rPr>
                <w:i/>
                <w:iCs/>
                <w:color w:val="000000"/>
                <w:shd w:val="clear" w:color="auto" w:fill="FFFFFF"/>
              </w:rPr>
              <w:t xml:space="preserve">English Vocabulary in </w:t>
            </w:r>
            <w:proofErr w:type="gramStart"/>
            <w:r w:rsidRPr="00D26107">
              <w:rPr>
                <w:i/>
                <w:iCs/>
                <w:color w:val="000000"/>
                <w:shd w:val="clear" w:color="auto" w:fill="FFFFFF"/>
              </w:rPr>
              <w:t>Use</w:t>
            </w:r>
            <w:proofErr w:type="gramEnd"/>
            <w:r w:rsidRPr="00A804ED">
              <w:rPr>
                <w:iCs/>
                <w:color w:val="000000"/>
                <w:shd w:val="clear" w:color="auto" w:fill="FFFFFF"/>
              </w:rPr>
              <w:t>, Pre-intermediate and Intermediate</w:t>
            </w:r>
            <w:r w:rsidRPr="00A804ED">
              <w:rPr>
                <w:color w:val="000000"/>
                <w:shd w:val="clear" w:color="auto" w:fill="FFFFFF"/>
              </w:rPr>
              <w:t>. CUP.</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95"/>
        </w:trPr>
        <w:tc>
          <w:tcPr>
            <w:tcW w:w="9855" w:type="dxa"/>
            <w:gridSpan w:val="8"/>
          </w:tcPr>
          <w:p w:rsidR="00982B32" w:rsidRPr="0061728F" w:rsidRDefault="00982B32" w:rsidP="0010688A">
            <w:pPr>
              <w:jc w:val="both"/>
            </w:pPr>
            <w:r w:rsidRPr="0061728F">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pPr>
        <w:spacing w:after="160" w:line="259" w:lineRule="auto"/>
      </w:pPr>
    </w:p>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8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613" w:name="automatickeRizeniISR"/>
            <w:r>
              <w:t>Automatické řízení</w:t>
            </w:r>
            <w:bookmarkEnd w:id="2613"/>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w:t>
            </w:r>
            <w:r w:rsidR="00301863">
              <w:t>ZT“</w:t>
            </w:r>
            <w:r>
              <w:t xml:space="preserve">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28p+42s+56c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8</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rsidRPr="00D838E4">
              <w:t>U studenta se předpokládají základní zna</w:t>
            </w:r>
            <w:r>
              <w:t>losti vysokoškolské matematiky a základů fyziky.</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 seminář,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 xml:space="preserve">4. </w:t>
            </w:r>
            <w:ins w:id="2614" w:author="vopatrilova" w:date="2018-11-18T16:40:00Z">
              <w:r w:rsidR="00E735CA">
                <w:t xml:space="preserve"> </w:t>
              </w:r>
            </w:ins>
            <w:del w:id="2615" w:author="vopatrilova" w:date="2018-11-18T16:40:00Z">
              <w:r w:rsidDel="00E735CA">
                <w:delText xml:space="preserve">. </w:delText>
              </w:r>
            </w:del>
            <w:r>
              <w:t>Prokázání úspěšného zvládnutí probírané tématiky při písemné a ústní zkoušce</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prof. Ing. Vladimír Vašek,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přednášející 67%</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r>
              <w:t>prof. Ing. Vladimír Vašek, CSc. (přednášky 67%)</w:t>
            </w:r>
          </w:p>
          <w:p w:rsidR="00982B32" w:rsidRDefault="00982B32" w:rsidP="0010688A">
            <w:pPr>
              <w:jc w:val="both"/>
              <w:rPr>
                <w:ins w:id="2616" w:author="vopatrilova" w:date="2018-11-18T16:40:00Z"/>
              </w:rPr>
            </w:pPr>
            <w:r>
              <w:t>Mgr. Jana Řezníčková, Ph.D. (přednášející 33%)</w:t>
            </w:r>
          </w:p>
          <w:p w:rsidR="00E735CA" w:rsidRDefault="00E735CA" w:rsidP="0010688A">
            <w:pPr>
              <w:jc w:val="both"/>
            </w:pP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A72920">
        <w:trPr>
          <w:trHeight w:val="341"/>
        </w:trPr>
        <w:tc>
          <w:tcPr>
            <w:tcW w:w="9855" w:type="dxa"/>
            <w:gridSpan w:val="8"/>
            <w:tcBorders>
              <w:top w:val="nil"/>
              <w:bottom w:val="single" w:sz="12" w:space="0" w:color="auto"/>
            </w:tcBorders>
          </w:tcPr>
          <w:p w:rsidR="00982B32" w:rsidRDefault="00982B32" w:rsidP="0010688A">
            <w:pPr>
              <w:suppressAutoHyphens/>
              <w:jc w:val="both"/>
            </w:pPr>
            <w:r w:rsidRPr="00F9652C">
              <w:t xml:space="preserve">Po absolvování předmětu </w:t>
            </w:r>
            <w:r>
              <w:t>bude</w:t>
            </w:r>
            <w:r w:rsidRPr="00F9652C">
              <w:t xml:space="preserve"> student seznámen s</w:t>
            </w:r>
            <w:r>
              <w:t xml:space="preserve">e základními přístupy k automatickému řízení, bude schopen pracovat s návrhem logického řízení, navrhnout jednoduchý spojitý regulační obvod, získá základní povědomost o diskrétním regulačním obvodu. </w:t>
            </w:r>
            <w:r w:rsidRPr="004B04A9">
              <w:t xml:space="preserve">Na předmět navazuje </w:t>
            </w:r>
            <w:r>
              <w:t xml:space="preserve">a jeho obsahovou náplň prohlubuje v rámci tohoto studijního oboru </w:t>
            </w:r>
            <w:r w:rsidRPr="004B04A9">
              <w:t>předmět</w:t>
            </w:r>
            <w:r>
              <w:t xml:space="preserve"> zabývající se řízením spojitých fyzikálních veličin.</w:t>
            </w:r>
            <w:r w:rsidRPr="004B04A9">
              <w:t>.</w:t>
            </w:r>
          </w:p>
          <w:p w:rsidR="00982B32" w:rsidRPr="00D838E4" w:rsidRDefault="00982B32" w:rsidP="0010688A">
            <w:pPr>
              <w:jc w:val="both"/>
            </w:pPr>
            <w:r>
              <w:t>Témata?</w:t>
            </w:r>
          </w:p>
          <w:p w:rsidR="00982B32" w:rsidRDefault="00982B32" w:rsidP="0010688A">
            <w:pPr>
              <w:numPr>
                <w:ilvl w:val="0"/>
                <w:numId w:val="8"/>
              </w:numPr>
              <w:suppressAutoHyphens/>
              <w:jc w:val="both"/>
            </w:pPr>
            <w:r>
              <w:t>Automatické řízení - logické řízení, spojité řízení spojitých fyzikálních veličin, diskrétní řízení spojitých fyzikálních veličin - základní pojmy a principy.</w:t>
            </w:r>
          </w:p>
          <w:p w:rsidR="00982B32" w:rsidRDefault="00982B32" w:rsidP="0010688A">
            <w:pPr>
              <w:numPr>
                <w:ilvl w:val="0"/>
                <w:numId w:val="8"/>
              </w:numPr>
              <w:suppressAutoHyphens/>
              <w:jc w:val="both"/>
            </w:pPr>
            <w:r>
              <w:t>Jednoduchý s</w:t>
            </w:r>
            <w:r w:rsidRPr="005A1DB7">
              <w:t>pojitý</w:t>
            </w:r>
            <w:r>
              <w:t xml:space="preserve"> </w:t>
            </w:r>
            <w:r w:rsidRPr="005A1DB7">
              <w:t xml:space="preserve">regulační obvod, </w:t>
            </w:r>
            <w:r>
              <w:t>jeho součásti, popis veličin, obecné vlastnosti řízených a řídicích systémů. Matematický model části regulačního obvodu a celého regulačního obvodu. Linearita, metody linearizace.</w:t>
            </w:r>
          </w:p>
          <w:p w:rsidR="00982B32" w:rsidRPr="00763377" w:rsidRDefault="00982B32" w:rsidP="0010688A">
            <w:pPr>
              <w:numPr>
                <w:ilvl w:val="0"/>
                <w:numId w:val="8"/>
              </w:numPr>
              <w:suppressAutoHyphens/>
              <w:jc w:val="both"/>
            </w:pPr>
            <w:r w:rsidRPr="00763377">
              <w:t>Pojem diferenciální rovnice. Řešení diferenciální rovnice. Cauchyova úloha. Obyčejná diferenciální rovnice 1. řádu. Separovatelná obyčejná diferenciální rovnice 1. řádu. Lineární nehomogenní obyčejná diferenciální rovnice 1. řádu.</w:t>
            </w:r>
            <w:r>
              <w:t xml:space="preserve"> </w:t>
            </w:r>
            <w:r w:rsidRPr="00763377">
              <w:t xml:space="preserve">Příklady systémů popisovaných těmito rovnicemi. </w:t>
            </w:r>
          </w:p>
          <w:p w:rsidR="00982B32" w:rsidRPr="00763377" w:rsidRDefault="00982B32" w:rsidP="0010688A">
            <w:pPr>
              <w:numPr>
                <w:ilvl w:val="0"/>
                <w:numId w:val="8"/>
              </w:numPr>
              <w:suppressAutoHyphens/>
              <w:jc w:val="both"/>
            </w:pPr>
            <w:r w:rsidRPr="00763377">
              <w:t>Obyčejná diferenciální rovnice n-tého řádu. Základní pojmy a vlastnosti. Homogenní lineární obyčejná diferenciální rovnice n-tého řádu s konstantními koeficienty. Charakteristická rovnice. Nehomogenní lineární obyčejná diferenciální rovnice n-tého řádu s konstantními koeficienty. Metody řešení. Příklady systémů popisovaných těmito rovnicemi</w:t>
            </w:r>
            <w:r>
              <w:t>.</w:t>
            </w:r>
          </w:p>
          <w:p w:rsidR="00982B32" w:rsidRPr="00763377" w:rsidRDefault="00982B32" w:rsidP="0010688A">
            <w:pPr>
              <w:numPr>
                <w:ilvl w:val="0"/>
                <w:numId w:val="8"/>
              </w:numPr>
              <w:suppressAutoHyphens/>
              <w:ind w:left="1077" w:hanging="357"/>
              <w:jc w:val="both"/>
            </w:pPr>
            <w:r w:rsidRPr="00763377">
              <w:t>Soustava obyčejných diferenciálních rovnic 1. řádu s konstantními koeficienty. Vlastní čísla. Vlastní vektory. Stabilita řešení soustavy obyčejných diferenciálních rovnic 1. řádu.</w:t>
            </w:r>
          </w:p>
          <w:p w:rsidR="00982B32" w:rsidRPr="002E4AFB" w:rsidRDefault="00982B32" w:rsidP="0010688A">
            <w:pPr>
              <w:numPr>
                <w:ilvl w:val="0"/>
                <w:numId w:val="8"/>
              </w:numPr>
              <w:suppressAutoHyphens/>
              <w:ind w:left="1077" w:hanging="357"/>
              <w:jc w:val="both"/>
            </w:pPr>
            <w:r w:rsidRPr="00763377">
              <w:t>Laplaceova transformace. Definice a základní vlastnosti Laplaceovy transformace. Zpětná Laplaceova transformace. Slovník Laplaceovy transformace. Řešení obyčejných diferenciálních rovnic pomocí Laplaceovy transformace</w:t>
            </w:r>
            <w:r w:rsidRPr="00763377">
              <w:rPr>
                <w:sz w:val="24"/>
                <w:szCs w:val="24"/>
              </w:rPr>
              <w:t>.</w:t>
            </w:r>
            <w:r>
              <w:rPr>
                <w:sz w:val="24"/>
                <w:szCs w:val="24"/>
              </w:rPr>
              <w:t xml:space="preserve"> </w:t>
            </w:r>
            <w:r w:rsidRPr="002E4AFB">
              <w:t>Pojem diskrétní funkce, aplikace, definice a základní vlastnosti Z- transformace, slovník L a Z – transformace.</w:t>
            </w:r>
          </w:p>
          <w:p w:rsidR="00982B32" w:rsidRPr="00DE7714" w:rsidRDefault="00982B32" w:rsidP="0010688A">
            <w:pPr>
              <w:numPr>
                <w:ilvl w:val="0"/>
                <w:numId w:val="8"/>
              </w:numPr>
              <w:ind w:left="1077" w:hanging="357"/>
              <w:jc w:val="both"/>
            </w:pPr>
            <w:r>
              <w:t xml:space="preserve">Obrazový přenos systému. </w:t>
            </w:r>
            <w:r w:rsidRPr="00DE7714">
              <w:t xml:space="preserve">Popis </w:t>
            </w:r>
            <w:r>
              <w:t>základního regulačního obvodu v otevřené a</w:t>
            </w:r>
            <w:r w:rsidRPr="00DE7714">
              <w:t> uzavřené smyčce.</w:t>
            </w:r>
            <w:r>
              <w:t xml:space="preserve"> Přenosy a signály v uzavřeném regulačním obvodu. Bloková algebra spojitých systémů.</w:t>
            </w:r>
          </w:p>
          <w:p w:rsidR="00982B32" w:rsidRPr="008F4969" w:rsidRDefault="00982B32" w:rsidP="0010688A">
            <w:pPr>
              <w:numPr>
                <w:ilvl w:val="0"/>
                <w:numId w:val="8"/>
              </w:numPr>
              <w:jc w:val="both"/>
            </w:pPr>
            <w:r w:rsidRPr="008F4969">
              <w:t xml:space="preserve">Popis vlastností </w:t>
            </w:r>
            <w:r>
              <w:t xml:space="preserve">proporcionálních, </w:t>
            </w:r>
            <w:r w:rsidRPr="008F4969">
              <w:t xml:space="preserve">integračních </w:t>
            </w:r>
            <w:r>
              <w:t xml:space="preserve">a derivačních </w:t>
            </w:r>
            <w:r w:rsidRPr="008F4969">
              <w:t xml:space="preserve">členů RO (ideální, se setrvačností 1. řádu, se setrvačností 2. řádu), </w:t>
            </w:r>
            <w:r>
              <w:t xml:space="preserve">diferenciální rovnice, obrazové přenosy, </w:t>
            </w:r>
            <w:r w:rsidRPr="008F4969">
              <w:t>přechodové charakteristiky.</w:t>
            </w:r>
          </w:p>
          <w:p w:rsidR="00982B32" w:rsidRPr="008F4969" w:rsidRDefault="00982B32" w:rsidP="0010688A">
            <w:pPr>
              <w:numPr>
                <w:ilvl w:val="0"/>
                <w:numId w:val="8"/>
              </w:numPr>
              <w:jc w:val="both"/>
            </w:pPr>
            <w:r w:rsidRPr="008F4969">
              <w:t>Popis vlastností ideálních P, I, D regulátorů, jejich kombinace, základní vlastnosti,</w:t>
            </w:r>
            <w:r>
              <w:t xml:space="preserve"> diferenciální rovnice, obrazové přenosy,</w:t>
            </w:r>
            <w:r w:rsidRPr="008F4969">
              <w:t xml:space="preserve"> přechodové charakteristiky.</w:t>
            </w:r>
          </w:p>
          <w:p w:rsidR="00982B32" w:rsidRDefault="00982B32" w:rsidP="0010688A">
            <w:pPr>
              <w:numPr>
                <w:ilvl w:val="0"/>
                <w:numId w:val="8"/>
              </w:numPr>
              <w:jc w:val="both"/>
            </w:pPr>
            <w:r>
              <w:t>Metody analýzy spojitého regulačního obvodu – fyzikální realizovatelnost, stabilita, ustálená regulační odchylka.</w:t>
            </w:r>
          </w:p>
          <w:p w:rsidR="00982B32" w:rsidRDefault="00982B32" w:rsidP="0010688A">
            <w:pPr>
              <w:numPr>
                <w:ilvl w:val="0"/>
                <w:numId w:val="8"/>
              </w:numPr>
              <w:jc w:val="both"/>
            </w:pPr>
            <w:r>
              <w:t>Metody syntézy spojitého regulačního obvodu s PID regulátory.</w:t>
            </w:r>
          </w:p>
          <w:p w:rsidR="00982B32" w:rsidRPr="00482621" w:rsidRDefault="00982B32" w:rsidP="0010688A">
            <w:pPr>
              <w:numPr>
                <w:ilvl w:val="0"/>
                <w:numId w:val="8"/>
              </w:numPr>
              <w:jc w:val="both"/>
            </w:pPr>
            <w:r w:rsidRPr="00482621">
              <w:t>Podrobné schéma diskrétního regulačního obvodu; princip činnosti, spojité veličiny, posloupnosti diskr</w:t>
            </w:r>
            <w:r>
              <w:t>étních hodnot, číselné veličiny, vzorkovací a tvarovací člen.</w:t>
            </w:r>
          </w:p>
          <w:p w:rsidR="00982B32" w:rsidRDefault="00982B32" w:rsidP="0010688A">
            <w:pPr>
              <w:numPr>
                <w:ilvl w:val="0"/>
                <w:numId w:val="8"/>
              </w:numPr>
              <w:jc w:val="both"/>
            </w:pPr>
            <w:r>
              <w:t>Diskrétní PID regulátory, interpretace jeho jednotlivých složek, Návrh číslicového regulátoru metodou požadovaného modelu.</w:t>
            </w:r>
          </w:p>
          <w:p w:rsidR="00982B32" w:rsidRDefault="00982B32" w:rsidP="0010688A">
            <w:pPr>
              <w:numPr>
                <w:ilvl w:val="0"/>
                <w:numId w:val="8"/>
              </w:numPr>
              <w:jc w:val="both"/>
            </w:pPr>
            <w:r>
              <w:lastRenderedPageBreak/>
              <w:t>Principy dalších regulačních obvodů – víceparametrový, extremální, rozvětvené obvody, obvod se Smithovým regulátorem, s interním modelem, adaptivní regulátory, robustní řízení.</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lastRenderedPageBreak/>
              <w:t>Studijní literatura a studijní pomůcky</w:t>
            </w:r>
          </w:p>
        </w:tc>
        <w:tc>
          <w:tcPr>
            <w:tcW w:w="6202" w:type="dxa"/>
            <w:gridSpan w:val="6"/>
            <w:tcBorders>
              <w:top w:val="nil"/>
              <w:bottom w:val="nil"/>
            </w:tcBorders>
          </w:tcPr>
          <w:p w:rsidR="00982B32" w:rsidRDefault="00982B32" w:rsidP="0010688A">
            <w:pPr>
              <w:jc w:val="both"/>
            </w:pPr>
          </w:p>
        </w:tc>
      </w:tr>
      <w:tr w:rsidR="00AC3F62" w:rsidTr="0010688A">
        <w:trPr>
          <w:trHeight w:val="1497"/>
        </w:trPr>
        <w:tc>
          <w:tcPr>
            <w:tcW w:w="9855" w:type="dxa"/>
            <w:gridSpan w:val="8"/>
            <w:tcBorders>
              <w:top w:val="nil"/>
            </w:tcBorders>
          </w:tcPr>
          <w:p w:rsidR="00AC3F62" w:rsidRPr="005B107C" w:rsidRDefault="00AC3F62" w:rsidP="00AC3F62">
            <w:pPr>
              <w:rPr>
                <w:ins w:id="2617" w:author="vopatrilova" w:date="2018-11-19T09:35:00Z"/>
                <w:b/>
              </w:rPr>
            </w:pPr>
            <w:ins w:id="2618" w:author="vopatrilova" w:date="2018-11-19T09:35:00Z">
              <w:r w:rsidRPr="005B107C">
                <w:rPr>
                  <w:b/>
                </w:rPr>
                <w:t>Povinná literatura:</w:t>
              </w:r>
            </w:ins>
          </w:p>
          <w:p w:rsidR="00AC3F62" w:rsidRPr="005B107C" w:rsidRDefault="00AC3F62" w:rsidP="00AC3F62">
            <w:pPr>
              <w:rPr>
                <w:ins w:id="2619" w:author="vopatrilova" w:date="2018-11-19T09:35:00Z"/>
              </w:rPr>
            </w:pPr>
            <w:ins w:id="2620" w:author="vopatrilova" w:date="2018-11-19T09:35:00Z">
              <w:r w:rsidRPr="005B107C">
                <w:t xml:space="preserve">VÍTEČKOVÁ, M., VÍTEČEK, A.: </w:t>
              </w:r>
              <w:r w:rsidRPr="003F4ACC">
                <w:rPr>
                  <w:i/>
                </w:rPr>
                <w:t>Základy automatické regulace</w:t>
              </w:r>
              <w:r w:rsidRPr="005B107C">
                <w:t>, VŠB TU Ostrava, 2008</w:t>
              </w:r>
            </w:ins>
          </w:p>
          <w:p w:rsidR="00AC3F62" w:rsidRPr="005B107C" w:rsidRDefault="00AC3F62" w:rsidP="00AC3F62">
            <w:pPr>
              <w:rPr>
                <w:ins w:id="2621" w:author="vopatrilova" w:date="2018-11-19T09:35:00Z"/>
              </w:rPr>
            </w:pPr>
            <w:ins w:id="2622" w:author="vopatrilova" w:date="2018-11-19T09:35:00Z">
              <w:r w:rsidRPr="005B107C">
                <w:t xml:space="preserve">ŠVARC, I.: </w:t>
              </w:r>
              <w:r w:rsidRPr="003F4ACC">
                <w:rPr>
                  <w:i/>
                </w:rPr>
                <w:t>Automatizace/Automatické řízení</w:t>
              </w:r>
              <w:r w:rsidRPr="005B107C">
                <w:t>, VUT v Brně, 2005</w:t>
              </w:r>
            </w:ins>
          </w:p>
          <w:p w:rsidR="00AC3F62" w:rsidRPr="005B107C" w:rsidRDefault="00AC3F62" w:rsidP="00AC3F62">
            <w:pPr>
              <w:rPr>
                <w:ins w:id="2623" w:author="vopatrilova" w:date="2018-11-19T09:35:00Z"/>
              </w:rPr>
            </w:pPr>
            <w:ins w:id="2624" w:author="vopatrilova" w:date="2018-11-19T09:35:00Z">
              <w:r w:rsidRPr="005B107C">
                <w:t>NAVRÁTIL, P.:</w:t>
              </w:r>
              <w:r w:rsidRPr="003F4ACC">
                <w:rPr>
                  <w:i/>
                </w:rPr>
                <w:t>Automatizace, vybrané statě</w:t>
              </w:r>
              <w:r w:rsidRPr="005B107C">
                <w:t>, FAI,UTB ve Zlíně, 2011, elektronická skripta</w:t>
              </w:r>
            </w:ins>
          </w:p>
          <w:p w:rsidR="00AC3F62" w:rsidRPr="005B107C" w:rsidRDefault="00AC3F62" w:rsidP="00AC3F62">
            <w:pPr>
              <w:rPr>
                <w:ins w:id="2625" w:author="vopatrilova" w:date="2018-11-19T09:35:00Z"/>
              </w:rPr>
            </w:pPr>
            <w:ins w:id="2626" w:author="vopatrilova" w:date="2018-11-19T09:35:00Z">
              <w:r w:rsidRPr="005B107C">
                <w:t xml:space="preserve">OSTRAVSKÝ, J. </w:t>
              </w:r>
              <w:r w:rsidRPr="003F4ACC">
                <w:rPr>
                  <w:i/>
                </w:rPr>
                <w:t>Diferenciální počet funkce více proměnných</w:t>
              </w:r>
              <w:r w:rsidRPr="005B107C">
                <w:t>. Nekonečné číselné řady UTB Zlín, 2007</w:t>
              </w:r>
            </w:ins>
          </w:p>
          <w:p w:rsidR="00AC3F62" w:rsidRPr="005B107C" w:rsidRDefault="00AC3F62" w:rsidP="00AC3F62">
            <w:pPr>
              <w:rPr>
                <w:ins w:id="2627" w:author="vopatrilova" w:date="2018-11-19T09:35:00Z"/>
              </w:rPr>
            </w:pPr>
            <w:ins w:id="2628" w:author="vopatrilova" w:date="2018-11-19T09:35:00Z">
              <w:r w:rsidRPr="005B107C">
                <w:t xml:space="preserve">ŘEZNÍČKOVÁ, J.: </w:t>
              </w:r>
              <w:r w:rsidRPr="003F4ACC">
                <w:rPr>
                  <w:i/>
                </w:rPr>
                <w:t>Diferenciální rovnice (pomocný učební text</w:t>
              </w:r>
              <w:r w:rsidRPr="005B107C">
                <w:t>) 2008</w:t>
              </w:r>
            </w:ins>
          </w:p>
          <w:p w:rsidR="00AC3F62" w:rsidRDefault="00AC3F62" w:rsidP="00AC3F62">
            <w:pPr>
              <w:rPr>
                <w:ins w:id="2629" w:author="vopatrilova" w:date="2018-11-19T09:35:00Z"/>
                <w:b/>
              </w:rPr>
            </w:pPr>
          </w:p>
          <w:p w:rsidR="00AC3F62" w:rsidRPr="005B107C" w:rsidRDefault="00AC3F62" w:rsidP="00AC3F62">
            <w:pPr>
              <w:rPr>
                <w:ins w:id="2630" w:author="vopatrilova" w:date="2018-11-19T09:35:00Z"/>
                <w:b/>
              </w:rPr>
            </w:pPr>
            <w:ins w:id="2631" w:author="vopatrilova" w:date="2018-11-19T09:35:00Z">
              <w:r w:rsidRPr="005B107C">
                <w:rPr>
                  <w:b/>
                </w:rPr>
                <w:t>Doporučená literatura:</w:t>
              </w:r>
            </w:ins>
          </w:p>
          <w:p w:rsidR="00AC3F62" w:rsidRPr="005B107C" w:rsidRDefault="00AC3F62" w:rsidP="00AC3F62">
            <w:pPr>
              <w:rPr>
                <w:ins w:id="2632" w:author="vopatrilova" w:date="2018-11-19T09:35:00Z"/>
              </w:rPr>
            </w:pPr>
            <w:ins w:id="2633" w:author="vopatrilova" w:date="2018-11-19T09:35:00Z">
              <w:r w:rsidRPr="005B107C">
                <w:t xml:space="preserve">BALÁTĚ, J.: </w:t>
              </w:r>
              <w:r w:rsidRPr="003F4ACC">
                <w:rPr>
                  <w:i/>
                </w:rPr>
                <w:t>Automatické řízení</w:t>
              </w:r>
              <w:r w:rsidRPr="005B107C">
                <w:t>, BEN Technická literatura, Praha, 2004.</w:t>
              </w:r>
            </w:ins>
          </w:p>
          <w:p w:rsidR="00AC3F62" w:rsidRDefault="00C16FF0" w:rsidP="00AC3F62">
            <w:pPr>
              <w:pStyle w:val="Default"/>
              <w:rPr>
                <w:ins w:id="2634" w:author="vopatrilova" w:date="2018-11-19T09:35:00Z"/>
                <w:bCs/>
                <w:sz w:val="20"/>
                <w:szCs w:val="20"/>
              </w:rPr>
            </w:pPr>
            <w:ins w:id="2635" w:author="Jiří Vojtěšek" w:date="2018-11-22T22:05:00Z">
              <w:r>
                <w:rPr>
                  <w:bCs/>
                  <w:sz w:val="20"/>
                  <w:szCs w:val="20"/>
                </w:rPr>
                <w:t>VÍTEČEK, A</w:t>
              </w:r>
            </w:ins>
            <w:ins w:id="2636" w:author="Jiří Vojtěšek" w:date="2018-11-22T22:06:00Z">
              <w:r>
                <w:rPr>
                  <w:bCs/>
                  <w:sz w:val="20"/>
                  <w:szCs w:val="20"/>
                </w:rPr>
                <w:t>.</w:t>
              </w:r>
            </w:ins>
            <w:ins w:id="2637" w:author="Jiří Vojtěšek" w:date="2018-11-22T22:05:00Z">
              <w:r w:rsidR="00C40C2B">
                <w:rPr>
                  <w:bCs/>
                  <w:sz w:val="20"/>
                  <w:szCs w:val="20"/>
                </w:rPr>
                <w:t>, M. VÍTEČKOVÁ a</w:t>
              </w:r>
            </w:ins>
            <w:ins w:id="2638" w:author="Jiří Vojtěšek" w:date="2018-11-22T22:06:00Z">
              <w:r w:rsidR="00C40C2B">
                <w:rPr>
                  <w:bCs/>
                  <w:sz w:val="20"/>
                  <w:szCs w:val="20"/>
                </w:rPr>
                <w:t xml:space="preserve"> L. LANDRYOVÁ</w:t>
              </w:r>
            </w:ins>
            <w:ins w:id="2639" w:author="vopatrilova" w:date="2018-11-19T09:35:00Z">
              <w:r w:rsidR="00AC3F62">
                <w:rPr>
                  <w:bCs/>
                  <w:sz w:val="20"/>
                  <w:szCs w:val="20"/>
                </w:rPr>
                <w:t xml:space="preserve">: </w:t>
              </w:r>
              <w:r w:rsidR="00AC3F62" w:rsidRPr="00C40C2B">
                <w:rPr>
                  <w:bCs/>
                  <w:i/>
                  <w:sz w:val="20"/>
                  <w:szCs w:val="20"/>
                  <w:rPrChange w:id="2640" w:author="Jiří Vojtěšek" w:date="2018-11-22T22:06:00Z">
                    <w:rPr>
                      <w:bCs/>
                      <w:sz w:val="20"/>
                      <w:szCs w:val="20"/>
                    </w:rPr>
                  </w:rPrChange>
                </w:rPr>
                <w:t>Basic  Principles of Automatic Control</w:t>
              </w:r>
              <w:r w:rsidR="00AC3F62">
                <w:rPr>
                  <w:bCs/>
                  <w:sz w:val="20"/>
                  <w:szCs w:val="20"/>
                </w:rPr>
                <w:t>, VŠB-TU Ostrava</w:t>
              </w:r>
              <w:r w:rsidR="00AC3F62" w:rsidRPr="005F71CF">
                <w:rPr>
                  <w:bCs/>
                  <w:sz w:val="20"/>
                  <w:szCs w:val="20"/>
                </w:rPr>
                <w:t xml:space="preserve"> 2012</w:t>
              </w:r>
            </w:ins>
          </w:p>
          <w:p w:rsidR="00AC3F62" w:rsidRPr="005B107C" w:rsidRDefault="00AC3F62" w:rsidP="00AC3F62">
            <w:pPr>
              <w:rPr>
                <w:ins w:id="2641" w:author="vopatrilova" w:date="2018-11-19T09:35:00Z"/>
              </w:rPr>
            </w:pPr>
            <w:ins w:id="2642" w:author="vopatrilova" w:date="2018-11-19T09:35:00Z">
              <w:r w:rsidRPr="005B107C">
                <w:t xml:space="preserve">VAŠEK, V.: </w:t>
              </w:r>
              <w:r w:rsidRPr="003F4ACC">
                <w:rPr>
                  <w:i/>
                </w:rPr>
                <w:t>Teorie automatického řízení II</w:t>
              </w:r>
              <w:r w:rsidRPr="005B107C">
                <w:t>, Skripta FT VUT, Zlín.</w:t>
              </w:r>
            </w:ins>
          </w:p>
          <w:p w:rsidR="00AC3F62" w:rsidRPr="005F71CF" w:rsidRDefault="00AC3F62" w:rsidP="00AC3F62">
            <w:pPr>
              <w:rPr>
                <w:ins w:id="2643" w:author="vopatrilova" w:date="2018-11-19T09:35:00Z"/>
              </w:rPr>
            </w:pPr>
            <w:ins w:id="2644" w:author="vopatrilova" w:date="2018-11-19T09:35:00Z">
              <w:r w:rsidRPr="005B107C">
                <w:t xml:space="preserve">VAŠEK, V.: </w:t>
              </w:r>
              <w:r w:rsidRPr="003F4ACC">
                <w:rPr>
                  <w:i/>
                </w:rPr>
                <w:t>Elektronická pomůcka pro přednášky z TAŘ II</w:t>
              </w:r>
              <w:r w:rsidRPr="005B107C">
                <w:t>, interní síť FAI, UTB ve Zlíně</w:t>
              </w:r>
            </w:ins>
          </w:p>
          <w:p w:rsidR="00AC3F62" w:rsidRPr="00E15D21" w:rsidRDefault="00C16FF0" w:rsidP="00AC3F62">
            <w:pPr>
              <w:rPr>
                <w:ins w:id="2645" w:author="vopatrilova" w:date="2018-11-19T09:35:00Z"/>
                <w:bCs/>
              </w:rPr>
            </w:pPr>
            <w:ins w:id="2646" w:author="Jiří Vojtěšek" w:date="2018-11-22T22:06:00Z">
              <w:r>
                <w:rPr>
                  <w:bCs/>
                </w:rPr>
                <w:t>VÍTEČEK, A.</w:t>
              </w:r>
              <w:r w:rsidR="00C40C2B">
                <w:rPr>
                  <w:bCs/>
                </w:rPr>
                <w:t xml:space="preserve"> a M. VÍTEČKOVÁ</w:t>
              </w:r>
            </w:ins>
            <w:ins w:id="2647" w:author="vopatrilova" w:date="2018-11-19T09:35:00Z">
              <w:del w:id="2648" w:author="Jiří Vojtěšek" w:date="2018-11-22T22:06:00Z">
                <w:r w:rsidR="00AC3F62" w:rsidRPr="005F71CF" w:rsidDel="00C40C2B">
                  <w:rPr>
                    <w:bCs/>
                  </w:rPr>
                  <w:delText>Antonín Víteček, Miluše Vítečková</w:delText>
                </w:r>
              </w:del>
              <w:r w:rsidR="00AC3F62">
                <w:rPr>
                  <w:bCs/>
                </w:rPr>
                <w:t xml:space="preserve">: </w:t>
              </w:r>
              <w:r w:rsidR="00AC3F62" w:rsidRPr="00C40C2B">
                <w:rPr>
                  <w:bCs/>
                  <w:i/>
                  <w:rPrChange w:id="2649" w:author="Jiří Vojtěšek" w:date="2018-11-22T22:05:00Z">
                    <w:rPr>
                      <w:bCs/>
                    </w:rPr>
                  </w:rPrChange>
                </w:rPr>
                <w:t>Closed-Loop Control of Mechatronic systems</w:t>
              </w:r>
              <w:r w:rsidR="00AC3F62">
                <w:rPr>
                  <w:bCs/>
                </w:rPr>
                <w:t xml:space="preserve">, VŠB-TU, </w:t>
              </w:r>
              <w:r w:rsidR="00AC3F62" w:rsidRPr="00E15D21">
                <w:rPr>
                  <w:bCs/>
                </w:rPr>
                <w:t>ISBN 978-80-248-3149-7</w:t>
              </w:r>
            </w:ins>
          </w:p>
          <w:p w:rsidR="00AC3F62" w:rsidRDefault="00AC3F62" w:rsidP="00AC3F62">
            <w:pPr>
              <w:rPr>
                <w:ins w:id="2650" w:author="vopatrilova" w:date="2018-11-19T09:35:00Z"/>
              </w:rPr>
            </w:pPr>
            <w:ins w:id="2651" w:author="vopatrilova" w:date="2018-11-19T09:35:00Z">
              <w:r>
                <w:rPr>
                  <w:bCs/>
                </w:rPr>
                <w:t>Ostrava</w:t>
              </w:r>
              <w:r w:rsidRPr="005F71CF">
                <w:rPr>
                  <w:bCs/>
                </w:rPr>
                <w:t xml:space="preserve"> 201</w:t>
              </w:r>
              <w:r>
                <w:rPr>
                  <w:bCs/>
                </w:rPr>
                <w:t>3</w:t>
              </w:r>
            </w:ins>
          </w:p>
          <w:p w:rsidR="00AC3F62" w:rsidRPr="005B107C" w:rsidRDefault="00AC3F62" w:rsidP="00AC3F62">
            <w:pPr>
              <w:rPr>
                <w:ins w:id="2652" w:author="vopatrilova" w:date="2018-11-19T09:35:00Z"/>
              </w:rPr>
            </w:pPr>
            <w:ins w:id="2653" w:author="vopatrilova" w:date="2018-11-19T09:35:00Z">
              <w:r w:rsidRPr="00C557F3">
                <w:t xml:space="preserve">CORRIOU, Jean-Pierre. </w:t>
              </w:r>
              <w:r w:rsidRPr="00C557F3">
                <w:rPr>
                  <w:i/>
                </w:rPr>
                <w:t>Process control: theory and applications</w:t>
              </w:r>
              <w:r w:rsidRPr="00C557F3">
                <w:t>. London: Springer, 2010, 758 s. ISBN 978-1-84996-911-6.</w:t>
              </w:r>
            </w:ins>
          </w:p>
          <w:p w:rsidR="00AC3F62" w:rsidRPr="005B107C" w:rsidDel="00937F51" w:rsidRDefault="00AC3F62" w:rsidP="0010688A">
            <w:pPr>
              <w:rPr>
                <w:del w:id="2654" w:author="vopatrilova" w:date="2018-11-19T09:35:00Z"/>
                <w:b/>
              </w:rPr>
            </w:pPr>
            <w:ins w:id="2655" w:author="vopatrilova" w:date="2018-11-19T09:35:00Z">
              <w:r w:rsidRPr="005B107C">
                <w:t>FRANKLIN, G.</w:t>
              </w:r>
            </w:ins>
            <w:ins w:id="2656" w:author="Jiří Vojtěšek" w:date="2018-11-22T22:07:00Z">
              <w:r w:rsidR="004B3D03">
                <w:t xml:space="preserve"> </w:t>
              </w:r>
            </w:ins>
            <w:ins w:id="2657" w:author="vopatrilova" w:date="2018-11-19T09:35:00Z">
              <w:r w:rsidRPr="005B107C">
                <w:t>F., POWEL, J.</w:t>
              </w:r>
            </w:ins>
            <w:ins w:id="2658" w:author="Jiří Vojtěšek" w:date="2018-11-22T22:07:00Z">
              <w:r w:rsidR="004B3D03">
                <w:t xml:space="preserve"> </w:t>
              </w:r>
            </w:ins>
            <w:ins w:id="2659" w:author="vopatrilova" w:date="2018-11-19T09:35:00Z">
              <w:r w:rsidRPr="005B107C">
                <w:t xml:space="preserve">D., EMAMI-NAEINI, A.: </w:t>
              </w:r>
              <w:r w:rsidRPr="003F4ACC">
                <w:rPr>
                  <w:i/>
                </w:rPr>
                <w:t>Feedback Control of Dynamics Systems</w:t>
              </w:r>
            </w:ins>
            <w:del w:id="2660" w:author="vopatrilova" w:date="2018-11-19T09:35:00Z">
              <w:r w:rsidRPr="005B107C" w:rsidDel="00937F51">
                <w:rPr>
                  <w:b/>
                </w:rPr>
                <w:delText>Povinná literatura:</w:delText>
              </w:r>
            </w:del>
          </w:p>
          <w:p w:rsidR="00AC3F62" w:rsidRPr="005B107C" w:rsidDel="00937F51" w:rsidRDefault="00AC3F62" w:rsidP="0010688A">
            <w:pPr>
              <w:rPr>
                <w:del w:id="2661" w:author="vopatrilova" w:date="2018-11-19T09:35:00Z"/>
              </w:rPr>
            </w:pPr>
            <w:del w:id="2662" w:author="vopatrilova" w:date="2018-11-19T09:35:00Z">
              <w:r w:rsidRPr="005B107C" w:rsidDel="00937F51">
                <w:delText xml:space="preserve">VÍTEČKOVÁ, M., VÍTEČEK, A.: </w:delText>
              </w:r>
              <w:r w:rsidRPr="003F4ACC" w:rsidDel="00937F51">
                <w:rPr>
                  <w:i/>
                </w:rPr>
                <w:delText>Základy automatické regulace</w:delText>
              </w:r>
              <w:r w:rsidRPr="005B107C" w:rsidDel="00937F51">
                <w:delText>, VŠB TU Ostrava, 2008</w:delText>
              </w:r>
            </w:del>
          </w:p>
          <w:p w:rsidR="00AC3F62" w:rsidRPr="005B107C" w:rsidDel="00937F51" w:rsidRDefault="00AC3F62" w:rsidP="0010688A">
            <w:pPr>
              <w:rPr>
                <w:del w:id="2663" w:author="vopatrilova" w:date="2018-11-19T09:35:00Z"/>
              </w:rPr>
            </w:pPr>
            <w:del w:id="2664" w:author="vopatrilova" w:date="2018-11-19T09:35:00Z">
              <w:r w:rsidRPr="005B107C" w:rsidDel="00937F51">
                <w:delText xml:space="preserve">ŠVARC, I.: </w:delText>
              </w:r>
              <w:r w:rsidRPr="003F4ACC" w:rsidDel="00937F51">
                <w:rPr>
                  <w:i/>
                </w:rPr>
                <w:delText>Automatizace/Automatické řízení</w:delText>
              </w:r>
              <w:r w:rsidRPr="005B107C" w:rsidDel="00937F51">
                <w:delText>, VUT v Brně, 2005</w:delText>
              </w:r>
            </w:del>
          </w:p>
          <w:p w:rsidR="00AC3F62" w:rsidRPr="005B107C" w:rsidDel="00937F51" w:rsidRDefault="00AC3F62" w:rsidP="0010688A">
            <w:pPr>
              <w:rPr>
                <w:del w:id="2665" w:author="vopatrilova" w:date="2018-11-19T09:35:00Z"/>
              </w:rPr>
            </w:pPr>
            <w:del w:id="2666" w:author="vopatrilova" w:date="2018-11-19T09:35:00Z">
              <w:r w:rsidRPr="005B107C" w:rsidDel="00937F51">
                <w:delText>NAVRÁTIL, P.:</w:delText>
              </w:r>
              <w:r w:rsidRPr="003F4ACC" w:rsidDel="00937F51">
                <w:rPr>
                  <w:i/>
                </w:rPr>
                <w:delText>Automatizace, vybrané statě</w:delText>
              </w:r>
              <w:r w:rsidRPr="005B107C" w:rsidDel="00937F51">
                <w:delText>, FAI,UTB ve Zlíně, 2011, elektronická skripta</w:delText>
              </w:r>
            </w:del>
          </w:p>
          <w:p w:rsidR="00AC3F62" w:rsidRPr="005B107C" w:rsidDel="00937F51" w:rsidRDefault="00AC3F62" w:rsidP="0010688A">
            <w:pPr>
              <w:rPr>
                <w:del w:id="2667" w:author="vopatrilova" w:date="2018-11-19T09:35:00Z"/>
              </w:rPr>
            </w:pPr>
            <w:del w:id="2668" w:author="vopatrilova" w:date="2018-11-19T09:35:00Z">
              <w:r w:rsidRPr="005B107C" w:rsidDel="00937F51">
                <w:delText xml:space="preserve">OSTRAVSKÝ, J. </w:delText>
              </w:r>
              <w:r w:rsidRPr="003F4ACC" w:rsidDel="00937F51">
                <w:rPr>
                  <w:i/>
                </w:rPr>
                <w:delText>Diferenciální počet funkce více proměnných</w:delText>
              </w:r>
              <w:r w:rsidRPr="005B107C" w:rsidDel="00937F51">
                <w:delText>. Nekonečné číselné řady UTB Zlín, 2007</w:delText>
              </w:r>
            </w:del>
          </w:p>
          <w:p w:rsidR="00AC3F62" w:rsidRPr="005B107C" w:rsidDel="00937F51" w:rsidRDefault="00AC3F62" w:rsidP="0010688A">
            <w:pPr>
              <w:rPr>
                <w:del w:id="2669" w:author="vopatrilova" w:date="2018-11-19T09:35:00Z"/>
              </w:rPr>
            </w:pPr>
            <w:del w:id="2670" w:author="vopatrilova" w:date="2018-11-19T09:35:00Z">
              <w:r w:rsidRPr="005B107C" w:rsidDel="00937F51">
                <w:delText xml:space="preserve">ŘEZNÍČKOVÁ, J.: </w:delText>
              </w:r>
              <w:r w:rsidRPr="003F4ACC" w:rsidDel="00937F51">
                <w:rPr>
                  <w:i/>
                </w:rPr>
                <w:delText>Diferenciální rovnice (pomocný učební text</w:delText>
              </w:r>
              <w:r w:rsidRPr="005B107C" w:rsidDel="00937F51">
                <w:delText>) 2008</w:delText>
              </w:r>
            </w:del>
          </w:p>
          <w:p w:rsidR="00AC3F62" w:rsidRPr="005B107C" w:rsidDel="00937F51" w:rsidRDefault="00AC3F62" w:rsidP="0010688A">
            <w:pPr>
              <w:rPr>
                <w:del w:id="2671" w:author="vopatrilova" w:date="2018-11-19T09:35:00Z"/>
              </w:rPr>
            </w:pPr>
            <w:del w:id="2672" w:author="vopatrilova" w:date="2018-11-19T09:35:00Z">
              <w:r w:rsidRPr="005B107C" w:rsidDel="00937F51">
                <w:delText xml:space="preserve">VAŠEK, V.: </w:delText>
              </w:r>
              <w:r w:rsidRPr="003F4ACC" w:rsidDel="00937F51">
                <w:rPr>
                  <w:i/>
                </w:rPr>
                <w:delText>Teorie automatického řízení II</w:delText>
              </w:r>
              <w:r w:rsidRPr="005B107C" w:rsidDel="00937F51">
                <w:delText>, Skripta FT VUT, Zlín.</w:delText>
              </w:r>
            </w:del>
          </w:p>
          <w:p w:rsidR="00AC3F62" w:rsidRPr="005B107C" w:rsidDel="00937F51" w:rsidRDefault="00AC3F62" w:rsidP="0010688A">
            <w:pPr>
              <w:rPr>
                <w:del w:id="2673" w:author="vopatrilova" w:date="2018-11-19T09:35:00Z"/>
              </w:rPr>
            </w:pPr>
            <w:del w:id="2674" w:author="vopatrilova" w:date="2018-11-19T09:35:00Z">
              <w:r w:rsidRPr="005B107C" w:rsidDel="00937F51">
                <w:delText xml:space="preserve">VAŠEK, V.: </w:delText>
              </w:r>
              <w:r w:rsidRPr="003F4ACC" w:rsidDel="00937F51">
                <w:rPr>
                  <w:i/>
                </w:rPr>
                <w:delText>Elektronická pomůcka pro přednášky z TAŘ II</w:delText>
              </w:r>
              <w:r w:rsidRPr="005B107C" w:rsidDel="00937F51">
                <w:delText>, interní síť FAI, UTB ve Zlíně</w:delText>
              </w:r>
            </w:del>
          </w:p>
          <w:p w:rsidR="00AC3F62" w:rsidRPr="005B107C" w:rsidDel="00937F51" w:rsidRDefault="00AC3F62" w:rsidP="0010688A">
            <w:pPr>
              <w:rPr>
                <w:del w:id="2675" w:author="vopatrilova" w:date="2018-11-19T09:35:00Z"/>
                <w:b/>
              </w:rPr>
            </w:pPr>
            <w:del w:id="2676" w:author="vopatrilova" w:date="2018-11-19T09:35:00Z">
              <w:r w:rsidRPr="005B107C" w:rsidDel="00937F51">
                <w:rPr>
                  <w:b/>
                </w:rPr>
                <w:delText>Doporučená literatura:</w:delText>
              </w:r>
            </w:del>
          </w:p>
          <w:p w:rsidR="00AC3F62" w:rsidRPr="005B107C" w:rsidDel="00937F51" w:rsidRDefault="00AC3F62" w:rsidP="0010688A">
            <w:pPr>
              <w:rPr>
                <w:del w:id="2677" w:author="vopatrilova" w:date="2018-11-19T09:35:00Z"/>
              </w:rPr>
            </w:pPr>
            <w:del w:id="2678" w:author="vopatrilova" w:date="2018-11-19T09:35:00Z">
              <w:r w:rsidRPr="005B107C" w:rsidDel="00937F51">
                <w:delText xml:space="preserve">BALÁTĚ, J.: </w:delText>
              </w:r>
              <w:r w:rsidRPr="003F4ACC" w:rsidDel="00937F51">
                <w:rPr>
                  <w:i/>
                </w:rPr>
                <w:delText>Automatické řízení</w:delText>
              </w:r>
              <w:r w:rsidRPr="005B107C" w:rsidDel="00937F51">
                <w:delText>, BEN Technická literatura, Praha, 2004.</w:delText>
              </w:r>
            </w:del>
          </w:p>
          <w:p w:rsidR="00AC3F62" w:rsidDel="00937F51" w:rsidRDefault="00AC3F62" w:rsidP="0010688A">
            <w:pPr>
              <w:rPr>
                <w:del w:id="2679" w:author="vopatrilova" w:date="2018-11-19T09:35:00Z"/>
              </w:rPr>
            </w:pPr>
            <w:del w:id="2680" w:author="vopatrilova" w:date="2018-11-19T09:35:00Z">
              <w:r w:rsidRPr="005B107C" w:rsidDel="00937F51">
                <w:delText xml:space="preserve">REKTORYS, K. a spol:. </w:delText>
              </w:r>
              <w:r w:rsidRPr="003F4ACC" w:rsidDel="00937F51">
                <w:rPr>
                  <w:i/>
                </w:rPr>
                <w:delText>Přehled užité matematiky I, II</w:delText>
              </w:r>
              <w:r w:rsidRPr="005B107C" w:rsidDel="00937F51">
                <w:delText>. Praha: Prometheus 1995</w:delText>
              </w:r>
            </w:del>
          </w:p>
          <w:p w:rsidR="00AC3F62" w:rsidRPr="005F71CF" w:rsidDel="00937F51" w:rsidRDefault="00AC3F62" w:rsidP="00E15D21">
            <w:pPr>
              <w:pStyle w:val="Default"/>
              <w:rPr>
                <w:del w:id="2681" w:author="vopatrilova" w:date="2018-11-19T09:35:00Z"/>
                <w:sz w:val="20"/>
                <w:szCs w:val="20"/>
              </w:rPr>
            </w:pPr>
            <w:del w:id="2682" w:author="vopatrilova" w:date="2018-11-19T09:35:00Z">
              <w:r w:rsidRPr="005F71CF" w:rsidDel="00937F51">
                <w:rPr>
                  <w:bCs/>
                  <w:sz w:val="20"/>
                  <w:szCs w:val="20"/>
                </w:rPr>
                <w:delText>Antonín Víteček, Miluše Vítečková, Lenka Landryová</w:delText>
              </w:r>
              <w:r w:rsidDel="00937F51">
                <w:rPr>
                  <w:bCs/>
                  <w:sz w:val="20"/>
                  <w:szCs w:val="20"/>
                </w:rPr>
                <w:delText xml:space="preserve">: </w:delText>
              </w:r>
              <w:r w:rsidRPr="005F71CF" w:rsidDel="00937F51">
                <w:rPr>
                  <w:bCs/>
                  <w:sz w:val="20"/>
                  <w:szCs w:val="20"/>
                </w:rPr>
                <w:delText>B</w:delText>
              </w:r>
              <w:r w:rsidDel="00937F51">
                <w:rPr>
                  <w:bCs/>
                  <w:sz w:val="20"/>
                  <w:szCs w:val="20"/>
                </w:rPr>
                <w:delText xml:space="preserve">asic </w:delText>
              </w:r>
              <w:r w:rsidRPr="005F71CF" w:rsidDel="00937F51">
                <w:rPr>
                  <w:bCs/>
                  <w:sz w:val="20"/>
                  <w:szCs w:val="20"/>
                </w:rPr>
                <w:delText xml:space="preserve"> P</w:delText>
              </w:r>
              <w:r w:rsidDel="00937F51">
                <w:rPr>
                  <w:bCs/>
                  <w:sz w:val="20"/>
                  <w:szCs w:val="20"/>
                </w:rPr>
                <w:delText>rinciples of Automatic Control, VŠB-TU Ostrava</w:delText>
              </w:r>
              <w:r w:rsidRPr="005F71CF" w:rsidDel="00937F51">
                <w:rPr>
                  <w:bCs/>
                  <w:sz w:val="20"/>
                  <w:szCs w:val="20"/>
                </w:rPr>
                <w:delText xml:space="preserve"> 2012</w:delText>
              </w:r>
            </w:del>
          </w:p>
          <w:p w:rsidR="00AC3F62" w:rsidRPr="00E15D21" w:rsidDel="00937F51" w:rsidRDefault="00AC3F62" w:rsidP="00E15D21">
            <w:pPr>
              <w:rPr>
                <w:del w:id="2683" w:author="vopatrilova" w:date="2018-11-19T09:35:00Z"/>
                <w:bCs/>
              </w:rPr>
            </w:pPr>
            <w:del w:id="2684" w:author="vopatrilova" w:date="2018-11-19T09:35:00Z">
              <w:r w:rsidRPr="005F71CF" w:rsidDel="00937F51">
                <w:rPr>
                  <w:bCs/>
                </w:rPr>
                <w:delText>Antonín Víteček, Miluše Vítečková</w:delText>
              </w:r>
              <w:r w:rsidDel="00937F51">
                <w:rPr>
                  <w:bCs/>
                </w:rPr>
                <w:delText xml:space="preserve">: Closed-Loop Control of Mechatronic systems, VŠB-TU, </w:delText>
              </w:r>
              <w:r w:rsidRPr="00E15D21" w:rsidDel="00937F51">
                <w:rPr>
                  <w:bCs/>
                </w:rPr>
                <w:delText>ISBN 978-80-248-3149-7</w:delText>
              </w:r>
            </w:del>
          </w:p>
          <w:p w:rsidR="00AC3F62" w:rsidDel="00937F51" w:rsidRDefault="00AC3F62" w:rsidP="0010688A">
            <w:pPr>
              <w:rPr>
                <w:del w:id="2685" w:author="vopatrilova" w:date="2018-11-19T09:35:00Z"/>
              </w:rPr>
            </w:pPr>
            <w:del w:id="2686" w:author="vopatrilova" w:date="2018-11-19T09:35:00Z">
              <w:r w:rsidDel="00937F51">
                <w:rPr>
                  <w:bCs/>
                </w:rPr>
                <w:delText>Ostrava</w:delText>
              </w:r>
              <w:r w:rsidRPr="005F71CF" w:rsidDel="00937F51">
                <w:rPr>
                  <w:bCs/>
                </w:rPr>
                <w:delText xml:space="preserve"> 201</w:delText>
              </w:r>
              <w:r w:rsidDel="00937F51">
                <w:rPr>
                  <w:bCs/>
                </w:rPr>
                <w:delText>3</w:delText>
              </w:r>
            </w:del>
          </w:p>
          <w:p w:rsidR="00AC3F62" w:rsidRPr="005B107C" w:rsidDel="00937F51" w:rsidRDefault="00AC3F62" w:rsidP="0010688A">
            <w:pPr>
              <w:rPr>
                <w:del w:id="2687" w:author="vopatrilova" w:date="2018-11-19T09:35:00Z"/>
              </w:rPr>
            </w:pPr>
            <w:del w:id="2688" w:author="vopatrilova" w:date="2018-11-19T09:35:00Z">
              <w:r w:rsidRPr="00C557F3" w:rsidDel="00937F51">
                <w:delText xml:space="preserve">CORRIOU, Jean-Pierre. </w:delText>
              </w:r>
              <w:r w:rsidRPr="00C557F3" w:rsidDel="00937F51">
                <w:rPr>
                  <w:i/>
                </w:rPr>
                <w:delText>Process control: theory and applications</w:delText>
              </w:r>
              <w:r w:rsidRPr="00C557F3" w:rsidDel="00937F51">
                <w:delText>. London: Springer, 2010, 758 s. ISBN 978-1-84996-911-6.</w:delText>
              </w:r>
            </w:del>
          </w:p>
          <w:p w:rsidR="00AC3F62" w:rsidRDefault="00AC3F62" w:rsidP="0010688A">
            <w:pPr>
              <w:jc w:val="both"/>
            </w:pPr>
            <w:del w:id="2689" w:author="vopatrilova" w:date="2018-11-19T09:35:00Z">
              <w:r w:rsidRPr="005B107C" w:rsidDel="00937F51">
                <w:delText xml:space="preserve">FRANKLIN, G.F., POWEL, J.D., EMAMI-NAEINI, A.: </w:delText>
              </w:r>
              <w:r w:rsidRPr="003F4ACC" w:rsidDel="00937F51">
                <w:rPr>
                  <w:i/>
                </w:rPr>
                <w:delText>Feedback Control of Dynamics Systems</w:delText>
              </w:r>
            </w:del>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28</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618"/>
        </w:trPr>
        <w:tc>
          <w:tcPr>
            <w:tcW w:w="9855" w:type="dxa"/>
            <w:gridSpan w:val="8"/>
          </w:tcPr>
          <w:p w:rsidR="00982B32" w:rsidRDefault="00982B32" w:rsidP="0010688A">
            <w:pPr>
              <w:jc w:val="both"/>
            </w:pPr>
            <w:r w:rsidRPr="00DF2A46">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DF2A46">
              <w:rPr>
                <w:sz w:val="18"/>
              </w:rP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690" w:name="automatickeRizeniPA"/>
            <w:r>
              <w:t>Automatické řízení</w:t>
            </w:r>
            <w:bookmarkEnd w:id="2690"/>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w:t>
            </w:r>
            <w:r w:rsidR="00301863">
              <w:t>ZT</w:t>
            </w:r>
            <w:r>
              <w:t>“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28p+14s+28c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6</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rsidRPr="00D838E4">
              <w:t>U studenta se předpokládají základní zna</w:t>
            </w:r>
            <w:r>
              <w:t>losti vysokoškolské matematiky a základů fyziky.</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 seminář,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písemné a ústní zkoušce.</w:t>
            </w:r>
          </w:p>
          <w:p w:rsidR="00982B32" w:rsidRDefault="00982B32" w:rsidP="0010688A">
            <w:pPr>
              <w:ind w:firstLine="708"/>
              <w:jc w:val="both"/>
            </w:pP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Pr="00AF5BBC" w:rsidRDefault="00982B32" w:rsidP="0010688A">
            <w:pPr>
              <w:jc w:val="both"/>
              <w:rPr>
                <w:highlight w:val="yellow"/>
              </w:rPr>
            </w:pPr>
            <w:r w:rsidRPr="00FB12CD">
              <w:t>prof. Ing. Vladimír Vašek,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Pr="00AF5BBC" w:rsidRDefault="00982B32" w:rsidP="0010688A">
            <w:pPr>
              <w:jc w:val="both"/>
              <w:rPr>
                <w:highlight w:val="yellow"/>
              </w:rPr>
            </w:pPr>
            <w:r w:rsidRPr="00D457E6">
              <w:t>Metodicky, přednášející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Pr="005C060B" w:rsidRDefault="00982B32" w:rsidP="0010688A">
            <w:r w:rsidRPr="00FB12CD">
              <w:t>prof. Ing. Vladimír Vašek, CSc.</w:t>
            </w:r>
            <w:r>
              <w:t xml:space="preserve"> (přednášky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A72920">
        <w:trPr>
          <w:trHeight w:val="53"/>
        </w:trPr>
        <w:tc>
          <w:tcPr>
            <w:tcW w:w="9855" w:type="dxa"/>
            <w:gridSpan w:val="8"/>
            <w:tcBorders>
              <w:top w:val="nil"/>
              <w:bottom w:val="single" w:sz="12" w:space="0" w:color="auto"/>
            </w:tcBorders>
          </w:tcPr>
          <w:p w:rsidR="00982B32" w:rsidRDefault="00982B32" w:rsidP="0010688A">
            <w:pPr>
              <w:suppressAutoHyphens/>
              <w:jc w:val="both"/>
            </w:pPr>
            <w:r w:rsidRPr="00F9652C">
              <w:t xml:space="preserve">Po absolvování předmětu </w:t>
            </w:r>
            <w:r>
              <w:t>bude</w:t>
            </w:r>
            <w:r w:rsidRPr="00F9652C">
              <w:t xml:space="preserve"> student seznámen s</w:t>
            </w:r>
            <w:r>
              <w:t xml:space="preserve">e základními přístupy k automatickému řízení, bude schopen pracovat s návrhem logického řízení, navrhnout jednoduchý spojitý regulační obvod, získá základní povědomost o diskrétním regulačním obvodu. </w:t>
            </w:r>
            <w:r w:rsidRPr="004B04A9">
              <w:t xml:space="preserve">Na předmět navazuje </w:t>
            </w:r>
            <w:r>
              <w:t xml:space="preserve">a jeho obsahovou náplň prohlubuje v rámci tohoto studijního oboru </w:t>
            </w:r>
            <w:r w:rsidRPr="004B04A9">
              <w:t>předmět</w:t>
            </w:r>
            <w:r>
              <w:t xml:space="preserve"> zabývající se řízením spojitých fyzikálních veličin.</w:t>
            </w:r>
            <w:r w:rsidRPr="004B04A9">
              <w:t>.</w:t>
            </w:r>
          </w:p>
          <w:p w:rsidR="00982B32" w:rsidRPr="00D838E4" w:rsidRDefault="00982B32" w:rsidP="0010688A">
            <w:pPr>
              <w:jc w:val="both"/>
            </w:pPr>
            <w:r>
              <w:t>Témata:</w:t>
            </w:r>
          </w:p>
          <w:p w:rsidR="00982B32" w:rsidRDefault="00982B32" w:rsidP="0010688A">
            <w:pPr>
              <w:numPr>
                <w:ilvl w:val="0"/>
                <w:numId w:val="9"/>
              </w:numPr>
              <w:suppressAutoHyphens/>
              <w:jc w:val="both"/>
            </w:pPr>
            <w:r>
              <w:t>Automatické řízení - logické řízení, spojité řízení spojitých fyzikálních veličin, diskrétní řízení spojitých fyzikálních veličin - základní pojmy a principy.</w:t>
            </w:r>
          </w:p>
          <w:p w:rsidR="00982B32" w:rsidRDefault="00982B32" w:rsidP="0010688A">
            <w:pPr>
              <w:numPr>
                <w:ilvl w:val="0"/>
                <w:numId w:val="9"/>
              </w:numPr>
              <w:suppressAutoHyphens/>
              <w:jc w:val="both"/>
            </w:pPr>
            <w:r>
              <w:t>Jednoduchý s</w:t>
            </w:r>
            <w:r w:rsidRPr="005A1DB7">
              <w:t>pojitý</w:t>
            </w:r>
            <w:r>
              <w:t xml:space="preserve"> </w:t>
            </w:r>
            <w:r w:rsidRPr="005A1DB7">
              <w:t xml:space="preserve">regulační obvod, </w:t>
            </w:r>
            <w:r>
              <w:t>jeho součásti, popis veličin, obecné vlastnosti řízených a řídicích systémů. Matematický model části regulačního obvodu a celého regulačního obvodu. Linearita, metody linearizace.</w:t>
            </w:r>
          </w:p>
          <w:p w:rsidR="00982B32" w:rsidRPr="00763377" w:rsidRDefault="00982B32" w:rsidP="0010688A">
            <w:pPr>
              <w:numPr>
                <w:ilvl w:val="0"/>
                <w:numId w:val="9"/>
              </w:numPr>
              <w:suppressAutoHyphens/>
              <w:jc w:val="both"/>
            </w:pPr>
            <w:r>
              <w:t xml:space="preserve">Model ve tvaru </w:t>
            </w:r>
            <w:r w:rsidRPr="00763377">
              <w:t>diferenciální rovnice. Řešení diferenciální rovnice. Obyčejná diferenciální rovnice 1. řádu. Lineární nehomogenní obyčejná diferenciální rovnice 1. řádu.</w:t>
            </w:r>
            <w:r>
              <w:t xml:space="preserve"> </w:t>
            </w:r>
            <w:r w:rsidRPr="00763377">
              <w:t>Příklady systémů popisovaných těmito rovnicemi. Obyčejná diferenciální rovnice n-tého řádu. Charakteristická rovnice. Nehomogenní lineární obyčejná diferenciální rovnice n-tého řádu s konstantními koeficienty.</w:t>
            </w:r>
          </w:p>
          <w:p w:rsidR="00982B32" w:rsidRPr="002E4AFB" w:rsidRDefault="00982B32" w:rsidP="0010688A">
            <w:pPr>
              <w:numPr>
                <w:ilvl w:val="0"/>
                <w:numId w:val="9"/>
              </w:numPr>
              <w:suppressAutoHyphens/>
              <w:ind w:left="1077" w:hanging="357"/>
              <w:jc w:val="both"/>
            </w:pPr>
            <w:r w:rsidRPr="00763377">
              <w:t>Laplaceova transformace. Definice a základní vlastnosti Laplaceovy transformace. Zpětná Laplaceova transformace. Slovník Laplaceovy transformace. Řešení obyčejných diferenciálních rovnic pomocí Laplaceovy transformace</w:t>
            </w:r>
            <w:r w:rsidRPr="00763377">
              <w:rPr>
                <w:sz w:val="24"/>
                <w:szCs w:val="24"/>
              </w:rPr>
              <w:t>.</w:t>
            </w:r>
            <w:r>
              <w:rPr>
                <w:sz w:val="24"/>
                <w:szCs w:val="24"/>
              </w:rPr>
              <w:t xml:space="preserve"> </w:t>
            </w:r>
            <w:r w:rsidRPr="002E4AFB">
              <w:t>Pojem diskrétní funkce, aplikace, definice a základní vlastnosti Z- transformace, slovník L a Z – transformace.</w:t>
            </w:r>
          </w:p>
          <w:p w:rsidR="00982B32" w:rsidRPr="00DE7714" w:rsidRDefault="00982B32" w:rsidP="0010688A">
            <w:pPr>
              <w:numPr>
                <w:ilvl w:val="0"/>
                <w:numId w:val="9"/>
              </w:numPr>
              <w:ind w:left="1077" w:hanging="357"/>
              <w:jc w:val="both"/>
            </w:pPr>
            <w:r>
              <w:t xml:space="preserve">Obrazový přenos systému. </w:t>
            </w:r>
            <w:r w:rsidRPr="00DE7714">
              <w:t xml:space="preserve">Popis </w:t>
            </w:r>
            <w:r>
              <w:t>základního regulačního obvodu v otevřené a</w:t>
            </w:r>
            <w:r w:rsidRPr="00DE7714">
              <w:t> uzavřené smyčce.</w:t>
            </w:r>
            <w:r>
              <w:t xml:space="preserve"> Přenosy a signály v uzavřeném regulačním obvodu. Bloková algebra spojitých systémů.</w:t>
            </w:r>
          </w:p>
          <w:p w:rsidR="00982B32" w:rsidRPr="008F4969" w:rsidRDefault="00982B32" w:rsidP="0010688A">
            <w:pPr>
              <w:numPr>
                <w:ilvl w:val="0"/>
                <w:numId w:val="9"/>
              </w:numPr>
              <w:jc w:val="both"/>
            </w:pPr>
            <w:r w:rsidRPr="008F4969">
              <w:t xml:space="preserve">Popis vlastností </w:t>
            </w:r>
            <w:r>
              <w:t xml:space="preserve">proporcionálních, </w:t>
            </w:r>
            <w:r w:rsidRPr="008F4969">
              <w:t xml:space="preserve">integračních </w:t>
            </w:r>
            <w:r>
              <w:t xml:space="preserve">a derivačních </w:t>
            </w:r>
            <w:r w:rsidRPr="008F4969">
              <w:t xml:space="preserve">členů RO (ideální, se setrvačností 1. řádu, se setrvačností 2. řádu), </w:t>
            </w:r>
            <w:r>
              <w:t xml:space="preserve">diferenciální rovnice, obrazové přenosy, </w:t>
            </w:r>
            <w:r w:rsidRPr="008F4969">
              <w:t>přechodové charakteristiky.</w:t>
            </w:r>
          </w:p>
          <w:p w:rsidR="00982B32" w:rsidRPr="008F4969" w:rsidRDefault="00982B32" w:rsidP="0010688A">
            <w:pPr>
              <w:numPr>
                <w:ilvl w:val="0"/>
                <w:numId w:val="9"/>
              </w:numPr>
              <w:jc w:val="both"/>
            </w:pPr>
            <w:r w:rsidRPr="008F4969">
              <w:t xml:space="preserve">Popis vlastností </w:t>
            </w:r>
            <w:r>
              <w:t xml:space="preserve">proporcionálních, </w:t>
            </w:r>
            <w:r w:rsidRPr="008F4969">
              <w:t xml:space="preserve">integračních </w:t>
            </w:r>
            <w:r>
              <w:t xml:space="preserve">a derivačních </w:t>
            </w:r>
            <w:r w:rsidRPr="008F4969">
              <w:t xml:space="preserve">členů RO (ideální, se setrvačností 1. řádu, se setrvačností 2. řádu), </w:t>
            </w:r>
            <w:r>
              <w:t xml:space="preserve">diferenciální rovnice, obrazové přenosy, </w:t>
            </w:r>
            <w:r w:rsidRPr="008F4969">
              <w:t>přechodové charakteristiky</w:t>
            </w:r>
            <w:r>
              <w:t xml:space="preserve"> (pokračování)</w:t>
            </w:r>
            <w:r w:rsidRPr="008F4969">
              <w:t>.</w:t>
            </w:r>
          </w:p>
          <w:p w:rsidR="00982B32" w:rsidRPr="008F4969" w:rsidRDefault="00982B32" w:rsidP="0010688A">
            <w:pPr>
              <w:numPr>
                <w:ilvl w:val="0"/>
                <w:numId w:val="9"/>
              </w:numPr>
              <w:jc w:val="both"/>
            </w:pPr>
            <w:r w:rsidRPr="008F4969">
              <w:t>Popis vlastností ideálních P, I, D regulátorů, jejich kombinace, základní vlastnosti,</w:t>
            </w:r>
            <w:r>
              <w:t xml:space="preserve"> diferenciální rovnice, obrazové přenosy,</w:t>
            </w:r>
            <w:r w:rsidRPr="008F4969">
              <w:t xml:space="preserve"> přechodové charakteristiky.</w:t>
            </w:r>
          </w:p>
          <w:p w:rsidR="00982B32" w:rsidRDefault="00982B32" w:rsidP="0010688A">
            <w:pPr>
              <w:numPr>
                <w:ilvl w:val="0"/>
                <w:numId w:val="9"/>
              </w:numPr>
              <w:jc w:val="both"/>
            </w:pPr>
            <w:r>
              <w:t>Metody analýzy spojitého regulačního obvodu – fyzikální realizovatelnost, stabilita, ustálená regulační odchylka.</w:t>
            </w:r>
          </w:p>
          <w:p w:rsidR="00982B32" w:rsidRDefault="00982B32" w:rsidP="0010688A">
            <w:pPr>
              <w:numPr>
                <w:ilvl w:val="0"/>
                <w:numId w:val="9"/>
              </w:numPr>
              <w:jc w:val="both"/>
            </w:pPr>
            <w:r>
              <w:t>Metody syntézy spojitého regulačního obvodu s PID regulátory.</w:t>
            </w:r>
          </w:p>
          <w:p w:rsidR="00982B32" w:rsidRPr="00482621" w:rsidRDefault="00982B32" w:rsidP="0010688A">
            <w:pPr>
              <w:numPr>
                <w:ilvl w:val="0"/>
                <w:numId w:val="9"/>
              </w:numPr>
              <w:jc w:val="both"/>
            </w:pPr>
            <w:r w:rsidRPr="00482621">
              <w:t>Podrobné schéma diskrétního regulačního obvodu; princip činnosti, spojité veličiny, posloupnosti diskr</w:t>
            </w:r>
            <w:r>
              <w:t>étních hodnot, číselné veličiny, vzorkovací a tvarovací člen.</w:t>
            </w:r>
          </w:p>
          <w:p w:rsidR="00982B32" w:rsidRDefault="00982B32" w:rsidP="0010688A">
            <w:pPr>
              <w:numPr>
                <w:ilvl w:val="0"/>
                <w:numId w:val="9"/>
              </w:numPr>
              <w:jc w:val="both"/>
            </w:pPr>
            <w:r>
              <w:t>Diskrétní PID regulátory, interpretace jeho jednotlivých složek.</w:t>
            </w:r>
          </w:p>
          <w:p w:rsidR="00982B32" w:rsidRDefault="00982B32" w:rsidP="0010688A">
            <w:pPr>
              <w:numPr>
                <w:ilvl w:val="0"/>
                <w:numId w:val="9"/>
              </w:numPr>
              <w:jc w:val="both"/>
            </w:pPr>
            <w:r>
              <w:t>Návrh číslicového regulátoru metodou požadovaného modelu.</w:t>
            </w:r>
          </w:p>
          <w:p w:rsidR="00982B32" w:rsidRDefault="00982B32" w:rsidP="0010688A">
            <w:pPr>
              <w:numPr>
                <w:ilvl w:val="0"/>
                <w:numId w:val="9"/>
              </w:numPr>
              <w:jc w:val="both"/>
            </w:pPr>
            <w:r>
              <w:t>Principy dalších regulačních obvodů – víceparametrový, extremální, rozvětvené obvody, obvod se Smithovým regulátorem, s interním modelem, adaptivní regulátory, robustní řízení.</w:t>
            </w:r>
          </w:p>
          <w:p w:rsidR="00982B32" w:rsidDel="004D2662" w:rsidRDefault="00982B32" w:rsidP="0010688A">
            <w:pPr>
              <w:jc w:val="both"/>
              <w:rPr>
                <w:del w:id="2691" w:author="vopatrilova" w:date="2018-11-18T16:59:00Z"/>
              </w:rPr>
            </w:pPr>
          </w:p>
          <w:p w:rsidR="00982B32" w:rsidRDefault="00982B32" w:rsidP="0010688A">
            <w:pPr>
              <w:jc w:val="both"/>
            </w:pPr>
          </w:p>
          <w:p w:rsidR="00982B32" w:rsidRDefault="00982B32" w:rsidP="0010688A">
            <w:pPr>
              <w:jc w:val="both"/>
              <w:rPr>
                <w:ins w:id="2692" w:author="vopatrilova" w:date="2018-11-20T15:22:00Z"/>
              </w:rPr>
            </w:pPr>
          </w:p>
          <w:p w:rsidR="00873686" w:rsidRDefault="00873686" w:rsidP="0010688A">
            <w:pPr>
              <w:jc w:val="both"/>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lastRenderedPageBreak/>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5B107C" w:rsidRDefault="00982B32" w:rsidP="0010688A">
            <w:pPr>
              <w:rPr>
                <w:b/>
              </w:rPr>
            </w:pPr>
            <w:r w:rsidRPr="005B107C">
              <w:rPr>
                <w:b/>
              </w:rPr>
              <w:t>Povinná literatura:</w:t>
            </w:r>
          </w:p>
          <w:p w:rsidR="00982B32" w:rsidRPr="005B107C" w:rsidRDefault="00982B32" w:rsidP="0010688A">
            <w:r w:rsidRPr="005B107C">
              <w:t xml:space="preserve">VÍTEČKOVÁ, M., VÍTEČEK, A.: </w:t>
            </w:r>
            <w:r w:rsidRPr="003F4ACC">
              <w:rPr>
                <w:i/>
              </w:rPr>
              <w:t>Základy automatické regulace</w:t>
            </w:r>
            <w:r w:rsidRPr="005B107C">
              <w:t>, VŠB TU Ostrava, 2008</w:t>
            </w:r>
          </w:p>
          <w:p w:rsidR="00982B32" w:rsidRPr="005B107C" w:rsidRDefault="00982B32" w:rsidP="0010688A">
            <w:r w:rsidRPr="005B107C">
              <w:t xml:space="preserve">ŠVARC, I.: </w:t>
            </w:r>
            <w:r w:rsidRPr="003F4ACC">
              <w:rPr>
                <w:i/>
              </w:rPr>
              <w:t>Automatizace/Automatické řízení</w:t>
            </w:r>
            <w:r w:rsidRPr="005B107C">
              <w:t>, VUT v Brně, 2005</w:t>
            </w:r>
          </w:p>
          <w:p w:rsidR="00982B32" w:rsidRPr="005B107C" w:rsidRDefault="00982B32" w:rsidP="0010688A">
            <w:r w:rsidRPr="005B107C">
              <w:t>NAVRÁTIL, P.:</w:t>
            </w:r>
            <w:r w:rsidRPr="003F4ACC">
              <w:rPr>
                <w:i/>
              </w:rPr>
              <w:t>Automatizace, vybrané statě</w:t>
            </w:r>
            <w:r w:rsidRPr="005B107C">
              <w:t>, FAI,UTB ve Zlíně, 2011, elektronická skripta</w:t>
            </w:r>
          </w:p>
          <w:p w:rsidR="00982B32" w:rsidRPr="005B107C" w:rsidRDefault="00982B32" w:rsidP="0010688A">
            <w:r w:rsidRPr="005B107C">
              <w:t xml:space="preserve">OSTRAVSKÝ, J. </w:t>
            </w:r>
            <w:r w:rsidRPr="003F4ACC">
              <w:rPr>
                <w:i/>
              </w:rPr>
              <w:t>Diferenciální počet funkce více proměnných</w:t>
            </w:r>
            <w:r w:rsidRPr="005B107C">
              <w:t>. Nekonečné číselné řady UTB Zlín, 2007</w:t>
            </w:r>
          </w:p>
          <w:p w:rsidR="00982B32" w:rsidRPr="005B107C" w:rsidRDefault="00982B32" w:rsidP="0010688A">
            <w:r w:rsidRPr="005B107C">
              <w:t xml:space="preserve">ŘEZNÍČKOVÁ, J.: </w:t>
            </w:r>
            <w:r w:rsidRPr="003F4ACC">
              <w:rPr>
                <w:i/>
              </w:rPr>
              <w:t>Diferenciální rovnice (pomocný učební text</w:t>
            </w:r>
            <w:r w:rsidRPr="005B107C">
              <w:t>) 2008</w:t>
            </w:r>
          </w:p>
          <w:p w:rsidR="00982B32" w:rsidRPr="005B107C" w:rsidDel="00AC3F62" w:rsidRDefault="00982B32" w:rsidP="0010688A">
            <w:moveFromRangeStart w:id="2693" w:author="vopatrilova" w:date="2018-11-19T09:35:00Z" w:name="move530383439"/>
            <w:moveFrom w:id="2694" w:author="vopatrilova" w:date="2018-11-19T09:35:00Z">
              <w:r w:rsidRPr="005B107C" w:rsidDel="00AC3F62">
                <w:t xml:space="preserve">VAŠEK, V.: </w:t>
              </w:r>
              <w:r w:rsidRPr="003F4ACC" w:rsidDel="00AC3F62">
                <w:rPr>
                  <w:i/>
                </w:rPr>
                <w:t>Teorie automatického řízení II</w:t>
              </w:r>
              <w:r w:rsidRPr="005B107C" w:rsidDel="00AC3F62">
                <w:t>, Skripta FT VUT, Zlín.</w:t>
              </w:r>
            </w:moveFrom>
          </w:p>
          <w:p w:rsidR="00982B32" w:rsidRPr="005B107C" w:rsidDel="00013B1B" w:rsidRDefault="00982B32" w:rsidP="0010688A">
            <w:pPr>
              <w:rPr>
                <w:del w:id="2695" w:author="vopatrilova" w:date="2018-11-22T10:09:00Z"/>
              </w:rPr>
            </w:pPr>
            <w:moveFrom w:id="2696" w:author="vopatrilova" w:date="2018-11-19T09:35:00Z">
              <w:r w:rsidRPr="005B107C" w:rsidDel="00AC3F62">
                <w:t xml:space="preserve">VAŠEK, V.: </w:t>
              </w:r>
              <w:r w:rsidRPr="003F4ACC" w:rsidDel="00AC3F62">
                <w:rPr>
                  <w:i/>
                </w:rPr>
                <w:t>Elektronická pomůcka pro přednášky z TAŘ II</w:t>
              </w:r>
              <w:r w:rsidRPr="005B107C" w:rsidDel="00AC3F62">
                <w:t>, interní síť FAI, UTB ve Zlí</w:t>
              </w:r>
              <w:del w:id="2697" w:author="vopatrilova" w:date="2018-11-22T10:09:00Z">
                <w:r w:rsidRPr="005B107C" w:rsidDel="00013B1B">
                  <w:delText>ně</w:delText>
                </w:r>
              </w:del>
            </w:moveFrom>
          </w:p>
          <w:moveFromRangeEnd w:id="2693"/>
          <w:p w:rsidR="00AC3F62" w:rsidRDefault="00AC3F62" w:rsidP="0010688A">
            <w:pPr>
              <w:rPr>
                <w:ins w:id="2698" w:author="vopatrilova" w:date="2018-11-19T09:35:00Z"/>
                <w:b/>
              </w:rPr>
            </w:pPr>
          </w:p>
          <w:p w:rsidR="00982B32" w:rsidRPr="005B107C" w:rsidRDefault="00982B32" w:rsidP="0010688A">
            <w:pPr>
              <w:rPr>
                <w:b/>
              </w:rPr>
            </w:pPr>
            <w:r w:rsidRPr="005B107C">
              <w:rPr>
                <w:b/>
              </w:rPr>
              <w:t>Doporučená literatura:</w:t>
            </w:r>
          </w:p>
          <w:p w:rsidR="00982B32" w:rsidRPr="005B107C" w:rsidRDefault="00982B32" w:rsidP="0010688A">
            <w:r w:rsidRPr="005B107C">
              <w:t xml:space="preserve">BALÁTĚ, J.: </w:t>
            </w:r>
            <w:r w:rsidRPr="003F4ACC">
              <w:rPr>
                <w:i/>
              </w:rPr>
              <w:t>Automatické řízení</w:t>
            </w:r>
            <w:r w:rsidRPr="005B107C">
              <w:t>, BEN Technická literatura, Praha, 2004.</w:t>
            </w:r>
          </w:p>
          <w:p w:rsidR="00E15D21" w:rsidRDefault="00636573" w:rsidP="00E15D21">
            <w:pPr>
              <w:pStyle w:val="Default"/>
              <w:rPr>
                <w:ins w:id="2699" w:author="vopatrilova" w:date="2018-11-19T09:35:00Z"/>
                <w:bCs/>
                <w:sz w:val="20"/>
                <w:szCs w:val="20"/>
              </w:rPr>
            </w:pPr>
            <w:ins w:id="2700" w:author="Jiří Vojtěšek" w:date="2018-11-22T22:08:00Z">
              <w:r>
                <w:rPr>
                  <w:bCs/>
                  <w:sz w:val="20"/>
                  <w:szCs w:val="20"/>
                </w:rPr>
                <w:t>VÍTEČEK, A.</w:t>
              </w:r>
              <w:r w:rsidR="004B3D03">
                <w:rPr>
                  <w:bCs/>
                  <w:sz w:val="20"/>
                  <w:szCs w:val="20"/>
                </w:rPr>
                <w:t>, M. VÍTEČKOVÁ a L. LANDRYOVÁ</w:t>
              </w:r>
            </w:ins>
            <w:r w:rsidR="00E15D21">
              <w:rPr>
                <w:bCs/>
                <w:sz w:val="20"/>
                <w:szCs w:val="20"/>
              </w:rPr>
              <w:t xml:space="preserve">: </w:t>
            </w:r>
            <w:r w:rsidR="00E15D21" w:rsidRPr="00636573">
              <w:rPr>
                <w:bCs/>
                <w:i/>
                <w:sz w:val="20"/>
                <w:szCs w:val="20"/>
                <w:rPrChange w:id="2701" w:author="Jiří Vojtěšek" w:date="2018-11-22T22:08:00Z">
                  <w:rPr>
                    <w:bCs/>
                    <w:sz w:val="20"/>
                    <w:szCs w:val="20"/>
                  </w:rPr>
                </w:rPrChange>
              </w:rPr>
              <w:t>Basic  Principles of Automatic Control</w:t>
            </w:r>
            <w:r w:rsidR="00E15D21">
              <w:rPr>
                <w:bCs/>
                <w:sz w:val="20"/>
                <w:szCs w:val="20"/>
              </w:rPr>
              <w:t>, VŠB-TU Ostrava</w:t>
            </w:r>
            <w:r w:rsidR="00E15D21" w:rsidRPr="005F71CF">
              <w:rPr>
                <w:bCs/>
                <w:sz w:val="20"/>
                <w:szCs w:val="20"/>
              </w:rPr>
              <w:t xml:space="preserve"> 2012</w:t>
            </w:r>
          </w:p>
          <w:p w:rsidR="00AC3F62" w:rsidRPr="005B107C" w:rsidRDefault="00AC3F62" w:rsidP="00AC3F62">
            <w:moveToRangeStart w:id="2702" w:author="vopatrilova" w:date="2018-11-19T09:35:00Z" w:name="move530383439"/>
            <w:moveTo w:id="2703" w:author="vopatrilova" w:date="2018-11-19T09:35:00Z">
              <w:r w:rsidRPr="005B107C">
                <w:t xml:space="preserve">VAŠEK, V.: </w:t>
              </w:r>
              <w:r w:rsidRPr="003F4ACC">
                <w:rPr>
                  <w:i/>
                </w:rPr>
                <w:t>Teorie automatického řízení II</w:t>
              </w:r>
              <w:r w:rsidRPr="005B107C">
                <w:t>, Skripta FT VUT, Zlín.</w:t>
              </w:r>
            </w:moveTo>
          </w:p>
          <w:p w:rsidR="00AC3F62" w:rsidRPr="005B107C" w:rsidDel="00AC3F62" w:rsidRDefault="00AC3F62" w:rsidP="00AC3F62">
            <w:pPr>
              <w:rPr>
                <w:del w:id="2704" w:author="vopatrilova" w:date="2018-11-19T09:35:00Z"/>
              </w:rPr>
            </w:pPr>
            <w:moveTo w:id="2705" w:author="vopatrilova" w:date="2018-11-19T09:35:00Z">
              <w:r w:rsidRPr="005B107C">
                <w:t xml:space="preserve">VAŠEK, V.: </w:t>
              </w:r>
              <w:r w:rsidRPr="003F4ACC">
                <w:rPr>
                  <w:i/>
                </w:rPr>
                <w:t>Elektronická pomůcka pro přednášky z TAŘ II</w:t>
              </w:r>
              <w:r w:rsidRPr="005B107C">
                <w:t>, interní síť FAI, UTB ve Zlíně</w:t>
              </w:r>
            </w:moveTo>
          </w:p>
          <w:moveToRangeEnd w:id="2702"/>
          <w:p w:rsidR="003953E9" w:rsidRDefault="003953E9">
            <w:pPr>
              <w:pPrChange w:id="2706" w:author="vopatrilova" w:date="2018-11-19T09:35:00Z">
                <w:pPr>
                  <w:pStyle w:val="Default"/>
                </w:pPr>
              </w:pPrChange>
            </w:pPr>
          </w:p>
          <w:p w:rsidR="00E15D21" w:rsidRPr="00E15D21" w:rsidRDefault="00636573" w:rsidP="00E15D21">
            <w:pPr>
              <w:rPr>
                <w:bCs/>
              </w:rPr>
            </w:pPr>
            <w:ins w:id="2707" w:author="Jiří Vojtěšek" w:date="2018-11-22T22:08:00Z">
              <w:r>
                <w:rPr>
                  <w:bCs/>
                </w:rPr>
                <w:t>VÍTEČEK, A. a M. VÍTEČKOVÁ</w:t>
              </w:r>
            </w:ins>
            <w:r w:rsidR="00E15D21">
              <w:rPr>
                <w:bCs/>
              </w:rPr>
              <w:t xml:space="preserve">: </w:t>
            </w:r>
            <w:r w:rsidR="00E15D21" w:rsidRPr="00636573">
              <w:rPr>
                <w:bCs/>
                <w:i/>
                <w:rPrChange w:id="2708" w:author="Jiří Vojtěšek" w:date="2018-11-22T22:08:00Z">
                  <w:rPr>
                    <w:bCs/>
                  </w:rPr>
                </w:rPrChange>
              </w:rPr>
              <w:t>Closed-Loop Control of Mechatronic systems</w:t>
            </w:r>
            <w:r w:rsidR="00E15D21">
              <w:rPr>
                <w:bCs/>
              </w:rPr>
              <w:t xml:space="preserve">, VŠB-TU, </w:t>
            </w:r>
            <w:r w:rsidR="00E15D21" w:rsidRPr="00E15D21">
              <w:rPr>
                <w:bCs/>
              </w:rPr>
              <w:t>ISBN 978-80-248-3149-7</w:t>
            </w:r>
          </w:p>
          <w:p w:rsidR="00982B32" w:rsidRDefault="00E15D21" w:rsidP="0010688A">
            <w:r>
              <w:rPr>
                <w:bCs/>
              </w:rPr>
              <w:t>Ostrava</w:t>
            </w:r>
            <w:r w:rsidRPr="005F71CF">
              <w:rPr>
                <w:bCs/>
              </w:rPr>
              <w:t xml:space="preserve"> 201</w:t>
            </w:r>
            <w:r>
              <w:rPr>
                <w:bCs/>
              </w:rPr>
              <w:t>3</w:t>
            </w:r>
          </w:p>
          <w:p w:rsidR="00390350" w:rsidRPr="005B107C" w:rsidRDefault="00390350" w:rsidP="0010688A">
            <w:r w:rsidRPr="00C557F3">
              <w:t xml:space="preserve">CORRIOU, Jean-Pierre. </w:t>
            </w:r>
            <w:r w:rsidRPr="00C557F3">
              <w:rPr>
                <w:i/>
              </w:rPr>
              <w:t>Process control: theory and applications</w:t>
            </w:r>
            <w:r w:rsidRPr="00C557F3">
              <w:t>. London: Springer, 2010, 758 s. ISBN 978-1-84996-911-6.</w:t>
            </w:r>
          </w:p>
          <w:p w:rsidR="00982B32" w:rsidRPr="00AF5BBC" w:rsidRDefault="00982B32" w:rsidP="0010688A">
            <w:pPr>
              <w:rPr>
                <w:color w:val="000000"/>
              </w:rPr>
            </w:pPr>
            <w:proofErr w:type="gramStart"/>
            <w:r w:rsidRPr="005B107C">
              <w:t>FRANKLIN, G.F., POWEL</w:t>
            </w:r>
            <w:proofErr w:type="gramEnd"/>
            <w:r w:rsidRPr="005B107C">
              <w:t xml:space="preserve">, J.D., EMAMI-NAEINI, A.: </w:t>
            </w:r>
            <w:r w:rsidRPr="003F4ACC">
              <w:rPr>
                <w:i/>
              </w:rPr>
              <w:t>Feedback Control of Dynamics Systems</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99"/>
        </w:trPr>
        <w:tc>
          <w:tcPr>
            <w:tcW w:w="9855" w:type="dxa"/>
            <w:gridSpan w:val="8"/>
          </w:tcPr>
          <w:p w:rsidR="00982B32" w:rsidRDefault="00982B32" w:rsidP="0010688A">
            <w:pPr>
              <w:jc w:val="both"/>
            </w:pPr>
            <w:r w:rsidRPr="00DF2A46">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DF2A46">
              <w:rPr>
                <w:sz w:val="18"/>
              </w:rPr>
              <w:t xml:space="preserve"> </w:t>
            </w:r>
          </w:p>
        </w:tc>
      </w:tr>
    </w:tbl>
    <w:p w:rsidR="00982B32" w:rsidRDefault="00982B32" w:rsidP="00982B32"/>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709" w:name="bakalarka"/>
            <w:r>
              <w:t>Bakalářská práce</w:t>
            </w:r>
            <w:bookmarkEnd w:id="2709"/>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14s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15</w:t>
            </w:r>
          </w:p>
        </w:tc>
      </w:tr>
      <w:tr w:rsidR="00982B32" w:rsidTr="0010688A">
        <w:tc>
          <w:tcPr>
            <w:tcW w:w="3086" w:type="dxa"/>
            <w:shd w:val="clear" w:color="auto" w:fill="F7CAAC"/>
          </w:tcPr>
          <w:p w:rsidR="00982B32" w:rsidRDefault="00982B32" w:rsidP="0010688A">
            <w:pPr>
              <w:rPr>
                <w:b/>
                <w:sz w:val="22"/>
              </w:rPr>
            </w:pPr>
            <w:r>
              <w:rPr>
                <w:b/>
              </w:rPr>
              <w:t>Prerekvizity, korekvizity, ekvivalence</w:t>
            </w:r>
          </w:p>
        </w:tc>
        <w:tc>
          <w:tcPr>
            <w:tcW w:w="6769" w:type="dxa"/>
            <w:gridSpan w:val="7"/>
          </w:tcPr>
          <w:p w:rsidR="00982B32" w:rsidRDefault="00982B32" w:rsidP="0010688A">
            <w:pPr>
              <w:snapToGrid w:val="0"/>
              <w:jc w:val="both"/>
            </w:pPr>
            <w:r>
              <w:t>Převzetí oficiálního zadání Bakalářské práce.</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snapToGrid w:val="0"/>
              <w:jc w:val="both"/>
            </w:pPr>
            <w:r>
              <w:t xml:space="preserve">1. Povinná a aktivní účast na všech níže uvedených blocích výuky. </w:t>
            </w:r>
          </w:p>
          <w:p w:rsidR="00982B32" w:rsidRDefault="00982B32" w:rsidP="0010688A">
            <w:pPr>
              <w:snapToGrid w:val="0"/>
              <w:jc w:val="both"/>
            </w:pPr>
            <w:r>
              <w:t>2. Individuální práce studenta pod vedením vedoucího Bakalářské práce..</w:t>
            </w:r>
          </w:p>
          <w:p w:rsidR="00982B32" w:rsidRDefault="00982B32" w:rsidP="0010688A">
            <w:pPr>
              <w:jc w:val="both"/>
            </w:pPr>
            <w:r>
              <w:t>3. Odevzdání zpracované Bakalářské práce.</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Pr="00AF5BBC" w:rsidRDefault="00982B32" w:rsidP="0010688A">
            <w:pPr>
              <w:jc w:val="both"/>
              <w:rPr>
                <w:highlight w:val="yellow"/>
              </w:rPr>
            </w:pPr>
            <w:r w:rsidRPr="00FB12CD">
              <w:t>prof. Ing. Vladimír Vašek,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Pr="00AF5BBC" w:rsidRDefault="00982B32" w:rsidP="0010688A">
            <w:pPr>
              <w:jc w:val="both"/>
              <w:rPr>
                <w:highlight w:val="yellow"/>
              </w:rPr>
            </w:pPr>
            <w:r>
              <w:t xml:space="preserve">Metodicky, vede semináře </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Pr="00A508F5" w:rsidRDefault="00982B32" w:rsidP="0010688A">
            <w:pPr>
              <w:jc w:val="both"/>
            </w:pPr>
            <w:r w:rsidRPr="00FB12CD">
              <w:t>prof. Ing. Vladimír Vašek, CSc.</w:t>
            </w:r>
            <w:r w:rsidR="00363B94">
              <w:t xml:space="preserve"> (seminář 1</w:t>
            </w:r>
            <w:r>
              <w:t>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suppressAutoHyphens/>
              <w:jc w:val="both"/>
            </w:pPr>
            <w:r>
              <w:t>V rámci Bakalářské práce je řešeno samostatné zadání konkrétní problematiky z okruhu aplikací řídicích, robotických a  informačních technologií do výrobních procesů v celé šíři významu tohoto termínu, včetně okruhu technických prostředků k tomu používaných. Výstupem práce studenta je závěrečná Bakalářská práce obhajovaná před komisí pro Státní závěrečné zkoušky.</w:t>
            </w:r>
          </w:p>
          <w:p w:rsidR="00982B32" w:rsidRDefault="00982B32" w:rsidP="0010688A">
            <w:pPr>
              <w:suppressAutoHyphens/>
              <w:jc w:val="both"/>
            </w:pPr>
            <w:r>
              <w:t>Součástí předmětu je vedle individuální práce studentů i organizovaná výuka v rozsahu celkem 14 hod/semestr v následujícím členění na 3 výukové bloky:</w:t>
            </w:r>
          </w:p>
          <w:p w:rsidR="00982B32" w:rsidRDefault="00982B32" w:rsidP="0010688A">
            <w:pPr>
              <w:numPr>
                <w:ilvl w:val="0"/>
                <w:numId w:val="10"/>
              </w:numPr>
              <w:suppressAutoHyphens/>
              <w:jc w:val="both"/>
            </w:pPr>
            <w:r>
              <w:t>blok: 6 hodin – 7. týden semestru – prezentace studentů, představující stav řešení BP za účasti vedoucích BP</w:t>
            </w:r>
          </w:p>
          <w:p w:rsidR="00982B32" w:rsidRDefault="00982B32" w:rsidP="0010688A">
            <w:pPr>
              <w:numPr>
                <w:ilvl w:val="0"/>
                <w:numId w:val="10"/>
              </w:numPr>
              <w:suppressAutoHyphens/>
              <w:jc w:val="both"/>
            </w:pPr>
            <w:r>
              <w:t>blok: 2 hodiny – 9. týden semestru – schválení osnovy BP, odborné i formální náležitosti písemné BP, informace o možnostech pomoci fakulty při hledání zaměstnání</w:t>
            </w:r>
          </w:p>
          <w:p w:rsidR="00982B32" w:rsidRDefault="00982B32" w:rsidP="0010688A">
            <w:pPr>
              <w:numPr>
                <w:ilvl w:val="0"/>
                <w:numId w:val="10"/>
              </w:numPr>
              <w:suppressAutoHyphens/>
              <w:jc w:val="both"/>
            </w:pPr>
            <w:r>
              <w:t>blok: 6 hodin – 11. až 12. týden semestru – prezentace studentů za účasti vedoucích BP, představující téměř hotovou Bakalářskou práci.</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F60E98" w:rsidRDefault="00982B32" w:rsidP="0010688A">
            <w:pPr>
              <w:pStyle w:val="Bezmezer"/>
              <w:rPr>
                <w:rFonts w:ascii="Times New Roman" w:hAnsi="Times New Roman" w:cs="Times New Roman"/>
                <w:color w:val="000000"/>
                <w:sz w:val="20"/>
                <w:szCs w:val="20"/>
                <w:lang w:eastAsia="cs-CZ"/>
              </w:rPr>
            </w:pPr>
            <w:r w:rsidRPr="00F60E98">
              <w:rPr>
                <w:rFonts w:ascii="Times New Roman" w:hAnsi="Times New Roman" w:cs="Times New Roman"/>
              </w:rPr>
              <w:t>Literatura bude určena podle náplně Bakalářské práce jejím vedoucím.</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14</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Default="00982B32" w:rsidP="0010688A">
            <w:pPr>
              <w:jc w:val="both"/>
            </w:pPr>
            <w:r>
              <w:rPr>
                <w:sz w:val="22"/>
                <w:szCs w:val="22"/>
              </w:rPr>
              <w:t>Vyučující na FAI mají trvale vypsány a zveřejněny konzultace minimálně 2h/týden v rámci kterých mají možnosti konzultovat podrobněji probíranou látku. Dále mohou studenti komunikovat s vyučujícím pomocí e-mailu a LMS Moodle.</w:t>
            </w:r>
            <w: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710" w:name="CAD"/>
            <w:r w:rsidRPr="00800F00">
              <w:t>CAD systémy v elektrotechnice</w:t>
            </w:r>
            <w:bookmarkEnd w:id="2710"/>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24c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3</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Aktivní účast na jednotlivých cvičeních (80% účast na cvičení). </w:t>
            </w:r>
          </w:p>
          <w:p w:rsidR="00982B32" w:rsidRDefault="00982B32" w:rsidP="0010688A">
            <w:pPr>
              <w:jc w:val="both"/>
            </w:pPr>
            <w:r>
              <w:t xml:space="preserve">2. </w:t>
            </w:r>
            <w:r w:rsidRPr="00573094">
              <w:t xml:space="preserve">Samostatné </w:t>
            </w:r>
            <w:r>
              <w:t>vyp</w:t>
            </w:r>
            <w:r w:rsidRPr="00573094">
              <w:t xml:space="preserve">racování zadaných </w:t>
            </w:r>
            <w:r>
              <w:t xml:space="preserve">dílčích </w:t>
            </w:r>
            <w:r w:rsidRPr="00573094">
              <w:t>projektů</w:t>
            </w:r>
            <w:r>
              <w:t xml:space="preserve"> v průběhu semestru. </w:t>
            </w:r>
          </w:p>
          <w:p w:rsidR="00982B32" w:rsidRDefault="00982B32" w:rsidP="0010688A">
            <w:pPr>
              <w:jc w:val="both"/>
            </w:pPr>
            <w:r>
              <w:t>3. Odevzdání závěrečné semestrální práce s prezentací výsledků.</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Ing. Petr Dostálek,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Ing. Petr Dostálek, Ph.D. (cvičení 100%)</w:t>
            </w:r>
          </w:p>
        </w:tc>
      </w:tr>
      <w:tr w:rsidR="00982B32" w:rsidTr="0010688A">
        <w:trPr>
          <w:trHeight w:val="167"/>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jc w:val="both"/>
            </w:pPr>
            <w:r>
              <w:t xml:space="preserve">Cílem předmětu je seznámit studenty s problematikou kreslení elektrotechnických schémat za použití CAD programových nástrojů se zaměřením zejména na praktické aspekty jejich nasazení při vyjadřování technických myšlenek, což je velmi důležité jak v průběhu zpracování bakalářské či diplomové práce, tak i v praxi. Po absolvování předmětu je student schopen nakreslit v prostředí vybraného CAD systému elektrotechnické schéma, navrhnout motiv plošného spoje a vytvořit jeho 3D vizualizaci. </w:t>
            </w:r>
          </w:p>
          <w:p w:rsidR="00982B32" w:rsidRDefault="00982B32" w:rsidP="0010688A">
            <w:pPr>
              <w:jc w:val="both"/>
            </w:pPr>
            <w:r>
              <w:t>Témata:</w:t>
            </w:r>
          </w:p>
          <w:p w:rsidR="00982B32" w:rsidRPr="00FD55D4" w:rsidRDefault="00982B32" w:rsidP="00217839">
            <w:pPr>
              <w:numPr>
                <w:ilvl w:val="0"/>
                <w:numId w:val="11"/>
              </w:numPr>
            </w:pPr>
            <w:r>
              <w:t xml:space="preserve">Úvod do </w:t>
            </w:r>
            <w:proofErr w:type="gramStart"/>
            <w:r>
              <w:t>CAD</w:t>
            </w:r>
            <w:proofErr w:type="gramEnd"/>
            <w:r>
              <w:t xml:space="preserve"> systémů, klasifikace, základní pojmy, názvosloví.</w:t>
            </w:r>
            <w:r w:rsidR="00217839">
              <w:t xml:space="preserve"> </w:t>
            </w:r>
            <w:r w:rsidRPr="00FD55D4">
              <w:t>Schématické značky pro elektrotechniku, normy.</w:t>
            </w:r>
          </w:p>
          <w:p w:rsidR="00982B32" w:rsidRPr="00FD55D4" w:rsidRDefault="00982B32" w:rsidP="0010688A">
            <w:pPr>
              <w:numPr>
                <w:ilvl w:val="0"/>
                <w:numId w:val="11"/>
              </w:numPr>
            </w:pPr>
            <w:r>
              <w:t>Kreslení elektrotechnických schémat.</w:t>
            </w:r>
          </w:p>
          <w:p w:rsidR="00982B32" w:rsidRPr="00FD55D4" w:rsidRDefault="00982B32" w:rsidP="0010688A">
            <w:pPr>
              <w:numPr>
                <w:ilvl w:val="0"/>
                <w:numId w:val="11"/>
              </w:numPr>
            </w:pPr>
            <w:r>
              <w:t>Samostatná práce – elektrické zapojení jednoduchého stroje.</w:t>
            </w:r>
          </w:p>
          <w:p w:rsidR="00982B32" w:rsidRPr="00FD55D4" w:rsidRDefault="00982B32" w:rsidP="0010688A">
            <w:pPr>
              <w:numPr>
                <w:ilvl w:val="0"/>
                <w:numId w:val="11"/>
              </w:numPr>
            </w:pPr>
            <w:r>
              <w:t>Kreslení elektroinstalací v budovách.</w:t>
            </w:r>
          </w:p>
          <w:p w:rsidR="00982B32" w:rsidRPr="00FD55D4" w:rsidRDefault="00982B32" w:rsidP="0010688A">
            <w:pPr>
              <w:numPr>
                <w:ilvl w:val="0"/>
                <w:numId w:val="11"/>
              </w:numPr>
            </w:pPr>
            <w:r>
              <w:t>Samostatná práce – elektroinstalace ve vybrané místnosti.</w:t>
            </w:r>
          </w:p>
          <w:p w:rsidR="00982B32" w:rsidRPr="00FD55D4" w:rsidRDefault="00982B32" w:rsidP="0010688A">
            <w:pPr>
              <w:numPr>
                <w:ilvl w:val="0"/>
                <w:numId w:val="11"/>
              </w:numPr>
            </w:pPr>
            <w:r>
              <w:t>Kreslení úplných a blokových schémat elektronických obvodů.</w:t>
            </w:r>
          </w:p>
          <w:p w:rsidR="00982B32" w:rsidRPr="00FD55D4" w:rsidRDefault="00982B32" w:rsidP="00217839">
            <w:pPr>
              <w:numPr>
                <w:ilvl w:val="0"/>
                <w:numId w:val="11"/>
              </w:numPr>
            </w:pPr>
            <w:r w:rsidRPr="00FD55D4">
              <w:t>Úvod do grafického návrhového systému Eagle.</w:t>
            </w:r>
            <w:r w:rsidR="00217839">
              <w:t xml:space="preserve"> </w:t>
            </w:r>
            <w:r>
              <w:t>Práce v software Eagle – editor schémat, knihovna součástek.</w:t>
            </w:r>
          </w:p>
          <w:p w:rsidR="00982B32" w:rsidRPr="00FD55D4" w:rsidRDefault="00982B32" w:rsidP="0010688A">
            <w:pPr>
              <w:numPr>
                <w:ilvl w:val="0"/>
                <w:numId w:val="11"/>
              </w:numPr>
            </w:pPr>
            <w:r>
              <w:t>Práce v software Eagle – editor desky plošných spojů.</w:t>
            </w:r>
          </w:p>
          <w:p w:rsidR="00982B32" w:rsidRPr="00FD55D4" w:rsidRDefault="00982B32" w:rsidP="0010688A">
            <w:pPr>
              <w:numPr>
                <w:ilvl w:val="0"/>
                <w:numId w:val="11"/>
              </w:numPr>
            </w:pPr>
            <w:r w:rsidRPr="00FD55D4">
              <w:t>Vizualizace desky plošného spoje nástrojem  Eagle 3D.</w:t>
            </w:r>
          </w:p>
          <w:p w:rsidR="00982B32" w:rsidRPr="00FD55D4" w:rsidRDefault="00982B32" w:rsidP="0010688A">
            <w:pPr>
              <w:numPr>
                <w:ilvl w:val="0"/>
                <w:numId w:val="11"/>
              </w:numPr>
            </w:pPr>
            <w:r w:rsidRPr="00FD55D4">
              <w:t>Zadání semestrálního projektu.</w:t>
            </w:r>
          </w:p>
          <w:p w:rsidR="00982B32" w:rsidRPr="00FD55D4" w:rsidRDefault="00982B32" w:rsidP="0010688A">
            <w:pPr>
              <w:numPr>
                <w:ilvl w:val="0"/>
                <w:numId w:val="11"/>
              </w:numPr>
            </w:pPr>
            <w:r>
              <w:t>Samostatná práce na semestrálním projektu.</w:t>
            </w:r>
          </w:p>
          <w:p w:rsidR="00982B32" w:rsidRDefault="00982B32" w:rsidP="0010688A">
            <w:pPr>
              <w:numPr>
                <w:ilvl w:val="0"/>
                <w:numId w:val="11"/>
              </w:numPr>
            </w:pPr>
            <w:r>
              <w:t>Prezentace semestrálního projektu a jeho vyhodnocení.</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251F6F" w:rsidRDefault="00251F6F" w:rsidP="00251F6F">
            <w:pPr>
              <w:jc w:val="both"/>
            </w:pPr>
            <w:r>
              <w:t xml:space="preserve">BERKA, Š., </w:t>
            </w:r>
            <w:r w:rsidRPr="006259C4">
              <w:rPr>
                <w:i/>
              </w:rPr>
              <w:t>Elektrotechnická schémata a zapojení 1 – základní prvky a obvody, elektrotechnické značky</w:t>
            </w:r>
            <w:r>
              <w:t>. Vyd. 3. Praha: BEN-Technická literatura, 2008. ISBN 978-80-7300-2.</w:t>
            </w:r>
          </w:p>
          <w:p w:rsidR="00251F6F" w:rsidRDefault="00251F6F" w:rsidP="00251F6F">
            <w:pPr>
              <w:jc w:val="both"/>
            </w:pPr>
            <w:r w:rsidRPr="00031991">
              <w:t xml:space="preserve">SATINSKÝ, A. </w:t>
            </w:r>
            <w:r w:rsidRPr="006259C4">
              <w:rPr>
                <w:i/>
              </w:rPr>
              <w:t>Lexikon elektrotechnika: elektrotechnické značky</w:t>
            </w:r>
            <w:r w:rsidRPr="00031991">
              <w:t>. Havířov: Iris, c2004. ISBN 80-903540-2-5.</w:t>
            </w:r>
          </w:p>
          <w:p w:rsidR="00251F6F" w:rsidRDefault="00251F6F" w:rsidP="00251F6F">
            <w:pPr>
              <w:jc w:val="both"/>
            </w:pPr>
            <w:r>
              <w:t xml:space="preserve">ZÁHLAVA, V. </w:t>
            </w:r>
            <w:r w:rsidRPr="006259C4">
              <w:rPr>
                <w:i/>
              </w:rPr>
              <w:t>Návrh a konstrukce desek plošných spojů: principy a pravidla praktického návrhu</w:t>
            </w:r>
            <w:r>
              <w:t>. 1. vyd. Praha: BEN - technická literatura, 2010, 123 s. ISBN 978-80-7300-266-4.</w:t>
            </w:r>
          </w:p>
          <w:p w:rsidR="00251F6F" w:rsidRDefault="00251F6F" w:rsidP="00251F6F">
            <w:pPr>
              <w:jc w:val="both"/>
            </w:pPr>
            <w:r>
              <w:t xml:space="preserve">BHATTACHARYA, S. K. </w:t>
            </w:r>
            <w:r w:rsidRPr="00B62C22">
              <w:rPr>
                <w:i/>
              </w:rPr>
              <w:t>Electrical Engineering Drawing</w:t>
            </w:r>
            <w:r>
              <w:t xml:space="preserve"> – 2nd edition. New Delhi; New Age International, 1992. </w:t>
            </w:r>
            <w:r w:rsidRPr="007F1B2D">
              <w:t>ISBN 81-224-0855-9.</w:t>
            </w:r>
          </w:p>
          <w:p w:rsidR="00251F6F" w:rsidRDefault="00251F6F" w:rsidP="00251F6F">
            <w:pPr>
              <w:jc w:val="both"/>
            </w:pPr>
            <w:r>
              <w:t xml:space="preserve">MONK, S. </w:t>
            </w:r>
            <w:r w:rsidRPr="00B62C22">
              <w:rPr>
                <w:i/>
              </w:rPr>
              <w:t>Make your own pcbs with eagle: from schematic designs to finished boards</w:t>
            </w:r>
            <w:r>
              <w:t xml:space="preserve">. </w:t>
            </w:r>
            <w:proofErr w:type="gramStart"/>
            <w:r>
              <w:t>S.l.</w:t>
            </w:r>
            <w:proofErr w:type="gramEnd"/>
            <w:r>
              <w:t>: Mcgraw-Hill, 2014. ISBN 9780071819251.</w:t>
            </w:r>
          </w:p>
          <w:p w:rsidR="00251F6F" w:rsidRPr="001A3752" w:rsidRDefault="00251F6F" w:rsidP="00251F6F">
            <w:pPr>
              <w:jc w:val="both"/>
              <w:rPr>
                <w:b/>
              </w:rPr>
            </w:pPr>
            <w:r w:rsidRPr="001A3752">
              <w:rPr>
                <w:b/>
              </w:rPr>
              <w:t>Doporučená literatura:</w:t>
            </w:r>
          </w:p>
          <w:p w:rsidR="00251F6F" w:rsidRDefault="00251F6F" w:rsidP="00251F6F">
            <w:pPr>
              <w:jc w:val="both"/>
            </w:pPr>
            <w:r>
              <w:t xml:space="preserve">CIPRA, M., KŘÍŽ, M. </w:t>
            </w:r>
            <w:r w:rsidRPr="00982ECF">
              <w:rPr>
                <w:i/>
              </w:rPr>
              <w:t>Úvod do elektrotechniky</w:t>
            </w:r>
            <w:r>
              <w:t>. Vyd. 1. Praha: ČVUT, 1996. ISBN 9788001015223</w:t>
            </w:r>
          </w:p>
          <w:p w:rsidR="00251F6F" w:rsidRDefault="00251F6F" w:rsidP="00251F6F">
            <w:pPr>
              <w:jc w:val="both"/>
            </w:pPr>
            <w:r>
              <w:t xml:space="preserve">JURÁNEK, A., HRABOVSKÝ, M. </w:t>
            </w:r>
            <w:r w:rsidRPr="00982ECF">
              <w:rPr>
                <w:i/>
              </w:rPr>
              <w:t>EAGLE pro začátečníky: návrhový systém pro plošné spoje: uživatelská a referenční příručka</w:t>
            </w:r>
            <w:r>
              <w:t>. 2. vyd. Praha: BEN - technická literatura, 2007, 191 s. ISBN 978-80-7300-213-8.</w:t>
            </w:r>
          </w:p>
          <w:p w:rsidR="00982B32" w:rsidRDefault="00251F6F" w:rsidP="0010688A">
            <w:pPr>
              <w:jc w:val="both"/>
            </w:pPr>
            <w:r w:rsidRPr="00B17813">
              <w:t>HUGHES, J</w:t>
            </w:r>
            <w:r>
              <w:t xml:space="preserve">. </w:t>
            </w:r>
            <w:r w:rsidRPr="00982ECF">
              <w:rPr>
                <w:i/>
              </w:rPr>
              <w:t>Practical Electronics - Components and Techniques</w:t>
            </w:r>
            <w:r>
              <w:t xml:space="preserve">. </w:t>
            </w:r>
            <w:r w:rsidRPr="00B17813">
              <w:t>O'Reilly Media, Inc, USA</w:t>
            </w:r>
            <w:r>
              <w:t xml:space="preserve">, 2015. ISBN </w:t>
            </w:r>
            <w:r w:rsidRPr="00B17813">
              <w:t>9781449373078</w:t>
            </w:r>
            <w:r>
              <w:t>.</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15</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RPr="00D31332" w:rsidTr="00D31332">
        <w:trPr>
          <w:trHeight w:val="341"/>
        </w:trPr>
        <w:tc>
          <w:tcPr>
            <w:tcW w:w="9855" w:type="dxa"/>
            <w:gridSpan w:val="8"/>
          </w:tcPr>
          <w:p w:rsidR="00982B32" w:rsidRPr="00D31332" w:rsidRDefault="00982B32" w:rsidP="0010688A">
            <w:pPr>
              <w:jc w:val="both"/>
              <w:rPr>
                <w:sz w:val="18"/>
              </w:rPr>
            </w:pPr>
            <w:r w:rsidRPr="00D31332">
              <w:rPr>
                <w:sz w:val="18"/>
              </w:rPr>
              <w:t>Vyučující na FAI mají trvale vypsány a zveřejněny konzultace minimálně 2h/týden v rámci kterých mají možnosti konzultovat podrobněji probíranou látku. Dále mohou studenti komunikovat s vyučujícím pomocí e-mailu a LMS Moodle.</w:t>
            </w:r>
          </w:p>
        </w:tc>
      </w:tr>
    </w:tbl>
    <w:p w:rsidR="00873686" w:rsidRDefault="00873686">
      <w:pPr>
        <w:rPr>
          <w:ins w:id="2711" w:author="vopatrilova" w:date="2018-11-20T15:22:00Z"/>
        </w:rPr>
      </w:pPr>
      <w:ins w:id="2712" w:author="vopatrilova" w:date="2018-11-20T15:22: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713" w:name="elektrotechnikaISR"/>
            <w:r>
              <w:t>Elektrotechnika</w:t>
            </w:r>
            <w:bookmarkEnd w:id="2713"/>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28p+28s+28c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6</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 seminář,</w:t>
            </w:r>
          </w:p>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seminářích a cvičeních (80% účast na seminářích a cvičeních). </w:t>
            </w:r>
          </w:p>
          <w:p w:rsidR="00982B32" w:rsidRDefault="00982B32" w:rsidP="0010688A">
            <w:pPr>
              <w:jc w:val="both"/>
            </w:pPr>
            <w:r>
              <w:t xml:space="preserve">2. Teoretické a praktické zvládnutí probíraných témat. </w:t>
            </w:r>
          </w:p>
          <w:p w:rsidR="00982B32" w:rsidRDefault="00982B32" w:rsidP="0010688A">
            <w:pPr>
              <w:jc w:val="both"/>
            </w:pPr>
            <w:r>
              <w:t xml:space="preserve">3. Samostatné vypracování všech laboratorních protokolů v průběhu semestru. </w:t>
            </w:r>
          </w:p>
          <w:p w:rsidR="00982B32" w:rsidRDefault="00982B32" w:rsidP="0010688A">
            <w:pPr>
              <w:jc w:val="both"/>
            </w:pPr>
            <w:r>
              <w:t>4. Prokázání úspěšného zvládnutí probírané tématiky při písemné i ústní části zkoušky.</w:t>
            </w:r>
          </w:p>
        </w:tc>
      </w:tr>
      <w:tr w:rsidR="00982B32" w:rsidTr="0010688A">
        <w:trPr>
          <w:trHeight w:val="1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Mgr. Milan Adámek,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přednáší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Mgr. Milan Adámek, Ph.D. (přednášky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694"/>
        </w:trPr>
        <w:tc>
          <w:tcPr>
            <w:tcW w:w="9855" w:type="dxa"/>
            <w:gridSpan w:val="8"/>
            <w:tcBorders>
              <w:top w:val="nil"/>
              <w:bottom w:val="single" w:sz="12" w:space="0" w:color="auto"/>
            </w:tcBorders>
          </w:tcPr>
          <w:p w:rsidR="00982B32" w:rsidRPr="00920A9F" w:rsidRDefault="00982B32" w:rsidP="0010688A">
            <w:pPr>
              <w:suppressAutoHyphens/>
              <w:jc w:val="both"/>
            </w:pPr>
            <w:r w:rsidRPr="00920A9F">
              <w:t>Po absolvování předmětu je student seznámen s klasickými prvky elektrických obvodů, s teorií obvodů a se způsoby řešení stejnosměrných i střídavých obvodů. V závěru kurzu jsou probrány bezpečnostní opatření při práci s elektrickými obvody. Na předmět navazuje předmět Analogová a číslicová technika.</w:t>
            </w:r>
          </w:p>
          <w:p w:rsidR="00982B32" w:rsidRPr="00920A9F" w:rsidRDefault="00982B32" w:rsidP="0010688A">
            <w:pPr>
              <w:jc w:val="both"/>
            </w:pPr>
            <w:r>
              <w:t>Témata:</w:t>
            </w:r>
          </w:p>
          <w:p w:rsidR="00982B32" w:rsidRPr="001535C9" w:rsidRDefault="00982B32" w:rsidP="0010688A">
            <w:pPr>
              <w:numPr>
                <w:ilvl w:val="0"/>
                <w:numId w:val="12"/>
              </w:numPr>
              <w:tabs>
                <w:tab w:val="clear" w:pos="1080"/>
                <w:tab w:val="num" w:pos="777"/>
              </w:tabs>
              <w:suppressAutoHyphens/>
              <w:ind w:left="777"/>
              <w:jc w:val="both"/>
            </w:pPr>
            <w:r w:rsidRPr="001535C9">
              <w:t>Elektrostatické pole, elektrický náboj, práce v elektrickém poli, elektrický potenciál, elektrické napětí, elektrostatická indukce, elektrické jevy v dielektriku.</w:t>
            </w:r>
          </w:p>
          <w:p w:rsidR="00982B32" w:rsidRPr="001535C9" w:rsidRDefault="00982B32" w:rsidP="0010688A">
            <w:pPr>
              <w:numPr>
                <w:ilvl w:val="0"/>
                <w:numId w:val="12"/>
              </w:numPr>
              <w:tabs>
                <w:tab w:val="clear" w:pos="1080"/>
                <w:tab w:val="num" w:pos="777"/>
              </w:tabs>
              <w:suppressAutoHyphens/>
              <w:ind w:left="777"/>
              <w:jc w:val="both"/>
            </w:pPr>
            <w:r w:rsidRPr="001535C9">
              <w:t>Stacionární elektrické pole; elektrický proud v kovech, v pevných látkách, v plynech a ve vakuu, elektrolytické vedení proudu.</w:t>
            </w:r>
          </w:p>
          <w:p w:rsidR="00982B32" w:rsidRPr="001535C9" w:rsidRDefault="00982B32" w:rsidP="0010688A">
            <w:pPr>
              <w:numPr>
                <w:ilvl w:val="0"/>
                <w:numId w:val="12"/>
              </w:numPr>
              <w:tabs>
                <w:tab w:val="clear" w:pos="1080"/>
                <w:tab w:val="num" w:pos="777"/>
              </w:tabs>
              <w:suppressAutoHyphens/>
              <w:ind w:left="777"/>
              <w:jc w:val="both"/>
            </w:pPr>
            <w:r w:rsidRPr="001535C9">
              <w:t>Magnetické pole ve vakuu; magnetický tok, Ampérův zákon, síly působící na vodič s proudem v magnetickém poli; magnetické pole látek, látky diamagnetické, paramagnetické a feromagnetické.</w:t>
            </w:r>
          </w:p>
          <w:p w:rsidR="00982B32" w:rsidRPr="001535C9" w:rsidRDefault="00982B32" w:rsidP="0010688A">
            <w:pPr>
              <w:numPr>
                <w:ilvl w:val="0"/>
                <w:numId w:val="12"/>
              </w:numPr>
              <w:tabs>
                <w:tab w:val="clear" w:pos="1080"/>
                <w:tab w:val="num" w:pos="777"/>
              </w:tabs>
              <w:suppressAutoHyphens/>
              <w:ind w:left="777"/>
              <w:jc w:val="both"/>
            </w:pPr>
            <w:r w:rsidRPr="001535C9">
              <w:t xml:space="preserve">Nestacionární elektromagnetické pole; základní jevy elektromagnetické indukce, vzájemná a vlastní indukce, energie magnetického pole. </w:t>
            </w:r>
          </w:p>
          <w:p w:rsidR="00982B32" w:rsidRPr="001535C9" w:rsidRDefault="00982B32" w:rsidP="0010688A">
            <w:pPr>
              <w:numPr>
                <w:ilvl w:val="0"/>
                <w:numId w:val="12"/>
              </w:numPr>
              <w:tabs>
                <w:tab w:val="clear" w:pos="1080"/>
                <w:tab w:val="num" w:pos="777"/>
              </w:tabs>
              <w:suppressAutoHyphens/>
              <w:ind w:left="777"/>
              <w:jc w:val="both"/>
            </w:pPr>
            <w:r w:rsidRPr="001535C9">
              <w:t>Klasifikace prvků elektrických obvodů, pasivní a aktivní prvky, VA charakteristiky prvků, konstrukční provedení prvků.</w:t>
            </w:r>
          </w:p>
          <w:p w:rsidR="00982B32" w:rsidRPr="001535C9" w:rsidRDefault="00982B32" w:rsidP="0010688A">
            <w:pPr>
              <w:numPr>
                <w:ilvl w:val="0"/>
                <w:numId w:val="12"/>
              </w:numPr>
              <w:tabs>
                <w:tab w:val="clear" w:pos="1080"/>
                <w:tab w:val="num" w:pos="777"/>
              </w:tabs>
              <w:suppressAutoHyphens/>
              <w:ind w:left="777"/>
              <w:jc w:val="both"/>
            </w:pPr>
            <w:r w:rsidRPr="001535C9">
              <w:t>Řešení stejnosměrných obvodů v ustáleném stavu, odporový dělič napětí a proudu, věty o náhradních zdrojích napětí a proudu, Kirchhoffovy zákony, metoda smyčkových proudů, metoda uzlových napětí, princip superpozice.</w:t>
            </w:r>
          </w:p>
          <w:p w:rsidR="00982B32" w:rsidRPr="001535C9" w:rsidRDefault="00982B32" w:rsidP="0010688A">
            <w:pPr>
              <w:numPr>
                <w:ilvl w:val="0"/>
                <w:numId w:val="12"/>
              </w:numPr>
              <w:tabs>
                <w:tab w:val="clear" w:pos="1080"/>
                <w:tab w:val="num" w:pos="777"/>
              </w:tabs>
              <w:suppressAutoHyphens/>
              <w:ind w:left="777"/>
              <w:jc w:val="both"/>
            </w:pPr>
            <w:r w:rsidRPr="001535C9">
              <w:t xml:space="preserve">Přechodové děje v lineárních obvodech, popis soustavy pomocí diferenciálních rovnic, časová konstanta, přechodové děje v RC, RL a RLS obvodech. </w:t>
            </w:r>
          </w:p>
          <w:p w:rsidR="00982B32" w:rsidRPr="001535C9" w:rsidRDefault="00982B32" w:rsidP="0010688A">
            <w:pPr>
              <w:numPr>
                <w:ilvl w:val="0"/>
                <w:numId w:val="12"/>
              </w:numPr>
              <w:tabs>
                <w:tab w:val="clear" w:pos="1080"/>
                <w:tab w:val="num" w:pos="777"/>
              </w:tabs>
              <w:suppressAutoHyphens/>
              <w:ind w:left="777"/>
              <w:jc w:val="both"/>
            </w:pPr>
            <w:r w:rsidRPr="001535C9">
              <w:t>Vznik střídavého proudu, veličiny popisující střídavý proud, symbolicko - komplexní metoda ve střídavých obvodech, Kirchhoffovy zákony a Ohmův zákon v komplexním tvaru, impedance a admitance ideálních a reálných obvodových prvků.</w:t>
            </w:r>
          </w:p>
          <w:p w:rsidR="00982B32" w:rsidRPr="001535C9" w:rsidRDefault="00982B32" w:rsidP="0010688A">
            <w:pPr>
              <w:numPr>
                <w:ilvl w:val="0"/>
                <w:numId w:val="12"/>
              </w:numPr>
              <w:tabs>
                <w:tab w:val="clear" w:pos="1080"/>
                <w:tab w:val="num" w:pos="777"/>
              </w:tabs>
              <w:suppressAutoHyphens/>
              <w:ind w:left="777"/>
              <w:jc w:val="both"/>
            </w:pPr>
            <w:r w:rsidRPr="001535C9">
              <w:t>Sériová a paralelní rezonance ve střídavých obvodech, využití napěťové a proudové rezonance v praxi, Výkon jednofázového střídavého obvodu; činný, zdánlivý a jalový výkon, účiník; způsoby měření výkonu jednofázového obvodu.</w:t>
            </w:r>
          </w:p>
          <w:p w:rsidR="00982B32" w:rsidRPr="001535C9" w:rsidRDefault="00982B32" w:rsidP="0010688A">
            <w:pPr>
              <w:numPr>
                <w:ilvl w:val="0"/>
                <w:numId w:val="12"/>
              </w:numPr>
              <w:tabs>
                <w:tab w:val="clear" w:pos="1080"/>
                <w:tab w:val="num" w:pos="777"/>
              </w:tabs>
              <w:suppressAutoHyphens/>
              <w:ind w:left="777"/>
              <w:jc w:val="both"/>
            </w:pPr>
            <w:r w:rsidRPr="001535C9">
              <w:t>Třífázový střídavý proud, fázové a sdružené napětí, zapojení spotřebičů do hvězdy a do trojúhelníku, symetrické a nesymetrické zatížení třífázového obvodu; výkon třífázového proudu, způsoby měření třífázového výkonu; kompenzace a druhy kompenzací.</w:t>
            </w:r>
          </w:p>
          <w:p w:rsidR="00982B32" w:rsidRPr="001535C9" w:rsidRDefault="00982B32" w:rsidP="0010688A">
            <w:pPr>
              <w:numPr>
                <w:ilvl w:val="0"/>
                <w:numId w:val="12"/>
              </w:numPr>
              <w:tabs>
                <w:tab w:val="clear" w:pos="1080"/>
                <w:tab w:val="num" w:pos="777"/>
              </w:tabs>
              <w:suppressAutoHyphens/>
              <w:ind w:left="777"/>
              <w:jc w:val="both"/>
            </w:pPr>
            <w:r w:rsidRPr="001535C9">
              <w:t>Lineární dvojbrany; admitanční, impedanční, hybridní sériově paralelní, hybridní paralelně sériové, kaskádní a zpětně kaskádní rovnice; přenosové funkce dvojbranu, přenosové charakteristiky dvojbranu; charakteristiky dvojbranů realizovaných prvky RLC.</w:t>
            </w:r>
          </w:p>
          <w:p w:rsidR="00982B32" w:rsidRPr="001535C9" w:rsidRDefault="00982B32" w:rsidP="0010688A">
            <w:pPr>
              <w:numPr>
                <w:ilvl w:val="0"/>
                <w:numId w:val="12"/>
              </w:numPr>
              <w:tabs>
                <w:tab w:val="clear" w:pos="1080"/>
                <w:tab w:val="num" w:pos="777"/>
              </w:tabs>
              <w:suppressAutoHyphens/>
              <w:ind w:left="777"/>
              <w:jc w:val="both"/>
            </w:pPr>
            <w:r w:rsidRPr="001535C9">
              <w:t xml:space="preserve">Princip analogového a digitálního měřicího přístroje určeného pro měření elektrických veličin, měřič spotřeby elektrické energie, struktura osciloskopu, měřicí sondy, měření na osciloskopu. </w:t>
            </w:r>
          </w:p>
          <w:p w:rsidR="00982B32" w:rsidRPr="001535C9" w:rsidRDefault="00982B32" w:rsidP="0010688A">
            <w:pPr>
              <w:numPr>
                <w:ilvl w:val="0"/>
                <w:numId w:val="12"/>
              </w:numPr>
              <w:tabs>
                <w:tab w:val="clear" w:pos="1080"/>
                <w:tab w:val="num" w:pos="777"/>
              </w:tabs>
              <w:suppressAutoHyphens/>
              <w:ind w:left="777"/>
              <w:jc w:val="both"/>
            </w:pPr>
            <w:r w:rsidRPr="001535C9">
              <w:t>Transformátory, vlastnosti ideálního transformátoru, reálný transformátor naprázdno a při zátěži, účinnost transformátoru, konstrukční provedení transformátorů.</w:t>
            </w:r>
          </w:p>
          <w:p w:rsidR="00982B32" w:rsidRDefault="00982B32" w:rsidP="0010688A">
            <w:pPr>
              <w:numPr>
                <w:ilvl w:val="0"/>
                <w:numId w:val="12"/>
              </w:numPr>
              <w:tabs>
                <w:tab w:val="clear" w:pos="1080"/>
                <w:tab w:val="num" w:pos="777"/>
              </w:tabs>
              <w:suppressAutoHyphens/>
              <w:ind w:left="777"/>
              <w:jc w:val="both"/>
              <w:rPr>
                <w:ins w:id="2714" w:author="vopatrilova" w:date="2018-11-20T15:23:00Z"/>
              </w:rPr>
            </w:pPr>
            <w:r w:rsidRPr="001535C9">
              <w:t>Relé, jističe a stykače, bleskojistky; ochranné třídy, krytí elektrických spotřebičů, závady na elektrických spotřebičích; ochrana proti zasažení elektrickým proudem, obvody SELV a PELV; druhy rozvodných sítí, sítě TT, IT, TN; opatření při práci na elektrických zařízeních.</w:t>
            </w:r>
          </w:p>
          <w:p w:rsidR="003953E9" w:rsidRDefault="003953E9">
            <w:pPr>
              <w:suppressAutoHyphens/>
              <w:ind w:left="777"/>
              <w:jc w:val="both"/>
              <w:pPrChange w:id="2715" w:author="vopatrilova" w:date="2018-11-22T10:15:00Z">
                <w:pPr>
                  <w:numPr>
                    <w:numId w:val="12"/>
                  </w:numPr>
                  <w:tabs>
                    <w:tab w:val="num" w:pos="777"/>
                    <w:tab w:val="num" w:pos="1080"/>
                  </w:tabs>
                  <w:suppressAutoHyphens/>
                  <w:ind w:left="777" w:hanging="360"/>
                  <w:jc w:val="both"/>
                </w:pPr>
              </w:pPrChange>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lastRenderedPageBreak/>
              <w:t>Studijní literatura a studijní pomůcky</w:t>
            </w:r>
          </w:p>
        </w:tc>
        <w:tc>
          <w:tcPr>
            <w:tcW w:w="6202" w:type="dxa"/>
            <w:gridSpan w:val="6"/>
            <w:tcBorders>
              <w:top w:val="nil"/>
              <w:bottom w:val="nil"/>
            </w:tcBorders>
          </w:tcPr>
          <w:p w:rsidR="00982B32" w:rsidRDefault="00982B32" w:rsidP="0010688A">
            <w:pPr>
              <w:jc w:val="both"/>
            </w:pPr>
          </w:p>
        </w:tc>
      </w:tr>
      <w:tr w:rsidR="004F25D5" w:rsidTr="0010688A">
        <w:trPr>
          <w:trHeight w:val="1497"/>
        </w:trPr>
        <w:tc>
          <w:tcPr>
            <w:tcW w:w="9855" w:type="dxa"/>
            <w:gridSpan w:val="8"/>
            <w:tcBorders>
              <w:top w:val="nil"/>
            </w:tcBorders>
          </w:tcPr>
          <w:p w:rsidR="004F25D5" w:rsidRPr="001C0137" w:rsidRDefault="004F25D5" w:rsidP="004F25D5">
            <w:pPr>
              <w:jc w:val="both"/>
              <w:rPr>
                <w:ins w:id="2716" w:author="vopatrilova" w:date="2018-11-19T12:26:00Z"/>
                <w:b/>
                <w:bCs/>
              </w:rPr>
            </w:pPr>
            <w:ins w:id="2717" w:author="vopatrilova" w:date="2018-11-19T12:26:00Z">
              <w:r w:rsidRPr="001C0137">
                <w:rPr>
                  <w:b/>
                  <w:bCs/>
                </w:rPr>
                <w:t>Povinná literatura:</w:t>
              </w:r>
            </w:ins>
          </w:p>
          <w:p w:rsidR="004F25D5" w:rsidRPr="007046D4" w:rsidRDefault="004F25D5" w:rsidP="004F25D5">
            <w:pPr>
              <w:jc w:val="both"/>
              <w:rPr>
                <w:ins w:id="2718" w:author="vopatrilova" w:date="2018-11-19T12:26:00Z"/>
                <w:bCs/>
              </w:rPr>
            </w:pPr>
            <w:ins w:id="2719" w:author="vopatrilova" w:date="2018-11-19T12:26:00Z">
              <w:r>
                <w:t>TKOTZ, K.</w:t>
              </w:r>
              <w:r w:rsidRPr="007046D4">
                <w:rPr>
                  <w:bCs/>
                </w:rPr>
                <w:t xml:space="preserve"> </w:t>
              </w:r>
              <w:r w:rsidRPr="004B3D03">
                <w:rPr>
                  <w:bCs/>
                  <w:i/>
                  <w:rPrChange w:id="2720" w:author="Jiří Vojtěšek" w:date="2018-11-22T22:07:00Z">
                    <w:rPr>
                      <w:bCs/>
                    </w:rPr>
                  </w:rPrChange>
                </w:rPr>
                <w:t>Příručka pro elektrotechnika</w:t>
              </w:r>
              <w:r w:rsidRPr="007046D4">
                <w:rPr>
                  <w:bCs/>
                </w:rPr>
                <w:t xml:space="preserve">. </w:t>
              </w:r>
              <w:r>
                <w:rPr>
                  <w:bCs/>
                </w:rPr>
                <w:t>Praha</w:t>
              </w:r>
              <w:r w:rsidRPr="007046D4">
                <w:rPr>
                  <w:bCs/>
                </w:rPr>
                <w:t xml:space="preserve">: </w:t>
              </w:r>
              <w:r>
                <w:rPr>
                  <w:bCs/>
                </w:rPr>
                <w:t>Sobotáles</w:t>
              </w:r>
              <w:r w:rsidRPr="007046D4">
                <w:rPr>
                  <w:bCs/>
                </w:rPr>
                <w:t>, 201</w:t>
              </w:r>
              <w:r>
                <w:rPr>
                  <w:bCs/>
                </w:rPr>
                <w:t>4</w:t>
              </w:r>
              <w:r w:rsidRPr="007046D4">
                <w:rPr>
                  <w:bCs/>
                </w:rPr>
                <w:t xml:space="preserve">, </w:t>
              </w:r>
              <w:r>
                <w:rPr>
                  <w:bCs/>
                </w:rPr>
                <w:t>648</w:t>
              </w:r>
              <w:r w:rsidRPr="007046D4">
                <w:rPr>
                  <w:bCs/>
                </w:rPr>
                <w:t xml:space="preserve"> s. ISBN </w:t>
              </w:r>
              <w:r>
                <w:t>978-38-0853-034-4</w:t>
              </w:r>
              <w:r w:rsidRPr="007046D4">
                <w:rPr>
                  <w:bCs/>
                </w:rPr>
                <w:t>.</w:t>
              </w:r>
            </w:ins>
          </w:p>
          <w:p w:rsidR="004F25D5" w:rsidRPr="001535C9" w:rsidRDefault="004F25D5" w:rsidP="004F25D5">
            <w:pPr>
              <w:jc w:val="both"/>
              <w:rPr>
                <w:ins w:id="2721" w:author="vopatrilova" w:date="2018-11-19T12:26:00Z"/>
              </w:rPr>
            </w:pPr>
            <w:ins w:id="2722" w:author="vopatrilova" w:date="2018-11-19T12:26:00Z">
              <w:r w:rsidRPr="001535C9">
                <w:t xml:space="preserve">ŠTĚPÁN, B. </w:t>
              </w:r>
              <w:r w:rsidRPr="004B3D03">
                <w:rPr>
                  <w:bCs/>
                  <w:i/>
                  <w:rPrChange w:id="2723" w:author="Jiří Vojtěšek" w:date="2018-11-22T22:07:00Z">
                    <w:rPr>
                      <w:bCs/>
                    </w:rPr>
                  </w:rPrChange>
                </w:rPr>
                <w:t>Elektrotechnická schémata a zapojení</w:t>
              </w:r>
              <w:r w:rsidRPr="008A0D48">
                <w:rPr>
                  <w:bCs/>
                </w:rPr>
                <w:t>.</w:t>
              </w:r>
              <w:r w:rsidRPr="001535C9">
                <w:t xml:space="preserve"> BEN. Praha, 2008. ISBN 9788073002534.</w:t>
              </w:r>
            </w:ins>
          </w:p>
          <w:p w:rsidR="004F25D5" w:rsidRDefault="004F25D5" w:rsidP="004F25D5">
            <w:pPr>
              <w:jc w:val="both"/>
              <w:rPr>
                <w:ins w:id="2724" w:author="vopatrilova" w:date="2018-11-19T12:26:00Z"/>
              </w:rPr>
            </w:pPr>
          </w:p>
          <w:p w:rsidR="004F25D5" w:rsidRPr="00E05968" w:rsidRDefault="004F25D5" w:rsidP="004F25D5">
            <w:pPr>
              <w:jc w:val="both"/>
              <w:rPr>
                <w:ins w:id="2725" w:author="vopatrilova" w:date="2018-11-19T12:26:00Z"/>
                <w:b/>
              </w:rPr>
            </w:pPr>
            <w:ins w:id="2726" w:author="vopatrilova" w:date="2018-11-19T12:26:00Z">
              <w:r>
                <w:rPr>
                  <w:b/>
                </w:rPr>
                <w:t>Do</w:t>
              </w:r>
              <w:r w:rsidRPr="00E05968">
                <w:rPr>
                  <w:b/>
                </w:rPr>
                <w:t>poručená literatura:</w:t>
              </w:r>
            </w:ins>
          </w:p>
          <w:p w:rsidR="004F25D5" w:rsidRPr="001535C9" w:rsidRDefault="004F25D5" w:rsidP="004F25D5">
            <w:pPr>
              <w:jc w:val="both"/>
              <w:rPr>
                <w:ins w:id="2727" w:author="vopatrilova" w:date="2018-11-19T12:26:00Z"/>
              </w:rPr>
            </w:pPr>
            <w:ins w:id="2728" w:author="vopatrilova" w:date="2018-11-19T12:26:00Z">
              <w:r>
                <w:t>ADÁMEK, M.,</w:t>
              </w:r>
              <w:r w:rsidRPr="001535C9">
                <w:t xml:space="preserve"> MATÝSEK, M. </w:t>
              </w:r>
              <w:r w:rsidRPr="00636573">
                <w:rPr>
                  <w:bCs/>
                  <w:i/>
                  <w:rPrChange w:id="2729" w:author="Jiří Vojtěšek" w:date="2018-11-22T22:09:00Z">
                    <w:rPr>
                      <w:bCs/>
                    </w:rPr>
                  </w:rPrChange>
                </w:rPr>
                <w:t>Úvod do elektrotechniky</w:t>
              </w:r>
              <w:r w:rsidRPr="001535C9">
                <w:t>. UTB ve Zlíně, 2006.</w:t>
              </w:r>
            </w:ins>
          </w:p>
          <w:p w:rsidR="004F25D5" w:rsidRPr="001535C9" w:rsidRDefault="004F25D5" w:rsidP="004F25D5">
            <w:pPr>
              <w:jc w:val="both"/>
              <w:rPr>
                <w:ins w:id="2730" w:author="vopatrilova" w:date="2018-11-19T12:26:00Z"/>
              </w:rPr>
            </w:pPr>
            <w:ins w:id="2731" w:author="vopatrilova" w:date="2018-11-19T12:26:00Z">
              <w:r w:rsidRPr="001535C9">
                <w:t xml:space="preserve">ADÁMEK, M.: </w:t>
              </w:r>
              <w:r w:rsidRPr="00636573">
                <w:rPr>
                  <w:bCs/>
                  <w:i/>
                  <w:rPrChange w:id="2732" w:author="Jiří Vojtěšek" w:date="2018-11-22T22:09:00Z">
                    <w:rPr>
                      <w:bCs/>
                    </w:rPr>
                  </w:rPrChange>
                </w:rPr>
                <w:t>Měření v elektrotechnice</w:t>
              </w:r>
              <w:r w:rsidRPr="008A0D48">
                <w:rPr>
                  <w:bCs/>
                </w:rPr>
                <w:t>.</w:t>
              </w:r>
              <w:r w:rsidRPr="001535C9">
                <w:t xml:space="preserve"> UTB ve Zlíně, 2005. </w:t>
              </w:r>
            </w:ins>
          </w:p>
          <w:p w:rsidR="004F25D5" w:rsidRPr="001535C9" w:rsidRDefault="004F25D5" w:rsidP="004F25D5">
            <w:pPr>
              <w:jc w:val="both"/>
              <w:rPr>
                <w:ins w:id="2733" w:author="vopatrilova" w:date="2018-11-19T12:26:00Z"/>
              </w:rPr>
            </w:pPr>
            <w:ins w:id="2734" w:author="vopatrilova" w:date="2018-11-19T12:26:00Z">
              <w:r w:rsidRPr="001535C9">
                <w:t xml:space="preserve">BASTIAN, P. </w:t>
              </w:r>
              <w:r w:rsidRPr="00636573">
                <w:rPr>
                  <w:bCs/>
                  <w:i/>
                  <w:rPrChange w:id="2735" w:author="Jiří Vojtěšek" w:date="2018-11-22T22:09:00Z">
                    <w:rPr>
                      <w:bCs/>
                    </w:rPr>
                  </w:rPrChange>
                </w:rPr>
                <w:t>Praktická elektrotechnika</w:t>
              </w:r>
              <w:r w:rsidRPr="008A0D48">
                <w:rPr>
                  <w:bCs/>
                </w:rPr>
                <w:t>,</w:t>
              </w:r>
              <w:r w:rsidRPr="001535C9">
                <w:t xml:space="preserve"> Europa - Sobotáles. Praha, 2006. ISBN 808670615X.</w:t>
              </w:r>
            </w:ins>
          </w:p>
          <w:p w:rsidR="004F25D5" w:rsidRDefault="004F25D5" w:rsidP="004F25D5">
            <w:pPr>
              <w:jc w:val="both"/>
              <w:rPr>
                <w:ins w:id="2736" w:author="vopatrilova" w:date="2018-11-19T12:26:00Z"/>
              </w:rPr>
            </w:pPr>
            <w:ins w:id="2737" w:author="vopatrilova" w:date="2018-11-19T12:26:00Z">
              <w:r>
                <w:t xml:space="preserve">GIBILISCO, S. </w:t>
              </w:r>
              <w:r w:rsidRPr="00636573">
                <w:rPr>
                  <w:rStyle w:val="a-size-extra-large"/>
                  <w:i/>
                  <w:lang w:val="en-US"/>
                  <w:rPrChange w:id="2738" w:author="Jiří Vojtěšek" w:date="2018-11-22T22:09:00Z">
                    <w:rPr>
                      <w:rStyle w:val="a-size-extra-large"/>
                      <w:lang w:val="en-US"/>
                    </w:rPr>
                  </w:rPrChange>
                </w:rPr>
                <w:t>Beginner's Guide to Reading Schematics</w:t>
              </w:r>
              <w:r>
                <w:rPr>
                  <w:rStyle w:val="a-size-extra-large"/>
                  <w:lang w:val="en-US"/>
                </w:rPr>
                <w:t>.</w:t>
              </w:r>
              <w:r>
                <w:rPr>
                  <w:lang w:val="en-US"/>
                </w:rPr>
                <w:t xml:space="preserve"> </w:t>
              </w:r>
              <w:r w:rsidRPr="001535C9">
                <w:t xml:space="preserve">McGraw-Hill, </w:t>
              </w:r>
              <w:r>
                <w:t xml:space="preserve">2018. </w:t>
              </w:r>
              <w:r>
                <w:rPr>
                  <w:rStyle w:val="a-size-base"/>
                  <w:lang w:val="en-US"/>
                </w:rPr>
                <w:t>ISBN-13:</w:t>
              </w:r>
              <w:r>
                <w:rPr>
                  <w:lang w:val="en-US"/>
                </w:rPr>
                <w:t xml:space="preserve"> </w:t>
              </w:r>
              <w:r>
                <w:rPr>
                  <w:rStyle w:val="a-size-base"/>
                  <w:lang w:val="en-US"/>
                </w:rPr>
                <w:t>978-1260031102.</w:t>
              </w:r>
            </w:ins>
          </w:p>
          <w:p w:rsidR="004F25D5" w:rsidRDefault="004F25D5" w:rsidP="004F25D5">
            <w:pPr>
              <w:jc w:val="both"/>
              <w:rPr>
                <w:ins w:id="2739" w:author="vopatrilova" w:date="2018-11-19T12:26:00Z"/>
              </w:rPr>
            </w:pPr>
            <w:ins w:id="2740" w:author="vopatrilova" w:date="2018-11-19T12:26:00Z">
              <w:r w:rsidRPr="001535C9">
                <w:t xml:space="preserve">GIBILISCO, S. </w:t>
              </w:r>
              <w:r w:rsidRPr="00636573">
                <w:rPr>
                  <w:i/>
                  <w:rPrChange w:id="2741" w:author="Jiří Vojtěšek" w:date="2018-11-22T22:09:00Z">
                    <w:rPr/>
                  </w:rPrChange>
                </w:rPr>
                <w:t>Teach Yourself Electricity and Electronics</w:t>
              </w:r>
              <w:r w:rsidRPr="008D478E">
                <w:t>.</w:t>
              </w:r>
              <w:r w:rsidRPr="001535C9">
                <w:t xml:space="preserve"> McGraw-Hill, 2006. ISBN-13 978-0071741354.</w:t>
              </w:r>
            </w:ins>
          </w:p>
          <w:p w:rsidR="004F25D5" w:rsidRPr="001C0137" w:rsidDel="00412BEF" w:rsidRDefault="004F25D5" w:rsidP="0010688A">
            <w:pPr>
              <w:jc w:val="both"/>
              <w:rPr>
                <w:del w:id="2742" w:author="vopatrilova" w:date="2018-11-19T12:26:00Z"/>
                <w:b/>
                <w:bCs/>
              </w:rPr>
            </w:pPr>
            <w:ins w:id="2743" w:author="vopatrilova" w:date="2018-11-19T12:26:00Z">
              <w:r>
                <w:rPr>
                  <w:rStyle w:val="a-size-extra-large"/>
                </w:rPr>
                <w:t xml:space="preserve">SANTIAGO, J.: </w:t>
              </w:r>
              <w:r w:rsidRPr="00636573">
                <w:rPr>
                  <w:rStyle w:val="a-size-extra-large"/>
                  <w:i/>
                  <w:rPrChange w:id="2744" w:author="Jiří Vojtěšek" w:date="2018-11-22T22:09:00Z">
                    <w:rPr>
                      <w:rStyle w:val="a-size-extra-large"/>
                    </w:rPr>
                  </w:rPrChange>
                </w:rPr>
                <w:t>Circuit Analysis For Dummies</w:t>
              </w:r>
              <w:r>
                <w:rPr>
                  <w:rStyle w:val="a-size-extra-large"/>
                </w:rPr>
                <w:t xml:space="preserve">. </w:t>
              </w:r>
              <w:r w:rsidRPr="006B2AB4">
                <w:t xml:space="preserve">John Wiley &amp; Sons, </w:t>
              </w:r>
              <w:proofErr w:type="gramStart"/>
              <w:r w:rsidRPr="006B2AB4">
                <w:t>Inc.</w:t>
              </w:r>
              <w:r w:rsidRPr="006B2AB4">
                <w:rPr>
                  <w:bCs/>
                </w:rPr>
                <w:t>2013</w:t>
              </w:r>
              <w:proofErr w:type="gramEnd"/>
              <w:r>
                <w:rPr>
                  <w:rStyle w:val="a-size-extra-large"/>
                </w:rPr>
                <w:t xml:space="preserve">. </w:t>
              </w:r>
              <w:r>
                <w:rPr>
                  <w:rStyle w:val="a-size-base"/>
                </w:rPr>
                <w:t>ISBN-13</w:t>
              </w:r>
              <w:r>
                <w:t xml:space="preserve"> </w:t>
              </w:r>
              <w:r>
                <w:rPr>
                  <w:rStyle w:val="a-size-base"/>
                </w:rPr>
                <w:t>978-1118493120.</w:t>
              </w:r>
            </w:ins>
            <w:del w:id="2745" w:author="vopatrilova" w:date="2018-11-19T12:26:00Z">
              <w:r w:rsidRPr="001C0137" w:rsidDel="00412BEF">
                <w:rPr>
                  <w:b/>
                  <w:bCs/>
                </w:rPr>
                <w:delText>Povinná literatura:</w:delText>
              </w:r>
            </w:del>
          </w:p>
          <w:p w:rsidR="004F25D5" w:rsidRPr="007046D4" w:rsidDel="00412BEF" w:rsidRDefault="004F25D5" w:rsidP="0010688A">
            <w:pPr>
              <w:jc w:val="both"/>
              <w:rPr>
                <w:del w:id="2746" w:author="vopatrilova" w:date="2018-11-19T12:26:00Z"/>
                <w:bCs/>
              </w:rPr>
            </w:pPr>
            <w:del w:id="2747" w:author="vopatrilova" w:date="2018-11-19T12:26:00Z">
              <w:r w:rsidDel="00412BEF">
                <w:delText>TKOTZ, K.</w:delText>
              </w:r>
              <w:r w:rsidRPr="007046D4" w:rsidDel="00412BEF">
                <w:rPr>
                  <w:bCs/>
                </w:rPr>
                <w:delText xml:space="preserve"> </w:delText>
              </w:r>
              <w:r w:rsidRPr="006D637D" w:rsidDel="00412BEF">
                <w:rPr>
                  <w:bCs/>
                  <w:i/>
                </w:rPr>
                <w:delText>Příručka pro elektrotechnika</w:delText>
              </w:r>
              <w:r w:rsidRPr="007046D4" w:rsidDel="00412BEF">
                <w:rPr>
                  <w:bCs/>
                </w:rPr>
                <w:delText xml:space="preserve">. </w:delText>
              </w:r>
              <w:r w:rsidDel="00412BEF">
                <w:rPr>
                  <w:bCs/>
                </w:rPr>
                <w:delText>Praha</w:delText>
              </w:r>
              <w:r w:rsidRPr="007046D4" w:rsidDel="00412BEF">
                <w:rPr>
                  <w:bCs/>
                </w:rPr>
                <w:delText xml:space="preserve">: </w:delText>
              </w:r>
              <w:r w:rsidDel="00412BEF">
                <w:rPr>
                  <w:bCs/>
                </w:rPr>
                <w:delText>Sobotáles</w:delText>
              </w:r>
              <w:r w:rsidRPr="007046D4" w:rsidDel="00412BEF">
                <w:rPr>
                  <w:bCs/>
                </w:rPr>
                <w:delText>, 201</w:delText>
              </w:r>
              <w:r w:rsidDel="00412BEF">
                <w:rPr>
                  <w:bCs/>
                </w:rPr>
                <w:delText>4</w:delText>
              </w:r>
              <w:r w:rsidRPr="007046D4" w:rsidDel="00412BEF">
                <w:rPr>
                  <w:bCs/>
                </w:rPr>
                <w:delText xml:space="preserve">, </w:delText>
              </w:r>
              <w:r w:rsidDel="00412BEF">
                <w:rPr>
                  <w:bCs/>
                </w:rPr>
                <w:delText>648</w:delText>
              </w:r>
              <w:r w:rsidRPr="007046D4" w:rsidDel="00412BEF">
                <w:rPr>
                  <w:bCs/>
                </w:rPr>
                <w:delText xml:space="preserve"> s. ISBN </w:delText>
              </w:r>
              <w:r w:rsidDel="00412BEF">
                <w:delText>978-38-0853-034-4</w:delText>
              </w:r>
              <w:r w:rsidRPr="007046D4" w:rsidDel="00412BEF">
                <w:rPr>
                  <w:bCs/>
                </w:rPr>
                <w:delText>.</w:delText>
              </w:r>
            </w:del>
          </w:p>
          <w:p w:rsidR="004F25D5" w:rsidRPr="001535C9" w:rsidDel="00412BEF" w:rsidRDefault="004F25D5" w:rsidP="0010688A">
            <w:pPr>
              <w:jc w:val="both"/>
              <w:rPr>
                <w:del w:id="2748" w:author="vopatrilova" w:date="2018-11-19T12:26:00Z"/>
              </w:rPr>
            </w:pPr>
            <w:del w:id="2749" w:author="vopatrilova" w:date="2018-11-19T12:26:00Z">
              <w:r w:rsidRPr="001535C9" w:rsidDel="00412BEF">
                <w:delText xml:space="preserve">ŠTĚPÁN, B. </w:delText>
              </w:r>
              <w:r w:rsidRPr="006D637D" w:rsidDel="00412BEF">
                <w:rPr>
                  <w:bCs/>
                  <w:i/>
                </w:rPr>
                <w:delText>Elektrotechnická schémata a zapojení</w:delText>
              </w:r>
              <w:r w:rsidRPr="008A0D48" w:rsidDel="00412BEF">
                <w:rPr>
                  <w:bCs/>
                </w:rPr>
                <w:delText>.</w:delText>
              </w:r>
              <w:r w:rsidRPr="001535C9" w:rsidDel="00412BEF">
                <w:delText xml:space="preserve"> BEN. Praha, 2008. ISBN 9788073002534.</w:delText>
              </w:r>
            </w:del>
          </w:p>
          <w:p w:rsidR="004F25D5" w:rsidDel="00412BEF" w:rsidRDefault="004F25D5" w:rsidP="0010688A">
            <w:pPr>
              <w:jc w:val="both"/>
              <w:rPr>
                <w:del w:id="2750" w:author="vopatrilova" w:date="2018-11-19T12:26:00Z"/>
              </w:rPr>
            </w:pPr>
          </w:p>
          <w:p w:rsidR="004F25D5" w:rsidRPr="00E05968" w:rsidDel="00412BEF" w:rsidRDefault="004F25D5" w:rsidP="0010688A">
            <w:pPr>
              <w:jc w:val="both"/>
              <w:rPr>
                <w:del w:id="2751" w:author="vopatrilova" w:date="2018-11-19T12:26:00Z"/>
                <w:b/>
              </w:rPr>
            </w:pPr>
            <w:del w:id="2752" w:author="vopatrilova" w:date="2018-11-19T12:26:00Z">
              <w:r w:rsidDel="00412BEF">
                <w:rPr>
                  <w:b/>
                </w:rPr>
                <w:delText>Do</w:delText>
              </w:r>
              <w:r w:rsidRPr="00E05968" w:rsidDel="00412BEF">
                <w:rPr>
                  <w:b/>
                </w:rPr>
                <w:delText>poručená literatura:</w:delText>
              </w:r>
            </w:del>
          </w:p>
          <w:p w:rsidR="004F25D5" w:rsidRPr="001535C9" w:rsidDel="00412BEF" w:rsidRDefault="004F25D5" w:rsidP="0010688A">
            <w:pPr>
              <w:jc w:val="both"/>
              <w:rPr>
                <w:del w:id="2753" w:author="vopatrilova" w:date="2018-11-19T12:26:00Z"/>
              </w:rPr>
            </w:pPr>
            <w:del w:id="2754" w:author="vopatrilova" w:date="2018-11-19T12:26:00Z">
              <w:r w:rsidDel="00412BEF">
                <w:delText>ADÁMEK, M.,</w:delText>
              </w:r>
              <w:r w:rsidRPr="001535C9" w:rsidDel="00412BEF">
                <w:delText xml:space="preserve"> MATÝSEK, M. </w:delText>
              </w:r>
              <w:r w:rsidRPr="006D637D" w:rsidDel="00412BEF">
                <w:rPr>
                  <w:bCs/>
                  <w:i/>
                </w:rPr>
                <w:delText>Úvod do elektrotechniky</w:delText>
              </w:r>
              <w:r w:rsidRPr="001535C9" w:rsidDel="00412BEF">
                <w:delText>. UTB ve Zlíně, 2006.</w:delText>
              </w:r>
            </w:del>
          </w:p>
          <w:p w:rsidR="004F25D5" w:rsidRPr="001535C9" w:rsidDel="00412BEF" w:rsidRDefault="004F25D5" w:rsidP="0010688A">
            <w:pPr>
              <w:jc w:val="both"/>
              <w:rPr>
                <w:del w:id="2755" w:author="vopatrilova" w:date="2018-11-19T12:26:00Z"/>
              </w:rPr>
            </w:pPr>
            <w:del w:id="2756" w:author="vopatrilova" w:date="2018-11-19T12:26:00Z">
              <w:r w:rsidRPr="001535C9" w:rsidDel="00412BEF">
                <w:delText xml:space="preserve">ADÁMEK, M.: </w:delText>
              </w:r>
              <w:r w:rsidRPr="006D637D" w:rsidDel="00412BEF">
                <w:rPr>
                  <w:bCs/>
                  <w:i/>
                </w:rPr>
                <w:delText>Měření v elektrotechnice</w:delText>
              </w:r>
              <w:r w:rsidRPr="008A0D48" w:rsidDel="00412BEF">
                <w:rPr>
                  <w:bCs/>
                </w:rPr>
                <w:delText>.</w:delText>
              </w:r>
              <w:r w:rsidRPr="001535C9" w:rsidDel="00412BEF">
                <w:delText xml:space="preserve"> UTB ve Zlíně, 2005. </w:delText>
              </w:r>
            </w:del>
          </w:p>
          <w:p w:rsidR="004F25D5" w:rsidRPr="001535C9" w:rsidDel="00412BEF" w:rsidRDefault="004F25D5" w:rsidP="0010688A">
            <w:pPr>
              <w:jc w:val="both"/>
              <w:rPr>
                <w:del w:id="2757" w:author="vopatrilova" w:date="2018-11-19T12:26:00Z"/>
              </w:rPr>
            </w:pPr>
            <w:del w:id="2758" w:author="vopatrilova" w:date="2018-11-19T12:26:00Z">
              <w:r w:rsidRPr="001535C9" w:rsidDel="00412BEF">
                <w:delText xml:space="preserve">BASTIAN, P. </w:delText>
              </w:r>
              <w:r w:rsidRPr="006D637D" w:rsidDel="00412BEF">
                <w:rPr>
                  <w:bCs/>
                  <w:i/>
                </w:rPr>
                <w:delText>Praktická elektrotechnika</w:delText>
              </w:r>
              <w:r w:rsidRPr="008A0D48" w:rsidDel="00412BEF">
                <w:rPr>
                  <w:bCs/>
                </w:rPr>
                <w:delText>,</w:delText>
              </w:r>
              <w:r w:rsidRPr="001535C9" w:rsidDel="00412BEF">
                <w:delText xml:space="preserve"> Europa - Sobotáles. Praha, 2006. ISBN 808670615X.</w:delText>
              </w:r>
            </w:del>
          </w:p>
          <w:p w:rsidR="004F25D5" w:rsidDel="00412BEF" w:rsidRDefault="004F25D5" w:rsidP="0010688A">
            <w:pPr>
              <w:jc w:val="both"/>
              <w:rPr>
                <w:del w:id="2759" w:author="vopatrilova" w:date="2018-11-19T12:26:00Z"/>
              </w:rPr>
            </w:pPr>
            <w:del w:id="2760" w:author="vopatrilova" w:date="2018-11-19T12:26:00Z">
              <w:r w:rsidRPr="001535C9" w:rsidDel="00412BEF">
                <w:delText xml:space="preserve">GIBILISCO, S. </w:delText>
              </w:r>
              <w:r w:rsidRPr="006D637D" w:rsidDel="00412BEF">
                <w:rPr>
                  <w:i/>
                </w:rPr>
                <w:delText>Teach Yourself Electricity and Electronics</w:delText>
              </w:r>
              <w:r w:rsidRPr="008D478E" w:rsidDel="00412BEF">
                <w:delText>.</w:delText>
              </w:r>
              <w:r w:rsidRPr="001535C9" w:rsidDel="00412BEF">
                <w:delText xml:space="preserve"> McGraw-Hill, 2006. ISBN-13 978-0071741354.</w:delText>
              </w:r>
            </w:del>
          </w:p>
          <w:p w:rsidR="004F25D5" w:rsidRDefault="004F25D5" w:rsidP="0010688A">
            <w:pPr>
              <w:jc w:val="both"/>
            </w:pPr>
            <w:del w:id="2761" w:author="vopatrilova" w:date="2018-11-19T12:26:00Z">
              <w:r w:rsidDel="00412BEF">
                <w:rPr>
                  <w:rStyle w:val="a-size-extra-large"/>
                </w:rPr>
                <w:delText xml:space="preserve">SANTIAGO, J.: </w:delText>
              </w:r>
              <w:r w:rsidRPr="006D637D" w:rsidDel="00412BEF">
                <w:rPr>
                  <w:rStyle w:val="a-size-extra-large"/>
                  <w:i/>
                </w:rPr>
                <w:delText>Circuit Analysis For Dummies</w:delText>
              </w:r>
              <w:r w:rsidDel="00412BEF">
                <w:rPr>
                  <w:rStyle w:val="a-size-extra-large"/>
                </w:rPr>
                <w:delText xml:space="preserve">. </w:delText>
              </w:r>
              <w:r w:rsidRPr="006B2AB4" w:rsidDel="00412BEF">
                <w:delText>John Wiley &amp; Sons, Inc.</w:delText>
              </w:r>
              <w:r w:rsidRPr="006B2AB4" w:rsidDel="00412BEF">
                <w:rPr>
                  <w:bCs/>
                </w:rPr>
                <w:delText>2013</w:delText>
              </w:r>
              <w:r w:rsidDel="00412BEF">
                <w:rPr>
                  <w:rStyle w:val="a-size-extra-large"/>
                </w:rPr>
                <w:delText xml:space="preserve">. </w:delText>
              </w:r>
              <w:r w:rsidDel="00412BEF">
                <w:rPr>
                  <w:rStyle w:val="a-size-base"/>
                </w:rPr>
                <w:delText>ISBN-13</w:delText>
              </w:r>
              <w:r w:rsidDel="00412BEF">
                <w:delText xml:space="preserve"> </w:delText>
              </w:r>
              <w:r w:rsidDel="00412BEF">
                <w:rPr>
                  <w:rStyle w:val="a-size-base"/>
                </w:rPr>
                <w:delText>978-1118493120.</w:delText>
              </w:r>
            </w:del>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24</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Default="00982B32" w:rsidP="0010688A">
            <w:pPr>
              <w:jc w:val="both"/>
            </w:pPr>
            <w:r w:rsidRPr="006D637D">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6D637D">
              <w:rPr>
                <w:sz w:val="18"/>
              </w:rP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762" w:name="elektrotechnikaPA"/>
            <w:r>
              <w:t>Elektrotechnika</w:t>
            </w:r>
            <w:bookmarkEnd w:id="2762"/>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28p+14s+28c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 seminář,</w:t>
            </w:r>
          </w:p>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seminářích a cvičeních (80% účast na seminářích a cvičeních). </w:t>
            </w:r>
          </w:p>
          <w:p w:rsidR="00982B32" w:rsidRDefault="00982B32" w:rsidP="0010688A">
            <w:pPr>
              <w:jc w:val="both"/>
            </w:pPr>
            <w:r>
              <w:t xml:space="preserve">2. Teoretické a praktické zvládnutí probíraných témat. </w:t>
            </w:r>
          </w:p>
          <w:p w:rsidR="00982B32" w:rsidRDefault="00982B32" w:rsidP="0010688A">
            <w:pPr>
              <w:jc w:val="both"/>
            </w:pPr>
            <w:r>
              <w:t xml:space="preserve">3. Samostatné vypracování všech laboratorních protokolů v průběhu semestru. </w:t>
            </w:r>
          </w:p>
          <w:p w:rsidR="00982B32" w:rsidRDefault="00982B32" w:rsidP="0010688A">
            <w:pPr>
              <w:jc w:val="both"/>
            </w:pPr>
            <w:r>
              <w:t>4. Prokázání úspěšného zvládnutí probírané tématiky při písemné i ústní části zkoušky.</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Mgr. Milan Adámek,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přednáší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Mgr. Milan Adámek, Ph.D. (přednášky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694"/>
        </w:trPr>
        <w:tc>
          <w:tcPr>
            <w:tcW w:w="9855" w:type="dxa"/>
            <w:gridSpan w:val="8"/>
            <w:tcBorders>
              <w:top w:val="nil"/>
              <w:bottom w:val="single" w:sz="12" w:space="0" w:color="auto"/>
            </w:tcBorders>
          </w:tcPr>
          <w:p w:rsidR="00982B32" w:rsidRPr="00920A9F" w:rsidRDefault="00982B32" w:rsidP="0010688A">
            <w:pPr>
              <w:suppressAutoHyphens/>
              <w:jc w:val="both"/>
            </w:pPr>
            <w:r w:rsidRPr="00920A9F">
              <w:t>Po absolvování předmětu je student seznámen s klasickými prvky elektrických obvodů, s teorií obvodů a se způsoby řešení stejnosměrných i střídavých obvodů. V závěru kurzu jsou probrány bezpečnostní opatření při práci s elektrickými obvody. Na předmět navazuje předmět Analogová a číslicová technika.</w:t>
            </w:r>
          </w:p>
          <w:p w:rsidR="00982B32" w:rsidRPr="00920A9F" w:rsidRDefault="00982B32" w:rsidP="0010688A">
            <w:pPr>
              <w:jc w:val="both"/>
            </w:pPr>
            <w:r>
              <w:t>Témata:</w:t>
            </w:r>
          </w:p>
          <w:p w:rsidR="00982B32" w:rsidRPr="00920A9F" w:rsidRDefault="00982B32" w:rsidP="0010688A">
            <w:pPr>
              <w:numPr>
                <w:ilvl w:val="0"/>
                <w:numId w:val="13"/>
              </w:numPr>
              <w:tabs>
                <w:tab w:val="clear" w:pos="1080"/>
                <w:tab w:val="num" w:pos="811"/>
              </w:tabs>
              <w:suppressAutoHyphens/>
              <w:ind w:left="811"/>
              <w:jc w:val="both"/>
            </w:pPr>
            <w:r w:rsidRPr="00920A9F">
              <w:t>Klasifikace prvků elektrických obvodů, pasivní a aktivní prvky, VA charakteristiky prvků, konstrukční provedení prvků.</w:t>
            </w:r>
          </w:p>
          <w:p w:rsidR="00982B32" w:rsidRPr="00920A9F" w:rsidRDefault="00982B32" w:rsidP="0010688A">
            <w:pPr>
              <w:numPr>
                <w:ilvl w:val="0"/>
                <w:numId w:val="13"/>
              </w:numPr>
              <w:tabs>
                <w:tab w:val="clear" w:pos="1080"/>
                <w:tab w:val="num" w:pos="777"/>
              </w:tabs>
              <w:suppressAutoHyphens/>
              <w:ind w:left="777"/>
              <w:jc w:val="both"/>
            </w:pPr>
            <w:r w:rsidRPr="00920A9F">
              <w:t>Řešení stejnosměrných obvodů v ustáleném stavu, odporový dělič napětí a proudu, věty o náhradních zdrojích napětí a proudu, Kirchhoffovy zákony, metoda smyčkových proudů, metoda uzlových napětí, princip superpozice.</w:t>
            </w:r>
          </w:p>
          <w:p w:rsidR="00982B32" w:rsidRPr="00920A9F" w:rsidRDefault="00982B32" w:rsidP="0010688A">
            <w:pPr>
              <w:numPr>
                <w:ilvl w:val="0"/>
                <w:numId w:val="13"/>
              </w:numPr>
              <w:tabs>
                <w:tab w:val="clear" w:pos="1080"/>
                <w:tab w:val="num" w:pos="777"/>
              </w:tabs>
              <w:suppressAutoHyphens/>
              <w:ind w:left="777"/>
              <w:jc w:val="both"/>
            </w:pPr>
            <w:r w:rsidRPr="00920A9F">
              <w:t xml:space="preserve">Přechodové děje v lineárních obvodech, popis soustavy pomocí diferenciálních rovnic, časová konstanta, přechodové děje v RC, RL a RLS obvodech. </w:t>
            </w:r>
          </w:p>
          <w:p w:rsidR="00982B32" w:rsidRPr="00920A9F" w:rsidRDefault="00982B32" w:rsidP="0010688A">
            <w:pPr>
              <w:numPr>
                <w:ilvl w:val="0"/>
                <w:numId w:val="13"/>
              </w:numPr>
              <w:tabs>
                <w:tab w:val="clear" w:pos="1080"/>
                <w:tab w:val="num" w:pos="777"/>
              </w:tabs>
              <w:suppressAutoHyphens/>
              <w:ind w:left="777"/>
              <w:jc w:val="both"/>
            </w:pPr>
            <w:r w:rsidRPr="00920A9F">
              <w:t xml:space="preserve">Vznik střídavého proudu, veličiny popisující střídavý proud. </w:t>
            </w:r>
          </w:p>
          <w:p w:rsidR="00982B32" w:rsidRPr="00920A9F" w:rsidRDefault="00982B32" w:rsidP="0010688A">
            <w:pPr>
              <w:numPr>
                <w:ilvl w:val="0"/>
                <w:numId w:val="13"/>
              </w:numPr>
              <w:tabs>
                <w:tab w:val="clear" w:pos="1080"/>
                <w:tab w:val="num" w:pos="777"/>
              </w:tabs>
              <w:suppressAutoHyphens/>
              <w:ind w:left="777"/>
              <w:jc w:val="both"/>
            </w:pPr>
            <w:r w:rsidRPr="00920A9F">
              <w:t>Symbolicko - komplexní metoda ve střídavých obvodech, Kirchhoffovy zákony a Ohmův zákon v komplexním tvaru, impedance a admitance ideálních a reálných obvodových prvků.</w:t>
            </w:r>
          </w:p>
          <w:p w:rsidR="00982B32" w:rsidRPr="00920A9F" w:rsidRDefault="00982B32" w:rsidP="0010688A">
            <w:pPr>
              <w:numPr>
                <w:ilvl w:val="0"/>
                <w:numId w:val="13"/>
              </w:numPr>
              <w:tabs>
                <w:tab w:val="clear" w:pos="1080"/>
                <w:tab w:val="num" w:pos="777"/>
              </w:tabs>
              <w:suppressAutoHyphens/>
              <w:ind w:left="777"/>
              <w:jc w:val="both"/>
            </w:pPr>
            <w:r w:rsidRPr="00920A9F">
              <w:t>Sériová a paralelní rezonance ve střídavých obvodech, využití napěťové a proudové rezonance v praxi,</w:t>
            </w:r>
          </w:p>
          <w:p w:rsidR="00982B32" w:rsidRPr="00920A9F" w:rsidRDefault="00982B32" w:rsidP="0010688A">
            <w:pPr>
              <w:numPr>
                <w:ilvl w:val="0"/>
                <w:numId w:val="13"/>
              </w:numPr>
              <w:tabs>
                <w:tab w:val="clear" w:pos="1080"/>
                <w:tab w:val="num" w:pos="777"/>
              </w:tabs>
              <w:suppressAutoHyphens/>
              <w:ind w:left="777"/>
              <w:jc w:val="both"/>
            </w:pPr>
            <w:r w:rsidRPr="00920A9F">
              <w:t>Výkon jednofázového střídavého obvodu; činný, zdánlivý a jalový výkon, účiník; způsoby měření výkonu jednofázového obvodu.</w:t>
            </w:r>
          </w:p>
          <w:p w:rsidR="00982B32" w:rsidRPr="00920A9F" w:rsidRDefault="00982B32" w:rsidP="0010688A">
            <w:pPr>
              <w:numPr>
                <w:ilvl w:val="0"/>
                <w:numId w:val="13"/>
              </w:numPr>
              <w:tabs>
                <w:tab w:val="clear" w:pos="1080"/>
                <w:tab w:val="num" w:pos="777"/>
              </w:tabs>
              <w:suppressAutoHyphens/>
              <w:ind w:left="777"/>
              <w:jc w:val="both"/>
            </w:pPr>
            <w:r w:rsidRPr="00920A9F">
              <w:t>Třífázový střídavý proud, fázové a sdružené napětí, zapojení spotřebičů do hvězdy a do trojúhelníku, symetrické a nesymetrické zatížení třífázového obvodu.</w:t>
            </w:r>
          </w:p>
          <w:p w:rsidR="00982B32" w:rsidRPr="00920A9F" w:rsidRDefault="00982B32" w:rsidP="0010688A">
            <w:pPr>
              <w:numPr>
                <w:ilvl w:val="0"/>
                <w:numId w:val="13"/>
              </w:numPr>
              <w:tabs>
                <w:tab w:val="clear" w:pos="1080"/>
                <w:tab w:val="num" w:pos="777"/>
              </w:tabs>
              <w:suppressAutoHyphens/>
              <w:ind w:left="777"/>
              <w:jc w:val="both"/>
            </w:pPr>
            <w:r w:rsidRPr="00920A9F">
              <w:t>Výkon třífázového proudu, způsoby měření třífázového výkonu; kompenzace a druhy kompenzací.</w:t>
            </w:r>
          </w:p>
          <w:p w:rsidR="00982B32" w:rsidRPr="00920A9F" w:rsidRDefault="00982B32" w:rsidP="0010688A">
            <w:pPr>
              <w:numPr>
                <w:ilvl w:val="0"/>
                <w:numId w:val="13"/>
              </w:numPr>
              <w:tabs>
                <w:tab w:val="clear" w:pos="1080"/>
                <w:tab w:val="num" w:pos="777"/>
              </w:tabs>
              <w:suppressAutoHyphens/>
              <w:ind w:left="777"/>
              <w:jc w:val="both"/>
            </w:pPr>
            <w:r w:rsidRPr="00920A9F">
              <w:t>Lineární dvojbrany; admitanční, impedanční, hybridní sériově paralelní, hybridní paralelně sériové, kaskádní a zpětně kaskádní rovnice; přenosové funkce dvojbranu, přenosové charakteristiky dvojbranu; charakteristiky dvojbranů realizovaných prvky RLC.</w:t>
            </w:r>
          </w:p>
          <w:p w:rsidR="00982B32" w:rsidRPr="00920A9F" w:rsidRDefault="00982B32" w:rsidP="0010688A">
            <w:pPr>
              <w:numPr>
                <w:ilvl w:val="0"/>
                <w:numId w:val="13"/>
              </w:numPr>
              <w:tabs>
                <w:tab w:val="clear" w:pos="1080"/>
                <w:tab w:val="num" w:pos="777"/>
              </w:tabs>
              <w:suppressAutoHyphens/>
              <w:ind w:left="777"/>
              <w:jc w:val="both"/>
            </w:pPr>
            <w:r w:rsidRPr="00920A9F">
              <w:t xml:space="preserve">Princip analogového a digitálního měřicího přístroje určeného pro měření elektrických veličin, měřič spotřeby elektrické energie, struktura osciloskopu, měřicí sondy, měření na osciloskopu. </w:t>
            </w:r>
          </w:p>
          <w:p w:rsidR="00982B32" w:rsidRPr="00920A9F" w:rsidRDefault="00982B32" w:rsidP="0010688A">
            <w:pPr>
              <w:numPr>
                <w:ilvl w:val="0"/>
                <w:numId w:val="13"/>
              </w:numPr>
              <w:tabs>
                <w:tab w:val="clear" w:pos="1080"/>
                <w:tab w:val="num" w:pos="777"/>
              </w:tabs>
              <w:suppressAutoHyphens/>
              <w:ind w:left="777"/>
              <w:jc w:val="both"/>
            </w:pPr>
            <w:r w:rsidRPr="00920A9F">
              <w:t xml:space="preserve">Transformátory, vlastnosti ideálního transformátoru, reálný transformátor naprázdno a při zátěži, účinnost transformátoru, konstrukční provedení transformátorů. </w:t>
            </w:r>
          </w:p>
          <w:p w:rsidR="00982B32" w:rsidRPr="00920A9F" w:rsidRDefault="00982B32" w:rsidP="0010688A">
            <w:pPr>
              <w:numPr>
                <w:ilvl w:val="0"/>
                <w:numId w:val="13"/>
              </w:numPr>
              <w:tabs>
                <w:tab w:val="clear" w:pos="1080"/>
                <w:tab w:val="num" w:pos="777"/>
              </w:tabs>
              <w:suppressAutoHyphens/>
              <w:ind w:left="777"/>
              <w:jc w:val="both"/>
            </w:pPr>
            <w:r w:rsidRPr="00920A9F">
              <w:t>Relé, jističe a stykače, bleskojistky; ochranné třídy, krytí elektrických spotřebičů, závady na elektrických spotřebičích.</w:t>
            </w:r>
          </w:p>
          <w:p w:rsidR="00982B32" w:rsidRDefault="00982B32" w:rsidP="0010688A">
            <w:pPr>
              <w:numPr>
                <w:ilvl w:val="0"/>
                <w:numId w:val="13"/>
              </w:numPr>
              <w:tabs>
                <w:tab w:val="clear" w:pos="1080"/>
                <w:tab w:val="num" w:pos="777"/>
              </w:tabs>
              <w:suppressAutoHyphens/>
              <w:ind w:left="777"/>
              <w:jc w:val="both"/>
            </w:pPr>
            <w:r w:rsidRPr="00920A9F">
              <w:t>Ochrana proti zasažení elektrickým proudem, obvody SELV a PELV; druhy rozvodných sítí, sítě TT, IT, TN; opatření při práci na elektrických zařízeních.</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990"/>
        </w:trPr>
        <w:tc>
          <w:tcPr>
            <w:tcW w:w="9855" w:type="dxa"/>
            <w:gridSpan w:val="8"/>
            <w:tcBorders>
              <w:top w:val="nil"/>
            </w:tcBorders>
          </w:tcPr>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5"/>
            </w:tblGrid>
            <w:tr w:rsidR="004F25D5" w:rsidTr="004F25D5">
              <w:trPr>
                <w:trHeight w:val="1497"/>
                <w:ins w:id="2763" w:author="vopatrilova" w:date="2018-11-19T12:26:00Z"/>
              </w:trPr>
              <w:tc>
                <w:tcPr>
                  <w:tcW w:w="9855" w:type="dxa"/>
                  <w:tcBorders>
                    <w:top w:val="nil"/>
                  </w:tcBorders>
                </w:tcPr>
                <w:p w:rsidR="004F25D5" w:rsidRPr="001C0137" w:rsidRDefault="004F25D5" w:rsidP="004F25D5">
                  <w:pPr>
                    <w:jc w:val="both"/>
                    <w:rPr>
                      <w:ins w:id="2764" w:author="vopatrilova" w:date="2018-11-19T12:26:00Z"/>
                      <w:b/>
                      <w:bCs/>
                    </w:rPr>
                  </w:pPr>
                  <w:ins w:id="2765" w:author="vopatrilova" w:date="2018-11-19T12:26:00Z">
                    <w:r w:rsidRPr="001C0137">
                      <w:rPr>
                        <w:b/>
                        <w:bCs/>
                      </w:rPr>
                      <w:lastRenderedPageBreak/>
                      <w:t>Povinná literatura:</w:t>
                    </w:r>
                  </w:ins>
                </w:p>
                <w:p w:rsidR="004F25D5" w:rsidRPr="007046D4" w:rsidRDefault="004F25D5" w:rsidP="004F25D5">
                  <w:pPr>
                    <w:jc w:val="both"/>
                    <w:rPr>
                      <w:ins w:id="2766" w:author="vopatrilova" w:date="2018-11-19T12:26:00Z"/>
                      <w:bCs/>
                    </w:rPr>
                  </w:pPr>
                  <w:ins w:id="2767" w:author="vopatrilova" w:date="2018-11-19T12:26:00Z">
                    <w:r>
                      <w:t>TKOTZ, K.</w:t>
                    </w:r>
                    <w:r w:rsidRPr="007046D4">
                      <w:rPr>
                        <w:bCs/>
                      </w:rPr>
                      <w:t xml:space="preserve"> </w:t>
                    </w:r>
                    <w:r w:rsidRPr="00FF5B0D">
                      <w:rPr>
                        <w:bCs/>
                        <w:i/>
                        <w:rPrChange w:id="2768" w:author="Jiří Vojtěšek" w:date="2018-11-22T22:09:00Z">
                          <w:rPr>
                            <w:bCs/>
                          </w:rPr>
                        </w:rPrChange>
                      </w:rPr>
                      <w:t>Příručka pro elektrotechnika</w:t>
                    </w:r>
                    <w:r w:rsidRPr="007046D4">
                      <w:rPr>
                        <w:bCs/>
                      </w:rPr>
                      <w:t xml:space="preserve">. </w:t>
                    </w:r>
                    <w:r>
                      <w:rPr>
                        <w:bCs/>
                      </w:rPr>
                      <w:t>Praha</w:t>
                    </w:r>
                    <w:r w:rsidRPr="007046D4">
                      <w:rPr>
                        <w:bCs/>
                      </w:rPr>
                      <w:t xml:space="preserve">: </w:t>
                    </w:r>
                    <w:r>
                      <w:rPr>
                        <w:bCs/>
                      </w:rPr>
                      <w:t>Sobotáles</w:t>
                    </w:r>
                    <w:r w:rsidRPr="007046D4">
                      <w:rPr>
                        <w:bCs/>
                      </w:rPr>
                      <w:t>, 201</w:t>
                    </w:r>
                    <w:r>
                      <w:rPr>
                        <w:bCs/>
                      </w:rPr>
                      <w:t>4</w:t>
                    </w:r>
                    <w:r w:rsidRPr="007046D4">
                      <w:rPr>
                        <w:bCs/>
                      </w:rPr>
                      <w:t xml:space="preserve">, </w:t>
                    </w:r>
                    <w:r>
                      <w:rPr>
                        <w:bCs/>
                      </w:rPr>
                      <w:t>648</w:t>
                    </w:r>
                    <w:r w:rsidRPr="007046D4">
                      <w:rPr>
                        <w:bCs/>
                      </w:rPr>
                      <w:t xml:space="preserve"> s. ISBN </w:t>
                    </w:r>
                    <w:r>
                      <w:t>978-38-0853-034-4</w:t>
                    </w:r>
                    <w:r w:rsidRPr="007046D4">
                      <w:rPr>
                        <w:bCs/>
                      </w:rPr>
                      <w:t>.</w:t>
                    </w:r>
                  </w:ins>
                </w:p>
                <w:p w:rsidR="004F25D5" w:rsidRPr="001535C9" w:rsidRDefault="004F25D5" w:rsidP="004F25D5">
                  <w:pPr>
                    <w:jc w:val="both"/>
                    <w:rPr>
                      <w:ins w:id="2769" w:author="vopatrilova" w:date="2018-11-19T12:26:00Z"/>
                    </w:rPr>
                  </w:pPr>
                  <w:ins w:id="2770" w:author="vopatrilova" w:date="2018-11-19T12:26:00Z">
                    <w:r w:rsidRPr="001535C9">
                      <w:t xml:space="preserve">ŠTĚPÁN, B. </w:t>
                    </w:r>
                    <w:r w:rsidRPr="00FF5B0D">
                      <w:rPr>
                        <w:bCs/>
                        <w:i/>
                        <w:rPrChange w:id="2771" w:author="Jiří Vojtěšek" w:date="2018-11-22T22:09:00Z">
                          <w:rPr>
                            <w:bCs/>
                          </w:rPr>
                        </w:rPrChange>
                      </w:rPr>
                      <w:t>Elektrotechnická schémata a zapojení</w:t>
                    </w:r>
                    <w:r w:rsidRPr="008A0D48">
                      <w:rPr>
                        <w:bCs/>
                      </w:rPr>
                      <w:t>.</w:t>
                    </w:r>
                    <w:r w:rsidRPr="001535C9">
                      <w:t xml:space="preserve"> BEN. Praha, 2008. ISBN 9788073002534.</w:t>
                    </w:r>
                  </w:ins>
                </w:p>
                <w:p w:rsidR="004F25D5" w:rsidRDefault="004F25D5" w:rsidP="004F25D5">
                  <w:pPr>
                    <w:jc w:val="both"/>
                    <w:rPr>
                      <w:ins w:id="2772" w:author="vopatrilova" w:date="2018-11-19T12:26:00Z"/>
                    </w:rPr>
                  </w:pPr>
                </w:p>
                <w:p w:rsidR="006A40D5" w:rsidRDefault="006A40D5" w:rsidP="004F25D5">
                  <w:pPr>
                    <w:jc w:val="both"/>
                    <w:rPr>
                      <w:ins w:id="2773" w:author="vopatrilova" w:date="2018-11-22T10:15:00Z"/>
                      <w:b/>
                    </w:rPr>
                  </w:pPr>
                </w:p>
                <w:p w:rsidR="004F25D5" w:rsidRPr="00E05968" w:rsidRDefault="004F25D5" w:rsidP="004F25D5">
                  <w:pPr>
                    <w:jc w:val="both"/>
                    <w:rPr>
                      <w:ins w:id="2774" w:author="vopatrilova" w:date="2018-11-19T12:26:00Z"/>
                      <w:b/>
                    </w:rPr>
                  </w:pPr>
                  <w:ins w:id="2775" w:author="vopatrilova" w:date="2018-11-19T12:26:00Z">
                    <w:r>
                      <w:rPr>
                        <w:b/>
                      </w:rPr>
                      <w:t>Do</w:t>
                    </w:r>
                    <w:r w:rsidRPr="00E05968">
                      <w:rPr>
                        <w:b/>
                      </w:rPr>
                      <w:t>poručená literatura:</w:t>
                    </w:r>
                  </w:ins>
                </w:p>
                <w:p w:rsidR="004F25D5" w:rsidRPr="001535C9" w:rsidRDefault="004F25D5" w:rsidP="004F25D5">
                  <w:pPr>
                    <w:jc w:val="both"/>
                    <w:rPr>
                      <w:ins w:id="2776" w:author="vopatrilova" w:date="2018-11-19T12:26:00Z"/>
                    </w:rPr>
                  </w:pPr>
                  <w:ins w:id="2777" w:author="vopatrilova" w:date="2018-11-19T12:26:00Z">
                    <w:r>
                      <w:t>ADÁMEK, M.,</w:t>
                    </w:r>
                    <w:r w:rsidRPr="001535C9">
                      <w:t xml:space="preserve"> MATÝSEK, M. </w:t>
                    </w:r>
                    <w:r w:rsidRPr="00FF5B0D">
                      <w:rPr>
                        <w:bCs/>
                        <w:i/>
                        <w:rPrChange w:id="2778" w:author="Jiří Vojtěšek" w:date="2018-11-22T22:09:00Z">
                          <w:rPr>
                            <w:bCs/>
                          </w:rPr>
                        </w:rPrChange>
                      </w:rPr>
                      <w:t>Úvod do elektrotechniky</w:t>
                    </w:r>
                    <w:r w:rsidRPr="001535C9">
                      <w:t>. UTB ve Zlíně, 2006.</w:t>
                    </w:r>
                  </w:ins>
                </w:p>
                <w:p w:rsidR="004F25D5" w:rsidRPr="001535C9" w:rsidRDefault="004F25D5" w:rsidP="004F25D5">
                  <w:pPr>
                    <w:jc w:val="both"/>
                    <w:rPr>
                      <w:ins w:id="2779" w:author="vopatrilova" w:date="2018-11-19T12:26:00Z"/>
                    </w:rPr>
                  </w:pPr>
                  <w:ins w:id="2780" w:author="vopatrilova" w:date="2018-11-19T12:26:00Z">
                    <w:r w:rsidRPr="001535C9">
                      <w:t xml:space="preserve">ADÁMEK, M.: </w:t>
                    </w:r>
                    <w:r w:rsidRPr="00FF5B0D">
                      <w:rPr>
                        <w:bCs/>
                        <w:i/>
                        <w:rPrChange w:id="2781" w:author="Jiří Vojtěšek" w:date="2018-11-22T22:09:00Z">
                          <w:rPr>
                            <w:bCs/>
                          </w:rPr>
                        </w:rPrChange>
                      </w:rPr>
                      <w:t>Měření v elektrotechnice</w:t>
                    </w:r>
                    <w:r w:rsidRPr="008A0D48">
                      <w:rPr>
                        <w:bCs/>
                      </w:rPr>
                      <w:t>.</w:t>
                    </w:r>
                    <w:r w:rsidRPr="001535C9">
                      <w:t xml:space="preserve"> UTB ve Zlíně, 2005. </w:t>
                    </w:r>
                  </w:ins>
                </w:p>
                <w:p w:rsidR="004F25D5" w:rsidRPr="001535C9" w:rsidRDefault="004F25D5" w:rsidP="004F25D5">
                  <w:pPr>
                    <w:jc w:val="both"/>
                    <w:rPr>
                      <w:ins w:id="2782" w:author="vopatrilova" w:date="2018-11-19T12:26:00Z"/>
                    </w:rPr>
                  </w:pPr>
                  <w:ins w:id="2783" w:author="vopatrilova" w:date="2018-11-19T12:26:00Z">
                    <w:r w:rsidRPr="001535C9">
                      <w:t xml:space="preserve">BASTIAN, P. </w:t>
                    </w:r>
                    <w:r w:rsidRPr="00FF5B0D">
                      <w:rPr>
                        <w:bCs/>
                        <w:i/>
                        <w:rPrChange w:id="2784" w:author="Jiří Vojtěšek" w:date="2018-11-22T22:09:00Z">
                          <w:rPr>
                            <w:bCs/>
                          </w:rPr>
                        </w:rPrChange>
                      </w:rPr>
                      <w:t>Praktická elektrotechnika</w:t>
                    </w:r>
                    <w:r w:rsidRPr="008A0D48">
                      <w:rPr>
                        <w:bCs/>
                      </w:rPr>
                      <w:t>,</w:t>
                    </w:r>
                    <w:r w:rsidRPr="001535C9">
                      <w:t xml:space="preserve"> Europa - Sobotáles. Praha, 2006. ISBN 808670615X.</w:t>
                    </w:r>
                  </w:ins>
                </w:p>
                <w:p w:rsidR="004F25D5" w:rsidRDefault="004F25D5" w:rsidP="004F25D5">
                  <w:pPr>
                    <w:jc w:val="both"/>
                    <w:rPr>
                      <w:ins w:id="2785" w:author="vopatrilova" w:date="2018-11-19T12:26:00Z"/>
                    </w:rPr>
                  </w:pPr>
                  <w:ins w:id="2786" w:author="vopatrilova" w:date="2018-11-19T12:26:00Z">
                    <w:r>
                      <w:t xml:space="preserve">GIBILISCO, S. </w:t>
                    </w:r>
                    <w:r w:rsidRPr="00FF5B0D">
                      <w:rPr>
                        <w:rStyle w:val="a-size-extra-large"/>
                        <w:i/>
                        <w:lang w:val="en-US"/>
                        <w:rPrChange w:id="2787" w:author="Jiří Vojtěšek" w:date="2018-11-22T22:09:00Z">
                          <w:rPr>
                            <w:rStyle w:val="a-size-extra-large"/>
                            <w:lang w:val="en-US"/>
                          </w:rPr>
                        </w:rPrChange>
                      </w:rPr>
                      <w:t>Beginner's Guide to Reading Schematics</w:t>
                    </w:r>
                    <w:r>
                      <w:rPr>
                        <w:rStyle w:val="a-size-extra-large"/>
                        <w:lang w:val="en-US"/>
                      </w:rPr>
                      <w:t>.</w:t>
                    </w:r>
                    <w:r>
                      <w:rPr>
                        <w:lang w:val="en-US"/>
                      </w:rPr>
                      <w:t xml:space="preserve"> </w:t>
                    </w:r>
                    <w:r w:rsidRPr="001535C9">
                      <w:t xml:space="preserve">McGraw-Hill, </w:t>
                    </w:r>
                    <w:r>
                      <w:t xml:space="preserve">2018. </w:t>
                    </w:r>
                    <w:r>
                      <w:rPr>
                        <w:rStyle w:val="a-size-base"/>
                        <w:lang w:val="en-US"/>
                      </w:rPr>
                      <w:t>ISBN-13:</w:t>
                    </w:r>
                    <w:r>
                      <w:rPr>
                        <w:lang w:val="en-US"/>
                      </w:rPr>
                      <w:t xml:space="preserve"> </w:t>
                    </w:r>
                    <w:r>
                      <w:rPr>
                        <w:rStyle w:val="a-size-base"/>
                        <w:lang w:val="en-US"/>
                      </w:rPr>
                      <w:t>978-1260031102.</w:t>
                    </w:r>
                  </w:ins>
                </w:p>
                <w:p w:rsidR="004F25D5" w:rsidRDefault="004F25D5" w:rsidP="004F25D5">
                  <w:pPr>
                    <w:jc w:val="both"/>
                    <w:rPr>
                      <w:ins w:id="2788" w:author="vopatrilova" w:date="2018-11-19T12:26:00Z"/>
                    </w:rPr>
                  </w:pPr>
                  <w:ins w:id="2789" w:author="vopatrilova" w:date="2018-11-19T12:26:00Z">
                    <w:r w:rsidRPr="001535C9">
                      <w:t xml:space="preserve">GIBILISCO, S. </w:t>
                    </w:r>
                    <w:r w:rsidRPr="00FF5B0D">
                      <w:rPr>
                        <w:i/>
                        <w:rPrChange w:id="2790" w:author="Jiří Vojtěšek" w:date="2018-11-22T22:09:00Z">
                          <w:rPr/>
                        </w:rPrChange>
                      </w:rPr>
                      <w:t>Teach Yourself Electricity and Electronics</w:t>
                    </w:r>
                    <w:r w:rsidRPr="008D478E">
                      <w:t>.</w:t>
                    </w:r>
                    <w:r w:rsidRPr="001535C9">
                      <w:t xml:space="preserve"> McGraw-Hill, 2006. ISBN-13 978-0071741354.</w:t>
                    </w:r>
                  </w:ins>
                </w:p>
                <w:p w:rsidR="004F25D5" w:rsidRDefault="004F25D5" w:rsidP="004F25D5">
                  <w:pPr>
                    <w:jc w:val="both"/>
                    <w:rPr>
                      <w:ins w:id="2791" w:author="vopatrilova" w:date="2018-11-19T12:26:00Z"/>
                    </w:rPr>
                  </w:pPr>
                  <w:ins w:id="2792" w:author="vopatrilova" w:date="2018-11-19T12:26:00Z">
                    <w:r>
                      <w:rPr>
                        <w:rStyle w:val="a-size-extra-large"/>
                      </w:rPr>
                      <w:t xml:space="preserve">SANTIAGO, J.: </w:t>
                    </w:r>
                    <w:r w:rsidRPr="00FF5B0D">
                      <w:rPr>
                        <w:rStyle w:val="a-size-extra-large"/>
                        <w:i/>
                        <w:rPrChange w:id="2793" w:author="Jiří Vojtěšek" w:date="2018-11-22T22:09:00Z">
                          <w:rPr>
                            <w:rStyle w:val="a-size-extra-large"/>
                          </w:rPr>
                        </w:rPrChange>
                      </w:rPr>
                      <w:t>Circuit Analysis For Dummies</w:t>
                    </w:r>
                    <w:r>
                      <w:rPr>
                        <w:rStyle w:val="a-size-extra-large"/>
                      </w:rPr>
                      <w:t xml:space="preserve">. </w:t>
                    </w:r>
                    <w:r w:rsidRPr="006B2AB4">
                      <w:t xml:space="preserve">John Wiley &amp; Sons, </w:t>
                    </w:r>
                    <w:proofErr w:type="gramStart"/>
                    <w:r w:rsidRPr="006B2AB4">
                      <w:t>Inc.</w:t>
                    </w:r>
                    <w:r w:rsidRPr="006B2AB4">
                      <w:rPr>
                        <w:bCs/>
                      </w:rPr>
                      <w:t>2013</w:t>
                    </w:r>
                    <w:proofErr w:type="gramEnd"/>
                    <w:r>
                      <w:rPr>
                        <w:rStyle w:val="a-size-extra-large"/>
                      </w:rPr>
                      <w:t xml:space="preserve">. </w:t>
                    </w:r>
                    <w:r>
                      <w:rPr>
                        <w:rStyle w:val="a-size-base"/>
                      </w:rPr>
                      <w:t>ISBN-13</w:t>
                    </w:r>
                    <w:r>
                      <w:t xml:space="preserve"> </w:t>
                    </w:r>
                    <w:r>
                      <w:rPr>
                        <w:rStyle w:val="a-size-base"/>
                      </w:rPr>
                      <w:t>978-1118493120.</w:t>
                    </w:r>
                  </w:ins>
                </w:p>
              </w:tc>
            </w:tr>
          </w:tbl>
          <w:p w:rsidR="00982B32" w:rsidRPr="001C0137" w:rsidDel="004F25D5" w:rsidRDefault="00982B32" w:rsidP="0010688A">
            <w:pPr>
              <w:jc w:val="both"/>
              <w:rPr>
                <w:del w:id="2794" w:author="vopatrilova" w:date="2018-11-19T12:26:00Z"/>
                <w:b/>
                <w:bCs/>
              </w:rPr>
            </w:pPr>
            <w:del w:id="2795" w:author="vopatrilova" w:date="2018-11-19T12:26:00Z">
              <w:r w:rsidRPr="001C0137" w:rsidDel="004F25D5">
                <w:rPr>
                  <w:b/>
                  <w:bCs/>
                </w:rPr>
                <w:delText>Povinná literatura:</w:delText>
              </w:r>
            </w:del>
          </w:p>
          <w:p w:rsidR="00982B32" w:rsidRPr="007046D4" w:rsidDel="004F25D5" w:rsidRDefault="00982B32" w:rsidP="0010688A">
            <w:pPr>
              <w:jc w:val="both"/>
              <w:rPr>
                <w:del w:id="2796" w:author="vopatrilova" w:date="2018-11-19T12:26:00Z"/>
                <w:bCs/>
              </w:rPr>
            </w:pPr>
            <w:del w:id="2797" w:author="vopatrilova" w:date="2018-11-19T12:26:00Z">
              <w:r w:rsidDel="004F25D5">
                <w:delText>TKOTZ, K.</w:delText>
              </w:r>
              <w:r w:rsidRPr="007046D4" w:rsidDel="004F25D5">
                <w:rPr>
                  <w:bCs/>
                </w:rPr>
                <w:delText xml:space="preserve"> </w:delText>
              </w:r>
              <w:r w:rsidRPr="006D637D" w:rsidDel="004F25D5">
                <w:rPr>
                  <w:bCs/>
                  <w:i/>
                </w:rPr>
                <w:delText>Příručka pro elektrotechnika</w:delText>
              </w:r>
              <w:r w:rsidRPr="007046D4" w:rsidDel="004F25D5">
                <w:rPr>
                  <w:bCs/>
                </w:rPr>
                <w:delText xml:space="preserve">. </w:delText>
              </w:r>
              <w:r w:rsidDel="004F25D5">
                <w:rPr>
                  <w:bCs/>
                </w:rPr>
                <w:delText>Praha</w:delText>
              </w:r>
              <w:r w:rsidRPr="007046D4" w:rsidDel="004F25D5">
                <w:rPr>
                  <w:bCs/>
                </w:rPr>
                <w:delText xml:space="preserve">: </w:delText>
              </w:r>
              <w:r w:rsidDel="004F25D5">
                <w:rPr>
                  <w:bCs/>
                </w:rPr>
                <w:delText>Sobotáles</w:delText>
              </w:r>
              <w:r w:rsidRPr="007046D4" w:rsidDel="004F25D5">
                <w:rPr>
                  <w:bCs/>
                </w:rPr>
                <w:delText>, 201</w:delText>
              </w:r>
              <w:r w:rsidDel="004F25D5">
                <w:rPr>
                  <w:bCs/>
                </w:rPr>
                <w:delText>4</w:delText>
              </w:r>
              <w:r w:rsidRPr="007046D4" w:rsidDel="004F25D5">
                <w:rPr>
                  <w:bCs/>
                </w:rPr>
                <w:delText xml:space="preserve">, </w:delText>
              </w:r>
              <w:r w:rsidDel="004F25D5">
                <w:rPr>
                  <w:bCs/>
                </w:rPr>
                <w:delText>648</w:delText>
              </w:r>
              <w:r w:rsidRPr="007046D4" w:rsidDel="004F25D5">
                <w:rPr>
                  <w:bCs/>
                </w:rPr>
                <w:delText xml:space="preserve"> s. ISBN </w:delText>
              </w:r>
              <w:r w:rsidDel="004F25D5">
                <w:delText>978-38-0853-034-4</w:delText>
              </w:r>
              <w:r w:rsidRPr="007046D4" w:rsidDel="004F25D5">
                <w:rPr>
                  <w:bCs/>
                </w:rPr>
                <w:delText>.</w:delText>
              </w:r>
            </w:del>
          </w:p>
          <w:p w:rsidR="00982B32" w:rsidRPr="001535C9" w:rsidDel="004F25D5" w:rsidRDefault="00982B32" w:rsidP="0010688A">
            <w:pPr>
              <w:jc w:val="both"/>
              <w:rPr>
                <w:del w:id="2798" w:author="vopatrilova" w:date="2018-11-19T12:26:00Z"/>
              </w:rPr>
            </w:pPr>
            <w:del w:id="2799" w:author="vopatrilova" w:date="2018-11-19T12:26:00Z">
              <w:r w:rsidRPr="001535C9" w:rsidDel="004F25D5">
                <w:delText xml:space="preserve">ŠTĚPÁN, B. </w:delText>
              </w:r>
              <w:r w:rsidRPr="006D637D" w:rsidDel="004F25D5">
                <w:rPr>
                  <w:bCs/>
                  <w:i/>
                </w:rPr>
                <w:delText>Elektrotechnická schémata a zapojení</w:delText>
              </w:r>
              <w:r w:rsidRPr="008A0D48" w:rsidDel="004F25D5">
                <w:rPr>
                  <w:bCs/>
                </w:rPr>
                <w:delText>.</w:delText>
              </w:r>
              <w:r w:rsidRPr="001535C9" w:rsidDel="004F25D5">
                <w:delText xml:space="preserve"> BEN. Praha, 2008. ISBN 9788073002534.</w:delText>
              </w:r>
            </w:del>
          </w:p>
          <w:p w:rsidR="00D31332" w:rsidDel="004F25D5" w:rsidRDefault="00D31332" w:rsidP="0010688A">
            <w:pPr>
              <w:jc w:val="both"/>
              <w:rPr>
                <w:del w:id="2800" w:author="vopatrilova" w:date="2018-11-19T12:26:00Z"/>
                <w:b/>
              </w:rPr>
            </w:pPr>
          </w:p>
          <w:p w:rsidR="00982B32" w:rsidRPr="00E05968" w:rsidDel="004F25D5" w:rsidRDefault="00982B32" w:rsidP="0010688A">
            <w:pPr>
              <w:jc w:val="both"/>
              <w:rPr>
                <w:del w:id="2801" w:author="vopatrilova" w:date="2018-11-19T12:26:00Z"/>
                <w:b/>
              </w:rPr>
            </w:pPr>
            <w:del w:id="2802" w:author="vopatrilova" w:date="2018-11-19T12:26:00Z">
              <w:r w:rsidDel="004F25D5">
                <w:rPr>
                  <w:b/>
                </w:rPr>
                <w:delText>Do</w:delText>
              </w:r>
              <w:r w:rsidRPr="00E05968" w:rsidDel="004F25D5">
                <w:rPr>
                  <w:b/>
                </w:rPr>
                <w:delText>poručená literatura:</w:delText>
              </w:r>
            </w:del>
          </w:p>
          <w:p w:rsidR="00982B32" w:rsidRPr="001535C9" w:rsidDel="004F25D5" w:rsidRDefault="00982B32" w:rsidP="0010688A">
            <w:pPr>
              <w:jc w:val="both"/>
              <w:rPr>
                <w:del w:id="2803" w:author="vopatrilova" w:date="2018-11-19T12:26:00Z"/>
              </w:rPr>
            </w:pPr>
            <w:del w:id="2804" w:author="vopatrilova" w:date="2018-11-19T12:26:00Z">
              <w:r w:rsidDel="004F25D5">
                <w:delText>ADÁMEK, M.,</w:delText>
              </w:r>
              <w:r w:rsidRPr="001535C9" w:rsidDel="004F25D5">
                <w:delText xml:space="preserve"> MATÝSEK, M. </w:delText>
              </w:r>
              <w:r w:rsidRPr="006D637D" w:rsidDel="004F25D5">
                <w:rPr>
                  <w:bCs/>
                  <w:i/>
                </w:rPr>
                <w:delText>Úvod do elektrotechniky</w:delText>
              </w:r>
              <w:r w:rsidRPr="001535C9" w:rsidDel="004F25D5">
                <w:delText>. UTB ve Zlíně, 2006.</w:delText>
              </w:r>
            </w:del>
          </w:p>
          <w:p w:rsidR="00982B32" w:rsidRPr="001535C9" w:rsidDel="004F25D5" w:rsidRDefault="00982B32" w:rsidP="0010688A">
            <w:pPr>
              <w:jc w:val="both"/>
              <w:rPr>
                <w:del w:id="2805" w:author="vopatrilova" w:date="2018-11-19T12:26:00Z"/>
              </w:rPr>
            </w:pPr>
            <w:del w:id="2806" w:author="vopatrilova" w:date="2018-11-19T12:26:00Z">
              <w:r w:rsidRPr="001535C9" w:rsidDel="004F25D5">
                <w:delText xml:space="preserve">ADÁMEK, M.: </w:delText>
              </w:r>
              <w:r w:rsidRPr="006D637D" w:rsidDel="004F25D5">
                <w:rPr>
                  <w:bCs/>
                  <w:i/>
                </w:rPr>
                <w:delText>Měření v elektrotechnice</w:delText>
              </w:r>
              <w:r w:rsidRPr="008A0D48" w:rsidDel="004F25D5">
                <w:rPr>
                  <w:bCs/>
                </w:rPr>
                <w:delText>.</w:delText>
              </w:r>
              <w:r w:rsidRPr="001535C9" w:rsidDel="004F25D5">
                <w:delText xml:space="preserve"> UTB ve Zlíně, 2005. </w:delText>
              </w:r>
            </w:del>
          </w:p>
          <w:p w:rsidR="00982B32" w:rsidRPr="001535C9" w:rsidDel="004F25D5" w:rsidRDefault="00982B32" w:rsidP="0010688A">
            <w:pPr>
              <w:jc w:val="both"/>
              <w:rPr>
                <w:del w:id="2807" w:author="vopatrilova" w:date="2018-11-19T12:26:00Z"/>
              </w:rPr>
            </w:pPr>
            <w:del w:id="2808" w:author="vopatrilova" w:date="2018-11-19T12:26:00Z">
              <w:r w:rsidRPr="001535C9" w:rsidDel="004F25D5">
                <w:delText xml:space="preserve">BASTIAN, P. </w:delText>
              </w:r>
              <w:r w:rsidRPr="006D637D" w:rsidDel="004F25D5">
                <w:rPr>
                  <w:bCs/>
                  <w:i/>
                </w:rPr>
                <w:delText>Praktická elektrotechnika</w:delText>
              </w:r>
              <w:r w:rsidRPr="008A0D48" w:rsidDel="004F25D5">
                <w:rPr>
                  <w:bCs/>
                </w:rPr>
                <w:delText>,</w:delText>
              </w:r>
              <w:r w:rsidRPr="001535C9" w:rsidDel="004F25D5">
                <w:delText xml:space="preserve"> Europa - Sobotáles. Praha, 2006. ISBN 808670615X.</w:delText>
              </w:r>
            </w:del>
          </w:p>
          <w:p w:rsidR="00982B32" w:rsidDel="004F25D5" w:rsidRDefault="00982B32" w:rsidP="0010688A">
            <w:pPr>
              <w:jc w:val="both"/>
              <w:rPr>
                <w:del w:id="2809" w:author="vopatrilova" w:date="2018-11-19T12:26:00Z"/>
              </w:rPr>
            </w:pPr>
            <w:del w:id="2810" w:author="vopatrilova" w:date="2018-11-19T12:26:00Z">
              <w:r w:rsidRPr="001535C9" w:rsidDel="004F25D5">
                <w:delText xml:space="preserve">GIBILISCO, S. </w:delText>
              </w:r>
              <w:r w:rsidRPr="006D637D" w:rsidDel="004F25D5">
                <w:rPr>
                  <w:i/>
                </w:rPr>
                <w:delText>Teach Yourself Electricity and Electronics</w:delText>
              </w:r>
              <w:r w:rsidRPr="008D478E" w:rsidDel="004F25D5">
                <w:delText>.</w:delText>
              </w:r>
              <w:r w:rsidRPr="001535C9" w:rsidDel="004F25D5">
                <w:delText xml:space="preserve"> McGraw-Hill, 2006. ISBN-13 978-0071741354.</w:delText>
              </w:r>
            </w:del>
          </w:p>
          <w:p w:rsidR="00982B32" w:rsidRDefault="00982B32" w:rsidP="0010688A">
            <w:pPr>
              <w:jc w:val="both"/>
            </w:pPr>
            <w:del w:id="2811" w:author="vopatrilova" w:date="2018-11-19T12:26:00Z">
              <w:r w:rsidDel="004F25D5">
                <w:rPr>
                  <w:rStyle w:val="a-size-extra-large"/>
                </w:rPr>
                <w:delText xml:space="preserve">SANTIAGO, J.: </w:delText>
              </w:r>
              <w:r w:rsidRPr="006D637D" w:rsidDel="004F25D5">
                <w:rPr>
                  <w:rStyle w:val="a-size-extra-large"/>
                  <w:i/>
                </w:rPr>
                <w:delText>Circuit Analysis For Dummies</w:delText>
              </w:r>
              <w:r w:rsidDel="004F25D5">
                <w:rPr>
                  <w:rStyle w:val="a-size-extra-large"/>
                </w:rPr>
                <w:delText xml:space="preserve">. </w:delText>
              </w:r>
              <w:r w:rsidRPr="006B2AB4" w:rsidDel="004F25D5">
                <w:delText>John Wiley &amp; Sons, Inc.</w:delText>
              </w:r>
              <w:r w:rsidRPr="006B2AB4" w:rsidDel="004F25D5">
                <w:rPr>
                  <w:bCs/>
                </w:rPr>
                <w:delText>2013</w:delText>
              </w:r>
              <w:r w:rsidDel="004F25D5">
                <w:rPr>
                  <w:rStyle w:val="a-size-extra-large"/>
                </w:rPr>
                <w:delText xml:space="preserve">. </w:delText>
              </w:r>
              <w:r w:rsidDel="004F25D5">
                <w:rPr>
                  <w:rStyle w:val="a-size-base"/>
                </w:rPr>
                <w:delText>ISBN-13</w:delText>
              </w:r>
              <w:r w:rsidDel="004F25D5">
                <w:delText xml:space="preserve"> </w:delText>
              </w:r>
              <w:r w:rsidDel="004F25D5">
                <w:rPr>
                  <w:rStyle w:val="a-size-base"/>
                </w:rPr>
                <w:delText>978-1118493120.</w:delText>
              </w:r>
            </w:del>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20</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Default="00982B32" w:rsidP="0010688A">
            <w:pPr>
              <w:jc w:val="both"/>
            </w:pPr>
            <w:r w:rsidRPr="002729EA">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2729EA">
              <w:rPr>
                <w:sz w:val="18"/>
              </w:rP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812" w:name="embaddedSystemy"/>
            <w:r>
              <w:t>Embedded systémy s mikropočítači</w:t>
            </w:r>
            <w:bookmarkEnd w:id="2812"/>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28p+56c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U studenta se předpokládají znalosti základů informatiky, programování, fyziky, analogové a číslicové techniky a automatického řízení, které získal studiem studijního programu.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písemné a ústní zkoušce.</w:t>
            </w:r>
          </w:p>
          <w:p w:rsidR="00982B32" w:rsidRDefault="00982B32" w:rsidP="0010688A">
            <w:pPr>
              <w:jc w:val="both"/>
            </w:pP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Pr="00AF5BBC" w:rsidRDefault="00982B32" w:rsidP="0010688A">
            <w:pPr>
              <w:jc w:val="both"/>
              <w:rPr>
                <w:highlight w:val="yellow"/>
              </w:rPr>
            </w:pPr>
            <w:r w:rsidRPr="00FB12CD">
              <w:t>prof. Ing. Vladimír Vašek,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Pr="00AF5BBC" w:rsidRDefault="00982B32" w:rsidP="0010688A">
            <w:pPr>
              <w:jc w:val="both"/>
              <w:rPr>
                <w:highlight w:val="yellow"/>
              </w:rPr>
            </w:pPr>
            <w:r>
              <w:t xml:space="preserve">Metodicky, přednášející </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Pr="00AF5BBC" w:rsidRDefault="00982B32" w:rsidP="0010688A">
            <w:pPr>
              <w:jc w:val="both"/>
              <w:rPr>
                <w:highlight w:val="yellow"/>
              </w:rPr>
            </w:pPr>
            <w:r w:rsidRPr="00FB12CD">
              <w:t>prof. Ing. Vladimír Vašek, CSc.</w:t>
            </w:r>
            <w:r>
              <w:t xml:space="preserve"> (přednášky 75%), </w:t>
            </w:r>
            <w:r w:rsidRPr="00D457E6">
              <w:t xml:space="preserve">Ing. Jan Dolinay </w:t>
            </w:r>
            <w:r>
              <w:t>(přednášející 25%)</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E15D21">
        <w:trPr>
          <w:trHeight w:val="53"/>
        </w:trPr>
        <w:tc>
          <w:tcPr>
            <w:tcW w:w="9855" w:type="dxa"/>
            <w:gridSpan w:val="8"/>
            <w:tcBorders>
              <w:top w:val="nil"/>
              <w:bottom w:val="single" w:sz="12" w:space="0" w:color="auto"/>
            </w:tcBorders>
          </w:tcPr>
          <w:p w:rsidR="00982B32" w:rsidRPr="00FB12CD" w:rsidRDefault="00982B32" w:rsidP="0010688A">
            <w:pPr>
              <w:jc w:val="both"/>
            </w:pPr>
            <w:r w:rsidRPr="00FB12CD">
              <w:t>Student je po absolvování předmětu schopen vytvořit aplikaci střední obtížnosti z oblasti sestavení mikropočítačového nebo PLC monitorovacího systému.</w:t>
            </w:r>
          </w:p>
          <w:p w:rsidR="00982B32" w:rsidRPr="00FB12CD" w:rsidRDefault="00982B32" w:rsidP="0010688A">
            <w:pPr>
              <w:jc w:val="both"/>
            </w:pPr>
            <w:r w:rsidRPr="00FB12CD">
              <w:t>Témata:</w:t>
            </w:r>
          </w:p>
          <w:p w:rsidR="00982B32" w:rsidRPr="00FB12CD" w:rsidRDefault="00982B32" w:rsidP="0010688A">
            <w:pPr>
              <w:numPr>
                <w:ilvl w:val="0"/>
                <w:numId w:val="14"/>
              </w:numPr>
              <w:suppressAutoHyphens/>
              <w:jc w:val="both"/>
            </w:pPr>
            <w:r w:rsidRPr="00FB12CD">
              <w:t xml:space="preserve">Základní pojmy z mikroprocesorové techniky, </w:t>
            </w:r>
            <w:r>
              <w:t xml:space="preserve">číselné soustavy, </w:t>
            </w:r>
            <w:r w:rsidRPr="00FB12CD">
              <w:t xml:space="preserve">zobrazování číselných hodnot, logické funkce. Způsoby adresování, formáty instrukcí, rozdělení instrukčního souboru. </w:t>
            </w:r>
          </w:p>
          <w:p w:rsidR="00982B32" w:rsidRPr="00FB12CD" w:rsidRDefault="00982B32" w:rsidP="0010688A">
            <w:pPr>
              <w:numPr>
                <w:ilvl w:val="0"/>
                <w:numId w:val="14"/>
              </w:numPr>
              <w:suppressAutoHyphens/>
              <w:jc w:val="both"/>
            </w:pPr>
            <w:r w:rsidRPr="00FB12CD">
              <w:t xml:space="preserve">Funkce a způsob ovládání zásobníkové paměti. Podprogramy a makroinstrukce. Paralelní a sériová komunikace, technické prostředky pro komunikaci na úrovni mikropočítačů. Princip časovačů a čítačů, watchdog. </w:t>
            </w:r>
          </w:p>
          <w:p w:rsidR="00982B32" w:rsidRPr="00FB12CD" w:rsidRDefault="00982B32" w:rsidP="0010688A">
            <w:pPr>
              <w:numPr>
                <w:ilvl w:val="0"/>
                <w:numId w:val="14"/>
              </w:numPr>
              <w:suppressAutoHyphens/>
              <w:jc w:val="both"/>
            </w:pPr>
            <w:r w:rsidRPr="00FB12CD">
              <w:t xml:space="preserve">Základní struktura jednočipových mikropočítačů. Mikropočítače </w:t>
            </w:r>
            <w:r>
              <w:t>NXP</w:t>
            </w:r>
            <w:r w:rsidRPr="00FB12CD">
              <w:t xml:space="preserve">, rodina mikropočítačů s mikroprocesorem 68HC08, hardwarová struktura, technické prostředky, komunikace. Přerušovací systém mikroprocesoru 68HC08. Instrukční soubor mikroprocesoru. </w:t>
            </w:r>
          </w:p>
          <w:p w:rsidR="00982B32" w:rsidRPr="00FB12CD" w:rsidRDefault="00982B32" w:rsidP="0010688A">
            <w:pPr>
              <w:numPr>
                <w:ilvl w:val="0"/>
                <w:numId w:val="14"/>
              </w:numPr>
              <w:suppressAutoHyphens/>
              <w:jc w:val="both"/>
            </w:pPr>
            <w:r w:rsidRPr="00FB12CD">
              <w:t xml:space="preserve">Mikropočítače </w:t>
            </w:r>
            <w:r>
              <w:t>NXP</w:t>
            </w:r>
            <w:r w:rsidRPr="00FB12CD">
              <w:t xml:space="preserve"> Kinetis s jádrem ARM Cortex-M, seznámení s architekturou, přehled hardwarových vlastností. Mikropočítače Kinetis KL25Z, hardwarová struktura, vstupně / výstupní porty, komunikační rozhraní, časovače, A/D převodník. </w:t>
            </w:r>
          </w:p>
          <w:p w:rsidR="00982B32" w:rsidRPr="00FB12CD" w:rsidRDefault="00982B32" w:rsidP="0010688A">
            <w:pPr>
              <w:numPr>
                <w:ilvl w:val="0"/>
                <w:numId w:val="14"/>
              </w:numPr>
              <w:suppressAutoHyphens/>
              <w:jc w:val="both"/>
            </w:pPr>
            <w:r w:rsidRPr="00FB12CD">
              <w:t xml:space="preserve">Programování v asembleru, základní pravidla, tvar zdrojového řádku, překladač, direktivy. Způsoby adresování, formáty instrukcí, rozdělení instrukčního souboru. Tvorba základních programových struktur v asembleru. </w:t>
            </w:r>
          </w:p>
          <w:p w:rsidR="00982B32" w:rsidRPr="00FB12CD" w:rsidRDefault="00982B32" w:rsidP="0010688A">
            <w:pPr>
              <w:numPr>
                <w:ilvl w:val="0"/>
                <w:numId w:val="14"/>
              </w:numPr>
              <w:suppressAutoHyphens/>
              <w:jc w:val="both"/>
            </w:pPr>
            <w:r w:rsidRPr="00FB12CD">
              <w:t xml:space="preserve">Programování v C-jazyku. Vývojové prostředí. </w:t>
            </w:r>
          </w:p>
          <w:p w:rsidR="00982B32" w:rsidRDefault="00982B32" w:rsidP="0010688A">
            <w:pPr>
              <w:numPr>
                <w:ilvl w:val="0"/>
                <w:numId w:val="14"/>
              </w:numPr>
              <w:suppressAutoHyphens/>
              <w:jc w:val="both"/>
            </w:pPr>
            <w:r w:rsidRPr="00FB12CD">
              <w:t xml:space="preserve">Realizace jednotek pro styk s technologickým procesem. Programová obsluha analogových i diskrétních vstupů a výstupů. Decentralizované systémy řízení, komunikace mezi jednotlivými řídicími počítači v průmyslových podmínkách. </w:t>
            </w:r>
          </w:p>
          <w:p w:rsidR="00982B32" w:rsidRPr="00FB12CD" w:rsidRDefault="00982B32" w:rsidP="0010688A">
            <w:pPr>
              <w:numPr>
                <w:ilvl w:val="0"/>
                <w:numId w:val="14"/>
              </w:numPr>
              <w:suppressAutoHyphens/>
              <w:jc w:val="both"/>
            </w:pPr>
            <w:r>
              <w:t>Konstrukce hardwarové a softwarové struktury Embedded systémů s různými typy výpočetní techniky.</w:t>
            </w:r>
          </w:p>
          <w:p w:rsidR="00982B32" w:rsidRPr="00FB12CD" w:rsidRDefault="00982B32" w:rsidP="0010688A">
            <w:pPr>
              <w:numPr>
                <w:ilvl w:val="0"/>
                <w:numId w:val="14"/>
              </w:numPr>
              <w:suppressAutoHyphens/>
              <w:jc w:val="both"/>
            </w:pPr>
            <w:r w:rsidRPr="00FB12CD">
              <w:t xml:space="preserve">Základní vlastnosti operačních systémů pro práci v reálném čase (RTOS), principy, obecná struktura RTOS. Obecné principy návrhu real-timové aplikace. </w:t>
            </w:r>
          </w:p>
          <w:p w:rsidR="00982B32" w:rsidRPr="00FB12CD" w:rsidRDefault="00982B32" w:rsidP="0010688A">
            <w:pPr>
              <w:numPr>
                <w:ilvl w:val="0"/>
                <w:numId w:val="14"/>
              </w:numPr>
              <w:suppressAutoHyphens/>
              <w:jc w:val="both"/>
            </w:pPr>
            <w:r w:rsidRPr="00FB12CD">
              <w:t xml:space="preserve">Přehled operačních systémů umožňující práci v reálném čase a způsoby jejich využití. </w:t>
            </w:r>
          </w:p>
          <w:p w:rsidR="00982B32" w:rsidRPr="00FB12CD" w:rsidRDefault="00982B32" w:rsidP="0010688A">
            <w:pPr>
              <w:numPr>
                <w:ilvl w:val="0"/>
                <w:numId w:val="14"/>
              </w:numPr>
              <w:suppressAutoHyphens/>
              <w:jc w:val="both"/>
            </w:pPr>
            <w:r w:rsidRPr="00FB12CD">
              <w:t xml:space="preserve">Struktura konkrétního RTOS. Procesy, plánování přístupu na procesor, přidělování procesoru, datový vektor procesu. </w:t>
            </w:r>
          </w:p>
          <w:p w:rsidR="00982B32" w:rsidRPr="00FB12CD" w:rsidRDefault="00982B32" w:rsidP="0010688A">
            <w:pPr>
              <w:numPr>
                <w:ilvl w:val="0"/>
                <w:numId w:val="14"/>
              </w:numPr>
              <w:suppressAutoHyphens/>
              <w:jc w:val="both"/>
            </w:pPr>
            <w:r w:rsidRPr="00FB12CD">
              <w:t xml:space="preserve">Předávání informací mezi procesy, zprávy, schránky, synchronizace běhu procesů, semafory. </w:t>
            </w:r>
          </w:p>
          <w:p w:rsidR="00982B32" w:rsidRDefault="00982B32" w:rsidP="0010688A">
            <w:pPr>
              <w:numPr>
                <w:ilvl w:val="0"/>
                <w:numId w:val="14"/>
              </w:numPr>
              <w:suppressAutoHyphens/>
              <w:jc w:val="both"/>
            </w:pPr>
            <w:r w:rsidRPr="00FB12CD">
              <w:t xml:space="preserve">Uživatelské prostředky pro využití RTOS, služby pro práci s procesy, služby pro práci se zprávami a schránkami, způsob volání služeb, příklady. </w:t>
            </w:r>
          </w:p>
          <w:p w:rsidR="00982B32" w:rsidRDefault="00982B32" w:rsidP="0010688A">
            <w:pPr>
              <w:numPr>
                <w:ilvl w:val="0"/>
                <w:numId w:val="14"/>
              </w:numPr>
              <w:suppressAutoHyphens/>
              <w:jc w:val="both"/>
            </w:pPr>
            <w:r w:rsidRPr="00FB12CD">
              <w:t xml:space="preserve">Začlenění OS RTOS do uživatelského programového systému. Obecná struktura monitorovacího a řídicího systému. Příklady. </w:t>
            </w:r>
          </w:p>
          <w:p w:rsidR="00982B32" w:rsidRDefault="00982B32" w:rsidP="0010688A">
            <w:pPr>
              <w:suppressAutoHyphens/>
              <w:jc w:val="both"/>
            </w:pPr>
          </w:p>
          <w:p w:rsidR="00982B32" w:rsidRDefault="00982B32" w:rsidP="0010688A">
            <w:pPr>
              <w:suppressAutoHyphens/>
              <w:jc w:val="both"/>
            </w:pPr>
          </w:p>
          <w:p w:rsidR="00982B32" w:rsidRDefault="00982B32" w:rsidP="0010688A">
            <w:pPr>
              <w:suppressAutoHyphens/>
              <w:jc w:val="both"/>
            </w:pPr>
          </w:p>
          <w:p w:rsidR="00982B32" w:rsidRDefault="00982B32" w:rsidP="0010688A">
            <w:pPr>
              <w:suppressAutoHyphens/>
              <w:jc w:val="both"/>
            </w:pPr>
          </w:p>
          <w:p w:rsidR="00982B32" w:rsidDel="00131B31" w:rsidRDefault="00982B32" w:rsidP="0010688A">
            <w:pPr>
              <w:suppressAutoHyphens/>
              <w:jc w:val="both"/>
              <w:rPr>
                <w:del w:id="2813" w:author="vopatrilova" w:date="2018-11-22T10:45:00Z"/>
              </w:rPr>
            </w:pPr>
          </w:p>
          <w:p w:rsidR="00982B32" w:rsidRDefault="00982B32" w:rsidP="0010688A">
            <w:pPr>
              <w:jc w:val="both"/>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1C0137" w:rsidRDefault="00982B32" w:rsidP="0010688A">
            <w:pPr>
              <w:jc w:val="both"/>
              <w:rPr>
                <w:b/>
                <w:bCs/>
              </w:rPr>
            </w:pPr>
            <w:r w:rsidRPr="001C0137">
              <w:rPr>
                <w:b/>
                <w:bCs/>
              </w:rPr>
              <w:lastRenderedPageBreak/>
              <w:t>Povinná literatura:</w:t>
            </w:r>
          </w:p>
          <w:p w:rsidR="00982B32" w:rsidRDefault="00982B32" w:rsidP="0010688A">
            <w:pPr>
              <w:jc w:val="both"/>
            </w:pPr>
            <w:r w:rsidRPr="00C658E6">
              <w:t xml:space="preserve">VAŠEK, V. </w:t>
            </w:r>
            <w:r w:rsidRPr="00C658E6">
              <w:rPr>
                <w:i/>
                <w:iCs/>
              </w:rPr>
              <w:t>Elektronická pomůcka pro přednášky z předmětu Mikropočítače</w:t>
            </w:r>
            <w:r w:rsidRPr="00C658E6">
              <w:t>, int</w:t>
            </w:r>
            <w:r>
              <w:t xml:space="preserve">erní stránky FAI, UTB ve Zlíně. </w:t>
            </w:r>
          </w:p>
          <w:p w:rsidR="00982B32" w:rsidRDefault="00982B32" w:rsidP="0010688A">
            <w:pPr>
              <w:jc w:val="both"/>
            </w:pPr>
            <w:r w:rsidRPr="00C45F2E">
              <w:t xml:space="preserve">VÁŇA, V.: </w:t>
            </w:r>
            <w:r w:rsidRPr="006A155E">
              <w:rPr>
                <w:i/>
                <w:rPrChange w:id="2814" w:author="Jiří Vojtěšek" w:date="2018-11-22T22:09:00Z">
                  <w:rPr/>
                </w:rPrChange>
              </w:rPr>
              <w:t>ARM pro začátečníky</w:t>
            </w:r>
            <w:r>
              <w:t>, Praha, BEN – technická literature, 2009.</w:t>
            </w:r>
          </w:p>
          <w:p w:rsidR="00982B32" w:rsidRDefault="00EC566A" w:rsidP="0010688A">
            <w:pPr>
              <w:jc w:val="both"/>
            </w:pPr>
            <w:hyperlink r:id="rId20" w:anchor="k01" w:history="1">
              <w:r w:rsidR="00982B32" w:rsidRPr="00BD36CB">
                <w:rPr>
                  <w:rStyle w:val="Hypertextovodkaz"/>
                </w:rPr>
                <w:t>http://www.root.cz/clanky/mikroprocesory-s-architekturou-arm/#k01</w:t>
              </w:r>
            </w:hyperlink>
          </w:p>
          <w:p w:rsidR="00982B32" w:rsidRPr="00C45F2E" w:rsidRDefault="00982B32" w:rsidP="0010688A">
            <w:pPr>
              <w:jc w:val="both"/>
            </w:pPr>
            <w:r>
              <w:t xml:space="preserve">SROVNAL, V. </w:t>
            </w:r>
            <w:r>
              <w:rPr>
                <w:i/>
                <w:iCs/>
              </w:rPr>
              <w:t>Operační systémy pro řízení v reálném čase</w:t>
            </w:r>
            <w:r>
              <w:t xml:space="preserve">. </w:t>
            </w:r>
            <w:proofErr w:type="gramStart"/>
            <w:r w:rsidRPr="00C45F2E">
              <w:t>Ostrava : VŠB-TU</w:t>
            </w:r>
            <w:proofErr w:type="gramEnd"/>
            <w:r w:rsidRPr="00C45F2E">
              <w:t xml:space="preserve">, 2003. ISBN 80-248-0503-0. </w:t>
            </w:r>
          </w:p>
          <w:p w:rsidR="00982B32" w:rsidRDefault="00982B32" w:rsidP="0010688A">
            <w:pPr>
              <w:jc w:val="both"/>
            </w:pPr>
            <w:r>
              <w:t xml:space="preserve">HASKELL, R. E. </w:t>
            </w:r>
            <w:r>
              <w:rPr>
                <w:i/>
                <w:iCs/>
              </w:rPr>
              <w:t>Desing of Embedded Systems Using 68HC12/11 Microcontrollers</w:t>
            </w:r>
            <w:r>
              <w:t xml:space="preserve">. Prentice-Hall, Inc., </w:t>
            </w:r>
            <w:smartTag w:uri="urn:schemas-microsoft-com:office:smarttags" w:element="place">
              <w:smartTag w:uri="urn:schemas-microsoft-com:office:smarttags" w:element="country-region">
                <w:r>
                  <w:t>USA</w:t>
                </w:r>
              </w:smartTag>
            </w:smartTag>
            <w:r>
              <w:t xml:space="preserve">, 2000. ISBN 0-13-083208-1. </w:t>
            </w:r>
          </w:p>
          <w:p w:rsidR="007C4C3F" w:rsidRPr="00B72FD8" w:rsidRDefault="007C4C3F" w:rsidP="007C4C3F">
            <w:pPr>
              <w:autoSpaceDE w:val="0"/>
              <w:autoSpaceDN w:val="0"/>
              <w:adjustRightInd w:val="0"/>
              <w:rPr>
                <w:ins w:id="2815" w:author="vopatrilova" w:date="2018-11-21T15:41:00Z"/>
                <w:i/>
                <w:iCs/>
              </w:rPr>
            </w:pPr>
            <w:ins w:id="2816" w:author="vopatrilova" w:date="2018-11-21T15:41:00Z">
              <w:r w:rsidRPr="00B72FD8">
                <w:rPr>
                  <w:bCs/>
                  <w:iCs/>
                </w:rPr>
                <w:t xml:space="preserve">M68HC08 Microcontrollers., </w:t>
              </w:r>
              <w:r w:rsidRPr="00B72FD8">
                <w:t>Rev. 10, 2008</w:t>
              </w:r>
              <w:r w:rsidRPr="00B72FD8">
                <w:rPr>
                  <w:bCs/>
                  <w:iCs/>
                </w:rPr>
                <w:t>, dostupné z:</w:t>
              </w:r>
              <w:r w:rsidRPr="00B72FD8">
                <w:rPr>
                  <w:i/>
                  <w:iCs/>
                </w:rPr>
                <w:t>freescale.com</w:t>
              </w:r>
            </w:ins>
          </w:p>
          <w:p w:rsidR="007C4C3F" w:rsidRPr="00B72FD8" w:rsidRDefault="007C4C3F" w:rsidP="007C4C3F">
            <w:pPr>
              <w:autoSpaceDE w:val="0"/>
              <w:autoSpaceDN w:val="0"/>
              <w:adjustRightInd w:val="0"/>
              <w:rPr>
                <w:ins w:id="2817" w:author="vopatrilova" w:date="2018-11-21T15:41:00Z"/>
                <w:i/>
                <w:iCs/>
              </w:rPr>
            </w:pPr>
            <w:ins w:id="2818" w:author="vopatrilova" w:date="2018-11-21T15:41:00Z">
              <w:r w:rsidRPr="00B72FD8">
                <w:rPr>
                  <w:bCs/>
                </w:rPr>
                <w:t xml:space="preserve">HCS08 Family </w:t>
              </w:r>
              <w:r w:rsidRPr="00B72FD8">
                <w:t xml:space="preserve">Reference Manual, HCS08RMv1/D, Rev. 2, 2007, </w:t>
              </w:r>
              <w:r w:rsidRPr="00B72FD8">
                <w:rPr>
                  <w:bCs/>
                  <w:iCs/>
                </w:rPr>
                <w:t xml:space="preserve">dostupné z: </w:t>
              </w:r>
              <w:r w:rsidRPr="00B72FD8">
                <w:rPr>
                  <w:i/>
                  <w:iCs/>
                </w:rPr>
                <w:t>freescale.com</w:t>
              </w:r>
            </w:ins>
          </w:p>
          <w:p w:rsidR="007C4C3F" w:rsidRPr="00B72FD8" w:rsidRDefault="007C4C3F" w:rsidP="007C4C3F">
            <w:pPr>
              <w:jc w:val="both"/>
              <w:rPr>
                <w:ins w:id="2819" w:author="vopatrilova" w:date="2018-11-21T15:41:00Z"/>
              </w:rPr>
            </w:pPr>
            <w:ins w:id="2820" w:author="vopatrilova" w:date="2018-11-21T15:41:00Z">
              <w:r w:rsidRPr="00B72FD8">
                <w:t xml:space="preserve">ARM processors, dostupné z </w:t>
              </w:r>
              <w:r w:rsidR="008C3AC8" w:rsidRPr="00B72FD8">
                <w:fldChar w:fldCharType="begin"/>
              </w:r>
              <w:r w:rsidRPr="00B72FD8">
                <w:instrText xml:space="preserve"> HYPERLINK "http://www.arm.com" </w:instrText>
              </w:r>
              <w:r w:rsidR="008C3AC8" w:rsidRPr="00B72FD8">
                <w:fldChar w:fldCharType="separate"/>
              </w:r>
              <w:r w:rsidRPr="00B72FD8">
                <w:rPr>
                  <w:rStyle w:val="Hypertextovodkaz"/>
                  <w:color w:val="auto"/>
                </w:rPr>
                <w:t>http://www.arm.com</w:t>
              </w:r>
              <w:r w:rsidR="008C3AC8" w:rsidRPr="00B72FD8">
                <w:fldChar w:fldCharType="end"/>
              </w:r>
              <w:r w:rsidRPr="00B72FD8">
                <w:t xml:space="preserve">. </w:t>
              </w:r>
            </w:ins>
          </w:p>
          <w:p w:rsidR="00982B32" w:rsidDel="007C4C3F" w:rsidRDefault="00982B32" w:rsidP="0010688A">
            <w:pPr>
              <w:jc w:val="both"/>
              <w:rPr>
                <w:del w:id="2821" w:author="vopatrilova" w:date="2018-11-21T15:41:00Z"/>
              </w:rPr>
            </w:pPr>
            <w:del w:id="2822" w:author="vopatrilova" w:date="2018-11-21T15:41:00Z">
              <w:r w:rsidDel="007C4C3F">
                <w:delText>MOTOROLA Reference manual.</w:delText>
              </w:r>
            </w:del>
          </w:p>
          <w:p w:rsidR="00982B32" w:rsidRPr="005722AB" w:rsidDel="007C4C3F" w:rsidRDefault="00982B32" w:rsidP="0010688A">
            <w:pPr>
              <w:jc w:val="both"/>
              <w:rPr>
                <w:del w:id="2823" w:author="vopatrilova" w:date="2018-11-21T15:41:00Z"/>
              </w:rPr>
            </w:pPr>
            <w:del w:id="2824" w:author="vopatrilova" w:date="2018-11-21T15:41:00Z">
              <w:r w:rsidRPr="00CC432C" w:rsidDel="007C4C3F">
                <w:delText xml:space="preserve">NXP. </w:delText>
              </w:r>
              <w:r w:rsidRPr="00CC432C" w:rsidDel="007C4C3F">
                <w:rPr>
                  <w:i/>
                </w:rPr>
                <w:delText>HCS08 Family Reference Manual, M68HCS08 Microcontrollers</w:delText>
              </w:r>
              <w:r w:rsidRPr="00CC432C" w:rsidDel="007C4C3F">
                <w:delText>. Freescale Semiconductor, 2007. Dostupné z: http://www.nxp.com.</w:delText>
              </w:r>
            </w:del>
          </w:p>
          <w:p w:rsidR="00982B32" w:rsidRDefault="00982B32" w:rsidP="0010688A">
            <w:pPr>
              <w:jc w:val="both"/>
            </w:pPr>
            <w:del w:id="2825" w:author="vopatrilova" w:date="2018-11-21T15:41:00Z">
              <w:r w:rsidDel="007C4C3F">
                <w:delText>http://www.arm.com</w:delText>
              </w:r>
            </w:del>
            <w:r>
              <w:t xml:space="preserve">. </w:t>
            </w:r>
          </w:p>
          <w:p w:rsidR="00982B32" w:rsidRPr="00E05968" w:rsidRDefault="00982B32" w:rsidP="0010688A">
            <w:pPr>
              <w:jc w:val="both"/>
              <w:rPr>
                <w:b/>
              </w:rPr>
            </w:pPr>
            <w:r w:rsidRPr="00E05968">
              <w:rPr>
                <w:b/>
              </w:rPr>
              <w:t>Doporučená literatura:</w:t>
            </w:r>
          </w:p>
          <w:p w:rsidR="00982B32" w:rsidRPr="004B5FAF" w:rsidRDefault="00982B32" w:rsidP="0010688A">
            <w:r w:rsidRPr="004B5FAF">
              <w:t xml:space="preserve">ROZEHNAL, Z. </w:t>
            </w:r>
            <w:r w:rsidRPr="004B5FAF">
              <w:rPr>
                <w:i/>
              </w:rPr>
              <w:t>Mikrokontroléry Motorola HC11</w:t>
            </w:r>
            <w:r w:rsidRPr="004B5FAF">
              <w:t xml:space="preserve">. Praha : Grada, 2001. ISBN 80-86056-77-5. </w:t>
            </w:r>
          </w:p>
          <w:p w:rsidR="00E15D21" w:rsidRDefault="00E15D21" w:rsidP="0010688A">
            <w:r>
              <w:t xml:space="preserve">Barr Michael, Massa Anthony: </w:t>
            </w:r>
            <w:r w:rsidRPr="00E15D21">
              <w:rPr>
                <w:i/>
              </w:rPr>
              <w:t>Programming Embedded Systems with C and GNU Development Tools</w:t>
            </w:r>
            <w:r>
              <w:t>, O´reilly Media, 2006, ISBN-13: 978-0-596-00983-0.</w:t>
            </w:r>
          </w:p>
          <w:p w:rsidR="00982B32" w:rsidRPr="004B5FAF" w:rsidRDefault="00982B32" w:rsidP="0010688A">
            <w:r w:rsidRPr="004B5FAF">
              <w:t xml:space="preserve">VLACH, J. </w:t>
            </w:r>
            <w:r w:rsidRPr="004B5FAF">
              <w:rPr>
                <w:i/>
              </w:rPr>
              <w:t>Počítačová rozhraní</w:t>
            </w:r>
            <w:r w:rsidRPr="004B5FAF">
              <w:t xml:space="preserve">. Praha : BEN, 2000. ISBN 80-7300-010-5. </w:t>
            </w:r>
          </w:p>
          <w:p w:rsidR="00982B32" w:rsidRDefault="00982B32" w:rsidP="0010688A">
            <w:pPr>
              <w:rPr>
                <w:ins w:id="2826" w:author="vopatrilova" w:date="2018-11-21T15:41:00Z"/>
              </w:rPr>
            </w:pPr>
            <w:r w:rsidRPr="004B5FAF">
              <w:t xml:space="preserve">VAŠEK, V., VAŠEK, L. </w:t>
            </w:r>
            <w:r w:rsidRPr="004B5FAF">
              <w:rPr>
                <w:i/>
              </w:rPr>
              <w:t>Programování počítačů</w:t>
            </w:r>
            <w:r w:rsidRPr="004B5FAF">
              <w:t>. Praha : MON, 1989. ISBN 80-214-0067-6.</w:t>
            </w:r>
          </w:p>
          <w:p w:rsidR="007C4C3F" w:rsidRPr="00B72FD8" w:rsidDel="006A155E" w:rsidRDefault="006A155E" w:rsidP="007C4C3F">
            <w:pPr>
              <w:rPr>
                <w:ins w:id="2827" w:author="vopatrilova" w:date="2018-11-21T15:41:00Z"/>
                <w:del w:id="2828" w:author="Jiří Vojtěšek" w:date="2018-11-22T22:11:00Z"/>
              </w:rPr>
            </w:pPr>
            <w:ins w:id="2829" w:author="Jiří Vojtěšek" w:date="2018-11-22T22:11:00Z">
              <w:r>
                <w:rPr>
                  <w:rFonts w:ascii="Open Sans" w:hAnsi="Open Sans"/>
                  <w:iCs/>
                  <w:color w:val="454545"/>
                  <w:shd w:val="clear" w:color="auto" w:fill="FFFFFF"/>
                </w:rPr>
                <w:t xml:space="preserve">WANG, K. C. </w:t>
              </w:r>
              <w:r>
                <w:rPr>
                  <w:rFonts w:ascii="Open Sans" w:hAnsi="Open Sans"/>
                  <w:i/>
                  <w:iCs/>
                  <w:color w:val="454545"/>
                  <w:shd w:val="clear" w:color="auto" w:fill="FFFFFF"/>
                </w:rPr>
                <w:t>Embedded and real-time operating systems</w:t>
              </w:r>
              <w:r>
                <w:rPr>
                  <w:rFonts w:ascii="Open Sans" w:hAnsi="Open Sans"/>
                  <w:color w:val="454545"/>
                  <w:shd w:val="clear" w:color="auto" w:fill="FFFFFF"/>
                </w:rPr>
                <w:t>. New York, NY: Springer Berlin Heidelberg, 2017. ISBN 978-3319515168.</w:t>
              </w:r>
            </w:ins>
            <w:ins w:id="2830" w:author="vopatrilova" w:date="2018-11-21T15:41:00Z">
              <w:del w:id="2831" w:author="Jiří Vojtěšek" w:date="2018-11-22T22:11:00Z">
                <w:r w:rsidR="007C4C3F" w:rsidRPr="00B72FD8" w:rsidDel="006A155E">
                  <w:delText>Embedded and Real-Time Operating Systems: K.C. Wang, dostupné z</w:delText>
                </w:r>
                <w:r w:rsidR="008C3AC8" w:rsidRPr="00B72FD8" w:rsidDel="006A155E">
                  <w:fldChar w:fldCharType="begin"/>
                </w:r>
                <w:r w:rsidR="007C4C3F" w:rsidRPr="00B72FD8" w:rsidDel="006A155E">
                  <w:delInstrText xml:space="preserve"> HYPERLINK "https://www.google.cz/url?sa=t&amp;rct=j&amp;q=&amp;esrc=s&amp;source=web&amp;cd=1&amp;ved=2ahUKEwiX2cnh1eXeAhXJhaYKHReMCqQQFjAAegQIDxAB&amp;url=https%3A%2F%2Fwww.amazon.com%2FEmbedded-Real-Time-Operating-Systems-K-C%2Fdp%2F3319515160&amp;usg=AOvVaw0wckkr0ddwEQ_bGuvgob0A" </w:delInstrText>
                </w:r>
                <w:r w:rsidR="008C3AC8" w:rsidRPr="00B72FD8" w:rsidDel="006A155E">
                  <w:fldChar w:fldCharType="separate"/>
                </w:r>
              </w:del>
            </w:ins>
          </w:p>
          <w:p w:rsidR="007C4C3F" w:rsidRPr="00B72FD8" w:rsidDel="006A155E" w:rsidRDefault="007C4C3F" w:rsidP="007C4C3F">
            <w:pPr>
              <w:rPr>
                <w:ins w:id="2832" w:author="vopatrilova" w:date="2018-11-21T15:41:00Z"/>
                <w:del w:id="2833" w:author="Jiří Vojtěšek" w:date="2018-11-22T22:11:00Z"/>
              </w:rPr>
            </w:pPr>
            <w:ins w:id="2834" w:author="vopatrilova" w:date="2018-11-21T15:41:00Z">
              <w:del w:id="2835" w:author="Jiří Vojtěšek" w:date="2018-11-22T22:11:00Z">
                <w:r w:rsidRPr="00B72FD8" w:rsidDel="006A155E">
                  <w:rPr>
                    <w:i/>
                    <w:iCs/>
                  </w:rPr>
                  <w:delText>https://www.amazon.com/Embedded-Real-Time-Operating-Syste...</w:delText>
                </w:r>
              </w:del>
            </w:ins>
          </w:p>
          <w:p w:rsidR="007C4C3F" w:rsidRPr="00AF5BBC" w:rsidRDefault="008C3AC8" w:rsidP="007C4C3F">
            <w:pPr>
              <w:rPr>
                <w:color w:val="000000"/>
              </w:rPr>
            </w:pPr>
            <w:ins w:id="2836" w:author="vopatrilova" w:date="2018-11-21T15:41:00Z">
              <w:del w:id="2837" w:author="Jiří Vojtěšek" w:date="2018-11-22T22:11:00Z">
                <w:r w:rsidRPr="00B72FD8" w:rsidDel="006A155E">
                  <w:fldChar w:fldCharType="end"/>
                </w:r>
              </w:del>
            </w:ins>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22</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Pr="00703825" w:rsidRDefault="00982B32" w:rsidP="0010688A">
            <w:pPr>
              <w:jc w:val="both"/>
            </w:pPr>
            <w:r w:rsidRPr="00703825">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703825">
              <w:rPr>
                <w:sz w:val="18"/>
              </w:rPr>
              <w:t xml:space="preserve"> </w:t>
            </w:r>
          </w:p>
        </w:tc>
      </w:tr>
    </w:tbl>
    <w:p w:rsidR="00982B32" w:rsidRDefault="00982B32" w:rsidP="00982B32"/>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838" w:name="Fyzika"/>
            <w:r>
              <w:t xml:space="preserve">Fyzika </w:t>
            </w:r>
            <w:bookmarkEnd w:id="2838"/>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28p+42s+14c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6</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semináře,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Teoretické a praktické zvládnutí základní problematiky a jednotlivých témat. </w:t>
            </w:r>
          </w:p>
          <w:p w:rsidR="00982B32" w:rsidRDefault="00982B32" w:rsidP="0010688A">
            <w:pPr>
              <w:jc w:val="both"/>
            </w:pPr>
            <w:r>
              <w:t>2. Povinná a aktivní účast na jednotlivých seminářích (min. 85 %), úspěšnost průběžných testů v seminářích (min. 60 %).</w:t>
            </w:r>
          </w:p>
          <w:p w:rsidR="00982B32" w:rsidRDefault="00982B32" w:rsidP="0010688A">
            <w:r>
              <w:t xml:space="preserve">3. Povinná a aktivní účast na </w:t>
            </w:r>
            <w:r w:rsidRPr="00DD7AF3">
              <w:t xml:space="preserve">laboratorních cvičeních </w:t>
            </w:r>
            <w:r>
              <w:t xml:space="preserve">(min. 85 %), </w:t>
            </w:r>
            <w:r w:rsidRPr="00DD7AF3">
              <w:t xml:space="preserve">naměření a odevzdání </w:t>
            </w:r>
            <w:r>
              <w:t xml:space="preserve">vypracovaných </w:t>
            </w:r>
            <w:r w:rsidRPr="00DD7AF3">
              <w:t>protokolů z</w:t>
            </w:r>
            <w:r>
              <w:t xml:space="preserve"> </w:t>
            </w:r>
            <w:r w:rsidRPr="00DD7AF3">
              <w:t>laboratorních úloh.</w:t>
            </w:r>
          </w:p>
          <w:p w:rsidR="00982B32" w:rsidRDefault="00982B32" w:rsidP="0010688A">
            <w:pPr>
              <w:jc w:val="both"/>
            </w:pPr>
            <w:r>
              <w:t>4. Úspěšnost semestrální písemné práce (min. 60%).</w:t>
            </w:r>
          </w:p>
          <w:p w:rsidR="00982B32" w:rsidRDefault="00982B32" w:rsidP="0010688A">
            <w:pPr>
              <w:jc w:val="both"/>
            </w:pPr>
            <w:r>
              <w:t>5. Prokázání úspěšného zvládnutí probírané tématiky při ústním pohovoru s vyučujícím.</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Pr="000A4614" w:rsidRDefault="00982B32" w:rsidP="0010688A">
            <w:pPr>
              <w:jc w:val="both"/>
            </w:pPr>
            <w:r w:rsidRPr="000A4614">
              <w:t>Mgr. Hana Vašková,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Pr="000A4614" w:rsidRDefault="00982B32" w:rsidP="0010688A">
            <w:pPr>
              <w:jc w:val="both"/>
            </w:pPr>
            <w:r w:rsidRPr="000A4614">
              <w:t xml:space="preserve">Metodicky, přednáší, vede seminář a laboratorní cvičení </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Pr="000A4614" w:rsidRDefault="00982B32" w:rsidP="0010688A">
            <w:pPr>
              <w:jc w:val="both"/>
            </w:pPr>
            <w:r w:rsidRPr="000A4614">
              <w:t>Mgr. Hana Vašková, Ph.D.</w:t>
            </w:r>
            <w:r>
              <w:t xml:space="preserve"> (přednášky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325358" w:rsidRDefault="00982B32" w:rsidP="0010688A">
            <w:pPr>
              <w:jc w:val="both"/>
              <w:rPr>
                <w:noProof/>
                <w:szCs w:val="22"/>
              </w:rPr>
            </w:pPr>
            <w:r w:rsidRPr="00325358">
              <w:rPr>
                <w:noProof/>
                <w:szCs w:val="22"/>
              </w:rPr>
              <w:t>Cílem předmětu je vyrovnání a rozšíření znalostí středoškolské fyziky na úrovní gymnaziální, doplnění znalostí základních principů z oblasti optiky, molekulové fyzika a termiky pro studenty, kteří na středních školách absolvovali fyziku v omezeném rozsahu. Další náplní předmětu je seznámení studentů s vybranými kapitolami z oblasti základních fotonových experimentů a úvodu do kvantové mechaniky. Absolvování předmětu vede studenty ke schopnosti využívat základní principy fyziky v dalších odborných, zejména technických předmětech.</w:t>
            </w:r>
          </w:p>
          <w:p w:rsidR="00982B32" w:rsidRPr="00325358" w:rsidRDefault="00982B32" w:rsidP="0010688A">
            <w:pPr>
              <w:rPr>
                <w:szCs w:val="22"/>
              </w:rPr>
            </w:pPr>
            <w:r w:rsidRPr="00325358">
              <w:rPr>
                <w:szCs w:val="22"/>
              </w:rPr>
              <w:t>Témata:</w:t>
            </w:r>
          </w:p>
          <w:p w:rsidR="00982B32" w:rsidRPr="00325358" w:rsidRDefault="00982B32" w:rsidP="0010688A">
            <w:pPr>
              <w:ind w:firstLine="322"/>
              <w:rPr>
                <w:szCs w:val="22"/>
              </w:rPr>
            </w:pPr>
            <w:r w:rsidRPr="00325358">
              <w:rPr>
                <w:szCs w:val="22"/>
              </w:rPr>
              <w:t>1. Základní principy geometrické optiky: odraz a lom, úplný odraz. Optická vlákna.</w:t>
            </w:r>
          </w:p>
          <w:p w:rsidR="00982B32" w:rsidRPr="00325358" w:rsidRDefault="00982B32" w:rsidP="0010688A">
            <w:pPr>
              <w:ind w:firstLine="322"/>
              <w:rPr>
                <w:szCs w:val="22"/>
              </w:rPr>
            </w:pPr>
            <w:r w:rsidRPr="00325358">
              <w:rPr>
                <w:szCs w:val="22"/>
              </w:rPr>
              <w:t>2. Základní principy vlnové optiky: interference (dvojštěrbina, tenká vrstva), difrakce, polarizace.</w:t>
            </w:r>
          </w:p>
          <w:p w:rsidR="00982B32" w:rsidRPr="00325358" w:rsidRDefault="00982B32" w:rsidP="0010688A">
            <w:pPr>
              <w:ind w:firstLine="322"/>
              <w:rPr>
                <w:szCs w:val="22"/>
              </w:rPr>
            </w:pPr>
            <w:r w:rsidRPr="00325358">
              <w:rPr>
                <w:szCs w:val="22"/>
              </w:rPr>
              <w:t>3. Spektrum elektromagnetických vln, aplikace ve vědě a technice.</w:t>
            </w:r>
          </w:p>
          <w:p w:rsidR="00982B32" w:rsidRPr="00325358" w:rsidRDefault="00982B32" w:rsidP="0010688A">
            <w:pPr>
              <w:ind w:firstLine="322"/>
              <w:rPr>
                <w:szCs w:val="22"/>
              </w:rPr>
            </w:pPr>
            <w:r w:rsidRPr="00325358">
              <w:rPr>
                <w:szCs w:val="22"/>
              </w:rPr>
              <w:t xml:space="preserve">4. Pojem foton, energie a hybnost fotonu. Fotoelektrický jev.  </w:t>
            </w:r>
          </w:p>
          <w:p w:rsidR="00982B32" w:rsidRPr="00325358" w:rsidRDefault="00982B32" w:rsidP="0010688A">
            <w:pPr>
              <w:ind w:firstLine="322"/>
              <w:rPr>
                <w:szCs w:val="22"/>
              </w:rPr>
            </w:pPr>
            <w:r w:rsidRPr="00325358">
              <w:rPr>
                <w:szCs w:val="22"/>
              </w:rPr>
              <w:t>5. Záření těles. Absorpce a emise záření. Lasery.</w:t>
            </w:r>
          </w:p>
          <w:p w:rsidR="00982B32" w:rsidRPr="00325358" w:rsidRDefault="00982B32" w:rsidP="0010688A">
            <w:pPr>
              <w:ind w:firstLine="322"/>
              <w:rPr>
                <w:szCs w:val="22"/>
              </w:rPr>
            </w:pPr>
            <w:r w:rsidRPr="00325358">
              <w:rPr>
                <w:szCs w:val="22"/>
              </w:rPr>
              <w:t>6. Vlnové vlastnosti mikročástic, DeBroglieho hypotéza.</w:t>
            </w:r>
          </w:p>
          <w:p w:rsidR="00982B32" w:rsidRPr="00325358" w:rsidRDefault="00982B32" w:rsidP="0010688A">
            <w:pPr>
              <w:ind w:firstLine="322"/>
              <w:rPr>
                <w:szCs w:val="22"/>
              </w:rPr>
            </w:pPr>
            <w:r w:rsidRPr="00325358">
              <w:rPr>
                <w:szCs w:val="22"/>
              </w:rPr>
              <w:t xml:space="preserve">7. Dynamika mikročástic, tunelový jev, radioaktivita.   </w:t>
            </w:r>
          </w:p>
          <w:p w:rsidR="00982B32" w:rsidRPr="00325358" w:rsidRDefault="00982B32" w:rsidP="0010688A">
            <w:pPr>
              <w:ind w:firstLine="322"/>
              <w:rPr>
                <w:szCs w:val="22"/>
              </w:rPr>
            </w:pPr>
            <w:r w:rsidRPr="00325358">
              <w:rPr>
                <w:szCs w:val="22"/>
              </w:rPr>
              <w:t>8. Historický vývoj představ o struktuře hmoty (atom, elementární částice)</w:t>
            </w:r>
          </w:p>
          <w:p w:rsidR="00982B32" w:rsidRPr="00325358" w:rsidRDefault="00982B32" w:rsidP="0010688A">
            <w:pPr>
              <w:ind w:firstLine="322"/>
              <w:rPr>
                <w:szCs w:val="22"/>
              </w:rPr>
            </w:pPr>
            <w:r w:rsidRPr="00325358">
              <w:rPr>
                <w:szCs w:val="22"/>
              </w:rPr>
              <w:t>9. Základní principy výstavby atomu.</w:t>
            </w:r>
          </w:p>
          <w:p w:rsidR="00982B32" w:rsidRPr="00325358" w:rsidRDefault="00982B32" w:rsidP="0010688A">
            <w:pPr>
              <w:ind w:firstLine="322"/>
              <w:rPr>
                <w:szCs w:val="22"/>
              </w:rPr>
            </w:pPr>
            <w:r w:rsidRPr="00325358">
              <w:rPr>
                <w:szCs w:val="22"/>
              </w:rPr>
              <w:t>10. Pásová struktura pevných látek.</w:t>
            </w:r>
          </w:p>
          <w:p w:rsidR="00982B32" w:rsidRPr="00325358" w:rsidRDefault="00982B32" w:rsidP="0010688A">
            <w:pPr>
              <w:ind w:firstLine="322"/>
              <w:rPr>
                <w:szCs w:val="22"/>
              </w:rPr>
            </w:pPr>
            <w:r w:rsidRPr="00325358">
              <w:rPr>
                <w:szCs w:val="22"/>
              </w:rPr>
              <w:t>11. Elektrické vlastnosti pevných látek, polovodiče.</w:t>
            </w:r>
          </w:p>
          <w:p w:rsidR="00982B32" w:rsidRPr="00325358" w:rsidRDefault="00982B32" w:rsidP="0010688A">
            <w:pPr>
              <w:ind w:firstLine="322"/>
              <w:rPr>
                <w:szCs w:val="22"/>
              </w:rPr>
            </w:pPr>
            <w:r w:rsidRPr="00325358">
              <w:rPr>
                <w:szCs w:val="22"/>
              </w:rPr>
              <w:t>12. Struktura a skupenství látek.</w:t>
            </w:r>
          </w:p>
          <w:p w:rsidR="00982B32" w:rsidRPr="00325358" w:rsidRDefault="00982B32" w:rsidP="0010688A">
            <w:pPr>
              <w:ind w:firstLine="322"/>
              <w:rPr>
                <w:szCs w:val="22"/>
              </w:rPr>
            </w:pPr>
            <w:r w:rsidRPr="00325358">
              <w:rPr>
                <w:szCs w:val="22"/>
              </w:rPr>
              <w:t xml:space="preserve">13. Teplo, tepelné vlastnosti látek. </w:t>
            </w:r>
          </w:p>
          <w:p w:rsidR="00982B32" w:rsidRDefault="00982B32" w:rsidP="0010688A">
            <w:pPr>
              <w:ind w:firstLine="322"/>
              <w:rPr>
                <w:ins w:id="2839" w:author="vopatrilova" w:date="2018-11-22T10:45:00Z"/>
                <w:szCs w:val="22"/>
              </w:rPr>
            </w:pPr>
            <w:r w:rsidRPr="00325358">
              <w:rPr>
                <w:szCs w:val="22"/>
              </w:rPr>
              <w:t>14. Stavová rovnice plynu, děje v ideálním plynu.</w:t>
            </w:r>
          </w:p>
          <w:p w:rsidR="00131B31" w:rsidRPr="00325358" w:rsidRDefault="00131B31" w:rsidP="0010688A">
            <w:pPr>
              <w:ind w:firstLine="322"/>
              <w:rPr>
                <w:szCs w:val="22"/>
              </w:rPr>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1C0137" w:rsidRDefault="00982B32" w:rsidP="0010688A">
            <w:pPr>
              <w:jc w:val="both"/>
              <w:rPr>
                <w:b/>
                <w:bCs/>
              </w:rPr>
            </w:pPr>
            <w:r w:rsidRPr="001C0137">
              <w:rPr>
                <w:b/>
                <w:bCs/>
              </w:rPr>
              <w:t>Povinná literatura:</w:t>
            </w:r>
          </w:p>
          <w:p w:rsidR="00982B32" w:rsidRDefault="00982B32" w:rsidP="0010688A">
            <w:pPr>
              <w:jc w:val="both"/>
            </w:pPr>
            <w:r>
              <w:t xml:space="preserve">HALLIDAY, </w:t>
            </w:r>
            <w:del w:id="2840" w:author="Jiří Vojtěšek" w:date="2018-11-22T22:11:00Z">
              <w:r w:rsidDel="00146FFB">
                <w:delText>David</w:delText>
              </w:r>
            </w:del>
            <w:ins w:id="2841" w:author="Jiří Vojtěšek" w:date="2018-11-22T22:11:00Z">
              <w:r w:rsidR="00146FFB">
                <w:t>D.</w:t>
              </w:r>
            </w:ins>
            <w:r>
              <w:t xml:space="preserve">, </w:t>
            </w:r>
            <w:del w:id="2842" w:author="Jiří Vojtěšek" w:date="2018-11-22T22:11:00Z">
              <w:r w:rsidDel="00146FFB">
                <w:delText xml:space="preserve">Jearl </w:delText>
              </w:r>
            </w:del>
            <w:ins w:id="2843" w:author="Jiří Vojtěšek" w:date="2018-11-22T22:11:00Z">
              <w:r w:rsidR="00146FFB">
                <w:t xml:space="preserve">J. </w:t>
              </w:r>
            </w:ins>
            <w:r>
              <w:t xml:space="preserve">WALKER a </w:t>
            </w:r>
            <w:del w:id="2844" w:author="Jiří Vojtěšek" w:date="2018-11-22T22:11:00Z">
              <w:r w:rsidDel="00146FFB">
                <w:delText xml:space="preserve">Robert </w:delText>
              </w:r>
            </w:del>
            <w:ins w:id="2845" w:author="Jiří Vojtěšek" w:date="2018-11-22T22:11:00Z">
              <w:r w:rsidR="00146FFB">
                <w:t xml:space="preserve">R. </w:t>
              </w:r>
            </w:ins>
            <w:r>
              <w:t xml:space="preserve">RESNICK. </w:t>
            </w:r>
            <w:r>
              <w:rPr>
                <w:i/>
                <w:iCs/>
              </w:rPr>
              <w:t xml:space="preserve">Fyzika: vysokoškolská učebnice obecné fyziky. </w:t>
            </w:r>
            <w:r>
              <w:t>Vyd. 1. V Brně, Praha: VUTIUM ;, Prometheus, 2000. Překlady vysokoškolských učebnic, sv. 1. ISBN 80-214-1868-0.</w:t>
            </w:r>
          </w:p>
          <w:p w:rsidR="00982B32" w:rsidRDefault="00D819F6" w:rsidP="0010688A">
            <w:pPr>
              <w:jc w:val="both"/>
              <w:rPr>
                <w:bCs/>
              </w:rPr>
            </w:pPr>
            <w:r>
              <w:t xml:space="preserve">HALLIDAY, </w:t>
            </w:r>
            <w:del w:id="2846" w:author="Jiří Vojtěšek" w:date="2018-11-22T22:11:00Z">
              <w:r w:rsidDel="00146FFB">
                <w:delText>David</w:delText>
              </w:r>
            </w:del>
            <w:ins w:id="2847" w:author="Jiří Vojtěšek" w:date="2018-11-22T22:11:00Z">
              <w:r w:rsidR="00146FFB">
                <w:t>D.</w:t>
              </w:r>
            </w:ins>
            <w:r>
              <w:t xml:space="preserve">, </w:t>
            </w:r>
            <w:del w:id="2848" w:author="Jiří Vojtěšek" w:date="2018-11-22T22:11:00Z">
              <w:r w:rsidDel="00146FFB">
                <w:delText xml:space="preserve">Robert </w:delText>
              </w:r>
            </w:del>
            <w:ins w:id="2849" w:author="Jiří Vojtěšek" w:date="2018-11-22T22:11:00Z">
              <w:r w:rsidR="00146FFB">
                <w:t xml:space="preserve">R. </w:t>
              </w:r>
            </w:ins>
            <w:r>
              <w:t xml:space="preserve">RESNICK a </w:t>
            </w:r>
            <w:del w:id="2850" w:author="Jiří Vojtěšek" w:date="2018-11-22T22:12:00Z">
              <w:r w:rsidDel="00146FFB">
                <w:delText xml:space="preserve">Jearl </w:delText>
              </w:r>
            </w:del>
            <w:ins w:id="2851" w:author="Jiří Vojtěšek" w:date="2018-11-22T22:12:00Z">
              <w:r w:rsidR="00146FFB">
                <w:t xml:space="preserve">J. </w:t>
              </w:r>
            </w:ins>
            <w:r>
              <w:t xml:space="preserve">WALKER. </w:t>
            </w:r>
            <w:r>
              <w:rPr>
                <w:i/>
                <w:iCs/>
              </w:rPr>
              <w:t>Fundamentals of physics</w:t>
            </w:r>
            <w:r>
              <w:t>. 9th ed. Hoboken: John Wiley, c2011, xxii, 1248, [52] s. ISBN 978-0-470-46908-8.</w:t>
            </w:r>
          </w:p>
          <w:p w:rsidR="00982B32" w:rsidRPr="00E05968" w:rsidRDefault="00982B32" w:rsidP="0010688A">
            <w:pPr>
              <w:jc w:val="both"/>
              <w:rPr>
                <w:b/>
              </w:rPr>
            </w:pPr>
            <w:r w:rsidRPr="00E05968">
              <w:rPr>
                <w:b/>
              </w:rPr>
              <w:t>Doporučená literatura:</w:t>
            </w:r>
          </w:p>
          <w:p w:rsidR="00982B32" w:rsidRDefault="00982B32" w:rsidP="0010688A">
            <w:pPr>
              <w:jc w:val="both"/>
            </w:pPr>
            <w:r>
              <w:t xml:space="preserve">FEYNMAN, </w:t>
            </w:r>
            <w:del w:id="2852" w:author="Jiří Vojtěšek" w:date="2018-11-22T22:12:00Z">
              <w:r w:rsidDel="00146FFB">
                <w:delText xml:space="preserve">Richard </w:delText>
              </w:r>
            </w:del>
            <w:ins w:id="2853" w:author="Jiří Vojtěšek" w:date="2018-11-22T22:12:00Z">
              <w:r w:rsidR="00146FFB">
                <w:t xml:space="preserve">R. </w:t>
              </w:r>
            </w:ins>
            <w:del w:id="2854" w:author="Jiří Vojtěšek" w:date="2018-11-22T22:12:00Z">
              <w:r w:rsidDel="00146FFB">
                <w:delText>Phillips</w:delText>
              </w:r>
            </w:del>
            <w:ins w:id="2855" w:author="Jiří Vojtěšek" w:date="2018-11-22T22:12:00Z">
              <w:r w:rsidR="00146FFB">
                <w:t>P.</w:t>
              </w:r>
            </w:ins>
            <w:r>
              <w:t xml:space="preserve">, </w:t>
            </w:r>
            <w:del w:id="2856" w:author="Jiří Vojtěšek" w:date="2018-11-22T22:12:00Z">
              <w:r w:rsidDel="00146FFB">
                <w:delText xml:space="preserve">Robert </w:delText>
              </w:r>
            </w:del>
            <w:ins w:id="2857" w:author="Jiří Vojtěšek" w:date="2018-11-22T22:12:00Z">
              <w:r w:rsidR="00146FFB">
                <w:t xml:space="preserve">R. </w:t>
              </w:r>
            </w:ins>
            <w:r>
              <w:t xml:space="preserve">B. LEIGHTON a </w:t>
            </w:r>
            <w:del w:id="2858" w:author="Jiří Vojtěšek" w:date="2018-11-22T22:12:00Z">
              <w:r w:rsidDel="00146FFB">
                <w:delText xml:space="preserve">Matthew </w:delText>
              </w:r>
            </w:del>
            <w:ins w:id="2859" w:author="Jiří Vojtěšek" w:date="2018-11-22T22:12:00Z">
              <w:r w:rsidR="00146FFB">
                <w:t xml:space="preserve">M. </w:t>
              </w:r>
            </w:ins>
            <w:r>
              <w:t xml:space="preserve">SANDS. </w:t>
            </w:r>
            <w:r>
              <w:rPr>
                <w:i/>
                <w:iCs/>
              </w:rPr>
              <w:t xml:space="preserve">Feynmanovy přednášky z fyziky s řešenými příklady. </w:t>
            </w:r>
            <w:r>
              <w:t>1. vyd. Havlíčkův Brod: Fragment, 2000-2002. ISBN 80-7200-405-0.</w:t>
            </w:r>
          </w:p>
          <w:p w:rsidR="00D819F6" w:rsidRDefault="00D819F6" w:rsidP="00D819F6">
            <w:pPr>
              <w:jc w:val="both"/>
            </w:pPr>
            <w:r w:rsidRPr="00364B13">
              <w:t xml:space="preserve">PhET. </w:t>
            </w:r>
            <w:r w:rsidRPr="00364B13">
              <w:rPr>
                <w:i/>
                <w:iCs/>
              </w:rPr>
              <w:t>Physics Education Technology. University of Colorado</w:t>
            </w:r>
            <w:r>
              <w:t xml:space="preserve"> </w:t>
            </w:r>
            <w:r>
              <w:rPr>
                <w:lang w:val="en-US"/>
              </w:rPr>
              <w:t>[</w:t>
            </w:r>
            <w:r>
              <w:t xml:space="preserve">online]. </w:t>
            </w:r>
            <w:hyperlink r:id="rId21" w:history="1">
              <w:r w:rsidRPr="00364B13">
                <w:rPr>
                  <w:rStyle w:val="Hypertextovodkaz"/>
                </w:rPr>
                <w:t>©2018 University of Colorado</w:t>
              </w:r>
            </w:hyperlink>
            <w:r>
              <w:t xml:space="preserve">. </w:t>
            </w:r>
            <w:r>
              <w:rPr>
                <w:color w:val="000000"/>
              </w:rPr>
              <w:t>[Cit. 9.7.2018]. Dostupné z:</w:t>
            </w:r>
            <w:r w:rsidRPr="00364B13">
              <w:t xml:space="preserve"> </w:t>
            </w:r>
            <w:hyperlink r:id="rId22" w:history="1">
              <w:r w:rsidRPr="008362B3">
                <w:rPr>
                  <w:rStyle w:val="Hypertextovodkaz"/>
                </w:rPr>
                <w:t>https://phet.colorado.edu/cs/</w:t>
              </w:r>
            </w:hyperlink>
          </w:p>
          <w:p w:rsidR="00D819F6" w:rsidRPr="00364B13" w:rsidRDefault="00D819F6" w:rsidP="00D819F6">
            <w:pPr>
              <w:jc w:val="both"/>
            </w:pPr>
            <w:r>
              <w:t xml:space="preserve">SERWAY, </w:t>
            </w:r>
            <w:del w:id="2860" w:author="Jiří Vojtěšek" w:date="2018-11-22T22:12:00Z">
              <w:r w:rsidDel="00146FFB">
                <w:delText xml:space="preserve">Raymond </w:delText>
              </w:r>
            </w:del>
            <w:ins w:id="2861" w:author="Jiří Vojtěšek" w:date="2018-11-22T22:12:00Z">
              <w:r w:rsidR="00146FFB">
                <w:t xml:space="preserve">R. </w:t>
              </w:r>
            </w:ins>
            <w:r>
              <w:t xml:space="preserve">A., </w:t>
            </w:r>
            <w:del w:id="2862" w:author="Jiří Vojtěšek" w:date="2018-11-22T22:12:00Z">
              <w:r w:rsidDel="00146FFB">
                <w:delText xml:space="preserve">Clement </w:delText>
              </w:r>
            </w:del>
            <w:ins w:id="2863" w:author="Jiří Vojtěšek" w:date="2018-11-22T22:12:00Z">
              <w:r w:rsidR="00146FFB">
                <w:t xml:space="preserve">C. </w:t>
              </w:r>
            </w:ins>
            <w:r>
              <w:t xml:space="preserve">J. MOSES, and </w:t>
            </w:r>
            <w:del w:id="2864" w:author="Jiří Vojtěšek" w:date="2018-11-22T22:12:00Z">
              <w:r w:rsidDel="00146FFB">
                <w:delText xml:space="preserve">Curt </w:delText>
              </w:r>
            </w:del>
            <w:ins w:id="2865" w:author="Jiří Vojtěšek" w:date="2018-11-22T22:12:00Z">
              <w:r w:rsidR="00146FFB">
                <w:t xml:space="preserve">C. </w:t>
              </w:r>
            </w:ins>
            <w:r>
              <w:t xml:space="preserve">A. </w:t>
            </w:r>
            <w:r w:rsidR="00146FFB">
              <w:t>MOYER</w:t>
            </w:r>
            <w:r>
              <w:t xml:space="preserve">. </w:t>
            </w:r>
            <w:r>
              <w:rPr>
                <w:i/>
                <w:iCs/>
              </w:rPr>
              <w:t>Modern physics</w:t>
            </w:r>
            <w:r>
              <w:t>. 3rd ed. Brooks/Cole, 2005. ISBN: 978-0534493394. Serway, MosesBelmont, CA: Thomson.</w:t>
            </w:r>
          </w:p>
          <w:p w:rsidR="00982B32" w:rsidRDefault="00982B32" w:rsidP="00146FFB">
            <w:pPr>
              <w:jc w:val="both"/>
            </w:pPr>
            <w:r>
              <w:t>SVOBODA, E</w:t>
            </w:r>
            <w:del w:id="2866" w:author="Jiří Vojtěšek" w:date="2018-11-22T22:12:00Z">
              <w:r w:rsidDel="00146FFB">
                <w:delText>manuel</w:delText>
              </w:r>
            </w:del>
            <w:r>
              <w:t xml:space="preserve">. </w:t>
            </w:r>
            <w:r>
              <w:rPr>
                <w:i/>
                <w:iCs/>
              </w:rPr>
              <w:t>Přehled středoškolské fyziky</w:t>
            </w:r>
            <w:r>
              <w:t>. 4., upr. vyd. Praha: Prometheus, 2006, 531 s. ISBN 80-7196-307-0.</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23</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0"/>
        </w:trPr>
        <w:tc>
          <w:tcPr>
            <w:tcW w:w="9855" w:type="dxa"/>
            <w:gridSpan w:val="8"/>
          </w:tcPr>
          <w:p w:rsidR="00982B32" w:rsidRDefault="00982B32" w:rsidP="0010688A">
            <w:pPr>
              <w:jc w:val="both"/>
            </w:pPr>
            <w:r w:rsidRPr="00325358">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325358">
              <w:rPr>
                <w:sz w:val="18"/>
              </w:rPr>
              <w:t xml:space="preserve"> </w:t>
            </w:r>
          </w:p>
        </w:tc>
      </w:tr>
    </w:tbl>
    <w:p w:rsidR="00982B32" w:rsidRDefault="00982B32" w:rsidP="00982B32"/>
    <w:p w:rsidR="00D31332" w:rsidRDefault="00D313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D31332">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D31332">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867" w:name="FyzikalniSeminarISR"/>
            <w:r>
              <w:t xml:space="preserve">Fyzikální seminář </w:t>
            </w:r>
            <w:bookmarkEnd w:id="2867"/>
          </w:p>
        </w:tc>
      </w:tr>
      <w:tr w:rsidR="00982B32" w:rsidTr="00D31332">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1/Z</w:t>
            </w:r>
          </w:p>
        </w:tc>
      </w:tr>
      <w:tr w:rsidR="00982B32" w:rsidTr="00D31332">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28p+56s+14c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8</w:t>
            </w:r>
          </w:p>
        </w:tc>
      </w:tr>
      <w:tr w:rsidR="00982B32" w:rsidTr="00D31332">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D31332">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semináře, laboratorní cvičení</w:t>
            </w:r>
          </w:p>
        </w:tc>
      </w:tr>
      <w:tr w:rsidR="00982B32" w:rsidTr="00D31332">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Teoretické a praktické zvládnutí základní problematiky a jednotlivých témat. </w:t>
            </w:r>
          </w:p>
          <w:p w:rsidR="00982B32" w:rsidRDefault="00982B32" w:rsidP="0010688A">
            <w:pPr>
              <w:jc w:val="both"/>
            </w:pPr>
            <w:r>
              <w:t>2. Povinná a aktivní účast na jednotlivých seminářích (min. 85 %), úspěšnost průběžných testů v seminářích (min. 60 %).</w:t>
            </w:r>
          </w:p>
          <w:p w:rsidR="00982B32" w:rsidRDefault="00982B32" w:rsidP="0010688A">
            <w:r>
              <w:t xml:space="preserve">3. Povinná a aktivní účast na </w:t>
            </w:r>
            <w:r w:rsidRPr="00DD7AF3">
              <w:t xml:space="preserve">laboratorních cvičeních </w:t>
            </w:r>
            <w:r>
              <w:t xml:space="preserve">(min. 85 %), </w:t>
            </w:r>
            <w:r w:rsidRPr="00DD7AF3">
              <w:t xml:space="preserve">naměření a odevzdání </w:t>
            </w:r>
            <w:r>
              <w:t xml:space="preserve">vypracovaných </w:t>
            </w:r>
            <w:r w:rsidRPr="00DD7AF3">
              <w:t>protokolů z</w:t>
            </w:r>
            <w:r>
              <w:t xml:space="preserve"> </w:t>
            </w:r>
            <w:r w:rsidRPr="00DD7AF3">
              <w:t>laboratorních úloh.</w:t>
            </w:r>
          </w:p>
          <w:p w:rsidR="00982B32" w:rsidRDefault="00982B32" w:rsidP="0010688A">
            <w:pPr>
              <w:jc w:val="both"/>
            </w:pPr>
            <w:r>
              <w:t>4. Úspěšnost semestrální písemné práce (min. 60%).</w:t>
            </w:r>
          </w:p>
          <w:p w:rsidR="00982B32" w:rsidRDefault="00982B32" w:rsidP="0010688A">
            <w:pPr>
              <w:jc w:val="both"/>
            </w:pPr>
            <w:r>
              <w:t>5. Prokázání úspěšného zvládnutí probírané tématiky při ústním pohovoru s vyučujícím.</w:t>
            </w:r>
          </w:p>
        </w:tc>
      </w:tr>
      <w:tr w:rsidR="00982B32" w:rsidTr="00D31332">
        <w:trPr>
          <w:trHeight w:val="82"/>
        </w:trPr>
        <w:tc>
          <w:tcPr>
            <w:tcW w:w="9855" w:type="dxa"/>
            <w:gridSpan w:val="8"/>
            <w:tcBorders>
              <w:top w:val="nil"/>
            </w:tcBorders>
          </w:tcPr>
          <w:p w:rsidR="00982B32" w:rsidRDefault="00982B32" w:rsidP="0010688A">
            <w:pPr>
              <w:jc w:val="both"/>
            </w:pPr>
          </w:p>
        </w:tc>
      </w:tr>
      <w:tr w:rsidR="00982B32" w:rsidTr="00D31332">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Mgr. Hana Vašková, Ph.D.</w:t>
            </w:r>
          </w:p>
        </w:tc>
      </w:tr>
      <w:tr w:rsidR="00982B32" w:rsidTr="00D31332">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přednáší, vede seminář a laboratorní cvičení</w:t>
            </w:r>
          </w:p>
        </w:tc>
      </w:tr>
      <w:tr w:rsidR="00982B32" w:rsidTr="00D31332">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Mgr. Hana Vašková, Ph.D. (100 %)</w:t>
            </w:r>
          </w:p>
        </w:tc>
      </w:tr>
      <w:tr w:rsidR="00982B32" w:rsidTr="00D31332">
        <w:trPr>
          <w:trHeight w:val="261"/>
        </w:trPr>
        <w:tc>
          <w:tcPr>
            <w:tcW w:w="9855" w:type="dxa"/>
            <w:gridSpan w:val="8"/>
            <w:tcBorders>
              <w:top w:val="nil"/>
            </w:tcBorders>
          </w:tcPr>
          <w:p w:rsidR="00982B32" w:rsidRDefault="00982B32" w:rsidP="0010688A">
            <w:pPr>
              <w:jc w:val="both"/>
            </w:pPr>
          </w:p>
        </w:tc>
      </w:tr>
      <w:tr w:rsidR="00982B32" w:rsidTr="00D31332">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D31332">
        <w:trPr>
          <w:trHeight w:val="3938"/>
        </w:trPr>
        <w:tc>
          <w:tcPr>
            <w:tcW w:w="9855" w:type="dxa"/>
            <w:gridSpan w:val="8"/>
            <w:tcBorders>
              <w:top w:val="nil"/>
              <w:bottom w:val="single" w:sz="12" w:space="0" w:color="auto"/>
            </w:tcBorders>
          </w:tcPr>
          <w:p w:rsidR="00982B32" w:rsidRPr="00306CBA" w:rsidRDefault="00982B32" w:rsidP="0010688A">
            <w:pPr>
              <w:jc w:val="both"/>
              <w:rPr>
                <w:noProof/>
                <w:szCs w:val="22"/>
              </w:rPr>
            </w:pPr>
            <w:r w:rsidRPr="00306CBA">
              <w:rPr>
                <w:noProof/>
                <w:szCs w:val="22"/>
              </w:rPr>
              <w:t>Cílem předmětu je vyrovnání a rozšíření znalostí středoškolské fyziky na úrovní gymnaziální, doplnění znalostí základních principů pro studenty, kteří na středních školách absolvovali fyziku v omezeném rozsahu. Náplní předmětu jsou vybrané kapitoly zahrnující principy kinematiky, dynamiky, kmitů a vlnění, elektrického a magnetického pole, optiky, termodynamiky a radioaktivity. Absolvování předmětu vede  studenty ke schopni využívat základní principy fyziky v dalších odborných, zejména technických předmětech.</w:t>
            </w:r>
          </w:p>
          <w:p w:rsidR="00982B32" w:rsidRPr="00306CBA" w:rsidRDefault="00982B32" w:rsidP="0010688A">
            <w:pPr>
              <w:rPr>
                <w:szCs w:val="22"/>
              </w:rPr>
            </w:pPr>
            <w:r w:rsidRPr="00306CBA">
              <w:rPr>
                <w:szCs w:val="22"/>
              </w:rPr>
              <w:t>Témata:</w:t>
            </w:r>
          </w:p>
          <w:p w:rsidR="00982B32" w:rsidRPr="00306CBA" w:rsidRDefault="00982B32" w:rsidP="0010688A">
            <w:pPr>
              <w:ind w:left="357"/>
              <w:rPr>
                <w:szCs w:val="22"/>
              </w:rPr>
            </w:pPr>
            <w:r w:rsidRPr="00306CBA">
              <w:rPr>
                <w:szCs w:val="22"/>
              </w:rPr>
              <w:t xml:space="preserve">1. Fyzikální veličiny a jejich jednotky, vektorový počet. </w:t>
            </w:r>
            <w:r w:rsidRPr="00306CBA">
              <w:rPr>
                <w:szCs w:val="22"/>
              </w:rPr>
              <w:br/>
              <w:t>2. Kinematika, klasifikace pohybů, užití derivací.</w:t>
            </w:r>
            <w:r w:rsidRPr="00306CBA">
              <w:rPr>
                <w:szCs w:val="22"/>
              </w:rPr>
              <w:br/>
              <w:t>3. Dynamika hmotného bodu, Newtonovy zákony.</w:t>
            </w:r>
            <w:r w:rsidRPr="00306CBA">
              <w:rPr>
                <w:szCs w:val="22"/>
              </w:rPr>
              <w:br/>
              <w:t xml:space="preserve">4. Zákony zachování, těžiště, podmínky rovnováhy. </w:t>
            </w:r>
            <w:r w:rsidRPr="00306CBA">
              <w:rPr>
                <w:szCs w:val="22"/>
              </w:rPr>
              <w:br/>
              <w:t xml:space="preserve">5. Mechanické kmitání. </w:t>
            </w:r>
          </w:p>
          <w:p w:rsidR="00982B32" w:rsidRPr="00306CBA" w:rsidRDefault="00982B32" w:rsidP="0010688A">
            <w:pPr>
              <w:ind w:left="357"/>
              <w:rPr>
                <w:szCs w:val="22"/>
              </w:rPr>
            </w:pPr>
            <w:r w:rsidRPr="00306CBA">
              <w:rPr>
                <w:szCs w:val="22"/>
              </w:rPr>
              <w:t xml:space="preserve">6. Mechanické vlnění, zvuk. </w:t>
            </w:r>
            <w:r w:rsidRPr="00306CBA">
              <w:rPr>
                <w:szCs w:val="22"/>
              </w:rPr>
              <w:br/>
              <w:t xml:space="preserve">7. Elektrostatické pole, elektrický proud ve vodičích, elektrický obvod. </w:t>
            </w:r>
            <w:r w:rsidRPr="00306CBA">
              <w:rPr>
                <w:szCs w:val="22"/>
              </w:rPr>
              <w:br/>
              <w:t>8. Magnetické pole a materiály.</w:t>
            </w:r>
          </w:p>
          <w:p w:rsidR="00982B32" w:rsidRPr="00306CBA" w:rsidRDefault="00982B32" w:rsidP="0010688A">
            <w:pPr>
              <w:ind w:left="357"/>
              <w:rPr>
                <w:szCs w:val="22"/>
              </w:rPr>
            </w:pPr>
            <w:r w:rsidRPr="00306CBA">
              <w:rPr>
                <w:szCs w:val="22"/>
              </w:rPr>
              <w:t>9. Elektromagnetické pole.</w:t>
            </w:r>
            <w:r w:rsidRPr="00306CBA">
              <w:rPr>
                <w:szCs w:val="22"/>
              </w:rPr>
              <w:br/>
              <w:t>10. Základní principy geometrické a vlnové optiky, vlastnosti světla.</w:t>
            </w:r>
          </w:p>
          <w:p w:rsidR="00982B32" w:rsidRPr="00306CBA" w:rsidRDefault="00982B32" w:rsidP="0010688A">
            <w:pPr>
              <w:ind w:left="357"/>
              <w:rPr>
                <w:szCs w:val="22"/>
              </w:rPr>
            </w:pPr>
            <w:r w:rsidRPr="00306CBA">
              <w:rPr>
                <w:szCs w:val="22"/>
              </w:rPr>
              <w:t xml:space="preserve">11. Radioaktivita. </w:t>
            </w:r>
          </w:p>
          <w:p w:rsidR="00982B32" w:rsidRDefault="00982B32" w:rsidP="0010688A">
            <w:pPr>
              <w:ind w:left="357"/>
              <w:rPr>
                <w:ins w:id="2868" w:author="vopatrilova" w:date="2018-11-22T10:46:00Z"/>
                <w:szCs w:val="22"/>
              </w:rPr>
            </w:pPr>
            <w:r w:rsidRPr="00306CBA">
              <w:rPr>
                <w:szCs w:val="22"/>
              </w:rPr>
              <w:t>12. Struktura a skupenství látek.</w:t>
            </w:r>
            <w:r w:rsidRPr="00306CBA">
              <w:rPr>
                <w:szCs w:val="22"/>
              </w:rPr>
              <w:br/>
              <w:t xml:space="preserve">13. Stavová rovnice plynu, tepelné vlastnosti látek.  </w:t>
            </w:r>
            <w:r w:rsidRPr="00306CBA">
              <w:rPr>
                <w:szCs w:val="22"/>
              </w:rPr>
              <w:br/>
              <w:t>14. Základní představy o světě kolem nás aneb od kosmického po subatomární měřítko.</w:t>
            </w:r>
          </w:p>
          <w:p w:rsidR="00131B31" w:rsidRPr="00306CBA" w:rsidRDefault="00131B31" w:rsidP="0010688A">
            <w:pPr>
              <w:ind w:left="357"/>
              <w:rPr>
                <w:szCs w:val="22"/>
              </w:rPr>
            </w:pPr>
          </w:p>
        </w:tc>
      </w:tr>
      <w:tr w:rsidR="00982B32" w:rsidTr="00D31332">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D31332">
        <w:trPr>
          <w:trHeight w:val="625"/>
        </w:trPr>
        <w:tc>
          <w:tcPr>
            <w:tcW w:w="9855" w:type="dxa"/>
            <w:gridSpan w:val="8"/>
            <w:tcBorders>
              <w:top w:val="nil"/>
            </w:tcBorders>
          </w:tcPr>
          <w:p w:rsidR="00982B32" w:rsidRPr="001C0137" w:rsidRDefault="00982B32" w:rsidP="0010688A">
            <w:pPr>
              <w:jc w:val="both"/>
              <w:rPr>
                <w:b/>
                <w:bCs/>
              </w:rPr>
            </w:pPr>
            <w:r w:rsidRPr="001C0137">
              <w:rPr>
                <w:b/>
                <w:bCs/>
              </w:rPr>
              <w:t>Povinná literatura:</w:t>
            </w:r>
          </w:p>
          <w:p w:rsidR="00982B32" w:rsidRDefault="00982B32" w:rsidP="0010688A">
            <w:pPr>
              <w:jc w:val="both"/>
            </w:pPr>
            <w:r>
              <w:t xml:space="preserve">HALLIDAY, </w:t>
            </w:r>
            <w:del w:id="2869" w:author="Jiří Vojtěšek" w:date="2018-11-22T22:12:00Z">
              <w:r w:rsidDel="00FF70E1">
                <w:delText>David</w:delText>
              </w:r>
            </w:del>
            <w:ins w:id="2870" w:author="Jiří Vojtěšek" w:date="2018-11-22T22:12:00Z">
              <w:r w:rsidR="00FF70E1">
                <w:t>D.</w:t>
              </w:r>
            </w:ins>
            <w:r>
              <w:t xml:space="preserve">, </w:t>
            </w:r>
            <w:del w:id="2871" w:author="Jiří Vojtěšek" w:date="2018-11-22T22:12:00Z">
              <w:r w:rsidDel="00FF70E1">
                <w:delText xml:space="preserve">Jearl </w:delText>
              </w:r>
            </w:del>
            <w:ins w:id="2872" w:author="Jiří Vojtěšek" w:date="2018-11-22T22:12:00Z">
              <w:r w:rsidR="00FF70E1">
                <w:t xml:space="preserve">J. </w:t>
              </w:r>
            </w:ins>
            <w:r>
              <w:t xml:space="preserve">WALKER a </w:t>
            </w:r>
            <w:del w:id="2873" w:author="Jiří Vojtěšek" w:date="2018-11-22T22:12:00Z">
              <w:r w:rsidDel="00FF70E1">
                <w:delText xml:space="preserve">Robert </w:delText>
              </w:r>
            </w:del>
            <w:ins w:id="2874" w:author="Jiří Vojtěšek" w:date="2018-11-22T22:12:00Z">
              <w:r w:rsidR="00FF70E1">
                <w:t xml:space="preserve">R. </w:t>
              </w:r>
            </w:ins>
            <w:r>
              <w:t xml:space="preserve">RESNICK. </w:t>
            </w:r>
            <w:r>
              <w:rPr>
                <w:i/>
                <w:iCs/>
              </w:rPr>
              <w:t xml:space="preserve">Fyzika: vysokoškolská učebnice obecné fyziky. </w:t>
            </w:r>
            <w:r>
              <w:t>Vyd. 1. V Brně :, Praha: VUTIUM ;, Prometheus, 2000. Překlady vysokoškolských učebnic, sv. 1. ISBN 80-214-1868-0.</w:t>
            </w:r>
          </w:p>
          <w:p w:rsidR="00151793" w:rsidRDefault="00151793" w:rsidP="00151793">
            <w:pPr>
              <w:jc w:val="both"/>
            </w:pPr>
            <w:r>
              <w:t xml:space="preserve">HALLIDAY, </w:t>
            </w:r>
            <w:del w:id="2875" w:author="Jiří Vojtěšek" w:date="2018-11-22T22:13:00Z">
              <w:r w:rsidDel="00FF70E1">
                <w:delText>David</w:delText>
              </w:r>
            </w:del>
            <w:ins w:id="2876" w:author="Jiří Vojtěšek" w:date="2018-11-22T22:13:00Z">
              <w:r w:rsidR="00FF70E1">
                <w:t>D.</w:t>
              </w:r>
            </w:ins>
            <w:r>
              <w:t xml:space="preserve">, </w:t>
            </w:r>
            <w:del w:id="2877" w:author="Jiří Vojtěšek" w:date="2018-11-22T22:13:00Z">
              <w:r w:rsidDel="00FF70E1">
                <w:delText xml:space="preserve">Robert </w:delText>
              </w:r>
            </w:del>
            <w:ins w:id="2878" w:author="Jiří Vojtěšek" w:date="2018-11-22T22:13:00Z">
              <w:r w:rsidR="00FF70E1">
                <w:t xml:space="preserve">R. </w:t>
              </w:r>
            </w:ins>
            <w:r>
              <w:t xml:space="preserve">RESNICK a </w:t>
            </w:r>
            <w:del w:id="2879" w:author="Jiří Vojtěšek" w:date="2018-11-22T22:13:00Z">
              <w:r w:rsidDel="00FF70E1">
                <w:delText xml:space="preserve">Jearl </w:delText>
              </w:r>
            </w:del>
            <w:ins w:id="2880" w:author="Jiří Vojtěšek" w:date="2018-11-22T22:13:00Z">
              <w:r w:rsidR="00FF70E1">
                <w:t xml:space="preserve">J. </w:t>
              </w:r>
            </w:ins>
            <w:r>
              <w:t xml:space="preserve">WALKER. </w:t>
            </w:r>
            <w:r>
              <w:rPr>
                <w:i/>
                <w:iCs/>
              </w:rPr>
              <w:t>Fundamentals of physics</w:t>
            </w:r>
            <w:r>
              <w:t>. 9th ed. Hoboken: John Wiley, c2011, xxii, 1248, [52] s. ISBN 978-0-470-46908-8.</w:t>
            </w:r>
          </w:p>
          <w:p w:rsidR="00982B32" w:rsidRDefault="00982B32" w:rsidP="0010688A">
            <w:pPr>
              <w:jc w:val="both"/>
              <w:rPr>
                <w:bCs/>
              </w:rPr>
            </w:pPr>
          </w:p>
          <w:p w:rsidR="00982B32" w:rsidRPr="00E05968" w:rsidRDefault="00982B32" w:rsidP="0010688A">
            <w:pPr>
              <w:jc w:val="both"/>
              <w:rPr>
                <w:b/>
              </w:rPr>
            </w:pPr>
            <w:r w:rsidRPr="00E05968">
              <w:rPr>
                <w:b/>
              </w:rPr>
              <w:t>Doporučená literatura:</w:t>
            </w:r>
          </w:p>
          <w:p w:rsidR="00982B32" w:rsidRDefault="00982B32" w:rsidP="0010688A">
            <w:pPr>
              <w:jc w:val="both"/>
            </w:pPr>
            <w:r>
              <w:t xml:space="preserve">FEYNMAN, </w:t>
            </w:r>
            <w:del w:id="2881" w:author="Jiří Vojtěšek" w:date="2018-11-22T22:13:00Z">
              <w:r w:rsidDel="00FF70E1">
                <w:delText xml:space="preserve">Richard </w:delText>
              </w:r>
            </w:del>
            <w:ins w:id="2882" w:author="Jiří Vojtěšek" w:date="2018-11-22T22:13:00Z">
              <w:r w:rsidR="00FF70E1">
                <w:t xml:space="preserve">R. </w:t>
              </w:r>
            </w:ins>
            <w:del w:id="2883" w:author="Jiří Vojtěšek" w:date="2018-11-22T22:13:00Z">
              <w:r w:rsidDel="00FF70E1">
                <w:delText>Phillips</w:delText>
              </w:r>
            </w:del>
            <w:ins w:id="2884" w:author="Jiří Vojtěšek" w:date="2018-11-22T22:13:00Z">
              <w:r w:rsidR="00FF70E1">
                <w:t>P.</w:t>
              </w:r>
            </w:ins>
            <w:r>
              <w:t xml:space="preserve">, </w:t>
            </w:r>
            <w:del w:id="2885" w:author="Jiří Vojtěšek" w:date="2018-11-22T22:13:00Z">
              <w:r w:rsidDel="00FF70E1">
                <w:delText xml:space="preserve">Robert </w:delText>
              </w:r>
            </w:del>
            <w:ins w:id="2886" w:author="Jiří Vojtěšek" w:date="2018-11-22T22:13:00Z">
              <w:r w:rsidR="00FF70E1">
                <w:t xml:space="preserve">R. </w:t>
              </w:r>
            </w:ins>
            <w:r>
              <w:t xml:space="preserve">B. LEIGHTON a </w:t>
            </w:r>
            <w:del w:id="2887" w:author="Jiří Vojtěšek" w:date="2018-11-22T22:13:00Z">
              <w:r w:rsidDel="00FF70E1">
                <w:delText xml:space="preserve">Matthew </w:delText>
              </w:r>
            </w:del>
            <w:ins w:id="2888" w:author="Jiří Vojtěšek" w:date="2018-11-22T22:13:00Z">
              <w:r w:rsidR="00FF70E1">
                <w:t xml:space="preserve">M. </w:t>
              </w:r>
            </w:ins>
            <w:r>
              <w:t xml:space="preserve">SANDS. </w:t>
            </w:r>
            <w:r>
              <w:rPr>
                <w:i/>
                <w:iCs/>
              </w:rPr>
              <w:t xml:space="preserve">Feynmanovy přednášky z fyziky s řešenými příklady. </w:t>
            </w:r>
            <w:r>
              <w:t>1. vyd. Havlíčkův Brod: Fragment, 2000-2002. ISBN 80-7200-405-0.</w:t>
            </w:r>
          </w:p>
          <w:p w:rsidR="00151793" w:rsidRDefault="00151793" w:rsidP="00151793">
            <w:pPr>
              <w:jc w:val="both"/>
            </w:pPr>
            <w:r w:rsidRPr="00364B13">
              <w:t xml:space="preserve">PhET. </w:t>
            </w:r>
            <w:r w:rsidRPr="00364B13">
              <w:rPr>
                <w:i/>
                <w:iCs/>
              </w:rPr>
              <w:t>Physics Education Technology. University of Colorado</w:t>
            </w:r>
            <w:r>
              <w:t xml:space="preserve"> </w:t>
            </w:r>
            <w:r>
              <w:rPr>
                <w:lang w:val="en-US"/>
              </w:rPr>
              <w:t>[</w:t>
            </w:r>
            <w:r>
              <w:t xml:space="preserve">online]. </w:t>
            </w:r>
            <w:hyperlink r:id="rId23" w:history="1">
              <w:r w:rsidRPr="009310D1">
                <w:t>©2018 University of Colorado</w:t>
              </w:r>
            </w:hyperlink>
            <w:r>
              <w:t xml:space="preserve">. </w:t>
            </w:r>
            <w:r>
              <w:rPr>
                <w:color w:val="000000"/>
              </w:rPr>
              <w:t>[Cit. 9.7.2018]. Dostupné z:</w:t>
            </w:r>
            <w:r w:rsidRPr="00364B13">
              <w:t xml:space="preserve"> https://phet.colorado.edu/cs/</w:t>
            </w:r>
          </w:p>
          <w:p w:rsidR="00151793" w:rsidRDefault="00982B32" w:rsidP="00151793">
            <w:pPr>
              <w:jc w:val="both"/>
            </w:pPr>
            <w:r w:rsidRPr="00306CBA">
              <w:t xml:space="preserve"> </w:t>
            </w:r>
            <w:r w:rsidR="00151793">
              <w:t>FITZPATRICK, R</w:t>
            </w:r>
            <w:del w:id="2889" w:author="Jiří Vojtěšek" w:date="2018-11-22T22:13:00Z">
              <w:r w:rsidR="00151793" w:rsidDel="00FF70E1">
                <w:delText>ichard</w:delText>
              </w:r>
            </w:del>
            <w:r w:rsidR="00151793">
              <w:t xml:space="preserve">. Classical Mechanics: An introductory course. </w:t>
            </w:r>
            <w:r w:rsidR="00151793">
              <w:rPr>
                <w:i/>
                <w:iCs/>
              </w:rPr>
              <w:t>Lulu. com</w:t>
            </w:r>
            <w:r w:rsidR="00151793">
              <w:t>, 2006, 297 s.</w:t>
            </w:r>
          </w:p>
          <w:p w:rsidR="00151793" w:rsidRDefault="00151793" w:rsidP="00151793">
            <w:pPr>
              <w:jc w:val="both"/>
            </w:pPr>
            <w:r>
              <w:t>CROWELL, B</w:t>
            </w:r>
            <w:del w:id="2890" w:author="Jiří Vojtěšek" w:date="2018-11-22T22:13:00Z">
              <w:r w:rsidDel="00FF70E1">
                <w:delText>enjamin</w:delText>
              </w:r>
            </w:del>
            <w:r>
              <w:t xml:space="preserve">. </w:t>
            </w:r>
            <w:r>
              <w:rPr>
                <w:i/>
                <w:iCs/>
              </w:rPr>
              <w:t>Electricity and magnetism</w:t>
            </w:r>
            <w:r>
              <w:t>. Light and Matter, 2000, 154 s.</w:t>
            </w:r>
          </w:p>
          <w:p w:rsidR="00982B32" w:rsidRDefault="00982B32" w:rsidP="0010688A">
            <w:pPr>
              <w:jc w:val="both"/>
            </w:pPr>
            <w:r>
              <w:t>SVOBODA, E</w:t>
            </w:r>
            <w:del w:id="2891" w:author="Jiří Vojtěšek" w:date="2018-11-22T22:13:00Z">
              <w:r w:rsidDel="00FF70E1">
                <w:delText>manuel</w:delText>
              </w:r>
            </w:del>
            <w:r>
              <w:t xml:space="preserve">. </w:t>
            </w:r>
            <w:r>
              <w:rPr>
                <w:i/>
                <w:iCs/>
              </w:rPr>
              <w:t>Přehled středoškolské fyziky</w:t>
            </w:r>
            <w:r>
              <w:t>. 4., upr. vyd. Praha: Prometheus, 2006, 531 s. ISBN 80-7196-307-0.</w:t>
            </w:r>
          </w:p>
          <w:p w:rsidR="00D31332" w:rsidRDefault="00D31332" w:rsidP="0010688A">
            <w:pPr>
              <w:jc w:val="both"/>
            </w:pPr>
          </w:p>
        </w:tc>
      </w:tr>
      <w:tr w:rsidR="00982B32" w:rsidTr="00D3133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D31332">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30</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D31332">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D31332">
        <w:trPr>
          <w:trHeight w:val="423"/>
        </w:trPr>
        <w:tc>
          <w:tcPr>
            <w:tcW w:w="9855" w:type="dxa"/>
            <w:gridSpan w:val="8"/>
          </w:tcPr>
          <w:p w:rsidR="00982B32" w:rsidRDefault="00982B32" w:rsidP="0010688A">
            <w:pPr>
              <w:jc w:val="both"/>
            </w:pPr>
            <w:r w:rsidRPr="00306CBA">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306CBA">
              <w:rPr>
                <w:sz w:val="18"/>
              </w:rPr>
              <w:t xml:space="preserve"> </w:t>
            </w:r>
          </w:p>
        </w:tc>
      </w:tr>
    </w:tbl>
    <w:p w:rsidR="00D31332" w:rsidRDefault="00D31332">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D31332">
        <w:tc>
          <w:tcPr>
            <w:tcW w:w="9855" w:type="dxa"/>
            <w:gridSpan w:val="8"/>
            <w:tcBorders>
              <w:bottom w:val="double" w:sz="4" w:space="0" w:color="auto"/>
            </w:tcBorders>
            <w:shd w:val="clear" w:color="auto" w:fill="BDD6EE"/>
          </w:tcPr>
          <w:p w:rsidR="00982B32" w:rsidRDefault="00982B32" w:rsidP="0010688A">
            <w:pPr>
              <w:tabs>
                <w:tab w:val="right" w:pos="953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D31332">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892" w:name="FyzikalniSeminarPA"/>
            <w:r>
              <w:t>Fyzikální seminář</w:t>
            </w:r>
            <w:bookmarkEnd w:id="2892"/>
          </w:p>
        </w:tc>
      </w:tr>
      <w:tr w:rsidR="00982B32" w:rsidTr="00D31332">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D31332">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28p+56s+14c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8</w:t>
            </w:r>
          </w:p>
        </w:tc>
      </w:tr>
      <w:tr w:rsidR="00982B32" w:rsidTr="00D31332">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D31332">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semináře, cvičení</w:t>
            </w:r>
          </w:p>
        </w:tc>
      </w:tr>
      <w:tr w:rsidR="00982B32" w:rsidTr="00D31332">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Teoretické a praktické zvládnutí základní problematiky a jednotlivých témat. </w:t>
            </w:r>
          </w:p>
          <w:p w:rsidR="00982B32" w:rsidRDefault="00982B32" w:rsidP="0010688A">
            <w:pPr>
              <w:jc w:val="both"/>
            </w:pPr>
            <w:r>
              <w:t>2. Povinná a aktivní účast na jednotlivých seminářích (min. 85 %), úspěšnost průběžných testů v seminářích (min. 60 %).</w:t>
            </w:r>
          </w:p>
          <w:p w:rsidR="00982B32" w:rsidRDefault="00982B32" w:rsidP="0010688A">
            <w:r>
              <w:t xml:space="preserve">3. Povinná a aktivní účast na </w:t>
            </w:r>
            <w:r w:rsidRPr="00DD7AF3">
              <w:t xml:space="preserve">laboratorních cvičeních </w:t>
            </w:r>
            <w:r>
              <w:t xml:space="preserve">(min. 85 %), </w:t>
            </w:r>
            <w:r w:rsidRPr="00DD7AF3">
              <w:t xml:space="preserve">naměření a odevzdání </w:t>
            </w:r>
            <w:r>
              <w:t xml:space="preserve">vypracovaných </w:t>
            </w:r>
            <w:r w:rsidRPr="00DD7AF3">
              <w:t>protokolů z</w:t>
            </w:r>
            <w:r>
              <w:t xml:space="preserve"> </w:t>
            </w:r>
            <w:r w:rsidRPr="00DD7AF3">
              <w:t>laboratorních úloh.</w:t>
            </w:r>
          </w:p>
          <w:p w:rsidR="00982B32" w:rsidRDefault="00982B32" w:rsidP="0010688A">
            <w:pPr>
              <w:jc w:val="both"/>
            </w:pPr>
            <w:r>
              <w:t>4. Úspěšnost semestrální písemné práce (min. 60%).</w:t>
            </w:r>
          </w:p>
          <w:p w:rsidR="00982B32" w:rsidRDefault="00982B32" w:rsidP="0010688A">
            <w:pPr>
              <w:jc w:val="both"/>
            </w:pPr>
            <w:r>
              <w:t>5. Prokázání úspěšného zvládnutí probírané tématiky při ústním pohovoru s vyučujícím.</w:t>
            </w:r>
          </w:p>
        </w:tc>
      </w:tr>
      <w:tr w:rsidR="00982B32" w:rsidTr="00D31332">
        <w:trPr>
          <w:trHeight w:val="554"/>
        </w:trPr>
        <w:tc>
          <w:tcPr>
            <w:tcW w:w="9855" w:type="dxa"/>
            <w:gridSpan w:val="8"/>
            <w:tcBorders>
              <w:top w:val="nil"/>
            </w:tcBorders>
          </w:tcPr>
          <w:p w:rsidR="00982B32" w:rsidRDefault="00982B32" w:rsidP="0010688A">
            <w:pPr>
              <w:jc w:val="both"/>
            </w:pPr>
          </w:p>
        </w:tc>
      </w:tr>
      <w:tr w:rsidR="00982B32" w:rsidTr="00D31332">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Mgr. Hana Vašková, Ph.D.</w:t>
            </w:r>
          </w:p>
        </w:tc>
      </w:tr>
      <w:tr w:rsidR="00982B32" w:rsidTr="00D31332">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přednáší, vede seminář a laboratorní cvičení</w:t>
            </w:r>
          </w:p>
        </w:tc>
      </w:tr>
      <w:tr w:rsidR="00982B32" w:rsidTr="00D31332">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r>
              <w:t>Mgr. Hana Vašková, Ph.D. (přednášky 100%)</w:t>
            </w:r>
          </w:p>
        </w:tc>
      </w:tr>
      <w:tr w:rsidR="00982B32" w:rsidTr="00D31332">
        <w:trPr>
          <w:trHeight w:val="554"/>
        </w:trPr>
        <w:tc>
          <w:tcPr>
            <w:tcW w:w="9855" w:type="dxa"/>
            <w:gridSpan w:val="8"/>
            <w:tcBorders>
              <w:top w:val="nil"/>
            </w:tcBorders>
          </w:tcPr>
          <w:p w:rsidR="00982B32" w:rsidRDefault="00982B32" w:rsidP="0010688A">
            <w:pPr>
              <w:jc w:val="both"/>
            </w:pPr>
          </w:p>
        </w:tc>
      </w:tr>
      <w:tr w:rsidR="00982B32" w:rsidTr="00D31332">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D31332">
        <w:trPr>
          <w:trHeight w:val="3938"/>
        </w:trPr>
        <w:tc>
          <w:tcPr>
            <w:tcW w:w="9855" w:type="dxa"/>
            <w:gridSpan w:val="8"/>
            <w:tcBorders>
              <w:top w:val="nil"/>
              <w:bottom w:val="single" w:sz="12" w:space="0" w:color="auto"/>
            </w:tcBorders>
          </w:tcPr>
          <w:p w:rsidR="00982B32" w:rsidRPr="00306CBA" w:rsidRDefault="00982B32" w:rsidP="0010688A">
            <w:pPr>
              <w:jc w:val="both"/>
              <w:rPr>
                <w:noProof/>
                <w:szCs w:val="22"/>
              </w:rPr>
            </w:pPr>
            <w:r w:rsidRPr="00306CBA">
              <w:rPr>
                <w:noProof/>
                <w:szCs w:val="22"/>
              </w:rPr>
              <w:t>Cílem předmětu je vyrovnání a rozšíření znalostí středoškolské fyziky na úrovní gymnaziální, doplnění znalostí základních principů pro studenty, kteří na středních školách absolvovali fyziku v omezeném rozsahu. Náplní předmětu jsou vybrané kapitoly zahrnující principy klasické mechaniky, kmitů a vlnění, elektrického a magnetického pole. Absolvování předmětu vede studenty ke schopnosti využívat základní principy fyziky v dalších odborných, zejména technických předmětech.</w:t>
            </w:r>
          </w:p>
          <w:p w:rsidR="00982B32" w:rsidRPr="00306CBA" w:rsidRDefault="00982B32" w:rsidP="0010688A">
            <w:pPr>
              <w:rPr>
                <w:szCs w:val="22"/>
              </w:rPr>
            </w:pPr>
            <w:r w:rsidRPr="00306CBA">
              <w:rPr>
                <w:szCs w:val="22"/>
              </w:rPr>
              <w:t>Témata:</w:t>
            </w:r>
          </w:p>
          <w:p w:rsidR="00982B32" w:rsidRPr="00306CBA" w:rsidRDefault="00982B32" w:rsidP="0010688A">
            <w:pPr>
              <w:ind w:left="322"/>
              <w:rPr>
                <w:szCs w:val="22"/>
              </w:rPr>
            </w:pPr>
            <w:r w:rsidRPr="00306CBA">
              <w:rPr>
                <w:szCs w:val="22"/>
              </w:rPr>
              <w:t>1. Základní představy o světě kolem nás aneb od kosmického po subatomární měřítko.</w:t>
            </w:r>
          </w:p>
          <w:p w:rsidR="00982B32" w:rsidRPr="00306CBA" w:rsidRDefault="00982B32" w:rsidP="0010688A">
            <w:pPr>
              <w:ind w:left="322"/>
              <w:rPr>
                <w:szCs w:val="22"/>
              </w:rPr>
            </w:pPr>
            <w:r w:rsidRPr="00306CBA">
              <w:rPr>
                <w:szCs w:val="22"/>
              </w:rPr>
              <w:t xml:space="preserve">2. Fyzikální veličiny a jejich jednotky, vektorový počet. </w:t>
            </w:r>
          </w:p>
          <w:p w:rsidR="00982B32" w:rsidRPr="00306CBA" w:rsidRDefault="00982B32" w:rsidP="0010688A">
            <w:pPr>
              <w:ind w:left="322"/>
              <w:rPr>
                <w:szCs w:val="22"/>
              </w:rPr>
            </w:pPr>
            <w:r w:rsidRPr="00306CBA">
              <w:rPr>
                <w:szCs w:val="22"/>
              </w:rPr>
              <w:t>3. Kinematika, klasifikace pohybů, užití derivací.</w:t>
            </w:r>
          </w:p>
          <w:p w:rsidR="00982B32" w:rsidRPr="00306CBA" w:rsidRDefault="00982B32" w:rsidP="0010688A">
            <w:pPr>
              <w:ind w:left="322"/>
              <w:rPr>
                <w:szCs w:val="22"/>
              </w:rPr>
            </w:pPr>
            <w:r w:rsidRPr="00306CBA">
              <w:rPr>
                <w:szCs w:val="22"/>
              </w:rPr>
              <w:t>4. Newtonovy pohybové zákony, pojem síla, princip superpozice.</w:t>
            </w:r>
          </w:p>
          <w:p w:rsidR="00982B32" w:rsidRPr="00306CBA" w:rsidRDefault="00982B32" w:rsidP="0010688A">
            <w:pPr>
              <w:ind w:left="322"/>
              <w:rPr>
                <w:szCs w:val="22"/>
              </w:rPr>
            </w:pPr>
            <w:r w:rsidRPr="00306CBA">
              <w:rPr>
                <w:szCs w:val="22"/>
              </w:rPr>
              <w:t>5. Zákony zachování: energie, hybnosti, momentu hybnosti.</w:t>
            </w:r>
          </w:p>
          <w:p w:rsidR="00982B32" w:rsidRPr="00306CBA" w:rsidRDefault="00982B32" w:rsidP="0010688A">
            <w:pPr>
              <w:ind w:left="322"/>
              <w:rPr>
                <w:szCs w:val="22"/>
              </w:rPr>
            </w:pPr>
            <w:r w:rsidRPr="00306CBA">
              <w:rPr>
                <w:szCs w:val="22"/>
              </w:rPr>
              <w:t xml:space="preserve">6. Mechanika tuhého tělesa: dvojice sil, moment síly, těžiště, stabilita </w:t>
            </w:r>
          </w:p>
          <w:p w:rsidR="00982B32" w:rsidRPr="00306CBA" w:rsidRDefault="00982B32" w:rsidP="0010688A">
            <w:pPr>
              <w:ind w:left="322"/>
              <w:rPr>
                <w:szCs w:val="22"/>
              </w:rPr>
            </w:pPr>
            <w:r w:rsidRPr="00306CBA">
              <w:rPr>
                <w:szCs w:val="22"/>
              </w:rPr>
              <w:t>7. Mechanika tekutin: tlak v kapalinách a plynech, Archimédův zákon, proudění tekutin.</w:t>
            </w:r>
          </w:p>
          <w:p w:rsidR="00982B32" w:rsidRPr="00306CBA" w:rsidRDefault="00982B32" w:rsidP="0010688A">
            <w:pPr>
              <w:ind w:left="322"/>
              <w:rPr>
                <w:szCs w:val="22"/>
              </w:rPr>
            </w:pPr>
            <w:r w:rsidRPr="00306CBA">
              <w:rPr>
                <w:szCs w:val="22"/>
              </w:rPr>
              <w:t>8. Mechanické kmitání: kinematika, dynamika, energie kmitavého pohybu; netlumené a tlumené kmity.</w:t>
            </w:r>
          </w:p>
          <w:p w:rsidR="00982B32" w:rsidRPr="00306CBA" w:rsidRDefault="00982B32" w:rsidP="0010688A">
            <w:pPr>
              <w:ind w:left="322"/>
              <w:rPr>
                <w:szCs w:val="22"/>
              </w:rPr>
            </w:pPr>
            <w:r w:rsidRPr="00306CBA">
              <w:rPr>
                <w:szCs w:val="22"/>
              </w:rPr>
              <w:t>9. Mechanické vlnění, zvuk, Dopplerův jev.</w:t>
            </w:r>
          </w:p>
          <w:p w:rsidR="00982B32" w:rsidRPr="00306CBA" w:rsidRDefault="00982B32" w:rsidP="0010688A">
            <w:pPr>
              <w:ind w:left="322"/>
              <w:rPr>
                <w:szCs w:val="22"/>
              </w:rPr>
            </w:pPr>
            <w:r w:rsidRPr="00306CBA">
              <w:rPr>
                <w:szCs w:val="22"/>
              </w:rPr>
              <w:t xml:space="preserve">10. Elektrostatické pole. </w:t>
            </w:r>
          </w:p>
          <w:p w:rsidR="00982B32" w:rsidRPr="00306CBA" w:rsidRDefault="00982B32" w:rsidP="0010688A">
            <w:pPr>
              <w:ind w:left="322"/>
              <w:rPr>
                <w:szCs w:val="22"/>
              </w:rPr>
            </w:pPr>
            <w:r w:rsidRPr="00306CBA">
              <w:rPr>
                <w:szCs w:val="22"/>
              </w:rPr>
              <w:t>11. Elektrický proud ve vodičích.</w:t>
            </w:r>
          </w:p>
          <w:p w:rsidR="00982B32" w:rsidRPr="00306CBA" w:rsidRDefault="00982B32" w:rsidP="0010688A">
            <w:pPr>
              <w:ind w:left="322"/>
              <w:rPr>
                <w:szCs w:val="22"/>
              </w:rPr>
            </w:pPr>
            <w:r w:rsidRPr="00306CBA">
              <w:rPr>
                <w:szCs w:val="22"/>
              </w:rPr>
              <w:t xml:space="preserve">12. Elektrický obvod. </w:t>
            </w:r>
          </w:p>
          <w:p w:rsidR="00982B32" w:rsidRPr="00306CBA" w:rsidRDefault="00982B32" w:rsidP="0010688A">
            <w:pPr>
              <w:ind w:left="322"/>
              <w:rPr>
                <w:szCs w:val="22"/>
              </w:rPr>
            </w:pPr>
            <w:r w:rsidRPr="00306CBA">
              <w:rPr>
                <w:szCs w:val="22"/>
              </w:rPr>
              <w:t>13. Magnetické pole a materiály.</w:t>
            </w:r>
          </w:p>
          <w:p w:rsidR="00982B32" w:rsidRPr="00306CBA" w:rsidRDefault="00982B32" w:rsidP="0010688A">
            <w:pPr>
              <w:ind w:left="322"/>
              <w:rPr>
                <w:szCs w:val="22"/>
              </w:rPr>
            </w:pPr>
            <w:r w:rsidRPr="00306CBA">
              <w:rPr>
                <w:szCs w:val="22"/>
              </w:rPr>
              <w:t>14. Elektromagnetické pole.</w:t>
            </w:r>
          </w:p>
        </w:tc>
      </w:tr>
      <w:tr w:rsidR="00982B32" w:rsidTr="00D31332">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D31332">
        <w:trPr>
          <w:trHeight w:val="1497"/>
        </w:trPr>
        <w:tc>
          <w:tcPr>
            <w:tcW w:w="9855" w:type="dxa"/>
            <w:gridSpan w:val="8"/>
            <w:tcBorders>
              <w:top w:val="nil"/>
            </w:tcBorders>
          </w:tcPr>
          <w:p w:rsidR="00151793" w:rsidRPr="001C0137" w:rsidRDefault="00151793" w:rsidP="00151793">
            <w:pPr>
              <w:jc w:val="both"/>
              <w:rPr>
                <w:b/>
                <w:bCs/>
              </w:rPr>
            </w:pPr>
            <w:r w:rsidRPr="001C0137">
              <w:rPr>
                <w:b/>
                <w:bCs/>
              </w:rPr>
              <w:t>Povinná literatura:</w:t>
            </w:r>
          </w:p>
          <w:p w:rsidR="00151793" w:rsidRDefault="00151793" w:rsidP="00151793">
            <w:pPr>
              <w:jc w:val="both"/>
            </w:pPr>
            <w:r>
              <w:t xml:space="preserve">HALLIDAY, </w:t>
            </w:r>
            <w:del w:id="2893" w:author="Jiří Vojtěšek" w:date="2018-11-22T22:13:00Z">
              <w:r w:rsidDel="00FF70E1">
                <w:delText>David</w:delText>
              </w:r>
            </w:del>
            <w:ins w:id="2894" w:author="Jiří Vojtěšek" w:date="2018-11-22T22:13:00Z">
              <w:r w:rsidR="00FF70E1">
                <w:t>D.</w:t>
              </w:r>
            </w:ins>
            <w:r>
              <w:t xml:space="preserve">, </w:t>
            </w:r>
            <w:del w:id="2895" w:author="Jiří Vojtěšek" w:date="2018-11-22T22:13:00Z">
              <w:r w:rsidDel="00FF70E1">
                <w:delText xml:space="preserve">Jearl </w:delText>
              </w:r>
            </w:del>
            <w:ins w:id="2896" w:author="Jiří Vojtěšek" w:date="2018-11-22T22:13:00Z">
              <w:r w:rsidR="00FF70E1">
                <w:t xml:space="preserve">J. </w:t>
              </w:r>
            </w:ins>
            <w:r>
              <w:t xml:space="preserve">WALKER a </w:t>
            </w:r>
            <w:del w:id="2897" w:author="Jiří Vojtěšek" w:date="2018-11-22T22:13:00Z">
              <w:r w:rsidDel="00FF70E1">
                <w:delText xml:space="preserve">Robert </w:delText>
              </w:r>
            </w:del>
            <w:ins w:id="2898" w:author="Jiří Vojtěšek" w:date="2018-11-22T22:13:00Z">
              <w:r w:rsidR="00FF70E1">
                <w:t xml:space="preserve">R. </w:t>
              </w:r>
            </w:ins>
            <w:r>
              <w:t xml:space="preserve">RESNICK. </w:t>
            </w:r>
            <w:r>
              <w:rPr>
                <w:i/>
                <w:iCs/>
              </w:rPr>
              <w:t xml:space="preserve">Fyzika: vysokoškolská učebnice obecné fyziky. </w:t>
            </w:r>
            <w:r>
              <w:t>Vyd. 1. V Brně :, Praha: VUTIUM ;, Prometheus, 2000. Překlady vysokoškolských učebnic, sv. 1. ISBN 80-214-1868-0.</w:t>
            </w:r>
          </w:p>
          <w:p w:rsidR="00151793" w:rsidRDefault="00151793" w:rsidP="00151793">
            <w:pPr>
              <w:jc w:val="both"/>
            </w:pPr>
            <w:r>
              <w:t xml:space="preserve">HALLIDAY, </w:t>
            </w:r>
            <w:del w:id="2899" w:author="Jiří Vojtěšek" w:date="2018-11-22T22:13:00Z">
              <w:r w:rsidDel="00FF70E1">
                <w:delText>David</w:delText>
              </w:r>
            </w:del>
            <w:ins w:id="2900" w:author="Jiří Vojtěšek" w:date="2018-11-22T22:13:00Z">
              <w:r w:rsidR="00FF70E1">
                <w:t>D.</w:t>
              </w:r>
            </w:ins>
            <w:r>
              <w:t xml:space="preserve">, </w:t>
            </w:r>
            <w:del w:id="2901" w:author="Jiří Vojtěšek" w:date="2018-11-22T22:13:00Z">
              <w:r w:rsidDel="00FF70E1">
                <w:delText xml:space="preserve">Robert </w:delText>
              </w:r>
            </w:del>
            <w:ins w:id="2902" w:author="Jiří Vojtěšek" w:date="2018-11-22T22:13:00Z">
              <w:r w:rsidR="00FF70E1">
                <w:t xml:space="preserve">R. </w:t>
              </w:r>
            </w:ins>
            <w:r>
              <w:t xml:space="preserve">RESNICK a </w:t>
            </w:r>
            <w:del w:id="2903" w:author="Jiří Vojtěšek" w:date="2018-11-22T22:14:00Z">
              <w:r w:rsidDel="00FF70E1">
                <w:delText xml:space="preserve">Jearl </w:delText>
              </w:r>
            </w:del>
            <w:ins w:id="2904" w:author="Jiří Vojtěšek" w:date="2018-11-22T22:14:00Z">
              <w:r w:rsidR="00FF70E1">
                <w:t xml:space="preserve">J. </w:t>
              </w:r>
            </w:ins>
            <w:r>
              <w:t xml:space="preserve">WALKER. </w:t>
            </w:r>
            <w:r>
              <w:rPr>
                <w:i/>
                <w:iCs/>
              </w:rPr>
              <w:t>Fundamentals of physics</w:t>
            </w:r>
            <w:r>
              <w:t>. 9th ed. Hoboken: John Wiley, c2011, xxii, 1248, [52] s. ISBN 978-0-470-46908-8.</w:t>
            </w:r>
          </w:p>
          <w:p w:rsidR="00151793" w:rsidRDefault="00151793" w:rsidP="00151793">
            <w:pPr>
              <w:jc w:val="both"/>
              <w:rPr>
                <w:bCs/>
              </w:rPr>
            </w:pPr>
          </w:p>
          <w:p w:rsidR="00151793" w:rsidRPr="00E05968" w:rsidRDefault="00151793" w:rsidP="00151793">
            <w:pPr>
              <w:jc w:val="both"/>
              <w:rPr>
                <w:b/>
              </w:rPr>
            </w:pPr>
            <w:r w:rsidRPr="00E05968">
              <w:rPr>
                <w:b/>
              </w:rPr>
              <w:t>Doporučená literatura:</w:t>
            </w:r>
          </w:p>
          <w:p w:rsidR="00151793" w:rsidRDefault="00151793" w:rsidP="00151793">
            <w:pPr>
              <w:jc w:val="both"/>
            </w:pPr>
            <w:r>
              <w:t xml:space="preserve">FEYNMAN, </w:t>
            </w:r>
            <w:del w:id="2905" w:author="Jiří Vojtěšek" w:date="2018-11-22T22:14:00Z">
              <w:r w:rsidDel="00FF70E1">
                <w:delText xml:space="preserve">Richard </w:delText>
              </w:r>
            </w:del>
            <w:ins w:id="2906" w:author="Jiří Vojtěšek" w:date="2018-11-22T22:14:00Z">
              <w:r w:rsidR="00FF70E1">
                <w:t xml:space="preserve">R. </w:t>
              </w:r>
            </w:ins>
            <w:del w:id="2907" w:author="Jiří Vojtěšek" w:date="2018-11-22T22:14:00Z">
              <w:r w:rsidDel="00FF70E1">
                <w:delText>Phillips</w:delText>
              </w:r>
            </w:del>
            <w:ins w:id="2908" w:author="Jiří Vojtěšek" w:date="2018-11-22T22:14:00Z">
              <w:r w:rsidR="00FF70E1">
                <w:t>P.</w:t>
              </w:r>
            </w:ins>
            <w:r>
              <w:t xml:space="preserve">, </w:t>
            </w:r>
            <w:del w:id="2909" w:author="Jiří Vojtěšek" w:date="2018-11-22T22:14:00Z">
              <w:r w:rsidDel="00FF70E1">
                <w:delText xml:space="preserve">Robert </w:delText>
              </w:r>
            </w:del>
            <w:ins w:id="2910" w:author="Jiří Vojtěšek" w:date="2018-11-22T22:14:00Z">
              <w:r w:rsidR="00FF70E1">
                <w:t xml:space="preserve">R. </w:t>
              </w:r>
            </w:ins>
            <w:r>
              <w:t xml:space="preserve">B. LEIGHTON a </w:t>
            </w:r>
            <w:del w:id="2911" w:author="Jiří Vojtěšek" w:date="2018-11-22T22:14:00Z">
              <w:r w:rsidDel="00FF70E1">
                <w:delText xml:space="preserve">Matthew </w:delText>
              </w:r>
            </w:del>
            <w:ins w:id="2912" w:author="Jiří Vojtěšek" w:date="2018-11-22T22:14:00Z">
              <w:r w:rsidR="00FF70E1">
                <w:t xml:space="preserve">M. </w:t>
              </w:r>
            </w:ins>
            <w:r>
              <w:t xml:space="preserve">SANDS. </w:t>
            </w:r>
            <w:r>
              <w:rPr>
                <w:i/>
                <w:iCs/>
              </w:rPr>
              <w:t xml:space="preserve">Feynmanovy přednášky z fyziky s řešenými příklady. </w:t>
            </w:r>
            <w:r>
              <w:t>1. vyd. Havlíčkův Brod: Fragment, 2000-2002. ISBN 80-7200-405-0.</w:t>
            </w:r>
          </w:p>
          <w:p w:rsidR="00151793" w:rsidRDefault="00151793" w:rsidP="00151793">
            <w:pPr>
              <w:jc w:val="both"/>
            </w:pPr>
            <w:r w:rsidRPr="00364B13">
              <w:t xml:space="preserve">PhET. </w:t>
            </w:r>
            <w:r w:rsidRPr="00364B13">
              <w:rPr>
                <w:i/>
                <w:iCs/>
              </w:rPr>
              <w:t>Physics Education Technology. University of Colorado</w:t>
            </w:r>
            <w:r>
              <w:t xml:space="preserve"> </w:t>
            </w:r>
            <w:r>
              <w:rPr>
                <w:lang w:val="en-US"/>
              </w:rPr>
              <w:t>[</w:t>
            </w:r>
            <w:r>
              <w:t xml:space="preserve">online]. </w:t>
            </w:r>
            <w:hyperlink r:id="rId24" w:history="1">
              <w:r w:rsidRPr="009310D1">
                <w:t>©2018 University of Colorado</w:t>
              </w:r>
            </w:hyperlink>
            <w:r>
              <w:t xml:space="preserve">. </w:t>
            </w:r>
            <w:r>
              <w:rPr>
                <w:color w:val="000000"/>
              </w:rPr>
              <w:t>[Cit. 9.7.2018]. Dostupné z:</w:t>
            </w:r>
            <w:r w:rsidRPr="00364B13">
              <w:t xml:space="preserve"> https://phet.colorado.edu/cs/</w:t>
            </w:r>
          </w:p>
          <w:p w:rsidR="00151793" w:rsidRDefault="00151793" w:rsidP="00151793">
            <w:pPr>
              <w:jc w:val="both"/>
            </w:pPr>
            <w:r w:rsidRPr="00306CBA">
              <w:t xml:space="preserve"> </w:t>
            </w:r>
            <w:r>
              <w:t>FITZPATRICK, R</w:t>
            </w:r>
            <w:del w:id="2913" w:author="Jiří Vojtěšek" w:date="2018-11-22T22:14:00Z">
              <w:r w:rsidDel="00FF70E1">
                <w:delText>ichard</w:delText>
              </w:r>
            </w:del>
            <w:r>
              <w:t xml:space="preserve">. Classical Mechanics: An introductory course. </w:t>
            </w:r>
            <w:r>
              <w:rPr>
                <w:i/>
                <w:iCs/>
              </w:rPr>
              <w:t>Lulu. com</w:t>
            </w:r>
            <w:r>
              <w:t>, 2006, 297 s.</w:t>
            </w:r>
          </w:p>
          <w:p w:rsidR="00151793" w:rsidRDefault="00151793" w:rsidP="00151793">
            <w:pPr>
              <w:jc w:val="both"/>
            </w:pPr>
            <w:r>
              <w:t>CROWELL, B</w:t>
            </w:r>
            <w:del w:id="2914" w:author="Jiří Vojtěšek" w:date="2018-11-22T22:14:00Z">
              <w:r w:rsidDel="00FF70E1">
                <w:delText>enjamin</w:delText>
              </w:r>
            </w:del>
            <w:r>
              <w:t xml:space="preserve">. </w:t>
            </w:r>
            <w:r>
              <w:rPr>
                <w:i/>
                <w:iCs/>
              </w:rPr>
              <w:t>Electricity and magnetism</w:t>
            </w:r>
            <w:r>
              <w:t>. Light and Matter, 2000, 154 s.</w:t>
            </w:r>
          </w:p>
          <w:p w:rsidR="00982B32" w:rsidRDefault="00151793" w:rsidP="00FF70E1">
            <w:pPr>
              <w:jc w:val="both"/>
            </w:pPr>
            <w:r>
              <w:t>SVOBODA, E</w:t>
            </w:r>
            <w:del w:id="2915" w:author="Jiří Vojtěšek" w:date="2018-11-22T22:15:00Z">
              <w:r w:rsidDel="00FF70E1">
                <w:delText>manuel</w:delText>
              </w:r>
            </w:del>
            <w:r>
              <w:t xml:space="preserve">. </w:t>
            </w:r>
            <w:r>
              <w:rPr>
                <w:i/>
                <w:iCs/>
              </w:rPr>
              <w:t>Přehled středoškolské fyziky</w:t>
            </w:r>
            <w:r>
              <w:t>. 4., upr. vyd. Praha: Prometheus, 2006, 531 s. ISBN 80-7196-307-0.</w:t>
            </w:r>
          </w:p>
        </w:tc>
      </w:tr>
      <w:tr w:rsidR="00982B32" w:rsidTr="00D3133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D31332">
        <w:tc>
          <w:tcPr>
            <w:tcW w:w="4787" w:type="dxa"/>
            <w:gridSpan w:val="3"/>
            <w:tcBorders>
              <w:top w:val="single" w:sz="2" w:space="0" w:color="auto"/>
            </w:tcBorders>
            <w:shd w:val="clear" w:color="auto" w:fill="F7CAAC"/>
          </w:tcPr>
          <w:p w:rsidR="00982B32" w:rsidRDefault="00982B32" w:rsidP="0010688A">
            <w:pPr>
              <w:jc w:val="both"/>
            </w:pPr>
            <w:r>
              <w:rPr>
                <w:b/>
              </w:rPr>
              <w:lastRenderedPageBreak/>
              <w:t>Rozsah konzultací (soustředění)</w:t>
            </w:r>
          </w:p>
        </w:tc>
        <w:tc>
          <w:tcPr>
            <w:tcW w:w="889" w:type="dxa"/>
            <w:tcBorders>
              <w:top w:val="single" w:sz="2" w:space="0" w:color="auto"/>
            </w:tcBorders>
          </w:tcPr>
          <w:p w:rsidR="00982B32" w:rsidRDefault="00982B32" w:rsidP="0010688A">
            <w:pPr>
              <w:jc w:val="center"/>
            </w:pPr>
            <w:r>
              <w:t>28</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D31332">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D31332">
        <w:trPr>
          <w:trHeight w:val="50"/>
        </w:trPr>
        <w:tc>
          <w:tcPr>
            <w:tcW w:w="9855" w:type="dxa"/>
            <w:gridSpan w:val="8"/>
          </w:tcPr>
          <w:p w:rsidR="00982B32" w:rsidRDefault="00982B32" w:rsidP="0010688A">
            <w:pPr>
              <w:jc w:val="both"/>
            </w:pPr>
            <w:r w:rsidRPr="00306CBA">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306CBA">
              <w:rPr>
                <w:sz w:val="18"/>
              </w:rPr>
              <w:t xml:space="preserve"> </w:t>
            </w:r>
          </w:p>
        </w:tc>
      </w:tr>
    </w:tbl>
    <w:p w:rsidR="00982B32" w:rsidRDefault="00982B32" w:rsidP="00982B32"/>
    <w:p w:rsidR="00982B32" w:rsidRDefault="00982B32" w:rsidP="00982B32"/>
    <w:p w:rsidR="00D31332" w:rsidRDefault="00D313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2916">
          <w:tblGrid>
            <w:gridCol w:w="115"/>
            <w:gridCol w:w="2971"/>
            <w:gridCol w:w="567"/>
            <w:gridCol w:w="1134"/>
            <w:gridCol w:w="889"/>
            <w:gridCol w:w="816"/>
            <w:gridCol w:w="2156"/>
            <w:gridCol w:w="539"/>
            <w:gridCol w:w="668"/>
            <w:gridCol w:w="115"/>
          </w:tblGrid>
        </w:tblGridChange>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2917" w:name="HardwareaOS"/>
            <w:r>
              <w:t>Hardware a operační systémy</w:t>
            </w:r>
            <w:bookmarkEnd w:id="2917"/>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w:t>
            </w:r>
            <w:ins w:id="2918" w:author="vopatrilova" w:date="2018-11-22T16:07:00Z">
              <w:r w:rsidR="00AD105F">
                <w:t>i</w:t>
              </w:r>
            </w:ins>
            <w:del w:id="2919" w:author="vopatrilova" w:date="2018-11-22T16:07:00Z">
              <w:r w:rsidDel="00AD105F">
                <w:delText>e:</w:delText>
              </w:r>
            </w:del>
            <w:r>
              <w:t xml:space="preserve"> </w:t>
            </w:r>
          </w:p>
          <w:p w:rsidR="00982B32" w:rsidDel="00AD105F" w:rsidRDefault="00982B32" w:rsidP="0010688A">
            <w:pPr>
              <w:jc w:val="both"/>
              <w:rPr>
                <w:del w:id="2920" w:author="vopatrilova" w:date="2018-11-22T16:07:00Z"/>
              </w:rPr>
            </w:pPr>
            <w:del w:id="2921" w:author="vopatrilova" w:date="2018-11-22T16:07:00Z">
              <w:r w:rsidDel="00AD105F">
                <w:delText>Inteligentní systémy s roboty</w:delText>
              </w:r>
            </w:del>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 + 28c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Úspěšné a samostatné vypracování všech zadaných úloh v průběhu semestru. </w:t>
            </w:r>
          </w:p>
          <w:p w:rsidR="00982B32" w:rsidRDefault="00982B32" w:rsidP="0010688A">
            <w:pPr>
              <w:jc w:val="both"/>
            </w:pPr>
            <w:r>
              <w:t>3. Prokázání teoretického a praktického zvládnutí základní problematiky a jednotlivých témat.</w:t>
            </w:r>
          </w:p>
        </w:tc>
      </w:tr>
      <w:tr w:rsidR="00982B32" w:rsidTr="0010688A">
        <w:trPr>
          <w:trHeight w:val="191"/>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Ing. Martin Sysel,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Pr="007A043B" w:rsidRDefault="00982B32" w:rsidP="0010688A">
            <w:pPr>
              <w:jc w:val="both"/>
              <w:rPr>
                <w:lang w:val="en-US"/>
              </w:rPr>
            </w:pPr>
            <w:r>
              <w:t xml:space="preserve">Metodicky, vede přednášky </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Ing. Martin Sysel, Ph.D. (přednášky 100%)</w:t>
            </w:r>
          </w:p>
        </w:tc>
      </w:tr>
      <w:tr w:rsidR="00982B32" w:rsidTr="0010688A">
        <w:trPr>
          <w:trHeight w:val="226"/>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jc w:val="both"/>
            </w:pPr>
            <w:r>
              <w:t>Cílem kurzu je seznámit studenty s funkčními principy jednotlivých částí počítače a operačních systémů. Důraz je kladen na základní principy funkce jednotlivých komponent. Principy a mechanismy na nichž fungují moderní operační systémy. Základní pojmy z oblasti operačních systémů a teorie operačních systémů. Student získá praktické dovednosti v operačních systémech Microsoft Windows a GNU/Linux.</w:t>
            </w:r>
          </w:p>
          <w:p w:rsidR="00982B32" w:rsidRDefault="00982B32" w:rsidP="0010688A">
            <w:pPr>
              <w:jc w:val="both"/>
            </w:pPr>
            <w:r>
              <w:t>Témata:</w:t>
            </w:r>
          </w:p>
          <w:p w:rsidR="00982B32" w:rsidRDefault="00982B32" w:rsidP="0010688A">
            <w:pPr>
              <w:pStyle w:val="Odstavecseseznamem"/>
              <w:numPr>
                <w:ilvl w:val="0"/>
                <w:numId w:val="15"/>
              </w:numPr>
              <w:jc w:val="both"/>
            </w:pPr>
            <w:r>
              <w:t>Počítačový systém, základní deska, sběrnice.</w:t>
            </w:r>
          </w:p>
          <w:p w:rsidR="00982B32" w:rsidRDefault="00982B32" w:rsidP="0010688A">
            <w:pPr>
              <w:pStyle w:val="Odstavecseseznamem"/>
              <w:numPr>
                <w:ilvl w:val="0"/>
                <w:numId w:val="15"/>
              </w:numPr>
              <w:jc w:val="both"/>
            </w:pPr>
            <w:r>
              <w:t>Procesor.</w:t>
            </w:r>
          </w:p>
          <w:p w:rsidR="00982B32" w:rsidRDefault="00982B32" w:rsidP="0010688A">
            <w:pPr>
              <w:pStyle w:val="Odstavecseseznamem"/>
              <w:numPr>
                <w:ilvl w:val="0"/>
                <w:numId w:val="15"/>
              </w:numPr>
              <w:jc w:val="both"/>
            </w:pPr>
            <w:r>
              <w:t>Operační paměť, úložiště.</w:t>
            </w:r>
          </w:p>
          <w:p w:rsidR="00982B32" w:rsidRDefault="00982B32" w:rsidP="0010688A">
            <w:pPr>
              <w:pStyle w:val="Odstavecseseznamem"/>
              <w:numPr>
                <w:ilvl w:val="0"/>
                <w:numId w:val="15"/>
              </w:numPr>
              <w:jc w:val="both"/>
            </w:pPr>
            <w:r>
              <w:t>Grafický subsystém.</w:t>
            </w:r>
          </w:p>
          <w:p w:rsidR="00982B32" w:rsidRDefault="00982B32" w:rsidP="0010688A">
            <w:pPr>
              <w:pStyle w:val="Odstavecseseznamem"/>
              <w:numPr>
                <w:ilvl w:val="0"/>
                <w:numId w:val="15"/>
              </w:numPr>
              <w:jc w:val="both"/>
            </w:pPr>
            <w:r>
              <w:t>Tiskárny a další periferní zařízení.</w:t>
            </w:r>
          </w:p>
          <w:p w:rsidR="00982B32" w:rsidRDefault="00982B32" w:rsidP="0010688A">
            <w:pPr>
              <w:pStyle w:val="Odstavecseseznamem"/>
              <w:numPr>
                <w:ilvl w:val="0"/>
                <w:numId w:val="15"/>
              </w:numPr>
              <w:jc w:val="both"/>
            </w:pPr>
            <w:r>
              <w:t>Úvod do operačních systémů (základní pojmy, historie, cíle, požadavky na OS, architektura)</w:t>
            </w:r>
          </w:p>
          <w:p w:rsidR="00982B32" w:rsidRDefault="00982B32" w:rsidP="0010688A">
            <w:pPr>
              <w:pStyle w:val="Odstavecseseznamem"/>
              <w:numPr>
                <w:ilvl w:val="0"/>
                <w:numId w:val="15"/>
              </w:numPr>
              <w:jc w:val="both"/>
            </w:pPr>
            <w:r>
              <w:t>Zapnutí počítače a start operačního systému.</w:t>
            </w:r>
          </w:p>
          <w:p w:rsidR="00982B32" w:rsidRDefault="00982B32" w:rsidP="0010688A">
            <w:pPr>
              <w:pStyle w:val="Odstavecseseznamem"/>
              <w:numPr>
                <w:ilvl w:val="0"/>
                <w:numId w:val="15"/>
              </w:numPr>
              <w:jc w:val="both"/>
            </w:pPr>
            <w:r>
              <w:t>Autentizace, Autorizace. CLI, GUI.</w:t>
            </w:r>
          </w:p>
          <w:p w:rsidR="00982B32" w:rsidRDefault="00982B32" w:rsidP="0010688A">
            <w:pPr>
              <w:pStyle w:val="Odstavecseseznamem"/>
              <w:numPr>
                <w:ilvl w:val="0"/>
                <w:numId w:val="15"/>
              </w:numPr>
              <w:jc w:val="both"/>
            </w:pPr>
            <w:r>
              <w:t>Základní konfigurace a správa OS Microsoft Windows.</w:t>
            </w:r>
          </w:p>
          <w:p w:rsidR="00982B32" w:rsidRDefault="00982B32" w:rsidP="0010688A">
            <w:pPr>
              <w:pStyle w:val="Odstavecseseznamem"/>
              <w:numPr>
                <w:ilvl w:val="0"/>
                <w:numId w:val="15"/>
              </w:numPr>
              <w:jc w:val="both"/>
            </w:pPr>
            <w:r>
              <w:t>Základní konfigurace a správa OS Linux.</w:t>
            </w:r>
          </w:p>
          <w:p w:rsidR="00982B32" w:rsidRDefault="00982B32" w:rsidP="0010688A">
            <w:pPr>
              <w:pStyle w:val="Odstavecseseznamem"/>
              <w:numPr>
                <w:ilvl w:val="0"/>
                <w:numId w:val="15"/>
              </w:numPr>
              <w:jc w:val="both"/>
            </w:pPr>
            <w:r>
              <w:t>Správa procesů, vlákna, souběh uváznutí.</w:t>
            </w:r>
          </w:p>
          <w:p w:rsidR="00982B32" w:rsidRDefault="00982B32" w:rsidP="0010688A">
            <w:pPr>
              <w:pStyle w:val="Odstavecseseznamem"/>
              <w:numPr>
                <w:ilvl w:val="0"/>
                <w:numId w:val="15"/>
              </w:numPr>
              <w:jc w:val="both"/>
            </w:pPr>
            <w:r>
              <w:t>Správa paměti.</w:t>
            </w:r>
          </w:p>
          <w:p w:rsidR="00982B32" w:rsidRDefault="00982B32" w:rsidP="0010688A">
            <w:pPr>
              <w:pStyle w:val="Odstavecseseznamem"/>
              <w:numPr>
                <w:ilvl w:val="0"/>
                <w:numId w:val="15"/>
              </w:numPr>
              <w:jc w:val="both"/>
            </w:pPr>
            <w:r>
              <w:t>I/O subsystém, souborové systémy.</w:t>
            </w:r>
          </w:p>
          <w:p w:rsidR="00982B32" w:rsidRDefault="00982B32" w:rsidP="0010688A">
            <w:pPr>
              <w:pStyle w:val="Odstavecseseznamem"/>
              <w:numPr>
                <w:ilvl w:val="0"/>
                <w:numId w:val="15"/>
              </w:numPr>
              <w:jc w:val="both"/>
            </w:pPr>
            <w:r>
              <w:t>Úvod do bezpečnosti operačních systémů.</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31B31">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22" w:author="vopatrilova" w:date="2018-11-22T10:4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9"/>
          <w:trPrChange w:id="2923" w:author="vopatrilova" w:date="2018-11-22T10:46:00Z">
            <w:trPr>
              <w:gridBefore w:val="1"/>
              <w:trHeight w:val="1497"/>
            </w:trPr>
          </w:trPrChange>
        </w:trPr>
        <w:tc>
          <w:tcPr>
            <w:tcW w:w="9855" w:type="dxa"/>
            <w:gridSpan w:val="8"/>
            <w:tcBorders>
              <w:top w:val="nil"/>
            </w:tcBorders>
            <w:tcPrChange w:id="2924" w:author="vopatrilova" w:date="2018-11-22T10:46:00Z">
              <w:tcPr>
                <w:tcW w:w="9855" w:type="dxa"/>
                <w:gridSpan w:val="9"/>
                <w:tcBorders>
                  <w:top w:val="nil"/>
                </w:tcBorders>
              </w:tcPr>
            </w:tcPrChange>
          </w:tcPr>
          <w:p w:rsidR="003953E9" w:rsidRDefault="00982B32">
            <w:pPr>
              <w:jc w:val="both"/>
              <w:rPr>
                <w:del w:id="2925" w:author="vopatrilova" w:date="2018-11-19T12:38:00Z"/>
                <w:color w:val="000000"/>
                <w:sz w:val="24"/>
                <w:szCs w:val="24"/>
              </w:rPr>
              <w:pPrChange w:id="2926" w:author="vopatrilova" w:date="2018-11-19T12:38:00Z">
                <w:pPr>
                  <w:spacing w:before="100" w:beforeAutospacing="1" w:after="100" w:afterAutospacing="1"/>
                  <w:jc w:val="both"/>
                </w:pPr>
              </w:pPrChange>
            </w:pPr>
            <w:del w:id="2927" w:author="vopatrilova" w:date="2018-11-19T12:36:00Z">
              <w:r w:rsidRPr="00D31332" w:rsidDel="003004EB">
                <w:rPr>
                  <w:b/>
                  <w:sz w:val="18"/>
                </w:rPr>
                <w:delText>Základní</w:delText>
              </w:r>
              <w:r w:rsidRPr="00D31332" w:rsidDel="003004EB">
                <w:rPr>
                  <w:sz w:val="18"/>
                </w:rPr>
                <w:delText xml:space="preserve">: </w:delText>
              </w:r>
            </w:del>
            <w:ins w:id="2928" w:author="vopatrilova" w:date="2018-11-19T12:37:00Z">
              <w:r w:rsidR="003004EB">
                <w:rPr>
                  <w:b/>
                  <w:sz w:val="18"/>
                </w:rPr>
                <w:t>Povinná literatura:</w:t>
              </w:r>
            </w:ins>
          </w:p>
          <w:p w:rsidR="003004EB" w:rsidRPr="00D31332" w:rsidDel="00C7769D" w:rsidRDefault="003004EB" w:rsidP="0010688A">
            <w:pPr>
              <w:jc w:val="both"/>
              <w:rPr>
                <w:ins w:id="2929" w:author="vopatrilova" w:date="2018-11-19T12:38:00Z"/>
                <w:del w:id="2930" w:author="Jiří Vojtěšek" w:date="2018-11-22T22:15:00Z"/>
                <w:sz w:val="18"/>
              </w:rPr>
            </w:pPr>
          </w:p>
          <w:p w:rsidR="003953E9" w:rsidRPr="003953E9" w:rsidRDefault="00C7769D">
            <w:pPr>
              <w:jc w:val="both"/>
              <w:rPr>
                <w:ins w:id="2931" w:author="vopatrilova" w:date="2018-11-19T12:38:00Z"/>
                <w:color w:val="000000"/>
                <w:rPrChange w:id="2932" w:author="vopatrilova" w:date="2018-11-19T12:39:00Z">
                  <w:rPr>
                    <w:ins w:id="2933" w:author="vopatrilova" w:date="2018-11-19T12:38:00Z"/>
                    <w:color w:val="000000"/>
                    <w:sz w:val="24"/>
                    <w:szCs w:val="24"/>
                  </w:rPr>
                </w:rPrChange>
              </w:rPr>
              <w:pPrChange w:id="2934" w:author="vopatrilova" w:date="2018-11-19T12:38:00Z">
                <w:pPr>
                  <w:spacing w:before="100" w:beforeAutospacing="1" w:after="100" w:afterAutospacing="1"/>
                  <w:jc w:val="both"/>
                </w:pPr>
              </w:pPrChange>
            </w:pPr>
            <w:ins w:id="2935" w:author="vopatrilova" w:date="2018-11-19T12:36:00Z">
              <w:r w:rsidRPr="00C7769D">
                <w:rPr>
                  <w:color w:val="000000"/>
                </w:rPr>
                <w:t>BROOKSHEAR</w:t>
              </w:r>
              <w:r w:rsidR="008C3AC8" w:rsidRPr="008C3AC8">
                <w:rPr>
                  <w:color w:val="000000"/>
                  <w:rPrChange w:id="2936" w:author="vopatrilova" w:date="2018-11-19T12:39:00Z">
                    <w:rPr>
                      <w:color w:val="000000"/>
                      <w:sz w:val="24"/>
                      <w:szCs w:val="24"/>
                    </w:rPr>
                  </w:rPrChange>
                </w:rPr>
                <w:t>, J. G</w:t>
              </w:r>
            </w:ins>
            <w:ins w:id="2937" w:author="Jiří Vojtěšek" w:date="2018-11-22T22:16:00Z">
              <w:r w:rsidR="00864B6D">
                <w:rPr>
                  <w:color w:val="000000"/>
                </w:rPr>
                <w:t>.</w:t>
              </w:r>
            </w:ins>
            <w:ins w:id="2938" w:author="vopatrilova" w:date="2018-11-19T12:36:00Z">
              <w:r w:rsidR="008C3AC8" w:rsidRPr="008C3AC8">
                <w:rPr>
                  <w:color w:val="000000"/>
                  <w:rPrChange w:id="2939" w:author="vopatrilova" w:date="2018-11-19T12:39:00Z">
                    <w:rPr>
                      <w:color w:val="000000"/>
                      <w:sz w:val="24"/>
                      <w:szCs w:val="24"/>
                    </w:rPr>
                  </w:rPrChange>
                </w:rPr>
                <w:t>, D</w:t>
              </w:r>
            </w:ins>
            <w:ins w:id="2940" w:author="Jiří Vojtěšek" w:date="2018-11-22T22:16:00Z">
              <w:r w:rsidR="00864B6D">
                <w:rPr>
                  <w:color w:val="000000"/>
                </w:rPr>
                <w:t>.</w:t>
              </w:r>
            </w:ins>
            <w:ins w:id="2941" w:author="vopatrilova" w:date="2018-11-19T12:36:00Z">
              <w:r w:rsidR="008C3AC8" w:rsidRPr="008C3AC8">
                <w:rPr>
                  <w:color w:val="000000"/>
                  <w:rPrChange w:id="2942" w:author="vopatrilova" w:date="2018-11-19T12:39:00Z">
                    <w:rPr>
                      <w:color w:val="000000"/>
                      <w:sz w:val="24"/>
                      <w:szCs w:val="24"/>
                    </w:rPr>
                  </w:rPrChange>
                </w:rPr>
                <w:t xml:space="preserve"> T. </w:t>
              </w:r>
              <w:r w:rsidRPr="00C7769D">
                <w:rPr>
                  <w:color w:val="000000"/>
                </w:rPr>
                <w:t xml:space="preserve">SMITH </w:t>
              </w:r>
              <w:r w:rsidR="008C3AC8" w:rsidRPr="008C3AC8">
                <w:rPr>
                  <w:color w:val="000000"/>
                  <w:rPrChange w:id="2943" w:author="vopatrilova" w:date="2018-11-19T12:39:00Z">
                    <w:rPr>
                      <w:color w:val="000000"/>
                      <w:sz w:val="24"/>
                      <w:szCs w:val="24"/>
                    </w:rPr>
                  </w:rPrChange>
                </w:rPr>
                <w:t>a D</w:t>
              </w:r>
            </w:ins>
            <w:ins w:id="2944" w:author="Jiří Vojtěšek" w:date="2018-11-22T22:16:00Z">
              <w:r w:rsidR="00864B6D">
                <w:rPr>
                  <w:color w:val="000000"/>
                </w:rPr>
                <w:t>.</w:t>
              </w:r>
            </w:ins>
            <w:ins w:id="2945" w:author="vopatrilova" w:date="2018-11-19T12:36:00Z">
              <w:r w:rsidR="008C3AC8" w:rsidRPr="008C3AC8">
                <w:rPr>
                  <w:color w:val="000000"/>
                  <w:rPrChange w:id="2946" w:author="vopatrilova" w:date="2018-11-19T12:39:00Z">
                    <w:rPr>
                      <w:color w:val="000000"/>
                      <w:sz w:val="24"/>
                      <w:szCs w:val="24"/>
                    </w:rPr>
                  </w:rPrChange>
                </w:rPr>
                <w:t xml:space="preserve"> </w:t>
              </w:r>
              <w:r w:rsidRPr="00C7769D">
                <w:rPr>
                  <w:color w:val="000000"/>
                </w:rPr>
                <w:t>BRYLOW</w:t>
              </w:r>
              <w:r w:rsidR="008C3AC8" w:rsidRPr="008C3AC8">
                <w:rPr>
                  <w:color w:val="000000"/>
                  <w:rPrChange w:id="2947" w:author="vopatrilova" w:date="2018-11-19T12:39:00Z">
                    <w:rPr>
                      <w:color w:val="000000"/>
                      <w:sz w:val="24"/>
                      <w:szCs w:val="24"/>
                    </w:rPr>
                  </w:rPrChange>
                </w:rPr>
                <w:t xml:space="preserve">. </w:t>
              </w:r>
              <w:r w:rsidR="008C3AC8" w:rsidRPr="00864B6D">
                <w:rPr>
                  <w:i/>
                  <w:color w:val="000000"/>
                  <w:rPrChange w:id="2948" w:author="Jiří Vojtěšek" w:date="2018-11-22T22:17:00Z">
                    <w:rPr>
                      <w:color w:val="000000"/>
                      <w:sz w:val="24"/>
                      <w:szCs w:val="24"/>
                    </w:rPr>
                  </w:rPrChange>
                </w:rPr>
                <w:t>Informatika</w:t>
              </w:r>
              <w:r w:rsidR="008C3AC8" w:rsidRPr="008C3AC8">
                <w:rPr>
                  <w:color w:val="000000"/>
                  <w:rPrChange w:id="2949" w:author="vopatrilova" w:date="2018-11-19T12:39:00Z">
                    <w:rPr>
                      <w:color w:val="000000"/>
                      <w:sz w:val="24"/>
                      <w:szCs w:val="24"/>
                    </w:rPr>
                  </w:rPrChange>
                </w:rPr>
                <w:t>. Brno: Computer Press, 2013. ISBN 9788025138052.</w:t>
              </w:r>
            </w:ins>
          </w:p>
          <w:p w:rsidR="003953E9" w:rsidRPr="003953E9" w:rsidRDefault="00C7769D">
            <w:pPr>
              <w:jc w:val="both"/>
              <w:rPr>
                <w:ins w:id="2950" w:author="vopatrilova" w:date="2018-11-19T12:38:00Z"/>
                <w:color w:val="000000"/>
                <w:rPrChange w:id="2951" w:author="vopatrilova" w:date="2018-11-19T12:39:00Z">
                  <w:rPr>
                    <w:ins w:id="2952" w:author="vopatrilova" w:date="2018-11-19T12:38:00Z"/>
                    <w:color w:val="000000"/>
                    <w:sz w:val="24"/>
                    <w:szCs w:val="24"/>
                  </w:rPr>
                </w:rPrChange>
              </w:rPr>
              <w:pPrChange w:id="2953" w:author="vopatrilova" w:date="2018-11-19T12:38:00Z">
                <w:pPr>
                  <w:spacing w:before="100" w:beforeAutospacing="1" w:after="100" w:afterAutospacing="1"/>
                  <w:jc w:val="both"/>
                </w:pPr>
              </w:pPrChange>
            </w:pPr>
            <w:ins w:id="2954" w:author="vopatrilova" w:date="2018-11-19T12:36:00Z">
              <w:r w:rsidRPr="00C7769D">
                <w:rPr>
                  <w:color w:val="000000"/>
                </w:rPr>
                <w:t>BROOKSHEAR</w:t>
              </w:r>
              <w:r w:rsidR="008C3AC8" w:rsidRPr="008C3AC8">
                <w:rPr>
                  <w:color w:val="000000"/>
                  <w:rPrChange w:id="2955" w:author="vopatrilova" w:date="2018-11-19T12:39:00Z">
                    <w:rPr>
                      <w:color w:val="000000"/>
                      <w:sz w:val="24"/>
                      <w:szCs w:val="24"/>
                    </w:rPr>
                  </w:rPrChange>
                </w:rPr>
                <w:t>, J. G</w:t>
              </w:r>
            </w:ins>
            <w:ins w:id="2956" w:author="Jiří Vojtěšek" w:date="2018-11-22T22:16:00Z">
              <w:r w:rsidR="00864B6D">
                <w:rPr>
                  <w:color w:val="000000"/>
                </w:rPr>
                <w:t>.</w:t>
              </w:r>
            </w:ins>
            <w:ins w:id="2957" w:author="vopatrilova" w:date="2018-11-19T12:36:00Z">
              <w:r w:rsidR="008C3AC8" w:rsidRPr="008C3AC8">
                <w:rPr>
                  <w:color w:val="000000"/>
                  <w:rPrChange w:id="2958" w:author="vopatrilova" w:date="2018-11-19T12:39:00Z">
                    <w:rPr>
                      <w:color w:val="000000"/>
                      <w:sz w:val="24"/>
                      <w:szCs w:val="24"/>
                    </w:rPr>
                  </w:rPrChange>
                </w:rPr>
                <w:t>, D</w:t>
              </w:r>
            </w:ins>
            <w:ins w:id="2959" w:author="Jiří Vojtěšek" w:date="2018-11-22T22:16:00Z">
              <w:r w:rsidR="00864B6D">
                <w:rPr>
                  <w:color w:val="000000"/>
                </w:rPr>
                <w:t>.</w:t>
              </w:r>
            </w:ins>
            <w:ins w:id="2960" w:author="vopatrilova" w:date="2018-11-19T12:36:00Z">
              <w:r w:rsidR="008C3AC8" w:rsidRPr="008C3AC8">
                <w:rPr>
                  <w:color w:val="000000"/>
                  <w:rPrChange w:id="2961" w:author="vopatrilova" w:date="2018-11-19T12:39:00Z">
                    <w:rPr>
                      <w:color w:val="000000"/>
                      <w:sz w:val="24"/>
                      <w:szCs w:val="24"/>
                    </w:rPr>
                  </w:rPrChange>
                </w:rPr>
                <w:t xml:space="preserve"> T. </w:t>
              </w:r>
              <w:r w:rsidRPr="00C7769D">
                <w:rPr>
                  <w:color w:val="000000"/>
                </w:rPr>
                <w:t xml:space="preserve">SMITH </w:t>
              </w:r>
              <w:r w:rsidR="008C3AC8" w:rsidRPr="008C3AC8">
                <w:rPr>
                  <w:color w:val="000000"/>
                  <w:rPrChange w:id="2962" w:author="vopatrilova" w:date="2018-11-19T12:39:00Z">
                    <w:rPr>
                      <w:color w:val="000000"/>
                      <w:sz w:val="24"/>
                      <w:szCs w:val="24"/>
                    </w:rPr>
                  </w:rPrChange>
                </w:rPr>
                <w:t>a D</w:t>
              </w:r>
            </w:ins>
            <w:ins w:id="2963" w:author="Jiří Vojtěšek" w:date="2018-11-22T22:16:00Z">
              <w:r w:rsidR="00864B6D">
                <w:rPr>
                  <w:color w:val="000000"/>
                </w:rPr>
                <w:t>.</w:t>
              </w:r>
            </w:ins>
            <w:ins w:id="2964" w:author="vopatrilova" w:date="2018-11-19T12:36:00Z">
              <w:r w:rsidR="008C3AC8" w:rsidRPr="008C3AC8">
                <w:rPr>
                  <w:color w:val="000000"/>
                  <w:rPrChange w:id="2965" w:author="vopatrilova" w:date="2018-11-19T12:39:00Z">
                    <w:rPr>
                      <w:color w:val="000000"/>
                      <w:sz w:val="24"/>
                      <w:szCs w:val="24"/>
                    </w:rPr>
                  </w:rPrChange>
                </w:rPr>
                <w:t xml:space="preserve"> </w:t>
              </w:r>
              <w:r w:rsidRPr="00C7769D">
                <w:rPr>
                  <w:color w:val="000000"/>
                </w:rPr>
                <w:t>BRYLOW</w:t>
              </w:r>
              <w:r w:rsidR="008C3AC8" w:rsidRPr="008C3AC8">
                <w:rPr>
                  <w:color w:val="000000"/>
                  <w:rPrChange w:id="2966" w:author="vopatrilova" w:date="2018-11-19T12:39:00Z">
                    <w:rPr>
                      <w:color w:val="000000"/>
                      <w:sz w:val="24"/>
                      <w:szCs w:val="24"/>
                    </w:rPr>
                  </w:rPrChange>
                </w:rPr>
                <w:t xml:space="preserve">. </w:t>
              </w:r>
              <w:r w:rsidR="008C3AC8" w:rsidRPr="00864B6D">
                <w:rPr>
                  <w:i/>
                  <w:color w:val="000000"/>
                  <w:rPrChange w:id="2967" w:author="Jiří Vojtěšek" w:date="2018-11-22T22:17:00Z">
                    <w:rPr>
                      <w:color w:val="000000"/>
                      <w:sz w:val="24"/>
                      <w:szCs w:val="24"/>
                    </w:rPr>
                  </w:rPrChange>
                </w:rPr>
                <w:t>Computer Science: An Overview</w:t>
              </w:r>
              <w:r w:rsidR="008C3AC8" w:rsidRPr="008C3AC8">
                <w:rPr>
                  <w:color w:val="000000"/>
                  <w:rPrChange w:id="2968" w:author="vopatrilova" w:date="2018-11-19T12:39:00Z">
                    <w:rPr>
                      <w:color w:val="000000"/>
                      <w:sz w:val="24"/>
                      <w:szCs w:val="24"/>
                    </w:rPr>
                  </w:rPrChange>
                </w:rPr>
                <w:t>. Pearson ISBN-13: 978-0134875460.</w:t>
              </w:r>
            </w:ins>
          </w:p>
          <w:p w:rsidR="003953E9" w:rsidRPr="003953E9" w:rsidRDefault="00C7769D">
            <w:pPr>
              <w:jc w:val="both"/>
              <w:rPr>
                <w:ins w:id="2969" w:author="vopatrilova" w:date="2018-11-19T12:36:00Z"/>
                <w:color w:val="000000"/>
                <w:rPrChange w:id="2970" w:author="vopatrilova" w:date="2018-11-19T12:39:00Z">
                  <w:rPr>
                    <w:ins w:id="2971" w:author="vopatrilova" w:date="2018-11-19T12:36:00Z"/>
                    <w:color w:val="000000"/>
                    <w:sz w:val="24"/>
                    <w:szCs w:val="24"/>
                  </w:rPr>
                </w:rPrChange>
              </w:rPr>
              <w:pPrChange w:id="2972" w:author="vopatrilova" w:date="2018-11-19T12:38:00Z">
                <w:pPr>
                  <w:spacing w:before="100" w:beforeAutospacing="1" w:after="100" w:afterAutospacing="1"/>
                  <w:jc w:val="both"/>
                </w:pPr>
              </w:pPrChange>
            </w:pPr>
            <w:ins w:id="2973" w:author="vopatrilova" w:date="2018-11-19T12:36:00Z">
              <w:r w:rsidRPr="00C7769D">
                <w:rPr>
                  <w:color w:val="000000"/>
                </w:rPr>
                <w:t>SYSEL</w:t>
              </w:r>
              <w:r w:rsidR="008C3AC8" w:rsidRPr="008C3AC8">
                <w:rPr>
                  <w:color w:val="000000"/>
                  <w:rPrChange w:id="2974" w:author="vopatrilova" w:date="2018-11-19T12:39:00Z">
                    <w:rPr>
                      <w:color w:val="000000"/>
                      <w:sz w:val="24"/>
                      <w:szCs w:val="24"/>
                    </w:rPr>
                  </w:rPrChange>
                </w:rPr>
                <w:t xml:space="preserve">, M. </w:t>
              </w:r>
              <w:r w:rsidR="008C3AC8" w:rsidRPr="00864B6D">
                <w:rPr>
                  <w:i/>
                  <w:color w:val="000000"/>
                  <w:rPrChange w:id="2975" w:author="Jiří Vojtěšek" w:date="2018-11-22T22:17:00Z">
                    <w:rPr>
                      <w:color w:val="000000"/>
                      <w:sz w:val="24"/>
                      <w:szCs w:val="24"/>
                    </w:rPr>
                  </w:rPrChange>
                </w:rPr>
                <w:t>Materiály a přednášky zveřejněné v LMS Moodle</w:t>
              </w:r>
              <w:r w:rsidR="008C3AC8" w:rsidRPr="008C3AC8">
                <w:rPr>
                  <w:color w:val="000000"/>
                  <w:rPrChange w:id="2976" w:author="vopatrilova" w:date="2018-11-19T12:39:00Z">
                    <w:rPr>
                      <w:color w:val="000000"/>
                      <w:sz w:val="24"/>
                      <w:szCs w:val="24"/>
                    </w:rPr>
                  </w:rPrChange>
                </w:rPr>
                <w:t>.</w:t>
              </w:r>
            </w:ins>
          </w:p>
          <w:p w:rsidR="003004EB" w:rsidRDefault="003004EB" w:rsidP="0010688A">
            <w:pPr>
              <w:jc w:val="both"/>
              <w:rPr>
                <w:ins w:id="2977" w:author="vopatrilova" w:date="2018-11-19T12:38:00Z"/>
                <w:sz w:val="18"/>
              </w:rPr>
            </w:pPr>
          </w:p>
          <w:p w:rsidR="00982B32" w:rsidRPr="00D31332" w:rsidDel="003004EB" w:rsidRDefault="00982B32" w:rsidP="0010688A">
            <w:pPr>
              <w:jc w:val="both"/>
              <w:rPr>
                <w:del w:id="2978" w:author="vopatrilova" w:date="2018-11-19T12:36:00Z"/>
                <w:sz w:val="18"/>
              </w:rPr>
            </w:pPr>
            <w:del w:id="2979" w:author="vopatrilova" w:date="2018-11-19T12:36:00Z">
              <w:r w:rsidRPr="00D31332" w:rsidDel="003004EB">
                <w:rPr>
                  <w:sz w:val="18"/>
                </w:rPr>
                <w:delText>BROOKSHEAR, J. Glenn, David T. SMITH a Dennis BRYLOW. Informatika. Brno: Computer Press, 2013. ISBN 9788025138052.</w:delText>
              </w:r>
            </w:del>
          </w:p>
          <w:p w:rsidR="00982B32" w:rsidRPr="00D31332" w:rsidDel="003004EB" w:rsidRDefault="00982B32" w:rsidP="0010688A">
            <w:pPr>
              <w:jc w:val="both"/>
              <w:rPr>
                <w:del w:id="2980" w:author="vopatrilova" w:date="2018-11-19T12:36:00Z"/>
                <w:sz w:val="18"/>
              </w:rPr>
            </w:pPr>
            <w:del w:id="2981" w:author="vopatrilova" w:date="2018-11-19T12:36:00Z">
              <w:r w:rsidRPr="00D31332" w:rsidDel="003004EB">
                <w:rPr>
                  <w:sz w:val="18"/>
                </w:rPr>
                <w:delText>SYSEL, M. Materiály a přednášky zveřejněné v LMS Moodle.</w:delText>
              </w:r>
            </w:del>
          </w:p>
          <w:p w:rsidR="00982B32" w:rsidRPr="00D31332" w:rsidRDefault="00982B32" w:rsidP="0010688A">
            <w:pPr>
              <w:jc w:val="both"/>
              <w:rPr>
                <w:sz w:val="18"/>
              </w:rPr>
            </w:pPr>
            <w:r w:rsidRPr="00D31332">
              <w:rPr>
                <w:b/>
                <w:sz w:val="18"/>
              </w:rPr>
              <w:t>Doporučená</w:t>
            </w:r>
            <w:ins w:id="2982" w:author="vopatrilova" w:date="2018-11-19T12:37:00Z">
              <w:r w:rsidR="003004EB">
                <w:rPr>
                  <w:b/>
                  <w:sz w:val="18"/>
                </w:rPr>
                <w:t xml:space="preserve"> literatura</w:t>
              </w:r>
            </w:ins>
            <w:r w:rsidRPr="00D31332">
              <w:rPr>
                <w:sz w:val="18"/>
              </w:rPr>
              <w:t>:</w:t>
            </w:r>
          </w:p>
          <w:p w:rsidR="003953E9" w:rsidRPr="003953E9" w:rsidRDefault="00864B6D">
            <w:pPr>
              <w:jc w:val="both"/>
              <w:rPr>
                <w:ins w:id="2983" w:author="vopatrilova" w:date="2018-11-19T12:37:00Z"/>
                <w:color w:val="000000"/>
                <w:rPrChange w:id="2984" w:author="vopatrilova" w:date="2018-11-19T12:39:00Z">
                  <w:rPr>
                    <w:ins w:id="2985" w:author="vopatrilova" w:date="2018-11-19T12:37:00Z"/>
                    <w:color w:val="000000"/>
                    <w:sz w:val="24"/>
                    <w:szCs w:val="24"/>
                  </w:rPr>
                </w:rPrChange>
              </w:rPr>
              <w:pPrChange w:id="2986" w:author="vopatrilova" w:date="2018-11-19T12:39:00Z">
                <w:pPr>
                  <w:spacing w:before="100" w:beforeAutospacing="1" w:after="100" w:afterAutospacing="1"/>
                  <w:jc w:val="both"/>
                </w:pPr>
              </w:pPrChange>
            </w:pPr>
            <w:ins w:id="2987" w:author="vopatrilova" w:date="2018-11-19T12:37:00Z">
              <w:r w:rsidRPr="00864B6D">
                <w:rPr>
                  <w:color w:val="000000"/>
                </w:rPr>
                <w:t>DEMBOWSKI</w:t>
              </w:r>
              <w:r w:rsidR="008C3AC8" w:rsidRPr="008C3AC8">
                <w:rPr>
                  <w:color w:val="000000"/>
                  <w:rPrChange w:id="2988" w:author="vopatrilova" w:date="2018-11-19T12:39:00Z">
                    <w:rPr>
                      <w:color w:val="000000"/>
                      <w:sz w:val="24"/>
                      <w:szCs w:val="24"/>
                    </w:rPr>
                  </w:rPrChange>
                </w:rPr>
                <w:t xml:space="preserve">, Klaus. </w:t>
              </w:r>
              <w:r w:rsidR="008C3AC8" w:rsidRPr="00864B6D">
                <w:rPr>
                  <w:i/>
                  <w:color w:val="000000"/>
                  <w:rPrChange w:id="2989" w:author="Jiří Vojtěšek" w:date="2018-11-22T22:17:00Z">
                    <w:rPr>
                      <w:color w:val="000000"/>
                      <w:sz w:val="24"/>
                      <w:szCs w:val="24"/>
                    </w:rPr>
                  </w:rPrChange>
                </w:rPr>
                <w:t>Mistrovství v hardware</w:t>
              </w:r>
              <w:r w:rsidR="008C3AC8" w:rsidRPr="008C3AC8">
                <w:rPr>
                  <w:color w:val="000000"/>
                  <w:rPrChange w:id="2990" w:author="vopatrilova" w:date="2018-11-19T12:39:00Z">
                    <w:rPr>
                      <w:color w:val="000000"/>
                      <w:sz w:val="24"/>
                      <w:szCs w:val="24"/>
                    </w:rPr>
                  </w:rPrChange>
                </w:rPr>
                <w:t>. Brno: Computer Press, 2009. ISBN 9788025123102.</w:t>
              </w:r>
            </w:ins>
          </w:p>
          <w:p w:rsidR="003953E9" w:rsidRPr="003953E9" w:rsidRDefault="00864B6D">
            <w:pPr>
              <w:jc w:val="both"/>
              <w:rPr>
                <w:ins w:id="2991" w:author="vopatrilova" w:date="2018-11-19T12:37:00Z"/>
                <w:color w:val="000000"/>
                <w:rPrChange w:id="2992" w:author="vopatrilova" w:date="2018-11-19T12:39:00Z">
                  <w:rPr>
                    <w:ins w:id="2993" w:author="vopatrilova" w:date="2018-11-19T12:37:00Z"/>
                    <w:color w:val="000000"/>
                    <w:sz w:val="24"/>
                    <w:szCs w:val="24"/>
                  </w:rPr>
                </w:rPrChange>
              </w:rPr>
              <w:pPrChange w:id="2994" w:author="vopatrilova" w:date="2018-11-19T12:39:00Z">
                <w:pPr>
                  <w:spacing w:before="100" w:beforeAutospacing="1" w:after="100" w:afterAutospacing="1"/>
                  <w:jc w:val="both"/>
                </w:pPr>
              </w:pPrChange>
            </w:pPr>
            <w:ins w:id="2995" w:author="vopatrilova" w:date="2018-11-19T12:37:00Z">
              <w:r w:rsidRPr="00864B6D">
                <w:rPr>
                  <w:color w:val="000000"/>
                </w:rPr>
                <w:t>MESSMER</w:t>
              </w:r>
              <w:r w:rsidR="008C3AC8" w:rsidRPr="008C3AC8">
                <w:rPr>
                  <w:color w:val="000000"/>
                  <w:rPrChange w:id="2996" w:author="vopatrilova" w:date="2018-11-19T12:39:00Z">
                    <w:rPr>
                      <w:color w:val="000000"/>
                      <w:sz w:val="24"/>
                      <w:szCs w:val="24"/>
                    </w:rPr>
                  </w:rPrChange>
                </w:rPr>
                <w:t xml:space="preserve">, H. P. </w:t>
              </w:r>
              <w:r w:rsidR="008C3AC8" w:rsidRPr="00864B6D">
                <w:rPr>
                  <w:i/>
                  <w:color w:val="000000"/>
                  <w:rPrChange w:id="2997" w:author="Jiří Vojtěšek" w:date="2018-11-22T22:17:00Z">
                    <w:rPr>
                      <w:color w:val="000000"/>
                      <w:sz w:val="24"/>
                      <w:szCs w:val="24"/>
                    </w:rPr>
                  </w:rPrChange>
                </w:rPr>
                <w:t>Velká kniha hardware - architektura, funkce, programování</w:t>
              </w:r>
              <w:r w:rsidR="008C3AC8" w:rsidRPr="008C3AC8">
                <w:rPr>
                  <w:color w:val="000000"/>
                  <w:rPrChange w:id="2998" w:author="vopatrilova" w:date="2018-11-19T12:39:00Z">
                    <w:rPr>
                      <w:color w:val="000000"/>
                      <w:sz w:val="24"/>
                      <w:szCs w:val="24"/>
                    </w:rPr>
                  </w:rPrChange>
                </w:rPr>
                <w:t>. Computer Press, 2005.</w:t>
              </w:r>
            </w:ins>
          </w:p>
          <w:p w:rsidR="003953E9" w:rsidRPr="003953E9" w:rsidRDefault="00864B6D">
            <w:pPr>
              <w:jc w:val="both"/>
              <w:rPr>
                <w:ins w:id="2999" w:author="vopatrilova" w:date="2018-11-19T12:37:00Z"/>
                <w:color w:val="000000"/>
                <w:rPrChange w:id="3000" w:author="vopatrilova" w:date="2018-11-19T12:39:00Z">
                  <w:rPr>
                    <w:ins w:id="3001" w:author="vopatrilova" w:date="2018-11-19T12:37:00Z"/>
                    <w:color w:val="000000"/>
                    <w:sz w:val="24"/>
                    <w:szCs w:val="24"/>
                  </w:rPr>
                </w:rPrChange>
              </w:rPr>
              <w:pPrChange w:id="3002" w:author="vopatrilova" w:date="2018-11-19T12:39:00Z">
                <w:pPr>
                  <w:spacing w:before="100" w:beforeAutospacing="1" w:after="100" w:afterAutospacing="1"/>
                  <w:jc w:val="both"/>
                </w:pPr>
              </w:pPrChange>
            </w:pPr>
            <w:ins w:id="3003" w:author="vopatrilova" w:date="2018-11-19T12:37:00Z">
              <w:r w:rsidRPr="00864B6D">
                <w:rPr>
                  <w:color w:val="000000"/>
                </w:rPr>
                <w:t>MUELLER</w:t>
              </w:r>
              <w:r w:rsidR="008C3AC8" w:rsidRPr="008C3AC8">
                <w:rPr>
                  <w:color w:val="000000"/>
                  <w:rPrChange w:id="3004" w:author="vopatrilova" w:date="2018-11-19T12:39:00Z">
                    <w:rPr>
                      <w:color w:val="000000"/>
                      <w:sz w:val="24"/>
                      <w:szCs w:val="24"/>
                    </w:rPr>
                  </w:rPrChange>
                </w:rPr>
                <w:t xml:space="preserve">, S. </w:t>
              </w:r>
              <w:r w:rsidR="008C3AC8" w:rsidRPr="00864B6D">
                <w:rPr>
                  <w:i/>
                  <w:color w:val="000000"/>
                  <w:rPrChange w:id="3005" w:author="Jiří Vojtěšek" w:date="2018-11-22T22:17:00Z">
                    <w:rPr>
                      <w:color w:val="000000"/>
                      <w:sz w:val="24"/>
                      <w:szCs w:val="24"/>
                    </w:rPr>
                  </w:rPrChange>
                </w:rPr>
                <w:t>Osobní počítač</w:t>
              </w:r>
              <w:r w:rsidR="008C3AC8" w:rsidRPr="008C3AC8">
                <w:rPr>
                  <w:color w:val="000000"/>
                  <w:rPrChange w:id="3006" w:author="vopatrilova" w:date="2018-11-19T12:39:00Z">
                    <w:rPr>
                      <w:color w:val="000000"/>
                      <w:sz w:val="24"/>
                      <w:szCs w:val="24"/>
                    </w:rPr>
                  </w:rPrChange>
                </w:rPr>
                <w:t>. Brno : Computer Press, 2003.</w:t>
              </w:r>
            </w:ins>
          </w:p>
          <w:p w:rsidR="003953E9" w:rsidRPr="003953E9" w:rsidRDefault="00864B6D">
            <w:pPr>
              <w:jc w:val="both"/>
              <w:rPr>
                <w:ins w:id="3007" w:author="vopatrilova" w:date="2018-11-19T12:37:00Z"/>
                <w:color w:val="000000"/>
                <w:rPrChange w:id="3008" w:author="vopatrilova" w:date="2018-11-19T12:39:00Z">
                  <w:rPr>
                    <w:ins w:id="3009" w:author="vopatrilova" w:date="2018-11-19T12:37:00Z"/>
                    <w:color w:val="000000"/>
                    <w:sz w:val="24"/>
                    <w:szCs w:val="24"/>
                  </w:rPr>
                </w:rPrChange>
              </w:rPr>
              <w:pPrChange w:id="3010" w:author="vopatrilova" w:date="2018-11-19T12:39:00Z">
                <w:pPr>
                  <w:spacing w:before="100" w:beforeAutospacing="1" w:after="100" w:afterAutospacing="1"/>
                  <w:jc w:val="both"/>
                </w:pPr>
              </w:pPrChange>
            </w:pPr>
            <w:ins w:id="3011" w:author="vopatrilova" w:date="2018-11-19T12:37:00Z">
              <w:r w:rsidRPr="00864B6D">
                <w:rPr>
                  <w:color w:val="000000"/>
                </w:rPr>
                <w:t>MUELLER</w:t>
              </w:r>
              <w:r w:rsidR="008C3AC8" w:rsidRPr="008C3AC8">
                <w:rPr>
                  <w:color w:val="000000"/>
                  <w:rPrChange w:id="3012" w:author="vopatrilova" w:date="2018-11-19T12:39:00Z">
                    <w:rPr>
                      <w:color w:val="000000"/>
                      <w:sz w:val="24"/>
                      <w:szCs w:val="24"/>
                    </w:rPr>
                  </w:rPrChange>
                </w:rPr>
                <w:t xml:space="preserve">, S. </w:t>
              </w:r>
              <w:r w:rsidR="008C3AC8" w:rsidRPr="00864B6D">
                <w:rPr>
                  <w:i/>
                  <w:color w:val="000000"/>
                  <w:rPrChange w:id="3013" w:author="Jiří Vojtěšek" w:date="2018-11-22T22:17:00Z">
                    <w:rPr>
                      <w:color w:val="000000"/>
                      <w:sz w:val="24"/>
                      <w:szCs w:val="24"/>
                    </w:rPr>
                  </w:rPrChange>
                </w:rPr>
                <w:t>Upgrading and Repairing PCs</w:t>
              </w:r>
              <w:r w:rsidR="008C3AC8" w:rsidRPr="008C3AC8">
                <w:rPr>
                  <w:color w:val="000000"/>
                  <w:rPrChange w:id="3014" w:author="vopatrilova" w:date="2018-11-19T12:39:00Z">
                    <w:rPr>
                      <w:color w:val="000000"/>
                      <w:sz w:val="24"/>
                      <w:szCs w:val="24"/>
                    </w:rPr>
                  </w:rPrChange>
                </w:rPr>
                <w:t xml:space="preserve">. Que.  ISBN-13: 978-0789756107 </w:t>
              </w:r>
            </w:ins>
          </w:p>
          <w:p w:rsidR="003953E9" w:rsidRPr="003953E9" w:rsidRDefault="00864B6D">
            <w:pPr>
              <w:jc w:val="both"/>
              <w:rPr>
                <w:ins w:id="3015" w:author="vopatrilova" w:date="2018-11-19T12:37:00Z"/>
                <w:color w:val="000000"/>
                <w:rPrChange w:id="3016" w:author="vopatrilova" w:date="2018-11-19T12:39:00Z">
                  <w:rPr>
                    <w:ins w:id="3017" w:author="vopatrilova" w:date="2018-11-19T12:37:00Z"/>
                    <w:color w:val="000000"/>
                    <w:sz w:val="24"/>
                    <w:szCs w:val="24"/>
                  </w:rPr>
                </w:rPrChange>
              </w:rPr>
              <w:pPrChange w:id="3018" w:author="vopatrilova" w:date="2018-11-19T12:39:00Z">
                <w:pPr>
                  <w:spacing w:before="100" w:beforeAutospacing="1" w:after="100" w:afterAutospacing="1"/>
                  <w:jc w:val="both"/>
                </w:pPr>
              </w:pPrChange>
            </w:pPr>
            <w:ins w:id="3019" w:author="vopatrilova" w:date="2018-11-19T12:37:00Z">
              <w:r w:rsidRPr="00864B6D">
                <w:rPr>
                  <w:color w:val="000000"/>
                </w:rPr>
                <w:t xml:space="preserve">PATTERSON </w:t>
              </w:r>
              <w:r w:rsidR="008C3AC8" w:rsidRPr="008C3AC8">
                <w:rPr>
                  <w:color w:val="000000"/>
                  <w:rPrChange w:id="3020" w:author="vopatrilova" w:date="2018-11-19T12:39:00Z">
                    <w:rPr>
                      <w:color w:val="000000"/>
                      <w:sz w:val="24"/>
                      <w:szCs w:val="24"/>
                    </w:rPr>
                  </w:rPrChange>
                </w:rPr>
                <w:t xml:space="preserve">D. A., </w:t>
              </w:r>
              <w:r w:rsidRPr="00864B6D">
                <w:rPr>
                  <w:color w:val="000000"/>
                </w:rPr>
                <w:t xml:space="preserve">HENNESSY </w:t>
              </w:r>
              <w:r w:rsidR="008C3AC8" w:rsidRPr="008C3AC8">
                <w:rPr>
                  <w:color w:val="000000"/>
                  <w:rPrChange w:id="3021" w:author="vopatrilova" w:date="2018-11-19T12:39:00Z">
                    <w:rPr>
                      <w:color w:val="000000"/>
                      <w:sz w:val="24"/>
                      <w:szCs w:val="24"/>
                    </w:rPr>
                  </w:rPrChange>
                </w:rPr>
                <w:t xml:space="preserve">J. L. </w:t>
              </w:r>
              <w:r w:rsidR="008C3AC8" w:rsidRPr="00864B6D">
                <w:rPr>
                  <w:i/>
                  <w:color w:val="000000"/>
                  <w:rPrChange w:id="3022" w:author="Jiří Vojtěšek" w:date="2018-11-22T22:17:00Z">
                    <w:rPr>
                      <w:color w:val="000000"/>
                      <w:sz w:val="24"/>
                      <w:szCs w:val="24"/>
                    </w:rPr>
                  </w:rPrChange>
                </w:rPr>
                <w:t>Computer Organization and design: The Hardware/Software Interface</w:t>
              </w:r>
              <w:r w:rsidR="008C3AC8" w:rsidRPr="008C3AC8">
                <w:rPr>
                  <w:color w:val="000000"/>
                  <w:rPrChange w:id="3023" w:author="vopatrilova" w:date="2018-11-19T12:39:00Z">
                    <w:rPr>
                      <w:color w:val="000000"/>
                      <w:sz w:val="24"/>
                      <w:szCs w:val="24"/>
                    </w:rPr>
                  </w:rPrChange>
                </w:rPr>
                <w:t>. Elsevier, 2014. ISBN 978-0-12-407726-3.</w:t>
              </w:r>
            </w:ins>
          </w:p>
          <w:p w:rsidR="003953E9" w:rsidRPr="003953E9" w:rsidRDefault="00864B6D">
            <w:pPr>
              <w:jc w:val="both"/>
              <w:rPr>
                <w:ins w:id="3024" w:author="vopatrilova" w:date="2018-11-19T12:37:00Z"/>
                <w:color w:val="000000"/>
                <w:rPrChange w:id="3025" w:author="vopatrilova" w:date="2018-11-19T12:39:00Z">
                  <w:rPr>
                    <w:ins w:id="3026" w:author="vopatrilova" w:date="2018-11-19T12:37:00Z"/>
                    <w:color w:val="000000"/>
                    <w:sz w:val="24"/>
                    <w:szCs w:val="24"/>
                  </w:rPr>
                </w:rPrChange>
              </w:rPr>
              <w:pPrChange w:id="3027" w:author="vopatrilova" w:date="2018-11-19T12:39:00Z">
                <w:pPr>
                  <w:spacing w:before="100" w:beforeAutospacing="1" w:after="100" w:afterAutospacing="1"/>
                  <w:jc w:val="both"/>
                </w:pPr>
              </w:pPrChange>
            </w:pPr>
            <w:ins w:id="3028" w:author="vopatrilova" w:date="2018-11-19T12:37:00Z">
              <w:r w:rsidRPr="00864B6D">
                <w:rPr>
                  <w:color w:val="000000"/>
                </w:rPr>
                <w:t>JELÍNEK</w:t>
              </w:r>
              <w:r w:rsidR="008C3AC8" w:rsidRPr="008C3AC8">
                <w:rPr>
                  <w:color w:val="000000"/>
                  <w:rPrChange w:id="3029" w:author="vopatrilova" w:date="2018-11-19T12:39:00Z">
                    <w:rPr>
                      <w:color w:val="000000"/>
                      <w:sz w:val="24"/>
                      <w:szCs w:val="24"/>
                    </w:rPr>
                  </w:rPrChange>
                </w:rPr>
                <w:t xml:space="preserve">, L. </w:t>
              </w:r>
              <w:r w:rsidR="008C3AC8" w:rsidRPr="00864B6D">
                <w:rPr>
                  <w:i/>
                  <w:color w:val="000000"/>
                  <w:rPrChange w:id="3030" w:author="Jiří Vojtěšek" w:date="2018-11-22T22:17:00Z">
                    <w:rPr>
                      <w:color w:val="000000"/>
                      <w:sz w:val="24"/>
                      <w:szCs w:val="24"/>
                    </w:rPr>
                  </w:rPrChange>
                </w:rPr>
                <w:t>Jádro systému Linux: kompletní průvodce programátora</w:t>
              </w:r>
              <w:r w:rsidR="008C3AC8" w:rsidRPr="008C3AC8">
                <w:rPr>
                  <w:color w:val="000000"/>
                  <w:rPrChange w:id="3031" w:author="vopatrilova" w:date="2018-11-19T12:39:00Z">
                    <w:rPr>
                      <w:color w:val="000000"/>
                      <w:sz w:val="24"/>
                      <w:szCs w:val="24"/>
                    </w:rPr>
                  </w:rPrChange>
                </w:rPr>
                <w:t>. Brno: Computer Press, 2008. Programování (Computer Press). ISBN 9788025120842.</w:t>
              </w:r>
            </w:ins>
          </w:p>
          <w:p w:rsidR="003953E9" w:rsidRPr="003953E9" w:rsidRDefault="00864B6D">
            <w:pPr>
              <w:jc w:val="both"/>
              <w:rPr>
                <w:ins w:id="3032" w:author="vopatrilova" w:date="2018-11-19T12:37:00Z"/>
                <w:color w:val="000000"/>
                <w:rPrChange w:id="3033" w:author="vopatrilova" w:date="2018-11-19T12:39:00Z">
                  <w:rPr>
                    <w:ins w:id="3034" w:author="vopatrilova" w:date="2018-11-19T12:37:00Z"/>
                    <w:color w:val="000000"/>
                    <w:sz w:val="24"/>
                    <w:szCs w:val="24"/>
                  </w:rPr>
                </w:rPrChange>
              </w:rPr>
              <w:pPrChange w:id="3035" w:author="vopatrilova" w:date="2018-11-19T12:39:00Z">
                <w:pPr>
                  <w:spacing w:before="100" w:beforeAutospacing="1" w:after="100" w:afterAutospacing="1"/>
                  <w:jc w:val="both"/>
                </w:pPr>
              </w:pPrChange>
            </w:pPr>
            <w:ins w:id="3036" w:author="vopatrilova" w:date="2018-11-19T12:37:00Z">
              <w:r w:rsidRPr="00864B6D">
                <w:rPr>
                  <w:color w:val="000000"/>
                </w:rPr>
                <w:t>DRÁB</w:t>
              </w:r>
              <w:r w:rsidR="008C3AC8" w:rsidRPr="008C3AC8">
                <w:rPr>
                  <w:color w:val="000000"/>
                  <w:rPrChange w:id="3037" w:author="vopatrilova" w:date="2018-11-19T12:39:00Z">
                    <w:rPr>
                      <w:color w:val="000000"/>
                      <w:sz w:val="24"/>
                      <w:szCs w:val="24"/>
                    </w:rPr>
                  </w:rPrChange>
                </w:rPr>
                <w:t xml:space="preserve">, M. </w:t>
              </w:r>
              <w:r w:rsidR="008C3AC8" w:rsidRPr="00864B6D">
                <w:rPr>
                  <w:i/>
                  <w:color w:val="000000"/>
                  <w:rPrChange w:id="3038" w:author="Jiří Vojtěšek" w:date="2018-11-22T22:17:00Z">
                    <w:rPr>
                      <w:color w:val="000000"/>
                      <w:sz w:val="24"/>
                      <w:szCs w:val="24"/>
                    </w:rPr>
                  </w:rPrChange>
                </w:rPr>
                <w:t>Jádro systému Windows: kompletní průvodce programátora</w:t>
              </w:r>
              <w:r w:rsidR="008C3AC8" w:rsidRPr="008C3AC8">
                <w:rPr>
                  <w:color w:val="000000"/>
                  <w:rPrChange w:id="3039" w:author="vopatrilova" w:date="2018-11-19T12:39:00Z">
                    <w:rPr>
                      <w:color w:val="000000"/>
                      <w:sz w:val="24"/>
                      <w:szCs w:val="24"/>
                    </w:rPr>
                  </w:rPrChange>
                </w:rPr>
                <w:t>. Brno: Computer Press, 2011. Programování (Computer Press). ISBN 9788025127315.</w:t>
              </w:r>
            </w:ins>
          </w:p>
          <w:p w:rsidR="003953E9" w:rsidRPr="003953E9" w:rsidRDefault="00864B6D">
            <w:pPr>
              <w:jc w:val="both"/>
              <w:rPr>
                <w:ins w:id="3040" w:author="vopatrilova" w:date="2018-11-19T12:37:00Z"/>
                <w:color w:val="000000"/>
                <w:rPrChange w:id="3041" w:author="vopatrilova" w:date="2018-11-19T12:39:00Z">
                  <w:rPr>
                    <w:ins w:id="3042" w:author="vopatrilova" w:date="2018-11-19T12:37:00Z"/>
                    <w:color w:val="000000"/>
                    <w:sz w:val="24"/>
                    <w:szCs w:val="24"/>
                  </w:rPr>
                </w:rPrChange>
              </w:rPr>
              <w:pPrChange w:id="3043" w:author="vopatrilova" w:date="2018-11-19T12:39:00Z">
                <w:pPr>
                  <w:spacing w:before="100" w:beforeAutospacing="1" w:after="100" w:afterAutospacing="1"/>
                  <w:jc w:val="both"/>
                </w:pPr>
              </w:pPrChange>
            </w:pPr>
            <w:ins w:id="3044" w:author="vopatrilova" w:date="2018-11-19T12:37:00Z">
              <w:r w:rsidRPr="00864B6D">
                <w:rPr>
                  <w:color w:val="000000"/>
                </w:rPr>
                <w:t>TANENBAUM</w:t>
              </w:r>
              <w:r w:rsidR="008C3AC8" w:rsidRPr="008C3AC8">
                <w:rPr>
                  <w:color w:val="000000"/>
                  <w:rPrChange w:id="3045" w:author="vopatrilova" w:date="2018-11-19T12:39:00Z">
                    <w:rPr>
                      <w:color w:val="000000"/>
                      <w:sz w:val="24"/>
                      <w:szCs w:val="24"/>
                    </w:rPr>
                  </w:rPrChange>
                </w:rPr>
                <w:t xml:space="preserve">, A. S. </w:t>
              </w:r>
              <w:r w:rsidR="00DB09BC" w:rsidRPr="00DB09BC">
                <w:rPr>
                  <w:i/>
                  <w:color w:val="000000"/>
                </w:rPr>
                <w:t>MODERN OPERATING SYSTEMS</w:t>
              </w:r>
              <w:r w:rsidR="008C3AC8" w:rsidRPr="008C3AC8">
                <w:rPr>
                  <w:color w:val="000000"/>
                  <w:rPrChange w:id="3046" w:author="vopatrilova" w:date="2018-11-19T12:39:00Z">
                    <w:rPr>
                      <w:color w:val="000000"/>
                      <w:sz w:val="24"/>
                      <w:szCs w:val="24"/>
                    </w:rPr>
                  </w:rPrChange>
                </w:rPr>
                <w:t xml:space="preserve">. Upper Saddle River : Prentice Hall, 2002. ISBN 0130926418. </w:t>
              </w:r>
            </w:ins>
          </w:p>
          <w:p w:rsidR="003953E9" w:rsidRPr="003953E9" w:rsidRDefault="00864B6D">
            <w:pPr>
              <w:jc w:val="both"/>
              <w:rPr>
                <w:ins w:id="3047" w:author="vopatrilova" w:date="2018-11-19T12:37:00Z"/>
                <w:color w:val="000000"/>
                <w:rPrChange w:id="3048" w:author="vopatrilova" w:date="2018-11-19T12:39:00Z">
                  <w:rPr>
                    <w:ins w:id="3049" w:author="vopatrilova" w:date="2018-11-19T12:37:00Z"/>
                    <w:color w:val="000000"/>
                    <w:sz w:val="24"/>
                    <w:szCs w:val="24"/>
                  </w:rPr>
                </w:rPrChange>
              </w:rPr>
              <w:pPrChange w:id="3050" w:author="vopatrilova" w:date="2018-11-19T12:39:00Z">
                <w:pPr>
                  <w:spacing w:before="100" w:beforeAutospacing="1" w:after="100" w:afterAutospacing="1"/>
                  <w:jc w:val="both"/>
                </w:pPr>
              </w:pPrChange>
            </w:pPr>
            <w:ins w:id="3051" w:author="vopatrilova" w:date="2018-11-19T12:37:00Z">
              <w:r w:rsidRPr="00864B6D">
                <w:rPr>
                  <w:color w:val="000000"/>
                </w:rPr>
                <w:t>DEITEL</w:t>
              </w:r>
              <w:r w:rsidR="008C3AC8" w:rsidRPr="008C3AC8">
                <w:rPr>
                  <w:color w:val="000000"/>
                  <w:rPrChange w:id="3052" w:author="vopatrilova" w:date="2018-11-19T12:39:00Z">
                    <w:rPr>
                      <w:color w:val="000000"/>
                      <w:sz w:val="24"/>
                      <w:szCs w:val="24"/>
                    </w:rPr>
                  </w:rPrChange>
                </w:rPr>
                <w:t xml:space="preserve">, H. M. </w:t>
              </w:r>
              <w:r w:rsidR="00DB09BC" w:rsidRPr="00DB09BC">
                <w:rPr>
                  <w:i/>
                  <w:color w:val="000000"/>
                </w:rPr>
                <w:t>OPERATING SYSTEMS</w:t>
              </w:r>
              <w:r w:rsidR="008C3AC8" w:rsidRPr="008C3AC8">
                <w:rPr>
                  <w:color w:val="000000"/>
                  <w:rPrChange w:id="3053" w:author="vopatrilova" w:date="2018-11-19T12:39:00Z">
                    <w:rPr>
                      <w:color w:val="000000"/>
                      <w:sz w:val="24"/>
                      <w:szCs w:val="24"/>
                    </w:rPr>
                  </w:rPrChange>
                </w:rPr>
                <w:t xml:space="preserve">. Prentice Hall, 2004. </w:t>
              </w:r>
            </w:ins>
          </w:p>
          <w:p w:rsidR="003953E9" w:rsidRPr="003953E9" w:rsidRDefault="00864B6D">
            <w:pPr>
              <w:jc w:val="both"/>
              <w:rPr>
                <w:ins w:id="3054" w:author="vopatrilova" w:date="2018-11-19T12:37:00Z"/>
                <w:color w:val="000000"/>
                <w:rPrChange w:id="3055" w:author="vopatrilova" w:date="2018-11-19T12:39:00Z">
                  <w:rPr>
                    <w:ins w:id="3056" w:author="vopatrilova" w:date="2018-11-19T12:37:00Z"/>
                    <w:color w:val="000000"/>
                    <w:sz w:val="24"/>
                    <w:szCs w:val="24"/>
                  </w:rPr>
                </w:rPrChange>
              </w:rPr>
              <w:pPrChange w:id="3057" w:author="vopatrilova" w:date="2018-11-19T12:39:00Z">
                <w:pPr>
                  <w:spacing w:before="100" w:beforeAutospacing="1" w:after="100" w:afterAutospacing="1"/>
                  <w:jc w:val="both"/>
                </w:pPr>
              </w:pPrChange>
            </w:pPr>
            <w:ins w:id="3058" w:author="vopatrilova" w:date="2018-11-19T12:37:00Z">
              <w:r w:rsidRPr="00864B6D">
                <w:rPr>
                  <w:color w:val="000000"/>
                </w:rPr>
                <w:t>KLIMEŠ</w:t>
              </w:r>
              <w:r w:rsidR="008C3AC8" w:rsidRPr="008C3AC8">
                <w:rPr>
                  <w:color w:val="000000"/>
                  <w:rPrChange w:id="3059" w:author="vopatrilova" w:date="2018-11-19T12:39:00Z">
                    <w:rPr>
                      <w:color w:val="000000"/>
                      <w:sz w:val="24"/>
                      <w:szCs w:val="24"/>
                    </w:rPr>
                  </w:rPrChange>
                </w:rPr>
                <w:t xml:space="preserve">, C. </w:t>
              </w:r>
              <w:r w:rsidR="00DB09BC" w:rsidRPr="00DB09BC">
                <w:rPr>
                  <w:i/>
                  <w:color w:val="000000"/>
                </w:rPr>
                <w:t>OPERAČNÍ SYSTÉMY</w:t>
              </w:r>
              <w:r w:rsidR="008C3AC8" w:rsidRPr="008C3AC8">
                <w:rPr>
                  <w:color w:val="000000"/>
                  <w:rPrChange w:id="3060" w:author="vopatrilova" w:date="2018-11-19T12:39:00Z">
                    <w:rPr>
                      <w:color w:val="000000"/>
                      <w:sz w:val="24"/>
                      <w:szCs w:val="24"/>
                    </w:rPr>
                  </w:rPrChange>
                </w:rPr>
                <w:t xml:space="preserve">. Ostravská univerzita Ostrava. </w:t>
              </w:r>
            </w:ins>
          </w:p>
          <w:p w:rsidR="003953E9" w:rsidRPr="003953E9" w:rsidRDefault="00864B6D">
            <w:pPr>
              <w:jc w:val="both"/>
              <w:rPr>
                <w:ins w:id="3061" w:author="vopatrilova" w:date="2018-11-19T12:37:00Z"/>
                <w:color w:val="000000"/>
                <w:rPrChange w:id="3062" w:author="vopatrilova" w:date="2018-11-19T12:39:00Z">
                  <w:rPr>
                    <w:ins w:id="3063" w:author="vopatrilova" w:date="2018-11-19T12:37:00Z"/>
                    <w:color w:val="000000"/>
                    <w:sz w:val="24"/>
                    <w:szCs w:val="24"/>
                  </w:rPr>
                </w:rPrChange>
              </w:rPr>
              <w:pPrChange w:id="3064" w:author="vopatrilova" w:date="2018-11-19T12:39:00Z">
                <w:pPr>
                  <w:spacing w:before="100" w:beforeAutospacing="1" w:after="100" w:afterAutospacing="1"/>
                  <w:jc w:val="both"/>
                </w:pPr>
              </w:pPrChange>
            </w:pPr>
            <w:ins w:id="3065" w:author="vopatrilova" w:date="2018-11-19T12:37:00Z">
              <w:r w:rsidRPr="00864B6D">
                <w:rPr>
                  <w:color w:val="000000"/>
                </w:rPr>
                <w:t>SYSEL</w:t>
              </w:r>
              <w:r w:rsidR="008C3AC8" w:rsidRPr="008C3AC8">
                <w:rPr>
                  <w:color w:val="000000"/>
                  <w:rPrChange w:id="3066" w:author="vopatrilova" w:date="2018-11-19T12:39:00Z">
                    <w:rPr>
                      <w:color w:val="000000"/>
                      <w:sz w:val="24"/>
                      <w:szCs w:val="24"/>
                    </w:rPr>
                  </w:rPrChange>
                </w:rPr>
                <w:t xml:space="preserve">, M. </w:t>
              </w:r>
              <w:r w:rsidR="00DB09BC" w:rsidRPr="00DB09BC">
                <w:rPr>
                  <w:i/>
                  <w:color w:val="000000"/>
                </w:rPr>
                <w:t>OPERAČNÍ SYSTÉMY - GNU/LINUX</w:t>
              </w:r>
              <w:r w:rsidR="008C3AC8" w:rsidRPr="008C3AC8">
                <w:rPr>
                  <w:color w:val="000000"/>
                  <w:rPrChange w:id="3067" w:author="vopatrilova" w:date="2018-11-19T12:39:00Z">
                    <w:rPr>
                      <w:color w:val="000000"/>
                      <w:sz w:val="24"/>
                      <w:szCs w:val="24"/>
                    </w:rPr>
                  </w:rPrChange>
                </w:rPr>
                <w:t>. UTB Zlín, 2006. ISBN 80-7318-489-3.</w:t>
              </w:r>
            </w:ins>
          </w:p>
          <w:p w:rsidR="003953E9" w:rsidRPr="003953E9" w:rsidRDefault="00864B6D">
            <w:pPr>
              <w:jc w:val="both"/>
              <w:rPr>
                <w:ins w:id="3068" w:author="vopatrilova" w:date="2018-11-19T12:37:00Z"/>
                <w:color w:val="000000"/>
                <w:rPrChange w:id="3069" w:author="vopatrilova" w:date="2018-11-19T12:39:00Z">
                  <w:rPr>
                    <w:ins w:id="3070" w:author="vopatrilova" w:date="2018-11-19T12:37:00Z"/>
                    <w:color w:val="000000"/>
                    <w:sz w:val="24"/>
                    <w:szCs w:val="24"/>
                  </w:rPr>
                </w:rPrChange>
              </w:rPr>
              <w:pPrChange w:id="3071" w:author="vopatrilova" w:date="2018-11-19T12:39:00Z">
                <w:pPr>
                  <w:spacing w:before="100" w:beforeAutospacing="1" w:after="100" w:afterAutospacing="1"/>
                  <w:jc w:val="both"/>
                </w:pPr>
              </w:pPrChange>
            </w:pPr>
            <w:ins w:id="3072" w:author="vopatrilova" w:date="2018-11-19T12:37:00Z">
              <w:r w:rsidRPr="00864B6D">
                <w:rPr>
                  <w:color w:val="000000"/>
                </w:rPr>
                <w:t>SYSEL</w:t>
              </w:r>
              <w:r w:rsidR="008C3AC8" w:rsidRPr="008C3AC8">
                <w:rPr>
                  <w:color w:val="000000"/>
                  <w:rPrChange w:id="3073" w:author="vopatrilova" w:date="2018-11-19T12:39:00Z">
                    <w:rPr>
                      <w:color w:val="000000"/>
                      <w:sz w:val="24"/>
                      <w:szCs w:val="24"/>
                    </w:rPr>
                  </w:rPrChange>
                </w:rPr>
                <w:t xml:space="preserve">, M. </w:t>
              </w:r>
              <w:r w:rsidR="00DB09BC" w:rsidRPr="00DB09BC">
                <w:rPr>
                  <w:i/>
                  <w:color w:val="000000"/>
                </w:rPr>
                <w:t>TECHNICKÉ VYBAVENÍ PC</w:t>
              </w:r>
              <w:r w:rsidR="008C3AC8" w:rsidRPr="008C3AC8">
                <w:rPr>
                  <w:color w:val="000000"/>
                  <w:rPrChange w:id="3074" w:author="vopatrilova" w:date="2018-11-19T12:39:00Z">
                    <w:rPr>
                      <w:color w:val="000000"/>
                      <w:sz w:val="24"/>
                      <w:szCs w:val="24"/>
                    </w:rPr>
                  </w:rPrChange>
                </w:rPr>
                <w:t xml:space="preserve">. Vyd. 1. Zlín : Univerzita Tomáše Bati, Fakulta technologická, 2003. ISBN 8073181088. </w:t>
              </w:r>
            </w:ins>
          </w:p>
          <w:p w:rsidR="00982B32" w:rsidRPr="00D31332" w:rsidDel="003004EB" w:rsidRDefault="00982B32" w:rsidP="0010688A">
            <w:pPr>
              <w:jc w:val="both"/>
              <w:rPr>
                <w:del w:id="3075" w:author="vopatrilova" w:date="2018-11-19T12:37:00Z"/>
                <w:sz w:val="18"/>
              </w:rPr>
            </w:pPr>
            <w:del w:id="3076" w:author="vopatrilova" w:date="2018-11-19T12:37:00Z">
              <w:r w:rsidRPr="00D31332" w:rsidDel="003004EB">
                <w:rPr>
                  <w:sz w:val="18"/>
                </w:rPr>
                <w:lastRenderedPageBreak/>
                <w:delText>DEMBOWSKI, Klaus. Mistrovství v hardware. Brno: Computer Press, 2009. ISBN 9788025123102.</w:delText>
              </w:r>
            </w:del>
          </w:p>
          <w:p w:rsidR="00982B32" w:rsidRPr="00D31332" w:rsidDel="003004EB" w:rsidRDefault="00982B32" w:rsidP="0010688A">
            <w:pPr>
              <w:jc w:val="both"/>
              <w:rPr>
                <w:del w:id="3077" w:author="vopatrilova" w:date="2018-11-19T12:37:00Z"/>
                <w:sz w:val="18"/>
              </w:rPr>
            </w:pPr>
            <w:del w:id="3078" w:author="vopatrilova" w:date="2018-11-19T12:37:00Z">
              <w:r w:rsidRPr="00D31332" w:rsidDel="003004EB">
                <w:rPr>
                  <w:sz w:val="18"/>
                </w:rPr>
                <w:delText>MESSMER, H. P. Velká kniha hardware - architektura, funkce, programování. Computer Press, 2005.</w:delText>
              </w:r>
            </w:del>
          </w:p>
          <w:p w:rsidR="00982B32" w:rsidRPr="00D31332" w:rsidDel="003004EB" w:rsidRDefault="00982B32" w:rsidP="0010688A">
            <w:pPr>
              <w:jc w:val="both"/>
              <w:rPr>
                <w:del w:id="3079" w:author="vopatrilova" w:date="2018-11-19T12:37:00Z"/>
                <w:sz w:val="18"/>
              </w:rPr>
            </w:pPr>
            <w:del w:id="3080" w:author="vopatrilova" w:date="2018-11-19T12:37:00Z">
              <w:r w:rsidRPr="00D31332" w:rsidDel="003004EB">
                <w:rPr>
                  <w:sz w:val="18"/>
                </w:rPr>
                <w:delText>MUELLER, S. Osobní počítač. Brno : Computer Press, 2003.</w:delText>
              </w:r>
            </w:del>
          </w:p>
          <w:p w:rsidR="00982B32" w:rsidRPr="00D31332" w:rsidDel="003004EB" w:rsidRDefault="00982B32" w:rsidP="0010688A">
            <w:pPr>
              <w:jc w:val="both"/>
              <w:rPr>
                <w:del w:id="3081" w:author="vopatrilova" w:date="2018-11-19T12:37:00Z"/>
                <w:sz w:val="18"/>
              </w:rPr>
            </w:pPr>
            <w:del w:id="3082" w:author="vopatrilova" w:date="2018-11-19T12:37:00Z">
              <w:r w:rsidRPr="00D31332" w:rsidDel="003004EB">
                <w:rPr>
                  <w:sz w:val="18"/>
                </w:rPr>
                <w:delText>JELÍNEK, Lukáš. Jádro systému Linux: kompletní průvodce programátora. Brno: Computer Press, 2008. Programování (Computer Press). ISBN 9788025120842.</w:delText>
              </w:r>
            </w:del>
          </w:p>
          <w:p w:rsidR="00982B32" w:rsidRPr="00D31332" w:rsidDel="003004EB" w:rsidRDefault="00982B32" w:rsidP="0010688A">
            <w:pPr>
              <w:jc w:val="both"/>
              <w:rPr>
                <w:del w:id="3083" w:author="vopatrilova" w:date="2018-11-19T12:37:00Z"/>
                <w:sz w:val="18"/>
              </w:rPr>
            </w:pPr>
            <w:del w:id="3084" w:author="vopatrilova" w:date="2018-11-19T12:37:00Z">
              <w:r w:rsidRPr="00D31332" w:rsidDel="003004EB">
                <w:rPr>
                  <w:sz w:val="18"/>
                </w:rPr>
                <w:delText>DRÁB, Martin. Jádro systému Windows: kompletní průvodce programátora. Brno: Computer Press, 2011. Programování (Computer Press). ISBN 9788025127315.</w:delText>
              </w:r>
            </w:del>
          </w:p>
          <w:p w:rsidR="00982B32" w:rsidRPr="00D31332" w:rsidDel="003004EB" w:rsidRDefault="00982B32" w:rsidP="0010688A">
            <w:pPr>
              <w:jc w:val="both"/>
              <w:rPr>
                <w:del w:id="3085" w:author="vopatrilova" w:date="2018-11-19T12:37:00Z"/>
                <w:sz w:val="18"/>
              </w:rPr>
            </w:pPr>
            <w:del w:id="3086" w:author="vopatrilova" w:date="2018-11-19T12:37:00Z">
              <w:r w:rsidRPr="00D31332" w:rsidDel="003004EB">
                <w:rPr>
                  <w:sz w:val="18"/>
                </w:rPr>
                <w:delText xml:space="preserve">TANENBAUM, A. S. Modern Operating Systems. Upper Saddle River : Prentice Hall, 2002. ISBN 0130926418. </w:delText>
              </w:r>
            </w:del>
          </w:p>
          <w:p w:rsidR="00982B32" w:rsidRPr="00D31332" w:rsidDel="003004EB" w:rsidRDefault="00982B32" w:rsidP="0010688A">
            <w:pPr>
              <w:jc w:val="both"/>
              <w:rPr>
                <w:del w:id="3087" w:author="vopatrilova" w:date="2018-11-19T12:37:00Z"/>
                <w:sz w:val="18"/>
              </w:rPr>
            </w:pPr>
            <w:del w:id="3088" w:author="vopatrilova" w:date="2018-11-19T12:37:00Z">
              <w:r w:rsidRPr="00D31332" w:rsidDel="003004EB">
                <w:rPr>
                  <w:sz w:val="18"/>
                </w:rPr>
                <w:delText xml:space="preserve">DEITEL, H. M. Operating Systems. Prentice Hall, 2004. Klimeš, C. Operační systémy. Ostravská univerzita Ostrava. </w:delText>
              </w:r>
            </w:del>
          </w:p>
          <w:p w:rsidR="00982B32" w:rsidRPr="00D31332" w:rsidDel="003004EB" w:rsidRDefault="00982B32" w:rsidP="0010688A">
            <w:pPr>
              <w:jc w:val="both"/>
              <w:rPr>
                <w:del w:id="3089" w:author="vopatrilova" w:date="2018-11-19T12:37:00Z"/>
                <w:sz w:val="18"/>
              </w:rPr>
            </w:pPr>
            <w:del w:id="3090" w:author="vopatrilova" w:date="2018-11-19T12:37:00Z">
              <w:r w:rsidRPr="00D31332" w:rsidDel="003004EB">
                <w:rPr>
                  <w:sz w:val="18"/>
                </w:rPr>
                <w:delText>SYSEL, M. Operační systémy - GNU/Linux. UTB Zlín, 2006. ISBN 80-7318-489-3.</w:delText>
              </w:r>
            </w:del>
          </w:p>
          <w:p w:rsidR="00982B32" w:rsidRDefault="00982B32" w:rsidP="0010688A">
            <w:pPr>
              <w:jc w:val="both"/>
            </w:pPr>
            <w:del w:id="3091" w:author="vopatrilova" w:date="2018-11-19T12:37:00Z">
              <w:r w:rsidRPr="00D31332" w:rsidDel="003004EB">
                <w:rPr>
                  <w:sz w:val="18"/>
                </w:rPr>
                <w:delText>SYSEL, M. Technické vybavení PC. Vyd. 1. Zlín : Univerzita Tomáše Bati, Fakulta technologická, 2003. ISBN 8073181088</w:delText>
              </w:r>
            </w:del>
            <w:del w:id="3092" w:author="vopatrilova" w:date="2018-11-22T10:46:00Z">
              <w:r w:rsidRPr="00D31332" w:rsidDel="00131B31">
                <w:rPr>
                  <w:sz w:val="18"/>
                </w:rPr>
                <w:delText xml:space="preserve">. </w:delText>
              </w:r>
            </w:del>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16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281"/>
        </w:trPr>
        <w:tc>
          <w:tcPr>
            <w:tcW w:w="9855" w:type="dxa"/>
            <w:gridSpan w:val="8"/>
          </w:tcPr>
          <w:p w:rsidR="00982B32" w:rsidRDefault="00982B32" w:rsidP="0010688A">
            <w:pPr>
              <w:jc w:val="both"/>
            </w:pPr>
            <w:r w:rsidRPr="007C6264">
              <w:rPr>
                <w:szCs w:val="22"/>
              </w:rPr>
              <w:t>Jsou trvale vypsány a zveřejněny konzultace minimálně 2h/týden v rámci kterých mají studenti možnost konzultovat podrobněji probíranou látku. Dále mohou studenti komunikovat s vyučujícím pomocí školního e</w:t>
            </w:r>
            <w:r w:rsidRPr="007C6264">
              <w:rPr>
                <w:szCs w:val="22"/>
              </w:rPr>
              <w:noBreakHyphen/>
              <w:t>mailu a LMS Moodle.</w:t>
            </w:r>
          </w:p>
        </w:tc>
      </w:tr>
    </w:tbl>
    <w:p w:rsidR="00982B32" w:rsidRDefault="00982B32" w:rsidP="00982B32">
      <w:pPr>
        <w:rPr>
          <w:ins w:id="3093" w:author="vopatrilova" w:date="2018-11-22T16:06:00Z"/>
        </w:rPr>
      </w:pPr>
    </w:p>
    <w:p w:rsidR="00AD105F" w:rsidRDefault="00AD105F" w:rsidP="00982B32">
      <w:pPr>
        <w:rPr>
          <w:ins w:id="3094" w:author="vopatrilova" w:date="2018-11-22T16:06:00Z"/>
        </w:rPr>
      </w:pPr>
    </w:p>
    <w:p w:rsidR="00AD105F" w:rsidRDefault="00AD105F" w:rsidP="00982B32">
      <w:pPr>
        <w:rPr>
          <w:ins w:id="3095" w:author="vopatrilova" w:date="2018-11-22T16:06:00Z"/>
        </w:rPr>
      </w:pPr>
    </w:p>
    <w:p w:rsidR="00AD105F" w:rsidRDefault="00AD105F" w:rsidP="00982B32">
      <w:pPr>
        <w:rPr>
          <w:ins w:id="3096" w:author="vopatrilova" w:date="2018-11-22T16:06:00Z"/>
        </w:rPr>
      </w:pPr>
    </w:p>
    <w:p w:rsidR="00AD105F" w:rsidRDefault="00AD105F" w:rsidP="00982B32">
      <w:pPr>
        <w:rPr>
          <w:ins w:id="3097" w:author="vopatrilova" w:date="2018-11-22T16:06:00Z"/>
        </w:rPr>
      </w:pPr>
    </w:p>
    <w:p w:rsidR="00AD105F" w:rsidRDefault="00AD105F" w:rsidP="00982B32">
      <w:pPr>
        <w:rPr>
          <w:ins w:id="3098" w:author="vopatrilova" w:date="2018-11-22T16:06:00Z"/>
        </w:rPr>
      </w:pPr>
    </w:p>
    <w:p w:rsidR="00AD105F" w:rsidRDefault="00AD105F" w:rsidP="00982B32">
      <w:pPr>
        <w:rPr>
          <w:ins w:id="3099" w:author="vopatrilova" w:date="2018-11-22T16:06:00Z"/>
        </w:rPr>
      </w:pPr>
    </w:p>
    <w:p w:rsidR="00AD105F" w:rsidRDefault="00AD105F" w:rsidP="00982B32">
      <w:pPr>
        <w:rPr>
          <w:ins w:id="3100" w:author="vopatrilova" w:date="2018-11-22T16:06:00Z"/>
        </w:rPr>
      </w:pPr>
    </w:p>
    <w:p w:rsidR="00AD105F" w:rsidRDefault="00AD105F" w:rsidP="00982B32">
      <w:pPr>
        <w:rPr>
          <w:ins w:id="3101" w:author="vopatrilova" w:date="2018-11-22T16:06:00Z"/>
        </w:rPr>
      </w:pPr>
    </w:p>
    <w:p w:rsidR="00AD105F" w:rsidRDefault="00AD105F" w:rsidP="00982B32">
      <w:pPr>
        <w:rPr>
          <w:ins w:id="3102" w:author="vopatrilova" w:date="2018-11-22T16:06:00Z"/>
        </w:rPr>
      </w:pPr>
    </w:p>
    <w:p w:rsidR="00AD105F" w:rsidRDefault="00AD105F" w:rsidP="00982B32">
      <w:pPr>
        <w:rPr>
          <w:ins w:id="3103" w:author="vopatrilova" w:date="2018-11-22T16:06:00Z"/>
        </w:rPr>
      </w:pPr>
    </w:p>
    <w:p w:rsidR="00AD105F" w:rsidRDefault="00AD105F" w:rsidP="00982B32">
      <w:pPr>
        <w:rPr>
          <w:ins w:id="3104" w:author="vopatrilova" w:date="2018-11-22T16:06:00Z"/>
        </w:rPr>
      </w:pPr>
    </w:p>
    <w:p w:rsidR="00AD105F" w:rsidRDefault="00AD105F" w:rsidP="00982B32">
      <w:pPr>
        <w:rPr>
          <w:ins w:id="3105" w:author="vopatrilova" w:date="2018-11-22T16:06:00Z"/>
        </w:rPr>
      </w:pPr>
    </w:p>
    <w:p w:rsidR="00AD105F" w:rsidRDefault="00AD105F" w:rsidP="00982B32">
      <w:pPr>
        <w:rPr>
          <w:ins w:id="3106" w:author="vopatrilova" w:date="2018-11-22T16:06:00Z"/>
        </w:rPr>
      </w:pPr>
    </w:p>
    <w:p w:rsidR="00AD105F" w:rsidRDefault="00AD105F" w:rsidP="00982B32">
      <w:pPr>
        <w:rPr>
          <w:ins w:id="3107" w:author="vopatrilova" w:date="2018-11-22T16:06:00Z"/>
        </w:rPr>
      </w:pPr>
    </w:p>
    <w:p w:rsidR="00AD105F" w:rsidRDefault="00AD105F" w:rsidP="00982B32">
      <w:pPr>
        <w:rPr>
          <w:ins w:id="3108" w:author="vopatrilova" w:date="2018-11-22T16:06:00Z"/>
        </w:rPr>
      </w:pPr>
    </w:p>
    <w:p w:rsidR="00AD105F" w:rsidRDefault="00AD105F" w:rsidP="00982B32">
      <w:pPr>
        <w:rPr>
          <w:ins w:id="3109" w:author="vopatrilova" w:date="2018-11-22T16:06:00Z"/>
        </w:rPr>
      </w:pPr>
    </w:p>
    <w:p w:rsidR="00AD105F" w:rsidRDefault="00AD105F" w:rsidP="00982B32">
      <w:pPr>
        <w:rPr>
          <w:ins w:id="3110" w:author="vopatrilova" w:date="2018-11-22T16:06:00Z"/>
        </w:rPr>
      </w:pPr>
    </w:p>
    <w:p w:rsidR="00AD105F" w:rsidRDefault="00AD105F" w:rsidP="00982B32">
      <w:pPr>
        <w:rPr>
          <w:ins w:id="3111" w:author="vopatrilova" w:date="2018-11-22T16:06:00Z"/>
        </w:rPr>
      </w:pPr>
    </w:p>
    <w:p w:rsidR="00AD105F" w:rsidRDefault="00AD105F" w:rsidP="00982B32">
      <w:pPr>
        <w:rPr>
          <w:ins w:id="3112" w:author="vopatrilova" w:date="2018-11-22T16:06:00Z"/>
        </w:rPr>
      </w:pPr>
    </w:p>
    <w:p w:rsidR="00AD105F" w:rsidRDefault="00AD105F" w:rsidP="00982B32">
      <w:pPr>
        <w:rPr>
          <w:ins w:id="3113" w:author="vopatrilova" w:date="2018-11-22T16:06:00Z"/>
        </w:rPr>
      </w:pPr>
    </w:p>
    <w:p w:rsidR="00AD105F" w:rsidRDefault="00AD105F" w:rsidP="00982B32">
      <w:pPr>
        <w:rPr>
          <w:ins w:id="3114" w:author="vopatrilova" w:date="2018-11-22T16:06:00Z"/>
        </w:rPr>
      </w:pPr>
    </w:p>
    <w:p w:rsidR="00AD105F" w:rsidRDefault="00AD105F" w:rsidP="00982B32">
      <w:pPr>
        <w:rPr>
          <w:ins w:id="3115" w:author="vopatrilova" w:date="2018-11-22T16:06:00Z"/>
        </w:rPr>
      </w:pPr>
    </w:p>
    <w:p w:rsidR="00AD105F" w:rsidRDefault="00AD105F" w:rsidP="00982B32">
      <w:pPr>
        <w:rPr>
          <w:ins w:id="3116" w:author="vopatrilova" w:date="2018-11-22T16:06:00Z"/>
        </w:rPr>
      </w:pPr>
    </w:p>
    <w:p w:rsidR="00AD105F" w:rsidRDefault="00AD105F" w:rsidP="00982B32">
      <w:pPr>
        <w:rPr>
          <w:ins w:id="3117" w:author="vopatrilova" w:date="2018-11-22T16:06:00Z"/>
        </w:rPr>
      </w:pPr>
    </w:p>
    <w:p w:rsidR="00AD105F" w:rsidRDefault="00AD105F" w:rsidP="00982B32">
      <w:pPr>
        <w:rPr>
          <w:ins w:id="3118" w:author="vopatrilova" w:date="2018-11-22T16:06:00Z"/>
        </w:rPr>
      </w:pPr>
    </w:p>
    <w:p w:rsidR="00AD105F" w:rsidRDefault="00AD105F" w:rsidP="00982B32">
      <w:pPr>
        <w:rPr>
          <w:ins w:id="3119" w:author="vopatrilova" w:date="2018-11-22T16:06:00Z"/>
        </w:rPr>
      </w:pPr>
    </w:p>
    <w:p w:rsidR="00AD105F" w:rsidRDefault="00AD105F" w:rsidP="00982B32">
      <w:pPr>
        <w:rPr>
          <w:ins w:id="3120" w:author="vopatrilova" w:date="2018-11-22T16:06:00Z"/>
        </w:rPr>
      </w:pPr>
    </w:p>
    <w:p w:rsidR="00AD105F" w:rsidRDefault="00AD105F" w:rsidP="00982B32">
      <w:pPr>
        <w:rPr>
          <w:ins w:id="3121" w:author="vopatrilova" w:date="2018-11-22T16:06:00Z"/>
        </w:rPr>
      </w:pPr>
    </w:p>
    <w:p w:rsidR="00AD105F" w:rsidRDefault="00AD105F" w:rsidP="00982B32">
      <w:pPr>
        <w:rPr>
          <w:ins w:id="3122" w:author="vopatrilova" w:date="2018-11-22T16:06:00Z"/>
        </w:rPr>
      </w:pPr>
    </w:p>
    <w:p w:rsidR="00AD105F" w:rsidRDefault="00AD105F" w:rsidP="00982B32">
      <w:pPr>
        <w:rPr>
          <w:ins w:id="3123" w:author="vopatrilova" w:date="2018-11-22T16:06:00Z"/>
        </w:rPr>
      </w:pPr>
    </w:p>
    <w:p w:rsidR="00AD105F" w:rsidRDefault="00AD105F" w:rsidP="00982B32">
      <w:pPr>
        <w:rPr>
          <w:ins w:id="3124" w:author="vopatrilova" w:date="2018-11-22T16:06:00Z"/>
        </w:rPr>
      </w:pPr>
    </w:p>
    <w:p w:rsidR="00AD105F" w:rsidRDefault="00AD105F" w:rsidP="00982B32">
      <w:pPr>
        <w:rPr>
          <w:ins w:id="3125" w:author="vopatrilova" w:date="2018-11-22T16:06:00Z"/>
        </w:rPr>
      </w:pPr>
    </w:p>
    <w:p w:rsidR="00AD105F" w:rsidRDefault="00AD105F" w:rsidP="00982B32">
      <w:pPr>
        <w:rPr>
          <w:ins w:id="3126" w:author="vopatrilova" w:date="2018-11-22T16:06:00Z"/>
        </w:rPr>
      </w:pPr>
    </w:p>
    <w:p w:rsidR="00AD105F" w:rsidRDefault="00AD105F" w:rsidP="00982B32">
      <w:pPr>
        <w:rPr>
          <w:ins w:id="3127" w:author="vopatrilova" w:date="2018-11-22T16:06:00Z"/>
        </w:rPr>
      </w:pPr>
    </w:p>
    <w:p w:rsidR="00AD105F" w:rsidRDefault="00AD105F" w:rsidP="00982B32">
      <w:pPr>
        <w:rPr>
          <w:ins w:id="3128" w:author="vopatrilova" w:date="2018-11-22T16:06:00Z"/>
        </w:rPr>
      </w:pPr>
    </w:p>
    <w:p w:rsidR="00AD105F" w:rsidRDefault="00AD105F" w:rsidP="00982B32">
      <w:pPr>
        <w:rPr>
          <w:ins w:id="3129" w:author="vopatrilova" w:date="2018-11-22T16:06:00Z"/>
        </w:rPr>
      </w:pPr>
    </w:p>
    <w:p w:rsidR="00AD105F" w:rsidRDefault="00AD105F" w:rsidP="00982B32">
      <w:pPr>
        <w:rPr>
          <w:ins w:id="3130" w:author="vopatrilova" w:date="2018-11-22T16:06:00Z"/>
        </w:rPr>
      </w:pPr>
    </w:p>
    <w:p w:rsidR="00AD105F" w:rsidRDefault="00AD105F" w:rsidP="00982B32">
      <w:pPr>
        <w:rPr>
          <w:ins w:id="3131" w:author="vopatrilova" w:date="2018-11-22T16:06:00Z"/>
        </w:rPr>
      </w:pPr>
    </w:p>
    <w:p w:rsidR="00AD105F" w:rsidRDefault="00AD105F" w:rsidP="00982B32">
      <w:pPr>
        <w:rPr>
          <w:ins w:id="3132" w:author="vopatrilova" w:date="2018-11-22T16:06:00Z"/>
        </w:rPr>
      </w:pPr>
    </w:p>
    <w:p w:rsidR="00AD105F" w:rsidRDefault="00AD105F" w:rsidP="00982B32">
      <w:pPr>
        <w:rPr>
          <w:ins w:id="3133" w:author="vopatrilova" w:date="2018-11-22T16:06:00Z"/>
        </w:rPr>
      </w:pPr>
    </w:p>
    <w:p w:rsidR="00AD105F" w:rsidRDefault="00AD105F" w:rsidP="00982B32">
      <w:pPr>
        <w:rPr>
          <w:ins w:id="3134" w:author="vopatrilova" w:date="2018-11-22T16:06:00Z"/>
        </w:rPr>
      </w:pPr>
    </w:p>
    <w:p w:rsidR="00AD105F" w:rsidRDefault="00AD105F" w:rsidP="00982B32">
      <w:pPr>
        <w:rPr>
          <w:ins w:id="3135" w:author="vopatrilova" w:date="2018-11-22T16:06:00Z"/>
        </w:rPr>
      </w:pPr>
    </w:p>
    <w:p w:rsidR="00AD105F" w:rsidRDefault="00AD105F" w:rsidP="00982B32">
      <w:pPr>
        <w:rPr>
          <w:ins w:id="3136" w:author="vopatrilova" w:date="2018-11-22T16:06:00Z"/>
        </w:rPr>
      </w:pPr>
    </w:p>
    <w:p w:rsidR="00AD105F" w:rsidRDefault="00AD105F" w:rsidP="00982B32">
      <w:pPr>
        <w:rPr>
          <w:ins w:id="3137" w:author="vopatrilova" w:date="2018-11-22T16:06:00Z"/>
        </w:rPr>
      </w:pPr>
    </w:p>
    <w:p w:rsidR="00AD105F" w:rsidRDefault="00AD105F" w:rsidP="00982B32">
      <w:pPr>
        <w:rPr>
          <w:ins w:id="3138" w:author="vopatrilova" w:date="2018-11-22T16:06:00Z"/>
        </w:rPr>
      </w:pPr>
    </w:p>
    <w:p w:rsidR="00AD105F" w:rsidRDefault="00AD105F" w:rsidP="00982B32">
      <w:pPr>
        <w:rPr>
          <w:ins w:id="3139" w:author="vopatrilova" w:date="2018-11-22T16:06:00Z"/>
        </w:rPr>
      </w:pPr>
    </w:p>
    <w:p w:rsidR="00AD105F" w:rsidRDefault="00AD105F" w:rsidP="00982B32">
      <w:pPr>
        <w:rPr>
          <w:ins w:id="3140" w:author="vopatrilova" w:date="2018-11-22T16:06:00Z"/>
        </w:rPr>
      </w:pPr>
    </w:p>
    <w:p w:rsidR="00AD105F" w:rsidRDefault="00AD105F" w:rsidP="00982B32">
      <w:pPr>
        <w:rPr>
          <w:ins w:id="3141" w:author="vopatrilova" w:date="2018-11-22T16:06:00Z"/>
        </w:rPr>
      </w:pPr>
    </w:p>
    <w:p w:rsidR="00AD105F" w:rsidRDefault="00AD105F" w:rsidP="00982B32">
      <w:pPr>
        <w:rPr>
          <w:ins w:id="3142" w:author="vopatrilova" w:date="2018-11-22T16:06:00Z"/>
        </w:rPr>
      </w:pPr>
    </w:p>
    <w:p w:rsidR="00AD105F" w:rsidRDefault="00AD105F" w:rsidP="00982B32">
      <w:pPr>
        <w:rPr>
          <w:ins w:id="3143" w:author="vopatrilova" w:date="2018-11-22T16:06:00Z"/>
        </w:rPr>
      </w:pPr>
    </w:p>
    <w:p w:rsidR="00AD105F" w:rsidRDefault="00AD105F" w:rsidP="00982B32">
      <w:pPr>
        <w:rPr>
          <w:ins w:id="3144" w:author="vopatrilova" w:date="2018-11-22T16:06:00Z"/>
        </w:rPr>
      </w:pPr>
    </w:p>
    <w:p w:rsidR="00AD105F" w:rsidRDefault="00AD105F" w:rsidP="00982B32">
      <w:pPr>
        <w:rPr>
          <w:ins w:id="3145" w:author="vopatrilova" w:date="2018-11-22T16:06:00Z"/>
        </w:rPr>
      </w:pPr>
    </w:p>
    <w:p w:rsidR="00AD105F" w:rsidRDefault="00AD105F" w:rsidP="00982B32">
      <w:pPr>
        <w:rPr>
          <w:ins w:id="3146" w:author="vopatrilova" w:date="2018-11-22T16:06:00Z"/>
        </w:rPr>
      </w:pPr>
    </w:p>
    <w:p w:rsidR="00AD105F" w:rsidRDefault="00AD105F" w:rsidP="00982B32">
      <w:pPr>
        <w:rPr>
          <w:ins w:id="3147" w:author="vopatrilova" w:date="2018-11-22T16:06:00Z"/>
        </w:rPr>
      </w:pPr>
    </w:p>
    <w:p w:rsidR="00AD105F" w:rsidRDefault="00AD105F" w:rsidP="00982B32">
      <w:pPr>
        <w:rPr>
          <w:ins w:id="3148" w:author="vopatrilova" w:date="2018-11-22T16:06:00Z"/>
        </w:rPr>
      </w:pPr>
    </w:p>
    <w:p w:rsidR="00AD105F" w:rsidRDefault="00AD105F" w:rsidP="00982B32">
      <w:pPr>
        <w:rPr>
          <w:ins w:id="3149" w:author="vopatrilova" w:date="2018-11-22T16:06:00Z"/>
        </w:rPr>
      </w:pPr>
    </w:p>
    <w:p w:rsidR="00AD105F" w:rsidRDefault="00AD105F" w:rsidP="00982B32">
      <w:pPr>
        <w:rPr>
          <w:ins w:id="3150" w:author="vopatrilova" w:date="2018-11-19T12:33:00Z"/>
        </w:rPr>
      </w:pPr>
    </w:p>
    <w:p w:rsidR="003004EB" w:rsidRDefault="003004EB" w:rsidP="00982B32">
      <w:pPr>
        <w:rPr>
          <w:ins w:id="3151" w:author="vopatrilova" w:date="2018-11-19T12:39: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D105F" w:rsidTr="00742E6D">
        <w:trPr>
          <w:ins w:id="3152" w:author="vopatrilova" w:date="2018-11-22T16:06:00Z"/>
        </w:trPr>
        <w:tc>
          <w:tcPr>
            <w:tcW w:w="9855" w:type="dxa"/>
            <w:gridSpan w:val="8"/>
            <w:tcBorders>
              <w:bottom w:val="double" w:sz="4" w:space="0" w:color="auto"/>
            </w:tcBorders>
            <w:shd w:val="clear" w:color="auto" w:fill="BDD6EE"/>
          </w:tcPr>
          <w:p w:rsidR="00AD105F" w:rsidRDefault="00AD105F" w:rsidP="00742E6D">
            <w:pPr>
              <w:tabs>
                <w:tab w:val="right" w:pos="9599"/>
              </w:tabs>
              <w:jc w:val="both"/>
              <w:rPr>
                <w:ins w:id="3153" w:author="vopatrilova" w:date="2018-11-22T16:06:00Z"/>
                <w:b/>
                <w:sz w:val="28"/>
              </w:rPr>
            </w:pPr>
            <w:ins w:id="3154" w:author="vopatrilova" w:date="2018-11-22T16:06:00Z">
              <w:r>
                <w:br w:type="page"/>
              </w:r>
              <w:r>
                <w:rPr>
                  <w:b/>
                  <w:sz w:val="28"/>
                </w:rPr>
                <w:t>B-III – Charakteristika studijního předmětu</w:t>
              </w:r>
              <w:r>
                <w:rPr>
                  <w:b/>
                  <w:sz w:val="28"/>
                </w:rPr>
                <w:tab/>
              </w:r>
              <w:r>
                <w:fldChar w:fldCharType="begin"/>
              </w:r>
              <w:r>
                <w:instrText xml:space="preserve"> REF aaSeznamB \h  \* MERGEFORMAT </w:instrText>
              </w:r>
            </w:ins>
            <w:ins w:id="3155" w:author="vopatrilova" w:date="2018-11-22T16:06:00Z">
              <w:r>
                <w:fldChar w:fldCharType="separate"/>
              </w:r>
              <w:r w:rsidRPr="00E735CA">
                <w:rPr>
                  <w:rStyle w:val="Odkazintenzivn"/>
                </w:rPr>
                <w:t>Abecední seznam</w:t>
              </w:r>
              <w:r>
                <w:fldChar w:fldCharType="end"/>
              </w:r>
            </w:ins>
          </w:p>
        </w:tc>
      </w:tr>
      <w:tr w:rsidR="00AD105F" w:rsidTr="00742E6D">
        <w:trPr>
          <w:ins w:id="3156" w:author="vopatrilova" w:date="2018-11-22T16:06:00Z"/>
        </w:trPr>
        <w:tc>
          <w:tcPr>
            <w:tcW w:w="3086" w:type="dxa"/>
            <w:tcBorders>
              <w:top w:val="double" w:sz="4" w:space="0" w:color="auto"/>
            </w:tcBorders>
            <w:shd w:val="clear" w:color="auto" w:fill="F7CAAC"/>
          </w:tcPr>
          <w:p w:rsidR="00AD105F" w:rsidRDefault="00AD105F" w:rsidP="00742E6D">
            <w:pPr>
              <w:jc w:val="both"/>
              <w:rPr>
                <w:ins w:id="3157" w:author="vopatrilova" w:date="2018-11-22T16:06:00Z"/>
                <w:b/>
              </w:rPr>
            </w:pPr>
            <w:ins w:id="3158" w:author="vopatrilova" w:date="2018-11-22T16:06:00Z">
              <w:r>
                <w:rPr>
                  <w:b/>
                </w:rPr>
                <w:t>Název studijního předmětu</w:t>
              </w:r>
            </w:ins>
          </w:p>
        </w:tc>
        <w:tc>
          <w:tcPr>
            <w:tcW w:w="6769" w:type="dxa"/>
            <w:gridSpan w:val="7"/>
            <w:tcBorders>
              <w:top w:val="double" w:sz="4" w:space="0" w:color="auto"/>
            </w:tcBorders>
          </w:tcPr>
          <w:p w:rsidR="00AD105F" w:rsidRDefault="00AD105F" w:rsidP="00742E6D">
            <w:pPr>
              <w:jc w:val="both"/>
              <w:rPr>
                <w:ins w:id="3159" w:author="vopatrilova" w:date="2018-11-22T16:06:00Z"/>
              </w:rPr>
            </w:pPr>
            <w:ins w:id="3160" w:author="vopatrilova" w:date="2018-11-22T16:06:00Z">
              <w:r>
                <w:t>Hardware a operační systémy</w:t>
              </w:r>
            </w:ins>
          </w:p>
        </w:tc>
      </w:tr>
      <w:tr w:rsidR="00AD105F" w:rsidTr="00742E6D">
        <w:trPr>
          <w:ins w:id="3161" w:author="vopatrilova" w:date="2018-11-22T16:06:00Z"/>
        </w:trPr>
        <w:tc>
          <w:tcPr>
            <w:tcW w:w="3086" w:type="dxa"/>
            <w:shd w:val="clear" w:color="auto" w:fill="F7CAAC"/>
          </w:tcPr>
          <w:p w:rsidR="00AD105F" w:rsidRDefault="00AD105F" w:rsidP="00742E6D">
            <w:pPr>
              <w:jc w:val="both"/>
              <w:rPr>
                <w:ins w:id="3162" w:author="vopatrilova" w:date="2018-11-22T16:06:00Z"/>
                <w:b/>
              </w:rPr>
            </w:pPr>
            <w:ins w:id="3163" w:author="vopatrilova" w:date="2018-11-22T16:06:00Z">
              <w:r>
                <w:rPr>
                  <w:b/>
                </w:rPr>
                <w:t>Typ předmětu</w:t>
              </w:r>
            </w:ins>
          </w:p>
        </w:tc>
        <w:tc>
          <w:tcPr>
            <w:tcW w:w="3406" w:type="dxa"/>
            <w:gridSpan w:val="4"/>
          </w:tcPr>
          <w:p w:rsidR="00AD105F" w:rsidRDefault="00AD105F" w:rsidP="00742E6D">
            <w:pPr>
              <w:jc w:val="both"/>
              <w:rPr>
                <w:ins w:id="3164" w:author="vopatrilova" w:date="2018-11-22T16:06:00Z"/>
              </w:rPr>
            </w:pPr>
            <w:ins w:id="3165" w:author="vopatrilova" w:date="2018-11-22T16:06:00Z">
              <w:r>
                <w:t>Povinný  pro specializac</w:t>
              </w:r>
            </w:ins>
            <w:ins w:id="3166" w:author="vopatrilova" w:date="2018-11-22T16:08:00Z">
              <w:r>
                <w:t>i</w:t>
              </w:r>
            </w:ins>
          </w:p>
          <w:p w:rsidR="00AD105F" w:rsidRDefault="00AD105F" w:rsidP="00742E6D">
            <w:pPr>
              <w:jc w:val="both"/>
              <w:rPr>
                <w:ins w:id="3167" w:author="vopatrilova" w:date="2018-11-22T16:06:00Z"/>
              </w:rPr>
            </w:pPr>
            <w:ins w:id="3168" w:author="vopatrilova" w:date="2018-11-22T16:06:00Z">
              <w:r>
                <w:t>Inteligentní systémy s roboty</w:t>
              </w:r>
            </w:ins>
          </w:p>
        </w:tc>
        <w:tc>
          <w:tcPr>
            <w:tcW w:w="2695" w:type="dxa"/>
            <w:gridSpan w:val="2"/>
            <w:shd w:val="clear" w:color="auto" w:fill="F7CAAC"/>
          </w:tcPr>
          <w:p w:rsidR="00AD105F" w:rsidRDefault="00AD105F" w:rsidP="00742E6D">
            <w:pPr>
              <w:jc w:val="both"/>
              <w:rPr>
                <w:ins w:id="3169" w:author="vopatrilova" w:date="2018-11-22T16:06:00Z"/>
              </w:rPr>
            </w:pPr>
            <w:ins w:id="3170" w:author="vopatrilova" w:date="2018-11-22T16:06:00Z">
              <w:r>
                <w:rPr>
                  <w:b/>
                </w:rPr>
                <w:t>doporučený ročník / semestr</w:t>
              </w:r>
            </w:ins>
          </w:p>
        </w:tc>
        <w:tc>
          <w:tcPr>
            <w:tcW w:w="668" w:type="dxa"/>
          </w:tcPr>
          <w:p w:rsidR="00AD105F" w:rsidRDefault="00AD105F" w:rsidP="00742E6D">
            <w:pPr>
              <w:jc w:val="both"/>
              <w:rPr>
                <w:ins w:id="3171" w:author="vopatrilova" w:date="2018-11-22T16:06:00Z"/>
              </w:rPr>
            </w:pPr>
            <w:ins w:id="3172" w:author="vopatrilova" w:date="2018-11-22T16:06:00Z">
              <w:r>
                <w:t>1/Z</w:t>
              </w:r>
            </w:ins>
          </w:p>
        </w:tc>
      </w:tr>
      <w:tr w:rsidR="00AD105F" w:rsidTr="00742E6D">
        <w:trPr>
          <w:ins w:id="3173" w:author="vopatrilova" w:date="2018-11-22T16:06:00Z"/>
        </w:trPr>
        <w:tc>
          <w:tcPr>
            <w:tcW w:w="3086" w:type="dxa"/>
            <w:shd w:val="clear" w:color="auto" w:fill="F7CAAC"/>
          </w:tcPr>
          <w:p w:rsidR="00AD105F" w:rsidRDefault="00AD105F" w:rsidP="00742E6D">
            <w:pPr>
              <w:jc w:val="both"/>
              <w:rPr>
                <w:ins w:id="3174" w:author="vopatrilova" w:date="2018-11-22T16:06:00Z"/>
                <w:b/>
              </w:rPr>
            </w:pPr>
            <w:ins w:id="3175" w:author="vopatrilova" w:date="2018-11-22T16:06:00Z">
              <w:r>
                <w:rPr>
                  <w:b/>
                </w:rPr>
                <w:t>Rozsah studijního předmětu</w:t>
              </w:r>
            </w:ins>
          </w:p>
        </w:tc>
        <w:tc>
          <w:tcPr>
            <w:tcW w:w="1701" w:type="dxa"/>
            <w:gridSpan w:val="2"/>
          </w:tcPr>
          <w:p w:rsidR="00AD105F" w:rsidRDefault="00AD105F" w:rsidP="00742E6D">
            <w:pPr>
              <w:jc w:val="both"/>
              <w:rPr>
                <w:ins w:id="3176" w:author="vopatrilova" w:date="2018-11-22T16:06:00Z"/>
              </w:rPr>
            </w:pPr>
            <w:ins w:id="3177" w:author="vopatrilova" w:date="2018-11-22T16:06:00Z">
              <w:r>
                <w:t>28p + 28c</w:t>
              </w:r>
            </w:ins>
          </w:p>
        </w:tc>
        <w:tc>
          <w:tcPr>
            <w:tcW w:w="889" w:type="dxa"/>
            <w:shd w:val="clear" w:color="auto" w:fill="F7CAAC"/>
          </w:tcPr>
          <w:p w:rsidR="00AD105F" w:rsidRDefault="00AD105F" w:rsidP="00742E6D">
            <w:pPr>
              <w:jc w:val="both"/>
              <w:rPr>
                <w:ins w:id="3178" w:author="vopatrilova" w:date="2018-11-22T16:06:00Z"/>
                <w:b/>
              </w:rPr>
            </w:pPr>
            <w:ins w:id="3179" w:author="vopatrilova" w:date="2018-11-22T16:06:00Z">
              <w:r>
                <w:rPr>
                  <w:b/>
                </w:rPr>
                <w:t xml:space="preserve">hod. </w:t>
              </w:r>
            </w:ins>
          </w:p>
        </w:tc>
        <w:tc>
          <w:tcPr>
            <w:tcW w:w="816" w:type="dxa"/>
          </w:tcPr>
          <w:p w:rsidR="00AD105F" w:rsidRDefault="00AD105F" w:rsidP="00742E6D">
            <w:pPr>
              <w:jc w:val="both"/>
              <w:rPr>
                <w:ins w:id="3180" w:author="vopatrilova" w:date="2018-11-22T16:06:00Z"/>
              </w:rPr>
            </w:pPr>
          </w:p>
        </w:tc>
        <w:tc>
          <w:tcPr>
            <w:tcW w:w="2156" w:type="dxa"/>
            <w:shd w:val="clear" w:color="auto" w:fill="F7CAAC"/>
          </w:tcPr>
          <w:p w:rsidR="00AD105F" w:rsidRDefault="00AD105F" w:rsidP="00742E6D">
            <w:pPr>
              <w:jc w:val="both"/>
              <w:rPr>
                <w:ins w:id="3181" w:author="vopatrilova" w:date="2018-11-22T16:06:00Z"/>
                <w:b/>
              </w:rPr>
            </w:pPr>
            <w:ins w:id="3182" w:author="vopatrilova" w:date="2018-11-22T16:06:00Z">
              <w:r>
                <w:rPr>
                  <w:b/>
                </w:rPr>
                <w:t>kreditů</w:t>
              </w:r>
            </w:ins>
          </w:p>
        </w:tc>
        <w:tc>
          <w:tcPr>
            <w:tcW w:w="1207" w:type="dxa"/>
            <w:gridSpan w:val="2"/>
          </w:tcPr>
          <w:p w:rsidR="00AD105F" w:rsidRDefault="00AD105F" w:rsidP="00742E6D">
            <w:pPr>
              <w:jc w:val="both"/>
              <w:rPr>
                <w:ins w:id="3183" w:author="vopatrilova" w:date="2018-11-22T16:06:00Z"/>
              </w:rPr>
            </w:pPr>
            <w:ins w:id="3184" w:author="vopatrilova" w:date="2018-11-22T16:06:00Z">
              <w:r>
                <w:t>4</w:t>
              </w:r>
            </w:ins>
          </w:p>
        </w:tc>
      </w:tr>
      <w:tr w:rsidR="00AD105F" w:rsidTr="00742E6D">
        <w:trPr>
          <w:ins w:id="3185" w:author="vopatrilova" w:date="2018-11-22T16:06:00Z"/>
        </w:trPr>
        <w:tc>
          <w:tcPr>
            <w:tcW w:w="3086" w:type="dxa"/>
            <w:shd w:val="clear" w:color="auto" w:fill="F7CAAC"/>
          </w:tcPr>
          <w:p w:rsidR="00AD105F" w:rsidRDefault="00AD105F" w:rsidP="00742E6D">
            <w:pPr>
              <w:jc w:val="both"/>
              <w:rPr>
                <w:ins w:id="3186" w:author="vopatrilova" w:date="2018-11-22T16:06:00Z"/>
                <w:b/>
                <w:sz w:val="22"/>
              </w:rPr>
            </w:pPr>
            <w:ins w:id="3187" w:author="vopatrilova" w:date="2018-11-22T16:06:00Z">
              <w:r>
                <w:rPr>
                  <w:b/>
                </w:rPr>
                <w:t>Prerekvizity, korekvizity, ekvivalence</w:t>
              </w:r>
            </w:ins>
          </w:p>
        </w:tc>
        <w:tc>
          <w:tcPr>
            <w:tcW w:w="6769" w:type="dxa"/>
            <w:gridSpan w:val="7"/>
          </w:tcPr>
          <w:p w:rsidR="00AD105F" w:rsidRDefault="00AD105F" w:rsidP="00742E6D">
            <w:pPr>
              <w:jc w:val="both"/>
              <w:rPr>
                <w:ins w:id="3188" w:author="vopatrilova" w:date="2018-11-22T16:06:00Z"/>
              </w:rPr>
            </w:pPr>
            <w:ins w:id="3189" w:author="vopatrilova" w:date="2018-11-22T16:06:00Z">
              <w:r>
                <w:t>Nejsou</w:t>
              </w:r>
            </w:ins>
          </w:p>
        </w:tc>
      </w:tr>
      <w:tr w:rsidR="00AD105F" w:rsidTr="00742E6D">
        <w:trPr>
          <w:ins w:id="3190" w:author="vopatrilova" w:date="2018-11-22T16:06:00Z"/>
        </w:trPr>
        <w:tc>
          <w:tcPr>
            <w:tcW w:w="3086" w:type="dxa"/>
            <w:shd w:val="clear" w:color="auto" w:fill="F7CAAC"/>
          </w:tcPr>
          <w:p w:rsidR="00AD105F" w:rsidRDefault="00AD105F" w:rsidP="00742E6D">
            <w:pPr>
              <w:jc w:val="both"/>
              <w:rPr>
                <w:ins w:id="3191" w:author="vopatrilova" w:date="2018-11-22T16:06:00Z"/>
                <w:b/>
              </w:rPr>
            </w:pPr>
            <w:ins w:id="3192" w:author="vopatrilova" w:date="2018-11-22T16:06:00Z">
              <w:r>
                <w:rPr>
                  <w:b/>
                </w:rPr>
                <w:t>Způsob ověření studijních výsledků</w:t>
              </w:r>
            </w:ins>
          </w:p>
        </w:tc>
        <w:tc>
          <w:tcPr>
            <w:tcW w:w="3406" w:type="dxa"/>
            <w:gridSpan w:val="4"/>
          </w:tcPr>
          <w:p w:rsidR="00AD105F" w:rsidRDefault="00AD105F" w:rsidP="00742E6D">
            <w:pPr>
              <w:jc w:val="both"/>
              <w:rPr>
                <w:ins w:id="3193" w:author="vopatrilova" w:date="2018-11-22T16:06:00Z"/>
              </w:rPr>
            </w:pPr>
            <w:ins w:id="3194" w:author="vopatrilova" w:date="2018-11-22T16:06:00Z">
              <w:r>
                <w:t>Klasifikovaný zápočet</w:t>
              </w:r>
            </w:ins>
          </w:p>
        </w:tc>
        <w:tc>
          <w:tcPr>
            <w:tcW w:w="2156" w:type="dxa"/>
            <w:shd w:val="clear" w:color="auto" w:fill="F7CAAC"/>
          </w:tcPr>
          <w:p w:rsidR="00AD105F" w:rsidRDefault="00AD105F" w:rsidP="00742E6D">
            <w:pPr>
              <w:jc w:val="both"/>
              <w:rPr>
                <w:ins w:id="3195" w:author="vopatrilova" w:date="2018-11-22T16:06:00Z"/>
                <w:b/>
              </w:rPr>
            </w:pPr>
            <w:ins w:id="3196" w:author="vopatrilova" w:date="2018-11-22T16:06:00Z">
              <w:r>
                <w:rPr>
                  <w:b/>
                </w:rPr>
                <w:t>Forma výuky</w:t>
              </w:r>
            </w:ins>
          </w:p>
        </w:tc>
        <w:tc>
          <w:tcPr>
            <w:tcW w:w="1207" w:type="dxa"/>
            <w:gridSpan w:val="2"/>
          </w:tcPr>
          <w:p w:rsidR="00AD105F" w:rsidRDefault="00AD105F" w:rsidP="00742E6D">
            <w:pPr>
              <w:jc w:val="both"/>
              <w:rPr>
                <w:ins w:id="3197" w:author="vopatrilova" w:date="2018-11-22T16:06:00Z"/>
              </w:rPr>
            </w:pPr>
            <w:ins w:id="3198" w:author="vopatrilova" w:date="2018-11-22T16:06:00Z">
              <w:r>
                <w:t>Přednášky, cvičení</w:t>
              </w:r>
            </w:ins>
          </w:p>
        </w:tc>
      </w:tr>
      <w:tr w:rsidR="00AD105F" w:rsidTr="00742E6D">
        <w:trPr>
          <w:ins w:id="3199" w:author="vopatrilova" w:date="2018-11-22T16:06:00Z"/>
        </w:trPr>
        <w:tc>
          <w:tcPr>
            <w:tcW w:w="3086" w:type="dxa"/>
            <w:shd w:val="clear" w:color="auto" w:fill="F7CAAC"/>
          </w:tcPr>
          <w:p w:rsidR="00AD105F" w:rsidRDefault="00AD105F" w:rsidP="00742E6D">
            <w:pPr>
              <w:jc w:val="both"/>
              <w:rPr>
                <w:ins w:id="3200" w:author="vopatrilova" w:date="2018-11-22T16:06:00Z"/>
                <w:b/>
              </w:rPr>
            </w:pPr>
            <w:ins w:id="3201" w:author="vopatrilova" w:date="2018-11-22T16:06:00Z">
              <w:r>
                <w:rPr>
                  <w:b/>
                </w:rPr>
                <w:t>Forma způsobu ověření studijních výsledků a další požadavky na studenta</w:t>
              </w:r>
            </w:ins>
          </w:p>
        </w:tc>
        <w:tc>
          <w:tcPr>
            <w:tcW w:w="6769" w:type="dxa"/>
            <w:gridSpan w:val="7"/>
            <w:tcBorders>
              <w:bottom w:val="nil"/>
            </w:tcBorders>
          </w:tcPr>
          <w:p w:rsidR="00AD105F" w:rsidRDefault="00AD105F" w:rsidP="00742E6D">
            <w:pPr>
              <w:jc w:val="both"/>
              <w:rPr>
                <w:ins w:id="3202" w:author="vopatrilova" w:date="2018-11-22T16:06:00Z"/>
              </w:rPr>
            </w:pPr>
            <w:ins w:id="3203" w:author="vopatrilova" w:date="2018-11-22T16:06:00Z">
              <w:r>
                <w:t>Písemná forma</w:t>
              </w:r>
            </w:ins>
          </w:p>
          <w:p w:rsidR="00AD105F" w:rsidRDefault="00AD105F" w:rsidP="00742E6D">
            <w:pPr>
              <w:jc w:val="both"/>
              <w:rPr>
                <w:ins w:id="3204" w:author="vopatrilova" w:date="2018-11-22T16:06:00Z"/>
              </w:rPr>
            </w:pPr>
            <w:ins w:id="3205" w:author="vopatrilova" w:date="2018-11-22T16:06:00Z">
              <w:r>
                <w:t xml:space="preserve">1. Povinná a aktivní účast na jednotlivých cvičeních (80% účast na cvičení). </w:t>
              </w:r>
            </w:ins>
          </w:p>
          <w:p w:rsidR="00AD105F" w:rsidRDefault="00AD105F" w:rsidP="00742E6D">
            <w:pPr>
              <w:jc w:val="both"/>
              <w:rPr>
                <w:ins w:id="3206" w:author="vopatrilova" w:date="2018-11-22T16:06:00Z"/>
              </w:rPr>
            </w:pPr>
            <w:ins w:id="3207" w:author="vopatrilova" w:date="2018-11-22T16:06:00Z">
              <w:r>
                <w:t xml:space="preserve">2. Úspěšné a samostatné vypracování všech zadaných úloh v průběhu semestru. </w:t>
              </w:r>
            </w:ins>
          </w:p>
          <w:p w:rsidR="00AD105F" w:rsidRDefault="00AD105F" w:rsidP="00742E6D">
            <w:pPr>
              <w:jc w:val="both"/>
              <w:rPr>
                <w:ins w:id="3208" w:author="vopatrilova" w:date="2018-11-22T16:06:00Z"/>
              </w:rPr>
            </w:pPr>
            <w:ins w:id="3209" w:author="vopatrilova" w:date="2018-11-22T16:06:00Z">
              <w:r>
                <w:t>3. Prokázání teoretického a praktického zvládnutí základní problematiky a jednotlivých témat.</w:t>
              </w:r>
            </w:ins>
          </w:p>
        </w:tc>
      </w:tr>
      <w:tr w:rsidR="00AD105F" w:rsidTr="00742E6D">
        <w:trPr>
          <w:trHeight w:val="191"/>
          <w:ins w:id="3210" w:author="vopatrilova" w:date="2018-11-22T16:06:00Z"/>
        </w:trPr>
        <w:tc>
          <w:tcPr>
            <w:tcW w:w="9855" w:type="dxa"/>
            <w:gridSpan w:val="8"/>
            <w:tcBorders>
              <w:top w:val="nil"/>
            </w:tcBorders>
          </w:tcPr>
          <w:p w:rsidR="00AD105F" w:rsidRDefault="00AD105F" w:rsidP="00742E6D">
            <w:pPr>
              <w:jc w:val="both"/>
              <w:rPr>
                <w:ins w:id="3211" w:author="vopatrilova" w:date="2018-11-22T16:06:00Z"/>
              </w:rPr>
            </w:pPr>
          </w:p>
        </w:tc>
      </w:tr>
      <w:tr w:rsidR="00AD105F" w:rsidTr="00742E6D">
        <w:trPr>
          <w:trHeight w:val="197"/>
          <w:ins w:id="3212" w:author="vopatrilova" w:date="2018-11-22T16:06:00Z"/>
        </w:trPr>
        <w:tc>
          <w:tcPr>
            <w:tcW w:w="3086" w:type="dxa"/>
            <w:tcBorders>
              <w:top w:val="nil"/>
            </w:tcBorders>
            <w:shd w:val="clear" w:color="auto" w:fill="F7CAAC"/>
          </w:tcPr>
          <w:p w:rsidR="00AD105F" w:rsidRDefault="00AD105F" w:rsidP="00742E6D">
            <w:pPr>
              <w:jc w:val="both"/>
              <w:rPr>
                <w:ins w:id="3213" w:author="vopatrilova" w:date="2018-11-22T16:06:00Z"/>
                <w:b/>
              </w:rPr>
            </w:pPr>
            <w:ins w:id="3214" w:author="vopatrilova" w:date="2018-11-22T16:06:00Z">
              <w:r>
                <w:rPr>
                  <w:b/>
                </w:rPr>
                <w:t>Garant předmětu</w:t>
              </w:r>
            </w:ins>
          </w:p>
        </w:tc>
        <w:tc>
          <w:tcPr>
            <w:tcW w:w="6769" w:type="dxa"/>
            <w:gridSpan w:val="7"/>
            <w:tcBorders>
              <w:top w:val="nil"/>
            </w:tcBorders>
          </w:tcPr>
          <w:p w:rsidR="00AD105F" w:rsidRDefault="00AD105F" w:rsidP="00742E6D">
            <w:pPr>
              <w:jc w:val="both"/>
              <w:rPr>
                <w:ins w:id="3215" w:author="vopatrilova" w:date="2018-11-22T16:06:00Z"/>
              </w:rPr>
            </w:pPr>
            <w:ins w:id="3216" w:author="vopatrilova" w:date="2018-11-22T16:06:00Z">
              <w:r>
                <w:t>doc. Ing. Martin Sysel, Ph.D.</w:t>
              </w:r>
            </w:ins>
          </w:p>
        </w:tc>
      </w:tr>
      <w:tr w:rsidR="00AD105F" w:rsidTr="00742E6D">
        <w:trPr>
          <w:trHeight w:val="243"/>
          <w:ins w:id="3217" w:author="vopatrilova" w:date="2018-11-22T16:06:00Z"/>
        </w:trPr>
        <w:tc>
          <w:tcPr>
            <w:tcW w:w="3086" w:type="dxa"/>
            <w:tcBorders>
              <w:top w:val="nil"/>
            </w:tcBorders>
            <w:shd w:val="clear" w:color="auto" w:fill="F7CAAC"/>
          </w:tcPr>
          <w:p w:rsidR="00AD105F" w:rsidRDefault="00AD105F" w:rsidP="00742E6D">
            <w:pPr>
              <w:jc w:val="both"/>
              <w:rPr>
                <w:ins w:id="3218" w:author="vopatrilova" w:date="2018-11-22T16:06:00Z"/>
                <w:b/>
              </w:rPr>
            </w:pPr>
            <w:ins w:id="3219" w:author="vopatrilova" w:date="2018-11-22T16:06:00Z">
              <w:r>
                <w:rPr>
                  <w:b/>
                </w:rPr>
                <w:t>Zapojení garanta do výuky předmětu</w:t>
              </w:r>
            </w:ins>
          </w:p>
        </w:tc>
        <w:tc>
          <w:tcPr>
            <w:tcW w:w="6769" w:type="dxa"/>
            <w:gridSpan w:val="7"/>
            <w:tcBorders>
              <w:top w:val="nil"/>
            </w:tcBorders>
          </w:tcPr>
          <w:p w:rsidR="00AD105F" w:rsidRPr="007A043B" w:rsidRDefault="00AD105F" w:rsidP="00742E6D">
            <w:pPr>
              <w:jc w:val="both"/>
              <w:rPr>
                <w:ins w:id="3220" w:author="vopatrilova" w:date="2018-11-22T16:06:00Z"/>
                <w:lang w:val="en-US"/>
              </w:rPr>
            </w:pPr>
            <w:ins w:id="3221" w:author="vopatrilova" w:date="2018-11-22T16:06:00Z">
              <w:r>
                <w:t xml:space="preserve">Metodicky, vede přednášky </w:t>
              </w:r>
            </w:ins>
          </w:p>
        </w:tc>
      </w:tr>
      <w:tr w:rsidR="00AD105F" w:rsidTr="00742E6D">
        <w:trPr>
          <w:ins w:id="3222" w:author="vopatrilova" w:date="2018-11-22T16:06:00Z"/>
        </w:trPr>
        <w:tc>
          <w:tcPr>
            <w:tcW w:w="3086" w:type="dxa"/>
            <w:shd w:val="clear" w:color="auto" w:fill="F7CAAC"/>
          </w:tcPr>
          <w:p w:rsidR="00AD105F" w:rsidRDefault="00AD105F" w:rsidP="00742E6D">
            <w:pPr>
              <w:jc w:val="both"/>
              <w:rPr>
                <w:ins w:id="3223" w:author="vopatrilova" w:date="2018-11-22T16:06:00Z"/>
                <w:b/>
              </w:rPr>
            </w:pPr>
            <w:ins w:id="3224" w:author="vopatrilova" w:date="2018-11-22T16:06:00Z">
              <w:r>
                <w:rPr>
                  <w:b/>
                </w:rPr>
                <w:t>Vyučující</w:t>
              </w:r>
            </w:ins>
          </w:p>
        </w:tc>
        <w:tc>
          <w:tcPr>
            <w:tcW w:w="6769" w:type="dxa"/>
            <w:gridSpan w:val="7"/>
            <w:tcBorders>
              <w:bottom w:val="nil"/>
            </w:tcBorders>
          </w:tcPr>
          <w:p w:rsidR="00AD105F" w:rsidRDefault="00AD105F" w:rsidP="00742E6D">
            <w:pPr>
              <w:jc w:val="both"/>
              <w:rPr>
                <w:ins w:id="3225" w:author="vopatrilova" w:date="2018-11-22T16:06:00Z"/>
              </w:rPr>
            </w:pPr>
            <w:ins w:id="3226" w:author="vopatrilova" w:date="2018-11-22T16:06:00Z">
              <w:r>
                <w:t>doc. Ing. Martin Sysel, Ph.D. (přednášky 100%)</w:t>
              </w:r>
            </w:ins>
          </w:p>
        </w:tc>
      </w:tr>
      <w:tr w:rsidR="00AD105F" w:rsidTr="00742E6D">
        <w:trPr>
          <w:trHeight w:val="226"/>
          <w:ins w:id="3227" w:author="vopatrilova" w:date="2018-11-22T16:06:00Z"/>
        </w:trPr>
        <w:tc>
          <w:tcPr>
            <w:tcW w:w="9855" w:type="dxa"/>
            <w:gridSpan w:val="8"/>
            <w:tcBorders>
              <w:top w:val="nil"/>
            </w:tcBorders>
          </w:tcPr>
          <w:p w:rsidR="00AD105F" w:rsidRDefault="00AD105F" w:rsidP="00742E6D">
            <w:pPr>
              <w:jc w:val="both"/>
              <w:rPr>
                <w:ins w:id="3228" w:author="vopatrilova" w:date="2018-11-22T16:06:00Z"/>
              </w:rPr>
            </w:pPr>
          </w:p>
        </w:tc>
      </w:tr>
      <w:tr w:rsidR="00AD105F" w:rsidTr="00742E6D">
        <w:trPr>
          <w:ins w:id="3229" w:author="vopatrilova" w:date="2018-11-22T16:06:00Z"/>
        </w:trPr>
        <w:tc>
          <w:tcPr>
            <w:tcW w:w="3086" w:type="dxa"/>
            <w:shd w:val="clear" w:color="auto" w:fill="F7CAAC"/>
          </w:tcPr>
          <w:p w:rsidR="00AD105F" w:rsidRDefault="00AD105F" w:rsidP="00742E6D">
            <w:pPr>
              <w:jc w:val="both"/>
              <w:rPr>
                <w:ins w:id="3230" w:author="vopatrilova" w:date="2018-11-22T16:06:00Z"/>
                <w:b/>
              </w:rPr>
            </w:pPr>
            <w:ins w:id="3231" w:author="vopatrilova" w:date="2018-11-22T16:06:00Z">
              <w:r>
                <w:rPr>
                  <w:b/>
                </w:rPr>
                <w:t>Stručná anotace předmětu</w:t>
              </w:r>
            </w:ins>
          </w:p>
        </w:tc>
        <w:tc>
          <w:tcPr>
            <w:tcW w:w="6769" w:type="dxa"/>
            <w:gridSpan w:val="7"/>
            <w:tcBorders>
              <w:bottom w:val="nil"/>
            </w:tcBorders>
          </w:tcPr>
          <w:p w:rsidR="00AD105F" w:rsidRDefault="00AD105F" w:rsidP="00742E6D">
            <w:pPr>
              <w:jc w:val="both"/>
              <w:rPr>
                <w:ins w:id="3232" w:author="vopatrilova" w:date="2018-11-22T16:06:00Z"/>
              </w:rPr>
            </w:pPr>
          </w:p>
        </w:tc>
      </w:tr>
      <w:tr w:rsidR="00AD105F" w:rsidTr="00742E6D">
        <w:trPr>
          <w:trHeight w:val="3938"/>
          <w:ins w:id="3233" w:author="vopatrilova" w:date="2018-11-22T16:06:00Z"/>
        </w:trPr>
        <w:tc>
          <w:tcPr>
            <w:tcW w:w="9855" w:type="dxa"/>
            <w:gridSpan w:val="8"/>
            <w:tcBorders>
              <w:top w:val="nil"/>
              <w:bottom w:val="single" w:sz="12" w:space="0" w:color="auto"/>
            </w:tcBorders>
          </w:tcPr>
          <w:p w:rsidR="00AD105F" w:rsidRDefault="00AD105F" w:rsidP="00742E6D">
            <w:pPr>
              <w:jc w:val="both"/>
              <w:rPr>
                <w:ins w:id="3234" w:author="vopatrilova" w:date="2018-11-22T16:06:00Z"/>
              </w:rPr>
            </w:pPr>
            <w:ins w:id="3235" w:author="vopatrilova" w:date="2018-11-22T16:06:00Z">
              <w:r>
                <w:t>Cílem kurzu je seznámit studenty s funkčními principy jednotlivých částí počítače a operačních systémů. Důraz je kladen na základní principy funkce jednotlivých komponent. Principy a mechanismy na nichž fungují moderní operační systémy. Základní pojmy z oblasti operačních systémů a teorie operačních systémů. Student získá praktické dovednosti v operačních systémech Microsoft Windows a GNU/Linux.</w:t>
              </w:r>
            </w:ins>
          </w:p>
          <w:p w:rsidR="00AD105F" w:rsidRDefault="00AD105F" w:rsidP="00742E6D">
            <w:pPr>
              <w:jc w:val="both"/>
              <w:rPr>
                <w:ins w:id="3236" w:author="vopatrilova" w:date="2018-11-22T16:06:00Z"/>
              </w:rPr>
            </w:pPr>
            <w:ins w:id="3237" w:author="vopatrilova" w:date="2018-11-22T16:06:00Z">
              <w:r>
                <w:t>Témata:</w:t>
              </w:r>
            </w:ins>
          </w:p>
          <w:p w:rsidR="00AD105F" w:rsidRDefault="00AD105F" w:rsidP="00AD105F">
            <w:pPr>
              <w:pStyle w:val="Odstavecseseznamem"/>
              <w:numPr>
                <w:ilvl w:val="0"/>
                <w:numId w:val="83"/>
              </w:numPr>
              <w:jc w:val="both"/>
              <w:rPr>
                <w:ins w:id="3238" w:author="vopatrilova" w:date="2018-11-22T16:06:00Z"/>
              </w:rPr>
            </w:pPr>
            <w:ins w:id="3239" w:author="vopatrilova" w:date="2018-11-22T16:06:00Z">
              <w:r>
                <w:t>Počítačový systém, základní deska, sběrnice.</w:t>
              </w:r>
            </w:ins>
          </w:p>
          <w:p w:rsidR="00AD105F" w:rsidRDefault="00AD105F" w:rsidP="00AD105F">
            <w:pPr>
              <w:pStyle w:val="Odstavecseseznamem"/>
              <w:numPr>
                <w:ilvl w:val="0"/>
                <w:numId w:val="83"/>
              </w:numPr>
              <w:jc w:val="both"/>
              <w:rPr>
                <w:ins w:id="3240" w:author="vopatrilova" w:date="2018-11-22T16:06:00Z"/>
              </w:rPr>
            </w:pPr>
            <w:ins w:id="3241" w:author="vopatrilova" w:date="2018-11-22T16:06:00Z">
              <w:r>
                <w:t>Procesor.</w:t>
              </w:r>
            </w:ins>
          </w:p>
          <w:p w:rsidR="00AD105F" w:rsidRDefault="00AD105F" w:rsidP="00AD105F">
            <w:pPr>
              <w:pStyle w:val="Odstavecseseznamem"/>
              <w:numPr>
                <w:ilvl w:val="0"/>
                <w:numId w:val="83"/>
              </w:numPr>
              <w:jc w:val="both"/>
              <w:rPr>
                <w:ins w:id="3242" w:author="vopatrilova" w:date="2018-11-22T16:06:00Z"/>
              </w:rPr>
            </w:pPr>
            <w:ins w:id="3243" w:author="vopatrilova" w:date="2018-11-22T16:06:00Z">
              <w:r>
                <w:t>Operační paměť, úložiště.</w:t>
              </w:r>
            </w:ins>
          </w:p>
          <w:p w:rsidR="00AD105F" w:rsidRDefault="00AD105F" w:rsidP="00AD105F">
            <w:pPr>
              <w:pStyle w:val="Odstavecseseznamem"/>
              <w:numPr>
                <w:ilvl w:val="0"/>
                <w:numId w:val="83"/>
              </w:numPr>
              <w:jc w:val="both"/>
              <w:rPr>
                <w:ins w:id="3244" w:author="vopatrilova" w:date="2018-11-22T16:06:00Z"/>
              </w:rPr>
            </w:pPr>
            <w:ins w:id="3245" w:author="vopatrilova" w:date="2018-11-22T16:06:00Z">
              <w:r>
                <w:t>Grafický subsystém.</w:t>
              </w:r>
            </w:ins>
          </w:p>
          <w:p w:rsidR="00AD105F" w:rsidRDefault="00AD105F" w:rsidP="00AD105F">
            <w:pPr>
              <w:pStyle w:val="Odstavecseseznamem"/>
              <w:numPr>
                <w:ilvl w:val="0"/>
                <w:numId w:val="83"/>
              </w:numPr>
              <w:jc w:val="both"/>
              <w:rPr>
                <w:ins w:id="3246" w:author="vopatrilova" w:date="2018-11-22T16:06:00Z"/>
              </w:rPr>
            </w:pPr>
            <w:ins w:id="3247" w:author="vopatrilova" w:date="2018-11-22T16:06:00Z">
              <w:r>
                <w:t>Tiskárny a další periferní zařízení.</w:t>
              </w:r>
            </w:ins>
          </w:p>
          <w:p w:rsidR="00AD105F" w:rsidRDefault="00AD105F" w:rsidP="00AD105F">
            <w:pPr>
              <w:pStyle w:val="Odstavecseseznamem"/>
              <w:numPr>
                <w:ilvl w:val="0"/>
                <w:numId w:val="83"/>
              </w:numPr>
              <w:jc w:val="both"/>
              <w:rPr>
                <w:ins w:id="3248" w:author="vopatrilova" w:date="2018-11-22T16:06:00Z"/>
              </w:rPr>
            </w:pPr>
            <w:ins w:id="3249" w:author="vopatrilova" w:date="2018-11-22T16:06:00Z">
              <w:r>
                <w:t>Úvod do operačních systémů (základní pojmy, historie, cíle, požadavky na OS, architektura)</w:t>
              </w:r>
            </w:ins>
          </w:p>
          <w:p w:rsidR="00AD105F" w:rsidRDefault="00AD105F" w:rsidP="00AD105F">
            <w:pPr>
              <w:pStyle w:val="Odstavecseseznamem"/>
              <w:numPr>
                <w:ilvl w:val="0"/>
                <w:numId w:val="83"/>
              </w:numPr>
              <w:jc w:val="both"/>
              <w:rPr>
                <w:ins w:id="3250" w:author="vopatrilova" w:date="2018-11-22T16:06:00Z"/>
              </w:rPr>
            </w:pPr>
            <w:ins w:id="3251" w:author="vopatrilova" w:date="2018-11-22T16:06:00Z">
              <w:r>
                <w:t>Zapnutí počítače a start operačního systému.</w:t>
              </w:r>
            </w:ins>
          </w:p>
          <w:p w:rsidR="00AD105F" w:rsidRDefault="00AD105F" w:rsidP="00AD105F">
            <w:pPr>
              <w:pStyle w:val="Odstavecseseznamem"/>
              <w:numPr>
                <w:ilvl w:val="0"/>
                <w:numId w:val="83"/>
              </w:numPr>
              <w:jc w:val="both"/>
              <w:rPr>
                <w:ins w:id="3252" w:author="vopatrilova" w:date="2018-11-22T16:06:00Z"/>
              </w:rPr>
            </w:pPr>
            <w:ins w:id="3253" w:author="vopatrilova" w:date="2018-11-22T16:06:00Z">
              <w:r>
                <w:t>Autentizace, Autorizace. CLI, GUI.</w:t>
              </w:r>
            </w:ins>
          </w:p>
          <w:p w:rsidR="00AD105F" w:rsidRDefault="00AD105F" w:rsidP="00AD105F">
            <w:pPr>
              <w:pStyle w:val="Odstavecseseznamem"/>
              <w:numPr>
                <w:ilvl w:val="0"/>
                <w:numId w:val="83"/>
              </w:numPr>
              <w:jc w:val="both"/>
              <w:rPr>
                <w:ins w:id="3254" w:author="vopatrilova" w:date="2018-11-22T16:06:00Z"/>
              </w:rPr>
            </w:pPr>
            <w:ins w:id="3255" w:author="vopatrilova" w:date="2018-11-22T16:06:00Z">
              <w:r>
                <w:t>Základní konfigurace a správa OS Microsoft Windows.</w:t>
              </w:r>
            </w:ins>
          </w:p>
          <w:p w:rsidR="00AD105F" w:rsidRDefault="00AD105F" w:rsidP="00AD105F">
            <w:pPr>
              <w:pStyle w:val="Odstavecseseznamem"/>
              <w:numPr>
                <w:ilvl w:val="0"/>
                <w:numId w:val="83"/>
              </w:numPr>
              <w:jc w:val="both"/>
              <w:rPr>
                <w:ins w:id="3256" w:author="vopatrilova" w:date="2018-11-22T16:06:00Z"/>
              </w:rPr>
            </w:pPr>
            <w:ins w:id="3257" w:author="vopatrilova" w:date="2018-11-22T16:06:00Z">
              <w:r>
                <w:t>Základní konfigurace a správa OS Linux.</w:t>
              </w:r>
            </w:ins>
          </w:p>
          <w:p w:rsidR="00AD105F" w:rsidRDefault="00AD105F" w:rsidP="00AD105F">
            <w:pPr>
              <w:pStyle w:val="Odstavecseseznamem"/>
              <w:numPr>
                <w:ilvl w:val="0"/>
                <w:numId w:val="83"/>
              </w:numPr>
              <w:jc w:val="both"/>
              <w:rPr>
                <w:ins w:id="3258" w:author="vopatrilova" w:date="2018-11-22T16:06:00Z"/>
              </w:rPr>
            </w:pPr>
            <w:ins w:id="3259" w:author="vopatrilova" w:date="2018-11-22T16:06:00Z">
              <w:r>
                <w:t>Správa procesů, vlákna, souběh uváznutí.</w:t>
              </w:r>
            </w:ins>
          </w:p>
          <w:p w:rsidR="00AD105F" w:rsidRDefault="00AD105F" w:rsidP="00AD105F">
            <w:pPr>
              <w:pStyle w:val="Odstavecseseznamem"/>
              <w:numPr>
                <w:ilvl w:val="0"/>
                <w:numId w:val="83"/>
              </w:numPr>
              <w:jc w:val="both"/>
              <w:rPr>
                <w:ins w:id="3260" w:author="vopatrilova" w:date="2018-11-22T16:06:00Z"/>
              </w:rPr>
            </w:pPr>
            <w:ins w:id="3261" w:author="vopatrilova" w:date="2018-11-22T16:06:00Z">
              <w:r>
                <w:t>Správa paměti.</w:t>
              </w:r>
            </w:ins>
          </w:p>
          <w:p w:rsidR="00AD105F" w:rsidRDefault="00AD105F" w:rsidP="00AD105F">
            <w:pPr>
              <w:pStyle w:val="Odstavecseseznamem"/>
              <w:numPr>
                <w:ilvl w:val="0"/>
                <w:numId w:val="83"/>
              </w:numPr>
              <w:jc w:val="both"/>
              <w:rPr>
                <w:ins w:id="3262" w:author="vopatrilova" w:date="2018-11-22T16:06:00Z"/>
              </w:rPr>
            </w:pPr>
            <w:ins w:id="3263" w:author="vopatrilova" w:date="2018-11-22T16:06:00Z">
              <w:r>
                <w:t>I/O subsystém, souborové systémy.</w:t>
              </w:r>
            </w:ins>
          </w:p>
          <w:p w:rsidR="00AD105F" w:rsidRDefault="00AD105F" w:rsidP="00AD105F">
            <w:pPr>
              <w:pStyle w:val="Odstavecseseznamem"/>
              <w:numPr>
                <w:ilvl w:val="0"/>
                <w:numId w:val="83"/>
              </w:numPr>
              <w:jc w:val="both"/>
              <w:rPr>
                <w:ins w:id="3264" w:author="vopatrilova" w:date="2018-11-22T16:06:00Z"/>
              </w:rPr>
            </w:pPr>
            <w:ins w:id="3265" w:author="vopatrilova" w:date="2018-11-22T16:06:00Z">
              <w:r>
                <w:t>Úvod do bezpečnosti operačních systémů.</w:t>
              </w:r>
            </w:ins>
          </w:p>
        </w:tc>
      </w:tr>
      <w:tr w:rsidR="00AD105F" w:rsidTr="00742E6D">
        <w:trPr>
          <w:trHeight w:val="265"/>
          <w:ins w:id="3266" w:author="vopatrilova" w:date="2018-11-22T16:06:00Z"/>
        </w:trPr>
        <w:tc>
          <w:tcPr>
            <w:tcW w:w="3653" w:type="dxa"/>
            <w:gridSpan w:val="2"/>
            <w:tcBorders>
              <w:top w:val="nil"/>
            </w:tcBorders>
            <w:shd w:val="clear" w:color="auto" w:fill="F7CAAC"/>
          </w:tcPr>
          <w:p w:rsidR="00AD105F" w:rsidRDefault="00AD105F" w:rsidP="00742E6D">
            <w:pPr>
              <w:jc w:val="both"/>
              <w:rPr>
                <w:ins w:id="3267" w:author="vopatrilova" w:date="2018-11-22T16:06:00Z"/>
              </w:rPr>
            </w:pPr>
            <w:ins w:id="3268" w:author="vopatrilova" w:date="2018-11-22T16:06:00Z">
              <w:r>
                <w:rPr>
                  <w:b/>
                </w:rPr>
                <w:t>Studijní literatura a studijní pomůcky</w:t>
              </w:r>
            </w:ins>
          </w:p>
        </w:tc>
        <w:tc>
          <w:tcPr>
            <w:tcW w:w="6202" w:type="dxa"/>
            <w:gridSpan w:val="6"/>
            <w:tcBorders>
              <w:top w:val="nil"/>
              <w:bottom w:val="nil"/>
            </w:tcBorders>
          </w:tcPr>
          <w:p w:rsidR="00AD105F" w:rsidRDefault="00AD105F" w:rsidP="00742E6D">
            <w:pPr>
              <w:jc w:val="both"/>
              <w:rPr>
                <w:ins w:id="3269" w:author="vopatrilova" w:date="2018-11-22T16:06:00Z"/>
              </w:rPr>
            </w:pPr>
          </w:p>
        </w:tc>
      </w:tr>
      <w:tr w:rsidR="00AD105F" w:rsidTr="00742E6D">
        <w:trPr>
          <w:trHeight w:val="709"/>
          <w:ins w:id="3270" w:author="vopatrilova" w:date="2018-11-22T16:06:00Z"/>
        </w:trPr>
        <w:tc>
          <w:tcPr>
            <w:tcW w:w="9855" w:type="dxa"/>
            <w:gridSpan w:val="8"/>
            <w:tcBorders>
              <w:top w:val="nil"/>
            </w:tcBorders>
          </w:tcPr>
          <w:p w:rsidR="00AD105F" w:rsidRPr="00D31332" w:rsidRDefault="00AD105F" w:rsidP="00742E6D">
            <w:pPr>
              <w:jc w:val="both"/>
              <w:rPr>
                <w:ins w:id="3271" w:author="vopatrilova" w:date="2018-11-22T16:06:00Z"/>
                <w:sz w:val="18"/>
              </w:rPr>
            </w:pPr>
            <w:ins w:id="3272" w:author="vopatrilova" w:date="2018-11-22T16:06:00Z">
              <w:r>
                <w:rPr>
                  <w:b/>
                  <w:sz w:val="18"/>
                </w:rPr>
                <w:t>Povinná literatura:</w:t>
              </w:r>
            </w:ins>
          </w:p>
          <w:p w:rsidR="00AD105F" w:rsidRDefault="00DB09BC" w:rsidP="00742E6D">
            <w:pPr>
              <w:jc w:val="both"/>
              <w:rPr>
                <w:ins w:id="3273" w:author="vopatrilova" w:date="2018-11-22T16:06:00Z"/>
                <w:color w:val="000000"/>
              </w:rPr>
            </w:pPr>
            <w:ins w:id="3274" w:author="vopatrilova" w:date="2018-11-22T16:06:00Z">
              <w:r w:rsidRPr="008C3AC8">
                <w:rPr>
                  <w:color w:val="000000"/>
                </w:rPr>
                <w:t>BROOKSHEAR</w:t>
              </w:r>
              <w:r w:rsidR="00AD105F" w:rsidRPr="008C3AC8">
                <w:rPr>
                  <w:color w:val="000000"/>
                </w:rPr>
                <w:t>, J. G</w:t>
              </w:r>
            </w:ins>
            <w:ins w:id="3275" w:author="Jiří Vojtěšek" w:date="2018-11-22T22:19:00Z">
              <w:r>
                <w:rPr>
                  <w:color w:val="000000"/>
                </w:rPr>
                <w:t>.</w:t>
              </w:r>
            </w:ins>
            <w:ins w:id="3276" w:author="vopatrilova" w:date="2018-11-22T16:06:00Z">
              <w:r w:rsidR="00AD105F" w:rsidRPr="008C3AC8">
                <w:rPr>
                  <w:color w:val="000000"/>
                </w:rPr>
                <w:t>, D</w:t>
              </w:r>
            </w:ins>
            <w:ins w:id="3277" w:author="Jiří Vojtěšek" w:date="2018-11-22T22:19:00Z">
              <w:r>
                <w:rPr>
                  <w:color w:val="000000"/>
                </w:rPr>
                <w:t>.</w:t>
              </w:r>
            </w:ins>
            <w:ins w:id="3278" w:author="vopatrilova" w:date="2018-11-22T16:06:00Z">
              <w:r w:rsidR="00AD105F" w:rsidRPr="008C3AC8">
                <w:rPr>
                  <w:color w:val="000000"/>
                </w:rPr>
                <w:t xml:space="preserve"> T. </w:t>
              </w:r>
              <w:r w:rsidRPr="008C3AC8">
                <w:rPr>
                  <w:color w:val="000000"/>
                </w:rPr>
                <w:t xml:space="preserve">SMITH </w:t>
              </w:r>
              <w:r w:rsidR="00AD105F" w:rsidRPr="008C3AC8">
                <w:rPr>
                  <w:color w:val="000000"/>
                </w:rPr>
                <w:t>a D</w:t>
              </w:r>
            </w:ins>
            <w:ins w:id="3279" w:author="Jiří Vojtěšek" w:date="2018-11-22T22:19:00Z">
              <w:r>
                <w:rPr>
                  <w:color w:val="000000"/>
                </w:rPr>
                <w:t>.</w:t>
              </w:r>
            </w:ins>
            <w:ins w:id="3280" w:author="vopatrilova" w:date="2018-11-22T16:06:00Z">
              <w:r w:rsidR="00AD105F" w:rsidRPr="008C3AC8">
                <w:rPr>
                  <w:color w:val="000000"/>
                </w:rPr>
                <w:t xml:space="preserve"> </w:t>
              </w:r>
              <w:r w:rsidRPr="008C3AC8">
                <w:rPr>
                  <w:color w:val="000000"/>
                </w:rPr>
                <w:t>BRYLOW</w:t>
              </w:r>
              <w:r w:rsidR="00AD105F" w:rsidRPr="008C3AC8">
                <w:rPr>
                  <w:color w:val="000000"/>
                </w:rPr>
                <w:t xml:space="preserve">. </w:t>
              </w:r>
              <w:r w:rsidR="00AD105F" w:rsidRPr="00DB09BC">
                <w:rPr>
                  <w:i/>
                  <w:color w:val="000000"/>
                  <w:rPrChange w:id="3281" w:author="Jiří Vojtěšek" w:date="2018-11-22T22:19:00Z">
                    <w:rPr>
                      <w:color w:val="000000"/>
                    </w:rPr>
                  </w:rPrChange>
                </w:rPr>
                <w:t>Informatika</w:t>
              </w:r>
              <w:r w:rsidR="00AD105F" w:rsidRPr="008C3AC8">
                <w:rPr>
                  <w:color w:val="000000"/>
                </w:rPr>
                <w:t>. Brno: Computer Press, 2013. ISBN 9788025138052.</w:t>
              </w:r>
            </w:ins>
          </w:p>
          <w:p w:rsidR="00AD105F" w:rsidRDefault="00DB09BC" w:rsidP="00742E6D">
            <w:pPr>
              <w:jc w:val="both"/>
              <w:rPr>
                <w:ins w:id="3282" w:author="vopatrilova" w:date="2018-11-22T16:06:00Z"/>
                <w:color w:val="000000"/>
              </w:rPr>
            </w:pPr>
            <w:ins w:id="3283" w:author="vopatrilova" w:date="2018-11-22T16:06:00Z">
              <w:r w:rsidRPr="008C3AC8">
                <w:rPr>
                  <w:color w:val="000000"/>
                </w:rPr>
                <w:t>BROOKSHEAR</w:t>
              </w:r>
              <w:r w:rsidR="00AD105F" w:rsidRPr="008C3AC8">
                <w:rPr>
                  <w:color w:val="000000"/>
                </w:rPr>
                <w:t>, J. G</w:t>
              </w:r>
            </w:ins>
            <w:ins w:id="3284" w:author="Jiří Vojtěšek" w:date="2018-11-22T22:19:00Z">
              <w:r>
                <w:rPr>
                  <w:color w:val="000000"/>
                </w:rPr>
                <w:t>.</w:t>
              </w:r>
            </w:ins>
            <w:ins w:id="3285" w:author="vopatrilova" w:date="2018-11-22T16:06:00Z">
              <w:r w:rsidR="00AD105F" w:rsidRPr="008C3AC8">
                <w:rPr>
                  <w:color w:val="000000"/>
                </w:rPr>
                <w:t>, D</w:t>
              </w:r>
            </w:ins>
            <w:ins w:id="3286" w:author="Jiří Vojtěšek" w:date="2018-11-22T22:19:00Z">
              <w:r>
                <w:rPr>
                  <w:color w:val="000000"/>
                </w:rPr>
                <w:t>.</w:t>
              </w:r>
            </w:ins>
            <w:ins w:id="3287" w:author="vopatrilova" w:date="2018-11-22T16:06:00Z">
              <w:r w:rsidR="00AD105F" w:rsidRPr="008C3AC8">
                <w:rPr>
                  <w:color w:val="000000"/>
                </w:rPr>
                <w:t xml:space="preserve"> T. </w:t>
              </w:r>
              <w:r w:rsidRPr="008C3AC8">
                <w:rPr>
                  <w:color w:val="000000"/>
                </w:rPr>
                <w:t xml:space="preserve">SMITH </w:t>
              </w:r>
              <w:r w:rsidR="00AD105F" w:rsidRPr="008C3AC8">
                <w:rPr>
                  <w:color w:val="000000"/>
                </w:rPr>
                <w:t>a D</w:t>
              </w:r>
            </w:ins>
            <w:ins w:id="3288" w:author="Jiří Vojtěšek" w:date="2018-11-22T22:19:00Z">
              <w:r>
                <w:rPr>
                  <w:color w:val="000000"/>
                </w:rPr>
                <w:t>.</w:t>
              </w:r>
            </w:ins>
            <w:ins w:id="3289" w:author="vopatrilova" w:date="2018-11-22T16:06:00Z">
              <w:r w:rsidR="00AD105F" w:rsidRPr="008C3AC8">
                <w:rPr>
                  <w:color w:val="000000"/>
                </w:rPr>
                <w:t xml:space="preserve"> </w:t>
              </w:r>
              <w:r w:rsidRPr="008C3AC8">
                <w:rPr>
                  <w:color w:val="000000"/>
                </w:rPr>
                <w:t>BRYLOW</w:t>
              </w:r>
              <w:r w:rsidR="00AD105F" w:rsidRPr="008C3AC8">
                <w:rPr>
                  <w:color w:val="000000"/>
                </w:rPr>
                <w:t xml:space="preserve">. </w:t>
              </w:r>
              <w:r w:rsidR="00AD105F" w:rsidRPr="00DB09BC">
                <w:rPr>
                  <w:i/>
                  <w:color w:val="000000"/>
                  <w:rPrChange w:id="3290" w:author="Jiří Vojtěšek" w:date="2018-11-22T22:19:00Z">
                    <w:rPr>
                      <w:color w:val="000000"/>
                    </w:rPr>
                  </w:rPrChange>
                </w:rPr>
                <w:t>Computer Science: An Overview</w:t>
              </w:r>
              <w:r w:rsidR="00AD105F" w:rsidRPr="008C3AC8">
                <w:rPr>
                  <w:color w:val="000000"/>
                </w:rPr>
                <w:t>. Pearson ISBN-13: 978-0134875460.</w:t>
              </w:r>
            </w:ins>
          </w:p>
          <w:p w:rsidR="00AD105F" w:rsidRDefault="00DB09BC" w:rsidP="00742E6D">
            <w:pPr>
              <w:jc w:val="both"/>
              <w:rPr>
                <w:ins w:id="3291" w:author="vopatrilova" w:date="2018-11-22T16:06:00Z"/>
                <w:color w:val="000000"/>
              </w:rPr>
            </w:pPr>
            <w:ins w:id="3292" w:author="vopatrilova" w:date="2018-11-22T16:06:00Z">
              <w:r w:rsidRPr="008C3AC8">
                <w:rPr>
                  <w:color w:val="000000"/>
                </w:rPr>
                <w:t>SYSEL</w:t>
              </w:r>
              <w:r w:rsidR="00AD105F" w:rsidRPr="008C3AC8">
                <w:rPr>
                  <w:color w:val="000000"/>
                </w:rPr>
                <w:t xml:space="preserve">, M. </w:t>
              </w:r>
              <w:r w:rsidR="00AD105F" w:rsidRPr="00DB09BC">
                <w:rPr>
                  <w:i/>
                  <w:color w:val="000000"/>
                  <w:rPrChange w:id="3293" w:author="Jiří Vojtěšek" w:date="2018-11-22T22:19:00Z">
                    <w:rPr>
                      <w:color w:val="000000"/>
                    </w:rPr>
                  </w:rPrChange>
                </w:rPr>
                <w:t>Materiály a přednášky zveřejněné v LMS Moodle</w:t>
              </w:r>
              <w:r w:rsidR="00AD105F" w:rsidRPr="008C3AC8">
                <w:rPr>
                  <w:color w:val="000000"/>
                </w:rPr>
                <w:t>.</w:t>
              </w:r>
            </w:ins>
          </w:p>
          <w:p w:rsidR="00AD105F" w:rsidRDefault="00AD105F" w:rsidP="00742E6D">
            <w:pPr>
              <w:jc w:val="both"/>
              <w:rPr>
                <w:ins w:id="3294" w:author="vopatrilova" w:date="2018-11-22T16:06:00Z"/>
                <w:sz w:val="18"/>
              </w:rPr>
            </w:pPr>
          </w:p>
          <w:p w:rsidR="00AD105F" w:rsidRPr="00D31332" w:rsidRDefault="00AD105F" w:rsidP="00742E6D">
            <w:pPr>
              <w:jc w:val="both"/>
              <w:rPr>
                <w:ins w:id="3295" w:author="vopatrilova" w:date="2018-11-22T16:06:00Z"/>
                <w:sz w:val="18"/>
              </w:rPr>
            </w:pPr>
            <w:ins w:id="3296" w:author="vopatrilova" w:date="2018-11-22T16:06:00Z">
              <w:r w:rsidRPr="00D31332">
                <w:rPr>
                  <w:b/>
                  <w:sz w:val="18"/>
                </w:rPr>
                <w:t>Doporučená</w:t>
              </w:r>
              <w:r>
                <w:rPr>
                  <w:b/>
                  <w:sz w:val="18"/>
                </w:rPr>
                <w:t xml:space="preserve"> literatura</w:t>
              </w:r>
              <w:r w:rsidRPr="00D31332">
                <w:rPr>
                  <w:sz w:val="18"/>
                </w:rPr>
                <w:t>:</w:t>
              </w:r>
            </w:ins>
          </w:p>
          <w:p w:rsidR="00AD105F" w:rsidRDefault="004C5FF4" w:rsidP="00742E6D">
            <w:pPr>
              <w:jc w:val="both"/>
              <w:rPr>
                <w:ins w:id="3297" w:author="vopatrilova" w:date="2018-11-22T16:06:00Z"/>
                <w:color w:val="000000"/>
              </w:rPr>
            </w:pPr>
            <w:ins w:id="3298" w:author="vopatrilova" w:date="2018-11-22T16:06:00Z">
              <w:r w:rsidRPr="008C3AC8">
                <w:rPr>
                  <w:color w:val="000000"/>
                </w:rPr>
                <w:t>DEMBOWSKI</w:t>
              </w:r>
              <w:r w:rsidR="00AD105F" w:rsidRPr="008C3AC8">
                <w:rPr>
                  <w:color w:val="000000"/>
                </w:rPr>
                <w:t xml:space="preserve">, K. </w:t>
              </w:r>
              <w:r w:rsidR="00AD105F" w:rsidRPr="004C5FF4">
                <w:rPr>
                  <w:i/>
                  <w:color w:val="000000"/>
                  <w:rPrChange w:id="3299" w:author="Jiří Vojtěšek" w:date="2018-11-22T22:21:00Z">
                    <w:rPr>
                      <w:color w:val="000000"/>
                    </w:rPr>
                  </w:rPrChange>
                </w:rPr>
                <w:t>Mistrovství v hardware</w:t>
              </w:r>
              <w:r w:rsidR="00AD105F" w:rsidRPr="008C3AC8">
                <w:rPr>
                  <w:color w:val="000000"/>
                </w:rPr>
                <w:t>. Brno: Computer Press, 2009. ISBN 9788025123102.</w:t>
              </w:r>
            </w:ins>
          </w:p>
          <w:p w:rsidR="00AD105F" w:rsidRDefault="004C5FF4" w:rsidP="00742E6D">
            <w:pPr>
              <w:jc w:val="both"/>
              <w:rPr>
                <w:ins w:id="3300" w:author="vopatrilova" w:date="2018-11-22T16:06:00Z"/>
                <w:color w:val="000000"/>
              </w:rPr>
            </w:pPr>
            <w:ins w:id="3301" w:author="vopatrilova" w:date="2018-11-22T16:06:00Z">
              <w:r w:rsidRPr="008C3AC8">
                <w:rPr>
                  <w:color w:val="000000"/>
                </w:rPr>
                <w:t>MESSMER</w:t>
              </w:r>
              <w:r w:rsidR="00AD105F" w:rsidRPr="008C3AC8">
                <w:rPr>
                  <w:color w:val="000000"/>
                </w:rPr>
                <w:t xml:space="preserve">, H. P. </w:t>
              </w:r>
              <w:r w:rsidR="00AD105F" w:rsidRPr="004C5FF4">
                <w:rPr>
                  <w:i/>
                  <w:color w:val="000000"/>
                  <w:rPrChange w:id="3302" w:author="Jiří Vojtěšek" w:date="2018-11-22T22:21:00Z">
                    <w:rPr>
                      <w:color w:val="000000"/>
                    </w:rPr>
                  </w:rPrChange>
                </w:rPr>
                <w:t>Velká kniha hardware - architektura, funkce, programování</w:t>
              </w:r>
              <w:r w:rsidR="00AD105F" w:rsidRPr="008C3AC8">
                <w:rPr>
                  <w:color w:val="000000"/>
                </w:rPr>
                <w:t>. Computer Press, 2005.</w:t>
              </w:r>
            </w:ins>
          </w:p>
          <w:p w:rsidR="00AD105F" w:rsidRDefault="004C5FF4" w:rsidP="00742E6D">
            <w:pPr>
              <w:jc w:val="both"/>
              <w:rPr>
                <w:ins w:id="3303" w:author="vopatrilova" w:date="2018-11-22T16:06:00Z"/>
                <w:color w:val="000000"/>
              </w:rPr>
            </w:pPr>
            <w:ins w:id="3304" w:author="vopatrilova" w:date="2018-11-22T16:06:00Z">
              <w:r w:rsidRPr="008C3AC8">
                <w:rPr>
                  <w:color w:val="000000"/>
                </w:rPr>
                <w:t>MUELLER</w:t>
              </w:r>
              <w:r w:rsidR="00AD105F" w:rsidRPr="008C3AC8">
                <w:rPr>
                  <w:color w:val="000000"/>
                </w:rPr>
                <w:t xml:space="preserve">, S. </w:t>
              </w:r>
              <w:r w:rsidR="00AD105F" w:rsidRPr="004C5FF4">
                <w:rPr>
                  <w:i/>
                  <w:color w:val="000000"/>
                  <w:rPrChange w:id="3305" w:author="Jiří Vojtěšek" w:date="2018-11-22T22:21:00Z">
                    <w:rPr>
                      <w:color w:val="000000"/>
                    </w:rPr>
                  </w:rPrChange>
                </w:rPr>
                <w:t>Osobní počítač</w:t>
              </w:r>
              <w:r w:rsidR="00AD105F" w:rsidRPr="008C3AC8">
                <w:rPr>
                  <w:color w:val="000000"/>
                </w:rPr>
                <w:t>. Brno : Computer Press, 2003.</w:t>
              </w:r>
            </w:ins>
          </w:p>
          <w:p w:rsidR="00AD105F" w:rsidRDefault="004C5FF4" w:rsidP="00742E6D">
            <w:pPr>
              <w:jc w:val="both"/>
              <w:rPr>
                <w:ins w:id="3306" w:author="vopatrilova" w:date="2018-11-22T16:06:00Z"/>
                <w:color w:val="000000"/>
              </w:rPr>
            </w:pPr>
            <w:ins w:id="3307" w:author="vopatrilova" w:date="2018-11-22T16:06:00Z">
              <w:r w:rsidRPr="008C3AC8">
                <w:rPr>
                  <w:color w:val="000000"/>
                </w:rPr>
                <w:t>MUELLER</w:t>
              </w:r>
              <w:r w:rsidR="00AD105F" w:rsidRPr="008C3AC8">
                <w:rPr>
                  <w:color w:val="000000"/>
                </w:rPr>
                <w:t xml:space="preserve">, S. </w:t>
              </w:r>
              <w:r w:rsidR="00AD105F" w:rsidRPr="004C5FF4">
                <w:rPr>
                  <w:i/>
                  <w:color w:val="000000"/>
                  <w:rPrChange w:id="3308" w:author="Jiří Vojtěšek" w:date="2018-11-22T22:21:00Z">
                    <w:rPr>
                      <w:color w:val="000000"/>
                    </w:rPr>
                  </w:rPrChange>
                </w:rPr>
                <w:t>Upgrading and Repairing PCs</w:t>
              </w:r>
              <w:r w:rsidR="00AD105F" w:rsidRPr="008C3AC8">
                <w:rPr>
                  <w:color w:val="000000"/>
                </w:rPr>
                <w:t xml:space="preserve">. Que.  ISBN-13: 978-0789756107 </w:t>
              </w:r>
            </w:ins>
          </w:p>
          <w:p w:rsidR="00AD105F" w:rsidRDefault="004C5FF4" w:rsidP="00742E6D">
            <w:pPr>
              <w:jc w:val="both"/>
              <w:rPr>
                <w:ins w:id="3309" w:author="vopatrilova" w:date="2018-11-22T16:06:00Z"/>
                <w:color w:val="000000"/>
              </w:rPr>
            </w:pPr>
            <w:ins w:id="3310" w:author="vopatrilova" w:date="2018-11-22T16:06:00Z">
              <w:r w:rsidRPr="008C3AC8">
                <w:rPr>
                  <w:color w:val="000000"/>
                </w:rPr>
                <w:t xml:space="preserve">PATTERSON </w:t>
              </w:r>
              <w:r w:rsidR="00AD105F" w:rsidRPr="008C3AC8">
                <w:rPr>
                  <w:color w:val="000000"/>
                </w:rPr>
                <w:t xml:space="preserve">D. A., </w:t>
              </w:r>
              <w:r w:rsidRPr="008C3AC8">
                <w:rPr>
                  <w:color w:val="000000"/>
                </w:rPr>
                <w:t xml:space="preserve">HENNESSY </w:t>
              </w:r>
              <w:r w:rsidR="00AD105F" w:rsidRPr="008C3AC8">
                <w:rPr>
                  <w:color w:val="000000"/>
                </w:rPr>
                <w:t xml:space="preserve">J. L. </w:t>
              </w:r>
              <w:r w:rsidR="00AD105F" w:rsidRPr="004C5FF4">
                <w:rPr>
                  <w:i/>
                  <w:color w:val="000000"/>
                  <w:rPrChange w:id="3311" w:author="Jiří Vojtěšek" w:date="2018-11-22T22:21:00Z">
                    <w:rPr>
                      <w:color w:val="000000"/>
                    </w:rPr>
                  </w:rPrChange>
                </w:rPr>
                <w:t>Computer Organization and design: The Hardware/Software Interface</w:t>
              </w:r>
              <w:r w:rsidR="00AD105F" w:rsidRPr="008C3AC8">
                <w:rPr>
                  <w:color w:val="000000"/>
                </w:rPr>
                <w:t>. Elsevier, 2014. ISBN 978-0-12-407726-3.</w:t>
              </w:r>
            </w:ins>
          </w:p>
          <w:p w:rsidR="00AD105F" w:rsidRDefault="004C5FF4" w:rsidP="00742E6D">
            <w:pPr>
              <w:jc w:val="both"/>
              <w:rPr>
                <w:ins w:id="3312" w:author="vopatrilova" w:date="2018-11-22T16:06:00Z"/>
                <w:color w:val="000000"/>
              </w:rPr>
            </w:pPr>
            <w:ins w:id="3313" w:author="vopatrilova" w:date="2018-11-22T16:06:00Z">
              <w:r w:rsidRPr="008C3AC8">
                <w:rPr>
                  <w:color w:val="000000"/>
                </w:rPr>
                <w:t>JELÍNEK</w:t>
              </w:r>
              <w:r w:rsidR="00AD105F" w:rsidRPr="008C3AC8">
                <w:rPr>
                  <w:color w:val="000000"/>
                </w:rPr>
                <w:t xml:space="preserve">, L. </w:t>
              </w:r>
              <w:r w:rsidR="00AD105F" w:rsidRPr="004C5FF4">
                <w:rPr>
                  <w:i/>
                  <w:color w:val="000000"/>
                  <w:rPrChange w:id="3314" w:author="Jiří Vojtěšek" w:date="2018-11-22T22:21:00Z">
                    <w:rPr>
                      <w:color w:val="000000"/>
                    </w:rPr>
                  </w:rPrChange>
                </w:rPr>
                <w:t>Jádro systému Linux: kompletní průvodce programátora</w:t>
              </w:r>
              <w:r w:rsidR="00AD105F" w:rsidRPr="008C3AC8">
                <w:rPr>
                  <w:color w:val="000000"/>
                </w:rPr>
                <w:t>. Brno: Computer Press, 2008. Programování (Computer Press). ISBN 9788025120842.</w:t>
              </w:r>
            </w:ins>
          </w:p>
          <w:p w:rsidR="00AD105F" w:rsidRDefault="004C5FF4" w:rsidP="00742E6D">
            <w:pPr>
              <w:jc w:val="both"/>
              <w:rPr>
                <w:ins w:id="3315" w:author="vopatrilova" w:date="2018-11-22T16:06:00Z"/>
                <w:color w:val="000000"/>
              </w:rPr>
            </w:pPr>
            <w:ins w:id="3316" w:author="vopatrilova" w:date="2018-11-22T16:06:00Z">
              <w:r w:rsidRPr="008C3AC8">
                <w:rPr>
                  <w:color w:val="000000"/>
                </w:rPr>
                <w:t>DRÁB</w:t>
              </w:r>
              <w:r w:rsidR="00AD105F" w:rsidRPr="008C3AC8">
                <w:rPr>
                  <w:color w:val="000000"/>
                </w:rPr>
                <w:t xml:space="preserve">, M. </w:t>
              </w:r>
              <w:r w:rsidR="00AD105F" w:rsidRPr="004C5FF4">
                <w:rPr>
                  <w:i/>
                  <w:color w:val="000000"/>
                  <w:rPrChange w:id="3317" w:author="Jiří Vojtěšek" w:date="2018-11-22T22:21:00Z">
                    <w:rPr>
                      <w:color w:val="000000"/>
                    </w:rPr>
                  </w:rPrChange>
                </w:rPr>
                <w:t>Jádro systému Windows: kompletní průvodce programátora</w:t>
              </w:r>
              <w:r w:rsidR="00AD105F" w:rsidRPr="008C3AC8">
                <w:rPr>
                  <w:color w:val="000000"/>
                </w:rPr>
                <w:t>. Brno: Computer Press, 2011. Programování (Computer Press). ISBN 9788025127315.</w:t>
              </w:r>
            </w:ins>
          </w:p>
          <w:p w:rsidR="00AD105F" w:rsidRDefault="004C5FF4" w:rsidP="00742E6D">
            <w:pPr>
              <w:jc w:val="both"/>
              <w:rPr>
                <w:ins w:id="3318" w:author="vopatrilova" w:date="2018-11-22T16:06:00Z"/>
                <w:color w:val="000000"/>
              </w:rPr>
            </w:pPr>
            <w:ins w:id="3319" w:author="vopatrilova" w:date="2018-11-22T16:06:00Z">
              <w:r w:rsidRPr="008C3AC8">
                <w:rPr>
                  <w:color w:val="000000"/>
                </w:rPr>
                <w:t>TANENBAUM</w:t>
              </w:r>
              <w:r w:rsidR="00AD105F" w:rsidRPr="008C3AC8">
                <w:rPr>
                  <w:color w:val="000000"/>
                </w:rPr>
                <w:t xml:space="preserve">, A. S. </w:t>
              </w:r>
              <w:r w:rsidR="00AD105F" w:rsidRPr="004C5FF4">
                <w:rPr>
                  <w:i/>
                  <w:color w:val="000000"/>
                  <w:rPrChange w:id="3320" w:author="Jiří Vojtěšek" w:date="2018-11-22T22:21:00Z">
                    <w:rPr>
                      <w:color w:val="000000"/>
                    </w:rPr>
                  </w:rPrChange>
                </w:rPr>
                <w:t>Modern Operating Systems</w:t>
              </w:r>
              <w:r w:rsidR="00AD105F" w:rsidRPr="008C3AC8">
                <w:rPr>
                  <w:color w:val="000000"/>
                </w:rPr>
                <w:t xml:space="preserve">. Upper Saddle River : Prentice Hall, 2002. ISBN 0130926418. </w:t>
              </w:r>
            </w:ins>
          </w:p>
          <w:p w:rsidR="00AD105F" w:rsidRDefault="004C5FF4" w:rsidP="00742E6D">
            <w:pPr>
              <w:jc w:val="both"/>
              <w:rPr>
                <w:ins w:id="3321" w:author="vopatrilova" w:date="2018-11-22T16:06:00Z"/>
                <w:color w:val="000000"/>
              </w:rPr>
            </w:pPr>
            <w:ins w:id="3322" w:author="vopatrilova" w:date="2018-11-22T16:06:00Z">
              <w:r w:rsidRPr="008C3AC8">
                <w:rPr>
                  <w:color w:val="000000"/>
                </w:rPr>
                <w:t>DEITEL</w:t>
              </w:r>
              <w:r w:rsidR="00AD105F" w:rsidRPr="008C3AC8">
                <w:rPr>
                  <w:color w:val="000000"/>
                </w:rPr>
                <w:t xml:space="preserve">, H. M. </w:t>
              </w:r>
              <w:r w:rsidR="00AD105F" w:rsidRPr="004C5FF4">
                <w:rPr>
                  <w:i/>
                  <w:color w:val="000000"/>
                  <w:rPrChange w:id="3323" w:author="Jiří Vojtěšek" w:date="2018-11-22T22:21:00Z">
                    <w:rPr>
                      <w:color w:val="000000"/>
                    </w:rPr>
                  </w:rPrChange>
                </w:rPr>
                <w:t>Operating Systems</w:t>
              </w:r>
              <w:r w:rsidR="00AD105F" w:rsidRPr="008C3AC8">
                <w:rPr>
                  <w:color w:val="000000"/>
                </w:rPr>
                <w:t xml:space="preserve">. Prentice Hall, 2004. </w:t>
              </w:r>
            </w:ins>
          </w:p>
          <w:p w:rsidR="00AD105F" w:rsidRDefault="004C5FF4" w:rsidP="00742E6D">
            <w:pPr>
              <w:jc w:val="both"/>
              <w:rPr>
                <w:ins w:id="3324" w:author="vopatrilova" w:date="2018-11-22T16:06:00Z"/>
                <w:color w:val="000000"/>
              </w:rPr>
            </w:pPr>
            <w:ins w:id="3325" w:author="vopatrilova" w:date="2018-11-22T16:06:00Z">
              <w:r w:rsidRPr="008C3AC8">
                <w:rPr>
                  <w:color w:val="000000"/>
                </w:rPr>
                <w:t>KLIMEŠ</w:t>
              </w:r>
              <w:r w:rsidR="00AD105F" w:rsidRPr="008C3AC8">
                <w:rPr>
                  <w:color w:val="000000"/>
                </w:rPr>
                <w:t xml:space="preserve">, C. </w:t>
              </w:r>
              <w:r w:rsidR="00AD105F" w:rsidRPr="004C5FF4">
                <w:rPr>
                  <w:i/>
                  <w:color w:val="000000"/>
                  <w:rPrChange w:id="3326" w:author="Jiří Vojtěšek" w:date="2018-11-22T22:21:00Z">
                    <w:rPr>
                      <w:color w:val="000000"/>
                    </w:rPr>
                  </w:rPrChange>
                </w:rPr>
                <w:t>Operační systémy</w:t>
              </w:r>
              <w:r w:rsidR="00AD105F" w:rsidRPr="008C3AC8">
                <w:rPr>
                  <w:color w:val="000000"/>
                </w:rPr>
                <w:t xml:space="preserve">. Ostravská univerzita Ostrava. </w:t>
              </w:r>
            </w:ins>
          </w:p>
          <w:p w:rsidR="00AD105F" w:rsidRDefault="004C5FF4" w:rsidP="00742E6D">
            <w:pPr>
              <w:jc w:val="both"/>
              <w:rPr>
                <w:ins w:id="3327" w:author="vopatrilova" w:date="2018-11-22T16:06:00Z"/>
                <w:color w:val="000000"/>
              </w:rPr>
            </w:pPr>
            <w:ins w:id="3328" w:author="vopatrilova" w:date="2018-11-22T16:06:00Z">
              <w:r w:rsidRPr="008C3AC8">
                <w:rPr>
                  <w:color w:val="000000"/>
                </w:rPr>
                <w:t>SYSEL</w:t>
              </w:r>
              <w:r w:rsidR="00AD105F" w:rsidRPr="008C3AC8">
                <w:rPr>
                  <w:color w:val="000000"/>
                </w:rPr>
                <w:t xml:space="preserve">, M. </w:t>
              </w:r>
              <w:r w:rsidR="00AD105F" w:rsidRPr="004C5FF4">
                <w:rPr>
                  <w:i/>
                  <w:color w:val="000000"/>
                  <w:rPrChange w:id="3329" w:author="Jiří Vojtěšek" w:date="2018-11-22T22:21:00Z">
                    <w:rPr>
                      <w:color w:val="000000"/>
                    </w:rPr>
                  </w:rPrChange>
                </w:rPr>
                <w:t>Operační systémy - GNU/Linux</w:t>
              </w:r>
              <w:r w:rsidR="00AD105F" w:rsidRPr="008C3AC8">
                <w:rPr>
                  <w:color w:val="000000"/>
                </w:rPr>
                <w:t>. UTB Zlín, 2006. ISBN 80-7318-489-3.</w:t>
              </w:r>
            </w:ins>
          </w:p>
          <w:p w:rsidR="00AD105F" w:rsidRDefault="004C5FF4" w:rsidP="00742E6D">
            <w:pPr>
              <w:jc w:val="both"/>
              <w:rPr>
                <w:ins w:id="3330" w:author="vopatrilova" w:date="2018-11-22T16:06:00Z"/>
                <w:color w:val="000000"/>
              </w:rPr>
            </w:pPr>
            <w:ins w:id="3331" w:author="vopatrilova" w:date="2018-11-22T16:06:00Z">
              <w:r w:rsidRPr="008C3AC8">
                <w:rPr>
                  <w:color w:val="000000"/>
                </w:rPr>
                <w:lastRenderedPageBreak/>
                <w:t>SYSEL</w:t>
              </w:r>
              <w:r w:rsidR="00AD105F" w:rsidRPr="008C3AC8">
                <w:rPr>
                  <w:color w:val="000000"/>
                </w:rPr>
                <w:t xml:space="preserve">, M. </w:t>
              </w:r>
              <w:r w:rsidR="00AD105F" w:rsidRPr="004C5FF4">
                <w:rPr>
                  <w:i/>
                  <w:color w:val="000000"/>
                  <w:rPrChange w:id="3332" w:author="Jiří Vojtěšek" w:date="2018-11-22T22:21:00Z">
                    <w:rPr>
                      <w:color w:val="000000"/>
                    </w:rPr>
                  </w:rPrChange>
                </w:rPr>
                <w:t>Technické vybavení PC</w:t>
              </w:r>
              <w:r w:rsidR="00AD105F" w:rsidRPr="008C3AC8">
                <w:rPr>
                  <w:color w:val="000000"/>
                </w:rPr>
                <w:t xml:space="preserve">. Vyd. 1. Zlín : Univerzita Tomáše Bati, Fakulta technologická, 2003. ISBN 8073181088. </w:t>
              </w:r>
            </w:ins>
          </w:p>
          <w:p w:rsidR="00AD105F" w:rsidRDefault="00AD105F" w:rsidP="00742E6D">
            <w:pPr>
              <w:jc w:val="both"/>
              <w:rPr>
                <w:ins w:id="3333" w:author="vopatrilova" w:date="2018-11-22T16:06:00Z"/>
              </w:rPr>
            </w:pPr>
          </w:p>
        </w:tc>
      </w:tr>
      <w:tr w:rsidR="00AD105F" w:rsidTr="00742E6D">
        <w:trPr>
          <w:ins w:id="3334" w:author="vopatrilova" w:date="2018-11-22T16:06: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D105F" w:rsidRDefault="00AD105F" w:rsidP="00742E6D">
            <w:pPr>
              <w:jc w:val="center"/>
              <w:rPr>
                <w:ins w:id="3335" w:author="vopatrilova" w:date="2018-11-22T16:06:00Z"/>
                <w:b/>
              </w:rPr>
            </w:pPr>
            <w:ins w:id="3336" w:author="vopatrilova" w:date="2018-11-22T16:06:00Z">
              <w:r>
                <w:rPr>
                  <w:b/>
                </w:rPr>
                <w:lastRenderedPageBreak/>
                <w:t>Informace ke kombinované nebo distanční formě</w:t>
              </w:r>
            </w:ins>
          </w:p>
        </w:tc>
      </w:tr>
      <w:tr w:rsidR="00AD105F" w:rsidTr="00742E6D">
        <w:trPr>
          <w:ins w:id="3337" w:author="vopatrilova" w:date="2018-11-22T16:06:00Z"/>
        </w:trPr>
        <w:tc>
          <w:tcPr>
            <w:tcW w:w="4787" w:type="dxa"/>
            <w:gridSpan w:val="3"/>
            <w:tcBorders>
              <w:top w:val="single" w:sz="2" w:space="0" w:color="auto"/>
            </w:tcBorders>
            <w:shd w:val="clear" w:color="auto" w:fill="F7CAAC"/>
          </w:tcPr>
          <w:p w:rsidR="00AD105F" w:rsidRDefault="00AD105F" w:rsidP="00742E6D">
            <w:pPr>
              <w:jc w:val="both"/>
              <w:rPr>
                <w:ins w:id="3338" w:author="vopatrilova" w:date="2018-11-22T16:06:00Z"/>
              </w:rPr>
            </w:pPr>
            <w:ins w:id="3339" w:author="vopatrilova" w:date="2018-11-22T16:06:00Z">
              <w:r>
                <w:rPr>
                  <w:b/>
                </w:rPr>
                <w:t>Rozsah konzultací (soustředění)</w:t>
              </w:r>
            </w:ins>
          </w:p>
        </w:tc>
        <w:tc>
          <w:tcPr>
            <w:tcW w:w="889" w:type="dxa"/>
            <w:tcBorders>
              <w:top w:val="single" w:sz="2" w:space="0" w:color="auto"/>
            </w:tcBorders>
          </w:tcPr>
          <w:p w:rsidR="00AD105F" w:rsidRDefault="00AD105F" w:rsidP="00742E6D">
            <w:pPr>
              <w:jc w:val="both"/>
              <w:rPr>
                <w:ins w:id="3340" w:author="vopatrilova" w:date="2018-11-22T16:06:00Z"/>
              </w:rPr>
            </w:pPr>
            <w:ins w:id="3341" w:author="vopatrilova" w:date="2018-11-22T16:06:00Z">
              <w:r>
                <w:t>16</w:t>
              </w:r>
            </w:ins>
          </w:p>
        </w:tc>
        <w:tc>
          <w:tcPr>
            <w:tcW w:w="4179" w:type="dxa"/>
            <w:gridSpan w:val="4"/>
            <w:tcBorders>
              <w:top w:val="single" w:sz="2" w:space="0" w:color="auto"/>
            </w:tcBorders>
            <w:shd w:val="clear" w:color="auto" w:fill="F7CAAC"/>
          </w:tcPr>
          <w:p w:rsidR="00AD105F" w:rsidRDefault="00AD105F" w:rsidP="00742E6D">
            <w:pPr>
              <w:jc w:val="both"/>
              <w:rPr>
                <w:ins w:id="3342" w:author="vopatrilova" w:date="2018-11-22T16:06:00Z"/>
                <w:b/>
              </w:rPr>
            </w:pPr>
            <w:ins w:id="3343" w:author="vopatrilova" w:date="2018-11-22T16:06:00Z">
              <w:r>
                <w:rPr>
                  <w:b/>
                </w:rPr>
                <w:t xml:space="preserve">hodin </w:t>
              </w:r>
            </w:ins>
          </w:p>
        </w:tc>
      </w:tr>
      <w:tr w:rsidR="00AD105F" w:rsidTr="00742E6D">
        <w:trPr>
          <w:ins w:id="3344" w:author="vopatrilova" w:date="2018-11-22T16:06:00Z"/>
        </w:trPr>
        <w:tc>
          <w:tcPr>
            <w:tcW w:w="9855" w:type="dxa"/>
            <w:gridSpan w:val="8"/>
            <w:shd w:val="clear" w:color="auto" w:fill="F7CAAC"/>
          </w:tcPr>
          <w:p w:rsidR="00AD105F" w:rsidRDefault="00AD105F" w:rsidP="00742E6D">
            <w:pPr>
              <w:jc w:val="both"/>
              <w:rPr>
                <w:ins w:id="3345" w:author="vopatrilova" w:date="2018-11-22T16:06:00Z"/>
                <w:b/>
              </w:rPr>
            </w:pPr>
            <w:ins w:id="3346" w:author="vopatrilova" w:date="2018-11-22T16:06:00Z">
              <w:r>
                <w:rPr>
                  <w:b/>
                </w:rPr>
                <w:t>Informace o způsobu kontaktu s vyučujícím</w:t>
              </w:r>
            </w:ins>
          </w:p>
        </w:tc>
      </w:tr>
      <w:tr w:rsidR="00AD105F" w:rsidTr="00742E6D">
        <w:trPr>
          <w:trHeight w:val="281"/>
          <w:ins w:id="3347" w:author="vopatrilova" w:date="2018-11-22T16:06:00Z"/>
        </w:trPr>
        <w:tc>
          <w:tcPr>
            <w:tcW w:w="9855" w:type="dxa"/>
            <w:gridSpan w:val="8"/>
          </w:tcPr>
          <w:p w:rsidR="00AD105F" w:rsidRDefault="00AD105F" w:rsidP="00742E6D">
            <w:pPr>
              <w:jc w:val="both"/>
              <w:rPr>
                <w:ins w:id="3348" w:author="vopatrilova" w:date="2018-11-22T16:06:00Z"/>
              </w:rPr>
            </w:pPr>
            <w:ins w:id="3349" w:author="vopatrilova" w:date="2018-11-22T16:06:00Z">
              <w:r w:rsidRPr="007C6264">
                <w:rPr>
                  <w:szCs w:val="22"/>
                </w:rPr>
                <w:t>Jsou trvale vypsány a zveřejněny konzultace minimálně 2h/týden v rámci kterých mají studenti možnost konzultovat podrobněji probíranou látku. Dále mohou studenti komunikovat s vyučujícím pomocí školního e</w:t>
              </w:r>
              <w:r w:rsidRPr="007C6264">
                <w:rPr>
                  <w:szCs w:val="22"/>
                </w:rPr>
                <w:noBreakHyphen/>
                <w:t>mailu a LMS Moodle.</w:t>
              </w:r>
            </w:ins>
          </w:p>
        </w:tc>
      </w:tr>
    </w:tbl>
    <w:p w:rsidR="003004EB" w:rsidRDefault="003004EB" w:rsidP="00982B32">
      <w:pPr>
        <w:rPr>
          <w:ins w:id="3350" w:author="vopatrilova" w:date="2018-11-19T12:39:00Z"/>
        </w:rPr>
      </w:pPr>
    </w:p>
    <w:p w:rsidR="003004EB" w:rsidRDefault="003004EB" w:rsidP="00982B32">
      <w:pPr>
        <w:rPr>
          <w:ins w:id="3351" w:author="vopatrilova" w:date="2018-11-19T12:39:00Z"/>
        </w:rPr>
      </w:pPr>
    </w:p>
    <w:p w:rsidR="003004EB" w:rsidRDefault="003004EB" w:rsidP="00982B32">
      <w:pPr>
        <w:rPr>
          <w:ins w:id="3352" w:author="vopatrilova" w:date="2018-11-19T12:39:00Z"/>
        </w:rPr>
      </w:pPr>
    </w:p>
    <w:p w:rsidR="003004EB" w:rsidRDefault="003004EB" w:rsidP="00982B32">
      <w:pPr>
        <w:rPr>
          <w:ins w:id="3353" w:author="vopatrilova" w:date="2018-11-19T12:39:00Z"/>
        </w:rPr>
      </w:pPr>
    </w:p>
    <w:p w:rsidR="003004EB" w:rsidRDefault="003004EB" w:rsidP="00982B32">
      <w:pPr>
        <w:rPr>
          <w:ins w:id="3354" w:author="vopatrilova" w:date="2018-11-19T12:39:00Z"/>
        </w:rPr>
      </w:pPr>
    </w:p>
    <w:p w:rsidR="003004EB" w:rsidRDefault="003004EB" w:rsidP="00982B32">
      <w:pPr>
        <w:rPr>
          <w:ins w:id="3355" w:author="vopatrilova" w:date="2018-11-19T12:39:00Z"/>
        </w:rPr>
      </w:pPr>
    </w:p>
    <w:p w:rsidR="003004EB" w:rsidRDefault="003004EB" w:rsidP="00982B32">
      <w:pPr>
        <w:rPr>
          <w:ins w:id="3356" w:author="vopatrilova" w:date="2018-11-19T12:39:00Z"/>
        </w:rPr>
      </w:pPr>
    </w:p>
    <w:p w:rsidR="003004EB" w:rsidRDefault="003004EB" w:rsidP="00982B32">
      <w:pPr>
        <w:rPr>
          <w:ins w:id="3357" w:author="vopatrilova" w:date="2018-11-19T12:39:00Z"/>
        </w:rPr>
      </w:pPr>
    </w:p>
    <w:p w:rsidR="003004EB" w:rsidRDefault="003004EB" w:rsidP="00982B32">
      <w:pPr>
        <w:rPr>
          <w:ins w:id="3358" w:author="vopatrilova" w:date="2018-11-19T12:39:00Z"/>
        </w:rPr>
      </w:pPr>
    </w:p>
    <w:p w:rsidR="003004EB" w:rsidRDefault="003004EB" w:rsidP="00982B32">
      <w:pPr>
        <w:rPr>
          <w:ins w:id="3359" w:author="vopatrilova" w:date="2018-11-19T12:39:00Z"/>
        </w:rPr>
      </w:pPr>
    </w:p>
    <w:p w:rsidR="003004EB" w:rsidRDefault="003004EB" w:rsidP="00982B32">
      <w:pPr>
        <w:rPr>
          <w:ins w:id="3360" w:author="vopatrilova" w:date="2018-11-19T12:39:00Z"/>
        </w:rPr>
      </w:pPr>
    </w:p>
    <w:p w:rsidR="003004EB" w:rsidRDefault="003004EB" w:rsidP="00982B32">
      <w:pPr>
        <w:rPr>
          <w:ins w:id="3361" w:author="vopatrilova" w:date="2018-11-19T12:39:00Z"/>
        </w:rPr>
      </w:pPr>
    </w:p>
    <w:p w:rsidR="003004EB" w:rsidRDefault="003004EB" w:rsidP="00982B32">
      <w:pPr>
        <w:rPr>
          <w:ins w:id="3362" w:author="vopatrilova" w:date="2018-11-19T12:39:00Z"/>
        </w:rPr>
      </w:pPr>
    </w:p>
    <w:p w:rsidR="003004EB" w:rsidRDefault="003004EB" w:rsidP="00982B32">
      <w:pPr>
        <w:rPr>
          <w:ins w:id="3363" w:author="vopatrilova" w:date="2018-11-19T12:39:00Z"/>
        </w:rPr>
      </w:pPr>
    </w:p>
    <w:p w:rsidR="003004EB" w:rsidRDefault="003004EB" w:rsidP="00982B32">
      <w:pPr>
        <w:rPr>
          <w:ins w:id="3364" w:author="vopatrilova" w:date="2018-11-19T12:39:00Z"/>
        </w:rPr>
      </w:pPr>
    </w:p>
    <w:p w:rsidR="003004EB" w:rsidRDefault="003004EB" w:rsidP="00982B32">
      <w:pPr>
        <w:rPr>
          <w:ins w:id="3365" w:author="vopatrilova" w:date="2018-11-19T12:39:00Z"/>
        </w:rPr>
      </w:pPr>
    </w:p>
    <w:p w:rsidR="003004EB" w:rsidRDefault="003004EB" w:rsidP="00982B32">
      <w:pPr>
        <w:rPr>
          <w:ins w:id="3366" w:author="vopatrilova" w:date="2018-11-19T12:39:00Z"/>
        </w:rPr>
      </w:pPr>
    </w:p>
    <w:p w:rsidR="003004EB" w:rsidRDefault="003004EB" w:rsidP="00982B32">
      <w:pPr>
        <w:rPr>
          <w:ins w:id="3367" w:author="vopatrilova" w:date="2018-11-19T12:39:00Z"/>
        </w:rPr>
      </w:pPr>
    </w:p>
    <w:p w:rsidR="003004EB" w:rsidRDefault="003004EB" w:rsidP="00982B32">
      <w:pPr>
        <w:rPr>
          <w:ins w:id="3368" w:author="vopatrilova" w:date="2018-11-19T12:39:00Z"/>
        </w:rPr>
      </w:pPr>
    </w:p>
    <w:p w:rsidR="003004EB" w:rsidRDefault="003004EB" w:rsidP="00982B32">
      <w:pPr>
        <w:rPr>
          <w:ins w:id="3369" w:author="vopatrilova" w:date="2018-11-19T12:39:00Z"/>
        </w:rPr>
      </w:pPr>
    </w:p>
    <w:p w:rsidR="003004EB" w:rsidRDefault="003004EB" w:rsidP="00982B32">
      <w:pPr>
        <w:rPr>
          <w:ins w:id="3370" w:author="vopatrilova" w:date="2018-11-19T12:39:00Z"/>
        </w:rPr>
      </w:pPr>
    </w:p>
    <w:p w:rsidR="003004EB" w:rsidRDefault="003004EB" w:rsidP="00982B32">
      <w:pPr>
        <w:rPr>
          <w:ins w:id="3371" w:author="vopatrilova" w:date="2018-11-19T12:39:00Z"/>
        </w:rPr>
      </w:pPr>
    </w:p>
    <w:p w:rsidR="003004EB" w:rsidRDefault="003004EB" w:rsidP="00982B32">
      <w:pPr>
        <w:rPr>
          <w:ins w:id="3372" w:author="vopatrilova" w:date="2018-11-19T12:39:00Z"/>
        </w:rPr>
      </w:pPr>
    </w:p>
    <w:p w:rsidR="003004EB" w:rsidRDefault="003004EB" w:rsidP="00982B32">
      <w:pPr>
        <w:rPr>
          <w:ins w:id="3373" w:author="vopatrilova" w:date="2018-11-19T12:39:00Z"/>
        </w:rPr>
      </w:pPr>
    </w:p>
    <w:p w:rsidR="003004EB" w:rsidRDefault="003004EB" w:rsidP="00982B32">
      <w:pPr>
        <w:rPr>
          <w:ins w:id="3374" w:author="vopatrilova" w:date="2018-11-19T12:39:00Z"/>
        </w:rPr>
      </w:pPr>
    </w:p>
    <w:p w:rsidR="003004EB" w:rsidRDefault="003004EB" w:rsidP="00982B32">
      <w:pPr>
        <w:rPr>
          <w:ins w:id="3375" w:author="vopatrilova" w:date="2018-11-19T12:39:00Z"/>
        </w:rPr>
      </w:pPr>
    </w:p>
    <w:p w:rsidR="003004EB" w:rsidRDefault="003004EB" w:rsidP="00982B32">
      <w:pPr>
        <w:rPr>
          <w:ins w:id="3376" w:author="vopatrilova" w:date="2018-11-19T12:39:00Z"/>
        </w:rPr>
      </w:pPr>
    </w:p>
    <w:p w:rsidR="003004EB" w:rsidRDefault="003004EB" w:rsidP="00982B32">
      <w:pPr>
        <w:rPr>
          <w:ins w:id="3377" w:author="vopatrilova" w:date="2018-11-19T12:39:00Z"/>
        </w:rPr>
      </w:pPr>
    </w:p>
    <w:p w:rsidR="003004EB" w:rsidRDefault="003004EB" w:rsidP="00982B32">
      <w:pPr>
        <w:rPr>
          <w:ins w:id="3378" w:author="vopatrilova" w:date="2018-11-19T12:39:00Z"/>
        </w:rPr>
      </w:pPr>
    </w:p>
    <w:p w:rsidR="003004EB" w:rsidRDefault="003004EB" w:rsidP="00982B32">
      <w:pPr>
        <w:rPr>
          <w:ins w:id="3379" w:author="vopatrilova" w:date="2018-11-19T12:39:00Z"/>
        </w:rPr>
      </w:pPr>
    </w:p>
    <w:p w:rsidR="003004EB" w:rsidRDefault="003004EB" w:rsidP="00982B32">
      <w:pPr>
        <w:rPr>
          <w:ins w:id="3380" w:author="vopatrilova" w:date="2018-11-19T12:39:00Z"/>
        </w:rPr>
      </w:pPr>
    </w:p>
    <w:p w:rsidR="003004EB" w:rsidRDefault="003004EB" w:rsidP="00982B32">
      <w:pPr>
        <w:rPr>
          <w:ins w:id="3381" w:author="vopatrilova" w:date="2018-11-19T12:39:00Z"/>
        </w:rPr>
      </w:pPr>
    </w:p>
    <w:p w:rsidR="003004EB" w:rsidRDefault="003004EB" w:rsidP="00982B32">
      <w:pPr>
        <w:rPr>
          <w:ins w:id="3382" w:author="vopatrilova" w:date="2018-11-19T12:39:00Z"/>
        </w:rPr>
      </w:pPr>
    </w:p>
    <w:p w:rsidR="003004EB" w:rsidRDefault="003004EB" w:rsidP="00982B32">
      <w:pPr>
        <w:rPr>
          <w:ins w:id="3383" w:author="vopatrilova" w:date="2018-11-19T12:39:00Z"/>
        </w:rPr>
      </w:pPr>
    </w:p>
    <w:p w:rsidR="003004EB" w:rsidRDefault="003004EB" w:rsidP="00982B32">
      <w:pPr>
        <w:rPr>
          <w:ins w:id="3384" w:author="vopatrilova" w:date="2018-11-19T12:39:00Z"/>
        </w:rPr>
      </w:pPr>
    </w:p>
    <w:p w:rsidR="003004EB" w:rsidRDefault="003004EB" w:rsidP="00982B32">
      <w:pPr>
        <w:rPr>
          <w:ins w:id="3385" w:author="vopatrilova" w:date="2018-11-19T12:39:00Z"/>
        </w:rPr>
      </w:pPr>
    </w:p>
    <w:p w:rsidR="003004EB" w:rsidRDefault="003004EB" w:rsidP="00982B32">
      <w:pPr>
        <w:rPr>
          <w:ins w:id="3386" w:author="vopatrilova" w:date="2018-11-19T12:39:00Z"/>
        </w:rPr>
      </w:pPr>
    </w:p>
    <w:p w:rsidR="003004EB" w:rsidRDefault="003004EB" w:rsidP="00982B32">
      <w:pPr>
        <w:rPr>
          <w:ins w:id="3387" w:author="vopatrilova" w:date="2018-11-19T12:39:00Z"/>
        </w:rPr>
      </w:pPr>
    </w:p>
    <w:p w:rsidR="003004EB" w:rsidRDefault="003004EB" w:rsidP="00982B32">
      <w:pPr>
        <w:rPr>
          <w:ins w:id="3388" w:author="vopatrilova" w:date="2018-11-19T12:39:00Z"/>
        </w:rPr>
      </w:pPr>
    </w:p>
    <w:p w:rsidR="003004EB" w:rsidRDefault="003004EB" w:rsidP="00982B32">
      <w:pPr>
        <w:rPr>
          <w:ins w:id="3389" w:author="vopatrilova" w:date="2018-11-19T12:39:00Z"/>
        </w:rPr>
      </w:pPr>
    </w:p>
    <w:p w:rsidR="003004EB" w:rsidRDefault="003004EB" w:rsidP="00982B32">
      <w:pPr>
        <w:rPr>
          <w:ins w:id="3390" w:author="vopatrilova" w:date="2018-11-19T12:39:00Z"/>
        </w:rPr>
      </w:pPr>
    </w:p>
    <w:p w:rsidR="003004EB" w:rsidRDefault="003004EB" w:rsidP="00982B32">
      <w:pPr>
        <w:rPr>
          <w:ins w:id="3391" w:author="vopatrilova" w:date="2018-11-19T12:39:00Z"/>
        </w:rPr>
      </w:pPr>
    </w:p>
    <w:p w:rsidR="003004EB" w:rsidRDefault="003004EB" w:rsidP="00982B32">
      <w:pPr>
        <w:rPr>
          <w:ins w:id="3392" w:author="vopatrilova" w:date="2018-11-19T12:39:00Z"/>
        </w:rPr>
      </w:pPr>
    </w:p>
    <w:p w:rsidR="003004EB" w:rsidRDefault="003004EB" w:rsidP="00982B32">
      <w:pPr>
        <w:rPr>
          <w:ins w:id="3393" w:author="vopatrilova" w:date="2018-11-19T12:39:00Z"/>
        </w:rPr>
      </w:pPr>
    </w:p>
    <w:p w:rsidR="003004EB" w:rsidRDefault="003004EB" w:rsidP="00982B32">
      <w:pPr>
        <w:rPr>
          <w:ins w:id="3394" w:author="vopatrilova" w:date="2018-11-19T12:39:00Z"/>
        </w:rPr>
      </w:pPr>
    </w:p>
    <w:p w:rsidR="003004EB" w:rsidRDefault="003004EB" w:rsidP="00982B32">
      <w:pPr>
        <w:rPr>
          <w:ins w:id="3395" w:author="vopatrilova" w:date="2018-11-19T12:39:00Z"/>
        </w:rPr>
      </w:pPr>
    </w:p>
    <w:p w:rsidR="003004EB" w:rsidRDefault="003004EB" w:rsidP="00982B32">
      <w:pPr>
        <w:rPr>
          <w:ins w:id="3396" w:author="vopatrilova" w:date="2018-11-19T12:39:00Z"/>
        </w:rPr>
      </w:pPr>
    </w:p>
    <w:p w:rsidR="003004EB" w:rsidRDefault="003004EB" w:rsidP="00982B32">
      <w:pPr>
        <w:rPr>
          <w:ins w:id="3397" w:author="vopatrilova" w:date="2018-11-19T12:39:00Z"/>
        </w:rPr>
      </w:pPr>
    </w:p>
    <w:p w:rsidR="003004EB" w:rsidRDefault="003004EB" w:rsidP="00982B32">
      <w:pPr>
        <w:rPr>
          <w:ins w:id="3398" w:author="vopatrilova" w:date="2018-11-19T12:39:00Z"/>
        </w:rPr>
      </w:pPr>
    </w:p>
    <w:p w:rsidR="003004EB" w:rsidRDefault="003004EB" w:rsidP="00982B32">
      <w:pPr>
        <w:rPr>
          <w:ins w:id="3399" w:author="vopatrilova" w:date="2018-11-22T10:46:00Z"/>
        </w:rPr>
      </w:pPr>
    </w:p>
    <w:p w:rsidR="00131B31" w:rsidRDefault="00131B31" w:rsidP="00982B32">
      <w:pPr>
        <w:rPr>
          <w:ins w:id="3400" w:author="vopatrilova" w:date="2018-11-22T10:46:00Z"/>
        </w:rPr>
      </w:pPr>
    </w:p>
    <w:p w:rsidR="00131B31" w:rsidRDefault="00131B31" w:rsidP="00982B32">
      <w:pPr>
        <w:rPr>
          <w:ins w:id="3401" w:author="vopatrilova" w:date="2018-11-22T10:46:00Z"/>
        </w:rPr>
      </w:pPr>
    </w:p>
    <w:p w:rsidR="00131B31" w:rsidRDefault="00131B31" w:rsidP="00982B32">
      <w:pPr>
        <w:rPr>
          <w:ins w:id="3402" w:author="vopatrilova" w:date="2018-11-22T16:08:00Z"/>
        </w:rPr>
      </w:pPr>
    </w:p>
    <w:p w:rsidR="00AD105F" w:rsidRDefault="00AD105F" w:rsidP="00982B32">
      <w:pPr>
        <w:rPr>
          <w:ins w:id="3403" w:author="vopatrilova" w:date="2018-11-22T16:08:00Z"/>
        </w:rPr>
      </w:pPr>
    </w:p>
    <w:p w:rsidR="00AD105F" w:rsidRDefault="00AD105F" w:rsidP="00982B32">
      <w:pPr>
        <w:rPr>
          <w:ins w:id="3404" w:author="vopatrilova" w:date="2018-11-22T10:46:00Z"/>
        </w:rPr>
      </w:pPr>
    </w:p>
    <w:p w:rsidR="00131B31" w:rsidRDefault="00131B31" w:rsidP="00982B32"/>
    <w:p w:rsidR="00A72920" w:rsidRDefault="00A72920" w:rsidP="00982B3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3405" w:name="InstrumentaceISR"/>
            <w:r>
              <w:t>Instrumentace a měření</w:t>
            </w:r>
            <w:bookmarkEnd w:id="3405"/>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28p+28s+28c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6</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w:t>
            </w:r>
          </w:p>
          <w:p w:rsidR="00982B32" w:rsidRDefault="00982B32" w:rsidP="0010688A">
            <w:pPr>
              <w:jc w:val="both"/>
            </w:pPr>
            <w:r>
              <w:t>seminář,</w:t>
            </w:r>
          </w:p>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ústním pohovoru s vyučujícím.</w:t>
            </w:r>
          </w:p>
        </w:tc>
      </w:tr>
      <w:tr w:rsidR="00982B32" w:rsidTr="0010688A">
        <w:trPr>
          <w:trHeight w:val="191"/>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Ing. Milan Navrátil,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přednášky, semináře a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Ing. Milan Navrátil, Ph.D. (přednášky 100%)</w:t>
            </w:r>
          </w:p>
        </w:tc>
      </w:tr>
      <w:tr w:rsidR="00982B32" w:rsidTr="0010688A">
        <w:trPr>
          <w:trHeight w:val="2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AB298F" w:rsidRDefault="00982B32" w:rsidP="0010688A">
            <w:pPr>
              <w:rPr>
                <w:noProof/>
                <w:sz w:val="22"/>
                <w:szCs w:val="22"/>
              </w:rPr>
            </w:pPr>
            <w:r w:rsidRPr="00AB298F">
              <w:rPr>
                <w:noProof/>
                <w:sz w:val="22"/>
                <w:szCs w:val="22"/>
              </w:rPr>
              <w:t>Po absolvování předmětu je student seznámen s problematikou měřicí techniky, měřením signálů a vyhodnocením naměřených dat. Pro metody zpracování dat jsou v rámci předmětu probrány potřebné statistické metody. Jednotlivé uzly měřicího řetězce jsou postupně rozebírány a zdůrazněny jejich fyzikálně technické limity. Výše uvedené obecné principy jsou následně aplikovány při popisu základních typů měřicích přístrojů.</w:t>
            </w:r>
          </w:p>
          <w:p w:rsidR="00982B32" w:rsidRPr="00AB298F" w:rsidRDefault="00982B32" w:rsidP="0010688A">
            <w:pPr>
              <w:rPr>
                <w:sz w:val="22"/>
                <w:szCs w:val="22"/>
              </w:rPr>
            </w:pPr>
            <w:r w:rsidRPr="00AB298F">
              <w:rPr>
                <w:sz w:val="22"/>
                <w:szCs w:val="22"/>
              </w:rPr>
              <w:t>Témata:</w:t>
            </w:r>
          </w:p>
          <w:p w:rsidR="00982B32" w:rsidRPr="00AB298F" w:rsidRDefault="00982B32" w:rsidP="0010688A">
            <w:pPr>
              <w:pStyle w:val="Odstavecseseznamem"/>
              <w:numPr>
                <w:ilvl w:val="0"/>
                <w:numId w:val="16"/>
              </w:numPr>
              <w:contextualSpacing w:val="0"/>
              <w:rPr>
                <w:sz w:val="22"/>
              </w:rPr>
            </w:pPr>
            <w:r w:rsidRPr="00AB298F">
              <w:rPr>
                <w:sz w:val="22"/>
              </w:rPr>
              <w:t>Automatizovaná měřicí pracoviště, komunikační sběrnice, vlastnosti, SW podpora (VEE Pro, LabView).</w:t>
            </w:r>
          </w:p>
          <w:p w:rsidR="00982B32" w:rsidRPr="00AB298F" w:rsidRDefault="00982B32" w:rsidP="0010688A">
            <w:pPr>
              <w:pStyle w:val="Odstavecseseznamem"/>
              <w:numPr>
                <w:ilvl w:val="0"/>
                <w:numId w:val="16"/>
              </w:numPr>
              <w:contextualSpacing w:val="0"/>
              <w:rPr>
                <w:sz w:val="22"/>
              </w:rPr>
            </w:pPr>
            <w:r w:rsidRPr="00AB298F">
              <w:rPr>
                <w:sz w:val="22"/>
              </w:rPr>
              <w:t>Soustava SI, jednotky měřených veličin, převody jednotek, základní názvosloví.</w:t>
            </w:r>
          </w:p>
          <w:p w:rsidR="00982B32" w:rsidRPr="00AB298F" w:rsidRDefault="00982B32" w:rsidP="0010688A">
            <w:pPr>
              <w:pStyle w:val="Odstavecseseznamem"/>
              <w:numPr>
                <w:ilvl w:val="0"/>
                <w:numId w:val="16"/>
              </w:numPr>
              <w:contextualSpacing w:val="0"/>
              <w:rPr>
                <w:sz w:val="22"/>
              </w:rPr>
            </w:pPr>
            <w:r w:rsidRPr="00AB298F">
              <w:rPr>
                <w:sz w:val="22"/>
              </w:rPr>
              <w:t>Základy deskriptivní statistiky, pravděpodobnost, náhodná veličina, náhodný výběr, pravděpodobnostní rozdělení, zpracování naměřených dat, nejistoty měření, zákon šíření nejistot.</w:t>
            </w:r>
          </w:p>
          <w:p w:rsidR="00982B32" w:rsidRPr="00AB298F" w:rsidRDefault="00982B32" w:rsidP="0010688A">
            <w:pPr>
              <w:pStyle w:val="Odstavecseseznamem"/>
              <w:numPr>
                <w:ilvl w:val="0"/>
                <w:numId w:val="16"/>
              </w:numPr>
              <w:contextualSpacing w:val="0"/>
              <w:rPr>
                <w:sz w:val="22"/>
              </w:rPr>
            </w:pPr>
            <w:r w:rsidRPr="00AB298F">
              <w:rPr>
                <w:sz w:val="22"/>
              </w:rPr>
              <w:t>Korelační a regresní počet, odhad parametrů, testování hypotéz.</w:t>
            </w:r>
          </w:p>
          <w:p w:rsidR="00982B32" w:rsidRPr="00AB298F" w:rsidRDefault="00982B32" w:rsidP="0010688A">
            <w:pPr>
              <w:pStyle w:val="Odstavecseseznamem"/>
              <w:numPr>
                <w:ilvl w:val="0"/>
                <w:numId w:val="16"/>
              </w:numPr>
              <w:contextualSpacing w:val="0"/>
              <w:rPr>
                <w:sz w:val="22"/>
              </w:rPr>
            </w:pPr>
            <w:r w:rsidRPr="00AB298F">
              <w:rPr>
                <w:sz w:val="22"/>
              </w:rPr>
              <w:t>Šumy elektronických obvodů - Johnsonův šum, proudový, 1/f, růžový šum, šumová teplota, šumové číslo zesilovače, šumové mapy, SNR, metody potlačování šumu.</w:t>
            </w:r>
          </w:p>
          <w:p w:rsidR="00982B32" w:rsidRPr="00AB298F" w:rsidRDefault="00982B32" w:rsidP="0010688A">
            <w:pPr>
              <w:pStyle w:val="Odstavecseseznamem"/>
              <w:numPr>
                <w:ilvl w:val="0"/>
                <w:numId w:val="16"/>
              </w:numPr>
              <w:contextualSpacing w:val="0"/>
              <w:rPr>
                <w:sz w:val="22"/>
              </w:rPr>
            </w:pPr>
            <w:r w:rsidRPr="00AB298F">
              <w:rPr>
                <w:sz w:val="22"/>
              </w:rPr>
              <w:t>Impedance a impedanční přizpůsobení, přístrojové zesilovače.</w:t>
            </w:r>
          </w:p>
          <w:p w:rsidR="00982B32" w:rsidRPr="00AB298F" w:rsidRDefault="00982B32" w:rsidP="0010688A">
            <w:pPr>
              <w:pStyle w:val="Odstavecseseznamem"/>
              <w:numPr>
                <w:ilvl w:val="0"/>
                <w:numId w:val="16"/>
              </w:numPr>
              <w:contextualSpacing w:val="0"/>
              <w:rPr>
                <w:sz w:val="22"/>
              </w:rPr>
            </w:pPr>
            <w:r w:rsidRPr="00AB298F">
              <w:rPr>
                <w:sz w:val="22"/>
              </w:rPr>
              <w:t>Zpracování analogových a číslicových signálů, principy převodu vzorkování, Shannonova věta, aliasing, spektrum signálu - fenomenologie.</w:t>
            </w:r>
          </w:p>
          <w:p w:rsidR="00982B32" w:rsidRPr="00AB298F" w:rsidRDefault="00982B32" w:rsidP="0010688A">
            <w:pPr>
              <w:pStyle w:val="Odstavecseseznamem"/>
              <w:numPr>
                <w:ilvl w:val="0"/>
                <w:numId w:val="16"/>
              </w:numPr>
              <w:contextualSpacing w:val="0"/>
              <w:rPr>
                <w:sz w:val="22"/>
              </w:rPr>
            </w:pPr>
            <w:r w:rsidRPr="00AB298F">
              <w:rPr>
                <w:sz w:val="22"/>
              </w:rPr>
              <w:t>Analogové kmitočtové filtry, klasifikace, základní typy, AFCH, FFCH, oblasti použití</w:t>
            </w:r>
          </w:p>
          <w:p w:rsidR="00982B32" w:rsidRPr="00AB298F" w:rsidRDefault="00982B32" w:rsidP="0010688A">
            <w:pPr>
              <w:pStyle w:val="Odstavecseseznamem"/>
              <w:numPr>
                <w:ilvl w:val="0"/>
                <w:numId w:val="16"/>
              </w:numPr>
              <w:contextualSpacing w:val="0"/>
              <w:rPr>
                <w:sz w:val="22"/>
              </w:rPr>
            </w:pPr>
            <w:r w:rsidRPr="00AB298F">
              <w:rPr>
                <w:sz w:val="22"/>
              </w:rPr>
              <w:t>Základy optického zpracování signálů a přenosu dat, optická vlákna, vlastnosti, parametry, ztráty v optických vláknech, přenosová okna</w:t>
            </w:r>
          </w:p>
          <w:p w:rsidR="00982B32" w:rsidRPr="00AB298F" w:rsidRDefault="00982B32" w:rsidP="0010688A">
            <w:pPr>
              <w:pStyle w:val="Odstavecseseznamem"/>
              <w:numPr>
                <w:ilvl w:val="0"/>
                <w:numId w:val="16"/>
              </w:numPr>
              <w:contextualSpacing w:val="0"/>
              <w:rPr>
                <w:sz w:val="22"/>
              </w:rPr>
            </w:pPr>
            <w:r w:rsidRPr="00AB298F">
              <w:rPr>
                <w:sz w:val="22"/>
              </w:rPr>
              <w:t>Lasery, konstrukce, princip, klasifikace, použití.</w:t>
            </w:r>
          </w:p>
          <w:p w:rsidR="00982B32" w:rsidRPr="00AB298F" w:rsidRDefault="00982B32" w:rsidP="0010688A">
            <w:pPr>
              <w:pStyle w:val="Odstavecseseznamem"/>
              <w:numPr>
                <w:ilvl w:val="0"/>
                <w:numId w:val="16"/>
              </w:numPr>
              <w:contextualSpacing w:val="0"/>
              <w:rPr>
                <w:sz w:val="22"/>
              </w:rPr>
            </w:pPr>
            <w:r w:rsidRPr="00AB298F">
              <w:rPr>
                <w:sz w:val="22"/>
              </w:rPr>
              <w:t>Voltmetry, ampérmetry, ohmmetry,</w:t>
            </w:r>
            <w:r w:rsidRPr="00AB298F">
              <w:rPr>
                <w:color w:val="000000"/>
                <w:kern w:val="24"/>
                <w:sz w:val="22"/>
              </w:rPr>
              <w:t xml:space="preserve"> sinusové a nesinusové signály, měření neharmonických signálů, true RMS</w:t>
            </w:r>
            <w:r w:rsidRPr="00AB298F">
              <w:rPr>
                <w:sz w:val="22"/>
              </w:rPr>
              <w:t>.</w:t>
            </w:r>
          </w:p>
          <w:p w:rsidR="00982B32" w:rsidRPr="00AB298F" w:rsidRDefault="00982B32" w:rsidP="0010688A">
            <w:pPr>
              <w:pStyle w:val="Odstavecseseznamem"/>
              <w:numPr>
                <w:ilvl w:val="0"/>
                <w:numId w:val="16"/>
              </w:numPr>
              <w:contextualSpacing w:val="0"/>
              <w:rPr>
                <w:sz w:val="22"/>
              </w:rPr>
            </w:pPr>
            <w:r w:rsidRPr="00AB298F">
              <w:rPr>
                <w:color w:val="000000"/>
                <w:kern w:val="24"/>
                <w:sz w:val="22"/>
              </w:rPr>
              <w:t>Zdroje signálů- funkční generátory, sweep, pulzní, frekvenční syntéza, mikrovlnné generátory, spektrální analyzátory, obvodové analyzátory (skalární i vektorové), reflektometry, logické analyzátory</w:t>
            </w:r>
            <w:r w:rsidRPr="00AB298F">
              <w:rPr>
                <w:sz w:val="22"/>
              </w:rPr>
              <w:t>.</w:t>
            </w:r>
          </w:p>
          <w:p w:rsidR="00982B32" w:rsidRPr="00AB298F" w:rsidRDefault="00982B32" w:rsidP="0010688A">
            <w:pPr>
              <w:pStyle w:val="Odstavecseseznamem"/>
              <w:numPr>
                <w:ilvl w:val="0"/>
                <w:numId w:val="16"/>
              </w:numPr>
              <w:contextualSpacing w:val="0"/>
              <w:rPr>
                <w:sz w:val="22"/>
              </w:rPr>
            </w:pPr>
            <w:r w:rsidRPr="00AB298F">
              <w:rPr>
                <w:sz w:val="22"/>
              </w:rPr>
              <w:t>Osciloskopy, klasifikace, princip, osciloskopické sondy, parametry.</w:t>
            </w:r>
          </w:p>
          <w:p w:rsidR="00982B32" w:rsidRDefault="00982B32" w:rsidP="0010688A">
            <w:pPr>
              <w:pStyle w:val="Odstavecseseznamem"/>
              <w:numPr>
                <w:ilvl w:val="0"/>
                <w:numId w:val="16"/>
              </w:numPr>
              <w:contextualSpacing w:val="0"/>
            </w:pPr>
            <w:r w:rsidRPr="00AB298F">
              <w:rPr>
                <w:sz w:val="22"/>
              </w:rPr>
              <w:t>Elektromagnetická kompatibilita, klasifikace, legislativa, vazební mechanismy, typy a měření rušivých signálů, odrušovací prostředky.</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73"/>
        </w:trPr>
        <w:tc>
          <w:tcPr>
            <w:tcW w:w="9855" w:type="dxa"/>
            <w:gridSpan w:val="8"/>
            <w:tcBorders>
              <w:top w:val="nil"/>
            </w:tcBorders>
          </w:tcPr>
          <w:p w:rsidR="003806C4" w:rsidRDefault="003806C4" w:rsidP="003806C4">
            <w:pPr>
              <w:jc w:val="both"/>
              <w:rPr>
                <w:b/>
                <w:bCs/>
              </w:rPr>
            </w:pPr>
            <w:r w:rsidRPr="001C0137">
              <w:rPr>
                <w:b/>
                <w:bCs/>
              </w:rPr>
              <w:t>Povinná literatura:</w:t>
            </w:r>
          </w:p>
          <w:p w:rsidR="003806C4" w:rsidRPr="00A676B8" w:rsidRDefault="003806C4" w:rsidP="003806C4">
            <w:pPr>
              <w:jc w:val="both"/>
              <w:rPr>
                <w:bCs/>
              </w:rPr>
            </w:pPr>
            <w:r w:rsidRPr="00A676B8">
              <w:rPr>
                <w:bCs/>
              </w:rPr>
              <w:t>NĚMEČEK, P</w:t>
            </w:r>
            <w:del w:id="3406" w:author="Jiří Vojtěšek" w:date="2018-11-22T22:22:00Z">
              <w:r w:rsidRPr="00A676B8" w:rsidDel="00832F88">
                <w:rPr>
                  <w:bCs/>
                </w:rPr>
                <w:delText>avel</w:delText>
              </w:r>
            </w:del>
            <w:r w:rsidRPr="00A676B8">
              <w:rPr>
                <w:bCs/>
              </w:rPr>
              <w:t xml:space="preserve">. </w:t>
            </w:r>
            <w:r w:rsidRPr="003A19C3">
              <w:rPr>
                <w:bCs/>
                <w:i/>
              </w:rPr>
              <w:t>Nejistoty měření</w:t>
            </w:r>
            <w:r w:rsidRPr="00A676B8">
              <w:rPr>
                <w:bCs/>
              </w:rPr>
              <w:t>. 1. vyd. Praha: Česká společnost pro jakost, 2008, 96 s. Kvalita, quality, Qualität. ISBN 978-80-02-02089-9.</w:t>
            </w:r>
          </w:p>
          <w:p w:rsidR="003806C4" w:rsidRPr="00A676B8" w:rsidRDefault="003806C4" w:rsidP="003806C4">
            <w:pPr>
              <w:jc w:val="both"/>
              <w:rPr>
                <w:bCs/>
              </w:rPr>
            </w:pPr>
            <w:r w:rsidRPr="00A676B8">
              <w:rPr>
                <w:bCs/>
              </w:rPr>
              <w:t xml:space="preserve">HAASZ, </w:t>
            </w:r>
            <w:del w:id="3407" w:author="Jiří Vojtěšek" w:date="2018-11-22T22:22:00Z">
              <w:r w:rsidRPr="00A676B8" w:rsidDel="00832F88">
                <w:rPr>
                  <w:bCs/>
                </w:rPr>
                <w:delText xml:space="preserve">Vladimír </w:delText>
              </w:r>
            </w:del>
            <w:ins w:id="3408" w:author="Jiří Vojtěšek" w:date="2018-11-22T22:22:00Z">
              <w:r w:rsidR="00832F88" w:rsidRPr="00A676B8">
                <w:rPr>
                  <w:bCs/>
                </w:rPr>
                <w:t>V</w:t>
              </w:r>
              <w:r w:rsidR="00832F88">
                <w:rPr>
                  <w:bCs/>
                </w:rPr>
                <w:t>.</w:t>
              </w:r>
              <w:r w:rsidR="00832F88" w:rsidRPr="00A676B8">
                <w:rPr>
                  <w:bCs/>
                </w:rPr>
                <w:t xml:space="preserve"> </w:t>
              </w:r>
            </w:ins>
            <w:r w:rsidRPr="00A676B8">
              <w:rPr>
                <w:bCs/>
              </w:rPr>
              <w:t xml:space="preserve">a </w:t>
            </w:r>
            <w:del w:id="3409" w:author="Jiří Vojtěšek" w:date="2018-11-22T22:22:00Z">
              <w:r w:rsidRPr="00A676B8" w:rsidDel="00832F88">
                <w:rPr>
                  <w:bCs/>
                </w:rPr>
                <w:delText xml:space="preserve">Miloš </w:delText>
              </w:r>
            </w:del>
            <w:ins w:id="3410" w:author="Jiří Vojtěšek" w:date="2018-11-22T22:22:00Z">
              <w:r w:rsidR="00832F88" w:rsidRPr="00A676B8">
                <w:rPr>
                  <w:bCs/>
                </w:rPr>
                <w:t>M</w:t>
              </w:r>
              <w:r w:rsidR="00832F88">
                <w:rPr>
                  <w:bCs/>
                </w:rPr>
                <w:t>.</w:t>
              </w:r>
              <w:r w:rsidR="00832F88" w:rsidRPr="00A676B8">
                <w:rPr>
                  <w:bCs/>
                </w:rPr>
                <w:t xml:space="preserve"> </w:t>
              </w:r>
            </w:ins>
            <w:r w:rsidRPr="00A676B8">
              <w:rPr>
                <w:bCs/>
              </w:rPr>
              <w:t xml:space="preserve">SEDLÁČEK. </w:t>
            </w:r>
            <w:r w:rsidRPr="003A19C3">
              <w:rPr>
                <w:bCs/>
                <w:i/>
              </w:rPr>
              <w:t>Elektrická měření: přístroje a metody</w:t>
            </w:r>
            <w:r w:rsidRPr="00A676B8">
              <w:rPr>
                <w:bCs/>
              </w:rPr>
              <w:t>. Vyd. 2. Praha: Vydavatelství ČVUT, 2003, 337 s. ISBN 80-010-2731-7.</w:t>
            </w:r>
          </w:p>
          <w:p w:rsidR="003806C4" w:rsidRPr="00A676B8" w:rsidRDefault="003806C4" w:rsidP="003806C4">
            <w:pPr>
              <w:jc w:val="both"/>
              <w:rPr>
                <w:bCs/>
              </w:rPr>
            </w:pPr>
            <w:r w:rsidRPr="00A676B8">
              <w:rPr>
                <w:bCs/>
              </w:rPr>
              <w:t>BROŽ, J</w:t>
            </w:r>
            <w:del w:id="3411" w:author="Jiří Vojtěšek" w:date="2018-11-22T22:22:00Z">
              <w:r w:rsidRPr="00A676B8" w:rsidDel="00832F88">
                <w:rPr>
                  <w:bCs/>
                </w:rPr>
                <w:delText>aromír</w:delText>
              </w:r>
            </w:del>
            <w:r w:rsidRPr="00A676B8">
              <w:rPr>
                <w:bCs/>
              </w:rPr>
              <w:t xml:space="preserve">. </w:t>
            </w:r>
            <w:r w:rsidRPr="003A19C3">
              <w:rPr>
                <w:bCs/>
                <w:i/>
              </w:rPr>
              <w:t>Základy fyzikálních měření</w:t>
            </w:r>
            <w:r w:rsidRPr="00A676B8">
              <w:rPr>
                <w:bCs/>
              </w:rPr>
              <w:t xml:space="preserve">. 1. vyd. Praha: SPN, 1983, 669 s. Učebnice pro vysoké školy (Státní pedagogické nakladatelství). </w:t>
            </w:r>
          </w:p>
          <w:p w:rsidR="003806C4" w:rsidRDefault="003806C4" w:rsidP="003806C4">
            <w:pPr>
              <w:jc w:val="both"/>
              <w:rPr>
                <w:bCs/>
              </w:rPr>
            </w:pPr>
            <w:r w:rsidRPr="00A676B8">
              <w:rPr>
                <w:bCs/>
              </w:rPr>
              <w:lastRenderedPageBreak/>
              <w:t>CHUDÝ, V</w:t>
            </w:r>
            <w:del w:id="3412" w:author="Jiří Vojtěšek" w:date="2018-11-22T22:22:00Z">
              <w:r w:rsidRPr="00A676B8" w:rsidDel="00832F88">
                <w:rPr>
                  <w:bCs/>
                </w:rPr>
                <w:delText>ladimír</w:delText>
              </w:r>
            </w:del>
            <w:r w:rsidRPr="00A676B8">
              <w:rPr>
                <w:bCs/>
              </w:rPr>
              <w:t xml:space="preserve">. </w:t>
            </w:r>
            <w:r w:rsidRPr="003A19C3">
              <w:rPr>
                <w:bCs/>
                <w:i/>
              </w:rPr>
              <w:t>Meranie technických veličín</w:t>
            </w:r>
            <w:r w:rsidRPr="00A676B8">
              <w:rPr>
                <w:bCs/>
              </w:rPr>
              <w:t>. 1. vyd. V Bratislave: Slovenská technická univerzita v Bratislave, 1999, 688 s. Edícia vysokoškolských učebníc. ISBN 80-227-1275-2.</w:t>
            </w:r>
          </w:p>
          <w:p w:rsidR="003806C4" w:rsidRPr="00607EC1" w:rsidRDefault="003806C4" w:rsidP="003806C4">
            <w:pPr>
              <w:jc w:val="both"/>
              <w:rPr>
                <w:bCs/>
              </w:rPr>
            </w:pPr>
            <w:r w:rsidRPr="00607EC1">
              <w:rPr>
                <w:bCs/>
              </w:rPr>
              <w:t xml:space="preserve">DUNN </w:t>
            </w:r>
            <w:del w:id="3413" w:author="Jiří Vojtěšek" w:date="2018-11-22T22:22:00Z">
              <w:r w:rsidRPr="002F513E" w:rsidDel="00832F88">
                <w:rPr>
                  <w:bCs/>
                </w:rPr>
                <w:delText xml:space="preserve">William </w:delText>
              </w:r>
            </w:del>
            <w:ins w:id="3414" w:author="Jiří Vojtěšek" w:date="2018-11-22T22:22:00Z">
              <w:r w:rsidR="00832F88" w:rsidRPr="002F513E">
                <w:rPr>
                  <w:bCs/>
                </w:rPr>
                <w:t>W</w:t>
              </w:r>
              <w:r w:rsidR="00832F88">
                <w:rPr>
                  <w:bCs/>
                </w:rPr>
                <w:t>.</w:t>
              </w:r>
              <w:r w:rsidR="00832F88" w:rsidRPr="002F513E">
                <w:rPr>
                  <w:bCs/>
                </w:rPr>
                <w:t xml:space="preserve"> </w:t>
              </w:r>
            </w:ins>
            <w:r w:rsidRPr="002F513E">
              <w:rPr>
                <w:bCs/>
              </w:rPr>
              <w:t>C.</w:t>
            </w:r>
            <w:r w:rsidRPr="00607EC1">
              <w:rPr>
                <w:bCs/>
              </w:rPr>
              <w:t>,</w:t>
            </w:r>
            <w:r w:rsidRPr="002F513E">
              <w:rPr>
                <w:bCs/>
              </w:rPr>
              <w:t xml:space="preserve"> </w:t>
            </w:r>
            <w:r w:rsidRPr="003A19C3">
              <w:rPr>
                <w:bCs/>
                <w:i/>
              </w:rPr>
              <w:t>Introduction to Instrumentation, Sensors, and Process Control</w:t>
            </w:r>
            <w:r w:rsidRPr="00607EC1">
              <w:rPr>
                <w:bCs/>
              </w:rPr>
              <w:t>, Artech House Publishers 2005</w:t>
            </w:r>
          </w:p>
          <w:p w:rsidR="003806C4" w:rsidRPr="00607EC1" w:rsidRDefault="00832F88" w:rsidP="003806C4">
            <w:pPr>
              <w:jc w:val="both"/>
              <w:rPr>
                <w:bCs/>
              </w:rPr>
            </w:pPr>
            <w:r w:rsidRPr="002F513E">
              <w:rPr>
                <w:bCs/>
              </w:rPr>
              <w:t>SQUIRES</w:t>
            </w:r>
            <w:r w:rsidRPr="00607EC1">
              <w:rPr>
                <w:bCs/>
              </w:rPr>
              <w:t xml:space="preserve"> </w:t>
            </w:r>
            <w:r w:rsidR="003806C4" w:rsidRPr="002F513E">
              <w:rPr>
                <w:bCs/>
              </w:rPr>
              <w:t>G. L.</w:t>
            </w:r>
            <w:r w:rsidR="003806C4" w:rsidRPr="00607EC1">
              <w:rPr>
                <w:bCs/>
              </w:rPr>
              <w:t>,</w:t>
            </w:r>
            <w:r w:rsidR="003806C4" w:rsidRPr="002F513E">
              <w:rPr>
                <w:bCs/>
              </w:rPr>
              <w:t xml:space="preserve"> </w:t>
            </w:r>
            <w:r w:rsidR="003806C4" w:rsidRPr="00832F88">
              <w:rPr>
                <w:bCs/>
                <w:i/>
                <w:rPrChange w:id="3415" w:author="Jiří Vojtěšek" w:date="2018-11-22T22:23:00Z">
                  <w:rPr>
                    <w:bCs/>
                  </w:rPr>
                </w:rPrChange>
              </w:rPr>
              <w:t>Practical Physics</w:t>
            </w:r>
            <w:ins w:id="3416" w:author="Jiří Vojtěšek" w:date="2018-11-22T22:23:00Z">
              <w:r>
                <w:rPr>
                  <w:bCs/>
                </w:rPr>
                <w:t>.</w:t>
              </w:r>
            </w:ins>
            <w:r w:rsidR="003806C4" w:rsidRPr="00607EC1">
              <w:rPr>
                <w:bCs/>
              </w:rPr>
              <w:t xml:space="preserve"> Cambridge University Press; 4 edition, 2001</w:t>
            </w:r>
          </w:p>
          <w:p w:rsidR="003806C4" w:rsidRPr="00607EC1" w:rsidDel="003004EB" w:rsidRDefault="003806C4" w:rsidP="003806C4">
            <w:pPr>
              <w:jc w:val="both"/>
              <w:rPr>
                <w:bCs/>
              </w:rPr>
            </w:pPr>
            <w:moveFromRangeStart w:id="3417" w:author="vopatrilova" w:date="2018-11-19T12:41:00Z" w:name="move530394594"/>
            <w:moveFrom w:id="3418" w:author="vopatrilova" w:date="2018-11-19T12:41:00Z">
              <w:r w:rsidRPr="00607EC1" w:rsidDel="003004EB">
                <w:rPr>
                  <w:bCs/>
                </w:rPr>
                <w:t xml:space="preserve">WITTE Robert A., </w:t>
              </w:r>
              <w:r w:rsidRPr="003A19C3" w:rsidDel="003004EB">
                <w:rPr>
                  <w:bCs/>
                  <w:i/>
                </w:rPr>
                <w:t>Electronic Test Instruments-Theory and Applications</w:t>
              </w:r>
              <w:r w:rsidRPr="00607EC1" w:rsidDel="003004EB">
                <w:rPr>
                  <w:bCs/>
                </w:rPr>
                <w:t>, Prentice Hall P T R Englewood Cliffs 1993</w:t>
              </w:r>
            </w:moveFrom>
          </w:p>
          <w:p w:rsidR="003806C4" w:rsidRPr="00A676B8" w:rsidDel="003004EB" w:rsidRDefault="003806C4" w:rsidP="003806C4">
            <w:pPr>
              <w:jc w:val="both"/>
              <w:rPr>
                <w:bCs/>
              </w:rPr>
            </w:pPr>
          </w:p>
          <w:moveFromRangeEnd w:id="3417"/>
          <w:p w:rsidR="003806C4" w:rsidRPr="00E05968" w:rsidRDefault="003806C4" w:rsidP="003806C4">
            <w:pPr>
              <w:jc w:val="both"/>
              <w:rPr>
                <w:b/>
              </w:rPr>
            </w:pPr>
            <w:r w:rsidRPr="00E05968">
              <w:rPr>
                <w:b/>
              </w:rPr>
              <w:t>Doporučená literatura:</w:t>
            </w:r>
          </w:p>
          <w:p w:rsidR="003806C4" w:rsidRPr="00FB4ECB" w:rsidRDefault="003806C4" w:rsidP="003806C4">
            <w:pPr>
              <w:rPr>
                <w:color w:val="000000"/>
              </w:rPr>
            </w:pPr>
            <w:r w:rsidRPr="00FB4ECB">
              <w:rPr>
                <w:color w:val="000000"/>
              </w:rPr>
              <w:t xml:space="preserve">ĎAĎO, </w:t>
            </w:r>
            <w:del w:id="3419" w:author="Jiří Vojtěšek" w:date="2018-11-22T22:22:00Z">
              <w:r w:rsidRPr="00FB4ECB" w:rsidDel="00832F88">
                <w:rPr>
                  <w:color w:val="000000"/>
                </w:rPr>
                <w:delText xml:space="preserve">Stanislav </w:delText>
              </w:r>
            </w:del>
            <w:ins w:id="3420" w:author="Jiří Vojtěšek" w:date="2018-11-22T22:22:00Z">
              <w:r w:rsidR="00832F88" w:rsidRPr="00FB4ECB">
                <w:rPr>
                  <w:color w:val="000000"/>
                </w:rPr>
                <w:t>S</w:t>
              </w:r>
              <w:r w:rsidR="00832F88">
                <w:rPr>
                  <w:color w:val="000000"/>
                </w:rPr>
                <w:t>.</w:t>
              </w:r>
              <w:r w:rsidR="00832F88" w:rsidRPr="00FB4ECB">
                <w:rPr>
                  <w:color w:val="000000"/>
                </w:rPr>
                <w:t xml:space="preserve"> </w:t>
              </w:r>
            </w:ins>
            <w:r w:rsidRPr="00FB4ECB">
              <w:rPr>
                <w:color w:val="000000"/>
              </w:rPr>
              <w:t xml:space="preserve">a </w:t>
            </w:r>
            <w:del w:id="3421" w:author="Jiří Vojtěšek" w:date="2018-11-22T22:22:00Z">
              <w:r w:rsidRPr="00FB4ECB" w:rsidDel="00832F88">
                <w:rPr>
                  <w:color w:val="000000"/>
                </w:rPr>
                <w:delText xml:space="preserve">Marcel </w:delText>
              </w:r>
            </w:del>
            <w:ins w:id="3422" w:author="Jiří Vojtěšek" w:date="2018-11-22T22:22:00Z">
              <w:r w:rsidR="00832F88" w:rsidRPr="00FB4ECB">
                <w:rPr>
                  <w:color w:val="000000"/>
                </w:rPr>
                <w:t>M</w:t>
              </w:r>
              <w:r w:rsidR="00832F88">
                <w:rPr>
                  <w:color w:val="000000"/>
                </w:rPr>
                <w:t>.</w:t>
              </w:r>
              <w:r w:rsidR="00832F88" w:rsidRPr="00FB4ECB">
                <w:rPr>
                  <w:color w:val="000000"/>
                </w:rPr>
                <w:t xml:space="preserve"> </w:t>
              </w:r>
            </w:ins>
            <w:r w:rsidRPr="00FB4ECB">
              <w:rPr>
                <w:color w:val="000000"/>
              </w:rPr>
              <w:t>KREIDL. </w:t>
            </w:r>
            <w:r w:rsidRPr="00FB4ECB">
              <w:rPr>
                <w:i/>
                <w:iCs/>
                <w:color w:val="000000"/>
              </w:rPr>
              <w:t>Senzory a měřicí obvody</w:t>
            </w:r>
            <w:r w:rsidRPr="00FB4ECB">
              <w:rPr>
                <w:color w:val="000000"/>
              </w:rPr>
              <w:t>. Vyd. 2. Praha: Vydavatelství ČVUT, 1999, 315 s. ISBN 80-010-2057-6.</w:t>
            </w:r>
          </w:p>
          <w:p w:rsidR="00982B32" w:rsidRDefault="003806C4" w:rsidP="003806C4">
            <w:pPr>
              <w:jc w:val="both"/>
              <w:rPr>
                <w:ins w:id="3423" w:author="vopatrilova" w:date="2018-11-19T12:41:00Z"/>
                <w:color w:val="000000"/>
              </w:rPr>
            </w:pPr>
            <w:r w:rsidRPr="00FB4ECB">
              <w:rPr>
                <w:color w:val="000000"/>
              </w:rPr>
              <w:t>SVAČINA, J</w:t>
            </w:r>
            <w:del w:id="3424" w:author="Jiří Vojtěšek" w:date="2018-11-22T22:22:00Z">
              <w:r w:rsidRPr="00FB4ECB" w:rsidDel="00832F88">
                <w:rPr>
                  <w:color w:val="000000"/>
                </w:rPr>
                <w:delText>iří</w:delText>
              </w:r>
            </w:del>
            <w:r w:rsidRPr="00FB4ECB">
              <w:rPr>
                <w:color w:val="000000"/>
              </w:rPr>
              <w:t>. </w:t>
            </w:r>
            <w:r w:rsidRPr="00FB4ECB">
              <w:rPr>
                <w:i/>
                <w:iCs/>
                <w:color w:val="000000"/>
              </w:rPr>
              <w:t>Elektromagnetická kompatibilita: principy a poznámky</w:t>
            </w:r>
            <w:r w:rsidRPr="00FB4ECB">
              <w:rPr>
                <w:color w:val="000000"/>
              </w:rPr>
              <w:t>. Vyd. 1. Brno: Vysoké učení technické, 2001, ii, 156 s. Připojujeme se k Evropské unii. ISBN 80-214-1873-7.</w:t>
            </w:r>
          </w:p>
          <w:p w:rsidR="003004EB" w:rsidRPr="00607EC1" w:rsidRDefault="003004EB" w:rsidP="003004EB">
            <w:pPr>
              <w:jc w:val="both"/>
              <w:rPr>
                <w:bCs/>
              </w:rPr>
            </w:pPr>
            <w:moveToRangeStart w:id="3425" w:author="vopatrilova" w:date="2018-11-19T12:41:00Z" w:name="move530394594"/>
            <w:moveTo w:id="3426" w:author="vopatrilova" w:date="2018-11-19T12:41:00Z">
              <w:r w:rsidRPr="00607EC1">
                <w:rPr>
                  <w:bCs/>
                </w:rPr>
                <w:t>WITTE R</w:t>
              </w:r>
              <w:del w:id="3427" w:author="Jiří Vojtěšek" w:date="2018-11-22T22:22:00Z">
                <w:r w:rsidRPr="00607EC1" w:rsidDel="00832F88">
                  <w:rPr>
                    <w:bCs/>
                  </w:rPr>
                  <w:delText>obert</w:delText>
                </w:r>
              </w:del>
            </w:moveTo>
            <w:ins w:id="3428" w:author="Jiří Vojtěšek" w:date="2018-11-22T22:22:00Z">
              <w:r w:rsidR="00832F88">
                <w:rPr>
                  <w:bCs/>
                </w:rPr>
                <w:t>.</w:t>
              </w:r>
            </w:ins>
            <w:moveTo w:id="3429" w:author="vopatrilova" w:date="2018-11-19T12:41:00Z">
              <w:r w:rsidRPr="00607EC1">
                <w:rPr>
                  <w:bCs/>
                </w:rPr>
                <w:t xml:space="preserve"> A., </w:t>
              </w:r>
              <w:r w:rsidRPr="003A19C3">
                <w:rPr>
                  <w:bCs/>
                  <w:i/>
                </w:rPr>
                <w:t>Electronic Test Instruments-Theory and Applications</w:t>
              </w:r>
              <w:r w:rsidRPr="00607EC1">
                <w:rPr>
                  <w:bCs/>
                </w:rPr>
                <w:t>, Prentice Hall P T R Englewood Cliffs 1993</w:t>
              </w:r>
            </w:moveTo>
          </w:p>
          <w:p w:rsidR="003004EB" w:rsidRPr="00A676B8" w:rsidRDefault="003004EB" w:rsidP="003004EB">
            <w:pPr>
              <w:jc w:val="both"/>
              <w:rPr>
                <w:bCs/>
              </w:rPr>
            </w:pPr>
          </w:p>
          <w:moveToRangeEnd w:id="3425"/>
          <w:p w:rsidR="003004EB" w:rsidRDefault="003004EB" w:rsidP="003806C4">
            <w:pPr>
              <w:jc w:val="both"/>
            </w:pP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21</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656"/>
        </w:trPr>
        <w:tc>
          <w:tcPr>
            <w:tcW w:w="9855" w:type="dxa"/>
            <w:gridSpan w:val="8"/>
          </w:tcPr>
          <w:p w:rsidR="00982B32" w:rsidRDefault="00982B32" w:rsidP="0010688A">
            <w:pPr>
              <w:jc w:val="both"/>
            </w:pPr>
            <w:r w:rsidRPr="00AB298F">
              <w:rPr>
                <w:szCs w:val="22"/>
              </w:rPr>
              <w:t>Vyučující na FAI mají trvale vypsány a zveřejněny konzultace minimálně 2h/týden v rámci kterých mají možnosti konzultovat podrobněji probíranou látku. Dále mohou studenti komunikovat s vyučujícím pomocí</w:t>
            </w:r>
            <w:r w:rsidRPr="00AB298F">
              <w:rPr>
                <w:szCs w:val="22"/>
              </w:rPr>
              <w:br/>
              <w:t>e-mailu a LMS Moodle.</w:t>
            </w:r>
            <w:r w:rsidRPr="00AB298F">
              <w:rPr>
                <w:sz w:val="18"/>
              </w:rP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1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3430" w:name="InstrumentacePA"/>
            <w:r>
              <w:t>Instrumentace a měření</w:t>
            </w:r>
            <w:bookmarkEnd w:id="3430"/>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28p+14s+28c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w:t>
            </w:r>
          </w:p>
          <w:p w:rsidR="00982B32" w:rsidRDefault="00982B32" w:rsidP="0010688A">
            <w:pPr>
              <w:jc w:val="both"/>
            </w:pPr>
            <w:r>
              <w:t>seminář,</w:t>
            </w:r>
          </w:p>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ústním pohovoru s vyučujícím.</w:t>
            </w:r>
          </w:p>
        </w:tc>
      </w:tr>
      <w:tr w:rsidR="00982B32" w:rsidTr="0010688A">
        <w:trPr>
          <w:trHeight w:val="95"/>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Ing. Milan Navrátil,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přednášky, semináře a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Ing. Milan Navrátil, Ph.D. (přednášky 100%)</w:t>
            </w:r>
          </w:p>
        </w:tc>
      </w:tr>
      <w:tr w:rsidR="00982B32" w:rsidTr="0010688A">
        <w:trPr>
          <w:trHeight w:val="286"/>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rPr>
                <w:noProof/>
                <w:sz w:val="22"/>
                <w:szCs w:val="22"/>
              </w:rPr>
            </w:pPr>
            <w:r w:rsidRPr="00243417">
              <w:rPr>
                <w:noProof/>
                <w:sz w:val="22"/>
                <w:szCs w:val="22"/>
              </w:rPr>
              <w:t>Po absolvování předmětu je student seznámen s problematikou měřicí techniky, měřením signálů a vyhodnocením naměřených dat. Pro metody zpracování dat jsou v rámci předmětu probrány potřebné statistické metody. Jednotlivé uzly měřicího řetězce jsou postupně rozebírány a zdůrazněny jejich fyzikálně technické limity. Výše uvedené obecné principy jsou následně aplikovány při popisu základních typů měřicích přístrojů.</w:t>
            </w:r>
          </w:p>
          <w:p w:rsidR="00982B32" w:rsidRPr="005F2206" w:rsidRDefault="00982B32" w:rsidP="0010688A">
            <w:pPr>
              <w:rPr>
                <w:sz w:val="22"/>
                <w:szCs w:val="22"/>
              </w:rPr>
            </w:pPr>
            <w:r w:rsidRPr="005F2206">
              <w:rPr>
                <w:sz w:val="22"/>
                <w:szCs w:val="22"/>
              </w:rPr>
              <w:t>Témata:</w:t>
            </w:r>
          </w:p>
          <w:p w:rsidR="00982B32" w:rsidRDefault="00982B32" w:rsidP="0010688A">
            <w:pPr>
              <w:pStyle w:val="Odstavecseseznamem"/>
              <w:numPr>
                <w:ilvl w:val="0"/>
                <w:numId w:val="17"/>
              </w:numPr>
              <w:contextualSpacing w:val="0"/>
            </w:pPr>
            <w:r>
              <w:t>Automatizovaná měřicí pracoviště, komunikační sběrnice, vlastnosti, SW podpora (VEE Pro, LabView).</w:t>
            </w:r>
          </w:p>
          <w:p w:rsidR="00982B32" w:rsidRDefault="00982B32" w:rsidP="0010688A">
            <w:pPr>
              <w:pStyle w:val="Odstavecseseznamem"/>
              <w:numPr>
                <w:ilvl w:val="0"/>
                <w:numId w:val="17"/>
              </w:numPr>
              <w:contextualSpacing w:val="0"/>
            </w:pPr>
            <w:r w:rsidRPr="00FF1D50">
              <w:t xml:space="preserve">Soustava SI, jednotky měřených veličin, </w:t>
            </w:r>
            <w:r>
              <w:t>převody jednotek</w:t>
            </w:r>
            <w:r w:rsidRPr="00FF1D50">
              <w:t>, základní názvosloví.</w:t>
            </w:r>
          </w:p>
          <w:p w:rsidR="00982B32" w:rsidRDefault="00982B32" w:rsidP="0010688A">
            <w:pPr>
              <w:pStyle w:val="Odstavecseseznamem"/>
              <w:numPr>
                <w:ilvl w:val="0"/>
                <w:numId w:val="17"/>
              </w:numPr>
              <w:contextualSpacing w:val="0"/>
            </w:pPr>
            <w:r>
              <w:t xml:space="preserve">Základy deskriptivní statistiky, pravděpodobnost, náhodná veličina, náhodný výběr, pravděpodobnostní rozdělení, zpracování naměřených dat, </w:t>
            </w:r>
            <w:r w:rsidRPr="00FF1D50">
              <w:t>nejis</w:t>
            </w:r>
            <w:r>
              <w:t>toty měření, zákon šíření nejistot.</w:t>
            </w:r>
          </w:p>
          <w:p w:rsidR="00982B32" w:rsidRDefault="00982B32" w:rsidP="0010688A">
            <w:pPr>
              <w:pStyle w:val="Odstavecseseznamem"/>
              <w:numPr>
                <w:ilvl w:val="0"/>
                <w:numId w:val="17"/>
              </w:numPr>
              <w:contextualSpacing w:val="0"/>
            </w:pPr>
            <w:r>
              <w:t>Korelační a regresní počet, odhad parametrů, testování hypotéz.</w:t>
            </w:r>
          </w:p>
          <w:p w:rsidR="00982B32" w:rsidRDefault="00982B32" w:rsidP="0010688A">
            <w:pPr>
              <w:pStyle w:val="Odstavecseseznamem"/>
              <w:numPr>
                <w:ilvl w:val="0"/>
                <w:numId w:val="17"/>
              </w:numPr>
              <w:contextualSpacing w:val="0"/>
            </w:pPr>
            <w:r w:rsidRPr="00FF1D50">
              <w:t>Šumy elektronických obvodů - Johnsonův šum, proudový, 1/f, růžový šum, šumová teplota, šumové číslo zesilovače, šumové mapy</w:t>
            </w:r>
            <w:r>
              <w:t>, SNR, metody potlačování šumu</w:t>
            </w:r>
            <w:r w:rsidRPr="00FF1D50">
              <w:t>.</w:t>
            </w:r>
          </w:p>
          <w:p w:rsidR="00982B32" w:rsidRPr="007663CB" w:rsidRDefault="00982B32" w:rsidP="0010688A">
            <w:pPr>
              <w:pStyle w:val="Odstavecseseznamem"/>
              <w:numPr>
                <w:ilvl w:val="0"/>
                <w:numId w:val="17"/>
              </w:numPr>
              <w:contextualSpacing w:val="0"/>
            </w:pPr>
            <w:r w:rsidRPr="007663CB">
              <w:t>Impedance a impedanční přizpůsobení, přístrojové zesilovače.</w:t>
            </w:r>
          </w:p>
          <w:p w:rsidR="00982B32" w:rsidRPr="007663CB" w:rsidRDefault="00982B32" w:rsidP="0010688A">
            <w:pPr>
              <w:pStyle w:val="Odstavecseseznamem"/>
              <w:numPr>
                <w:ilvl w:val="0"/>
                <w:numId w:val="17"/>
              </w:numPr>
              <w:contextualSpacing w:val="0"/>
            </w:pPr>
            <w:r>
              <w:t>Zpracování analogových a číslicových signálů, principy převodu</w:t>
            </w:r>
            <w:r w:rsidRPr="00FF1D50">
              <w:t xml:space="preserve"> </w:t>
            </w:r>
            <w:r>
              <w:t>v</w:t>
            </w:r>
            <w:r w:rsidRPr="00FF1D50">
              <w:t>zorkování</w:t>
            </w:r>
            <w:r>
              <w:t>,</w:t>
            </w:r>
            <w:r w:rsidRPr="00FF1D50">
              <w:t xml:space="preserve"> Shannonova věta, </w:t>
            </w:r>
            <w:r>
              <w:t>aliasing, spektrum signálu - fenomenologie.</w:t>
            </w:r>
          </w:p>
          <w:p w:rsidR="00982B32" w:rsidRDefault="00982B32" w:rsidP="0010688A">
            <w:pPr>
              <w:pStyle w:val="Odstavecseseznamem"/>
              <w:numPr>
                <w:ilvl w:val="0"/>
                <w:numId w:val="17"/>
              </w:numPr>
              <w:contextualSpacing w:val="0"/>
            </w:pPr>
            <w:r>
              <w:t>Analogové kmitočtové filtry, klasifikace, základní typy, AFCH, FFCH, oblasti použití</w:t>
            </w:r>
          </w:p>
          <w:p w:rsidR="00982B32" w:rsidRDefault="00982B32" w:rsidP="0010688A">
            <w:pPr>
              <w:pStyle w:val="Odstavecseseznamem"/>
              <w:numPr>
                <w:ilvl w:val="0"/>
                <w:numId w:val="17"/>
              </w:numPr>
              <w:contextualSpacing w:val="0"/>
            </w:pPr>
            <w:r>
              <w:t>Z</w:t>
            </w:r>
            <w:r w:rsidRPr="00FF1D50">
              <w:t>áklady optického zp</w:t>
            </w:r>
            <w:r>
              <w:t>racování signálů a přenosu dat, optická vlákna, vlastnosti, parametry, ztráty v optických vláknech, přenosová okna</w:t>
            </w:r>
          </w:p>
          <w:p w:rsidR="00982B32" w:rsidRDefault="00982B32" w:rsidP="0010688A">
            <w:pPr>
              <w:pStyle w:val="Odstavecseseznamem"/>
              <w:numPr>
                <w:ilvl w:val="0"/>
                <w:numId w:val="17"/>
              </w:numPr>
              <w:contextualSpacing w:val="0"/>
            </w:pPr>
            <w:r>
              <w:t>Lasery, konstrukce, princip, klasifikace, použití.</w:t>
            </w:r>
          </w:p>
          <w:p w:rsidR="00982B32" w:rsidRDefault="00982B32" w:rsidP="0010688A">
            <w:pPr>
              <w:pStyle w:val="Odstavecseseznamem"/>
              <w:numPr>
                <w:ilvl w:val="0"/>
                <w:numId w:val="17"/>
              </w:numPr>
              <w:contextualSpacing w:val="0"/>
            </w:pPr>
            <w:r>
              <w:t>Voltmetry, ampérmetry, ohmmetry,</w:t>
            </w:r>
            <w:r w:rsidRPr="008B0301">
              <w:rPr>
                <w:color w:val="000000"/>
                <w:kern w:val="24"/>
              </w:rPr>
              <w:t xml:space="preserve"> sinusové a nesinusové signály, </w:t>
            </w:r>
            <w:r>
              <w:rPr>
                <w:color w:val="000000"/>
                <w:kern w:val="24"/>
              </w:rPr>
              <w:t>měření neharmonických signálů, true RMS</w:t>
            </w:r>
            <w:r>
              <w:t>.</w:t>
            </w:r>
          </w:p>
          <w:p w:rsidR="00982B32" w:rsidRDefault="00982B32" w:rsidP="0010688A">
            <w:pPr>
              <w:pStyle w:val="Odstavecseseznamem"/>
              <w:numPr>
                <w:ilvl w:val="0"/>
                <w:numId w:val="17"/>
              </w:numPr>
              <w:contextualSpacing w:val="0"/>
            </w:pPr>
            <w:r w:rsidRPr="008B0301">
              <w:rPr>
                <w:color w:val="000000"/>
                <w:kern w:val="24"/>
              </w:rPr>
              <w:t>Zdroje signálů- funkční generátory, sweep, pulzní, frekvenční syntéza, mikrovlnné generátory, spektrální analyzátory, obvodové analyzátory (skalární i vektorové), reflektometry, logické an</w:t>
            </w:r>
            <w:r>
              <w:rPr>
                <w:color w:val="000000"/>
                <w:kern w:val="24"/>
              </w:rPr>
              <w:t>alyzátory</w:t>
            </w:r>
            <w:r w:rsidRPr="00FF1D50">
              <w:t>.</w:t>
            </w:r>
          </w:p>
          <w:p w:rsidR="00982B32" w:rsidRDefault="00982B32" w:rsidP="0010688A">
            <w:pPr>
              <w:pStyle w:val="Odstavecseseznamem"/>
              <w:numPr>
                <w:ilvl w:val="0"/>
                <w:numId w:val="17"/>
              </w:numPr>
              <w:contextualSpacing w:val="0"/>
            </w:pPr>
            <w:r>
              <w:t>Osciloskopy, klasifikace, princip, osciloskopické sondy, parametry.</w:t>
            </w:r>
          </w:p>
          <w:p w:rsidR="00982B32" w:rsidRDefault="00982B32" w:rsidP="0010688A">
            <w:pPr>
              <w:pStyle w:val="Odstavecseseznamem"/>
              <w:numPr>
                <w:ilvl w:val="0"/>
                <w:numId w:val="17"/>
              </w:numPr>
              <w:contextualSpacing w:val="0"/>
            </w:pPr>
            <w:r>
              <w:t>E</w:t>
            </w:r>
            <w:r w:rsidRPr="00FF1D50">
              <w:t>lektromagnetická kompatibilita</w:t>
            </w:r>
            <w:r>
              <w:t>, klasifikace, legislativa, vazební mechanismy, typy a měření rušivých signálů, odrušovací prostředky.</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564"/>
        </w:trPr>
        <w:tc>
          <w:tcPr>
            <w:tcW w:w="9855" w:type="dxa"/>
            <w:gridSpan w:val="8"/>
            <w:tcBorders>
              <w:top w:val="nil"/>
            </w:tcBorders>
          </w:tcPr>
          <w:p w:rsidR="003806C4" w:rsidRDefault="003806C4" w:rsidP="003806C4">
            <w:pPr>
              <w:jc w:val="both"/>
              <w:rPr>
                <w:b/>
                <w:bCs/>
              </w:rPr>
            </w:pPr>
            <w:r w:rsidRPr="001C0137">
              <w:rPr>
                <w:b/>
                <w:bCs/>
              </w:rPr>
              <w:t>Povinná literatura:</w:t>
            </w:r>
          </w:p>
          <w:p w:rsidR="003806C4" w:rsidRPr="00A676B8" w:rsidRDefault="003806C4" w:rsidP="003806C4">
            <w:pPr>
              <w:jc w:val="both"/>
              <w:rPr>
                <w:bCs/>
              </w:rPr>
            </w:pPr>
            <w:r w:rsidRPr="00A676B8">
              <w:rPr>
                <w:bCs/>
              </w:rPr>
              <w:t>NĚMEČEK, P</w:t>
            </w:r>
            <w:del w:id="3431" w:author="Jiří Vojtěšek" w:date="2018-11-22T22:23:00Z">
              <w:r w:rsidRPr="00A676B8" w:rsidDel="00687DC2">
                <w:rPr>
                  <w:bCs/>
                </w:rPr>
                <w:delText>avel</w:delText>
              </w:r>
            </w:del>
            <w:r w:rsidRPr="00A676B8">
              <w:rPr>
                <w:bCs/>
              </w:rPr>
              <w:t xml:space="preserve">. </w:t>
            </w:r>
            <w:r w:rsidRPr="00176C46">
              <w:rPr>
                <w:bCs/>
                <w:i/>
              </w:rPr>
              <w:t>Nejistoty měření</w:t>
            </w:r>
            <w:r w:rsidRPr="00A676B8">
              <w:rPr>
                <w:bCs/>
              </w:rPr>
              <w:t>. 1. vyd. Praha: Česká společnost pro jakost, 2008, 96 s. Kvalita, quality, Qualität. ISBN 978-80-02-02089-9.</w:t>
            </w:r>
          </w:p>
          <w:p w:rsidR="003806C4" w:rsidRPr="00A676B8" w:rsidRDefault="003806C4" w:rsidP="003806C4">
            <w:pPr>
              <w:jc w:val="both"/>
              <w:rPr>
                <w:bCs/>
              </w:rPr>
            </w:pPr>
            <w:r w:rsidRPr="00A676B8">
              <w:rPr>
                <w:bCs/>
              </w:rPr>
              <w:t xml:space="preserve">HAASZ, </w:t>
            </w:r>
            <w:del w:id="3432" w:author="Jiří Vojtěšek" w:date="2018-11-22T22:23:00Z">
              <w:r w:rsidRPr="00A676B8" w:rsidDel="00687DC2">
                <w:rPr>
                  <w:bCs/>
                </w:rPr>
                <w:delText xml:space="preserve">Vladimír </w:delText>
              </w:r>
            </w:del>
            <w:ins w:id="3433" w:author="Jiří Vojtěšek" w:date="2018-11-22T22:23:00Z">
              <w:r w:rsidR="00687DC2" w:rsidRPr="00A676B8">
                <w:rPr>
                  <w:bCs/>
                </w:rPr>
                <w:t>V</w:t>
              </w:r>
              <w:r w:rsidR="00687DC2">
                <w:rPr>
                  <w:bCs/>
                </w:rPr>
                <w:t>.</w:t>
              </w:r>
              <w:r w:rsidR="00687DC2" w:rsidRPr="00A676B8">
                <w:rPr>
                  <w:bCs/>
                </w:rPr>
                <w:t xml:space="preserve"> </w:t>
              </w:r>
            </w:ins>
            <w:r w:rsidRPr="00A676B8">
              <w:rPr>
                <w:bCs/>
              </w:rPr>
              <w:t xml:space="preserve">a </w:t>
            </w:r>
            <w:del w:id="3434" w:author="Jiří Vojtěšek" w:date="2018-11-22T22:23:00Z">
              <w:r w:rsidRPr="00A676B8" w:rsidDel="00687DC2">
                <w:rPr>
                  <w:bCs/>
                </w:rPr>
                <w:delText xml:space="preserve">Miloš </w:delText>
              </w:r>
            </w:del>
            <w:ins w:id="3435" w:author="Jiří Vojtěšek" w:date="2018-11-22T22:23:00Z">
              <w:r w:rsidR="00687DC2" w:rsidRPr="00A676B8">
                <w:rPr>
                  <w:bCs/>
                </w:rPr>
                <w:t>M</w:t>
              </w:r>
              <w:r w:rsidR="00687DC2">
                <w:rPr>
                  <w:bCs/>
                </w:rPr>
                <w:t>.</w:t>
              </w:r>
              <w:r w:rsidR="00687DC2" w:rsidRPr="00A676B8">
                <w:rPr>
                  <w:bCs/>
                </w:rPr>
                <w:t xml:space="preserve"> </w:t>
              </w:r>
            </w:ins>
            <w:r w:rsidRPr="00A676B8">
              <w:rPr>
                <w:bCs/>
              </w:rPr>
              <w:t xml:space="preserve">SEDLÁČEK. </w:t>
            </w:r>
            <w:r w:rsidRPr="00176C46">
              <w:rPr>
                <w:bCs/>
                <w:i/>
              </w:rPr>
              <w:t>Elektrická měření: přístroje a metody</w:t>
            </w:r>
            <w:r w:rsidRPr="00A676B8">
              <w:rPr>
                <w:bCs/>
              </w:rPr>
              <w:t>. Vyd. 2. Praha: Vydavatelství ČVUT, 2003, 337 s. ISBN 80-010-2731-7.</w:t>
            </w:r>
          </w:p>
          <w:p w:rsidR="003806C4" w:rsidRPr="00A676B8" w:rsidRDefault="003806C4" w:rsidP="003806C4">
            <w:pPr>
              <w:jc w:val="both"/>
              <w:rPr>
                <w:bCs/>
              </w:rPr>
            </w:pPr>
            <w:r w:rsidRPr="00A676B8">
              <w:rPr>
                <w:bCs/>
              </w:rPr>
              <w:t>BROŽ, J</w:t>
            </w:r>
            <w:del w:id="3436" w:author="Jiří Vojtěšek" w:date="2018-11-22T22:23:00Z">
              <w:r w:rsidRPr="00A676B8" w:rsidDel="00687DC2">
                <w:rPr>
                  <w:bCs/>
                </w:rPr>
                <w:delText>aromír</w:delText>
              </w:r>
            </w:del>
            <w:r w:rsidRPr="00A676B8">
              <w:rPr>
                <w:bCs/>
              </w:rPr>
              <w:t xml:space="preserve">. </w:t>
            </w:r>
            <w:r w:rsidRPr="00176C46">
              <w:rPr>
                <w:bCs/>
                <w:i/>
              </w:rPr>
              <w:t>Základy fyzikálních měření</w:t>
            </w:r>
            <w:r w:rsidRPr="00A676B8">
              <w:rPr>
                <w:bCs/>
              </w:rPr>
              <w:t xml:space="preserve">. 1. vyd. Praha: SPN, 1983, 669 s. Učebnice pro vysoké školy (Státní pedagogické nakladatelství). </w:t>
            </w:r>
          </w:p>
          <w:p w:rsidR="003806C4" w:rsidRDefault="003806C4" w:rsidP="003806C4">
            <w:pPr>
              <w:jc w:val="both"/>
              <w:rPr>
                <w:bCs/>
              </w:rPr>
            </w:pPr>
            <w:r w:rsidRPr="00A676B8">
              <w:rPr>
                <w:bCs/>
              </w:rPr>
              <w:t>CHUDÝ, V</w:t>
            </w:r>
            <w:del w:id="3437" w:author="Jiří Vojtěšek" w:date="2018-11-22T22:23:00Z">
              <w:r w:rsidRPr="00A676B8" w:rsidDel="00687DC2">
                <w:rPr>
                  <w:bCs/>
                </w:rPr>
                <w:delText>ladimír</w:delText>
              </w:r>
            </w:del>
            <w:r w:rsidRPr="00A676B8">
              <w:rPr>
                <w:bCs/>
              </w:rPr>
              <w:t xml:space="preserve">. </w:t>
            </w:r>
            <w:r w:rsidRPr="00176C46">
              <w:rPr>
                <w:bCs/>
                <w:i/>
              </w:rPr>
              <w:t>Meranie technických veličín</w:t>
            </w:r>
            <w:r w:rsidRPr="00A676B8">
              <w:rPr>
                <w:bCs/>
              </w:rPr>
              <w:t>. 1. vyd. V Bratislave: Slovenská technická univerzita v Bratislave, 1999, 688 s. Edícia vysokoškolských učebníc. ISBN 80-227-1275-2.</w:t>
            </w:r>
          </w:p>
          <w:p w:rsidR="003806C4" w:rsidRPr="00607EC1" w:rsidRDefault="003806C4" w:rsidP="003806C4">
            <w:pPr>
              <w:jc w:val="both"/>
              <w:rPr>
                <w:bCs/>
              </w:rPr>
            </w:pPr>
            <w:r w:rsidRPr="00607EC1">
              <w:rPr>
                <w:bCs/>
              </w:rPr>
              <w:t xml:space="preserve">DUNN </w:t>
            </w:r>
            <w:del w:id="3438" w:author="Jiří Vojtěšek" w:date="2018-11-22T22:23:00Z">
              <w:r w:rsidRPr="002F513E" w:rsidDel="00687DC2">
                <w:rPr>
                  <w:bCs/>
                </w:rPr>
                <w:delText xml:space="preserve">William </w:delText>
              </w:r>
            </w:del>
            <w:ins w:id="3439" w:author="Jiří Vojtěšek" w:date="2018-11-22T22:23:00Z">
              <w:r w:rsidR="00687DC2" w:rsidRPr="002F513E">
                <w:rPr>
                  <w:bCs/>
                </w:rPr>
                <w:t>W</w:t>
              </w:r>
              <w:r w:rsidR="00687DC2">
                <w:rPr>
                  <w:bCs/>
                </w:rPr>
                <w:t>.</w:t>
              </w:r>
              <w:r w:rsidR="00687DC2" w:rsidRPr="002F513E">
                <w:rPr>
                  <w:bCs/>
                </w:rPr>
                <w:t xml:space="preserve"> </w:t>
              </w:r>
            </w:ins>
            <w:r w:rsidRPr="002F513E">
              <w:rPr>
                <w:bCs/>
              </w:rPr>
              <w:t>C.</w:t>
            </w:r>
            <w:r w:rsidRPr="00607EC1">
              <w:rPr>
                <w:bCs/>
              </w:rPr>
              <w:t>,</w:t>
            </w:r>
            <w:r w:rsidRPr="002F513E">
              <w:rPr>
                <w:bCs/>
              </w:rPr>
              <w:t xml:space="preserve"> </w:t>
            </w:r>
            <w:r w:rsidRPr="00176C46">
              <w:rPr>
                <w:bCs/>
                <w:i/>
              </w:rPr>
              <w:t>Introduction to Instrumentation, Sensors, and Process Control</w:t>
            </w:r>
            <w:r w:rsidRPr="00607EC1">
              <w:rPr>
                <w:bCs/>
              </w:rPr>
              <w:t>, Artech House Publishers 2005</w:t>
            </w:r>
          </w:p>
          <w:p w:rsidR="003806C4" w:rsidRPr="00607EC1" w:rsidRDefault="00687DC2" w:rsidP="003806C4">
            <w:pPr>
              <w:jc w:val="both"/>
              <w:rPr>
                <w:bCs/>
              </w:rPr>
            </w:pPr>
            <w:r w:rsidRPr="002F513E">
              <w:rPr>
                <w:bCs/>
              </w:rPr>
              <w:t>SQUIRES</w:t>
            </w:r>
            <w:r w:rsidRPr="00607EC1">
              <w:rPr>
                <w:bCs/>
              </w:rPr>
              <w:t xml:space="preserve"> </w:t>
            </w:r>
            <w:r w:rsidR="003806C4" w:rsidRPr="002F513E">
              <w:rPr>
                <w:bCs/>
              </w:rPr>
              <w:t>G. L.</w:t>
            </w:r>
            <w:r w:rsidR="003806C4" w:rsidRPr="00607EC1">
              <w:rPr>
                <w:bCs/>
              </w:rPr>
              <w:t>,</w:t>
            </w:r>
            <w:r w:rsidR="003806C4" w:rsidRPr="002F513E">
              <w:rPr>
                <w:bCs/>
              </w:rPr>
              <w:t xml:space="preserve"> </w:t>
            </w:r>
            <w:r w:rsidR="003806C4" w:rsidRPr="00687DC2">
              <w:rPr>
                <w:bCs/>
                <w:i/>
                <w:rPrChange w:id="3440" w:author="Jiří Vojtěšek" w:date="2018-11-22T22:23:00Z">
                  <w:rPr>
                    <w:bCs/>
                  </w:rPr>
                </w:rPrChange>
              </w:rPr>
              <w:t>Practical Physics</w:t>
            </w:r>
            <w:r w:rsidR="003806C4" w:rsidRPr="00607EC1">
              <w:rPr>
                <w:bCs/>
              </w:rPr>
              <w:t xml:space="preserve"> Cambridge University Press; 4 edition, 2001</w:t>
            </w:r>
          </w:p>
          <w:p w:rsidR="003806C4" w:rsidRPr="00607EC1" w:rsidRDefault="003806C4" w:rsidP="003806C4">
            <w:pPr>
              <w:jc w:val="both"/>
              <w:rPr>
                <w:bCs/>
              </w:rPr>
            </w:pPr>
            <w:moveFromRangeStart w:id="3441" w:author="vopatrilova" w:date="2018-11-19T12:41:00Z" w:name="move530394634"/>
            <w:moveFrom w:id="3442" w:author="vopatrilova" w:date="2018-11-19T12:41:00Z">
              <w:r w:rsidRPr="00607EC1" w:rsidDel="003004EB">
                <w:rPr>
                  <w:bCs/>
                </w:rPr>
                <w:t xml:space="preserve">WITTE Robert A., </w:t>
              </w:r>
              <w:r w:rsidRPr="00176C46" w:rsidDel="003004EB">
                <w:rPr>
                  <w:bCs/>
                  <w:i/>
                </w:rPr>
                <w:t>Electronic Test Instruments-Theory and Applications</w:t>
              </w:r>
              <w:r w:rsidRPr="00607EC1" w:rsidDel="003004EB">
                <w:rPr>
                  <w:bCs/>
                </w:rPr>
                <w:t>, Prentice Hall P T R Englewood Cliffs 1993</w:t>
              </w:r>
            </w:moveFrom>
            <w:moveFromRangeEnd w:id="3441"/>
          </w:p>
          <w:p w:rsidR="003806C4" w:rsidRPr="00A676B8" w:rsidRDefault="003806C4" w:rsidP="003806C4">
            <w:pPr>
              <w:jc w:val="both"/>
              <w:rPr>
                <w:bCs/>
              </w:rPr>
            </w:pPr>
          </w:p>
          <w:p w:rsidR="003806C4" w:rsidRPr="00E05968" w:rsidRDefault="003806C4" w:rsidP="003806C4">
            <w:pPr>
              <w:jc w:val="both"/>
              <w:rPr>
                <w:b/>
              </w:rPr>
            </w:pPr>
            <w:r w:rsidRPr="00E05968">
              <w:rPr>
                <w:b/>
              </w:rPr>
              <w:lastRenderedPageBreak/>
              <w:t>Doporučená literatura:</w:t>
            </w:r>
          </w:p>
          <w:p w:rsidR="003806C4" w:rsidRPr="00FB4ECB" w:rsidRDefault="003806C4" w:rsidP="003806C4">
            <w:pPr>
              <w:rPr>
                <w:color w:val="000000"/>
              </w:rPr>
            </w:pPr>
            <w:r w:rsidRPr="00FB4ECB">
              <w:rPr>
                <w:color w:val="000000"/>
              </w:rPr>
              <w:t xml:space="preserve">ĎAĎO, </w:t>
            </w:r>
            <w:del w:id="3443" w:author="Jiří Vojtěšek" w:date="2018-11-22T22:23:00Z">
              <w:r w:rsidRPr="00FB4ECB" w:rsidDel="00687DC2">
                <w:rPr>
                  <w:color w:val="000000"/>
                </w:rPr>
                <w:delText xml:space="preserve">Stanislav </w:delText>
              </w:r>
            </w:del>
            <w:ins w:id="3444" w:author="Jiří Vojtěšek" w:date="2018-11-22T22:23:00Z">
              <w:r w:rsidR="00687DC2" w:rsidRPr="00FB4ECB">
                <w:rPr>
                  <w:color w:val="000000"/>
                </w:rPr>
                <w:t>S</w:t>
              </w:r>
              <w:r w:rsidR="00687DC2">
                <w:rPr>
                  <w:color w:val="000000"/>
                </w:rPr>
                <w:t>.</w:t>
              </w:r>
              <w:r w:rsidR="00687DC2" w:rsidRPr="00FB4ECB">
                <w:rPr>
                  <w:color w:val="000000"/>
                </w:rPr>
                <w:t xml:space="preserve"> </w:t>
              </w:r>
            </w:ins>
            <w:r w:rsidRPr="00FB4ECB">
              <w:rPr>
                <w:color w:val="000000"/>
              </w:rPr>
              <w:t xml:space="preserve">a </w:t>
            </w:r>
            <w:del w:id="3445" w:author="Jiří Vojtěšek" w:date="2018-11-22T22:23:00Z">
              <w:r w:rsidRPr="00FB4ECB" w:rsidDel="00687DC2">
                <w:rPr>
                  <w:color w:val="000000"/>
                </w:rPr>
                <w:delText xml:space="preserve">Marcel </w:delText>
              </w:r>
            </w:del>
            <w:ins w:id="3446" w:author="Jiří Vojtěšek" w:date="2018-11-22T22:23:00Z">
              <w:r w:rsidR="00687DC2" w:rsidRPr="00FB4ECB">
                <w:rPr>
                  <w:color w:val="000000"/>
                </w:rPr>
                <w:t>M</w:t>
              </w:r>
              <w:r w:rsidR="00687DC2">
                <w:rPr>
                  <w:color w:val="000000"/>
                </w:rPr>
                <w:t>.</w:t>
              </w:r>
              <w:r w:rsidR="00687DC2" w:rsidRPr="00FB4ECB">
                <w:rPr>
                  <w:color w:val="000000"/>
                </w:rPr>
                <w:t xml:space="preserve"> </w:t>
              </w:r>
            </w:ins>
            <w:r w:rsidRPr="00FB4ECB">
              <w:rPr>
                <w:color w:val="000000"/>
              </w:rPr>
              <w:t>KREIDL. </w:t>
            </w:r>
            <w:r w:rsidRPr="00FB4ECB">
              <w:rPr>
                <w:i/>
                <w:iCs/>
                <w:color w:val="000000"/>
              </w:rPr>
              <w:t>Senzory a měřicí obvody</w:t>
            </w:r>
            <w:r w:rsidRPr="00FB4ECB">
              <w:rPr>
                <w:color w:val="000000"/>
              </w:rPr>
              <w:t>. Vyd. 2. Praha: Vydavatelství ČVUT, 1999, 315 s. ISBN 80-010-2057-6.</w:t>
            </w:r>
          </w:p>
          <w:p w:rsidR="00982B32" w:rsidRDefault="003806C4" w:rsidP="003806C4">
            <w:pPr>
              <w:jc w:val="both"/>
              <w:rPr>
                <w:ins w:id="3447" w:author="vopatrilova" w:date="2018-11-19T12:41:00Z"/>
                <w:color w:val="000000"/>
              </w:rPr>
            </w:pPr>
            <w:r w:rsidRPr="00FB4ECB">
              <w:rPr>
                <w:color w:val="000000"/>
              </w:rPr>
              <w:t>SVAČINA, J</w:t>
            </w:r>
            <w:del w:id="3448" w:author="Jiří Vojtěšek" w:date="2018-11-22T22:23:00Z">
              <w:r w:rsidRPr="00FB4ECB" w:rsidDel="00687DC2">
                <w:rPr>
                  <w:color w:val="000000"/>
                </w:rPr>
                <w:delText>iří</w:delText>
              </w:r>
            </w:del>
            <w:r w:rsidRPr="00FB4ECB">
              <w:rPr>
                <w:color w:val="000000"/>
              </w:rPr>
              <w:t>. </w:t>
            </w:r>
            <w:r w:rsidRPr="00FB4ECB">
              <w:rPr>
                <w:i/>
                <w:iCs/>
                <w:color w:val="000000"/>
              </w:rPr>
              <w:t>Elektromagnetická kompatibilita: principy a poznámky</w:t>
            </w:r>
            <w:r w:rsidRPr="00FB4ECB">
              <w:rPr>
                <w:color w:val="000000"/>
              </w:rPr>
              <w:t>. Vyd. 1. Brno: Vysoké učení technické, 2001, ii, 156 s. Připojujeme se k Evropské unii. ISBN 80-214-1873-7.</w:t>
            </w:r>
          </w:p>
          <w:p w:rsidR="003004EB" w:rsidRDefault="003004EB" w:rsidP="00687DC2">
            <w:pPr>
              <w:jc w:val="both"/>
            </w:pPr>
            <w:moveToRangeStart w:id="3449" w:author="vopatrilova" w:date="2018-11-19T12:41:00Z" w:name="move530394634"/>
            <w:moveTo w:id="3450" w:author="vopatrilova" w:date="2018-11-19T12:41:00Z">
              <w:r w:rsidRPr="00607EC1">
                <w:rPr>
                  <w:bCs/>
                </w:rPr>
                <w:t>WITTE R</w:t>
              </w:r>
              <w:del w:id="3451" w:author="Jiří Vojtěšek" w:date="2018-11-22T22:24:00Z">
                <w:r w:rsidRPr="00607EC1" w:rsidDel="00687DC2">
                  <w:rPr>
                    <w:bCs/>
                  </w:rPr>
                  <w:delText>obert</w:delText>
                </w:r>
              </w:del>
            </w:moveTo>
            <w:ins w:id="3452" w:author="Jiří Vojtěšek" w:date="2018-11-22T22:24:00Z">
              <w:r w:rsidR="00687DC2">
                <w:rPr>
                  <w:bCs/>
                </w:rPr>
                <w:t>.</w:t>
              </w:r>
            </w:ins>
            <w:moveTo w:id="3453" w:author="vopatrilova" w:date="2018-11-19T12:41:00Z">
              <w:r w:rsidRPr="00607EC1">
                <w:rPr>
                  <w:bCs/>
                </w:rPr>
                <w:t xml:space="preserve"> A., </w:t>
              </w:r>
              <w:r w:rsidRPr="00176C46">
                <w:rPr>
                  <w:bCs/>
                  <w:i/>
                </w:rPr>
                <w:t>Electronic Test Instruments-Theory and Applications</w:t>
              </w:r>
              <w:r w:rsidRPr="00607EC1">
                <w:rPr>
                  <w:bCs/>
                </w:rPr>
                <w:t>, Prentice Hall P T R Englewood Cliffs 1993</w:t>
              </w:r>
            </w:moveTo>
            <w:moveToRangeEnd w:id="3449"/>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21</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Pr="001666B2" w:rsidRDefault="00982B32" w:rsidP="0010688A">
            <w:pPr>
              <w:jc w:val="both"/>
            </w:pPr>
            <w:r w:rsidRPr="001666B2">
              <w:rPr>
                <w:szCs w:val="22"/>
              </w:rPr>
              <w:t>Vyučující na FAI mají trvale vypsány a zveřejněny konzultace minimálně 2h/týden v rámci kterých mají možnosti konzultovat podrobněji probíranou látku. Dále mohou studenti komunikovat s vyučujícím pomocí</w:t>
            </w:r>
            <w:r w:rsidRPr="001666B2">
              <w:rPr>
                <w:szCs w:val="22"/>
              </w:rPr>
              <w:br/>
              <w:t>e-mailu a LMS Moodle.</w:t>
            </w:r>
            <w:r w:rsidRPr="001666B2">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3454" w:name="InteligentniSystemySroboty"/>
            <w:r>
              <w:t>Inteligentní systémy s roboty</w:t>
            </w:r>
            <w:bookmarkEnd w:id="3454"/>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5p</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1</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Vyplnění osobního dotazníku ověřujícího vztah nastupujícího studenta ke studovanému studijnímu programu dle jeho představ</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prof. Ing. Vladimír Vašek,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 xml:space="preserve">Metodicky, přednáší </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prof. Ing. Vladimír Vašek, CSc. (přednášky 50%), doc. RNDr. Ing. Zdeněk Úředníček, CSc. (přednášky 50%)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F01147" w:rsidRDefault="00982B32" w:rsidP="0010688A">
            <w:pPr>
              <w:jc w:val="both"/>
            </w:pPr>
            <w:r w:rsidRPr="00F01147">
              <w:t xml:space="preserve">Cílem předmětu je navázat kontakt se studenty, zahajujícími vysokoškolské studium, vysvětlit </w:t>
            </w:r>
            <w:r>
              <w:t>kolegiální</w:t>
            </w:r>
            <w:r w:rsidRPr="00F01147">
              <w:t xml:space="preserve"> vztah vysokoškolský pedagog/student/fakulta/vysoká škola a pokusit se vzbudit pocit důvěry studenta ke své fakultě.</w:t>
            </w:r>
          </w:p>
          <w:p w:rsidR="00982B32" w:rsidRPr="00F01147" w:rsidRDefault="00982B32" w:rsidP="0010688A">
            <w:pPr>
              <w:jc w:val="both"/>
            </w:pPr>
            <w:r w:rsidRPr="00F01147">
              <w:t xml:space="preserve">V rámci blokové výuky v prvním týdnu studia budou studenti seznámeni se základními principy studia na vysoké škole a budou vysvětleny cíle studia </w:t>
            </w:r>
            <w:r>
              <w:t>studijního programu</w:t>
            </w:r>
            <w:r w:rsidRPr="00F01147">
              <w:t xml:space="preserve"> „Inteligentní systémy s roboty“.</w:t>
            </w:r>
          </w:p>
          <w:p w:rsidR="00982B32" w:rsidRPr="00F01147" w:rsidRDefault="00982B32" w:rsidP="0010688A">
            <w:pPr>
              <w:jc w:val="both"/>
            </w:pPr>
          </w:p>
          <w:p w:rsidR="00982B32" w:rsidRPr="00F01147" w:rsidRDefault="00982B32" w:rsidP="0010688A">
            <w:pPr>
              <w:jc w:val="both"/>
            </w:pPr>
            <w:r w:rsidRPr="00F01147">
              <w:t>Dílčí témata:</w:t>
            </w:r>
          </w:p>
          <w:p w:rsidR="00982B32" w:rsidRPr="00F01147" w:rsidRDefault="00982B32" w:rsidP="0010688A">
            <w:pPr>
              <w:jc w:val="both"/>
            </w:pPr>
          </w:p>
          <w:p w:rsidR="00982B32" w:rsidRPr="00F01147" w:rsidRDefault="00982B32" w:rsidP="0010688A">
            <w:pPr>
              <w:pStyle w:val="Odstavecseseznamem"/>
              <w:numPr>
                <w:ilvl w:val="0"/>
                <w:numId w:val="18"/>
              </w:numPr>
              <w:contextualSpacing w:val="0"/>
              <w:jc w:val="both"/>
            </w:pPr>
            <w:r w:rsidRPr="00F01147">
              <w:t>Možnosti studia na FAI UTB ve Zlíně, práva a povinnosti studentů, vztah student/VŠ pedagog.</w:t>
            </w:r>
          </w:p>
          <w:p w:rsidR="00982B32" w:rsidRPr="00F01147" w:rsidRDefault="00982B32" w:rsidP="0010688A">
            <w:pPr>
              <w:pStyle w:val="Odstavecseseznamem"/>
              <w:numPr>
                <w:ilvl w:val="0"/>
                <w:numId w:val="18"/>
              </w:numPr>
              <w:contextualSpacing w:val="0"/>
              <w:jc w:val="both"/>
            </w:pPr>
            <w:r w:rsidRPr="00F01147">
              <w:t>Obecná pravidla pro úspěšné studium v bakalářském stupni studia.</w:t>
            </w:r>
          </w:p>
          <w:p w:rsidR="00982B32" w:rsidRPr="00F01147" w:rsidRDefault="00982B32" w:rsidP="0010688A">
            <w:pPr>
              <w:pStyle w:val="Odstavecseseznamem"/>
              <w:numPr>
                <w:ilvl w:val="0"/>
                <w:numId w:val="18"/>
              </w:numPr>
              <w:contextualSpacing w:val="0"/>
              <w:jc w:val="both"/>
            </w:pPr>
            <w:r w:rsidRPr="00F01147">
              <w:t xml:space="preserve">Představení Fakulty aplikované informatiky, její struktury, orgánů </w:t>
            </w:r>
            <w:r>
              <w:t>a portfolia studijních programů</w:t>
            </w:r>
            <w:r w:rsidRPr="00F01147">
              <w:t>.</w:t>
            </w:r>
          </w:p>
          <w:p w:rsidR="00982B32" w:rsidRPr="00F01147" w:rsidRDefault="00982B32" w:rsidP="0010688A">
            <w:pPr>
              <w:pStyle w:val="Odstavecseseznamem"/>
              <w:numPr>
                <w:ilvl w:val="0"/>
                <w:numId w:val="18"/>
              </w:numPr>
              <w:contextualSpacing w:val="0"/>
              <w:jc w:val="both"/>
            </w:pPr>
            <w:r w:rsidRPr="00F01147">
              <w:t>Představení UTB ve Zlíně, její struktury, orgánů a fakult.</w:t>
            </w:r>
          </w:p>
          <w:p w:rsidR="00982B32" w:rsidRPr="00F01147" w:rsidRDefault="00982B32" w:rsidP="0010688A">
            <w:pPr>
              <w:pStyle w:val="Odstavecseseznamem"/>
              <w:numPr>
                <w:ilvl w:val="0"/>
                <w:numId w:val="18"/>
              </w:numPr>
              <w:contextualSpacing w:val="0"/>
              <w:jc w:val="both"/>
            </w:pPr>
            <w:r w:rsidRPr="00F01147">
              <w:t xml:space="preserve">Charakteristika </w:t>
            </w:r>
            <w:r>
              <w:t>studijního programu</w:t>
            </w:r>
            <w:r w:rsidRPr="00F01147">
              <w:t xml:space="preserve"> Inteligentní systémy s roboty“</w:t>
            </w:r>
            <w:r>
              <w:t xml:space="preserve"> a jeho začlenění do studijních</w:t>
            </w:r>
            <w:r w:rsidRPr="00F01147">
              <w:t xml:space="preserve"> program</w:t>
            </w:r>
            <w:r>
              <w:t>ů realizovaných na FAI</w:t>
            </w:r>
            <w:r w:rsidRPr="00F01147">
              <w:t>:</w:t>
            </w:r>
          </w:p>
          <w:p w:rsidR="00982B32" w:rsidRPr="00F01147" w:rsidRDefault="00982B32" w:rsidP="0010688A">
            <w:pPr>
              <w:pStyle w:val="Odstavecseseznamem"/>
              <w:numPr>
                <w:ilvl w:val="0"/>
                <w:numId w:val="19"/>
              </w:numPr>
              <w:contextualSpacing w:val="0"/>
              <w:jc w:val="both"/>
            </w:pPr>
            <w:r w:rsidRPr="00F01147">
              <w:t>struktura skupin předmětů a jejich vzájemná souvislost</w:t>
            </w:r>
          </w:p>
          <w:p w:rsidR="00982B32" w:rsidRPr="00F01147" w:rsidRDefault="00982B32" w:rsidP="0010688A">
            <w:pPr>
              <w:pStyle w:val="Odstavecseseznamem"/>
              <w:numPr>
                <w:ilvl w:val="0"/>
                <w:numId w:val="19"/>
              </w:numPr>
              <w:contextualSpacing w:val="0"/>
              <w:jc w:val="both"/>
            </w:pPr>
            <w:r w:rsidRPr="00F01147">
              <w:t xml:space="preserve">nosné směry </w:t>
            </w:r>
            <w:r>
              <w:t>studijního programu</w:t>
            </w:r>
            <w:r w:rsidRPr="00F01147">
              <w:t xml:space="preserve"> – automatizace, robotika, integrované systémy v budovách</w:t>
            </w:r>
          </w:p>
          <w:p w:rsidR="00982B32" w:rsidRPr="00F01147" w:rsidRDefault="00982B32" w:rsidP="0010688A">
            <w:pPr>
              <w:pStyle w:val="Odstavecseseznamem"/>
              <w:numPr>
                <w:ilvl w:val="0"/>
                <w:numId w:val="19"/>
              </w:numPr>
              <w:contextualSpacing w:val="0"/>
              <w:jc w:val="both"/>
            </w:pPr>
            <w:r w:rsidRPr="00F01147">
              <w:t>přednášky – semináře – laboratoře.</w:t>
            </w:r>
          </w:p>
          <w:p w:rsidR="00982B32" w:rsidRDefault="00982B32" w:rsidP="0010688A">
            <w:pPr>
              <w:numPr>
                <w:ilvl w:val="0"/>
                <w:numId w:val="18"/>
              </w:numPr>
              <w:jc w:val="both"/>
            </w:pPr>
            <w:r>
              <w:t>Možnosti uplatnění absolventů studijního programu.</w:t>
            </w:r>
          </w:p>
          <w:p w:rsidR="00982B32" w:rsidRPr="00F01147" w:rsidRDefault="00982B32" w:rsidP="0010688A">
            <w:pPr>
              <w:ind w:left="360"/>
              <w:jc w:val="both"/>
            </w:pPr>
          </w:p>
          <w:p w:rsidR="00982B32" w:rsidRDefault="00982B32" w:rsidP="0010688A">
            <w:pPr>
              <w:jc w:val="both"/>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9F405D" w:rsidRDefault="00982B32" w:rsidP="00106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t>www.fai.utb.cz</w:t>
            </w:r>
          </w:p>
          <w:p w:rsidR="00982B32" w:rsidRDefault="00982B32" w:rsidP="0010688A">
            <w:pPr>
              <w:jc w:val="both"/>
            </w:pPr>
            <w:r>
              <w:t xml:space="preserve">studijní portál fai.utb </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4</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RPr="00226FED" w:rsidTr="0010688A">
        <w:trPr>
          <w:trHeight w:val="1373"/>
        </w:trPr>
        <w:tc>
          <w:tcPr>
            <w:tcW w:w="9855" w:type="dxa"/>
            <w:gridSpan w:val="8"/>
          </w:tcPr>
          <w:p w:rsidR="00982B32" w:rsidRPr="00226FED" w:rsidRDefault="00982B32" w:rsidP="0010688A">
            <w:pPr>
              <w:snapToGrid w:val="0"/>
              <w:jc w:val="both"/>
            </w:pPr>
            <w:r w:rsidRPr="00226FED">
              <w:t>Stejný průběh předmětu jako u presenční formy studia.</w:t>
            </w:r>
          </w:p>
          <w:p w:rsidR="00982B32" w:rsidRPr="00226FED" w:rsidRDefault="00982B32" w:rsidP="0010688A">
            <w:pPr>
              <w:jc w:val="both"/>
            </w:pPr>
            <w:r w:rsidRPr="00226FED">
              <w:t xml:space="preserve">Vyučující na FAI mají trvale vypsány a zveřejněny konzultace minimálně 2h/týden v rámci kterých mají možnosti konzultovat podrobněji probíranou látku.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3455" w:name="InzenyrskaGrafikaISR"/>
            <w:r>
              <w:t>Inženýrská grafika</w:t>
            </w:r>
            <w:bookmarkEnd w:id="3455"/>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14s+28c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rsidRPr="0066647D">
              <w:t>U studenta se</w:t>
            </w:r>
            <w:r>
              <w:t xml:space="preserve"> předpokládají základní znalosti geometrie na úrovni střední školy.</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Pr="00AF5BBC" w:rsidRDefault="00982B32" w:rsidP="0010688A">
            <w:pPr>
              <w:jc w:val="both"/>
              <w:rPr>
                <w:highlight w:val="yellow"/>
              </w:rPr>
            </w:pPr>
            <w:r w:rsidRPr="00D1782C">
              <w:t>Doc. Ing. Libuše Sýkorová,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Pr="00AF5BBC" w:rsidRDefault="00982B32" w:rsidP="0010688A">
            <w:pPr>
              <w:jc w:val="both"/>
              <w:rPr>
                <w:highlight w:val="yellow"/>
              </w:rPr>
            </w:pPr>
            <w:r w:rsidRPr="0047695A">
              <w:t>Metodicky, vede seminář a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Pr="00AF5BBC" w:rsidRDefault="00982B32" w:rsidP="0010688A">
            <w:pPr>
              <w:jc w:val="both"/>
              <w:rPr>
                <w:highlight w:val="yellow"/>
              </w:rPr>
            </w:pPr>
            <w:r w:rsidRPr="00D1782C">
              <w:t>Doc. Ing. Libuše Sýkorová, Ph.D.</w:t>
            </w:r>
            <w:r>
              <w:t xml:space="preserve"> (semináře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r w:rsidRPr="0066647D">
              <w:t>Po absolvování předmětu je student seznámen s</w:t>
            </w:r>
            <w:r>
              <w:t>e zásadami tvorby výkresové dokumentace.</w:t>
            </w:r>
            <w:r w:rsidRPr="0066647D">
              <w:t xml:space="preserve"> Je schopn</w:t>
            </w:r>
            <w:r>
              <w:t>ý kreslit jednoduché součásti a sestavy z nich, jak v náčrtech, tak za použití CAD SW</w:t>
            </w:r>
            <w:r w:rsidRPr="0066647D">
              <w:t>.</w:t>
            </w:r>
          </w:p>
          <w:p w:rsidR="00982B32" w:rsidRDefault="00982B32" w:rsidP="0010688A">
            <w:r>
              <w:t>Témata:</w:t>
            </w:r>
          </w:p>
          <w:p w:rsidR="00982B32" w:rsidRPr="0043710A" w:rsidRDefault="00982B32" w:rsidP="0010688A">
            <w:pPr>
              <w:pStyle w:val="Odstavecseseznamem"/>
              <w:numPr>
                <w:ilvl w:val="0"/>
                <w:numId w:val="20"/>
              </w:numPr>
              <w:ind w:left="635" w:hanging="425"/>
              <w:contextualSpacing w:val="0"/>
            </w:pPr>
            <w:r w:rsidRPr="0043710A">
              <w:t>Úvod, normalizace a zásady kreslení</w:t>
            </w:r>
          </w:p>
          <w:p w:rsidR="00982B32" w:rsidRPr="0043710A" w:rsidRDefault="00982B32" w:rsidP="0010688A">
            <w:pPr>
              <w:pStyle w:val="Odstavecseseznamem"/>
              <w:numPr>
                <w:ilvl w:val="0"/>
                <w:numId w:val="20"/>
              </w:numPr>
              <w:ind w:left="635" w:hanging="425"/>
              <w:contextualSpacing w:val="0"/>
            </w:pPr>
            <w:r w:rsidRPr="0043710A">
              <w:t xml:space="preserve">Technické zobrazování </w:t>
            </w:r>
            <w:r w:rsidRPr="0043710A">
              <w:sym w:font="Symbol" w:char="F02D"/>
            </w:r>
            <w:r w:rsidRPr="0043710A">
              <w:t xml:space="preserve"> pravoúhlé promítání, řezy, průřezy, zjednodušování a přerušování obrazů</w:t>
            </w:r>
          </w:p>
          <w:p w:rsidR="00982B32" w:rsidRPr="0043710A" w:rsidRDefault="00982B32" w:rsidP="0010688A">
            <w:pPr>
              <w:pStyle w:val="Odstavecseseznamem"/>
              <w:numPr>
                <w:ilvl w:val="0"/>
                <w:numId w:val="20"/>
              </w:numPr>
              <w:ind w:left="635" w:hanging="425"/>
              <w:contextualSpacing w:val="0"/>
            </w:pPr>
            <w:r w:rsidRPr="0043710A">
              <w:t>Kreslení náčrtů</w:t>
            </w:r>
          </w:p>
          <w:p w:rsidR="00982B32" w:rsidRPr="0043710A" w:rsidRDefault="00982B32" w:rsidP="0010688A">
            <w:pPr>
              <w:pStyle w:val="Odstavecseseznamem"/>
              <w:numPr>
                <w:ilvl w:val="0"/>
                <w:numId w:val="20"/>
              </w:numPr>
              <w:ind w:left="635" w:hanging="425"/>
              <w:contextualSpacing w:val="0"/>
            </w:pPr>
            <w:r w:rsidRPr="0043710A">
              <w:t>Kótování</w:t>
            </w:r>
          </w:p>
          <w:p w:rsidR="00982B32" w:rsidRPr="0043710A" w:rsidRDefault="00982B32" w:rsidP="0010688A">
            <w:pPr>
              <w:pStyle w:val="Odstavecseseznamem"/>
              <w:numPr>
                <w:ilvl w:val="0"/>
                <w:numId w:val="20"/>
              </w:numPr>
              <w:ind w:left="635" w:hanging="425"/>
              <w:contextualSpacing w:val="0"/>
            </w:pPr>
            <w:r w:rsidRPr="0043710A">
              <w:t>Předepisování přesnosti rozměrů, tvaru a polohy, předepisování jakosti povrchu</w:t>
            </w:r>
          </w:p>
          <w:p w:rsidR="00982B32" w:rsidRPr="0043710A" w:rsidRDefault="00982B32" w:rsidP="0010688A">
            <w:pPr>
              <w:pStyle w:val="Odstavecseseznamem"/>
              <w:numPr>
                <w:ilvl w:val="0"/>
                <w:numId w:val="20"/>
              </w:numPr>
              <w:ind w:left="635" w:hanging="425"/>
              <w:contextualSpacing w:val="0"/>
            </w:pPr>
            <w:r w:rsidRPr="0043710A">
              <w:t>Kreslení ohýbaných součástí (ohyb, rozvin)</w:t>
            </w:r>
          </w:p>
          <w:p w:rsidR="00982B32" w:rsidRPr="0043710A" w:rsidRDefault="00982B32" w:rsidP="0010688A">
            <w:pPr>
              <w:pStyle w:val="Odstavecseseznamem"/>
              <w:numPr>
                <w:ilvl w:val="0"/>
                <w:numId w:val="20"/>
              </w:numPr>
              <w:ind w:left="635" w:hanging="425"/>
              <w:contextualSpacing w:val="0"/>
            </w:pPr>
            <w:r w:rsidRPr="0043710A">
              <w:t>Kreslení strojních součástí a spojů (normálie, standardní strojní prvky)</w:t>
            </w:r>
          </w:p>
          <w:p w:rsidR="00982B32" w:rsidRPr="0043710A" w:rsidRDefault="00982B32" w:rsidP="0010688A">
            <w:pPr>
              <w:pStyle w:val="Odstavecseseznamem"/>
              <w:numPr>
                <w:ilvl w:val="0"/>
                <w:numId w:val="20"/>
              </w:numPr>
              <w:ind w:left="635" w:hanging="425"/>
              <w:contextualSpacing w:val="0"/>
            </w:pPr>
            <w:r w:rsidRPr="0043710A">
              <w:t>Kreslení svařovaných konstrukcí a dalších typů nerozebíratelných spojů (lepený spoj, pájený spoj, nýtovaný spoj)</w:t>
            </w:r>
          </w:p>
          <w:p w:rsidR="00982B32" w:rsidRPr="0043710A" w:rsidRDefault="00982B32" w:rsidP="0010688A">
            <w:pPr>
              <w:pStyle w:val="Odstavecseseznamem"/>
              <w:numPr>
                <w:ilvl w:val="0"/>
                <w:numId w:val="20"/>
              </w:numPr>
              <w:ind w:left="635" w:hanging="425"/>
              <w:contextualSpacing w:val="0"/>
            </w:pPr>
            <w:r w:rsidRPr="0043710A">
              <w:t>Požadavky na výrobní výkres, popisové pole</w:t>
            </w:r>
          </w:p>
          <w:p w:rsidR="00982B32" w:rsidRPr="0043710A" w:rsidRDefault="00982B32" w:rsidP="0010688A">
            <w:pPr>
              <w:pStyle w:val="Odstavecseseznamem"/>
              <w:numPr>
                <w:ilvl w:val="0"/>
                <w:numId w:val="20"/>
              </w:numPr>
              <w:ind w:left="635" w:hanging="425"/>
              <w:contextualSpacing w:val="0"/>
            </w:pPr>
            <w:r w:rsidRPr="0043710A">
              <w:t>Úvod a filozofie CAD, využití CAD při návrhu a optimalizaci výrobků</w:t>
            </w:r>
          </w:p>
          <w:p w:rsidR="00982B32" w:rsidRPr="0043710A" w:rsidRDefault="00982B32" w:rsidP="0010688A">
            <w:pPr>
              <w:pStyle w:val="Odstavecseseznamem"/>
              <w:numPr>
                <w:ilvl w:val="0"/>
                <w:numId w:val="20"/>
              </w:numPr>
              <w:ind w:left="635" w:hanging="425"/>
              <w:contextualSpacing w:val="0"/>
            </w:pPr>
            <w:r w:rsidRPr="0043710A">
              <w:t>Grafické prostředí a způsoby ovládání v SW Autodesk Inventor</w:t>
            </w:r>
          </w:p>
          <w:p w:rsidR="00982B32" w:rsidRPr="0043710A" w:rsidRDefault="00982B32" w:rsidP="0010688A">
            <w:pPr>
              <w:pStyle w:val="Odstavecseseznamem"/>
              <w:numPr>
                <w:ilvl w:val="0"/>
                <w:numId w:val="20"/>
              </w:numPr>
              <w:ind w:left="635" w:hanging="425"/>
              <w:contextualSpacing w:val="0"/>
            </w:pPr>
            <w:r w:rsidRPr="0043710A">
              <w:t>Koncepce práce – typy a struktura souborů, modelovací strom</w:t>
            </w:r>
          </w:p>
          <w:p w:rsidR="00982B32" w:rsidRPr="0043710A" w:rsidRDefault="00982B32" w:rsidP="0010688A">
            <w:pPr>
              <w:pStyle w:val="Odstavecseseznamem"/>
              <w:numPr>
                <w:ilvl w:val="0"/>
                <w:numId w:val="20"/>
              </w:numPr>
              <w:ind w:left="635" w:hanging="425"/>
              <w:contextualSpacing w:val="0"/>
            </w:pPr>
            <w:r w:rsidRPr="0043710A">
              <w:t xml:space="preserve">Tvorba náčrtu </w:t>
            </w:r>
            <w:r w:rsidRPr="0043710A">
              <w:sym w:font="Symbol" w:char="F02D"/>
            </w:r>
            <w:r w:rsidRPr="0043710A">
              <w:t xml:space="preserve"> parametrizace, vazby a kótování</w:t>
            </w:r>
          </w:p>
          <w:p w:rsidR="00982B32" w:rsidRPr="0043710A" w:rsidRDefault="00982B32" w:rsidP="0010688A">
            <w:pPr>
              <w:pStyle w:val="Odstavecseseznamem"/>
              <w:numPr>
                <w:ilvl w:val="0"/>
                <w:numId w:val="20"/>
              </w:numPr>
              <w:ind w:left="635" w:hanging="425"/>
              <w:contextualSpacing w:val="0"/>
            </w:pPr>
            <w:r w:rsidRPr="0043710A">
              <w:t xml:space="preserve">3D prvky </w:t>
            </w:r>
            <w:r w:rsidRPr="0043710A">
              <w:sym w:font="Symbol" w:char="F02D"/>
            </w:r>
            <w:r w:rsidRPr="0043710A">
              <w:t xml:space="preserve"> základní modelování</w:t>
            </w:r>
          </w:p>
          <w:p w:rsidR="00982B32" w:rsidRDefault="00982B32" w:rsidP="0010688A">
            <w:pPr>
              <w:jc w:val="both"/>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1C0137" w:rsidRDefault="00982B32" w:rsidP="0010688A">
            <w:pPr>
              <w:jc w:val="both"/>
              <w:rPr>
                <w:b/>
                <w:bCs/>
              </w:rPr>
            </w:pPr>
            <w:r w:rsidRPr="001C0137">
              <w:rPr>
                <w:b/>
                <w:bCs/>
              </w:rPr>
              <w:t>Povinná literatura:</w:t>
            </w:r>
          </w:p>
          <w:p w:rsidR="00982B32" w:rsidRPr="00E826DD" w:rsidRDefault="00982B32" w:rsidP="0010688A">
            <w:pPr>
              <w:pStyle w:val="Bezmezer"/>
              <w:rPr>
                <w:rFonts w:ascii="Times New Roman" w:hAnsi="Times New Roman" w:cs="Times New Roman"/>
                <w:color w:val="000000"/>
                <w:sz w:val="20"/>
                <w:szCs w:val="20"/>
                <w:lang w:eastAsia="cs-CZ"/>
              </w:rPr>
            </w:pPr>
            <w:r w:rsidRPr="00E826DD">
              <w:rPr>
                <w:rFonts w:ascii="Times New Roman" w:hAnsi="Times New Roman" w:cs="Times New Roman"/>
                <w:color w:val="000000"/>
                <w:sz w:val="20"/>
                <w:szCs w:val="20"/>
                <w:lang w:eastAsia="cs-CZ"/>
              </w:rPr>
              <w:t xml:space="preserve">FOŘT, P.; KLETEČKA, J. </w:t>
            </w:r>
            <w:r w:rsidRPr="00044F28">
              <w:rPr>
                <w:rFonts w:ascii="Times New Roman" w:hAnsi="Times New Roman" w:cs="Times New Roman"/>
                <w:i/>
                <w:color w:val="000000"/>
                <w:sz w:val="20"/>
                <w:szCs w:val="20"/>
                <w:lang w:eastAsia="cs-CZ"/>
              </w:rPr>
              <w:t>Technické kreslení</w:t>
            </w:r>
            <w:r w:rsidRPr="00E826DD">
              <w:rPr>
                <w:rFonts w:ascii="Times New Roman" w:hAnsi="Times New Roman" w:cs="Times New Roman"/>
                <w:color w:val="000000"/>
                <w:sz w:val="20"/>
                <w:szCs w:val="20"/>
                <w:lang w:eastAsia="cs-CZ"/>
              </w:rPr>
              <w:t>. 2. opr. vydání Brno. Computer Press, 2012, 252 s. ISBN 9788025118870 (CS)</w:t>
            </w:r>
          </w:p>
          <w:p w:rsidR="00982B32" w:rsidRPr="004458C0" w:rsidRDefault="00982B32" w:rsidP="0010688A">
            <w:pPr>
              <w:pStyle w:val="Bezmezer"/>
              <w:rPr>
                <w:ins w:id="3456" w:author="vopatrilova" w:date="2018-11-19T12:42:00Z"/>
                <w:rFonts w:ascii="Times New Roman" w:hAnsi="Times New Roman" w:cs="Times New Roman"/>
                <w:color w:val="000000"/>
                <w:sz w:val="20"/>
                <w:szCs w:val="20"/>
                <w:lang w:eastAsia="cs-CZ"/>
              </w:rPr>
            </w:pPr>
            <w:r w:rsidRPr="004458C0">
              <w:rPr>
                <w:rFonts w:ascii="Times New Roman" w:hAnsi="Times New Roman" w:cs="Times New Roman"/>
                <w:color w:val="000000"/>
                <w:sz w:val="20"/>
                <w:szCs w:val="20"/>
                <w:lang w:eastAsia="cs-CZ"/>
              </w:rPr>
              <w:t>LEINVEBER, J. </w:t>
            </w:r>
            <w:r w:rsidRPr="004458C0">
              <w:rPr>
                <w:rFonts w:ascii="Times New Roman" w:hAnsi="Times New Roman" w:cs="Times New Roman"/>
                <w:i/>
                <w:color w:val="000000"/>
                <w:sz w:val="20"/>
                <w:szCs w:val="20"/>
                <w:lang w:eastAsia="cs-CZ"/>
              </w:rPr>
              <w:t>Strojnické tabulky</w:t>
            </w:r>
            <w:r w:rsidRPr="004458C0">
              <w:rPr>
                <w:rFonts w:ascii="Times New Roman" w:hAnsi="Times New Roman" w:cs="Times New Roman"/>
                <w:color w:val="000000"/>
                <w:sz w:val="20"/>
                <w:szCs w:val="20"/>
                <w:lang w:eastAsia="cs-CZ"/>
              </w:rPr>
              <w:t>. 3. dopl. vyd. Praha: Scientia, 1999. ISBN 8071831646</w:t>
            </w:r>
          </w:p>
          <w:p w:rsidR="003004EB" w:rsidRPr="004458C0" w:rsidRDefault="003004EB" w:rsidP="0010688A">
            <w:pPr>
              <w:pStyle w:val="Bezmezer"/>
              <w:rPr>
                <w:rFonts w:ascii="Times New Roman" w:hAnsi="Times New Roman" w:cs="Times New Roman"/>
                <w:color w:val="000000"/>
                <w:sz w:val="20"/>
                <w:szCs w:val="20"/>
                <w:lang w:eastAsia="cs-CZ"/>
              </w:rPr>
            </w:pPr>
            <w:ins w:id="3457" w:author="vopatrilova" w:date="2018-11-19T12:42:00Z">
              <w:r w:rsidRPr="004458C0">
                <w:rPr>
                  <w:rFonts w:ascii="Times New Roman" w:hAnsi="Times New Roman" w:cs="Times New Roman"/>
                  <w:color w:val="333333"/>
                  <w:sz w:val="20"/>
                  <w:szCs w:val="20"/>
                  <w:rPrChange w:id="3458" w:author="Jiří Vojtěšek" w:date="2018-11-22T22:33:00Z">
                    <w:rPr>
                      <w:rFonts w:ascii="Open Sans" w:hAnsi="Open Sans"/>
                      <w:color w:val="333333"/>
                    </w:rPr>
                  </w:rPrChange>
                </w:rPr>
                <w:t>GIESECKE, F</w:t>
              </w:r>
              <w:del w:id="3459" w:author="Jiří Vojtěšek" w:date="2018-11-22T22:33:00Z">
                <w:r w:rsidRPr="004458C0" w:rsidDel="004458C0">
                  <w:rPr>
                    <w:rFonts w:ascii="Times New Roman" w:hAnsi="Times New Roman" w:cs="Times New Roman"/>
                    <w:color w:val="333333"/>
                    <w:sz w:val="20"/>
                    <w:szCs w:val="20"/>
                    <w:rPrChange w:id="3460" w:author="Jiří Vojtěšek" w:date="2018-11-22T22:33:00Z">
                      <w:rPr>
                        <w:rFonts w:ascii="Open Sans" w:hAnsi="Open Sans"/>
                        <w:color w:val="333333"/>
                      </w:rPr>
                    </w:rPrChange>
                  </w:rPr>
                  <w:delText>rederick</w:delText>
                </w:r>
              </w:del>
            </w:ins>
            <w:ins w:id="3461" w:author="Jiří Vojtěšek" w:date="2018-11-22T22:33:00Z">
              <w:r w:rsidR="004458C0">
                <w:rPr>
                  <w:rFonts w:ascii="Times New Roman" w:hAnsi="Times New Roman" w:cs="Times New Roman"/>
                  <w:color w:val="333333"/>
                  <w:sz w:val="20"/>
                  <w:szCs w:val="20"/>
                </w:rPr>
                <w:t>.</w:t>
              </w:r>
            </w:ins>
            <w:ins w:id="3462" w:author="vopatrilova" w:date="2018-11-19T12:42:00Z">
              <w:r w:rsidRPr="004458C0">
                <w:rPr>
                  <w:rFonts w:ascii="Times New Roman" w:hAnsi="Times New Roman" w:cs="Times New Roman"/>
                  <w:color w:val="333333"/>
                  <w:sz w:val="20"/>
                  <w:szCs w:val="20"/>
                  <w:rPrChange w:id="3463" w:author="Jiří Vojtěšek" w:date="2018-11-22T22:33:00Z">
                    <w:rPr>
                      <w:rFonts w:ascii="Open Sans" w:hAnsi="Open Sans"/>
                      <w:color w:val="333333"/>
                    </w:rPr>
                  </w:rPrChange>
                </w:rPr>
                <w:t xml:space="preserve"> E, 2016.</w:t>
              </w:r>
              <w:r w:rsidRPr="004458C0">
                <w:rPr>
                  <w:rFonts w:ascii="Times New Roman" w:hAnsi="Times New Roman" w:cs="Times New Roman" w:hint="eastAsia"/>
                  <w:color w:val="333333"/>
                  <w:sz w:val="20"/>
                  <w:szCs w:val="20"/>
                  <w:rPrChange w:id="3464" w:author="Jiří Vojtěšek" w:date="2018-11-22T22:33:00Z">
                    <w:rPr>
                      <w:rFonts w:ascii="Open Sans" w:hAnsi="Open Sans" w:hint="eastAsia"/>
                      <w:color w:val="333333"/>
                    </w:rPr>
                  </w:rPrChange>
                </w:rPr>
                <w:t> </w:t>
              </w:r>
              <w:r w:rsidRPr="004458C0">
                <w:rPr>
                  <w:rFonts w:ascii="Times New Roman" w:hAnsi="Times New Roman" w:cs="Times New Roman"/>
                  <w:i/>
                  <w:iCs/>
                  <w:color w:val="333333"/>
                  <w:sz w:val="20"/>
                  <w:szCs w:val="20"/>
                  <w:rPrChange w:id="3465" w:author="Jiří Vojtěšek" w:date="2018-11-22T22:33:00Z">
                    <w:rPr>
                      <w:rFonts w:ascii="Open Sans" w:hAnsi="Open Sans"/>
                      <w:i/>
                      <w:iCs/>
                      <w:color w:val="333333"/>
                    </w:rPr>
                  </w:rPrChange>
                </w:rPr>
                <w:t>Technical drawing with engineering graphics</w:t>
              </w:r>
              <w:r w:rsidRPr="004458C0">
                <w:rPr>
                  <w:rFonts w:ascii="Times New Roman" w:hAnsi="Times New Roman" w:cs="Times New Roman"/>
                  <w:color w:val="333333"/>
                  <w:sz w:val="20"/>
                  <w:szCs w:val="20"/>
                  <w:rPrChange w:id="3466" w:author="Jiří Vojtěšek" w:date="2018-11-22T22:33:00Z">
                    <w:rPr>
                      <w:rFonts w:ascii="Open Sans" w:hAnsi="Open Sans"/>
                      <w:color w:val="333333"/>
                    </w:rPr>
                  </w:rPrChange>
                </w:rPr>
                <w:t>. 15th edition. San Francisco, CA: Prentice Hall. ISBN 978-0134306414.</w:t>
              </w:r>
            </w:ins>
          </w:p>
          <w:p w:rsidR="00982B32" w:rsidRPr="00E05968" w:rsidRDefault="00982B32" w:rsidP="0010688A">
            <w:pPr>
              <w:jc w:val="both"/>
              <w:rPr>
                <w:b/>
              </w:rPr>
            </w:pPr>
            <w:r w:rsidRPr="00E05968">
              <w:rPr>
                <w:b/>
              </w:rPr>
              <w:t>Doporučená literatura:</w:t>
            </w:r>
          </w:p>
          <w:p w:rsidR="00982B32" w:rsidRPr="00044F28" w:rsidRDefault="00982B32" w:rsidP="0010688A">
            <w:pPr>
              <w:rPr>
                <w:color w:val="000000"/>
              </w:rPr>
            </w:pPr>
            <w:r w:rsidRPr="00044F28">
              <w:rPr>
                <w:color w:val="000000"/>
              </w:rPr>
              <w:t xml:space="preserve">LEINVEBER, J; ŠVERCL, J. </w:t>
            </w:r>
            <w:r w:rsidRPr="00044F28">
              <w:rPr>
                <w:i/>
                <w:color w:val="000000"/>
              </w:rPr>
              <w:t>Technické kreslení</w:t>
            </w:r>
            <w:r w:rsidRPr="00044F28">
              <w:rPr>
                <w:color w:val="000000"/>
              </w:rPr>
              <w:t>. Praha: Albra, 2003, 322 s. ISBN 8086490734</w:t>
            </w:r>
          </w:p>
          <w:p w:rsidR="00982B32" w:rsidRPr="00044F28" w:rsidRDefault="00982B32" w:rsidP="0010688A">
            <w:pPr>
              <w:rPr>
                <w:color w:val="000000"/>
              </w:rPr>
            </w:pPr>
            <w:r w:rsidRPr="00044F28">
              <w:rPr>
                <w:color w:val="000000"/>
              </w:rPr>
              <w:t xml:space="preserve">DRASTÍK, F. </w:t>
            </w:r>
            <w:r w:rsidRPr="00044F28">
              <w:rPr>
                <w:i/>
                <w:color w:val="000000"/>
              </w:rPr>
              <w:t>Technické kreslení I. : pravidla tvorby výkresů ve strojírenství</w:t>
            </w:r>
            <w:r w:rsidRPr="00044F28">
              <w:rPr>
                <w:color w:val="000000"/>
              </w:rPr>
              <w:t xml:space="preserve">. 2. vyd. Ostrava: Montanex, 2005. ISBN 80-7225-195-3. </w:t>
            </w:r>
          </w:p>
          <w:p w:rsidR="00982B32" w:rsidRPr="00044F28" w:rsidRDefault="00982B32" w:rsidP="0010688A">
            <w:pPr>
              <w:rPr>
                <w:color w:val="000000"/>
              </w:rPr>
            </w:pPr>
            <w:r w:rsidRPr="00044F28">
              <w:rPr>
                <w:color w:val="000000"/>
              </w:rPr>
              <w:t xml:space="preserve">SVOBODA, P. </w:t>
            </w:r>
            <w:r w:rsidRPr="00044F28">
              <w:rPr>
                <w:i/>
                <w:color w:val="000000"/>
              </w:rPr>
              <w:t>Základy konstruování</w:t>
            </w:r>
            <w:r w:rsidRPr="00044F28">
              <w:rPr>
                <w:color w:val="000000"/>
              </w:rPr>
              <w:t>. Vyd. 2., přeprac. Brno: CERM, 2003. ISBN 8072043064.</w:t>
            </w:r>
          </w:p>
          <w:p w:rsidR="00982B32" w:rsidRDefault="00982B32" w:rsidP="0010688A">
            <w:pPr>
              <w:rPr>
                <w:ins w:id="3467" w:author="vopatrilova" w:date="2018-11-19T12:42:00Z"/>
                <w:color w:val="000000"/>
              </w:rPr>
            </w:pPr>
            <w:r w:rsidRPr="00044F28">
              <w:rPr>
                <w:color w:val="000000"/>
              </w:rPr>
              <w:t xml:space="preserve">CIBULKA, V. </w:t>
            </w:r>
            <w:r w:rsidRPr="00044F28">
              <w:rPr>
                <w:i/>
                <w:color w:val="000000"/>
              </w:rPr>
              <w:t>Odborné kreslení</w:t>
            </w:r>
            <w:r w:rsidRPr="00044F28">
              <w:rPr>
                <w:color w:val="000000"/>
              </w:rPr>
              <w:t>. Praha: SNTL, 1981.</w:t>
            </w:r>
          </w:p>
          <w:p w:rsidR="000A6BFE" w:rsidRDefault="000A6BFE" w:rsidP="0010688A">
            <w:pPr>
              <w:rPr>
                <w:ins w:id="3468" w:author="vopatrilova" w:date="2018-11-19T12:42:00Z"/>
                <w:rFonts w:ascii="Open Sans" w:hAnsi="Open Sans"/>
                <w:color w:val="333333"/>
              </w:rPr>
            </w:pPr>
            <w:ins w:id="3469" w:author="vopatrilova" w:date="2018-11-19T12:42:00Z">
              <w:r>
                <w:rPr>
                  <w:rFonts w:ascii="Open Sans" w:hAnsi="Open Sans"/>
                  <w:color w:val="333333"/>
                </w:rPr>
                <w:t>SPENCER, H</w:t>
              </w:r>
              <w:del w:id="3470" w:author="Jiří Vojtěšek" w:date="2018-11-22T22:35:00Z">
                <w:r w:rsidDel="004458C0">
                  <w:rPr>
                    <w:rFonts w:ascii="Open Sans" w:hAnsi="Open Sans"/>
                    <w:color w:val="333333"/>
                  </w:rPr>
                  <w:delText>enry</w:delText>
                </w:r>
              </w:del>
            </w:ins>
            <w:ins w:id="3471" w:author="Jiří Vojtěšek" w:date="2018-11-22T22:35:00Z">
              <w:r w:rsidR="004458C0">
                <w:rPr>
                  <w:rFonts w:ascii="Open Sans" w:hAnsi="Open Sans"/>
                  <w:color w:val="333333"/>
                </w:rPr>
                <w:t>.</w:t>
              </w:r>
            </w:ins>
            <w:ins w:id="3472" w:author="vopatrilova" w:date="2018-11-19T12:42:00Z">
              <w:r>
                <w:rPr>
                  <w:rFonts w:ascii="Open Sans" w:hAnsi="Open Sans"/>
                  <w:color w:val="333333"/>
                </w:rPr>
                <w:t xml:space="preserve"> C</w:t>
              </w:r>
              <w:del w:id="3473" w:author="Jiří Vojtěšek" w:date="2018-11-22T22:35:00Z">
                <w:r w:rsidDel="004458C0">
                  <w:rPr>
                    <w:rFonts w:ascii="Open Sans" w:hAnsi="Open Sans"/>
                    <w:color w:val="333333"/>
                  </w:rPr>
                  <w:delText>ecil</w:delText>
                </w:r>
              </w:del>
            </w:ins>
            <w:ins w:id="3474" w:author="Jiří Vojtěšek" w:date="2018-11-22T22:35:00Z">
              <w:r w:rsidR="004458C0">
                <w:rPr>
                  <w:rFonts w:ascii="Open Sans" w:hAnsi="Open Sans"/>
                  <w:color w:val="333333"/>
                </w:rPr>
                <w:t>.</w:t>
              </w:r>
            </w:ins>
            <w:ins w:id="3475" w:author="vopatrilova" w:date="2018-11-19T12:42:00Z">
              <w:r>
                <w:rPr>
                  <w:rFonts w:ascii="Open Sans" w:hAnsi="Open Sans"/>
                  <w:color w:val="333333"/>
                </w:rPr>
                <w:t>, J</w:t>
              </w:r>
              <w:del w:id="3476" w:author="Jiří Vojtěšek" w:date="2018-11-22T22:35:00Z">
                <w:r w:rsidDel="004458C0">
                  <w:rPr>
                    <w:rFonts w:ascii="Open Sans" w:hAnsi="Open Sans"/>
                    <w:color w:val="333333"/>
                  </w:rPr>
                  <w:delText>ohn</w:delText>
                </w:r>
              </w:del>
            </w:ins>
            <w:ins w:id="3477" w:author="Jiří Vojtěšek" w:date="2018-11-22T22:35:00Z">
              <w:r w:rsidR="004458C0">
                <w:rPr>
                  <w:rFonts w:ascii="Open Sans" w:hAnsi="Open Sans"/>
                  <w:color w:val="333333"/>
                </w:rPr>
                <w:t>.</w:t>
              </w:r>
            </w:ins>
            <w:ins w:id="3478" w:author="vopatrilova" w:date="2018-11-19T12:42:00Z">
              <w:r>
                <w:rPr>
                  <w:rFonts w:ascii="Open Sans" w:hAnsi="Open Sans"/>
                  <w:color w:val="333333"/>
                </w:rPr>
                <w:t xml:space="preserve"> T</w:t>
              </w:r>
            </w:ins>
            <w:ins w:id="3479" w:author="Jiří Vojtěšek" w:date="2018-11-22T22:35:00Z">
              <w:r w:rsidR="004458C0">
                <w:rPr>
                  <w:rFonts w:ascii="Open Sans" w:hAnsi="Open Sans"/>
                  <w:color w:val="333333"/>
                </w:rPr>
                <w:t>.</w:t>
              </w:r>
            </w:ins>
            <w:ins w:id="3480" w:author="vopatrilova" w:date="2018-11-19T12:42:00Z">
              <w:r>
                <w:rPr>
                  <w:rFonts w:ascii="Open Sans" w:hAnsi="Open Sans"/>
                  <w:color w:val="333333"/>
                </w:rPr>
                <w:t xml:space="preserve"> DYGDON a J</w:t>
              </w:r>
              <w:del w:id="3481" w:author="Jiří Vojtěšek" w:date="2018-11-22T22:35:00Z">
                <w:r w:rsidDel="004458C0">
                  <w:rPr>
                    <w:rFonts w:ascii="Open Sans" w:hAnsi="Open Sans"/>
                    <w:color w:val="333333"/>
                  </w:rPr>
                  <w:delText>ames</w:delText>
                </w:r>
              </w:del>
            </w:ins>
            <w:ins w:id="3482" w:author="Jiří Vojtěšek" w:date="2018-11-22T22:35:00Z">
              <w:r w:rsidR="004458C0">
                <w:rPr>
                  <w:rFonts w:ascii="Open Sans" w:hAnsi="Open Sans"/>
                  <w:color w:val="333333"/>
                </w:rPr>
                <w:t>.</w:t>
              </w:r>
            </w:ins>
            <w:ins w:id="3483" w:author="vopatrilova" w:date="2018-11-19T12:42:00Z">
              <w:r>
                <w:rPr>
                  <w:rFonts w:ascii="Open Sans" w:hAnsi="Open Sans"/>
                  <w:color w:val="333333"/>
                </w:rPr>
                <w:t xml:space="preserve"> E</w:t>
              </w:r>
            </w:ins>
            <w:ins w:id="3484" w:author="Jiří Vojtěšek" w:date="2018-11-22T22:35:00Z">
              <w:r w:rsidR="004458C0">
                <w:rPr>
                  <w:rFonts w:ascii="Open Sans" w:hAnsi="Open Sans"/>
                  <w:color w:val="333333"/>
                </w:rPr>
                <w:t>.</w:t>
              </w:r>
            </w:ins>
            <w:ins w:id="3485" w:author="vopatrilova" w:date="2018-11-19T12:42:00Z">
              <w:r>
                <w:rPr>
                  <w:rFonts w:ascii="Open Sans" w:hAnsi="Open Sans"/>
                  <w:color w:val="333333"/>
                </w:rPr>
                <w:t xml:space="preserve"> NOVAK, c2004. </w:t>
              </w:r>
              <w:r>
                <w:rPr>
                  <w:rFonts w:ascii="Open Sans" w:hAnsi="Open Sans"/>
                  <w:i/>
                  <w:iCs/>
                  <w:color w:val="333333"/>
                </w:rPr>
                <w:t>Basic technical drawing</w:t>
              </w:r>
              <w:r>
                <w:rPr>
                  <w:rFonts w:ascii="Open Sans" w:hAnsi="Open Sans"/>
                  <w:color w:val="333333"/>
                </w:rPr>
                <w:t>. 8th ed. New York: Glencoe/McGraw-Hill. ISBN 978-0078457487.</w:t>
              </w:r>
            </w:ins>
          </w:p>
          <w:p w:rsidR="000A6BFE" w:rsidRPr="00AF5BBC" w:rsidRDefault="000A6BFE" w:rsidP="004458C0">
            <w:pPr>
              <w:rPr>
                <w:color w:val="000000"/>
              </w:rPr>
            </w:pPr>
            <w:ins w:id="3486" w:author="vopatrilova" w:date="2018-11-19T12:42:00Z">
              <w:r>
                <w:rPr>
                  <w:rFonts w:ascii="Open Sans" w:hAnsi="Open Sans"/>
                  <w:color w:val="333333"/>
                </w:rPr>
                <w:t>GOETSCH, D</w:t>
              </w:r>
              <w:del w:id="3487" w:author="Jiří Vojtěšek" w:date="2018-11-22T22:35:00Z">
                <w:r w:rsidDel="004458C0">
                  <w:rPr>
                    <w:rFonts w:ascii="Open Sans" w:hAnsi="Open Sans"/>
                    <w:color w:val="333333"/>
                  </w:rPr>
                  <w:delText>avid</w:delText>
                </w:r>
              </w:del>
            </w:ins>
            <w:ins w:id="3488" w:author="Jiří Vojtěšek" w:date="2018-11-22T22:35:00Z">
              <w:r w:rsidR="004458C0">
                <w:rPr>
                  <w:rFonts w:ascii="Open Sans" w:hAnsi="Open Sans"/>
                  <w:color w:val="333333"/>
                </w:rPr>
                <w:t>.</w:t>
              </w:r>
            </w:ins>
            <w:ins w:id="3489" w:author="vopatrilova" w:date="2018-11-19T12:42:00Z">
              <w:r>
                <w:rPr>
                  <w:rFonts w:ascii="Open Sans" w:hAnsi="Open Sans"/>
                  <w:color w:val="333333"/>
                </w:rPr>
                <w:t xml:space="preserve"> L</w:t>
              </w:r>
            </w:ins>
            <w:ins w:id="3490" w:author="Jiří Vojtěšek" w:date="2018-11-22T22:35:00Z">
              <w:r w:rsidR="004458C0">
                <w:rPr>
                  <w:rFonts w:ascii="Open Sans" w:hAnsi="Open Sans"/>
                  <w:color w:val="333333"/>
                </w:rPr>
                <w:t>.</w:t>
              </w:r>
            </w:ins>
            <w:ins w:id="3491" w:author="vopatrilova" w:date="2018-11-19T12:42:00Z">
              <w:r>
                <w:rPr>
                  <w:rFonts w:ascii="Open Sans" w:hAnsi="Open Sans"/>
                  <w:color w:val="333333"/>
                </w:rPr>
                <w:t>, R</w:t>
              </w:r>
              <w:del w:id="3492" w:author="Jiří Vojtěšek" w:date="2018-11-22T22:35:00Z">
                <w:r w:rsidDel="004458C0">
                  <w:rPr>
                    <w:rFonts w:ascii="Open Sans" w:hAnsi="Open Sans"/>
                    <w:color w:val="333333"/>
                  </w:rPr>
                  <w:delText>aymond</w:delText>
                </w:r>
              </w:del>
            </w:ins>
            <w:ins w:id="3493" w:author="Jiří Vojtěšek" w:date="2018-11-22T22:35:00Z">
              <w:r w:rsidR="004458C0">
                <w:rPr>
                  <w:rFonts w:ascii="Open Sans" w:hAnsi="Open Sans"/>
                  <w:color w:val="333333"/>
                </w:rPr>
                <w:t>.</w:t>
              </w:r>
            </w:ins>
            <w:ins w:id="3494" w:author="vopatrilova" w:date="2018-11-19T12:42:00Z">
              <w:r>
                <w:rPr>
                  <w:rFonts w:ascii="Open Sans" w:hAnsi="Open Sans"/>
                  <w:color w:val="333333"/>
                </w:rPr>
                <w:t xml:space="preserve"> L RICKMAN a J</w:t>
              </w:r>
              <w:del w:id="3495" w:author="Jiří Vojtěšek" w:date="2018-11-22T22:35:00Z">
                <w:r w:rsidDel="004458C0">
                  <w:rPr>
                    <w:rFonts w:ascii="Open Sans" w:hAnsi="Open Sans"/>
                    <w:color w:val="333333"/>
                  </w:rPr>
                  <w:delText>ames</w:delText>
                </w:r>
              </w:del>
            </w:ins>
            <w:ins w:id="3496" w:author="Jiří Vojtěšek" w:date="2018-11-22T22:35:00Z">
              <w:r w:rsidR="004458C0">
                <w:rPr>
                  <w:rFonts w:ascii="Open Sans" w:hAnsi="Open Sans"/>
                  <w:color w:val="333333"/>
                </w:rPr>
                <w:t>.</w:t>
              </w:r>
            </w:ins>
            <w:ins w:id="3497" w:author="vopatrilova" w:date="2018-11-19T12:42:00Z">
              <w:r>
                <w:rPr>
                  <w:rFonts w:ascii="Open Sans" w:hAnsi="Open Sans"/>
                  <w:color w:val="333333"/>
                </w:rPr>
                <w:t xml:space="preserve"> E</w:t>
              </w:r>
            </w:ins>
            <w:ins w:id="3498" w:author="Jiří Vojtěšek" w:date="2018-11-22T22:35:00Z">
              <w:r w:rsidR="004458C0">
                <w:rPr>
                  <w:rFonts w:ascii="Open Sans" w:hAnsi="Open Sans"/>
                  <w:color w:val="333333"/>
                </w:rPr>
                <w:t>.</w:t>
              </w:r>
            </w:ins>
            <w:ins w:id="3499" w:author="vopatrilova" w:date="2018-11-19T12:42:00Z">
              <w:r>
                <w:rPr>
                  <w:rFonts w:ascii="Open Sans" w:hAnsi="Open Sans"/>
                  <w:color w:val="333333"/>
                </w:rPr>
                <w:t xml:space="preserve"> NOVAK, c2016. </w:t>
              </w:r>
              <w:r>
                <w:rPr>
                  <w:rFonts w:ascii="Open Sans" w:hAnsi="Open Sans"/>
                  <w:i/>
                  <w:iCs/>
                  <w:color w:val="333333"/>
                </w:rPr>
                <w:t>Technical drawing and engineering communication</w:t>
              </w:r>
              <w:r>
                <w:rPr>
                  <w:rFonts w:ascii="Open Sans" w:hAnsi="Open Sans"/>
                  <w:color w:val="333333"/>
                </w:rPr>
                <w:t>. Seventh edition. Boston, MA: Cengage Learning. ISBN 978-1285173016.</w:t>
              </w:r>
            </w:ins>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15</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Default="00982B32" w:rsidP="0010688A">
            <w:pPr>
              <w:jc w:val="both"/>
            </w:pPr>
            <w:r>
              <w:rPr>
                <w:sz w:val="22"/>
                <w:szCs w:val="22"/>
              </w:rPr>
              <w:lastRenderedPageBreak/>
              <w:t xml:space="preserve">Vyučující na FAI mají trvale vypsány a zveřejněny konzultace minimálně 2h/týden v rámci kterých mají </w:t>
            </w:r>
            <w:r w:rsidRPr="00044F28">
              <w:rPr>
                <w:szCs w:val="22"/>
              </w:rPr>
              <w:t>možnosti konzultovat podrobněji probíranou látku. Dále mohou studenti komunikovat s vyučujícím pomocí e-mailu a LMS Moodle.</w:t>
            </w:r>
            <w:r w:rsidRPr="00044F28">
              <w:rPr>
                <w:sz w:val="18"/>
              </w:rPr>
              <w:t xml:space="preserve"> </w:t>
            </w:r>
          </w:p>
        </w:tc>
      </w:tr>
    </w:tbl>
    <w:p w:rsidR="00982B32" w:rsidRDefault="00982B32" w:rsidP="00982B32"/>
    <w:p w:rsidR="00873686" w:rsidRDefault="00873686">
      <w:pPr>
        <w:rPr>
          <w:ins w:id="3500" w:author="vopatrilova" w:date="2018-11-20T15:24:00Z"/>
        </w:rPr>
      </w:pPr>
      <w:ins w:id="3501" w:author="vopatrilova" w:date="2018-11-20T15:2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3502" w:name="InzenyrskaGrafikaPA"/>
            <w:r>
              <w:t>Inženýrská grafika</w:t>
            </w:r>
            <w:bookmarkEnd w:id="3502"/>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D154DC">
            <w:pPr>
              <w:jc w:val="both"/>
            </w:pPr>
            <w:r>
              <w:t>1/</w:t>
            </w:r>
            <w:r w:rsidR="00D154DC">
              <w:t>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14s+28c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rsidRPr="0066647D">
              <w:t>U studenta se</w:t>
            </w:r>
            <w:r>
              <w:t xml:space="preserve"> předpokládají základní znalosti geometrie na úrovni střední školy.</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Pr="00AF5BBC" w:rsidRDefault="00982B32" w:rsidP="0010688A">
            <w:pPr>
              <w:jc w:val="both"/>
              <w:rPr>
                <w:highlight w:val="yellow"/>
              </w:rPr>
            </w:pPr>
            <w:r w:rsidRPr="00D1782C">
              <w:t>Doc. Ing. Libuše Sýkorová,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Pr="00AF5BBC" w:rsidRDefault="00982B32" w:rsidP="0010688A">
            <w:pPr>
              <w:jc w:val="both"/>
              <w:rPr>
                <w:highlight w:val="yellow"/>
              </w:rPr>
            </w:pPr>
            <w:r w:rsidRPr="0047695A">
              <w:t>Metodicky, vede seminář a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Pr="00AF5BBC" w:rsidRDefault="00982B32" w:rsidP="0010688A">
            <w:pPr>
              <w:jc w:val="both"/>
              <w:rPr>
                <w:highlight w:val="yellow"/>
              </w:rPr>
            </w:pPr>
            <w:r w:rsidRPr="00D1782C">
              <w:t>Doc. Ing. Libuše Sýkorová, Ph.D.</w:t>
            </w:r>
            <w:r>
              <w:t xml:space="preserve"> (semináře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r w:rsidRPr="0066647D">
              <w:t>Po absolvování předmětu je student seznámen s</w:t>
            </w:r>
            <w:r>
              <w:t>e zásadami tvorby výkresové dokumentace.</w:t>
            </w:r>
            <w:r w:rsidRPr="0066647D">
              <w:t xml:space="preserve"> Je schopn</w:t>
            </w:r>
            <w:r>
              <w:t>ý kreslit jednoduché součásti a sestavy z nich, jak v náčrtech, tak za použití CAD SW</w:t>
            </w:r>
            <w:r w:rsidRPr="0066647D">
              <w:t>.</w:t>
            </w:r>
          </w:p>
          <w:p w:rsidR="00982B32" w:rsidRDefault="00982B32" w:rsidP="0010688A">
            <w:r>
              <w:t>Tématy:</w:t>
            </w:r>
          </w:p>
          <w:p w:rsidR="00982B32" w:rsidRPr="00A175BE" w:rsidRDefault="00982B32" w:rsidP="0010688A">
            <w:pPr>
              <w:pStyle w:val="Odstavecseseznamem"/>
              <w:numPr>
                <w:ilvl w:val="0"/>
                <w:numId w:val="21"/>
              </w:numPr>
            </w:pPr>
            <w:r w:rsidRPr="00A175BE">
              <w:t>Úvod, normalizace a zásady kreslení</w:t>
            </w:r>
          </w:p>
          <w:p w:rsidR="00982B32" w:rsidRPr="00A175BE" w:rsidRDefault="00982B32" w:rsidP="0010688A">
            <w:pPr>
              <w:pStyle w:val="Odstavecseseznamem"/>
              <w:numPr>
                <w:ilvl w:val="0"/>
                <w:numId w:val="21"/>
              </w:numPr>
            </w:pPr>
            <w:r w:rsidRPr="00A175BE">
              <w:t xml:space="preserve">Technické zobrazování </w:t>
            </w:r>
            <w:r w:rsidRPr="00A175BE">
              <w:sym w:font="Symbol" w:char="F02D"/>
            </w:r>
            <w:r w:rsidRPr="00A175BE">
              <w:t xml:space="preserve"> pravoúhlé promítání, řezy, průřezy, zjednodušování a přerušování obrazů</w:t>
            </w:r>
          </w:p>
          <w:p w:rsidR="00982B32" w:rsidRPr="00A175BE" w:rsidRDefault="00982B32" w:rsidP="0010688A">
            <w:pPr>
              <w:pStyle w:val="Odstavecseseznamem"/>
              <w:numPr>
                <w:ilvl w:val="0"/>
                <w:numId w:val="21"/>
              </w:numPr>
            </w:pPr>
            <w:r w:rsidRPr="00A175BE">
              <w:t>Kreslení náčrtů</w:t>
            </w:r>
          </w:p>
          <w:p w:rsidR="00982B32" w:rsidRPr="00A175BE" w:rsidRDefault="00982B32" w:rsidP="0010688A">
            <w:pPr>
              <w:pStyle w:val="Odstavecseseznamem"/>
              <w:numPr>
                <w:ilvl w:val="0"/>
                <w:numId w:val="21"/>
              </w:numPr>
            </w:pPr>
            <w:r w:rsidRPr="00A175BE">
              <w:t>Kótování</w:t>
            </w:r>
          </w:p>
          <w:p w:rsidR="00982B32" w:rsidRPr="00A175BE" w:rsidRDefault="00982B32" w:rsidP="0010688A">
            <w:pPr>
              <w:pStyle w:val="Odstavecseseznamem"/>
              <w:numPr>
                <w:ilvl w:val="0"/>
                <w:numId w:val="21"/>
              </w:numPr>
            </w:pPr>
            <w:r w:rsidRPr="00A175BE">
              <w:t>Předepisování přesnosti rozměrů, tvaru a polohy, předepisování jakosti povrchu</w:t>
            </w:r>
          </w:p>
          <w:p w:rsidR="00982B32" w:rsidRPr="00A175BE" w:rsidRDefault="00982B32" w:rsidP="0010688A">
            <w:pPr>
              <w:pStyle w:val="Odstavecseseznamem"/>
              <w:numPr>
                <w:ilvl w:val="0"/>
                <w:numId w:val="21"/>
              </w:numPr>
            </w:pPr>
            <w:r w:rsidRPr="00A175BE">
              <w:t>Kreslení ohýbaných součástí (ohyb, rozvin)</w:t>
            </w:r>
          </w:p>
          <w:p w:rsidR="00982B32" w:rsidRPr="00A175BE" w:rsidRDefault="00982B32" w:rsidP="0010688A">
            <w:pPr>
              <w:pStyle w:val="Odstavecseseznamem"/>
              <w:numPr>
                <w:ilvl w:val="0"/>
                <w:numId w:val="21"/>
              </w:numPr>
            </w:pPr>
            <w:r w:rsidRPr="00A175BE">
              <w:t>Kreslení strojních součástí a spojů (normálie, standardní strojní prvky)</w:t>
            </w:r>
          </w:p>
          <w:p w:rsidR="00982B32" w:rsidRPr="00A175BE" w:rsidRDefault="00982B32" w:rsidP="0010688A">
            <w:pPr>
              <w:pStyle w:val="Odstavecseseznamem"/>
              <w:numPr>
                <w:ilvl w:val="0"/>
                <w:numId w:val="21"/>
              </w:numPr>
            </w:pPr>
            <w:r w:rsidRPr="00A175BE">
              <w:t>Kreslení svařovaných konstrukcí a dalších typů nerozebíratelných spojů (lepený spoj, pájený spoj, nýtovaný spoj)</w:t>
            </w:r>
          </w:p>
          <w:p w:rsidR="00982B32" w:rsidRPr="00A175BE" w:rsidRDefault="00982B32" w:rsidP="0010688A">
            <w:pPr>
              <w:pStyle w:val="Odstavecseseznamem"/>
              <w:numPr>
                <w:ilvl w:val="0"/>
                <w:numId w:val="21"/>
              </w:numPr>
            </w:pPr>
            <w:r w:rsidRPr="00A175BE">
              <w:t>Požadavky na výrobní výkres, popisové pole</w:t>
            </w:r>
          </w:p>
          <w:p w:rsidR="00982B32" w:rsidRPr="00A175BE" w:rsidRDefault="00982B32" w:rsidP="0010688A">
            <w:pPr>
              <w:pStyle w:val="Odstavecseseznamem"/>
              <w:numPr>
                <w:ilvl w:val="0"/>
                <w:numId w:val="21"/>
              </w:numPr>
            </w:pPr>
            <w:r w:rsidRPr="00A175BE">
              <w:t>Úvod a filozofie CAD, využití CAD při návrhu a optimalizaci výrobků</w:t>
            </w:r>
          </w:p>
          <w:p w:rsidR="00982B32" w:rsidRPr="00A175BE" w:rsidRDefault="00982B32" w:rsidP="0010688A">
            <w:pPr>
              <w:pStyle w:val="Odstavecseseznamem"/>
              <w:numPr>
                <w:ilvl w:val="0"/>
                <w:numId w:val="21"/>
              </w:numPr>
            </w:pPr>
            <w:r w:rsidRPr="00A175BE">
              <w:t>Grafické prostředí a způsoby ovládání v SW Autodesk Inventor</w:t>
            </w:r>
          </w:p>
          <w:p w:rsidR="00982B32" w:rsidRPr="00A175BE" w:rsidRDefault="00982B32" w:rsidP="0010688A">
            <w:pPr>
              <w:pStyle w:val="Odstavecseseznamem"/>
              <w:numPr>
                <w:ilvl w:val="0"/>
                <w:numId w:val="21"/>
              </w:numPr>
            </w:pPr>
            <w:r w:rsidRPr="00A175BE">
              <w:t>Koncepce práce – typy a struktura souborů, modelovací strom</w:t>
            </w:r>
          </w:p>
          <w:p w:rsidR="00982B32" w:rsidRPr="00A175BE" w:rsidRDefault="00982B32" w:rsidP="0010688A">
            <w:pPr>
              <w:pStyle w:val="Odstavecseseznamem"/>
              <w:numPr>
                <w:ilvl w:val="0"/>
                <w:numId w:val="21"/>
              </w:numPr>
            </w:pPr>
            <w:r w:rsidRPr="00A175BE">
              <w:t xml:space="preserve">Tvorba náčrtu </w:t>
            </w:r>
            <w:r w:rsidRPr="00A175BE">
              <w:sym w:font="Symbol" w:char="F02D"/>
            </w:r>
            <w:r w:rsidRPr="00A175BE">
              <w:t xml:space="preserve"> parametrizace, vazby a kótování</w:t>
            </w:r>
          </w:p>
          <w:p w:rsidR="00982B32" w:rsidRPr="00A175BE" w:rsidRDefault="00982B32" w:rsidP="0010688A">
            <w:pPr>
              <w:pStyle w:val="Odstavecseseznamem"/>
              <w:numPr>
                <w:ilvl w:val="0"/>
                <w:numId w:val="21"/>
              </w:numPr>
            </w:pPr>
            <w:r w:rsidRPr="00A175BE">
              <w:t xml:space="preserve">3D prvky </w:t>
            </w:r>
            <w:r w:rsidRPr="00A175BE">
              <w:sym w:font="Symbol" w:char="F02D"/>
            </w:r>
            <w:r w:rsidRPr="00A175BE">
              <w:t xml:space="preserve"> základní modelování</w:t>
            </w:r>
          </w:p>
          <w:p w:rsidR="00982B32" w:rsidRDefault="00982B32" w:rsidP="0010688A">
            <w:pPr>
              <w:jc w:val="both"/>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0A6BFE" w:rsidTr="0010688A">
        <w:trPr>
          <w:trHeight w:val="1497"/>
        </w:trPr>
        <w:tc>
          <w:tcPr>
            <w:tcW w:w="9855" w:type="dxa"/>
            <w:gridSpan w:val="8"/>
            <w:tcBorders>
              <w:top w:val="nil"/>
            </w:tcBorders>
          </w:tcPr>
          <w:p w:rsidR="000A6BFE" w:rsidRPr="001C0137" w:rsidRDefault="000A6BFE" w:rsidP="000A6BFE">
            <w:pPr>
              <w:jc w:val="both"/>
              <w:rPr>
                <w:ins w:id="3503" w:author="vopatrilova" w:date="2018-11-19T12:43:00Z"/>
                <w:b/>
                <w:bCs/>
              </w:rPr>
            </w:pPr>
            <w:ins w:id="3504" w:author="vopatrilova" w:date="2018-11-19T12:43:00Z">
              <w:r w:rsidRPr="001C0137">
                <w:rPr>
                  <w:b/>
                  <w:bCs/>
                </w:rPr>
                <w:t>Povinná literatura:</w:t>
              </w:r>
            </w:ins>
          </w:p>
          <w:p w:rsidR="000A6BFE" w:rsidRPr="00E826DD" w:rsidRDefault="000A6BFE" w:rsidP="000A6BFE">
            <w:pPr>
              <w:pStyle w:val="Bezmezer"/>
              <w:rPr>
                <w:ins w:id="3505" w:author="vopatrilova" w:date="2018-11-19T12:43:00Z"/>
                <w:rFonts w:ascii="Times New Roman" w:hAnsi="Times New Roman" w:cs="Times New Roman"/>
                <w:color w:val="000000"/>
                <w:sz w:val="20"/>
                <w:szCs w:val="20"/>
                <w:lang w:eastAsia="cs-CZ"/>
              </w:rPr>
            </w:pPr>
            <w:ins w:id="3506" w:author="vopatrilova" w:date="2018-11-19T12:43:00Z">
              <w:r w:rsidRPr="00E826DD">
                <w:rPr>
                  <w:rFonts w:ascii="Times New Roman" w:hAnsi="Times New Roman" w:cs="Times New Roman"/>
                  <w:color w:val="000000"/>
                  <w:sz w:val="20"/>
                  <w:szCs w:val="20"/>
                  <w:lang w:eastAsia="cs-CZ"/>
                </w:rPr>
                <w:t xml:space="preserve">FOŘT, P.; KLETEČKA, J. </w:t>
              </w:r>
              <w:r w:rsidRPr="00044F28">
                <w:rPr>
                  <w:rFonts w:ascii="Times New Roman" w:hAnsi="Times New Roman" w:cs="Times New Roman"/>
                  <w:i/>
                  <w:color w:val="000000"/>
                  <w:sz w:val="20"/>
                  <w:szCs w:val="20"/>
                  <w:lang w:eastAsia="cs-CZ"/>
                </w:rPr>
                <w:t>Technické kreslení</w:t>
              </w:r>
              <w:r w:rsidRPr="00E826DD">
                <w:rPr>
                  <w:rFonts w:ascii="Times New Roman" w:hAnsi="Times New Roman" w:cs="Times New Roman"/>
                  <w:color w:val="000000"/>
                  <w:sz w:val="20"/>
                  <w:szCs w:val="20"/>
                  <w:lang w:eastAsia="cs-CZ"/>
                </w:rPr>
                <w:t>. 2. opr. vydání Brno. Computer Press, 2012, 252 s. ISBN 9788025118870 (CS)</w:t>
              </w:r>
            </w:ins>
          </w:p>
          <w:p w:rsidR="000A6BFE" w:rsidRPr="004458C0" w:rsidRDefault="000A6BFE" w:rsidP="000A6BFE">
            <w:pPr>
              <w:pStyle w:val="Bezmezer"/>
              <w:rPr>
                <w:ins w:id="3507" w:author="vopatrilova" w:date="2018-11-19T12:43:00Z"/>
                <w:rFonts w:ascii="Times New Roman" w:hAnsi="Times New Roman" w:cs="Times New Roman"/>
                <w:color w:val="000000"/>
                <w:sz w:val="20"/>
                <w:szCs w:val="20"/>
                <w:lang w:eastAsia="cs-CZ"/>
              </w:rPr>
            </w:pPr>
            <w:ins w:id="3508" w:author="vopatrilova" w:date="2018-11-19T12:43:00Z">
              <w:r w:rsidRPr="004458C0">
                <w:rPr>
                  <w:rFonts w:ascii="Times New Roman" w:hAnsi="Times New Roman" w:cs="Times New Roman"/>
                  <w:color w:val="000000"/>
                  <w:sz w:val="20"/>
                  <w:szCs w:val="20"/>
                  <w:lang w:eastAsia="cs-CZ"/>
                </w:rPr>
                <w:t>LEINVEBER, J. </w:t>
              </w:r>
              <w:r w:rsidRPr="004458C0">
                <w:rPr>
                  <w:rFonts w:ascii="Times New Roman" w:hAnsi="Times New Roman" w:cs="Times New Roman"/>
                  <w:i/>
                  <w:color w:val="000000"/>
                  <w:sz w:val="20"/>
                  <w:szCs w:val="20"/>
                  <w:lang w:eastAsia="cs-CZ"/>
                </w:rPr>
                <w:t>Strojnické tabulky</w:t>
              </w:r>
              <w:r w:rsidRPr="004458C0">
                <w:rPr>
                  <w:rFonts w:ascii="Times New Roman" w:hAnsi="Times New Roman" w:cs="Times New Roman"/>
                  <w:color w:val="000000"/>
                  <w:sz w:val="20"/>
                  <w:szCs w:val="20"/>
                  <w:lang w:eastAsia="cs-CZ"/>
                </w:rPr>
                <w:t>. 3. dopl. vyd. Praha: Scientia, 1999. ISBN 8071831646</w:t>
              </w:r>
            </w:ins>
          </w:p>
          <w:p w:rsidR="000A6BFE" w:rsidRPr="004458C0" w:rsidRDefault="000A6BFE" w:rsidP="000A6BFE">
            <w:pPr>
              <w:pStyle w:val="Bezmezer"/>
              <w:rPr>
                <w:ins w:id="3509" w:author="vopatrilova" w:date="2018-11-19T12:43:00Z"/>
                <w:rFonts w:ascii="Times New Roman" w:hAnsi="Times New Roman" w:cs="Times New Roman"/>
                <w:color w:val="000000"/>
                <w:sz w:val="20"/>
                <w:szCs w:val="20"/>
                <w:lang w:eastAsia="cs-CZ"/>
              </w:rPr>
            </w:pPr>
            <w:ins w:id="3510" w:author="vopatrilova" w:date="2018-11-19T12:43:00Z">
              <w:r w:rsidRPr="004458C0">
                <w:rPr>
                  <w:rFonts w:ascii="Times New Roman" w:hAnsi="Times New Roman" w:cs="Times New Roman"/>
                  <w:color w:val="333333"/>
                  <w:sz w:val="20"/>
                  <w:szCs w:val="20"/>
                  <w:rPrChange w:id="3511" w:author="Jiří Vojtěšek" w:date="2018-11-22T22:36:00Z">
                    <w:rPr>
                      <w:rFonts w:ascii="Open Sans" w:hAnsi="Open Sans"/>
                      <w:color w:val="333333"/>
                    </w:rPr>
                  </w:rPrChange>
                </w:rPr>
                <w:t>GIESECKE, F</w:t>
              </w:r>
              <w:del w:id="3512" w:author="Jiří Vojtěšek" w:date="2018-11-22T22:36:00Z">
                <w:r w:rsidRPr="004458C0" w:rsidDel="004458C0">
                  <w:rPr>
                    <w:rFonts w:ascii="Times New Roman" w:hAnsi="Times New Roman" w:cs="Times New Roman"/>
                    <w:color w:val="333333"/>
                    <w:sz w:val="20"/>
                    <w:szCs w:val="20"/>
                    <w:rPrChange w:id="3513" w:author="Jiří Vojtěšek" w:date="2018-11-22T22:36:00Z">
                      <w:rPr>
                        <w:rFonts w:ascii="Open Sans" w:hAnsi="Open Sans"/>
                        <w:color w:val="333333"/>
                      </w:rPr>
                    </w:rPrChange>
                  </w:rPr>
                  <w:delText>rederick</w:delText>
                </w:r>
              </w:del>
            </w:ins>
            <w:ins w:id="3514" w:author="Jiří Vojtěšek" w:date="2018-11-22T22:36:00Z">
              <w:r w:rsidR="004458C0">
                <w:rPr>
                  <w:rFonts w:ascii="Times New Roman" w:hAnsi="Times New Roman" w:cs="Times New Roman"/>
                  <w:color w:val="333333"/>
                  <w:sz w:val="20"/>
                  <w:szCs w:val="20"/>
                </w:rPr>
                <w:t>.</w:t>
              </w:r>
            </w:ins>
            <w:ins w:id="3515" w:author="vopatrilova" w:date="2018-11-19T12:43:00Z">
              <w:r w:rsidRPr="004458C0">
                <w:rPr>
                  <w:rFonts w:ascii="Times New Roman" w:hAnsi="Times New Roman" w:cs="Times New Roman"/>
                  <w:color w:val="333333"/>
                  <w:sz w:val="20"/>
                  <w:szCs w:val="20"/>
                  <w:rPrChange w:id="3516" w:author="Jiří Vojtěšek" w:date="2018-11-22T22:36:00Z">
                    <w:rPr>
                      <w:rFonts w:ascii="Open Sans" w:hAnsi="Open Sans"/>
                      <w:color w:val="333333"/>
                    </w:rPr>
                  </w:rPrChange>
                </w:rPr>
                <w:t xml:space="preserve"> E, 2016.</w:t>
              </w:r>
              <w:r w:rsidRPr="004458C0">
                <w:rPr>
                  <w:rFonts w:ascii="Times New Roman" w:hAnsi="Times New Roman" w:cs="Times New Roman" w:hint="eastAsia"/>
                  <w:color w:val="333333"/>
                  <w:sz w:val="20"/>
                  <w:szCs w:val="20"/>
                  <w:rPrChange w:id="3517" w:author="Jiří Vojtěšek" w:date="2018-11-22T22:36:00Z">
                    <w:rPr>
                      <w:rFonts w:ascii="Open Sans" w:hAnsi="Open Sans" w:hint="eastAsia"/>
                      <w:color w:val="333333"/>
                    </w:rPr>
                  </w:rPrChange>
                </w:rPr>
                <w:t> </w:t>
              </w:r>
              <w:r w:rsidRPr="004458C0">
                <w:rPr>
                  <w:rFonts w:ascii="Times New Roman" w:hAnsi="Times New Roman" w:cs="Times New Roman"/>
                  <w:i/>
                  <w:iCs/>
                  <w:color w:val="333333"/>
                  <w:sz w:val="20"/>
                  <w:szCs w:val="20"/>
                  <w:rPrChange w:id="3518" w:author="Jiří Vojtěšek" w:date="2018-11-22T22:36:00Z">
                    <w:rPr>
                      <w:rFonts w:ascii="Open Sans" w:hAnsi="Open Sans"/>
                      <w:i/>
                      <w:iCs/>
                      <w:color w:val="333333"/>
                    </w:rPr>
                  </w:rPrChange>
                </w:rPr>
                <w:t>Technical drawing with engineering graphics</w:t>
              </w:r>
              <w:r w:rsidRPr="004458C0">
                <w:rPr>
                  <w:rFonts w:ascii="Times New Roman" w:hAnsi="Times New Roman" w:cs="Times New Roman"/>
                  <w:color w:val="333333"/>
                  <w:sz w:val="20"/>
                  <w:szCs w:val="20"/>
                  <w:rPrChange w:id="3519" w:author="Jiří Vojtěšek" w:date="2018-11-22T22:36:00Z">
                    <w:rPr>
                      <w:rFonts w:ascii="Open Sans" w:hAnsi="Open Sans"/>
                      <w:color w:val="333333"/>
                    </w:rPr>
                  </w:rPrChange>
                </w:rPr>
                <w:t>. 15th edition. San Francisco, CA: Prentice Hall. ISBN 978-0134306414.</w:t>
              </w:r>
            </w:ins>
          </w:p>
          <w:p w:rsidR="000A6BFE" w:rsidRPr="00B2127E" w:rsidRDefault="000A6BFE" w:rsidP="000A6BFE">
            <w:pPr>
              <w:jc w:val="both"/>
              <w:rPr>
                <w:ins w:id="3520" w:author="vopatrilova" w:date="2018-11-19T12:43:00Z"/>
                <w:b/>
              </w:rPr>
            </w:pPr>
            <w:ins w:id="3521" w:author="vopatrilova" w:date="2018-11-19T12:43:00Z">
              <w:r w:rsidRPr="00B2127E">
                <w:rPr>
                  <w:b/>
                </w:rPr>
                <w:t>Doporučená literatura:</w:t>
              </w:r>
            </w:ins>
          </w:p>
          <w:p w:rsidR="000A6BFE" w:rsidRPr="004458C0" w:rsidRDefault="000A6BFE" w:rsidP="000A6BFE">
            <w:pPr>
              <w:rPr>
                <w:ins w:id="3522" w:author="vopatrilova" w:date="2018-11-19T12:43:00Z"/>
                <w:color w:val="000000"/>
              </w:rPr>
            </w:pPr>
            <w:ins w:id="3523" w:author="vopatrilova" w:date="2018-11-19T12:43:00Z">
              <w:r w:rsidRPr="004458C0">
                <w:rPr>
                  <w:color w:val="000000"/>
                </w:rPr>
                <w:t xml:space="preserve">LEINVEBER, J; ŠVERCL, J. </w:t>
              </w:r>
              <w:r w:rsidRPr="004458C0">
                <w:rPr>
                  <w:i/>
                  <w:color w:val="000000"/>
                </w:rPr>
                <w:t>Technické kreslení</w:t>
              </w:r>
              <w:r w:rsidRPr="004458C0">
                <w:rPr>
                  <w:color w:val="000000"/>
                </w:rPr>
                <w:t>. Praha: Albra, 2003, 322 s. ISBN 8086490734</w:t>
              </w:r>
            </w:ins>
          </w:p>
          <w:p w:rsidR="000A6BFE" w:rsidRPr="004458C0" w:rsidRDefault="000A6BFE" w:rsidP="000A6BFE">
            <w:pPr>
              <w:rPr>
                <w:ins w:id="3524" w:author="vopatrilova" w:date="2018-11-19T12:43:00Z"/>
                <w:color w:val="000000"/>
              </w:rPr>
            </w:pPr>
            <w:ins w:id="3525" w:author="vopatrilova" w:date="2018-11-19T12:43:00Z">
              <w:r w:rsidRPr="004458C0">
                <w:rPr>
                  <w:color w:val="000000"/>
                </w:rPr>
                <w:t xml:space="preserve">DRASTÍK, F. </w:t>
              </w:r>
              <w:r w:rsidRPr="004458C0">
                <w:rPr>
                  <w:i/>
                  <w:color w:val="000000"/>
                </w:rPr>
                <w:t>Technické kreslení I. : pravidla tvorby výkresů ve strojírenství</w:t>
              </w:r>
              <w:r w:rsidRPr="004458C0">
                <w:rPr>
                  <w:color w:val="000000"/>
                </w:rPr>
                <w:t xml:space="preserve">. 2. vyd. Ostrava: Montanex, 2005. ISBN 80-7225-195-3. </w:t>
              </w:r>
            </w:ins>
          </w:p>
          <w:p w:rsidR="000A6BFE" w:rsidRPr="004458C0" w:rsidRDefault="000A6BFE" w:rsidP="000A6BFE">
            <w:pPr>
              <w:rPr>
                <w:ins w:id="3526" w:author="vopatrilova" w:date="2018-11-19T12:43:00Z"/>
                <w:color w:val="000000"/>
              </w:rPr>
            </w:pPr>
            <w:ins w:id="3527" w:author="vopatrilova" w:date="2018-11-19T12:43:00Z">
              <w:r w:rsidRPr="004458C0">
                <w:rPr>
                  <w:color w:val="000000"/>
                </w:rPr>
                <w:t xml:space="preserve">SVOBODA, P. </w:t>
              </w:r>
              <w:r w:rsidRPr="004458C0">
                <w:rPr>
                  <w:i/>
                  <w:color w:val="000000"/>
                </w:rPr>
                <w:t>Základy konstruování</w:t>
              </w:r>
              <w:r w:rsidRPr="004458C0">
                <w:rPr>
                  <w:color w:val="000000"/>
                </w:rPr>
                <w:t>. Vyd. 2., přeprac. Brno: CERM, 2003. ISBN 8072043064.</w:t>
              </w:r>
            </w:ins>
          </w:p>
          <w:p w:rsidR="000A6BFE" w:rsidRPr="004458C0" w:rsidRDefault="000A6BFE" w:rsidP="000A6BFE">
            <w:pPr>
              <w:rPr>
                <w:ins w:id="3528" w:author="vopatrilova" w:date="2018-11-19T12:43:00Z"/>
                <w:color w:val="000000"/>
              </w:rPr>
            </w:pPr>
            <w:ins w:id="3529" w:author="vopatrilova" w:date="2018-11-19T12:43:00Z">
              <w:r w:rsidRPr="004458C0">
                <w:rPr>
                  <w:color w:val="000000"/>
                </w:rPr>
                <w:t xml:space="preserve">CIBULKA, V. </w:t>
              </w:r>
              <w:r w:rsidRPr="004458C0">
                <w:rPr>
                  <w:i/>
                  <w:color w:val="000000"/>
                </w:rPr>
                <w:t>Odborné kreslení</w:t>
              </w:r>
              <w:r w:rsidRPr="004458C0">
                <w:rPr>
                  <w:color w:val="000000"/>
                </w:rPr>
                <w:t>. Praha: SNTL, 1981.</w:t>
              </w:r>
            </w:ins>
          </w:p>
          <w:p w:rsidR="000A6BFE" w:rsidRPr="004458C0" w:rsidRDefault="000A6BFE" w:rsidP="000A6BFE">
            <w:pPr>
              <w:rPr>
                <w:ins w:id="3530" w:author="vopatrilova" w:date="2018-11-19T12:43:00Z"/>
                <w:color w:val="333333"/>
                <w:rPrChange w:id="3531" w:author="Jiří Vojtěšek" w:date="2018-11-22T22:36:00Z">
                  <w:rPr>
                    <w:ins w:id="3532" w:author="vopatrilova" w:date="2018-11-19T12:43:00Z"/>
                    <w:rFonts w:ascii="Open Sans" w:hAnsi="Open Sans"/>
                    <w:color w:val="333333"/>
                  </w:rPr>
                </w:rPrChange>
              </w:rPr>
            </w:pPr>
            <w:ins w:id="3533" w:author="vopatrilova" w:date="2018-11-19T12:43:00Z">
              <w:r w:rsidRPr="004458C0">
                <w:rPr>
                  <w:color w:val="333333"/>
                  <w:rPrChange w:id="3534" w:author="Jiří Vojtěšek" w:date="2018-11-22T22:36:00Z">
                    <w:rPr>
                      <w:rFonts w:ascii="Open Sans" w:hAnsi="Open Sans"/>
                      <w:color w:val="333333"/>
                    </w:rPr>
                  </w:rPrChange>
                </w:rPr>
                <w:t>SPENCER, H</w:t>
              </w:r>
              <w:del w:id="3535" w:author="Jiří Vojtěšek" w:date="2018-11-22T22:36:00Z">
                <w:r w:rsidRPr="004458C0" w:rsidDel="004458C0">
                  <w:rPr>
                    <w:color w:val="333333"/>
                    <w:rPrChange w:id="3536" w:author="Jiří Vojtěšek" w:date="2018-11-22T22:36:00Z">
                      <w:rPr>
                        <w:rFonts w:ascii="Open Sans" w:hAnsi="Open Sans"/>
                        <w:color w:val="333333"/>
                      </w:rPr>
                    </w:rPrChange>
                  </w:rPr>
                  <w:delText>enry</w:delText>
                </w:r>
              </w:del>
            </w:ins>
            <w:ins w:id="3537" w:author="Jiří Vojtěšek" w:date="2018-11-22T22:36:00Z">
              <w:r w:rsidR="004458C0">
                <w:rPr>
                  <w:color w:val="333333"/>
                </w:rPr>
                <w:t>.</w:t>
              </w:r>
            </w:ins>
            <w:ins w:id="3538" w:author="vopatrilova" w:date="2018-11-19T12:43:00Z">
              <w:r w:rsidRPr="004458C0">
                <w:rPr>
                  <w:color w:val="333333"/>
                  <w:rPrChange w:id="3539" w:author="Jiří Vojtěšek" w:date="2018-11-22T22:36:00Z">
                    <w:rPr>
                      <w:rFonts w:ascii="Open Sans" w:hAnsi="Open Sans"/>
                      <w:color w:val="333333"/>
                    </w:rPr>
                  </w:rPrChange>
                </w:rPr>
                <w:t xml:space="preserve"> C</w:t>
              </w:r>
              <w:del w:id="3540" w:author="Jiří Vojtěšek" w:date="2018-11-22T22:36:00Z">
                <w:r w:rsidRPr="004458C0" w:rsidDel="004458C0">
                  <w:rPr>
                    <w:color w:val="333333"/>
                    <w:rPrChange w:id="3541" w:author="Jiří Vojtěšek" w:date="2018-11-22T22:36:00Z">
                      <w:rPr>
                        <w:rFonts w:ascii="Open Sans" w:hAnsi="Open Sans"/>
                        <w:color w:val="333333"/>
                      </w:rPr>
                    </w:rPrChange>
                  </w:rPr>
                  <w:delText>ecil</w:delText>
                </w:r>
              </w:del>
            </w:ins>
            <w:ins w:id="3542" w:author="Jiří Vojtěšek" w:date="2018-11-22T22:36:00Z">
              <w:r w:rsidR="004458C0">
                <w:rPr>
                  <w:color w:val="333333"/>
                </w:rPr>
                <w:t>.</w:t>
              </w:r>
            </w:ins>
            <w:ins w:id="3543" w:author="vopatrilova" w:date="2018-11-19T12:43:00Z">
              <w:r w:rsidRPr="004458C0">
                <w:rPr>
                  <w:color w:val="333333"/>
                  <w:rPrChange w:id="3544" w:author="Jiří Vojtěšek" w:date="2018-11-22T22:36:00Z">
                    <w:rPr>
                      <w:rFonts w:ascii="Open Sans" w:hAnsi="Open Sans"/>
                      <w:color w:val="333333"/>
                    </w:rPr>
                  </w:rPrChange>
                </w:rPr>
                <w:t>, J</w:t>
              </w:r>
              <w:del w:id="3545" w:author="Jiří Vojtěšek" w:date="2018-11-22T22:36:00Z">
                <w:r w:rsidRPr="004458C0" w:rsidDel="004458C0">
                  <w:rPr>
                    <w:color w:val="333333"/>
                    <w:rPrChange w:id="3546" w:author="Jiří Vojtěšek" w:date="2018-11-22T22:36:00Z">
                      <w:rPr>
                        <w:rFonts w:ascii="Open Sans" w:hAnsi="Open Sans"/>
                        <w:color w:val="333333"/>
                      </w:rPr>
                    </w:rPrChange>
                  </w:rPr>
                  <w:delText>ohn</w:delText>
                </w:r>
              </w:del>
            </w:ins>
            <w:ins w:id="3547" w:author="Jiří Vojtěšek" w:date="2018-11-22T22:36:00Z">
              <w:r w:rsidR="004458C0">
                <w:rPr>
                  <w:color w:val="333333"/>
                </w:rPr>
                <w:t>.</w:t>
              </w:r>
            </w:ins>
            <w:ins w:id="3548" w:author="vopatrilova" w:date="2018-11-19T12:43:00Z">
              <w:r w:rsidRPr="004458C0">
                <w:rPr>
                  <w:color w:val="333333"/>
                  <w:rPrChange w:id="3549" w:author="Jiří Vojtěšek" w:date="2018-11-22T22:36:00Z">
                    <w:rPr>
                      <w:rFonts w:ascii="Open Sans" w:hAnsi="Open Sans"/>
                      <w:color w:val="333333"/>
                    </w:rPr>
                  </w:rPrChange>
                </w:rPr>
                <w:t xml:space="preserve"> T</w:t>
              </w:r>
            </w:ins>
            <w:ins w:id="3550" w:author="Jiří Vojtěšek" w:date="2018-11-22T22:36:00Z">
              <w:r w:rsidR="004458C0">
                <w:rPr>
                  <w:color w:val="333333"/>
                </w:rPr>
                <w:t>.</w:t>
              </w:r>
            </w:ins>
            <w:ins w:id="3551" w:author="vopatrilova" w:date="2018-11-19T12:43:00Z">
              <w:r w:rsidRPr="004458C0">
                <w:rPr>
                  <w:color w:val="333333"/>
                  <w:rPrChange w:id="3552" w:author="Jiří Vojtěšek" w:date="2018-11-22T22:36:00Z">
                    <w:rPr>
                      <w:rFonts w:ascii="Open Sans" w:hAnsi="Open Sans"/>
                      <w:color w:val="333333"/>
                    </w:rPr>
                  </w:rPrChange>
                </w:rPr>
                <w:t xml:space="preserve"> DYGDON a J</w:t>
              </w:r>
              <w:del w:id="3553" w:author="Jiří Vojtěšek" w:date="2018-11-22T22:36:00Z">
                <w:r w:rsidRPr="004458C0" w:rsidDel="004458C0">
                  <w:rPr>
                    <w:color w:val="333333"/>
                    <w:rPrChange w:id="3554" w:author="Jiří Vojtěšek" w:date="2018-11-22T22:36:00Z">
                      <w:rPr>
                        <w:rFonts w:ascii="Open Sans" w:hAnsi="Open Sans"/>
                        <w:color w:val="333333"/>
                      </w:rPr>
                    </w:rPrChange>
                  </w:rPr>
                  <w:delText>ames</w:delText>
                </w:r>
              </w:del>
            </w:ins>
            <w:ins w:id="3555" w:author="Jiří Vojtěšek" w:date="2018-11-22T22:36:00Z">
              <w:r w:rsidR="004458C0">
                <w:rPr>
                  <w:color w:val="333333"/>
                </w:rPr>
                <w:t>.</w:t>
              </w:r>
            </w:ins>
            <w:ins w:id="3556" w:author="vopatrilova" w:date="2018-11-19T12:43:00Z">
              <w:r w:rsidRPr="004458C0">
                <w:rPr>
                  <w:color w:val="333333"/>
                  <w:rPrChange w:id="3557" w:author="Jiří Vojtěšek" w:date="2018-11-22T22:36:00Z">
                    <w:rPr>
                      <w:rFonts w:ascii="Open Sans" w:hAnsi="Open Sans"/>
                      <w:color w:val="333333"/>
                    </w:rPr>
                  </w:rPrChange>
                </w:rPr>
                <w:t xml:space="preserve"> E</w:t>
              </w:r>
            </w:ins>
            <w:ins w:id="3558" w:author="Jiří Vojtěšek" w:date="2018-11-22T22:36:00Z">
              <w:r w:rsidR="004458C0">
                <w:rPr>
                  <w:color w:val="333333"/>
                </w:rPr>
                <w:t>.</w:t>
              </w:r>
            </w:ins>
            <w:ins w:id="3559" w:author="vopatrilova" w:date="2018-11-19T12:43:00Z">
              <w:r w:rsidRPr="004458C0">
                <w:rPr>
                  <w:color w:val="333333"/>
                  <w:rPrChange w:id="3560" w:author="Jiří Vojtěšek" w:date="2018-11-22T22:36:00Z">
                    <w:rPr>
                      <w:rFonts w:ascii="Open Sans" w:hAnsi="Open Sans"/>
                      <w:color w:val="333333"/>
                    </w:rPr>
                  </w:rPrChange>
                </w:rPr>
                <w:t xml:space="preserve"> NOVAK, c2004.</w:t>
              </w:r>
              <w:r w:rsidRPr="004458C0">
                <w:rPr>
                  <w:rFonts w:hint="eastAsia"/>
                  <w:color w:val="333333"/>
                  <w:rPrChange w:id="3561" w:author="Jiří Vojtěšek" w:date="2018-11-22T22:36:00Z">
                    <w:rPr>
                      <w:rFonts w:ascii="Open Sans" w:hAnsi="Open Sans" w:hint="eastAsia"/>
                      <w:color w:val="333333"/>
                    </w:rPr>
                  </w:rPrChange>
                </w:rPr>
                <w:t> </w:t>
              </w:r>
              <w:r w:rsidRPr="004458C0">
                <w:rPr>
                  <w:i/>
                  <w:iCs/>
                  <w:color w:val="333333"/>
                  <w:rPrChange w:id="3562" w:author="Jiří Vojtěšek" w:date="2018-11-22T22:36:00Z">
                    <w:rPr>
                      <w:rFonts w:ascii="Open Sans" w:hAnsi="Open Sans"/>
                      <w:i/>
                      <w:iCs/>
                      <w:color w:val="333333"/>
                    </w:rPr>
                  </w:rPrChange>
                </w:rPr>
                <w:t>Basic technical drawing</w:t>
              </w:r>
              <w:r w:rsidRPr="004458C0">
                <w:rPr>
                  <w:color w:val="333333"/>
                  <w:rPrChange w:id="3563" w:author="Jiří Vojtěšek" w:date="2018-11-22T22:36:00Z">
                    <w:rPr>
                      <w:rFonts w:ascii="Open Sans" w:hAnsi="Open Sans"/>
                      <w:color w:val="333333"/>
                    </w:rPr>
                  </w:rPrChange>
                </w:rPr>
                <w:t>. 8th ed. New York: Glencoe/McGraw-Hill. ISBN 978-0078457487.</w:t>
              </w:r>
            </w:ins>
          </w:p>
          <w:p w:rsidR="000A6BFE" w:rsidRPr="001C0137" w:rsidDel="001A4FB5" w:rsidRDefault="000A6BFE" w:rsidP="0010688A">
            <w:pPr>
              <w:jc w:val="both"/>
              <w:rPr>
                <w:del w:id="3564" w:author="vopatrilova" w:date="2018-11-19T12:43:00Z"/>
                <w:b/>
                <w:bCs/>
              </w:rPr>
            </w:pPr>
            <w:ins w:id="3565" w:author="vopatrilova" w:date="2018-11-19T12:43:00Z">
              <w:r w:rsidRPr="004458C0">
                <w:rPr>
                  <w:color w:val="333333"/>
                  <w:rPrChange w:id="3566" w:author="Jiří Vojtěšek" w:date="2018-11-22T22:36:00Z">
                    <w:rPr>
                      <w:rFonts w:ascii="Open Sans" w:hAnsi="Open Sans"/>
                      <w:color w:val="333333"/>
                    </w:rPr>
                  </w:rPrChange>
                </w:rPr>
                <w:t>GOETSCH, D</w:t>
              </w:r>
              <w:del w:id="3567" w:author="Jiří Vojtěšek" w:date="2018-11-22T22:36:00Z">
                <w:r w:rsidRPr="004458C0" w:rsidDel="004458C0">
                  <w:rPr>
                    <w:color w:val="333333"/>
                    <w:rPrChange w:id="3568" w:author="Jiří Vojtěšek" w:date="2018-11-22T22:36:00Z">
                      <w:rPr>
                        <w:rFonts w:ascii="Open Sans" w:hAnsi="Open Sans"/>
                        <w:color w:val="333333"/>
                      </w:rPr>
                    </w:rPrChange>
                  </w:rPr>
                  <w:delText>avid</w:delText>
                </w:r>
              </w:del>
            </w:ins>
            <w:ins w:id="3569" w:author="Jiří Vojtěšek" w:date="2018-11-22T22:36:00Z">
              <w:r w:rsidR="004458C0">
                <w:rPr>
                  <w:color w:val="333333"/>
                </w:rPr>
                <w:t>.</w:t>
              </w:r>
            </w:ins>
            <w:ins w:id="3570" w:author="vopatrilova" w:date="2018-11-19T12:43:00Z">
              <w:r w:rsidRPr="004458C0">
                <w:rPr>
                  <w:color w:val="333333"/>
                  <w:rPrChange w:id="3571" w:author="Jiří Vojtěšek" w:date="2018-11-22T22:36:00Z">
                    <w:rPr>
                      <w:rFonts w:ascii="Open Sans" w:hAnsi="Open Sans"/>
                      <w:color w:val="333333"/>
                    </w:rPr>
                  </w:rPrChange>
                </w:rPr>
                <w:t xml:space="preserve"> L</w:t>
              </w:r>
            </w:ins>
            <w:ins w:id="3572" w:author="Jiří Vojtěšek" w:date="2018-11-22T22:36:00Z">
              <w:r w:rsidR="004458C0">
                <w:rPr>
                  <w:color w:val="333333"/>
                </w:rPr>
                <w:t>.</w:t>
              </w:r>
            </w:ins>
            <w:ins w:id="3573" w:author="vopatrilova" w:date="2018-11-19T12:43:00Z">
              <w:r w:rsidRPr="004458C0">
                <w:rPr>
                  <w:color w:val="333333"/>
                  <w:rPrChange w:id="3574" w:author="Jiří Vojtěšek" w:date="2018-11-22T22:36:00Z">
                    <w:rPr>
                      <w:rFonts w:ascii="Open Sans" w:hAnsi="Open Sans"/>
                      <w:color w:val="333333"/>
                    </w:rPr>
                  </w:rPrChange>
                </w:rPr>
                <w:t>,</w:t>
              </w:r>
              <w:r>
                <w:rPr>
                  <w:rFonts w:ascii="Open Sans" w:hAnsi="Open Sans"/>
                  <w:color w:val="333333"/>
                </w:rPr>
                <w:t xml:space="preserve"> R</w:t>
              </w:r>
              <w:del w:id="3575" w:author="Jiří Vojtěšek" w:date="2018-11-22T22:36:00Z">
                <w:r w:rsidDel="004458C0">
                  <w:rPr>
                    <w:rFonts w:ascii="Open Sans" w:hAnsi="Open Sans"/>
                    <w:color w:val="333333"/>
                  </w:rPr>
                  <w:delText>aymond</w:delText>
                </w:r>
              </w:del>
            </w:ins>
            <w:ins w:id="3576" w:author="Jiří Vojtěšek" w:date="2018-11-22T22:36:00Z">
              <w:r w:rsidR="004458C0">
                <w:rPr>
                  <w:rFonts w:ascii="Open Sans" w:hAnsi="Open Sans"/>
                  <w:color w:val="333333"/>
                </w:rPr>
                <w:t>.</w:t>
              </w:r>
            </w:ins>
            <w:ins w:id="3577" w:author="vopatrilova" w:date="2018-11-19T12:43:00Z">
              <w:r>
                <w:rPr>
                  <w:rFonts w:ascii="Open Sans" w:hAnsi="Open Sans"/>
                  <w:color w:val="333333"/>
                </w:rPr>
                <w:t xml:space="preserve"> L</w:t>
              </w:r>
            </w:ins>
            <w:ins w:id="3578" w:author="Jiří Vojtěšek" w:date="2018-11-22T22:36:00Z">
              <w:r w:rsidR="004458C0">
                <w:rPr>
                  <w:rFonts w:ascii="Open Sans" w:hAnsi="Open Sans"/>
                  <w:color w:val="333333"/>
                </w:rPr>
                <w:t>.</w:t>
              </w:r>
            </w:ins>
            <w:ins w:id="3579" w:author="vopatrilova" w:date="2018-11-19T12:43:00Z">
              <w:r>
                <w:rPr>
                  <w:rFonts w:ascii="Open Sans" w:hAnsi="Open Sans"/>
                  <w:color w:val="333333"/>
                </w:rPr>
                <w:t xml:space="preserve"> RICKMAN a J</w:t>
              </w:r>
              <w:del w:id="3580" w:author="Jiří Vojtěšek" w:date="2018-11-22T22:36:00Z">
                <w:r w:rsidDel="004458C0">
                  <w:rPr>
                    <w:rFonts w:ascii="Open Sans" w:hAnsi="Open Sans"/>
                    <w:color w:val="333333"/>
                  </w:rPr>
                  <w:delText>ames</w:delText>
                </w:r>
              </w:del>
            </w:ins>
            <w:ins w:id="3581" w:author="Jiří Vojtěšek" w:date="2018-11-22T22:36:00Z">
              <w:r w:rsidR="004458C0">
                <w:rPr>
                  <w:rFonts w:ascii="Open Sans" w:hAnsi="Open Sans"/>
                  <w:color w:val="333333"/>
                </w:rPr>
                <w:t>.</w:t>
              </w:r>
            </w:ins>
            <w:ins w:id="3582" w:author="vopatrilova" w:date="2018-11-19T12:43:00Z">
              <w:r>
                <w:rPr>
                  <w:rFonts w:ascii="Open Sans" w:hAnsi="Open Sans"/>
                  <w:color w:val="333333"/>
                </w:rPr>
                <w:t xml:space="preserve"> E</w:t>
              </w:r>
            </w:ins>
            <w:ins w:id="3583" w:author="Jiří Vojtěšek" w:date="2018-11-22T22:36:00Z">
              <w:r w:rsidR="004458C0">
                <w:rPr>
                  <w:rFonts w:ascii="Open Sans" w:hAnsi="Open Sans"/>
                  <w:color w:val="333333"/>
                </w:rPr>
                <w:t>.</w:t>
              </w:r>
            </w:ins>
            <w:ins w:id="3584" w:author="vopatrilova" w:date="2018-11-19T12:43:00Z">
              <w:r>
                <w:rPr>
                  <w:rFonts w:ascii="Open Sans" w:hAnsi="Open Sans"/>
                  <w:color w:val="333333"/>
                </w:rPr>
                <w:t xml:space="preserve"> NOVAK, c2016. </w:t>
              </w:r>
              <w:r>
                <w:rPr>
                  <w:rFonts w:ascii="Open Sans" w:hAnsi="Open Sans"/>
                  <w:i/>
                  <w:iCs/>
                  <w:color w:val="333333"/>
                </w:rPr>
                <w:t>Technical drawing and engineering communication</w:t>
              </w:r>
              <w:r>
                <w:rPr>
                  <w:rFonts w:ascii="Open Sans" w:hAnsi="Open Sans"/>
                  <w:color w:val="333333"/>
                </w:rPr>
                <w:t>. Seventh edition. Boston, MA: Cengage Learning. ISBN 978-1285173016.</w:t>
              </w:r>
            </w:ins>
            <w:del w:id="3585" w:author="vopatrilova" w:date="2018-11-19T12:43:00Z">
              <w:r w:rsidRPr="001C0137" w:rsidDel="001A4FB5">
                <w:rPr>
                  <w:b/>
                  <w:bCs/>
                </w:rPr>
                <w:delText>Povinná literatura:</w:delText>
              </w:r>
            </w:del>
          </w:p>
          <w:p w:rsidR="000A6BFE" w:rsidRPr="00E826DD" w:rsidDel="001A4FB5" w:rsidRDefault="000A6BFE" w:rsidP="0010688A">
            <w:pPr>
              <w:pStyle w:val="Bezmezer"/>
              <w:rPr>
                <w:del w:id="3586" w:author="vopatrilova" w:date="2018-11-19T12:43:00Z"/>
                <w:rFonts w:ascii="Times New Roman" w:hAnsi="Times New Roman" w:cs="Times New Roman"/>
                <w:color w:val="000000"/>
                <w:sz w:val="20"/>
                <w:szCs w:val="20"/>
                <w:lang w:eastAsia="cs-CZ"/>
              </w:rPr>
            </w:pPr>
            <w:del w:id="3587" w:author="vopatrilova" w:date="2018-11-19T12:43:00Z">
              <w:r w:rsidRPr="00E826DD" w:rsidDel="001A4FB5">
                <w:rPr>
                  <w:rFonts w:ascii="Times New Roman" w:hAnsi="Times New Roman" w:cs="Times New Roman"/>
                  <w:color w:val="000000"/>
                  <w:sz w:val="20"/>
                  <w:szCs w:val="20"/>
                  <w:lang w:eastAsia="cs-CZ"/>
                </w:rPr>
                <w:delText xml:space="preserve">FOŘT, P.; KLETEČKA, J. </w:delText>
              </w:r>
              <w:r w:rsidRPr="00A175BE" w:rsidDel="001A4FB5">
                <w:rPr>
                  <w:rFonts w:ascii="Times New Roman" w:hAnsi="Times New Roman" w:cs="Times New Roman"/>
                  <w:i/>
                  <w:color w:val="000000"/>
                  <w:sz w:val="20"/>
                  <w:szCs w:val="20"/>
                  <w:lang w:eastAsia="cs-CZ"/>
                </w:rPr>
                <w:delText>Technické kreslení</w:delText>
              </w:r>
              <w:r w:rsidRPr="00E826DD" w:rsidDel="001A4FB5">
                <w:rPr>
                  <w:rFonts w:ascii="Times New Roman" w:hAnsi="Times New Roman" w:cs="Times New Roman"/>
                  <w:color w:val="000000"/>
                  <w:sz w:val="20"/>
                  <w:szCs w:val="20"/>
                  <w:lang w:eastAsia="cs-CZ"/>
                </w:rPr>
                <w:delText>. 2. opr. vydání Brno. Computer Press, 2012, 252 s. ISBN 9788025118870 (CS)</w:delText>
              </w:r>
            </w:del>
          </w:p>
          <w:p w:rsidR="000A6BFE" w:rsidRPr="00E826DD" w:rsidDel="001A4FB5" w:rsidRDefault="000A6BFE" w:rsidP="0010688A">
            <w:pPr>
              <w:pStyle w:val="Bezmezer"/>
              <w:rPr>
                <w:del w:id="3588" w:author="vopatrilova" w:date="2018-11-19T12:43:00Z"/>
                <w:rFonts w:ascii="Times New Roman" w:hAnsi="Times New Roman" w:cs="Times New Roman"/>
                <w:color w:val="000000"/>
                <w:sz w:val="20"/>
                <w:szCs w:val="20"/>
                <w:lang w:eastAsia="cs-CZ"/>
              </w:rPr>
            </w:pPr>
            <w:del w:id="3589" w:author="vopatrilova" w:date="2018-11-19T12:43:00Z">
              <w:r w:rsidRPr="00E826DD" w:rsidDel="001A4FB5">
                <w:rPr>
                  <w:rFonts w:ascii="Times New Roman" w:hAnsi="Times New Roman" w:cs="Times New Roman"/>
                  <w:color w:val="000000"/>
                  <w:sz w:val="20"/>
                  <w:szCs w:val="20"/>
                  <w:lang w:eastAsia="cs-CZ"/>
                </w:rPr>
                <w:delText>LEINVEBER, J. </w:delText>
              </w:r>
              <w:r w:rsidRPr="00A175BE" w:rsidDel="001A4FB5">
                <w:rPr>
                  <w:rFonts w:ascii="Times New Roman" w:hAnsi="Times New Roman" w:cs="Times New Roman"/>
                  <w:i/>
                  <w:color w:val="000000"/>
                  <w:sz w:val="20"/>
                  <w:szCs w:val="20"/>
                  <w:lang w:eastAsia="cs-CZ"/>
                </w:rPr>
                <w:delText>Strojnické tabulky</w:delText>
              </w:r>
              <w:r w:rsidRPr="00E826DD" w:rsidDel="001A4FB5">
                <w:rPr>
                  <w:rFonts w:ascii="Times New Roman" w:hAnsi="Times New Roman" w:cs="Times New Roman"/>
                  <w:color w:val="000000"/>
                  <w:sz w:val="20"/>
                  <w:szCs w:val="20"/>
                  <w:lang w:eastAsia="cs-CZ"/>
                </w:rPr>
                <w:delText>. 3. dopl. vyd. Praha: Scientia, 1999. ISBN 8071831646</w:delText>
              </w:r>
            </w:del>
          </w:p>
          <w:p w:rsidR="000A6BFE" w:rsidRPr="00A175BE" w:rsidDel="001A4FB5" w:rsidRDefault="000A6BFE" w:rsidP="0010688A">
            <w:pPr>
              <w:jc w:val="both"/>
              <w:rPr>
                <w:del w:id="3590" w:author="vopatrilova" w:date="2018-11-19T12:43:00Z"/>
                <w:b/>
              </w:rPr>
            </w:pPr>
            <w:del w:id="3591" w:author="vopatrilova" w:date="2018-11-19T12:43:00Z">
              <w:r w:rsidRPr="00A175BE" w:rsidDel="001A4FB5">
                <w:rPr>
                  <w:b/>
                </w:rPr>
                <w:delText>Doporučená literatura:</w:delText>
              </w:r>
            </w:del>
          </w:p>
          <w:p w:rsidR="000A6BFE" w:rsidRPr="00A175BE" w:rsidDel="001A4FB5" w:rsidRDefault="000A6BFE" w:rsidP="0010688A">
            <w:pPr>
              <w:jc w:val="both"/>
              <w:rPr>
                <w:del w:id="3592" w:author="vopatrilova" w:date="2018-11-19T12:43:00Z"/>
              </w:rPr>
            </w:pPr>
            <w:del w:id="3593" w:author="vopatrilova" w:date="2018-11-19T12:43:00Z">
              <w:r w:rsidRPr="00A175BE" w:rsidDel="001A4FB5">
                <w:delText xml:space="preserve">LEINVEBER, J; ŠVERCL, J. </w:delText>
              </w:r>
              <w:r w:rsidRPr="00A175BE" w:rsidDel="001A4FB5">
                <w:rPr>
                  <w:i/>
                </w:rPr>
                <w:delText>Technické kreslení</w:delText>
              </w:r>
              <w:r w:rsidRPr="00A175BE" w:rsidDel="001A4FB5">
                <w:delText>. Praha: Albra, 2003, 322 s. ISBN 8086490734</w:delText>
              </w:r>
            </w:del>
          </w:p>
          <w:p w:rsidR="000A6BFE" w:rsidRPr="00A175BE" w:rsidDel="001A4FB5" w:rsidRDefault="000A6BFE" w:rsidP="0010688A">
            <w:pPr>
              <w:jc w:val="both"/>
              <w:rPr>
                <w:del w:id="3594" w:author="vopatrilova" w:date="2018-11-19T12:43:00Z"/>
              </w:rPr>
            </w:pPr>
            <w:del w:id="3595" w:author="vopatrilova" w:date="2018-11-19T12:43:00Z">
              <w:r w:rsidRPr="00A175BE" w:rsidDel="001A4FB5">
                <w:delText xml:space="preserve">DRASTÍK, F. </w:delText>
              </w:r>
              <w:r w:rsidRPr="00A175BE" w:rsidDel="001A4FB5">
                <w:rPr>
                  <w:i/>
                </w:rPr>
                <w:delText>Technické kreslení I. : pravidla tvorby výkresů ve strojírenství</w:delText>
              </w:r>
              <w:r w:rsidRPr="00A175BE" w:rsidDel="001A4FB5">
                <w:delText xml:space="preserve">. 2. vyd. Ostrava: Montanex, 2005. ISBN 80-7225-195-3. </w:delText>
              </w:r>
            </w:del>
          </w:p>
          <w:p w:rsidR="000A6BFE" w:rsidRPr="00A175BE" w:rsidDel="001A4FB5" w:rsidRDefault="000A6BFE" w:rsidP="0010688A">
            <w:pPr>
              <w:jc w:val="both"/>
              <w:rPr>
                <w:del w:id="3596" w:author="vopatrilova" w:date="2018-11-19T12:43:00Z"/>
              </w:rPr>
            </w:pPr>
            <w:del w:id="3597" w:author="vopatrilova" w:date="2018-11-19T12:43:00Z">
              <w:r w:rsidRPr="00A175BE" w:rsidDel="001A4FB5">
                <w:delText xml:space="preserve">SVOBODA, P. </w:delText>
              </w:r>
              <w:r w:rsidRPr="00A175BE" w:rsidDel="001A4FB5">
                <w:rPr>
                  <w:i/>
                </w:rPr>
                <w:delText>Základy konstruování</w:delText>
              </w:r>
              <w:r w:rsidRPr="00A175BE" w:rsidDel="001A4FB5">
                <w:delText>. Vyd. 2., přeprac. Brno: CERM, 2003. ISBN 8072043064.</w:delText>
              </w:r>
            </w:del>
          </w:p>
          <w:p w:rsidR="000A6BFE" w:rsidRPr="00A175BE" w:rsidRDefault="000A6BFE" w:rsidP="0010688A">
            <w:del w:id="3598" w:author="vopatrilova" w:date="2018-11-19T12:43:00Z">
              <w:r w:rsidRPr="00A175BE" w:rsidDel="001A4FB5">
                <w:delText xml:space="preserve">CIBULKA, V. </w:delText>
              </w:r>
              <w:r w:rsidRPr="00A175BE" w:rsidDel="001A4FB5">
                <w:rPr>
                  <w:i/>
                </w:rPr>
                <w:delText>Odborné kreslení</w:delText>
              </w:r>
              <w:r w:rsidRPr="00A175BE" w:rsidDel="001A4FB5">
                <w:delText>. Praha: SNTL, 1981.</w:delText>
              </w:r>
            </w:del>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15</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F42717">
        <w:trPr>
          <w:trHeight w:val="625"/>
        </w:trPr>
        <w:tc>
          <w:tcPr>
            <w:tcW w:w="9855" w:type="dxa"/>
            <w:gridSpan w:val="8"/>
          </w:tcPr>
          <w:p w:rsidR="00982B32" w:rsidRDefault="00982B32" w:rsidP="0010688A">
            <w:pPr>
              <w:jc w:val="both"/>
            </w:pPr>
            <w:r w:rsidRPr="00654CF5">
              <w:rPr>
                <w:szCs w:val="22"/>
              </w:rPr>
              <w:lastRenderedPageBreak/>
              <w:t>Vyučující na FAI mají trvale vypsány a zveřejněny konzultace minimálně 2h/týden v rámci kterých mají možnosti konzultovat podrobněji probíranou látku. Dále mohou studenti komunikovat s vyučujícím pomocí e-mailu a LMS Moodle.</w:t>
            </w:r>
            <w:r w:rsidRPr="00654CF5">
              <w:rPr>
                <w:sz w:val="18"/>
              </w:rPr>
              <w:t xml:space="preserve"> </w:t>
            </w:r>
          </w:p>
        </w:tc>
      </w:tr>
    </w:tbl>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rPr>
          <w:trHeight w:val="274"/>
        </w:trPr>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Pr="004F59BF" w:rsidRDefault="00982B32" w:rsidP="0010688A">
            <w:pPr>
              <w:jc w:val="both"/>
              <w:rPr>
                <w:b/>
              </w:rPr>
            </w:pPr>
            <w:bookmarkStart w:id="3599" w:name="KonstrukceRobotuAmanipulatoru"/>
            <w:r>
              <w:t>Konstrukce robotů a manipulátorů</w:t>
            </w:r>
            <w:bookmarkEnd w:id="3599"/>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14s+42c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6</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Pr="00E664B3" w:rsidRDefault="00982B32" w:rsidP="0010688A">
            <w:pPr>
              <w:jc w:val="both"/>
            </w:pPr>
            <w:r w:rsidRPr="00E664B3">
              <w:t>U studentů se předpokládá středoškolská znalost vektorového počtu v 2D a 3D, práce s PC - vektorová grafika, základní vědomosti o konstrukčních materiálech a jejich vlastnostech.</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ind w:left="227" w:hanging="227"/>
              <w:jc w:val="both"/>
            </w:pPr>
            <w:r>
              <w:t xml:space="preserve">3. Úspěšné a samostatné vypracování všech zadaných sem. prací v průběhu semestru. </w:t>
            </w:r>
          </w:p>
          <w:p w:rsidR="00982B32" w:rsidRDefault="00982B32" w:rsidP="0010688A">
            <w:pPr>
              <w:ind w:left="213" w:hanging="213"/>
              <w:jc w:val="both"/>
            </w:pPr>
            <w:r>
              <w:t>4. Prokázání úspěšného zvládnutí probírané tématiky a výpočtových dovedností při písemném testu.</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RNDr. Ing. Zdeněk Úředníček,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 xml:space="preserve">Metodicky, vede seminář </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RNDr. Ing. Zdeněk Úředníček, CSc, (seminář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Pr="008640EA" w:rsidRDefault="00982B32" w:rsidP="0010688A">
            <w:pPr>
              <w:jc w:val="both"/>
              <w:rPr>
                <w:b/>
              </w:rPr>
            </w:pPr>
            <w:r w:rsidRPr="008640EA">
              <w:rPr>
                <w:b/>
              </w:rPr>
              <w:t>Stručná anotace předmětu</w:t>
            </w:r>
          </w:p>
        </w:tc>
        <w:tc>
          <w:tcPr>
            <w:tcW w:w="6769" w:type="dxa"/>
            <w:gridSpan w:val="7"/>
            <w:tcBorders>
              <w:bottom w:val="nil"/>
            </w:tcBorders>
          </w:tcPr>
          <w:p w:rsidR="00982B32" w:rsidRPr="008640EA" w:rsidRDefault="00982B32" w:rsidP="0010688A">
            <w:pPr>
              <w:jc w:val="both"/>
              <w:rPr>
                <w:noProof/>
              </w:rPr>
            </w:pPr>
          </w:p>
        </w:tc>
      </w:tr>
      <w:tr w:rsidR="00982B32" w:rsidTr="0010688A">
        <w:trPr>
          <w:trHeight w:val="2372"/>
        </w:trPr>
        <w:tc>
          <w:tcPr>
            <w:tcW w:w="9855" w:type="dxa"/>
            <w:gridSpan w:val="8"/>
            <w:tcBorders>
              <w:top w:val="nil"/>
              <w:bottom w:val="single" w:sz="12" w:space="0" w:color="auto"/>
            </w:tcBorders>
          </w:tcPr>
          <w:p w:rsidR="00982B32" w:rsidRDefault="00982B32" w:rsidP="0010688A">
            <w:r w:rsidRPr="00AF3323">
              <w:t>Po absolvování předmětu budou studenti ovládat základní činnosti v softwarovém prostředí s vektorovou grafikou pro 3D modelování a konstrukci z oblasti mechanické struktury robotů a souvislostí mechanických uspořádání a řízení pohybu.  V první části předmětu bude provedeno seznámení s principy daných částí konstrukčního řešení mechatronických systémů s důrazem na praktická cvičení v grafickém prostředí. V druhé části budou představena skutečná řešení různých typů robotů.</w:t>
            </w:r>
          </w:p>
          <w:p w:rsidR="00982B32" w:rsidRPr="008640EA" w:rsidRDefault="00982B32" w:rsidP="0010688A">
            <w:r w:rsidRPr="008640EA">
              <w:t>Témata:</w:t>
            </w:r>
          </w:p>
          <w:p w:rsidR="00982B32" w:rsidRDefault="00982B32" w:rsidP="0010688A">
            <w:pPr>
              <w:numPr>
                <w:ilvl w:val="0"/>
                <w:numId w:val="22"/>
              </w:numPr>
              <w:tabs>
                <w:tab w:val="left" w:pos="322"/>
              </w:tabs>
            </w:pPr>
            <w:r>
              <w:t>Popis struktury mechanické části průmyslového a servisního robota- manipulátor, zápěstí, mobilní systém</w:t>
            </w:r>
          </w:p>
          <w:p w:rsidR="00982B32" w:rsidRDefault="00982B32" w:rsidP="0010688A">
            <w:pPr>
              <w:numPr>
                <w:ilvl w:val="0"/>
                <w:numId w:val="22"/>
              </w:numPr>
              <w:tabs>
                <w:tab w:val="left" w:pos="322"/>
              </w:tabs>
            </w:pPr>
            <w:r>
              <w:t>Rameno a jeho možné tvary (konstrukčně, materiál), kloub a jeho konstrukční uspořádání- rotační, translační, kombinace. Obecné klouby jako soustava rotačních a translačních kloubů</w:t>
            </w:r>
          </w:p>
          <w:p w:rsidR="00982B32" w:rsidRDefault="00982B32" w:rsidP="0010688A">
            <w:pPr>
              <w:numPr>
                <w:ilvl w:val="0"/>
                <w:numId w:val="22"/>
              </w:numPr>
              <w:tabs>
                <w:tab w:val="left" w:pos="322"/>
              </w:tabs>
            </w:pPr>
            <w:r>
              <w:t>Uspořádání manipulátoru a zápěstí. Možné konfigurace manipulátoru. Zápěstí s 1, 2 a třemi stupni volnosti. Vztah k Eulerově větě.</w:t>
            </w:r>
          </w:p>
          <w:p w:rsidR="00982B32" w:rsidRDefault="00982B32" w:rsidP="0010688A">
            <w:pPr>
              <w:numPr>
                <w:ilvl w:val="0"/>
                <w:numId w:val="22"/>
              </w:numPr>
              <w:tabs>
                <w:tab w:val="left" w:pos="322"/>
              </w:tabs>
            </w:pPr>
            <w:r>
              <w:t>Vytvoření aktivního kloubu. Typy a umístění akčního členu.</w:t>
            </w:r>
          </w:p>
          <w:p w:rsidR="00982B32" w:rsidRDefault="00982B32" w:rsidP="0010688A">
            <w:pPr>
              <w:numPr>
                <w:ilvl w:val="0"/>
                <w:numId w:val="22"/>
              </w:numPr>
              <w:tabs>
                <w:tab w:val="left" w:pos="322"/>
              </w:tabs>
            </w:pPr>
            <w:r>
              <w:t>Vytvoření pasivního kloubu. Možné uspořádání, rovinný a prostorový paralelogram.</w:t>
            </w:r>
          </w:p>
          <w:p w:rsidR="00982B32" w:rsidRDefault="00982B32" w:rsidP="0010688A">
            <w:pPr>
              <w:numPr>
                <w:ilvl w:val="0"/>
                <w:numId w:val="22"/>
              </w:numPr>
              <w:tabs>
                <w:tab w:val="left" w:pos="322"/>
              </w:tabs>
            </w:pPr>
            <w:r>
              <w:t>Technologické části robotů. Efektory. Typy</w:t>
            </w:r>
          </w:p>
          <w:p w:rsidR="00982B32" w:rsidRDefault="00982B32" w:rsidP="0010688A">
            <w:pPr>
              <w:numPr>
                <w:ilvl w:val="0"/>
                <w:numId w:val="22"/>
              </w:numPr>
              <w:tabs>
                <w:tab w:val="left" w:pos="322"/>
              </w:tabs>
            </w:pPr>
            <w:r>
              <w:t>Úchopné hlavice, technologické hlavice, kombinace</w:t>
            </w:r>
          </w:p>
          <w:p w:rsidR="00982B32" w:rsidRDefault="00982B32" w:rsidP="0010688A">
            <w:pPr>
              <w:numPr>
                <w:ilvl w:val="0"/>
                <w:numId w:val="22"/>
              </w:numPr>
              <w:tabs>
                <w:tab w:val="left" w:pos="322"/>
              </w:tabs>
            </w:pPr>
            <w:r>
              <w:t>Základní typy mobilního podsystému servisních robotů</w:t>
            </w:r>
          </w:p>
          <w:p w:rsidR="00982B32" w:rsidRDefault="00982B32" w:rsidP="0010688A">
            <w:pPr>
              <w:numPr>
                <w:ilvl w:val="0"/>
                <w:numId w:val="22"/>
              </w:numPr>
              <w:tabs>
                <w:tab w:val="left" w:pos="322"/>
              </w:tabs>
            </w:pPr>
            <w:r>
              <w:t>Princip a skutečné řešení kolového a kráčejícího mobilního podsystému</w:t>
            </w:r>
          </w:p>
          <w:p w:rsidR="00982B32" w:rsidRDefault="00982B32" w:rsidP="0010688A">
            <w:pPr>
              <w:numPr>
                <w:ilvl w:val="0"/>
                <w:numId w:val="22"/>
              </w:numPr>
              <w:tabs>
                <w:tab w:val="left" w:pos="322"/>
              </w:tabs>
            </w:pPr>
            <w:r>
              <w:t>Princip a skutečné řešení pásového mobilního podsystému</w:t>
            </w:r>
          </w:p>
          <w:p w:rsidR="00982B32" w:rsidRDefault="00982B32" w:rsidP="0010688A">
            <w:pPr>
              <w:numPr>
                <w:ilvl w:val="0"/>
                <w:numId w:val="22"/>
              </w:numPr>
              <w:tabs>
                <w:tab w:val="left" w:pos="322"/>
              </w:tabs>
            </w:pPr>
            <w:r>
              <w:t>Princip a skutečné řešení létajícího podsystému servisního robota. Volné těleso v 3D prostoru a způsob řízení jeho pohybu</w:t>
            </w:r>
          </w:p>
          <w:p w:rsidR="00982B32" w:rsidRPr="008640EA" w:rsidRDefault="00982B32" w:rsidP="0010688A">
            <w:pPr>
              <w:numPr>
                <w:ilvl w:val="0"/>
                <w:numId w:val="22"/>
              </w:numPr>
              <w:jc w:val="both"/>
            </w:pPr>
            <w:r>
              <w:t>- 14. Případové studie</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699"/>
        </w:trPr>
        <w:tc>
          <w:tcPr>
            <w:tcW w:w="9855" w:type="dxa"/>
            <w:gridSpan w:val="8"/>
            <w:tcBorders>
              <w:top w:val="nil"/>
            </w:tcBorders>
          </w:tcPr>
          <w:p w:rsidR="00982B32" w:rsidRPr="001C0137" w:rsidRDefault="00982B32" w:rsidP="0010688A">
            <w:pPr>
              <w:jc w:val="both"/>
              <w:rPr>
                <w:b/>
                <w:bCs/>
              </w:rPr>
            </w:pPr>
            <w:r w:rsidRPr="001C0137">
              <w:rPr>
                <w:b/>
                <w:bCs/>
              </w:rPr>
              <w:t>Povinná literatura:</w:t>
            </w:r>
          </w:p>
          <w:p w:rsidR="00982B32" w:rsidRPr="000E2886" w:rsidRDefault="00982B32" w:rsidP="0010688A">
            <w:r w:rsidRPr="000E2886">
              <w:t xml:space="preserve">MATIČKA, R., TALÁCKO,J.: </w:t>
            </w:r>
            <w:r w:rsidRPr="000E2886">
              <w:rPr>
                <w:i/>
              </w:rPr>
              <w:t>Mechanismy manipulátorů a průmyslových robotů</w:t>
            </w:r>
            <w:r w:rsidRPr="000E2886">
              <w:t>, SNTL Praha 1980</w:t>
            </w:r>
          </w:p>
          <w:p w:rsidR="00982B32" w:rsidRPr="000E2886" w:rsidRDefault="00982B32" w:rsidP="0010688A">
            <w:r w:rsidRPr="000E2886">
              <w:t xml:space="preserve">SKAŘUPA, J: </w:t>
            </w:r>
            <w:r w:rsidRPr="000E2886">
              <w:rPr>
                <w:i/>
              </w:rPr>
              <w:t>Průmyslové roboty a manipulátory</w:t>
            </w:r>
            <w:r w:rsidRPr="000E2886">
              <w:t>, učební text Vysoké školy báňské – Technické univerzity, Ostrava, Ostrava 2007, ISBN 978-80-248-1522-0</w:t>
            </w:r>
          </w:p>
          <w:p w:rsidR="00982B32" w:rsidRDefault="00982B32" w:rsidP="004458C0">
            <w:pPr>
              <w:rPr>
                <w:ins w:id="3600" w:author="vopatrilova" w:date="2018-11-19T12:43:00Z"/>
              </w:rPr>
            </w:pPr>
            <w:r w:rsidRPr="000E2886">
              <w:t xml:space="preserve">SKAŘUPA, J: </w:t>
            </w:r>
            <w:r w:rsidRPr="000E2886">
              <w:rPr>
                <w:i/>
              </w:rPr>
              <w:t>Roboty a manipulátory</w:t>
            </w:r>
            <w:r w:rsidRPr="000E2886">
              <w:t>, učební text Vysoké školy báňské – Technické univerzity, Ostrava, Ostrava 2012, ISBN 978-80-248-2613-4</w:t>
            </w:r>
          </w:p>
          <w:p w:rsidR="003953E9" w:rsidRPr="004458C0" w:rsidRDefault="004458C0">
            <w:pPr>
              <w:rPr>
                <w:ins w:id="3601" w:author="vopatrilova" w:date="2018-11-19T12:43:00Z"/>
              </w:rPr>
              <w:pPrChange w:id="3602" w:author="Jiří Vojtěšek" w:date="2018-11-22T22:36:00Z">
                <w:pPr>
                  <w:pStyle w:val="Odstavecseseznamem"/>
                  <w:numPr>
                    <w:numId w:val="75"/>
                  </w:numPr>
                  <w:spacing w:after="200" w:line="276" w:lineRule="auto"/>
                  <w:ind w:hanging="360"/>
                </w:pPr>
              </w:pPrChange>
            </w:pPr>
            <w:ins w:id="3603" w:author="vopatrilova" w:date="2018-11-19T12:43:00Z">
              <w:r w:rsidRPr="004458C0">
                <w:t>SICILIANO</w:t>
              </w:r>
              <w:r w:rsidR="00A52B6E" w:rsidRPr="004458C0">
                <w:rPr>
                  <w:rPrChange w:id="3604" w:author="Jiří Vojtěšek" w:date="2018-11-22T22:37:00Z">
                    <w:rPr>
                      <w:b/>
                    </w:rPr>
                  </w:rPrChange>
                </w:rPr>
                <w:t xml:space="preserve">,B., </w:t>
              </w:r>
              <w:r w:rsidRPr="004458C0">
                <w:t xml:space="preserve">KHATIB </w:t>
              </w:r>
              <w:r w:rsidR="00A52B6E" w:rsidRPr="004458C0">
                <w:rPr>
                  <w:rPrChange w:id="3605" w:author="Jiří Vojtěšek" w:date="2018-11-22T22:37:00Z">
                    <w:rPr>
                      <w:b/>
                    </w:rPr>
                  </w:rPrChange>
                </w:rPr>
                <w:t>O.</w:t>
              </w:r>
              <w:r w:rsidR="000A6BFE" w:rsidRPr="004458C0">
                <w:t xml:space="preserve"> : </w:t>
              </w:r>
              <w:r w:rsidR="000A6BFE" w:rsidRPr="004458C0">
                <w:rPr>
                  <w:i/>
                  <w:rPrChange w:id="3606" w:author="Jiří Vojtěšek" w:date="2018-11-22T22:37:00Z">
                    <w:rPr/>
                  </w:rPrChange>
                </w:rPr>
                <w:t>Spriner handbook of Robotics</w:t>
              </w:r>
              <w:r w:rsidR="000A6BFE" w:rsidRPr="004458C0">
                <w:t>, Springer-Verlag Berlin Heidelberg 2008, e-ISBN: 978-3-540-30301-5</w:t>
              </w:r>
            </w:ins>
          </w:p>
          <w:p w:rsidR="000A6BFE" w:rsidRPr="000E2886" w:rsidRDefault="000A6BFE" w:rsidP="004458C0"/>
          <w:p w:rsidR="00982B32" w:rsidRPr="000E2886" w:rsidRDefault="00982B32" w:rsidP="004458C0">
            <w:pPr>
              <w:rPr>
                <w:b/>
              </w:rPr>
            </w:pPr>
            <w:r w:rsidRPr="000E2886">
              <w:rPr>
                <w:b/>
              </w:rPr>
              <w:t>Doporučená literatura:</w:t>
            </w:r>
          </w:p>
          <w:p w:rsidR="00982B32" w:rsidRPr="004458C0" w:rsidRDefault="00982B32" w:rsidP="004458C0">
            <w:pPr>
              <w:rPr>
                <w:ins w:id="3607" w:author="vopatrilova" w:date="2018-11-19T12:44:00Z"/>
              </w:rPr>
            </w:pPr>
            <w:r w:rsidRPr="004458C0">
              <w:t xml:space="preserve">BRADLEY D.A &amp;kol.: </w:t>
            </w:r>
            <w:r w:rsidRPr="004458C0">
              <w:rPr>
                <w:i/>
              </w:rPr>
              <w:t>Machatronics,</w:t>
            </w:r>
            <w:r w:rsidRPr="004458C0">
              <w:t xml:space="preserve"> Chapman &amp;Hall1991. ISBN 0-412-58290-2</w:t>
            </w:r>
          </w:p>
          <w:p w:rsidR="000A6BFE" w:rsidRPr="004458C0" w:rsidRDefault="000A6BFE">
            <w:pPr>
              <w:rPr>
                <w:ins w:id="3608" w:author="vopatrilova" w:date="2018-11-19T12:44:00Z"/>
              </w:rPr>
              <w:pPrChange w:id="3609" w:author="Jiří Vojtěšek" w:date="2018-11-22T22:37:00Z">
                <w:pPr>
                  <w:ind w:left="567" w:hanging="527"/>
                </w:pPr>
              </w:pPrChange>
            </w:pPr>
            <w:ins w:id="3610" w:author="vopatrilova" w:date="2018-11-19T12:44:00Z">
              <w:del w:id="3611" w:author="Jiří Vojtěšek" w:date="2018-11-22T22:37:00Z">
                <w:r w:rsidRPr="004458C0" w:rsidDel="004458C0">
                  <w:rPr>
                    <w:rPrChange w:id="3612" w:author="Jiří Vojtěšek" w:date="2018-11-22T22:37:00Z">
                      <w:rPr>
                        <w:b/>
                      </w:rPr>
                    </w:rPrChange>
                  </w:rPr>
                  <w:delText xml:space="preserve">K.J. </w:delText>
                </w:r>
              </w:del>
              <w:r w:rsidR="004458C0" w:rsidRPr="004458C0">
                <w:t>WALDRON</w:t>
              </w:r>
            </w:ins>
            <w:ins w:id="3613" w:author="Jiří Vojtěšek" w:date="2018-11-22T22:37:00Z">
              <w:r w:rsidR="004458C0">
                <w:t xml:space="preserve">, </w:t>
              </w:r>
              <w:r w:rsidR="004458C0" w:rsidRPr="003C116F">
                <w:t>K.</w:t>
              </w:r>
              <w:r w:rsidR="004458C0">
                <w:t xml:space="preserve"> </w:t>
              </w:r>
              <w:r w:rsidR="004458C0" w:rsidRPr="003C116F">
                <w:t>J.</w:t>
              </w:r>
            </w:ins>
            <w:ins w:id="3614" w:author="vopatrilova" w:date="2018-11-19T12:44:00Z">
              <w:r w:rsidRPr="004458C0">
                <w:rPr>
                  <w:rPrChange w:id="3615" w:author="Jiří Vojtěšek" w:date="2018-11-22T22:37:00Z">
                    <w:rPr>
                      <w:b/>
                    </w:rPr>
                  </w:rPrChange>
                </w:rPr>
                <w:t xml:space="preserve">: </w:t>
              </w:r>
              <w:r w:rsidRPr="004458C0">
                <w:rPr>
                  <w:i/>
                  <w:rPrChange w:id="3616" w:author="Jiří Vojtěšek" w:date="2018-11-22T22:37:00Z">
                    <w:rPr>
                      <w:b/>
                    </w:rPr>
                  </w:rPrChange>
                </w:rPr>
                <w:t>A method of studying joint geometry</w:t>
              </w:r>
              <w:r w:rsidRPr="004458C0">
                <w:rPr>
                  <w:rPrChange w:id="3617" w:author="Jiří Vojtěšek" w:date="2018-11-22T22:37:00Z">
                    <w:rPr>
                      <w:b/>
                    </w:rPr>
                  </w:rPrChange>
                </w:rPr>
                <w:t>, Mechan. Machine Theory 7, 347–353 , (1972)</w:t>
              </w:r>
            </w:ins>
          </w:p>
          <w:p w:rsidR="000A6BFE" w:rsidRPr="004458C0" w:rsidDel="004458C0" w:rsidRDefault="000A6BFE" w:rsidP="004458C0">
            <w:pPr>
              <w:rPr>
                <w:ins w:id="3618" w:author="vopatrilova" w:date="2018-11-19T12:44:00Z"/>
                <w:del w:id="3619" w:author="Jiří Vojtěšek" w:date="2018-11-22T22:37:00Z"/>
                <w:rFonts w:ascii="Calibri" w:hAnsi="Calibri"/>
                <w:color w:val="000000"/>
              </w:rPr>
            </w:pPr>
          </w:p>
          <w:p w:rsidR="003953E9" w:rsidRDefault="004458C0">
            <w:pPr>
              <w:rPr>
                <w:ins w:id="3620" w:author="vopatrilova" w:date="2018-11-19T12:44:00Z"/>
                <w:b/>
              </w:rPr>
              <w:pPrChange w:id="3621" w:author="Jiří Vojtěšek" w:date="2018-11-22T22:37:00Z">
                <w:pPr>
                  <w:ind w:left="889" w:hanging="889"/>
                </w:pPr>
              </w:pPrChange>
            </w:pPr>
            <w:ins w:id="3622" w:author="vopatrilova" w:date="2018-11-19T12:44:00Z">
              <w:r w:rsidRPr="004458C0">
                <w:t>CRITCHLOW</w:t>
              </w:r>
              <w:r w:rsidR="000A6BFE" w:rsidRPr="004458C0">
                <w:rPr>
                  <w:rPrChange w:id="3623" w:author="Jiří Vojtěšek" w:date="2018-11-22T22:37:00Z">
                    <w:rPr>
                      <w:b/>
                    </w:rPr>
                  </w:rPrChange>
                </w:rPr>
                <w:t xml:space="preserve">, A. J.  </w:t>
              </w:r>
              <w:r w:rsidR="000A6BFE" w:rsidRPr="004458C0">
                <w:rPr>
                  <w:i/>
                  <w:rPrChange w:id="3624" w:author="Jiří Vojtěšek" w:date="2018-11-22T22:37:00Z">
                    <w:rPr/>
                  </w:rPrChange>
                </w:rPr>
                <w:t>Introduction to Robotics</w:t>
              </w:r>
              <w:r w:rsidR="000A6BFE" w:rsidRPr="0024143A">
                <w:t>. New York : Macmillan, 1985. ISBN 0023255900</w:t>
              </w:r>
            </w:ins>
          </w:p>
          <w:p w:rsidR="000A6BFE" w:rsidRPr="000E2886" w:rsidRDefault="000A6BFE" w:rsidP="004458C0"/>
          <w:p w:rsidR="00982B32" w:rsidRPr="004F59BF" w:rsidRDefault="00982B32" w:rsidP="00B2127E">
            <w:r w:rsidRPr="000E2886">
              <w:t>Kompletní systém přednášek ve formátu *.pdf umístěných na LMS systému univerzity (Moodle).</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22</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30"/>
        </w:trPr>
        <w:tc>
          <w:tcPr>
            <w:tcW w:w="9855" w:type="dxa"/>
            <w:gridSpan w:val="8"/>
          </w:tcPr>
          <w:p w:rsidR="00982B32" w:rsidRDefault="00982B32" w:rsidP="0010688A">
            <w:r w:rsidRPr="00F42717">
              <w:rPr>
                <w:sz w:val="18"/>
              </w:rPr>
              <w:t xml:space="preserve">Vyučující na FAI má trvale vypsány a zveřejněny konzultace minimálně 2h/týden v rámci kterých mají možnosti konzultovat podrobněji probíranou látku. Dále mohou studenti komunikovat s vyučujícím pomocí e-mailu a LMS Moodle. </w:t>
            </w:r>
          </w:p>
        </w:tc>
      </w:tr>
    </w:tbl>
    <w:p w:rsidR="00873686" w:rsidRDefault="00873686">
      <w:pPr>
        <w:rPr>
          <w:ins w:id="3625" w:author="vopatrilova" w:date="2018-11-20T15:24:00Z"/>
        </w:rPr>
      </w:pPr>
      <w:ins w:id="3626" w:author="vopatrilova" w:date="2018-11-20T15:2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627">
          <w:tblGrid>
            <w:gridCol w:w="115"/>
            <w:gridCol w:w="2971"/>
            <w:gridCol w:w="567"/>
            <w:gridCol w:w="1134"/>
            <w:gridCol w:w="889"/>
            <w:gridCol w:w="816"/>
            <w:gridCol w:w="2156"/>
            <w:gridCol w:w="539"/>
            <w:gridCol w:w="668"/>
            <w:gridCol w:w="115"/>
          </w:tblGrid>
        </w:tblGridChange>
      </w:tblGrid>
      <w:tr w:rsidR="00982B32" w:rsidRPr="005958D6" w:rsidTr="0010688A">
        <w:tc>
          <w:tcPr>
            <w:tcW w:w="9855" w:type="dxa"/>
            <w:gridSpan w:val="8"/>
            <w:tcBorders>
              <w:bottom w:val="double" w:sz="4" w:space="0" w:color="auto"/>
            </w:tcBorders>
            <w:shd w:val="clear" w:color="auto" w:fill="BDD6EE"/>
          </w:tcPr>
          <w:p w:rsidR="00982B32" w:rsidRPr="005958D6" w:rsidRDefault="00982B32" w:rsidP="0010688A">
            <w:pPr>
              <w:tabs>
                <w:tab w:val="right" w:pos="9458"/>
              </w:tabs>
              <w:jc w:val="both"/>
              <w:rPr>
                <w:b/>
                <w:sz w:val="28"/>
              </w:rPr>
            </w:pPr>
            <w:r w:rsidRPr="005958D6">
              <w:lastRenderedPageBreak/>
              <w:br w:type="page"/>
            </w:r>
            <w:r w:rsidRPr="005958D6">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RPr="005958D6" w:rsidTr="0010688A">
        <w:tc>
          <w:tcPr>
            <w:tcW w:w="3086" w:type="dxa"/>
            <w:tcBorders>
              <w:top w:val="double" w:sz="4" w:space="0" w:color="auto"/>
            </w:tcBorders>
            <w:shd w:val="clear" w:color="auto" w:fill="F7CAAC"/>
          </w:tcPr>
          <w:p w:rsidR="00982B32" w:rsidRPr="005958D6" w:rsidRDefault="00982B32" w:rsidP="0010688A">
            <w:pPr>
              <w:jc w:val="both"/>
              <w:rPr>
                <w:b/>
              </w:rPr>
            </w:pPr>
            <w:r w:rsidRPr="005958D6">
              <w:rPr>
                <w:b/>
              </w:rPr>
              <w:t>Název studijního předmětu</w:t>
            </w:r>
          </w:p>
        </w:tc>
        <w:tc>
          <w:tcPr>
            <w:tcW w:w="6769" w:type="dxa"/>
            <w:gridSpan w:val="7"/>
            <w:tcBorders>
              <w:top w:val="double" w:sz="4" w:space="0" w:color="auto"/>
            </w:tcBorders>
          </w:tcPr>
          <w:p w:rsidR="00982B32" w:rsidRPr="005958D6" w:rsidRDefault="00982B32" w:rsidP="0010688A">
            <w:pPr>
              <w:jc w:val="both"/>
            </w:pPr>
            <w:bookmarkStart w:id="3628" w:name="laboratorRealnychProcesu"/>
            <w:r>
              <w:t>Laboratoř</w:t>
            </w:r>
            <w:r w:rsidRPr="00E02EF1">
              <w:t xml:space="preserve"> reálných procesů</w:t>
            </w:r>
            <w:bookmarkEnd w:id="3628"/>
          </w:p>
        </w:tc>
      </w:tr>
      <w:tr w:rsidR="00982B32" w:rsidRPr="005958D6" w:rsidTr="0010688A">
        <w:tc>
          <w:tcPr>
            <w:tcW w:w="3086" w:type="dxa"/>
            <w:shd w:val="clear" w:color="auto" w:fill="F7CAAC"/>
          </w:tcPr>
          <w:p w:rsidR="00982B32" w:rsidRPr="005958D6" w:rsidRDefault="00982B32" w:rsidP="0010688A">
            <w:pPr>
              <w:jc w:val="both"/>
              <w:rPr>
                <w:b/>
              </w:rPr>
            </w:pPr>
            <w:r w:rsidRPr="005958D6">
              <w:rPr>
                <w:b/>
              </w:rPr>
              <w:t>Typ předmětu</w:t>
            </w:r>
          </w:p>
        </w:tc>
        <w:tc>
          <w:tcPr>
            <w:tcW w:w="3406" w:type="dxa"/>
            <w:gridSpan w:val="4"/>
          </w:tcPr>
          <w:p w:rsidR="00982B32" w:rsidRDefault="00982B32" w:rsidP="0010688A">
            <w:pPr>
              <w:jc w:val="both"/>
            </w:pPr>
            <w:r w:rsidRPr="005958D6">
              <w:t>Povinný</w:t>
            </w:r>
            <w:r>
              <w:t xml:space="preserve"> pro specializaci: </w:t>
            </w:r>
          </w:p>
          <w:p w:rsidR="00982B32" w:rsidRPr="005958D6" w:rsidRDefault="00982B32" w:rsidP="0010688A">
            <w:pPr>
              <w:jc w:val="both"/>
            </w:pPr>
            <w:r>
              <w:t>Průmyslová automatizace</w:t>
            </w:r>
          </w:p>
        </w:tc>
        <w:tc>
          <w:tcPr>
            <w:tcW w:w="2695" w:type="dxa"/>
            <w:gridSpan w:val="2"/>
            <w:shd w:val="clear" w:color="auto" w:fill="F7CAAC"/>
          </w:tcPr>
          <w:p w:rsidR="00982B32" w:rsidRPr="005958D6" w:rsidRDefault="00982B32" w:rsidP="0010688A">
            <w:pPr>
              <w:jc w:val="both"/>
            </w:pPr>
            <w:r w:rsidRPr="005958D6">
              <w:rPr>
                <w:b/>
              </w:rPr>
              <w:t>doporučený ročník / semestr</w:t>
            </w:r>
          </w:p>
        </w:tc>
        <w:tc>
          <w:tcPr>
            <w:tcW w:w="668" w:type="dxa"/>
          </w:tcPr>
          <w:p w:rsidR="00982B32" w:rsidRPr="005958D6" w:rsidRDefault="00982B32" w:rsidP="0010688A">
            <w:pPr>
              <w:jc w:val="both"/>
            </w:pPr>
            <w:r w:rsidRPr="005958D6">
              <w:t>2/</w:t>
            </w:r>
            <w:r>
              <w:t>L</w:t>
            </w:r>
          </w:p>
        </w:tc>
      </w:tr>
      <w:tr w:rsidR="00982B32" w:rsidRPr="005958D6" w:rsidTr="0010688A">
        <w:tc>
          <w:tcPr>
            <w:tcW w:w="3086" w:type="dxa"/>
            <w:shd w:val="clear" w:color="auto" w:fill="F7CAAC"/>
          </w:tcPr>
          <w:p w:rsidR="00982B32" w:rsidRPr="005958D6" w:rsidRDefault="00982B32" w:rsidP="0010688A">
            <w:pPr>
              <w:jc w:val="both"/>
              <w:rPr>
                <w:b/>
              </w:rPr>
            </w:pPr>
            <w:r w:rsidRPr="005958D6">
              <w:rPr>
                <w:b/>
              </w:rPr>
              <w:t>Rozsah studijního předmětu</w:t>
            </w:r>
          </w:p>
        </w:tc>
        <w:tc>
          <w:tcPr>
            <w:tcW w:w="1701" w:type="dxa"/>
            <w:gridSpan w:val="2"/>
          </w:tcPr>
          <w:p w:rsidR="00982B32" w:rsidRPr="005958D6" w:rsidRDefault="00982B32" w:rsidP="0010688A">
            <w:pPr>
              <w:jc w:val="both"/>
            </w:pPr>
            <w:r>
              <w:t>42</w:t>
            </w:r>
            <w:r w:rsidRPr="005958D6">
              <w:t>c</w:t>
            </w:r>
          </w:p>
        </w:tc>
        <w:tc>
          <w:tcPr>
            <w:tcW w:w="889" w:type="dxa"/>
            <w:shd w:val="clear" w:color="auto" w:fill="F7CAAC"/>
          </w:tcPr>
          <w:p w:rsidR="00982B32" w:rsidRPr="005958D6" w:rsidRDefault="00982B32" w:rsidP="0010688A">
            <w:pPr>
              <w:jc w:val="both"/>
              <w:rPr>
                <w:b/>
              </w:rPr>
            </w:pPr>
            <w:r w:rsidRPr="005958D6">
              <w:rPr>
                <w:b/>
              </w:rPr>
              <w:t xml:space="preserve">hod. </w:t>
            </w:r>
          </w:p>
        </w:tc>
        <w:tc>
          <w:tcPr>
            <w:tcW w:w="816" w:type="dxa"/>
          </w:tcPr>
          <w:p w:rsidR="00982B32" w:rsidRPr="005958D6" w:rsidRDefault="00982B32" w:rsidP="0010688A">
            <w:pPr>
              <w:jc w:val="both"/>
            </w:pPr>
          </w:p>
        </w:tc>
        <w:tc>
          <w:tcPr>
            <w:tcW w:w="2156" w:type="dxa"/>
            <w:shd w:val="clear" w:color="auto" w:fill="F7CAAC"/>
          </w:tcPr>
          <w:p w:rsidR="00982B32" w:rsidRPr="005958D6" w:rsidRDefault="00982B32" w:rsidP="0010688A">
            <w:pPr>
              <w:jc w:val="both"/>
              <w:rPr>
                <w:b/>
              </w:rPr>
            </w:pPr>
            <w:r w:rsidRPr="005958D6">
              <w:rPr>
                <w:b/>
              </w:rPr>
              <w:t>kreditů</w:t>
            </w:r>
          </w:p>
        </w:tc>
        <w:tc>
          <w:tcPr>
            <w:tcW w:w="1207" w:type="dxa"/>
            <w:gridSpan w:val="2"/>
          </w:tcPr>
          <w:p w:rsidR="00982B32" w:rsidRPr="005958D6" w:rsidRDefault="00982B32" w:rsidP="0010688A">
            <w:pPr>
              <w:jc w:val="both"/>
            </w:pPr>
            <w:r>
              <w:t>3</w:t>
            </w:r>
          </w:p>
        </w:tc>
      </w:tr>
      <w:tr w:rsidR="00982B32" w:rsidRPr="005958D6" w:rsidTr="0010688A">
        <w:tc>
          <w:tcPr>
            <w:tcW w:w="3086" w:type="dxa"/>
            <w:shd w:val="clear" w:color="auto" w:fill="F7CAAC"/>
          </w:tcPr>
          <w:p w:rsidR="00982B32" w:rsidRPr="005958D6" w:rsidRDefault="00982B32" w:rsidP="0010688A">
            <w:pPr>
              <w:jc w:val="both"/>
              <w:rPr>
                <w:b/>
                <w:sz w:val="22"/>
              </w:rPr>
            </w:pPr>
            <w:r w:rsidRPr="005958D6">
              <w:rPr>
                <w:b/>
              </w:rPr>
              <w:t>Prerekvizity, korekvizity, ekvivalence</w:t>
            </w:r>
          </w:p>
        </w:tc>
        <w:tc>
          <w:tcPr>
            <w:tcW w:w="6769" w:type="dxa"/>
            <w:gridSpan w:val="7"/>
          </w:tcPr>
          <w:p w:rsidR="00982B32" w:rsidRPr="005958D6" w:rsidRDefault="00982B32" w:rsidP="0010688A">
            <w:pPr>
              <w:jc w:val="both"/>
            </w:pPr>
            <w:r w:rsidRPr="005958D6">
              <w:t>nejsou</w:t>
            </w:r>
          </w:p>
        </w:tc>
      </w:tr>
      <w:tr w:rsidR="00982B32" w:rsidRPr="005958D6" w:rsidTr="0010688A">
        <w:tc>
          <w:tcPr>
            <w:tcW w:w="3086" w:type="dxa"/>
            <w:shd w:val="clear" w:color="auto" w:fill="F7CAAC"/>
          </w:tcPr>
          <w:p w:rsidR="00982B32" w:rsidRPr="005958D6" w:rsidRDefault="00982B32" w:rsidP="0010688A">
            <w:pPr>
              <w:jc w:val="both"/>
              <w:rPr>
                <w:b/>
              </w:rPr>
            </w:pPr>
            <w:r w:rsidRPr="005958D6">
              <w:rPr>
                <w:b/>
              </w:rPr>
              <w:t>Způsob ověření studijních výsledků</w:t>
            </w:r>
          </w:p>
        </w:tc>
        <w:tc>
          <w:tcPr>
            <w:tcW w:w="3406" w:type="dxa"/>
            <w:gridSpan w:val="4"/>
          </w:tcPr>
          <w:p w:rsidR="00982B32" w:rsidRPr="005958D6" w:rsidRDefault="00982B32" w:rsidP="0010688A">
            <w:pPr>
              <w:jc w:val="both"/>
            </w:pPr>
            <w:r w:rsidRPr="005958D6">
              <w:t>klasifikovaný zápočet</w:t>
            </w:r>
          </w:p>
        </w:tc>
        <w:tc>
          <w:tcPr>
            <w:tcW w:w="2156" w:type="dxa"/>
            <w:shd w:val="clear" w:color="auto" w:fill="F7CAAC"/>
          </w:tcPr>
          <w:p w:rsidR="00982B32" w:rsidRPr="005958D6" w:rsidRDefault="00982B32" w:rsidP="0010688A">
            <w:pPr>
              <w:jc w:val="both"/>
              <w:rPr>
                <w:b/>
              </w:rPr>
            </w:pPr>
            <w:r w:rsidRPr="005958D6">
              <w:rPr>
                <w:b/>
              </w:rPr>
              <w:t>Forma výuky</w:t>
            </w:r>
          </w:p>
        </w:tc>
        <w:tc>
          <w:tcPr>
            <w:tcW w:w="1207" w:type="dxa"/>
            <w:gridSpan w:val="2"/>
          </w:tcPr>
          <w:p w:rsidR="00982B32" w:rsidRPr="005958D6" w:rsidRDefault="00982B32" w:rsidP="0010688A">
            <w:pPr>
              <w:jc w:val="both"/>
            </w:pPr>
            <w:r w:rsidRPr="005958D6">
              <w:t>cvičení</w:t>
            </w:r>
          </w:p>
        </w:tc>
      </w:tr>
      <w:tr w:rsidR="00982B32" w:rsidRPr="005958D6" w:rsidTr="0010688A">
        <w:tc>
          <w:tcPr>
            <w:tcW w:w="3086" w:type="dxa"/>
            <w:shd w:val="clear" w:color="auto" w:fill="F7CAAC"/>
          </w:tcPr>
          <w:p w:rsidR="00982B32" w:rsidRPr="005958D6" w:rsidRDefault="00982B32" w:rsidP="0010688A">
            <w:pPr>
              <w:jc w:val="both"/>
              <w:rPr>
                <w:b/>
              </w:rPr>
            </w:pPr>
            <w:r w:rsidRPr="005958D6">
              <w:rPr>
                <w:b/>
              </w:rPr>
              <w:t>Forma způsobu ověření studijních výsledků a další požadavky na studenta</w:t>
            </w:r>
          </w:p>
        </w:tc>
        <w:tc>
          <w:tcPr>
            <w:tcW w:w="6769" w:type="dxa"/>
            <w:gridSpan w:val="7"/>
            <w:tcBorders>
              <w:bottom w:val="nil"/>
            </w:tcBorders>
          </w:tcPr>
          <w:p w:rsidR="00982B32" w:rsidRPr="005958D6" w:rsidRDefault="00982B32" w:rsidP="0010688A">
            <w:pPr>
              <w:jc w:val="both"/>
            </w:pPr>
            <w:r>
              <w:t>Písemná</w:t>
            </w:r>
            <w:r w:rsidRPr="005958D6">
              <w:t xml:space="preserve"> i ústní forma</w:t>
            </w:r>
          </w:p>
          <w:p w:rsidR="00982B32" w:rsidRPr="005958D6" w:rsidRDefault="00982B32" w:rsidP="0010688A">
            <w:pPr>
              <w:jc w:val="both"/>
            </w:pPr>
            <w:r w:rsidRPr="005958D6">
              <w:t xml:space="preserve">1. Povinná a aktivní účast na jednotlivých cvičeních (80% účast na cvičení). </w:t>
            </w:r>
          </w:p>
          <w:p w:rsidR="00982B32" w:rsidRPr="005958D6" w:rsidRDefault="00982B32" w:rsidP="0010688A">
            <w:pPr>
              <w:jc w:val="both"/>
            </w:pPr>
            <w:r w:rsidRPr="005958D6">
              <w:t xml:space="preserve">2. </w:t>
            </w:r>
            <w:r>
              <w:t xml:space="preserve">Vypracování, </w:t>
            </w:r>
            <w:r w:rsidRPr="00A83A4D">
              <w:t xml:space="preserve">odevzdání </w:t>
            </w:r>
            <w:r>
              <w:t>a</w:t>
            </w:r>
            <w:r w:rsidRPr="00A83A4D">
              <w:t xml:space="preserve"> obhájení protokolů ze všech </w:t>
            </w:r>
            <w:r>
              <w:t>projektů</w:t>
            </w:r>
            <w:r w:rsidRPr="00A83A4D">
              <w:t>.</w:t>
            </w:r>
          </w:p>
          <w:p w:rsidR="00982B32" w:rsidRPr="005958D6" w:rsidRDefault="00982B32" w:rsidP="0010688A">
            <w:pPr>
              <w:jc w:val="both"/>
            </w:pPr>
          </w:p>
        </w:tc>
      </w:tr>
      <w:tr w:rsidR="00982B32" w:rsidRPr="005958D6" w:rsidTr="0010688A">
        <w:trPr>
          <w:trHeight w:val="554"/>
        </w:trPr>
        <w:tc>
          <w:tcPr>
            <w:tcW w:w="9855" w:type="dxa"/>
            <w:gridSpan w:val="8"/>
            <w:tcBorders>
              <w:top w:val="nil"/>
            </w:tcBorders>
          </w:tcPr>
          <w:p w:rsidR="00982B32" w:rsidRPr="005958D6" w:rsidRDefault="00982B32" w:rsidP="0010688A">
            <w:pPr>
              <w:jc w:val="both"/>
            </w:pPr>
          </w:p>
        </w:tc>
      </w:tr>
      <w:tr w:rsidR="00982B32" w:rsidRPr="005958D6" w:rsidTr="0010688A">
        <w:trPr>
          <w:trHeight w:val="197"/>
        </w:trPr>
        <w:tc>
          <w:tcPr>
            <w:tcW w:w="3086" w:type="dxa"/>
            <w:tcBorders>
              <w:top w:val="nil"/>
            </w:tcBorders>
            <w:shd w:val="clear" w:color="auto" w:fill="F7CAAC"/>
          </w:tcPr>
          <w:p w:rsidR="00982B32" w:rsidRPr="005958D6" w:rsidRDefault="00982B32" w:rsidP="0010688A">
            <w:pPr>
              <w:jc w:val="both"/>
              <w:rPr>
                <w:b/>
              </w:rPr>
            </w:pPr>
            <w:r w:rsidRPr="005958D6">
              <w:rPr>
                <w:b/>
              </w:rPr>
              <w:t>Garant předmětu</w:t>
            </w:r>
          </w:p>
        </w:tc>
        <w:tc>
          <w:tcPr>
            <w:tcW w:w="6769" w:type="dxa"/>
            <w:gridSpan w:val="7"/>
            <w:tcBorders>
              <w:top w:val="nil"/>
            </w:tcBorders>
          </w:tcPr>
          <w:p w:rsidR="00982B32" w:rsidRPr="005958D6" w:rsidRDefault="00982B32" w:rsidP="0010688A">
            <w:pPr>
              <w:jc w:val="both"/>
            </w:pPr>
            <w:r w:rsidRPr="005958D6">
              <w:t>Ing. Petr Chalupa, Ph.D.</w:t>
            </w:r>
          </w:p>
        </w:tc>
      </w:tr>
      <w:tr w:rsidR="00982B32" w:rsidRPr="005958D6" w:rsidTr="0010688A">
        <w:trPr>
          <w:trHeight w:val="243"/>
        </w:trPr>
        <w:tc>
          <w:tcPr>
            <w:tcW w:w="3086" w:type="dxa"/>
            <w:tcBorders>
              <w:top w:val="nil"/>
            </w:tcBorders>
            <w:shd w:val="clear" w:color="auto" w:fill="F7CAAC"/>
          </w:tcPr>
          <w:p w:rsidR="00982B32" w:rsidRPr="005958D6" w:rsidRDefault="00982B32" w:rsidP="0010688A">
            <w:pPr>
              <w:jc w:val="both"/>
              <w:rPr>
                <w:b/>
              </w:rPr>
            </w:pPr>
            <w:r w:rsidRPr="005958D6">
              <w:rPr>
                <w:b/>
              </w:rPr>
              <w:t>Zapojení garanta do výuky předmětu</w:t>
            </w:r>
          </w:p>
        </w:tc>
        <w:tc>
          <w:tcPr>
            <w:tcW w:w="6769" w:type="dxa"/>
            <w:gridSpan w:val="7"/>
            <w:tcBorders>
              <w:top w:val="nil"/>
            </w:tcBorders>
          </w:tcPr>
          <w:p w:rsidR="00982B32" w:rsidRPr="005958D6" w:rsidRDefault="00982B32" w:rsidP="0010688A">
            <w:pPr>
              <w:jc w:val="both"/>
            </w:pPr>
            <w:r>
              <w:t>Metodicky, vede cvičení</w:t>
            </w:r>
          </w:p>
        </w:tc>
      </w:tr>
      <w:tr w:rsidR="00982B32" w:rsidRPr="005958D6" w:rsidTr="0010688A">
        <w:tc>
          <w:tcPr>
            <w:tcW w:w="3086" w:type="dxa"/>
            <w:shd w:val="clear" w:color="auto" w:fill="F7CAAC"/>
          </w:tcPr>
          <w:p w:rsidR="00982B32" w:rsidRPr="005958D6" w:rsidRDefault="00982B32" w:rsidP="0010688A">
            <w:pPr>
              <w:jc w:val="both"/>
              <w:rPr>
                <w:b/>
              </w:rPr>
            </w:pPr>
            <w:r w:rsidRPr="005958D6">
              <w:rPr>
                <w:b/>
              </w:rPr>
              <w:t>Vyučující</w:t>
            </w:r>
          </w:p>
        </w:tc>
        <w:tc>
          <w:tcPr>
            <w:tcW w:w="6769" w:type="dxa"/>
            <w:gridSpan w:val="7"/>
            <w:tcBorders>
              <w:bottom w:val="nil"/>
            </w:tcBorders>
          </w:tcPr>
          <w:p w:rsidR="00982B32" w:rsidRPr="005958D6" w:rsidRDefault="00982B32" w:rsidP="0010688A">
            <w:pPr>
              <w:jc w:val="both"/>
            </w:pPr>
            <w:r w:rsidRPr="005958D6">
              <w:t>Ing. Petr Chalupa, Ph.D.</w:t>
            </w:r>
            <w:r>
              <w:t xml:space="preserve"> (cvičení 100%)</w:t>
            </w:r>
          </w:p>
        </w:tc>
      </w:tr>
      <w:tr w:rsidR="00982B32" w:rsidRPr="005958D6" w:rsidTr="0010688A">
        <w:trPr>
          <w:trHeight w:val="554"/>
        </w:trPr>
        <w:tc>
          <w:tcPr>
            <w:tcW w:w="9855" w:type="dxa"/>
            <w:gridSpan w:val="8"/>
            <w:tcBorders>
              <w:top w:val="nil"/>
            </w:tcBorders>
          </w:tcPr>
          <w:p w:rsidR="00982B32" w:rsidRPr="005958D6" w:rsidRDefault="00982B32" w:rsidP="0010688A">
            <w:pPr>
              <w:jc w:val="both"/>
            </w:pPr>
          </w:p>
        </w:tc>
      </w:tr>
      <w:tr w:rsidR="00982B32" w:rsidRPr="005958D6" w:rsidTr="0010688A">
        <w:tc>
          <w:tcPr>
            <w:tcW w:w="3086" w:type="dxa"/>
            <w:shd w:val="clear" w:color="auto" w:fill="F7CAAC"/>
          </w:tcPr>
          <w:p w:rsidR="00982B32" w:rsidRPr="005958D6" w:rsidRDefault="00982B32" w:rsidP="0010688A">
            <w:pPr>
              <w:jc w:val="both"/>
              <w:rPr>
                <w:b/>
              </w:rPr>
            </w:pPr>
            <w:r w:rsidRPr="005958D6">
              <w:rPr>
                <w:b/>
              </w:rPr>
              <w:t>Stručná anotace předmětu</w:t>
            </w:r>
          </w:p>
        </w:tc>
        <w:tc>
          <w:tcPr>
            <w:tcW w:w="6769" w:type="dxa"/>
            <w:gridSpan w:val="7"/>
            <w:tcBorders>
              <w:bottom w:val="nil"/>
            </w:tcBorders>
          </w:tcPr>
          <w:p w:rsidR="00982B32" w:rsidRPr="005958D6" w:rsidRDefault="00982B32" w:rsidP="0010688A">
            <w:pPr>
              <w:jc w:val="both"/>
            </w:pPr>
          </w:p>
        </w:tc>
      </w:tr>
      <w:tr w:rsidR="00982B32" w:rsidRPr="005958D6" w:rsidTr="0010688A">
        <w:trPr>
          <w:trHeight w:val="3938"/>
        </w:trPr>
        <w:tc>
          <w:tcPr>
            <w:tcW w:w="9855" w:type="dxa"/>
            <w:gridSpan w:val="8"/>
            <w:tcBorders>
              <w:top w:val="nil"/>
              <w:bottom w:val="single" w:sz="12" w:space="0" w:color="auto"/>
            </w:tcBorders>
          </w:tcPr>
          <w:p w:rsidR="00982B32" w:rsidRPr="00C912F2" w:rsidRDefault="008C3AC8" w:rsidP="0010688A">
            <w:pPr>
              <w:jc w:val="both"/>
              <w:rPr>
                <w:szCs w:val="22"/>
                <w:rPrChange w:id="3629" w:author="vopatrilova" w:date="2018-11-19T09:44:00Z">
                  <w:rPr>
                    <w:szCs w:val="22"/>
                    <w:highlight w:val="yellow"/>
                  </w:rPr>
                </w:rPrChange>
              </w:rPr>
            </w:pPr>
            <w:r w:rsidRPr="008C3AC8">
              <w:rPr>
                <w:szCs w:val="22"/>
                <w:rPrChange w:id="3630" w:author="vopatrilova" w:date="2018-11-19T09:44:00Z">
                  <w:rPr>
                    <w:szCs w:val="22"/>
                    <w:highlight w:val="yellow"/>
                  </w:rPr>
                </w:rPrChange>
              </w:rPr>
              <w:t xml:space="preserve">Cílem předmětu je získání základních praktických dovedností v oblasti řízení procesů. Studenti budou schopni zjistit základní informace o chování procesu, analyzovat je a navrhnout jednoduchý řídicí systém. Každý student bude pracovat na 3 projektech, které jsou prováděny na různých laboratorních soustavách. Student si po dohodě s vedoucím cvičení vybere z dostupné nabídky soustav (magnetická levitace, kyvadlo, dvourotorový vícerozměrný systém, spřažené servomotory,…) </w:t>
            </w:r>
          </w:p>
          <w:p w:rsidR="00982B32" w:rsidRPr="00C912F2" w:rsidDel="00CD649E" w:rsidRDefault="008C3AC8" w:rsidP="0010688A">
            <w:pPr>
              <w:jc w:val="both"/>
              <w:rPr>
                <w:del w:id="3631" w:author="vopatrilova" w:date="2018-11-19T09:37:00Z"/>
                <w:szCs w:val="22"/>
                <w:rPrChange w:id="3632" w:author="vopatrilova" w:date="2018-11-19T09:44:00Z">
                  <w:rPr>
                    <w:del w:id="3633" w:author="vopatrilova" w:date="2018-11-19T09:37:00Z"/>
                    <w:szCs w:val="22"/>
                    <w:highlight w:val="yellow"/>
                  </w:rPr>
                </w:rPrChange>
              </w:rPr>
            </w:pPr>
            <w:del w:id="3634" w:author="vopatrilova" w:date="2018-11-19T09:37:00Z">
              <w:r w:rsidRPr="008C3AC8">
                <w:rPr>
                  <w:szCs w:val="22"/>
                  <w:rPrChange w:id="3635" w:author="vopatrilova" w:date="2018-11-19T09:44:00Z">
                    <w:rPr>
                      <w:szCs w:val="22"/>
                      <w:highlight w:val="yellow"/>
                    </w:rPr>
                  </w:rPrChange>
                </w:rPr>
                <w:delText xml:space="preserve">Zadání projektů závisí na reálné laboratorní soustavě, s níž se pracuje. Obecně spočívají v následujících bodech: </w:delText>
              </w:r>
            </w:del>
          </w:p>
          <w:p w:rsidR="00982B32" w:rsidRPr="00C912F2" w:rsidDel="00CD649E" w:rsidRDefault="008C3AC8" w:rsidP="0010688A">
            <w:pPr>
              <w:pStyle w:val="Odstavecseseznamem"/>
              <w:numPr>
                <w:ilvl w:val="0"/>
                <w:numId w:val="23"/>
              </w:numPr>
              <w:jc w:val="both"/>
              <w:rPr>
                <w:del w:id="3636" w:author="vopatrilova" w:date="2018-11-19T09:37:00Z"/>
                <w:szCs w:val="22"/>
                <w:rPrChange w:id="3637" w:author="vopatrilova" w:date="2018-11-19T09:44:00Z">
                  <w:rPr>
                    <w:del w:id="3638" w:author="vopatrilova" w:date="2018-11-19T09:37:00Z"/>
                    <w:szCs w:val="22"/>
                    <w:highlight w:val="yellow"/>
                  </w:rPr>
                </w:rPrChange>
              </w:rPr>
            </w:pPr>
            <w:del w:id="3639" w:author="vopatrilova" w:date="2018-11-19T09:37:00Z">
              <w:r w:rsidRPr="008C3AC8">
                <w:rPr>
                  <w:szCs w:val="22"/>
                  <w:rPrChange w:id="3640" w:author="vopatrilova" w:date="2018-11-19T09:44:00Z">
                    <w:rPr>
                      <w:szCs w:val="22"/>
                      <w:highlight w:val="yellow"/>
                    </w:rPr>
                  </w:rPrChange>
                </w:rPr>
                <w:delText xml:space="preserve">Seznámení se se soustavou </w:delText>
              </w:r>
            </w:del>
          </w:p>
          <w:p w:rsidR="00982B32" w:rsidRPr="00C912F2" w:rsidDel="00CD649E" w:rsidRDefault="008C3AC8" w:rsidP="0010688A">
            <w:pPr>
              <w:pStyle w:val="Odstavecseseznamem"/>
              <w:numPr>
                <w:ilvl w:val="0"/>
                <w:numId w:val="23"/>
              </w:numPr>
              <w:jc w:val="both"/>
              <w:rPr>
                <w:del w:id="3641" w:author="vopatrilova" w:date="2018-11-19T09:37:00Z"/>
                <w:szCs w:val="22"/>
                <w:rPrChange w:id="3642" w:author="vopatrilova" w:date="2018-11-19T09:44:00Z">
                  <w:rPr>
                    <w:del w:id="3643" w:author="vopatrilova" w:date="2018-11-19T09:37:00Z"/>
                    <w:szCs w:val="22"/>
                    <w:highlight w:val="yellow"/>
                  </w:rPr>
                </w:rPrChange>
              </w:rPr>
            </w:pPr>
            <w:del w:id="3644" w:author="vopatrilova" w:date="2018-11-19T09:37:00Z">
              <w:r w:rsidRPr="008C3AC8">
                <w:rPr>
                  <w:szCs w:val="22"/>
                  <w:rPrChange w:id="3645" w:author="vopatrilova" w:date="2018-11-19T09:44:00Z">
                    <w:rPr>
                      <w:szCs w:val="22"/>
                      <w:highlight w:val="yellow"/>
                    </w:rPr>
                  </w:rPrChange>
                </w:rPr>
                <w:delText xml:space="preserve">Měření chování soustavy </w:delText>
              </w:r>
            </w:del>
          </w:p>
          <w:p w:rsidR="00982B32" w:rsidRPr="00C912F2" w:rsidDel="00CD649E" w:rsidRDefault="008C3AC8" w:rsidP="0010688A">
            <w:pPr>
              <w:pStyle w:val="Odstavecseseznamem"/>
              <w:numPr>
                <w:ilvl w:val="0"/>
                <w:numId w:val="23"/>
              </w:numPr>
              <w:jc w:val="both"/>
              <w:rPr>
                <w:del w:id="3646" w:author="vopatrilova" w:date="2018-11-19T09:37:00Z"/>
                <w:szCs w:val="22"/>
                <w:rPrChange w:id="3647" w:author="vopatrilova" w:date="2018-11-19T09:44:00Z">
                  <w:rPr>
                    <w:del w:id="3648" w:author="vopatrilova" w:date="2018-11-19T09:37:00Z"/>
                    <w:szCs w:val="22"/>
                    <w:highlight w:val="yellow"/>
                  </w:rPr>
                </w:rPrChange>
              </w:rPr>
            </w:pPr>
            <w:del w:id="3649" w:author="vopatrilova" w:date="2018-11-19T09:37:00Z">
              <w:r w:rsidRPr="008C3AC8">
                <w:rPr>
                  <w:szCs w:val="22"/>
                  <w:rPrChange w:id="3650" w:author="vopatrilova" w:date="2018-11-19T09:44:00Z">
                    <w:rPr>
                      <w:szCs w:val="22"/>
                      <w:highlight w:val="yellow"/>
                    </w:rPr>
                  </w:rPrChange>
                </w:rPr>
                <w:delText>Návrh jednoduchého ovládání, regulace soustavy</w:delText>
              </w:r>
            </w:del>
          </w:p>
          <w:p w:rsidR="00982B32" w:rsidRPr="00C912F2" w:rsidDel="00CD649E" w:rsidRDefault="008C3AC8" w:rsidP="0010688A">
            <w:pPr>
              <w:jc w:val="both"/>
              <w:rPr>
                <w:del w:id="3651" w:author="vopatrilova" w:date="2018-11-19T09:37:00Z"/>
                <w:szCs w:val="22"/>
                <w:rPrChange w:id="3652" w:author="vopatrilova" w:date="2018-11-19T09:44:00Z">
                  <w:rPr>
                    <w:del w:id="3653" w:author="vopatrilova" w:date="2018-11-19T09:37:00Z"/>
                    <w:szCs w:val="22"/>
                    <w:highlight w:val="yellow"/>
                  </w:rPr>
                </w:rPrChange>
              </w:rPr>
            </w:pPr>
            <w:del w:id="3654" w:author="vopatrilova" w:date="2018-11-19T09:37:00Z">
              <w:r w:rsidRPr="008C3AC8">
                <w:rPr>
                  <w:szCs w:val="22"/>
                  <w:rPrChange w:id="3655" w:author="vopatrilova" w:date="2018-11-19T09:44:00Z">
                    <w:rPr>
                      <w:szCs w:val="22"/>
                      <w:highlight w:val="yellow"/>
                    </w:rPr>
                  </w:rPrChange>
                </w:rPr>
                <w:delText>Osnova:</w:delText>
              </w:r>
            </w:del>
          </w:p>
          <w:p w:rsidR="00982B32" w:rsidRPr="00C912F2" w:rsidDel="00CD649E" w:rsidRDefault="008C3AC8" w:rsidP="0010688A">
            <w:pPr>
              <w:numPr>
                <w:ilvl w:val="0"/>
                <w:numId w:val="24"/>
              </w:numPr>
              <w:jc w:val="both"/>
              <w:rPr>
                <w:del w:id="3656" w:author="vopatrilova" w:date="2018-11-19T09:37:00Z"/>
                <w:szCs w:val="22"/>
                <w:rPrChange w:id="3657" w:author="vopatrilova" w:date="2018-11-19T09:44:00Z">
                  <w:rPr>
                    <w:del w:id="3658" w:author="vopatrilova" w:date="2018-11-19T09:37:00Z"/>
                    <w:szCs w:val="22"/>
                    <w:highlight w:val="yellow"/>
                  </w:rPr>
                </w:rPrChange>
              </w:rPr>
            </w:pPr>
            <w:del w:id="3659" w:author="vopatrilova" w:date="2018-11-19T09:37:00Z">
              <w:r w:rsidRPr="008C3AC8">
                <w:rPr>
                  <w:szCs w:val="22"/>
                  <w:rPrChange w:id="3660" w:author="vopatrilova" w:date="2018-11-19T09:44:00Z">
                    <w:rPr>
                      <w:szCs w:val="22"/>
                      <w:highlight w:val="yellow"/>
                    </w:rPr>
                  </w:rPrChange>
                </w:rPr>
                <w:delText xml:space="preserve">Seznámení studentů s modely v Laboratoři reálných procesů. Přidělení projektů jednotlivým studentům. </w:delText>
              </w:r>
            </w:del>
          </w:p>
          <w:p w:rsidR="00982B32" w:rsidRPr="00C912F2" w:rsidDel="00CD649E" w:rsidRDefault="008C3AC8" w:rsidP="0010688A">
            <w:pPr>
              <w:numPr>
                <w:ilvl w:val="0"/>
                <w:numId w:val="24"/>
              </w:numPr>
              <w:jc w:val="both"/>
              <w:rPr>
                <w:del w:id="3661" w:author="vopatrilova" w:date="2018-11-19T09:37:00Z"/>
                <w:szCs w:val="22"/>
                <w:rPrChange w:id="3662" w:author="vopatrilova" w:date="2018-11-19T09:44:00Z">
                  <w:rPr>
                    <w:del w:id="3663" w:author="vopatrilova" w:date="2018-11-19T09:37:00Z"/>
                    <w:szCs w:val="22"/>
                    <w:highlight w:val="yellow"/>
                  </w:rPr>
                </w:rPrChange>
              </w:rPr>
            </w:pPr>
            <w:del w:id="3664" w:author="vopatrilova" w:date="2018-11-19T09:37:00Z">
              <w:r w:rsidRPr="008C3AC8">
                <w:rPr>
                  <w:szCs w:val="22"/>
                  <w:rPrChange w:id="3665" w:author="vopatrilova" w:date="2018-11-19T09:44:00Z">
                    <w:rPr>
                      <w:szCs w:val="22"/>
                      <w:highlight w:val="yellow"/>
                    </w:rPr>
                  </w:rPrChange>
                </w:rPr>
                <w:delText xml:space="preserve">Práce na 1. projektu. </w:delText>
              </w:r>
            </w:del>
          </w:p>
          <w:p w:rsidR="00982B32" w:rsidRPr="00C912F2" w:rsidDel="00CD649E" w:rsidRDefault="008C3AC8" w:rsidP="0010688A">
            <w:pPr>
              <w:numPr>
                <w:ilvl w:val="0"/>
                <w:numId w:val="24"/>
              </w:numPr>
              <w:jc w:val="both"/>
              <w:rPr>
                <w:del w:id="3666" w:author="vopatrilova" w:date="2018-11-19T09:37:00Z"/>
                <w:szCs w:val="22"/>
                <w:rPrChange w:id="3667" w:author="vopatrilova" w:date="2018-11-19T09:44:00Z">
                  <w:rPr>
                    <w:del w:id="3668" w:author="vopatrilova" w:date="2018-11-19T09:37:00Z"/>
                    <w:szCs w:val="22"/>
                    <w:highlight w:val="yellow"/>
                  </w:rPr>
                </w:rPrChange>
              </w:rPr>
            </w:pPr>
            <w:del w:id="3669" w:author="vopatrilova" w:date="2018-11-19T09:37:00Z">
              <w:r w:rsidRPr="008C3AC8">
                <w:rPr>
                  <w:szCs w:val="22"/>
                  <w:rPrChange w:id="3670" w:author="vopatrilova" w:date="2018-11-19T09:44:00Z">
                    <w:rPr>
                      <w:szCs w:val="22"/>
                      <w:highlight w:val="yellow"/>
                    </w:rPr>
                  </w:rPrChange>
                </w:rPr>
                <w:delText xml:space="preserve">Práce na 2. projektu. </w:delText>
              </w:r>
            </w:del>
          </w:p>
          <w:p w:rsidR="00982B32" w:rsidRPr="00C912F2" w:rsidDel="00CD649E" w:rsidRDefault="008C3AC8" w:rsidP="0010688A">
            <w:pPr>
              <w:numPr>
                <w:ilvl w:val="0"/>
                <w:numId w:val="24"/>
              </w:numPr>
              <w:jc w:val="both"/>
              <w:rPr>
                <w:del w:id="3671" w:author="vopatrilova" w:date="2018-11-19T09:37:00Z"/>
                <w:szCs w:val="22"/>
                <w:rPrChange w:id="3672" w:author="vopatrilova" w:date="2018-11-19T09:44:00Z">
                  <w:rPr>
                    <w:del w:id="3673" w:author="vopatrilova" w:date="2018-11-19T09:37:00Z"/>
                    <w:szCs w:val="22"/>
                    <w:highlight w:val="yellow"/>
                  </w:rPr>
                </w:rPrChange>
              </w:rPr>
            </w:pPr>
            <w:del w:id="3674" w:author="vopatrilova" w:date="2018-11-19T09:37:00Z">
              <w:r w:rsidRPr="008C3AC8">
                <w:rPr>
                  <w:szCs w:val="22"/>
                  <w:rPrChange w:id="3675" w:author="vopatrilova" w:date="2018-11-19T09:44:00Z">
                    <w:rPr>
                      <w:szCs w:val="22"/>
                      <w:highlight w:val="yellow"/>
                    </w:rPr>
                  </w:rPrChange>
                </w:rPr>
                <w:delText xml:space="preserve">Práce na 3. projektu. </w:delText>
              </w:r>
            </w:del>
          </w:p>
          <w:p w:rsidR="00982B32" w:rsidRPr="00C912F2" w:rsidRDefault="008C3AC8" w:rsidP="0010688A">
            <w:pPr>
              <w:numPr>
                <w:ilvl w:val="0"/>
                <w:numId w:val="24"/>
              </w:numPr>
              <w:jc w:val="both"/>
              <w:rPr>
                <w:ins w:id="3676" w:author="vopatrilova" w:date="2018-11-19T09:38:00Z"/>
                <w:sz w:val="22"/>
                <w:szCs w:val="22"/>
                <w:rPrChange w:id="3677" w:author="vopatrilova" w:date="2018-11-19T09:44:00Z">
                  <w:rPr>
                    <w:ins w:id="3678" w:author="vopatrilova" w:date="2018-11-19T09:38:00Z"/>
                    <w:szCs w:val="22"/>
                    <w:highlight w:val="yellow"/>
                  </w:rPr>
                </w:rPrChange>
              </w:rPr>
            </w:pPr>
            <w:del w:id="3679" w:author="vopatrilova" w:date="2018-11-19T09:37:00Z">
              <w:r w:rsidRPr="008C3AC8">
                <w:rPr>
                  <w:szCs w:val="22"/>
                  <w:rPrChange w:id="3680" w:author="vopatrilova" w:date="2018-11-19T09:44:00Z">
                    <w:rPr>
                      <w:szCs w:val="22"/>
                      <w:highlight w:val="yellow"/>
                    </w:rPr>
                  </w:rPrChange>
                </w:rPr>
                <w:delText>Závěrečné zhodnocení projektů a udělení zápočtů</w:delText>
              </w:r>
            </w:del>
            <w:ins w:id="3681" w:author="vopatrilova" w:date="2018-11-19T09:37:00Z">
              <w:r w:rsidRPr="008C3AC8">
                <w:rPr>
                  <w:szCs w:val="22"/>
                  <w:rPrChange w:id="3682" w:author="vopatrilova" w:date="2018-11-19T09:44:00Z">
                    <w:rPr>
                      <w:szCs w:val="22"/>
                      <w:highlight w:val="yellow"/>
                    </w:rPr>
                  </w:rPrChange>
                </w:rPr>
                <w:t>Seznámení se s</w:t>
              </w:r>
            </w:ins>
            <w:ins w:id="3683" w:author="vopatrilova" w:date="2018-11-19T09:38:00Z">
              <w:r w:rsidRPr="008C3AC8">
                <w:rPr>
                  <w:szCs w:val="22"/>
                  <w:rPrChange w:id="3684" w:author="vopatrilova" w:date="2018-11-19T09:44:00Z">
                    <w:rPr>
                      <w:szCs w:val="22"/>
                      <w:highlight w:val="yellow"/>
                    </w:rPr>
                  </w:rPrChange>
                </w:rPr>
                <w:t> </w:t>
              </w:r>
            </w:ins>
            <w:ins w:id="3685" w:author="vopatrilova" w:date="2018-11-19T09:37:00Z">
              <w:r w:rsidRPr="008C3AC8">
                <w:rPr>
                  <w:szCs w:val="22"/>
                  <w:rPrChange w:id="3686" w:author="vopatrilova" w:date="2018-11-19T09:44:00Z">
                    <w:rPr>
                      <w:szCs w:val="22"/>
                      <w:highlight w:val="yellow"/>
                    </w:rPr>
                  </w:rPrChange>
                </w:rPr>
                <w:t xml:space="preserve">dostupným </w:t>
              </w:r>
            </w:ins>
            <w:ins w:id="3687" w:author="vopatrilova" w:date="2018-11-19T09:38:00Z">
              <w:r w:rsidRPr="008C3AC8">
                <w:rPr>
                  <w:szCs w:val="22"/>
                  <w:rPrChange w:id="3688" w:author="vopatrilova" w:date="2018-11-19T09:44:00Z">
                    <w:rPr>
                      <w:szCs w:val="22"/>
                      <w:highlight w:val="yellow"/>
                    </w:rPr>
                  </w:rPrChange>
                </w:rPr>
                <w:t>vybavením Laboratoře reálných procesů, výběr tří konkrétních projektů.</w:t>
              </w:r>
            </w:ins>
          </w:p>
          <w:p w:rsidR="00CD649E" w:rsidRPr="00C912F2" w:rsidRDefault="008C3AC8" w:rsidP="00CD649E">
            <w:pPr>
              <w:numPr>
                <w:ilvl w:val="0"/>
                <w:numId w:val="24"/>
              </w:numPr>
              <w:tabs>
                <w:tab w:val="clear" w:pos="720"/>
                <w:tab w:val="num" w:pos="1298"/>
              </w:tabs>
              <w:jc w:val="both"/>
              <w:rPr>
                <w:ins w:id="3689" w:author="vopatrilova" w:date="2018-11-19T09:42:00Z"/>
                <w:sz w:val="22"/>
                <w:szCs w:val="22"/>
                <w:rPrChange w:id="3690" w:author="vopatrilova" w:date="2018-11-19T09:44:00Z">
                  <w:rPr>
                    <w:ins w:id="3691" w:author="vopatrilova" w:date="2018-11-19T09:42:00Z"/>
                    <w:szCs w:val="22"/>
                    <w:highlight w:val="yellow"/>
                  </w:rPr>
                </w:rPrChange>
              </w:rPr>
            </w:pPr>
            <w:ins w:id="3692" w:author="vopatrilova" w:date="2018-11-19T09:38:00Z">
              <w:r w:rsidRPr="008C3AC8">
                <w:rPr>
                  <w:szCs w:val="22"/>
                  <w:rPrChange w:id="3693" w:author="vopatrilova" w:date="2018-11-19T09:44:00Z">
                    <w:rPr>
                      <w:szCs w:val="22"/>
                      <w:highlight w:val="yellow"/>
                    </w:rPr>
                  </w:rPrChange>
                </w:rPr>
                <w:t xml:space="preserve">– 5. Realizace prvního projektu </w:t>
              </w:r>
            </w:ins>
            <w:ins w:id="3694" w:author="vopatrilova" w:date="2018-11-19T09:39:00Z">
              <w:r w:rsidRPr="008C3AC8">
                <w:rPr>
                  <w:szCs w:val="22"/>
                  <w:rPrChange w:id="3695" w:author="vopatrilova" w:date="2018-11-19T09:44:00Z">
                    <w:rPr>
                      <w:szCs w:val="22"/>
                      <w:highlight w:val="yellow"/>
                    </w:rPr>
                  </w:rPrChange>
                </w:rPr>
                <w:t>–</w:t>
              </w:r>
            </w:ins>
            <w:ins w:id="3696" w:author="vopatrilova" w:date="2018-11-19T09:38:00Z">
              <w:r w:rsidRPr="008C3AC8">
                <w:rPr>
                  <w:szCs w:val="22"/>
                  <w:rPrChange w:id="3697" w:author="vopatrilova" w:date="2018-11-19T09:44:00Z">
                    <w:rPr>
                      <w:szCs w:val="22"/>
                      <w:highlight w:val="yellow"/>
                    </w:rPr>
                  </w:rPrChange>
                </w:rPr>
                <w:t xml:space="preserve"> seznámení </w:t>
              </w:r>
            </w:ins>
            <w:ins w:id="3698" w:author="vopatrilova" w:date="2018-11-19T09:39:00Z">
              <w:r w:rsidRPr="008C3AC8">
                <w:rPr>
                  <w:szCs w:val="22"/>
                  <w:rPrChange w:id="3699" w:author="vopatrilova" w:date="2018-11-19T09:44:00Z">
                    <w:rPr>
                      <w:szCs w:val="22"/>
                      <w:highlight w:val="yellow"/>
                    </w:rPr>
                  </w:rPrChange>
                </w:rPr>
                <w:t xml:space="preserve">se s regulovanou soustavou, její identifikace, návrhy řídících/regulačních algoritmů, simulace regulačního obvodu, aplikace algoritmů na reálné </w:t>
              </w:r>
            </w:ins>
            <w:ins w:id="3700" w:author="vopatrilova" w:date="2018-11-19T09:40:00Z">
              <w:r w:rsidRPr="008C3AC8">
                <w:rPr>
                  <w:szCs w:val="22"/>
                  <w:rPrChange w:id="3701" w:author="vopatrilova" w:date="2018-11-19T09:44:00Z">
                    <w:rPr>
                      <w:szCs w:val="22"/>
                      <w:highlight w:val="yellow"/>
                    </w:rPr>
                  </w:rPrChange>
                </w:rPr>
                <w:t>soustavě, vyhodnocení výsledků.</w:t>
              </w:r>
            </w:ins>
          </w:p>
          <w:p w:rsidR="003953E9" w:rsidRPr="003953E9" w:rsidRDefault="008C3AC8">
            <w:pPr>
              <w:ind w:left="398"/>
              <w:jc w:val="both"/>
              <w:rPr>
                <w:ins w:id="3702" w:author="vopatrilova" w:date="2018-11-19T09:43:00Z"/>
                <w:szCs w:val="22"/>
                <w:rPrChange w:id="3703" w:author="vopatrilova" w:date="2018-11-19T09:44:00Z">
                  <w:rPr>
                    <w:ins w:id="3704" w:author="vopatrilova" w:date="2018-11-19T09:43:00Z"/>
                    <w:szCs w:val="22"/>
                    <w:highlight w:val="yellow"/>
                  </w:rPr>
                </w:rPrChange>
              </w:rPr>
              <w:pPrChange w:id="3705" w:author="vopatrilova" w:date="2018-11-19T09:43:00Z">
                <w:pPr>
                  <w:numPr>
                    <w:numId w:val="24"/>
                  </w:numPr>
                  <w:tabs>
                    <w:tab w:val="num" w:pos="720"/>
                    <w:tab w:val="num" w:pos="1298"/>
                  </w:tabs>
                  <w:ind w:left="720" w:hanging="360"/>
                  <w:jc w:val="both"/>
                </w:pPr>
              </w:pPrChange>
            </w:pPr>
            <w:ins w:id="3706" w:author="vopatrilova" w:date="2018-11-19T09:42:00Z">
              <w:r w:rsidRPr="008C3AC8">
                <w:rPr>
                  <w:sz w:val="22"/>
                  <w:szCs w:val="22"/>
                  <w:rPrChange w:id="3707" w:author="vopatrilova" w:date="2018-11-19T09:44:00Z">
                    <w:rPr>
                      <w:sz w:val="22"/>
                      <w:szCs w:val="22"/>
                      <w:highlight w:val="yellow"/>
                    </w:rPr>
                  </w:rPrChange>
                </w:rPr>
                <w:t>6. – 9.</w:t>
              </w:r>
            </w:ins>
            <w:ins w:id="3708" w:author="vopatrilova" w:date="2018-11-19T09:43:00Z">
              <w:r w:rsidRPr="008C3AC8">
                <w:rPr>
                  <w:sz w:val="22"/>
                  <w:szCs w:val="22"/>
                  <w:rPrChange w:id="3709" w:author="vopatrilova" w:date="2018-11-19T09:44:00Z">
                    <w:rPr>
                      <w:sz w:val="22"/>
                      <w:szCs w:val="22"/>
                      <w:highlight w:val="yellow"/>
                    </w:rPr>
                  </w:rPrChange>
                </w:rPr>
                <w:t xml:space="preserve"> </w:t>
              </w:r>
              <w:r w:rsidRPr="008C3AC8">
                <w:rPr>
                  <w:szCs w:val="22"/>
                  <w:rPrChange w:id="3710" w:author="vopatrilova" w:date="2018-11-19T09:44:00Z">
                    <w:rPr>
                      <w:szCs w:val="22"/>
                      <w:highlight w:val="yellow"/>
                    </w:rPr>
                  </w:rPrChange>
                </w:rPr>
                <w:t>Realizace druhého projektu – seznámení se s regulovanou soustavou, její identifikace, návrhy řídících/regulačních algoritmů, simulace regulačního obvodu, aplikace algoritmů na reálné soustavě, vyhodnocení výsledků.</w:t>
              </w:r>
            </w:ins>
          </w:p>
          <w:p w:rsidR="003953E9" w:rsidRPr="003953E9" w:rsidRDefault="008C3AC8">
            <w:pPr>
              <w:ind w:left="398"/>
              <w:jc w:val="both"/>
              <w:rPr>
                <w:ins w:id="3711" w:author="vopatrilova" w:date="2018-11-19T09:43:00Z"/>
                <w:szCs w:val="22"/>
                <w:rPrChange w:id="3712" w:author="vopatrilova" w:date="2018-11-19T09:44:00Z">
                  <w:rPr>
                    <w:ins w:id="3713" w:author="vopatrilova" w:date="2018-11-19T09:43:00Z"/>
                    <w:szCs w:val="22"/>
                    <w:highlight w:val="yellow"/>
                  </w:rPr>
                </w:rPrChange>
              </w:rPr>
              <w:pPrChange w:id="3714" w:author="vopatrilova" w:date="2018-11-19T09:43:00Z">
                <w:pPr>
                  <w:numPr>
                    <w:numId w:val="24"/>
                  </w:numPr>
                  <w:tabs>
                    <w:tab w:val="num" w:pos="720"/>
                    <w:tab w:val="num" w:pos="1298"/>
                  </w:tabs>
                  <w:ind w:left="720" w:hanging="360"/>
                  <w:jc w:val="both"/>
                </w:pPr>
              </w:pPrChange>
            </w:pPr>
            <w:ins w:id="3715" w:author="vopatrilova" w:date="2018-11-19T09:43:00Z">
              <w:r w:rsidRPr="008C3AC8">
                <w:rPr>
                  <w:sz w:val="22"/>
                  <w:szCs w:val="22"/>
                  <w:rPrChange w:id="3716" w:author="vopatrilova" w:date="2018-11-19T09:44:00Z">
                    <w:rPr>
                      <w:sz w:val="22"/>
                      <w:szCs w:val="22"/>
                      <w:highlight w:val="yellow"/>
                    </w:rPr>
                  </w:rPrChange>
                </w:rPr>
                <w:t xml:space="preserve">10. – 13. </w:t>
              </w:r>
              <w:r w:rsidRPr="008C3AC8">
                <w:rPr>
                  <w:szCs w:val="22"/>
                  <w:rPrChange w:id="3717" w:author="vopatrilova" w:date="2018-11-19T09:44:00Z">
                    <w:rPr>
                      <w:szCs w:val="22"/>
                      <w:highlight w:val="yellow"/>
                    </w:rPr>
                  </w:rPrChange>
                </w:rPr>
                <w:t>Realizace třetího projektu – seznámení se s regulovanou soustavou, její identifikace, návrhy řídících/regulačních algoritmů, simulace regulačního obvodu, aplikace algoritmů na reálné soustavě, vyhodnocení výsledků.</w:t>
              </w:r>
            </w:ins>
          </w:p>
          <w:p w:rsidR="003953E9" w:rsidRPr="003953E9" w:rsidRDefault="008C3AC8">
            <w:pPr>
              <w:ind w:left="398"/>
              <w:jc w:val="both"/>
              <w:rPr>
                <w:sz w:val="22"/>
                <w:szCs w:val="22"/>
                <w:rPrChange w:id="3718" w:author="vopatrilova" w:date="2018-11-19T09:44:00Z">
                  <w:rPr>
                    <w:highlight w:val="yellow"/>
                  </w:rPr>
                </w:rPrChange>
              </w:rPr>
              <w:pPrChange w:id="3719" w:author="vopatrilova" w:date="2018-11-19T09:43:00Z">
                <w:pPr>
                  <w:numPr>
                    <w:numId w:val="24"/>
                  </w:numPr>
                  <w:tabs>
                    <w:tab w:val="num" w:pos="720"/>
                    <w:tab w:val="num" w:pos="1298"/>
                  </w:tabs>
                  <w:ind w:left="720" w:hanging="360"/>
                  <w:jc w:val="both"/>
                </w:pPr>
              </w:pPrChange>
            </w:pPr>
            <w:ins w:id="3720" w:author="vopatrilova" w:date="2018-11-19T09:43:00Z">
              <w:r w:rsidRPr="008C3AC8">
                <w:rPr>
                  <w:szCs w:val="22"/>
                  <w:rPrChange w:id="3721" w:author="vopatrilova" w:date="2018-11-19T09:44:00Z">
                    <w:rPr>
                      <w:szCs w:val="22"/>
                      <w:highlight w:val="yellow"/>
                    </w:rPr>
                  </w:rPrChange>
                </w:rPr>
                <w:t>14. Prezentace výsledků projektů a jejich obhajoba.</w:t>
              </w:r>
            </w:ins>
          </w:p>
        </w:tc>
      </w:tr>
      <w:tr w:rsidR="00982B32" w:rsidRPr="005958D6" w:rsidTr="0010688A">
        <w:trPr>
          <w:trHeight w:val="265"/>
        </w:trPr>
        <w:tc>
          <w:tcPr>
            <w:tcW w:w="3653" w:type="dxa"/>
            <w:gridSpan w:val="2"/>
            <w:tcBorders>
              <w:top w:val="nil"/>
            </w:tcBorders>
            <w:shd w:val="clear" w:color="auto" w:fill="F7CAAC"/>
          </w:tcPr>
          <w:p w:rsidR="00982B32" w:rsidRPr="005958D6" w:rsidRDefault="00982B32" w:rsidP="0010688A">
            <w:pPr>
              <w:jc w:val="both"/>
            </w:pPr>
            <w:r w:rsidRPr="005958D6">
              <w:rPr>
                <w:b/>
              </w:rPr>
              <w:t>Studijní literatura a studijní pomůcky</w:t>
            </w:r>
          </w:p>
        </w:tc>
        <w:tc>
          <w:tcPr>
            <w:tcW w:w="6202" w:type="dxa"/>
            <w:gridSpan w:val="6"/>
            <w:tcBorders>
              <w:top w:val="nil"/>
              <w:bottom w:val="nil"/>
            </w:tcBorders>
          </w:tcPr>
          <w:p w:rsidR="00982B32" w:rsidRPr="005958D6" w:rsidRDefault="00982B32" w:rsidP="0010688A">
            <w:pPr>
              <w:jc w:val="both"/>
            </w:pPr>
          </w:p>
        </w:tc>
      </w:tr>
      <w:tr w:rsidR="00982B32" w:rsidRPr="005958D6" w:rsidTr="00131B31">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722" w:author="vopatrilova" w:date="2018-11-22T10:4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8"/>
          <w:trPrChange w:id="3723" w:author="vopatrilova" w:date="2018-11-22T10:48:00Z">
            <w:trPr>
              <w:gridBefore w:val="1"/>
              <w:trHeight w:val="1497"/>
            </w:trPr>
          </w:trPrChange>
        </w:trPr>
        <w:tc>
          <w:tcPr>
            <w:tcW w:w="9855" w:type="dxa"/>
            <w:gridSpan w:val="8"/>
            <w:tcBorders>
              <w:top w:val="nil"/>
            </w:tcBorders>
            <w:tcPrChange w:id="3724" w:author="vopatrilova" w:date="2018-11-22T10:48:00Z">
              <w:tcPr>
                <w:tcW w:w="9855" w:type="dxa"/>
                <w:gridSpan w:val="9"/>
                <w:tcBorders>
                  <w:top w:val="nil"/>
                </w:tcBorders>
              </w:tcPr>
            </w:tcPrChange>
          </w:tcPr>
          <w:p w:rsidR="006F59B8" w:rsidRDefault="006F59B8" w:rsidP="0010688A">
            <w:pPr>
              <w:jc w:val="both"/>
              <w:rPr>
                <w:b/>
              </w:rPr>
            </w:pPr>
            <w:r>
              <w:rPr>
                <w:b/>
              </w:rPr>
              <w:t>Povinná literatura:</w:t>
            </w:r>
          </w:p>
          <w:p w:rsidR="006F59B8" w:rsidRDefault="006F59B8" w:rsidP="006F59B8">
            <w:pPr>
              <w:jc w:val="both"/>
            </w:pPr>
            <w:r w:rsidRPr="004A2615">
              <w:t>NAVRÁTIL, P</w:t>
            </w:r>
            <w:del w:id="3725" w:author="Jiří Vojtěšek" w:date="2018-11-22T22:38:00Z">
              <w:r w:rsidRPr="004A2615" w:rsidDel="00C57DC7">
                <w:delText>avel</w:delText>
              </w:r>
            </w:del>
            <w:r w:rsidRPr="004A2615">
              <w:t xml:space="preserve">. </w:t>
            </w:r>
            <w:r w:rsidRPr="004A2615">
              <w:rPr>
                <w:i/>
              </w:rPr>
              <w:t>Automatizace: vybrané statě</w:t>
            </w:r>
            <w:r w:rsidRPr="004A2615">
              <w:t>. Ve Zlíně: Univerzita Tomáše Bati ve Zlíně, 2011, 289 s. ISBN 978-80-7318-935-8. Dostupné také z: http://hdl.handle.net/10563/18581</w:t>
            </w:r>
          </w:p>
          <w:p w:rsidR="006F59B8" w:rsidRPr="006F59B8" w:rsidRDefault="006F59B8" w:rsidP="0010688A">
            <w:pPr>
              <w:jc w:val="both"/>
            </w:pPr>
            <w:r w:rsidRPr="00F60B5F">
              <w:t>ASTRÖM, K</w:t>
            </w:r>
            <w:del w:id="3726" w:author="Jiří Vojtěšek" w:date="2018-11-22T22:38:00Z">
              <w:r w:rsidRPr="00F60B5F" w:rsidDel="00C57DC7">
                <w:delText>arl</w:delText>
              </w:r>
            </w:del>
            <w:r w:rsidRPr="00F60B5F">
              <w:t xml:space="preserve"> </w:t>
            </w:r>
            <w:del w:id="3727" w:author="Jiří Vojtěšek" w:date="2018-11-22T22:38:00Z">
              <w:r w:rsidRPr="00F60B5F" w:rsidDel="00C57DC7">
                <w:delText>J</w:delText>
              </w:r>
            </w:del>
            <w:r w:rsidRPr="00F60B5F">
              <w:t xml:space="preserve"> a B</w:t>
            </w:r>
            <w:del w:id="3728" w:author="Jiří Vojtěšek" w:date="2018-11-22T22:38:00Z">
              <w:r w:rsidRPr="00F60B5F" w:rsidDel="00C57DC7">
                <w:delText>jörn</w:delText>
              </w:r>
            </w:del>
            <w:r w:rsidRPr="00F60B5F">
              <w:t xml:space="preserve"> WITTENMARK. </w:t>
            </w:r>
            <w:r w:rsidRPr="00F60B5F">
              <w:rPr>
                <w:i/>
              </w:rPr>
              <w:t>Computer-controlled systems: theory and design,.</w:t>
            </w:r>
            <w:r w:rsidRPr="00F60B5F">
              <w:t xml:space="preserve"> Third edition. Mineola, N.Y.: Dover Publications, [2011], xiv, 557. ISBN 978-0-486-48613-0.</w:t>
            </w:r>
          </w:p>
          <w:p w:rsidR="00982B32" w:rsidRPr="005958D6" w:rsidRDefault="00982B32" w:rsidP="0010688A">
            <w:pPr>
              <w:jc w:val="both"/>
              <w:rPr>
                <w:b/>
              </w:rPr>
            </w:pPr>
            <w:r w:rsidRPr="005958D6">
              <w:rPr>
                <w:b/>
              </w:rPr>
              <w:t>Doporučená literatura:</w:t>
            </w:r>
          </w:p>
          <w:p w:rsidR="006F59B8" w:rsidRDefault="006F59B8" w:rsidP="006F59B8">
            <w:pPr>
              <w:jc w:val="both"/>
            </w:pPr>
            <w:r w:rsidRPr="00016943">
              <w:t>ATTAWAY, S</w:t>
            </w:r>
            <w:del w:id="3729" w:author="Jiří Vojtěšek" w:date="2018-11-22T22:38:00Z">
              <w:r w:rsidRPr="00016943" w:rsidDel="00C57DC7">
                <w:delText>tormy</w:delText>
              </w:r>
            </w:del>
            <w:r w:rsidRPr="00016943">
              <w:t xml:space="preserve">. </w:t>
            </w:r>
            <w:r w:rsidRPr="00016943">
              <w:rPr>
                <w:i/>
              </w:rPr>
              <w:t>MATLAB: a practical introduction to programming and problem solving</w:t>
            </w:r>
            <w:r w:rsidRPr="00016943">
              <w:t>. Fourth edition. Amsterdam: Elsevier/Butterworth-Heinemann, 2017, xxii, 574. ISBN 978-0-12-804525-1.</w:t>
            </w:r>
          </w:p>
          <w:p w:rsidR="006F59B8" w:rsidRDefault="006F59B8" w:rsidP="006F59B8">
            <w:pPr>
              <w:jc w:val="both"/>
            </w:pPr>
            <w:r w:rsidRPr="004A2615">
              <w:t>BOBÁL, V</w:t>
            </w:r>
            <w:del w:id="3730" w:author="Jiří Vojtěšek" w:date="2018-11-22T22:38:00Z">
              <w:r w:rsidRPr="004A2615" w:rsidDel="00C57DC7">
                <w:delText>ladimír</w:delText>
              </w:r>
            </w:del>
            <w:r w:rsidRPr="004A2615">
              <w:t xml:space="preserve">. </w:t>
            </w:r>
            <w:r w:rsidRPr="004A2615">
              <w:rPr>
                <w:i/>
              </w:rPr>
              <w:t>Digital self-tuning controllers: algorithms, implementation and applications</w:t>
            </w:r>
            <w:r w:rsidRPr="004A2615">
              <w:t xml:space="preserve">. London: Springer, c2005, xvi, 317 s. Advanced textbooks in control and signal processing. ISBN 1-85233-980-2. </w:t>
            </w:r>
          </w:p>
          <w:p w:rsidR="006F59B8" w:rsidRPr="005958D6" w:rsidRDefault="006F59B8" w:rsidP="006F59B8">
            <w:pPr>
              <w:jc w:val="both"/>
            </w:pPr>
            <w:r w:rsidRPr="00F60B5F">
              <w:t>O'DWYER, A</w:t>
            </w:r>
            <w:del w:id="3731" w:author="Jiří Vojtěšek" w:date="2018-11-22T22:38:00Z">
              <w:r w:rsidRPr="00F60B5F" w:rsidDel="00C57DC7">
                <w:delText>idan</w:delText>
              </w:r>
            </w:del>
            <w:r w:rsidRPr="00F60B5F">
              <w:t xml:space="preserve">. </w:t>
            </w:r>
            <w:r w:rsidRPr="00F60B5F">
              <w:rPr>
                <w:i/>
              </w:rPr>
              <w:t>Handbook of PI and PID controller tuning rules</w:t>
            </w:r>
            <w:r w:rsidRPr="00F60B5F">
              <w:t>. 3rd ed. London: Imperial College Press, 2009, xiii, 608 s. ISBN 978-1-84816-242-6.</w:t>
            </w:r>
          </w:p>
          <w:p w:rsidR="006F59B8" w:rsidRDefault="006F59B8" w:rsidP="006F59B8">
            <w:pPr>
              <w:jc w:val="both"/>
              <w:rPr>
                <w:bCs/>
              </w:rPr>
            </w:pPr>
            <w:r w:rsidRPr="00A844A4">
              <w:t>PERŮTKA, K</w:t>
            </w:r>
            <w:del w:id="3732" w:author="Jiří Vojtěšek" w:date="2018-11-22T22:38:00Z">
              <w:r w:rsidRPr="00A844A4" w:rsidDel="00C57DC7">
                <w:delText>arel</w:delText>
              </w:r>
            </w:del>
            <w:r w:rsidRPr="00A844A4">
              <w:t xml:space="preserve">. </w:t>
            </w:r>
            <w:r w:rsidRPr="00A844A4">
              <w:rPr>
                <w:i/>
              </w:rPr>
              <w:t>MATLAB: základy pro studenty automatizace a informačních technologií</w:t>
            </w:r>
            <w:r w:rsidRPr="00A844A4">
              <w:t>. Zlín: Ústav řízení procesů, Institut řízení pro</w:t>
            </w:r>
            <w:r>
              <w:t>cesů a aplikované informatiky, F</w:t>
            </w:r>
            <w:r w:rsidRPr="00A844A4">
              <w:t>akulta technologická, Univerzita Tomáše Bati ve Zlíně, 2005, 303 s. ISBN 8073183552.</w:t>
            </w:r>
            <w:r w:rsidRPr="00634C33">
              <w:rPr>
                <w:bCs/>
              </w:rPr>
              <w:t xml:space="preserve"> </w:t>
            </w:r>
          </w:p>
          <w:p w:rsidR="006F59B8" w:rsidRDefault="006F59B8" w:rsidP="006F59B8">
            <w:pPr>
              <w:jc w:val="both"/>
              <w:rPr>
                <w:bCs/>
              </w:rPr>
            </w:pPr>
            <w:r w:rsidRPr="00634C33">
              <w:rPr>
                <w:bCs/>
              </w:rPr>
              <w:t>PROKOP, R</w:t>
            </w:r>
            <w:del w:id="3733" w:author="Jiří Vojtěšek" w:date="2018-11-22T22:38:00Z">
              <w:r w:rsidRPr="00634C33" w:rsidDel="00C57DC7">
                <w:rPr>
                  <w:bCs/>
                </w:rPr>
                <w:delText>oman</w:delText>
              </w:r>
            </w:del>
            <w:r w:rsidRPr="00634C33">
              <w:rPr>
                <w:bCs/>
              </w:rPr>
              <w:t xml:space="preserve">. </w:t>
            </w:r>
            <w:r w:rsidRPr="00634C33">
              <w:rPr>
                <w:bCs/>
                <w:i/>
              </w:rPr>
              <w:t>Základy automatizace pro bakalářské studium</w:t>
            </w:r>
            <w:r w:rsidRPr="00634C33">
              <w:rPr>
                <w:bCs/>
              </w:rPr>
              <w:t>. Zlín: FT VUT, 1998, 52 s. ISBN 8021412518.</w:t>
            </w:r>
          </w:p>
          <w:p w:rsidR="006F59B8" w:rsidRPr="00634C33" w:rsidRDefault="006F59B8" w:rsidP="006F59B8">
            <w:pPr>
              <w:jc w:val="both"/>
              <w:rPr>
                <w:bCs/>
              </w:rPr>
            </w:pPr>
            <w:r w:rsidRPr="00634C33">
              <w:rPr>
                <w:bCs/>
              </w:rPr>
              <w:t>PROKOP, R</w:t>
            </w:r>
            <w:del w:id="3734" w:author="Jiří Vojtěšek" w:date="2018-11-22T22:38:00Z">
              <w:r w:rsidRPr="00634C33" w:rsidDel="00C57DC7">
                <w:rPr>
                  <w:bCs/>
                </w:rPr>
                <w:delText>oman</w:delText>
              </w:r>
            </w:del>
            <w:r w:rsidRPr="00634C33">
              <w:rPr>
                <w:bCs/>
              </w:rPr>
              <w:t xml:space="preserve"> a </w:t>
            </w:r>
            <w:del w:id="3735" w:author="Jiří Vojtěšek" w:date="2018-11-22T22:38:00Z">
              <w:r w:rsidRPr="00634C33" w:rsidDel="00C57DC7">
                <w:rPr>
                  <w:bCs/>
                </w:rPr>
                <w:delText xml:space="preserve">Zdenka </w:delText>
              </w:r>
            </w:del>
            <w:ins w:id="3736" w:author="Jiří Vojtěšek" w:date="2018-11-22T22:38:00Z">
              <w:r w:rsidR="00C57DC7" w:rsidRPr="00634C33">
                <w:rPr>
                  <w:bCs/>
                </w:rPr>
                <w:t>Z</w:t>
              </w:r>
              <w:r w:rsidR="00C57DC7">
                <w:rPr>
                  <w:bCs/>
                </w:rPr>
                <w:t>.</w:t>
              </w:r>
              <w:r w:rsidR="00C57DC7" w:rsidRPr="00634C33">
                <w:rPr>
                  <w:bCs/>
                </w:rPr>
                <w:t xml:space="preserve"> </w:t>
              </w:r>
            </w:ins>
            <w:r w:rsidRPr="00634C33">
              <w:rPr>
                <w:bCs/>
              </w:rPr>
              <w:t>PROKOPOVÁ</w:t>
            </w:r>
            <w:r w:rsidRPr="00634C33">
              <w:rPr>
                <w:bCs/>
                <w:i/>
              </w:rPr>
              <w:t>. Teorie automatického řízení II pro bakalářské studium. Díl 2</w:t>
            </w:r>
            <w:r w:rsidRPr="00634C33">
              <w:rPr>
                <w:bCs/>
              </w:rPr>
              <w:t>. Zlín: FT VUT, 2000, 80 s. ISBN 8021417412.</w:t>
            </w:r>
          </w:p>
          <w:p w:rsidR="006F59B8" w:rsidRDefault="006F59B8" w:rsidP="006F59B8">
            <w:pPr>
              <w:jc w:val="both"/>
              <w:rPr>
                <w:bCs/>
              </w:rPr>
            </w:pPr>
            <w:r w:rsidRPr="00634C33">
              <w:rPr>
                <w:bCs/>
              </w:rPr>
              <w:t xml:space="preserve">PROKOP, </w:t>
            </w:r>
            <w:del w:id="3737" w:author="Jiří Vojtěšek" w:date="2018-11-22T22:38:00Z">
              <w:r w:rsidRPr="00634C33" w:rsidDel="00C57DC7">
                <w:rPr>
                  <w:bCs/>
                </w:rPr>
                <w:delText>Roman</w:delText>
              </w:r>
            </w:del>
            <w:ins w:id="3738" w:author="Jiří Vojtěšek" w:date="2018-11-22T22:38:00Z">
              <w:r w:rsidR="00C57DC7" w:rsidRPr="00634C33">
                <w:rPr>
                  <w:bCs/>
                </w:rPr>
                <w:t>R</w:t>
              </w:r>
              <w:r w:rsidR="00C57DC7">
                <w:rPr>
                  <w:bCs/>
                </w:rPr>
                <w:t>.</w:t>
              </w:r>
            </w:ins>
            <w:r w:rsidRPr="00634C33">
              <w:rPr>
                <w:bCs/>
              </w:rPr>
              <w:t xml:space="preserve">, </w:t>
            </w:r>
            <w:del w:id="3739" w:author="Jiří Vojtěšek" w:date="2018-11-22T22:38:00Z">
              <w:r w:rsidRPr="00634C33" w:rsidDel="00C57DC7">
                <w:rPr>
                  <w:bCs/>
                </w:rPr>
                <w:delText xml:space="preserve">Radek </w:delText>
              </w:r>
            </w:del>
            <w:ins w:id="3740" w:author="Jiří Vojtěšek" w:date="2018-11-22T22:38:00Z">
              <w:r w:rsidR="00C57DC7" w:rsidRPr="00634C33">
                <w:rPr>
                  <w:bCs/>
                </w:rPr>
                <w:t>R</w:t>
              </w:r>
              <w:r w:rsidR="00C57DC7">
                <w:rPr>
                  <w:bCs/>
                </w:rPr>
                <w:t>.</w:t>
              </w:r>
              <w:r w:rsidR="00C57DC7" w:rsidRPr="00634C33">
                <w:rPr>
                  <w:bCs/>
                </w:rPr>
                <w:t xml:space="preserve"> </w:t>
              </w:r>
            </w:ins>
            <w:r w:rsidRPr="00634C33">
              <w:rPr>
                <w:bCs/>
              </w:rPr>
              <w:t xml:space="preserve">MATUŠŮ a </w:t>
            </w:r>
            <w:del w:id="3741" w:author="Jiří Vojtěšek" w:date="2018-11-22T22:38:00Z">
              <w:r w:rsidRPr="00634C33" w:rsidDel="00C57DC7">
                <w:rPr>
                  <w:bCs/>
                </w:rPr>
                <w:delText xml:space="preserve">Zdenka </w:delText>
              </w:r>
            </w:del>
            <w:ins w:id="3742" w:author="Jiří Vojtěšek" w:date="2018-11-22T22:38:00Z">
              <w:r w:rsidR="00C57DC7" w:rsidRPr="00634C33">
                <w:rPr>
                  <w:bCs/>
                </w:rPr>
                <w:t>Z</w:t>
              </w:r>
              <w:r w:rsidR="00C57DC7">
                <w:rPr>
                  <w:bCs/>
                </w:rPr>
                <w:t>.</w:t>
              </w:r>
              <w:r w:rsidR="00C57DC7" w:rsidRPr="00634C33">
                <w:rPr>
                  <w:bCs/>
                </w:rPr>
                <w:t xml:space="preserve"> </w:t>
              </w:r>
            </w:ins>
            <w:r w:rsidRPr="00634C33">
              <w:rPr>
                <w:bCs/>
              </w:rPr>
              <w:t xml:space="preserve">PROKOPOVÁ. </w:t>
            </w:r>
            <w:r w:rsidRPr="00634C33">
              <w:rPr>
                <w:bCs/>
                <w:i/>
              </w:rPr>
              <w:t>Teorie automatického řízení: lineární spojité dynamické systémy</w:t>
            </w:r>
            <w:r w:rsidRPr="00634C33">
              <w:rPr>
                <w:bCs/>
              </w:rPr>
              <w:t>. Zlín: Univerzita Tomáše Bati ve Zlíně, 2006, 102 s. ISBN 8073183692.</w:t>
            </w:r>
          </w:p>
          <w:p w:rsidR="006F59B8" w:rsidRDefault="006F59B8" w:rsidP="006F59B8">
            <w:pPr>
              <w:jc w:val="both"/>
            </w:pPr>
            <w:r w:rsidRPr="00016943">
              <w:t xml:space="preserve">YAKIMENKO, </w:t>
            </w:r>
            <w:del w:id="3743" w:author="Jiří Vojtěšek" w:date="2018-11-22T22:38:00Z">
              <w:r w:rsidRPr="00016943" w:rsidDel="00C57DC7">
                <w:delText xml:space="preserve">Oleg </w:delText>
              </w:r>
            </w:del>
            <w:ins w:id="3744" w:author="Jiří Vojtěšek" w:date="2018-11-22T22:38:00Z">
              <w:r w:rsidR="00C57DC7" w:rsidRPr="00016943">
                <w:t>O</w:t>
              </w:r>
              <w:r w:rsidR="00C57DC7">
                <w:t>.</w:t>
              </w:r>
              <w:r w:rsidR="00C57DC7" w:rsidRPr="00016943">
                <w:t xml:space="preserve"> </w:t>
              </w:r>
            </w:ins>
            <w:r w:rsidRPr="00016943">
              <w:t xml:space="preserve">A. </w:t>
            </w:r>
            <w:r w:rsidRPr="00016943">
              <w:rPr>
                <w:i/>
              </w:rPr>
              <w:t>Engineering computations and modeling in MATLAB/Simulink</w:t>
            </w:r>
            <w:r w:rsidRPr="00016943">
              <w:t>. Reston, Va.: American Institute of Aeronautics and Astronautics, c2011, 1 online zdroj. AIAA education series. ISBN 9781621981022. Dostupné také z: http://app.knovel.com/web/toc.v/cid:kpECMMATL5</w:t>
            </w:r>
          </w:p>
          <w:p w:rsidR="00982B32" w:rsidRPr="005958D6" w:rsidRDefault="00982B32" w:rsidP="0010688A">
            <w:pPr>
              <w:jc w:val="both"/>
            </w:pPr>
          </w:p>
        </w:tc>
      </w:tr>
      <w:tr w:rsidR="00982B32" w:rsidRPr="005958D6"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Pr="005958D6" w:rsidRDefault="00982B32" w:rsidP="0010688A">
            <w:pPr>
              <w:jc w:val="center"/>
              <w:rPr>
                <w:b/>
              </w:rPr>
            </w:pPr>
            <w:r w:rsidRPr="005958D6">
              <w:rPr>
                <w:b/>
              </w:rPr>
              <w:lastRenderedPageBreak/>
              <w:t>Informace ke kombinované nebo distanční formě</w:t>
            </w:r>
          </w:p>
        </w:tc>
      </w:tr>
      <w:tr w:rsidR="00982B32" w:rsidRPr="005958D6" w:rsidTr="0010688A">
        <w:tc>
          <w:tcPr>
            <w:tcW w:w="4787" w:type="dxa"/>
            <w:gridSpan w:val="3"/>
            <w:tcBorders>
              <w:top w:val="single" w:sz="2" w:space="0" w:color="auto"/>
            </w:tcBorders>
            <w:shd w:val="clear" w:color="auto" w:fill="F7CAAC"/>
          </w:tcPr>
          <w:p w:rsidR="00982B32" w:rsidRPr="005958D6" w:rsidRDefault="00982B32" w:rsidP="0010688A">
            <w:pPr>
              <w:jc w:val="both"/>
            </w:pPr>
            <w:r w:rsidRPr="005958D6">
              <w:rPr>
                <w:b/>
              </w:rPr>
              <w:t>Rozsah konzultací (soustředění)</w:t>
            </w:r>
          </w:p>
        </w:tc>
        <w:tc>
          <w:tcPr>
            <w:tcW w:w="889" w:type="dxa"/>
            <w:tcBorders>
              <w:top w:val="single" w:sz="2" w:space="0" w:color="auto"/>
            </w:tcBorders>
          </w:tcPr>
          <w:p w:rsidR="00982B32" w:rsidRPr="005958D6" w:rsidRDefault="00982B32" w:rsidP="0010688A">
            <w:pPr>
              <w:jc w:val="center"/>
            </w:pPr>
            <w:r>
              <w:t>11</w:t>
            </w:r>
          </w:p>
        </w:tc>
        <w:tc>
          <w:tcPr>
            <w:tcW w:w="4179" w:type="dxa"/>
            <w:gridSpan w:val="4"/>
            <w:tcBorders>
              <w:top w:val="single" w:sz="2" w:space="0" w:color="auto"/>
            </w:tcBorders>
            <w:shd w:val="clear" w:color="auto" w:fill="F7CAAC"/>
          </w:tcPr>
          <w:p w:rsidR="00982B32" w:rsidRPr="005958D6" w:rsidRDefault="00982B32" w:rsidP="0010688A">
            <w:pPr>
              <w:jc w:val="both"/>
              <w:rPr>
                <w:b/>
              </w:rPr>
            </w:pPr>
            <w:r w:rsidRPr="005958D6">
              <w:rPr>
                <w:b/>
              </w:rPr>
              <w:t xml:space="preserve">hodin </w:t>
            </w:r>
          </w:p>
        </w:tc>
      </w:tr>
      <w:tr w:rsidR="00982B32" w:rsidRPr="005958D6" w:rsidTr="0010688A">
        <w:tc>
          <w:tcPr>
            <w:tcW w:w="9855" w:type="dxa"/>
            <w:gridSpan w:val="8"/>
            <w:shd w:val="clear" w:color="auto" w:fill="F7CAAC"/>
          </w:tcPr>
          <w:p w:rsidR="00982B32" w:rsidRPr="005958D6" w:rsidRDefault="00982B32" w:rsidP="0010688A">
            <w:pPr>
              <w:jc w:val="both"/>
              <w:rPr>
                <w:b/>
              </w:rPr>
            </w:pPr>
            <w:r w:rsidRPr="005958D6">
              <w:rPr>
                <w:b/>
              </w:rPr>
              <w:t>Informace o způsobu kontaktu s vyučujícím</w:t>
            </w:r>
          </w:p>
        </w:tc>
      </w:tr>
      <w:tr w:rsidR="00982B32" w:rsidRPr="005958D6" w:rsidTr="0010688A">
        <w:trPr>
          <w:trHeight w:val="782"/>
        </w:trPr>
        <w:tc>
          <w:tcPr>
            <w:tcW w:w="9855" w:type="dxa"/>
            <w:gridSpan w:val="8"/>
          </w:tcPr>
          <w:p w:rsidR="00982B32" w:rsidRPr="005958D6" w:rsidRDefault="00982B32" w:rsidP="0010688A">
            <w:pPr>
              <w:jc w:val="both"/>
            </w:pPr>
            <w:r w:rsidRPr="000E2886">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0E2886">
              <w:rPr>
                <w:sz w:val="18"/>
              </w:rP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11"/>
        <w:gridCol w:w="556"/>
        <w:gridCol w:w="14"/>
        <w:gridCol w:w="1120"/>
        <w:gridCol w:w="19"/>
        <w:gridCol w:w="870"/>
        <w:gridCol w:w="23"/>
        <w:gridCol w:w="793"/>
        <w:gridCol w:w="26"/>
        <w:gridCol w:w="2130"/>
        <w:gridCol w:w="35"/>
        <w:gridCol w:w="504"/>
        <w:gridCol w:w="37"/>
        <w:gridCol w:w="523"/>
        <w:gridCol w:w="108"/>
      </w:tblGrid>
      <w:tr w:rsidR="00982B32" w:rsidTr="00F42717">
        <w:tc>
          <w:tcPr>
            <w:tcW w:w="9855" w:type="dxa"/>
            <w:gridSpan w:val="16"/>
            <w:tcBorders>
              <w:bottom w:val="double" w:sz="4" w:space="0" w:color="auto"/>
            </w:tcBorders>
            <w:shd w:val="clear" w:color="auto" w:fill="BDD6EE"/>
          </w:tcPr>
          <w:p w:rsidR="00982B32" w:rsidRDefault="00982B32" w:rsidP="0010688A">
            <w:pPr>
              <w:tabs>
                <w:tab w:val="right" w:pos="946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F42717">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15"/>
            <w:tcBorders>
              <w:top w:val="double" w:sz="4" w:space="0" w:color="auto"/>
            </w:tcBorders>
          </w:tcPr>
          <w:p w:rsidR="00982B32" w:rsidRDefault="00982B32" w:rsidP="0010688A">
            <w:pPr>
              <w:jc w:val="both"/>
            </w:pPr>
            <w:bookmarkStart w:id="3745" w:name="matematickySeminar"/>
            <w:r>
              <w:t>Matematický seminář</w:t>
            </w:r>
            <w:bookmarkEnd w:id="3745"/>
          </w:p>
        </w:tc>
      </w:tr>
      <w:tr w:rsidR="00982B32" w:rsidTr="00F42717">
        <w:tc>
          <w:tcPr>
            <w:tcW w:w="3086" w:type="dxa"/>
            <w:shd w:val="clear" w:color="auto" w:fill="F7CAAC"/>
          </w:tcPr>
          <w:p w:rsidR="00982B32" w:rsidRDefault="00982B32" w:rsidP="0010688A">
            <w:pPr>
              <w:jc w:val="both"/>
              <w:rPr>
                <w:b/>
              </w:rPr>
            </w:pPr>
            <w:r>
              <w:rPr>
                <w:b/>
              </w:rPr>
              <w:t>Typ předmětu</w:t>
            </w:r>
          </w:p>
        </w:tc>
        <w:tc>
          <w:tcPr>
            <w:tcW w:w="3406" w:type="dxa"/>
            <w:gridSpan w:val="8"/>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automatice</w:t>
            </w:r>
          </w:p>
        </w:tc>
        <w:tc>
          <w:tcPr>
            <w:tcW w:w="2695" w:type="dxa"/>
            <w:gridSpan w:val="4"/>
            <w:shd w:val="clear" w:color="auto" w:fill="F7CAAC"/>
          </w:tcPr>
          <w:p w:rsidR="00982B32" w:rsidRDefault="00982B32" w:rsidP="0010688A">
            <w:pPr>
              <w:jc w:val="both"/>
            </w:pPr>
            <w:r>
              <w:rPr>
                <w:b/>
              </w:rPr>
              <w:t>doporučený ročník / semestr</w:t>
            </w:r>
          </w:p>
        </w:tc>
        <w:tc>
          <w:tcPr>
            <w:tcW w:w="668" w:type="dxa"/>
            <w:gridSpan w:val="3"/>
          </w:tcPr>
          <w:p w:rsidR="00982B32" w:rsidRDefault="00982B32" w:rsidP="0010688A">
            <w:pPr>
              <w:jc w:val="both"/>
            </w:pPr>
            <w:r>
              <w:t>1/Z</w:t>
            </w:r>
          </w:p>
        </w:tc>
      </w:tr>
      <w:tr w:rsidR="00982B32" w:rsidTr="00F42717">
        <w:tc>
          <w:tcPr>
            <w:tcW w:w="3086" w:type="dxa"/>
            <w:shd w:val="clear" w:color="auto" w:fill="F7CAAC"/>
          </w:tcPr>
          <w:p w:rsidR="00982B32" w:rsidRDefault="00982B32" w:rsidP="0010688A">
            <w:pPr>
              <w:jc w:val="both"/>
              <w:rPr>
                <w:b/>
              </w:rPr>
            </w:pPr>
            <w:r>
              <w:rPr>
                <w:b/>
              </w:rPr>
              <w:t>Rozsah studijního předmětu</w:t>
            </w:r>
          </w:p>
        </w:tc>
        <w:tc>
          <w:tcPr>
            <w:tcW w:w="1701" w:type="dxa"/>
            <w:gridSpan w:val="4"/>
          </w:tcPr>
          <w:p w:rsidR="00982B32" w:rsidRDefault="00982B32" w:rsidP="0010688A">
            <w:pPr>
              <w:jc w:val="both"/>
            </w:pPr>
            <w:r>
              <w:t>28p+56s+14c</w:t>
            </w:r>
          </w:p>
        </w:tc>
        <w:tc>
          <w:tcPr>
            <w:tcW w:w="889" w:type="dxa"/>
            <w:gridSpan w:val="2"/>
            <w:shd w:val="clear" w:color="auto" w:fill="F7CAAC"/>
          </w:tcPr>
          <w:p w:rsidR="00982B32" w:rsidRDefault="00982B32" w:rsidP="0010688A">
            <w:pPr>
              <w:jc w:val="both"/>
              <w:rPr>
                <w:b/>
              </w:rPr>
            </w:pPr>
            <w:r>
              <w:rPr>
                <w:b/>
              </w:rPr>
              <w:t xml:space="preserve">hod. </w:t>
            </w:r>
          </w:p>
        </w:tc>
        <w:tc>
          <w:tcPr>
            <w:tcW w:w="816" w:type="dxa"/>
            <w:gridSpan w:val="2"/>
          </w:tcPr>
          <w:p w:rsidR="00982B32" w:rsidRDefault="00982B32" w:rsidP="0010688A">
            <w:pPr>
              <w:jc w:val="both"/>
            </w:pPr>
          </w:p>
        </w:tc>
        <w:tc>
          <w:tcPr>
            <w:tcW w:w="2156" w:type="dxa"/>
            <w:gridSpan w:val="2"/>
            <w:shd w:val="clear" w:color="auto" w:fill="F7CAAC"/>
          </w:tcPr>
          <w:p w:rsidR="00982B32" w:rsidRDefault="00982B32" w:rsidP="0010688A">
            <w:pPr>
              <w:jc w:val="both"/>
              <w:rPr>
                <w:b/>
              </w:rPr>
            </w:pPr>
            <w:r>
              <w:rPr>
                <w:b/>
              </w:rPr>
              <w:t>kreditů</w:t>
            </w:r>
          </w:p>
        </w:tc>
        <w:tc>
          <w:tcPr>
            <w:tcW w:w="1207" w:type="dxa"/>
            <w:gridSpan w:val="5"/>
          </w:tcPr>
          <w:p w:rsidR="00982B32" w:rsidRDefault="00982B32" w:rsidP="0010688A">
            <w:pPr>
              <w:jc w:val="both"/>
            </w:pPr>
            <w:r>
              <w:t>8</w:t>
            </w:r>
          </w:p>
        </w:tc>
      </w:tr>
      <w:tr w:rsidR="00982B32" w:rsidTr="00F42717">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15"/>
          </w:tcPr>
          <w:p w:rsidR="00982B32" w:rsidRDefault="00982B32" w:rsidP="0010688A">
            <w:pPr>
              <w:jc w:val="both"/>
            </w:pPr>
            <w:r>
              <w:t>Nejsou</w:t>
            </w:r>
          </w:p>
        </w:tc>
      </w:tr>
      <w:tr w:rsidR="00982B32" w:rsidTr="00F42717">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8"/>
          </w:tcPr>
          <w:p w:rsidR="00982B32" w:rsidRDefault="00982B32" w:rsidP="0010688A">
            <w:pPr>
              <w:jc w:val="both"/>
            </w:pPr>
            <w:r>
              <w:t>Zápočet, zkouška</w:t>
            </w:r>
          </w:p>
        </w:tc>
        <w:tc>
          <w:tcPr>
            <w:tcW w:w="2156" w:type="dxa"/>
            <w:gridSpan w:val="2"/>
            <w:shd w:val="clear" w:color="auto" w:fill="F7CAAC"/>
          </w:tcPr>
          <w:p w:rsidR="00982B32" w:rsidRDefault="00982B32" w:rsidP="0010688A">
            <w:pPr>
              <w:jc w:val="both"/>
              <w:rPr>
                <w:b/>
              </w:rPr>
            </w:pPr>
            <w:r>
              <w:rPr>
                <w:b/>
              </w:rPr>
              <w:t>Forma výuky</w:t>
            </w:r>
          </w:p>
        </w:tc>
        <w:tc>
          <w:tcPr>
            <w:tcW w:w="1207" w:type="dxa"/>
            <w:gridSpan w:val="5"/>
          </w:tcPr>
          <w:p w:rsidR="00982B32" w:rsidRDefault="00982B32" w:rsidP="0010688A">
            <w:pPr>
              <w:jc w:val="both"/>
            </w:pPr>
            <w:r>
              <w:t>Přednáška, seminář, cvičení</w:t>
            </w:r>
          </w:p>
        </w:tc>
      </w:tr>
      <w:tr w:rsidR="00982B32" w:rsidTr="00F42717">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15"/>
            <w:tcBorders>
              <w:bottom w:val="nil"/>
            </w:tcBorders>
          </w:tcPr>
          <w:p w:rsidR="00982B32" w:rsidRDefault="00982B32" w:rsidP="0010688A">
            <w:pPr>
              <w:pStyle w:val="Odstavecseseznamem"/>
              <w:numPr>
                <w:ilvl w:val="0"/>
                <w:numId w:val="25"/>
              </w:numPr>
              <w:jc w:val="both"/>
            </w:pPr>
            <w:r>
              <w:t xml:space="preserve">Aktivní účast na seminářích, samostatné vypracování dílčích úloh a seminárních prací. </w:t>
            </w:r>
          </w:p>
          <w:p w:rsidR="00982B32" w:rsidRDefault="00982B32" w:rsidP="0010688A">
            <w:pPr>
              <w:pStyle w:val="Odstavecseseznamem"/>
              <w:numPr>
                <w:ilvl w:val="0"/>
                <w:numId w:val="25"/>
              </w:numPr>
              <w:jc w:val="both"/>
            </w:pPr>
            <w:r>
              <w:t>Účast v seminářích nejméně 80</w:t>
            </w:r>
            <w:r>
              <w:rPr>
                <w:lang w:val="en-US"/>
              </w:rPr>
              <w:t>%.</w:t>
            </w:r>
          </w:p>
          <w:p w:rsidR="00982B32" w:rsidRDefault="00982B32" w:rsidP="0010688A">
            <w:pPr>
              <w:pStyle w:val="Odstavecseseznamem"/>
              <w:numPr>
                <w:ilvl w:val="0"/>
                <w:numId w:val="25"/>
              </w:numPr>
              <w:jc w:val="both"/>
            </w:pPr>
            <w:r>
              <w:t xml:space="preserve">Úspěšné zvládnutí písemné semestrální práce. </w:t>
            </w:r>
          </w:p>
          <w:p w:rsidR="00982B32" w:rsidRDefault="00982B32" w:rsidP="0010688A">
            <w:pPr>
              <w:pStyle w:val="Odstavecseseznamem"/>
              <w:numPr>
                <w:ilvl w:val="0"/>
                <w:numId w:val="25"/>
              </w:numPr>
              <w:jc w:val="both"/>
            </w:pPr>
            <w:r>
              <w:t>Prokázání základních všeobecných matematických znalostí získaných absolvováním tohoto daného předmětu písemnou formou.</w:t>
            </w:r>
          </w:p>
        </w:tc>
      </w:tr>
      <w:tr w:rsidR="00982B32" w:rsidTr="00F42717">
        <w:trPr>
          <w:trHeight w:val="296"/>
        </w:trPr>
        <w:tc>
          <w:tcPr>
            <w:tcW w:w="9855" w:type="dxa"/>
            <w:gridSpan w:val="16"/>
            <w:tcBorders>
              <w:top w:val="nil"/>
            </w:tcBorders>
          </w:tcPr>
          <w:p w:rsidR="00982B32" w:rsidRDefault="00982B32" w:rsidP="0010688A">
            <w:pPr>
              <w:snapToGrid w:val="0"/>
              <w:jc w:val="both"/>
            </w:pPr>
            <w:r w:rsidRPr="00DE3DE3">
              <w:t xml:space="preserve">U studenta se předpokládají </w:t>
            </w:r>
            <w:r>
              <w:t xml:space="preserve">základní vstupní </w:t>
            </w:r>
            <w:r w:rsidRPr="00DE3DE3">
              <w:t xml:space="preserve">znalosti </w:t>
            </w:r>
            <w:r>
              <w:t xml:space="preserve">a dovednosti </w:t>
            </w:r>
            <w:r w:rsidRPr="00DE3DE3">
              <w:t xml:space="preserve">středoškolské matematiky. </w:t>
            </w:r>
          </w:p>
        </w:tc>
      </w:tr>
      <w:tr w:rsidR="00982B32" w:rsidTr="00F42717">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15"/>
            <w:tcBorders>
              <w:top w:val="nil"/>
            </w:tcBorders>
          </w:tcPr>
          <w:p w:rsidR="00982B32" w:rsidRDefault="00982B32" w:rsidP="0010688A">
            <w:pPr>
              <w:jc w:val="both"/>
            </w:pPr>
            <w:r>
              <w:t>Mgr. Hana Chudá, Ph.D.</w:t>
            </w:r>
          </w:p>
        </w:tc>
      </w:tr>
      <w:tr w:rsidR="00982B32" w:rsidTr="00F42717">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15"/>
            <w:tcBorders>
              <w:top w:val="nil"/>
            </w:tcBorders>
          </w:tcPr>
          <w:p w:rsidR="00982B32" w:rsidRDefault="00982B32" w:rsidP="0010688A">
            <w:pPr>
              <w:jc w:val="both"/>
            </w:pPr>
            <w:r>
              <w:t>Metodicky, vede přednášky, semináře a cvičení.</w:t>
            </w:r>
          </w:p>
        </w:tc>
      </w:tr>
      <w:tr w:rsidR="00982B32" w:rsidTr="00F42717">
        <w:tc>
          <w:tcPr>
            <w:tcW w:w="3086" w:type="dxa"/>
            <w:shd w:val="clear" w:color="auto" w:fill="F7CAAC"/>
          </w:tcPr>
          <w:p w:rsidR="00982B32" w:rsidRDefault="00982B32" w:rsidP="0010688A">
            <w:pPr>
              <w:jc w:val="both"/>
              <w:rPr>
                <w:b/>
              </w:rPr>
            </w:pPr>
            <w:r>
              <w:rPr>
                <w:b/>
              </w:rPr>
              <w:t>Vyučující</w:t>
            </w:r>
          </w:p>
        </w:tc>
        <w:tc>
          <w:tcPr>
            <w:tcW w:w="6769" w:type="dxa"/>
            <w:gridSpan w:val="15"/>
            <w:tcBorders>
              <w:bottom w:val="nil"/>
            </w:tcBorders>
          </w:tcPr>
          <w:p w:rsidR="00982B32" w:rsidRDefault="00982B32" w:rsidP="0010688A">
            <w:pPr>
              <w:jc w:val="both"/>
            </w:pPr>
            <w:r>
              <w:t>Mgr. Hana Chudá, Ph.D. (100 %)</w:t>
            </w:r>
          </w:p>
        </w:tc>
      </w:tr>
      <w:tr w:rsidR="00982B32" w:rsidTr="00F42717">
        <w:trPr>
          <w:trHeight w:val="232"/>
        </w:trPr>
        <w:tc>
          <w:tcPr>
            <w:tcW w:w="9855" w:type="dxa"/>
            <w:gridSpan w:val="16"/>
            <w:tcBorders>
              <w:top w:val="nil"/>
            </w:tcBorders>
          </w:tcPr>
          <w:p w:rsidR="00982B32" w:rsidRDefault="00982B32" w:rsidP="0010688A">
            <w:pPr>
              <w:jc w:val="both"/>
            </w:pPr>
          </w:p>
        </w:tc>
      </w:tr>
      <w:tr w:rsidR="00982B32" w:rsidTr="00F42717">
        <w:tc>
          <w:tcPr>
            <w:tcW w:w="3086" w:type="dxa"/>
            <w:shd w:val="clear" w:color="auto" w:fill="F7CAAC"/>
          </w:tcPr>
          <w:p w:rsidR="00982B32" w:rsidRDefault="00982B32" w:rsidP="0010688A">
            <w:pPr>
              <w:jc w:val="both"/>
              <w:rPr>
                <w:b/>
              </w:rPr>
            </w:pPr>
            <w:r>
              <w:rPr>
                <w:b/>
              </w:rPr>
              <w:t>Stručná anotace předmětu</w:t>
            </w:r>
          </w:p>
        </w:tc>
        <w:tc>
          <w:tcPr>
            <w:tcW w:w="6769" w:type="dxa"/>
            <w:gridSpan w:val="15"/>
            <w:tcBorders>
              <w:bottom w:val="nil"/>
            </w:tcBorders>
          </w:tcPr>
          <w:p w:rsidR="00982B32" w:rsidRDefault="00982B32" w:rsidP="0010688A">
            <w:pPr>
              <w:jc w:val="both"/>
            </w:pPr>
          </w:p>
        </w:tc>
      </w:tr>
      <w:tr w:rsidR="00982B32" w:rsidTr="00F42717">
        <w:trPr>
          <w:trHeight w:val="3938"/>
        </w:trPr>
        <w:tc>
          <w:tcPr>
            <w:tcW w:w="9855" w:type="dxa"/>
            <w:gridSpan w:val="16"/>
            <w:tcBorders>
              <w:top w:val="nil"/>
              <w:bottom w:val="single" w:sz="12" w:space="0" w:color="auto"/>
            </w:tcBorders>
          </w:tcPr>
          <w:p w:rsidR="00982B32" w:rsidRDefault="00982B32" w:rsidP="0010688A">
            <w:pPr>
              <w:jc w:val="both"/>
            </w:pPr>
            <w:r w:rsidRPr="002B618E">
              <w:t>Cílem předmětu je seznámit studenty se základními matematickými nástroji</w:t>
            </w:r>
            <w:r>
              <w:t xml:space="preserve"> lineární algebry,</w:t>
            </w:r>
            <w:r w:rsidRPr="002B618E">
              <w:t xml:space="preserve"> diferenciálního a integrálního počtu funkce jedné proměnné užívanými při studiu odborných předmětů.</w:t>
            </w:r>
            <w:r>
              <w:t xml:space="preserve"> </w:t>
            </w:r>
          </w:p>
          <w:p w:rsidR="00982B32" w:rsidRDefault="00982B32" w:rsidP="0010688A">
            <w:pPr>
              <w:jc w:val="both"/>
            </w:pPr>
            <w:r>
              <w:t>Témata:</w:t>
            </w:r>
          </w:p>
          <w:p w:rsidR="00982B32" w:rsidRDefault="00982B32" w:rsidP="0010688A">
            <w:pPr>
              <w:numPr>
                <w:ilvl w:val="0"/>
                <w:numId w:val="26"/>
              </w:numPr>
              <w:jc w:val="both"/>
            </w:pPr>
            <w:r w:rsidRPr="00DE3DE3">
              <w:t>Funkce jedné reálné proměnné. Definiční obor, obor hodnot. Grafy funkcí jedné proměnné. Z</w:t>
            </w:r>
            <w:r>
              <w:t>ákladní vlastnosti funkcí jedné proměnné.</w:t>
            </w:r>
          </w:p>
          <w:p w:rsidR="00982B32" w:rsidRPr="00DE3DE3" w:rsidRDefault="00982B32" w:rsidP="0010688A">
            <w:pPr>
              <w:numPr>
                <w:ilvl w:val="0"/>
                <w:numId w:val="26"/>
              </w:numPr>
              <w:jc w:val="both"/>
            </w:pPr>
            <w:r w:rsidRPr="00DE3DE3">
              <w:t>Funkce inverzní a složené. Elementární funkce a jejich vlastnosti. Funkce exponenciální a logaritmické. Goniometrické a cyklometrické funkce.  Řešení rovnic a nerovnic.</w:t>
            </w:r>
          </w:p>
          <w:p w:rsidR="00982B32" w:rsidRPr="00DE3DE3" w:rsidRDefault="00982B32" w:rsidP="0010688A">
            <w:pPr>
              <w:numPr>
                <w:ilvl w:val="0"/>
                <w:numId w:val="26"/>
              </w:numPr>
              <w:jc w:val="both"/>
            </w:pPr>
            <w:r w:rsidRPr="00DE3DE3">
              <w:t xml:space="preserve">Komplexní čísla. Operace s  komplexními čísly. Algebraický, goniometrický a exponenciální tvar komplexního čísla.  Moivreova věta. Odmocnina  komplexního čísla. </w:t>
            </w:r>
          </w:p>
          <w:p w:rsidR="00982B32" w:rsidRDefault="00982B32" w:rsidP="0010688A">
            <w:pPr>
              <w:numPr>
                <w:ilvl w:val="0"/>
                <w:numId w:val="26"/>
              </w:numPr>
              <w:autoSpaceDE w:val="0"/>
              <w:autoSpaceDN w:val="0"/>
              <w:adjustRightInd w:val="0"/>
              <w:jc w:val="both"/>
            </w:pPr>
            <w:r>
              <w:t>Vektorový</w:t>
            </w:r>
            <w:r w:rsidRPr="00F31140">
              <w:t xml:space="preserve"> prostor,</w:t>
            </w:r>
            <w:r w:rsidRPr="00F31140">
              <w:rPr>
                <w:rFonts w:ascii="CMR10" w:eastAsiaTheme="minorHAnsi" w:hAnsi="CMR10" w:cs="CMR10"/>
                <w:lang w:eastAsia="en-US"/>
              </w:rPr>
              <w:t xml:space="preserve"> lineární</w:t>
            </w:r>
            <w:r>
              <w:rPr>
                <w:rFonts w:ascii="CMR10" w:eastAsiaTheme="minorHAnsi" w:hAnsi="CMR10" w:cs="CMR10"/>
                <w:lang w:eastAsia="en-US"/>
              </w:rPr>
              <w:t xml:space="preserve"> </w:t>
            </w:r>
            <w:r w:rsidRPr="00F31140">
              <w:rPr>
                <w:rFonts w:ascii="CMR10" w:eastAsiaTheme="minorHAnsi" w:hAnsi="CMR10" w:cs="CMR10"/>
                <w:lang w:eastAsia="en-US"/>
              </w:rPr>
              <w:t>závislost a nezávislost vektorů,</w:t>
            </w:r>
            <w:r w:rsidRPr="00F31140">
              <w:t xml:space="preserve"> dimenze</w:t>
            </w:r>
            <w:r>
              <w:t>, báze,</w:t>
            </w:r>
            <w:r w:rsidRPr="00F31140">
              <w:t xml:space="preserve"> podprostor</w:t>
            </w:r>
            <w:r>
              <w:t>.</w:t>
            </w:r>
          </w:p>
          <w:p w:rsidR="00982B32" w:rsidRPr="00A76DB4" w:rsidRDefault="00982B32" w:rsidP="0010688A">
            <w:pPr>
              <w:numPr>
                <w:ilvl w:val="0"/>
                <w:numId w:val="26"/>
              </w:numPr>
              <w:jc w:val="both"/>
            </w:pPr>
            <w:r w:rsidRPr="00A76DB4">
              <w:t xml:space="preserve">Pojem matice a speciální typy matic, operace s maticemi. Řádkové elementární </w:t>
            </w:r>
            <w:r>
              <w:t>operace matic.</w:t>
            </w:r>
          </w:p>
          <w:p w:rsidR="00982B32" w:rsidRPr="00DE3DE3" w:rsidRDefault="00982B32" w:rsidP="0010688A">
            <w:pPr>
              <w:numPr>
                <w:ilvl w:val="0"/>
                <w:numId w:val="26"/>
              </w:numPr>
              <w:jc w:val="both"/>
            </w:pPr>
            <w:r w:rsidRPr="00DE3DE3">
              <w:t xml:space="preserve">Determinanty a operace s determinanty, determinant regulární/singulární </w:t>
            </w:r>
            <w:r>
              <w:t>matice, výpočet inverzní matice.</w:t>
            </w:r>
          </w:p>
          <w:p w:rsidR="00982B32" w:rsidRDefault="00982B32" w:rsidP="0010688A">
            <w:pPr>
              <w:numPr>
                <w:ilvl w:val="0"/>
                <w:numId w:val="26"/>
              </w:numPr>
              <w:jc w:val="both"/>
            </w:pPr>
            <w:r w:rsidRPr="00DE3DE3">
              <w:t xml:space="preserve">Soustavy lineárních rovnic, </w:t>
            </w:r>
            <w:r>
              <w:t xml:space="preserve">metody řešení. </w:t>
            </w:r>
            <w:r w:rsidRPr="00981CD7">
              <w:rPr>
                <w:rFonts w:ascii="CMR10" w:eastAsiaTheme="minorHAnsi" w:hAnsi="CMR10" w:cs="CMR10"/>
                <w:lang w:eastAsia="en-US"/>
              </w:rPr>
              <w:t xml:space="preserve">Vlastní čísla a vlastní vektory.  </w:t>
            </w:r>
            <w:r w:rsidRPr="00DE3DE3">
              <w:t xml:space="preserve"> </w:t>
            </w:r>
          </w:p>
          <w:p w:rsidR="00982B32" w:rsidRPr="00DE3DE3" w:rsidRDefault="00982B32" w:rsidP="0010688A">
            <w:pPr>
              <w:numPr>
                <w:ilvl w:val="0"/>
                <w:numId w:val="26"/>
              </w:numPr>
              <w:jc w:val="both"/>
            </w:pPr>
            <w:r>
              <w:t xml:space="preserve">Pojem limita. </w:t>
            </w:r>
            <w:r w:rsidRPr="00DE3DE3">
              <w:t xml:space="preserve">Derivace funkce, základní vzorce derivování. </w:t>
            </w:r>
          </w:p>
          <w:p w:rsidR="00982B32" w:rsidRPr="00DE3DE3" w:rsidRDefault="00982B32" w:rsidP="0010688A">
            <w:pPr>
              <w:numPr>
                <w:ilvl w:val="0"/>
                <w:numId w:val="26"/>
              </w:numPr>
              <w:jc w:val="both"/>
            </w:pPr>
            <w:r w:rsidRPr="00DE3DE3">
              <w:t>Vyšetřování průběhu funkce, přibližné řešení rovnic.</w:t>
            </w:r>
          </w:p>
          <w:p w:rsidR="00982B32" w:rsidRPr="00DE3DE3" w:rsidRDefault="00982B32" w:rsidP="0010688A">
            <w:pPr>
              <w:numPr>
                <w:ilvl w:val="0"/>
                <w:numId w:val="26"/>
              </w:numPr>
              <w:jc w:val="both"/>
            </w:pPr>
            <w:r w:rsidRPr="00DE3DE3">
              <w:t>Primitivní funkce, neurčitý integrál, integrace per partes, substituční metoda.</w:t>
            </w:r>
          </w:p>
          <w:p w:rsidR="00982B32" w:rsidRPr="00DE3DE3" w:rsidRDefault="00982B32" w:rsidP="0010688A">
            <w:pPr>
              <w:numPr>
                <w:ilvl w:val="0"/>
                <w:numId w:val="26"/>
              </w:numPr>
              <w:jc w:val="both"/>
            </w:pPr>
            <w:r w:rsidRPr="00DE3DE3">
              <w:t xml:space="preserve">Integrace racionálně lomených funkcí. Integrace goniometrických funkcí. </w:t>
            </w:r>
          </w:p>
          <w:p w:rsidR="00982B32" w:rsidRDefault="00982B32" w:rsidP="0010688A">
            <w:pPr>
              <w:numPr>
                <w:ilvl w:val="0"/>
                <w:numId w:val="26"/>
              </w:numPr>
              <w:jc w:val="both"/>
            </w:pPr>
            <w:r w:rsidRPr="00DE3DE3">
              <w:t>Definice určitého integrálu, integrace per partes a metoda substituční pro určité integrály.</w:t>
            </w:r>
            <w:r>
              <w:t xml:space="preserve"> </w:t>
            </w:r>
            <w:r w:rsidRPr="00D85A50">
              <w:t>Aplikace určitého integrálu.</w:t>
            </w:r>
          </w:p>
          <w:p w:rsidR="00982B32" w:rsidRDefault="00982B32" w:rsidP="0010688A">
            <w:pPr>
              <w:numPr>
                <w:ilvl w:val="0"/>
                <w:numId w:val="26"/>
              </w:numPr>
              <w:jc w:val="both"/>
            </w:pPr>
            <w:r w:rsidRPr="00957980">
              <w:t>Aritmetické a geometrické posloupnosti. Limita posloupnosti. Nekonečné aritmetické a geometrické řady.</w:t>
            </w:r>
          </w:p>
          <w:p w:rsidR="00982B32" w:rsidRDefault="00982B32" w:rsidP="0010688A">
            <w:pPr>
              <w:numPr>
                <w:ilvl w:val="0"/>
                <w:numId w:val="26"/>
              </w:numPr>
              <w:jc w:val="both"/>
            </w:pPr>
            <w:r w:rsidRPr="00957980">
              <w:t xml:space="preserve">Nekonečné číselné řady. </w:t>
            </w:r>
            <w:r>
              <w:t xml:space="preserve">Mocninné řady. </w:t>
            </w:r>
            <w:r w:rsidRPr="00957980">
              <w:t>Taylorova a M</w:t>
            </w:r>
            <w:r>
              <w:t>a</w:t>
            </w:r>
            <w:r w:rsidRPr="00957980">
              <w:t>c</w:t>
            </w:r>
            <w:r>
              <w:t>l</w:t>
            </w:r>
            <w:r w:rsidRPr="00957980">
              <w:t xml:space="preserve">aurinova řada. </w:t>
            </w:r>
          </w:p>
        </w:tc>
      </w:tr>
      <w:tr w:rsidR="00982B32" w:rsidTr="00F42717">
        <w:trPr>
          <w:trHeight w:val="265"/>
        </w:trPr>
        <w:tc>
          <w:tcPr>
            <w:tcW w:w="3653" w:type="dxa"/>
            <w:gridSpan w:val="3"/>
            <w:tcBorders>
              <w:top w:val="nil"/>
            </w:tcBorders>
            <w:shd w:val="clear" w:color="auto" w:fill="F7CAAC"/>
          </w:tcPr>
          <w:p w:rsidR="00982B32" w:rsidRDefault="00982B32" w:rsidP="0010688A">
            <w:pPr>
              <w:jc w:val="both"/>
            </w:pPr>
            <w:r>
              <w:rPr>
                <w:b/>
              </w:rPr>
              <w:t>Studijní literatura a studijní pomůcky</w:t>
            </w:r>
          </w:p>
        </w:tc>
        <w:tc>
          <w:tcPr>
            <w:tcW w:w="6202" w:type="dxa"/>
            <w:gridSpan w:val="13"/>
            <w:tcBorders>
              <w:top w:val="nil"/>
              <w:bottom w:val="nil"/>
            </w:tcBorders>
          </w:tcPr>
          <w:p w:rsidR="00982B32" w:rsidRDefault="00982B32" w:rsidP="0010688A">
            <w:pPr>
              <w:jc w:val="both"/>
            </w:pPr>
          </w:p>
        </w:tc>
      </w:tr>
      <w:tr w:rsidR="00982B32" w:rsidTr="00F42717">
        <w:trPr>
          <w:trHeight w:val="1497"/>
        </w:trPr>
        <w:tc>
          <w:tcPr>
            <w:tcW w:w="9855" w:type="dxa"/>
            <w:gridSpan w:val="16"/>
            <w:tcBorders>
              <w:top w:val="nil"/>
            </w:tcBorders>
          </w:tcPr>
          <w:p w:rsidR="00982B32" w:rsidRPr="00522A3E" w:rsidRDefault="00982B32" w:rsidP="0010688A">
            <w:pPr>
              <w:jc w:val="both"/>
              <w:rPr>
                <w:b/>
              </w:rPr>
            </w:pPr>
            <w:r w:rsidRPr="00522A3E">
              <w:rPr>
                <w:b/>
              </w:rPr>
              <w:t xml:space="preserve">Základní literatura: </w:t>
            </w:r>
          </w:p>
          <w:p w:rsidR="00982B32" w:rsidRDefault="00982B32" w:rsidP="0010688A">
            <w:r>
              <w:t xml:space="preserve">POLÁŠEK V., SEDLÁČEK L. </w:t>
            </w:r>
            <w:r>
              <w:rPr>
                <w:i/>
                <w:iCs/>
              </w:rPr>
              <w:t>Matematický seminář</w:t>
            </w:r>
            <w:r>
              <w:t>. Zlín, 2017. ISBN 978-80-7454-687-7.</w:t>
            </w:r>
          </w:p>
          <w:p w:rsidR="00982B32" w:rsidRPr="00DE3DE3" w:rsidRDefault="00982B32" w:rsidP="0010688A">
            <w:pPr>
              <w:jc w:val="both"/>
            </w:pPr>
            <w:r w:rsidRPr="00DE3DE3">
              <w:t>M</w:t>
            </w:r>
            <w:r>
              <w:t>ATEJDES</w:t>
            </w:r>
            <w:r w:rsidRPr="00DE3DE3">
              <w:t xml:space="preserve">, M. </w:t>
            </w:r>
            <w:r w:rsidRPr="00DE3DE3">
              <w:rPr>
                <w:i/>
                <w:iCs/>
              </w:rPr>
              <w:t>Aplikovaná matematika</w:t>
            </w:r>
            <w:r w:rsidRPr="00DE3DE3">
              <w:t>. Matcentrum-Zvolen, 2005. ISBN 80-89077-01-3.</w:t>
            </w:r>
          </w:p>
          <w:p w:rsidR="00982B32" w:rsidRDefault="00982B32" w:rsidP="0010688A">
            <w:pPr>
              <w:jc w:val="both"/>
            </w:pPr>
            <w:r w:rsidRPr="000757E8">
              <w:t>RILEY</w:t>
            </w:r>
            <w:r>
              <w:t>,</w:t>
            </w:r>
            <w:r w:rsidRPr="000757E8">
              <w:t xml:space="preserve"> K. F., HOBSON, M</w:t>
            </w:r>
            <w:r>
              <w:t xml:space="preserve">. </w:t>
            </w:r>
            <w:r w:rsidRPr="000757E8">
              <w:t>P.</w:t>
            </w:r>
            <w:r>
              <w:t xml:space="preserve">, </w:t>
            </w:r>
            <w:r w:rsidRPr="000757E8">
              <w:t>BENCE</w:t>
            </w:r>
            <w:r>
              <w:t xml:space="preserve"> </w:t>
            </w:r>
            <w:r w:rsidRPr="000757E8">
              <w:t>S.</w:t>
            </w:r>
            <w:r>
              <w:t xml:space="preserve"> </w:t>
            </w:r>
            <w:r w:rsidRPr="000757E8">
              <w:t xml:space="preserve">J. </w:t>
            </w:r>
            <w:r w:rsidRPr="00C57DC7">
              <w:rPr>
                <w:i/>
                <w:rPrChange w:id="3746" w:author="Jiří Vojtěšek" w:date="2018-11-22T22:38:00Z">
                  <w:rPr/>
                </w:rPrChange>
              </w:rPr>
              <w:t>Mathematical methods for physics and engineering</w:t>
            </w:r>
            <w:r>
              <w:t xml:space="preserve">. </w:t>
            </w:r>
            <w:r w:rsidRPr="00C57DC7">
              <w:rPr>
                <w:rStyle w:val="Zdraznn"/>
                <w:i w:val="0"/>
                <w:rPrChange w:id="3747" w:author="Jiří Vojtěšek" w:date="2018-11-22T22:39:00Z">
                  <w:rPr>
                    <w:rStyle w:val="Zdraznn"/>
                  </w:rPr>
                </w:rPrChange>
              </w:rPr>
              <w:t>Cambridge</w:t>
            </w:r>
            <w:r>
              <w:rPr>
                <w:rStyle w:val="st"/>
              </w:rPr>
              <w:t xml:space="preserve"> University Press</w:t>
            </w:r>
            <w:r>
              <w:t>, 2006. ISBN: 9780521679718.</w:t>
            </w:r>
          </w:p>
          <w:p w:rsidR="00982B32" w:rsidRPr="00522A3E" w:rsidRDefault="00982B32" w:rsidP="0010688A">
            <w:pPr>
              <w:jc w:val="both"/>
              <w:rPr>
                <w:b/>
              </w:rPr>
            </w:pPr>
            <w:r w:rsidRPr="00522A3E">
              <w:rPr>
                <w:b/>
              </w:rPr>
              <w:t>Doporučená literatura:</w:t>
            </w:r>
          </w:p>
          <w:p w:rsidR="00982B32" w:rsidRPr="003A0685" w:rsidRDefault="00982B32" w:rsidP="0010688A">
            <w:pPr>
              <w:autoSpaceDE w:val="0"/>
              <w:autoSpaceDN w:val="0"/>
              <w:adjustRightInd w:val="0"/>
              <w:rPr>
                <w:rFonts w:eastAsia="Calibri"/>
              </w:rPr>
            </w:pPr>
            <w:r w:rsidRPr="003A0685">
              <w:rPr>
                <w:rFonts w:eastAsia="Calibri"/>
              </w:rPr>
              <w:t xml:space="preserve">OSTRAVSKÝ J., POLÁŠEK V. </w:t>
            </w:r>
            <w:r w:rsidRPr="003A0685">
              <w:rPr>
                <w:rFonts w:eastAsia="Calibri"/>
                <w:i/>
                <w:iCs/>
              </w:rPr>
              <w:t>Diferenciální a integrá</w:t>
            </w:r>
            <w:r>
              <w:rPr>
                <w:rFonts w:eastAsia="Calibri"/>
                <w:i/>
                <w:iCs/>
              </w:rPr>
              <w:t>lní počet funkce jedné proměnné -</w:t>
            </w:r>
            <w:r w:rsidRPr="003A0685">
              <w:rPr>
                <w:rFonts w:eastAsia="Calibri"/>
                <w:i/>
                <w:iCs/>
              </w:rPr>
              <w:t xml:space="preserve"> vybrané statě</w:t>
            </w:r>
            <w:r w:rsidRPr="003A0685">
              <w:rPr>
                <w:rFonts w:eastAsia="Calibri"/>
              </w:rPr>
              <w:t>. Zlín,</w:t>
            </w:r>
          </w:p>
          <w:p w:rsidR="00982B32" w:rsidRDefault="00982B32" w:rsidP="0010688A">
            <w:pPr>
              <w:jc w:val="both"/>
              <w:rPr>
                <w:rFonts w:eastAsia="Calibri"/>
              </w:rPr>
            </w:pPr>
            <w:r w:rsidRPr="003A0685">
              <w:rPr>
                <w:rFonts w:eastAsia="Calibri"/>
              </w:rPr>
              <w:t>2011. ISBN 978-80-7454-124-7.</w:t>
            </w:r>
          </w:p>
          <w:p w:rsidR="009C2043" w:rsidRDefault="009C2043" w:rsidP="009C2043">
            <w:pPr>
              <w:autoSpaceDE w:val="0"/>
              <w:autoSpaceDN w:val="0"/>
              <w:adjustRightInd w:val="0"/>
            </w:pPr>
            <w:r>
              <w:t xml:space="preserve">LIAL, M., L., et al. </w:t>
            </w:r>
            <w:r>
              <w:rPr>
                <w:i/>
                <w:iCs/>
              </w:rPr>
              <w:t>Finite Mathematics with Applications: in the Management, Natural, and Social Sciences</w:t>
            </w:r>
            <w:r>
              <w:t>. Pearson, 2006.</w:t>
            </w:r>
          </w:p>
          <w:p w:rsidR="009C2043" w:rsidRDefault="009C2043" w:rsidP="00C57DC7">
            <w:pPr>
              <w:autoSpaceDE w:val="0"/>
              <w:autoSpaceDN w:val="0"/>
              <w:adjustRightInd w:val="0"/>
            </w:pPr>
            <w:r>
              <w:t xml:space="preserve">BARNETT, </w:t>
            </w:r>
            <w:del w:id="3748" w:author="Jiří Vojtěšek" w:date="2018-11-22T22:39:00Z">
              <w:r w:rsidDel="00C57DC7">
                <w:delText xml:space="preserve">Raymond </w:delText>
              </w:r>
            </w:del>
            <w:ins w:id="3749" w:author="Jiří Vojtěšek" w:date="2018-11-22T22:39:00Z">
              <w:r w:rsidR="00C57DC7">
                <w:t xml:space="preserve">R. </w:t>
              </w:r>
            </w:ins>
            <w:r>
              <w:t>A., a</w:t>
            </w:r>
            <w:del w:id="3750" w:author="Jiří Vojtěšek" w:date="2018-11-22T22:39:00Z">
              <w:r w:rsidDel="00C57DC7">
                <w:delText>nd</w:delText>
              </w:r>
            </w:del>
            <w:r>
              <w:t xml:space="preserve"> </w:t>
            </w:r>
            <w:del w:id="3751" w:author="Jiří Vojtěšek" w:date="2018-11-22T22:39:00Z">
              <w:r w:rsidDel="00C57DC7">
                <w:delText xml:space="preserve">Thomas </w:delText>
              </w:r>
            </w:del>
            <w:ins w:id="3752" w:author="Jiří Vojtěšek" w:date="2018-11-22T22:39:00Z">
              <w:r w:rsidR="00C57DC7">
                <w:t xml:space="preserve">T. </w:t>
              </w:r>
            </w:ins>
            <w:r>
              <w:t xml:space="preserve">J. KEARNS. </w:t>
            </w:r>
            <w:r>
              <w:rPr>
                <w:i/>
                <w:iCs/>
              </w:rPr>
              <w:t>Intermediate Algebra: Structure and Use</w:t>
            </w:r>
            <w:r>
              <w:t>. McGraw-Hill, 1999.</w:t>
            </w:r>
          </w:p>
        </w:tc>
      </w:tr>
      <w:tr w:rsidR="00982B32" w:rsidTr="00F42717">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F42717">
        <w:tc>
          <w:tcPr>
            <w:tcW w:w="4787" w:type="dxa"/>
            <w:gridSpan w:val="5"/>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gridSpan w:val="2"/>
            <w:tcBorders>
              <w:top w:val="single" w:sz="2" w:space="0" w:color="auto"/>
            </w:tcBorders>
          </w:tcPr>
          <w:p w:rsidR="00982B32" w:rsidRDefault="00982B32" w:rsidP="0010688A">
            <w:pPr>
              <w:jc w:val="both"/>
            </w:pPr>
            <w:r>
              <w:t>30</w:t>
            </w:r>
          </w:p>
        </w:tc>
        <w:tc>
          <w:tcPr>
            <w:tcW w:w="4179" w:type="dxa"/>
            <w:gridSpan w:val="9"/>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F42717">
        <w:tc>
          <w:tcPr>
            <w:tcW w:w="9855" w:type="dxa"/>
            <w:gridSpan w:val="16"/>
            <w:shd w:val="clear" w:color="auto" w:fill="F7CAAC"/>
          </w:tcPr>
          <w:p w:rsidR="00982B32" w:rsidRDefault="00982B32" w:rsidP="0010688A">
            <w:pPr>
              <w:jc w:val="both"/>
              <w:rPr>
                <w:b/>
              </w:rPr>
            </w:pPr>
            <w:r>
              <w:rPr>
                <w:b/>
              </w:rPr>
              <w:t>Informace o způsobu kontaktu s vyučujícím</w:t>
            </w:r>
          </w:p>
        </w:tc>
      </w:tr>
      <w:tr w:rsidR="00982B32" w:rsidTr="00F42717">
        <w:trPr>
          <w:trHeight w:val="625"/>
        </w:trPr>
        <w:tc>
          <w:tcPr>
            <w:tcW w:w="9855" w:type="dxa"/>
            <w:gridSpan w:val="16"/>
          </w:tcPr>
          <w:p w:rsidR="00982B32" w:rsidRDefault="00982B32" w:rsidP="0010688A">
            <w:pPr>
              <w:jc w:val="both"/>
            </w:pPr>
            <w:r w:rsidRPr="00F42717">
              <w:rPr>
                <w:sz w:val="18"/>
              </w:rPr>
              <w:t>Studenti mají možnost kontaktovat vyučujícího formou konzultací, které jsou zveřejněny na stránkách FAI, dále mají možnost obrátit se na vyučujícího písemně formou emailu nebo prostřednictvím  LMS Moodle a dále formou dohodnutých konzultací v Maths Support Centre,</w:t>
            </w:r>
            <w:r w:rsidR="00F42717" w:rsidRPr="00F42717">
              <w:rPr>
                <w:sz w:val="18"/>
              </w:rPr>
              <w:t xml:space="preserve"> které funguje pod vedením FAI.</w:t>
            </w:r>
          </w:p>
        </w:tc>
      </w:tr>
      <w:tr w:rsidR="00982B32" w:rsidTr="00F42717">
        <w:trPr>
          <w:gridAfter w:val="1"/>
          <w:wAfter w:w="108" w:type="dxa"/>
          <w:trHeight w:val="307"/>
        </w:trPr>
        <w:tc>
          <w:tcPr>
            <w:tcW w:w="9747" w:type="dxa"/>
            <w:gridSpan w:val="15"/>
            <w:tcBorders>
              <w:bottom w:val="double" w:sz="4" w:space="0" w:color="auto"/>
            </w:tcBorders>
            <w:shd w:val="clear" w:color="auto" w:fill="BDD6EE"/>
          </w:tcPr>
          <w:p w:rsidR="00982B32" w:rsidRDefault="00982B32" w:rsidP="0010688A">
            <w:pPr>
              <w:tabs>
                <w:tab w:val="right" w:pos="943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F42717">
        <w:trPr>
          <w:gridAfter w:val="1"/>
          <w:wAfter w:w="108" w:type="dxa"/>
          <w:trHeight w:val="220"/>
        </w:trPr>
        <w:tc>
          <w:tcPr>
            <w:tcW w:w="3097" w:type="dxa"/>
            <w:gridSpan w:val="2"/>
            <w:tcBorders>
              <w:top w:val="double" w:sz="4" w:space="0" w:color="auto"/>
            </w:tcBorders>
            <w:shd w:val="clear" w:color="auto" w:fill="F7CAAC"/>
          </w:tcPr>
          <w:p w:rsidR="00982B32" w:rsidRDefault="00982B32" w:rsidP="0010688A">
            <w:pPr>
              <w:jc w:val="both"/>
              <w:rPr>
                <w:b/>
              </w:rPr>
            </w:pPr>
            <w:r>
              <w:rPr>
                <w:b/>
              </w:rPr>
              <w:t>Název studijního předmětu</w:t>
            </w:r>
          </w:p>
        </w:tc>
        <w:tc>
          <w:tcPr>
            <w:tcW w:w="6650" w:type="dxa"/>
            <w:gridSpan w:val="13"/>
            <w:tcBorders>
              <w:top w:val="double" w:sz="4" w:space="0" w:color="auto"/>
            </w:tcBorders>
          </w:tcPr>
          <w:p w:rsidR="00982B32" w:rsidRDefault="00982B32" w:rsidP="0010688A">
            <w:pPr>
              <w:jc w:val="both"/>
            </w:pPr>
            <w:bookmarkStart w:id="3753" w:name="matematikaI"/>
            <w:r>
              <w:t>Matematika I</w:t>
            </w:r>
            <w:bookmarkEnd w:id="3753"/>
          </w:p>
        </w:tc>
      </w:tr>
      <w:tr w:rsidR="00982B32" w:rsidTr="00F42717">
        <w:trPr>
          <w:gridAfter w:val="1"/>
          <w:wAfter w:w="108" w:type="dxa"/>
          <w:trHeight w:val="220"/>
        </w:trPr>
        <w:tc>
          <w:tcPr>
            <w:tcW w:w="3097" w:type="dxa"/>
            <w:gridSpan w:val="2"/>
            <w:shd w:val="clear" w:color="auto" w:fill="F7CAAC"/>
          </w:tcPr>
          <w:p w:rsidR="00982B32" w:rsidRDefault="00982B32" w:rsidP="0010688A">
            <w:pPr>
              <w:jc w:val="both"/>
              <w:rPr>
                <w:b/>
              </w:rPr>
            </w:pPr>
            <w:r>
              <w:rPr>
                <w:b/>
              </w:rPr>
              <w:t>Typ předmětu</w:t>
            </w:r>
          </w:p>
        </w:tc>
        <w:tc>
          <w:tcPr>
            <w:tcW w:w="3421" w:type="dxa"/>
            <w:gridSpan w:val="8"/>
          </w:tcPr>
          <w:p w:rsidR="00982B32" w:rsidRDefault="00982B32" w:rsidP="0010688A">
            <w:pPr>
              <w:jc w:val="both"/>
            </w:pPr>
            <w:r>
              <w:t>Povinný pro specializaci:</w:t>
            </w:r>
          </w:p>
          <w:p w:rsidR="00982B32" w:rsidRDefault="00982B32" w:rsidP="0010688A">
            <w:pPr>
              <w:jc w:val="both"/>
            </w:pPr>
            <w:r>
              <w:t>Průmyslová automatizace</w:t>
            </w:r>
          </w:p>
        </w:tc>
        <w:tc>
          <w:tcPr>
            <w:tcW w:w="2706" w:type="dxa"/>
            <w:gridSpan w:val="4"/>
            <w:shd w:val="clear" w:color="auto" w:fill="F7CAAC"/>
          </w:tcPr>
          <w:p w:rsidR="00982B32" w:rsidRDefault="00982B32" w:rsidP="0010688A">
            <w:pPr>
              <w:jc w:val="both"/>
            </w:pPr>
            <w:r>
              <w:rPr>
                <w:b/>
              </w:rPr>
              <w:t>doporučený ročník / semestr</w:t>
            </w:r>
          </w:p>
        </w:tc>
        <w:tc>
          <w:tcPr>
            <w:tcW w:w="523" w:type="dxa"/>
          </w:tcPr>
          <w:p w:rsidR="00982B32" w:rsidRPr="00B234B6" w:rsidRDefault="00982B32" w:rsidP="0010688A">
            <w:pPr>
              <w:jc w:val="both"/>
            </w:pPr>
            <w:r>
              <w:t>1</w:t>
            </w:r>
            <w:r>
              <w:rPr>
                <w:lang w:val="en-US"/>
              </w:rPr>
              <w:t>/L</w:t>
            </w:r>
          </w:p>
        </w:tc>
      </w:tr>
      <w:tr w:rsidR="00982B32" w:rsidTr="00F42717">
        <w:trPr>
          <w:gridAfter w:val="1"/>
          <w:wAfter w:w="108" w:type="dxa"/>
          <w:trHeight w:val="220"/>
        </w:trPr>
        <w:tc>
          <w:tcPr>
            <w:tcW w:w="3097" w:type="dxa"/>
            <w:gridSpan w:val="2"/>
            <w:shd w:val="clear" w:color="auto" w:fill="F7CAAC"/>
          </w:tcPr>
          <w:p w:rsidR="00982B32" w:rsidRDefault="00982B32" w:rsidP="0010688A">
            <w:pPr>
              <w:jc w:val="both"/>
              <w:rPr>
                <w:b/>
              </w:rPr>
            </w:pPr>
            <w:r>
              <w:rPr>
                <w:b/>
              </w:rPr>
              <w:t>Rozsah studijního předmětu</w:t>
            </w:r>
          </w:p>
        </w:tc>
        <w:tc>
          <w:tcPr>
            <w:tcW w:w="1709" w:type="dxa"/>
            <w:gridSpan w:val="4"/>
          </w:tcPr>
          <w:p w:rsidR="00982B32" w:rsidRDefault="00982B32" w:rsidP="0010688A">
            <w:pPr>
              <w:jc w:val="both"/>
            </w:pPr>
            <w:r>
              <w:t>28p+28s</w:t>
            </w:r>
          </w:p>
        </w:tc>
        <w:tc>
          <w:tcPr>
            <w:tcW w:w="893" w:type="dxa"/>
            <w:gridSpan w:val="2"/>
            <w:shd w:val="clear" w:color="auto" w:fill="F7CAAC"/>
          </w:tcPr>
          <w:p w:rsidR="00982B32" w:rsidRDefault="00982B32" w:rsidP="0010688A">
            <w:pPr>
              <w:jc w:val="both"/>
              <w:rPr>
                <w:b/>
              </w:rPr>
            </w:pPr>
            <w:r>
              <w:rPr>
                <w:b/>
              </w:rPr>
              <w:t xml:space="preserve">hod. </w:t>
            </w:r>
          </w:p>
        </w:tc>
        <w:tc>
          <w:tcPr>
            <w:tcW w:w="819" w:type="dxa"/>
            <w:gridSpan w:val="2"/>
          </w:tcPr>
          <w:p w:rsidR="00982B32" w:rsidRDefault="00982B32" w:rsidP="0010688A">
            <w:pPr>
              <w:jc w:val="both"/>
            </w:pPr>
          </w:p>
        </w:tc>
        <w:tc>
          <w:tcPr>
            <w:tcW w:w="2165" w:type="dxa"/>
            <w:gridSpan w:val="2"/>
            <w:shd w:val="clear" w:color="auto" w:fill="F7CAAC"/>
          </w:tcPr>
          <w:p w:rsidR="00982B32" w:rsidRDefault="00982B32" w:rsidP="0010688A">
            <w:pPr>
              <w:jc w:val="both"/>
              <w:rPr>
                <w:b/>
              </w:rPr>
            </w:pPr>
            <w:r>
              <w:rPr>
                <w:b/>
              </w:rPr>
              <w:t>kreditů</w:t>
            </w:r>
          </w:p>
        </w:tc>
        <w:tc>
          <w:tcPr>
            <w:tcW w:w="1064" w:type="dxa"/>
            <w:gridSpan w:val="3"/>
          </w:tcPr>
          <w:p w:rsidR="00982B32" w:rsidRDefault="00982B32" w:rsidP="0010688A">
            <w:pPr>
              <w:jc w:val="both"/>
            </w:pPr>
            <w:r>
              <w:t>6</w:t>
            </w:r>
          </w:p>
        </w:tc>
      </w:tr>
      <w:tr w:rsidR="00982B32" w:rsidTr="00F42717">
        <w:trPr>
          <w:gridAfter w:val="1"/>
          <w:wAfter w:w="108" w:type="dxa"/>
          <w:trHeight w:val="442"/>
        </w:trPr>
        <w:tc>
          <w:tcPr>
            <w:tcW w:w="3097" w:type="dxa"/>
            <w:gridSpan w:val="2"/>
            <w:shd w:val="clear" w:color="auto" w:fill="F7CAAC"/>
          </w:tcPr>
          <w:p w:rsidR="00982B32" w:rsidRDefault="00982B32" w:rsidP="0010688A">
            <w:pPr>
              <w:jc w:val="both"/>
              <w:rPr>
                <w:b/>
                <w:sz w:val="22"/>
              </w:rPr>
            </w:pPr>
            <w:r>
              <w:rPr>
                <w:b/>
              </w:rPr>
              <w:t>Prerekvizity, korekvizity, ekvivalence</w:t>
            </w:r>
          </w:p>
        </w:tc>
        <w:tc>
          <w:tcPr>
            <w:tcW w:w="6650" w:type="dxa"/>
            <w:gridSpan w:val="13"/>
          </w:tcPr>
          <w:p w:rsidR="00982B32" w:rsidRDefault="00982B32" w:rsidP="0010688A">
            <w:pPr>
              <w:jc w:val="both"/>
            </w:pPr>
          </w:p>
        </w:tc>
      </w:tr>
      <w:tr w:rsidR="00982B32" w:rsidTr="00F42717">
        <w:trPr>
          <w:gridAfter w:val="1"/>
          <w:wAfter w:w="108" w:type="dxa"/>
          <w:trHeight w:val="442"/>
        </w:trPr>
        <w:tc>
          <w:tcPr>
            <w:tcW w:w="3097" w:type="dxa"/>
            <w:gridSpan w:val="2"/>
            <w:shd w:val="clear" w:color="auto" w:fill="F7CAAC"/>
          </w:tcPr>
          <w:p w:rsidR="00982B32" w:rsidRDefault="00982B32" w:rsidP="0010688A">
            <w:pPr>
              <w:jc w:val="both"/>
              <w:rPr>
                <w:b/>
              </w:rPr>
            </w:pPr>
            <w:r>
              <w:rPr>
                <w:b/>
              </w:rPr>
              <w:t>Způsob ověření studijních výsledků</w:t>
            </w:r>
          </w:p>
        </w:tc>
        <w:tc>
          <w:tcPr>
            <w:tcW w:w="3421" w:type="dxa"/>
            <w:gridSpan w:val="8"/>
          </w:tcPr>
          <w:p w:rsidR="00982B32" w:rsidRDefault="00982B32" w:rsidP="0010688A">
            <w:pPr>
              <w:jc w:val="both"/>
            </w:pPr>
            <w:r>
              <w:t>Zápočet, zkouška</w:t>
            </w:r>
          </w:p>
        </w:tc>
        <w:tc>
          <w:tcPr>
            <w:tcW w:w="2165" w:type="dxa"/>
            <w:gridSpan w:val="2"/>
            <w:shd w:val="clear" w:color="auto" w:fill="F7CAAC"/>
          </w:tcPr>
          <w:p w:rsidR="00982B32" w:rsidRDefault="00982B32" w:rsidP="0010688A">
            <w:pPr>
              <w:jc w:val="both"/>
              <w:rPr>
                <w:b/>
              </w:rPr>
            </w:pPr>
            <w:r>
              <w:rPr>
                <w:b/>
              </w:rPr>
              <w:t>Forma výuky</w:t>
            </w:r>
          </w:p>
        </w:tc>
        <w:tc>
          <w:tcPr>
            <w:tcW w:w="1064" w:type="dxa"/>
            <w:gridSpan w:val="3"/>
          </w:tcPr>
          <w:p w:rsidR="00982B32" w:rsidRDefault="00982B32" w:rsidP="0010688A">
            <w:pPr>
              <w:jc w:val="both"/>
            </w:pPr>
            <w:r>
              <w:t>Přednáška, seminář</w:t>
            </w:r>
          </w:p>
        </w:tc>
      </w:tr>
      <w:tr w:rsidR="00982B32" w:rsidTr="00F42717">
        <w:trPr>
          <w:gridAfter w:val="1"/>
          <w:wAfter w:w="108" w:type="dxa"/>
          <w:trHeight w:val="1545"/>
        </w:trPr>
        <w:tc>
          <w:tcPr>
            <w:tcW w:w="3097" w:type="dxa"/>
            <w:gridSpan w:val="2"/>
            <w:shd w:val="clear" w:color="auto" w:fill="F7CAAC"/>
          </w:tcPr>
          <w:p w:rsidR="00982B32" w:rsidRDefault="00982B32" w:rsidP="0010688A">
            <w:pPr>
              <w:jc w:val="both"/>
              <w:rPr>
                <w:b/>
              </w:rPr>
            </w:pPr>
            <w:r>
              <w:rPr>
                <w:b/>
              </w:rPr>
              <w:t>Forma způsobu ověření studijních výsledků a další požadavky na studenta</w:t>
            </w:r>
          </w:p>
        </w:tc>
        <w:tc>
          <w:tcPr>
            <w:tcW w:w="6650" w:type="dxa"/>
            <w:gridSpan w:val="13"/>
            <w:tcBorders>
              <w:bottom w:val="nil"/>
            </w:tcBorders>
          </w:tcPr>
          <w:p w:rsidR="00982B32" w:rsidRDefault="00982B32" w:rsidP="0010688A">
            <w:pPr>
              <w:jc w:val="both"/>
              <w:rPr>
                <w:lang w:val="en-US"/>
              </w:rPr>
            </w:pPr>
            <w:r>
              <w:t>1.</w:t>
            </w:r>
            <w:r w:rsidRPr="00A87924">
              <w:t xml:space="preserve"> Aktivní</w:t>
            </w:r>
            <w:r>
              <w:t xml:space="preserve"> účast na seminářích – účast aspoň 80 </w:t>
            </w:r>
            <w:r>
              <w:rPr>
                <w:lang w:val="en-US"/>
              </w:rPr>
              <w:t>%.</w:t>
            </w:r>
          </w:p>
          <w:p w:rsidR="00982B32" w:rsidRDefault="00982B32" w:rsidP="0010688A">
            <w:pPr>
              <w:jc w:val="both"/>
              <w:rPr>
                <w:lang w:val="en-US"/>
              </w:rPr>
            </w:pPr>
            <w:r>
              <w:rPr>
                <w:lang w:val="en-US"/>
              </w:rPr>
              <w:t>2. Úspěšné a samostatné absolvování všech zadaných zápočtových písemných prací.</w:t>
            </w:r>
          </w:p>
          <w:p w:rsidR="00982B32" w:rsidRDefault="00982B32" w:rsidP="0010688A">
            <w:pPr>
              <w:jc w:val="both"/>
            </w:pPr>
            <w:r>
              <w:rPr>
                <w:lang w:val="en-US"/>
              </w:rPr>
              <w:t>3. Úspěšné absolvování zkoušky, forma je písemná. Předpokladem ke skládání zkoušky je udělený zápočet.</w:t>
            </w:r>
          </w:p>
        </w:tc>
      </w:tr>
      <w:tr w:rsidR="00982B32" w:rsidTr="00F42717">
        <w:trPr>
          <w:gridAfter w:val="1"/>
          <w:wAfter w:w="108" w:type="dxa"/>
          <w:trHeight w:val="165"/>
        </w:trPr>
        <w:tc>
          <w:tcPr>
            <w:tcW w:w="9747" w:type="dxa"/>
            <w:gridSpan w:val="15"/>
            <w:tcBorders>
              <w:top w:val="nil"/>
            </w:tcBorders>
          </w:tcPr>
          <w:p w:rsidR="00982B32" w:rsidRDefault="00982B32" w:rsidP="0010688A">
            <w:pPr>
              <w:jc w:val="both"/>
            </w:pPr>
          </w:p>
        </w:tc>
      </w:tr>
      <w:tr w:rsidR="00982B32" w:rsidTr="00F42717">
        <w:trPr>
          <w:gridAfter w:val="1"/>
          <w:wAfter w:w="108" w:type="dxa"/>
          <w:trHeight w:val="189"/>
        </w:trPr>
        <w:tc>
          <w:tcPr>
            <w:tcW w:w="3097" w:type="dxa"/>
            <w:gridSpan w:val="2"/>
            <w:tcBorders>
              <w:top w:val="nil"/>
            </w:tcBorders>
            <w:shd w:val="clear" w:color="auto" w:fill="F7CAAC"/>
          </w:tcPr>
          <w:p w:rsidR="00982B32" w:rsidRDefault="00982B32" w:rsidP="0010688A">
            <w:pPr>
              <w:jc w:val="both"/>
              <w:rPr>
                <w:b/>
              </w:rPr>
            </w:pPr>
            <w:r>
              <w:rPr>
                <w:b/>
              </w:rPr>
              <w:t>Garant předmětu</w:t>
            </w:r>
          </w:p>
        </w:tc>
        <w:tc>
          <w:tcPr>
            <w:tcW w:w="6650" w:type="dxa"/>
            <w:gridSpan w:val="13"/>
            <w:tcBorders>
              <w:top w:val="nil"/>
            </w:tcBorders>
          </w:tcPr>
          <w:p w:rsidR="00982B32" w:rsidRDefault="00982B32" w:rsidP="0010688A">
            <w:pPr>
              <w:jc w:val="both"/>
            </w:pPr>
            <w:r>
              <w:t>Mgr. Jana Řezníčková, Ph.D.</w:t>
            </w:r>
          </w:p>
        </w:tc>
      </w:tr>
      <w:tr w:rsidR="00982B32" w:rsidTr="00F42717">
        <w:trPr>
          <w:gridAfter w:val="1"/>
          <w:wAfter w:w="108" w:type="dxa"/>
          <w:trHeight w:val="233"/>
        </w:trPr>
        <w:tc>
          <w:tcPr>
            <w:tcW w:w="3097" w:type="dxa"/>
            <w:gridSpan w:val="2"/>
            <w:tcBorders>
              <w:top w:val="nil"/>
            </w:tcBorders>
            <w:shd w:val="clear" w:color="auto" w:fill="F7CAAC"/>
          </w:tcPr>
          <w:p w:rsidR="00982B32" w:rsidRDefault="00982B32" w:rsidP="0010688A">
            <w:pPr>
              <w:jc w:val="both"/>
              <w:rPr>
                <w:b/>
              </w:rPr>
            </w:pPr>
            <w:r>
              <w:rPr>
                <w:b/>
              </w:rPr>
              <w:t>Zapojení garanta do výuky předmětu</w:t>
            </w:r>
          </w:p>
        </w:tc>
        <w:tc>
          <w:tcPr>
            <w:tcW w:w="6650" w:type="dxa"/>
            <w:gridSpan w:val="13"/>
            <w:tcBorders>
              <w:top w:val="nil"/>
            </w:tcBorders>
          </w:tcPr>
          <w:p w:rsidR="00982B32" w:rsidRDefault="00982B32" w:rsidP="0010688A">
            <w:pPr>
              <w:jc w:val="both"/>
            </w:pPr>
            <w:r>
              <w:t>Metodicky, vede přednášky a semináře.</w:t>
            </w:r>
          </w:p>
        </w:tc>
      </w:tr>
      <w:tr w:rsidR="00982B32" w:rsidTr="00F42717">
        <w:trPr>
          <w:gridAfter w:val="1"/>
          <w:wAfter w:w="108" w:type="dxa"/>
          <w:trHeight w:val="220"/>
        </w:trPr>
        <w:tc>
          <w:tcPr>
            <w:tcW w:w="3097" w:type="dxa"/>
            <w:gridSpan w:val="2"/>
            <w:shd w:val="clear" w:color="auto" w:fill="F7CAAC"/>
          </w:tcPr>
          <w:p w:rsidR="00982B32" w:rsidRDefault="00982B32" w:rsidP="0010688A">
            <w:pPr>
              <w:jc w:val="both"/>
              <w:rPr>
                <w:b/>
              </w:rPr>
            </w:pPr>
            <w:r>
              <w:rPr>
                <w:b/>
              </w:rPr>
              <w:t>Vyučující</w:t>
            </w:r>
          </w:p>
        </w:tc>
        <w:tc>
          <w:tcPr>
            <w:tcW w:w="6650" w:type="dxa"/>
            <w:gridSpan w:val="13"/>
            <w:tcBorders>
              <w:bottom w:val="nil"/>
            </w:tcBorders>
          </w:tcPr>
          <w:p w:rsidR="00982B32" w:rsidRDefault="00982B32" w:rsidP="0010688A">
            <w:pPr>
              <w:jc w:val="both"/>
            </w:pPr>
            <w:r>
              <w:t>Mgr. Jana Řezníčková, Ph.D. (přednášky 100%)</w:t>
            </w:r>
          </w:p>
        </w:tc>
      </w:tr>
      <w:tr w:rsidR="00982B32" w:rsidTr="00F42717">
        <w:trPr>
          <w:gridAfter w:val="1"/>
          <w:wAfter w:w="108" w:type="dxa"/>
          <w:trHeight w:val="229"/>
        </w:trPr>
        <w:tc>
          <w:tcPr>
            <w:tcW w:w="9747" w:type="dxa"/>
            <w:gridSpan w:val="15"/>
            <w:tcBorders>
              <w:top w:val="nil"/>
            </w:tcBorders>
          </w:tcPr>
          <w:p w:rsidR="00982B32" w:rsidRDefault="00982B32" w:rsidP="0010688A">
            <w:pPr>
              <w:jc w:val="both"/>
            </w:pPr>
          </w:p>
        </w:tc>
      </w:tr>
      <w:tr w:rsidR="00982B32" w:rsidTr="00F42717">
        <w:trPr>
          <w:gridAfter w:val="1"/>
          <w:wAfter w:w="108" w:type="dxa"/>
          <w:trHeight w:val="220"/>
        </w:trPr>
        <w:tc>
          <w:tcPr>
            <w:tcW w:w="3097" w:type="dxa"/>
            <w:gridSpan w:val="2"/>
            <w:shd w:val="clear" w:color="auto" w:fill="F7CAAC"/>
          </w:tcPr>
          <w:p w:rsidR="00982B32" w:rsidRDefault="00982B32" w:rsidP="0010688A">
            <w:pPr>
              <w:jc w:val="both"/>
              <w:rPr>
                <w:b/>
              </w:rPr>
            </w:pPr>
            <w:r>
              <w:rPr>
                <w:b/>
              </w:rPr>
              <w:t>Stručná anotace předmětu</w:t>
            </w:r>
          </w:p>
        </w:tc>
        <w:tc>
          <w:tcPr>
            <w:tcW w:w="6650" w:type="dxa"/>
            <w:gridSpan w:val="13"/>
            <w:tcBorders>
              <w:bottom w:val="nil"/>
            </w:tcBorders>
          </w:tcPr>
          <w:p w:rsidR="00982B32" w:rsidRDefault="00982B32" w:rsidP="0010688A">
            <w:pPr>
              <w:jc w:val="both"/>
            </w:pPr>
          </w:p>
          <w:p w:rsidR="00982B32" w:rsidRDefault="00982B32" w:rsidP="0010688A">
            <w:pPr>
              <w:jc w:val="both"/>
            </w:pPr>
          </w:p>
        </w:tc>
      </w:tr>
      <w:tr w:rsidR="00982B32" w:rsidTr="00F42717">
        <w:trPr>
          <w:gridAfter w:val="1"/>
          <w:wAfter w:w="108" w:type="dxa"/>
          <w:trHeight w:val="6413"/>
        </w:trPr>
        <w:tc>
          <w:tcPr>
            <w:tcW w:w="9747" w:type="dxa"/>
            <w:gridSpan w:val="15"/>
            <w:tcBorders>
              <w:top w:val="nil"/>
              <w:bottom w:val="single" w:sz="12" w:space="0" w:color="auto"/>
            </w:tcBorders>
          </w:tcPr>
          <w:p w:rsidR="00982B32" w:rsidRDefault="00982B32" w:rsidP="0010688A">
            <w:pPr>
              <w:pStyle w:val="Bezmezer"/>
              <w:rPr>
                <w:rFonts w:ascii="Times New Roman" w:hAnsi="Times New Roman" w:cs="Times New Roman"/>
                <w:sz w:val="20"/>
                <w:szCs w:val="20"/>
              </w:rPr>
            </w:pPr>
            <w:r w:rsidRPr="00A87924">
              <w:rPr>
                <w:rFonts w:ascii="Times New Roman" w:hAnsi="Times New Roman" w:cs="Times New Roman"/>
                <w:sz w:val="20"/>
                <w:szCs w:val="20"/>
              </w:rPr>
              <w:t>Cílem předmětu je naučit studenty určovat součty číselných řad, vyšetřovat konvergenci číselných řad a rozvíjet funkce do Taylorových a Fourierových řad. Studenti budou také seznámeni s metodami řešení některých typů obyčejných diferenciálních rovnic 1. řádu a vyšších řádů, zvláštní pozornost bude věnována Laplaceově transformaci. Studenti se rovněž seznámí se základy diferenčního kalkulu tak, aby byli schopni jej využít při řešení vybraných typů diferenčních rovnic, přičemž hlavní pozornost zde bude věnována Z-transformaci jakožto diskrétní analogii Laplaceovy transformace.</w:t>
            </w:r>
          </w:p>
          <w:p w:rsidR="00982B32" w:rsidRPr="00A87924" w:rsidRDefault="00982B32" w:rsidP="0010688A">
            <w:pPr>
              <w:pStyle w:val="Bezmezer"/>
              <w:rPr>
                <w:rFonts w:ascii="Times New Roman" w:hAnsi="Times New Roman" w:cs="Times New Roman"/>
                <w:sz w:val="20"/>
                <w:szCs w:val="20"/>
              </w:rPr>
            </w:pPr>
            <w:r>
              <w:rPr>
                <w:rFonts w:ascii="Times New Roman" w:hAnsi="Times New Roman" w:cs="Times New Roman"/>
                <w:sz w:val="20"/>
                <w:szCs w:val="20"/>
              </w:rPr>
              <w:t>Témata:</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Nekonečná číselná řada. Součet řady. Konvergence, divergence.  Geometrická řada. Kritéria konvergence pro číselné řady.</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Mocninná řada. Poloměr konvergence a obor konvergence mocninné řady.</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Taylorova a Maclaurinova řada. Aplikace.</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Fourierovy řady.</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Základní pojmy v teorii obyčejných diferenciálních rovnic. Cauchyova úloha.</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Separovatelná diferenciální rovnice. Metoda separace proměnných.</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Lineární diferenciální rovnice prvního řádu. Metoda variace konstanty.</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Lineární diferenciální rovnice vyšších řádů – základní pojmy a vlastnosti. Homogenní lineární diferenciální rovnice vyšších řádů s konstantními koeficienty. Charakteristická rovnice. Fundamentální systém.</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Nehomogenní lineární diferenciální rovnice vyšších řádů s konstantními koeficienty. Metody řešení – metoda variace konstant, metoda neurčitých koeficientů.</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Laplaceova transformace – definice, základní vlastnosti. Transformace jednoduchých funkcí. Zpětná Laplaceova transformace. Řešení diferenciálních rovnic užitím přímé a zpětné Laplaceovy transformace.</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Z-transformace – definice, základní vlastnosti. Transformace jednoduchých funkcí. Zpětná Z-transformace. Řešení diferenčních rovnic užitím přímé a zpětné Z-transformace.</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Soustavy diferenciálních rovnic prvního řádu s konstantními koeficienty. Vlastní čísla, vlastní vektory matice soustavy. Řešení homogenních soustav diferenciálních rovnic prvního řádu s konstantními koeficienty pomocí vlastních čísel a vlastních vektorů.</w:t>
            </w:r>
          </w:p>
          <w:p w:rsidR="00982B32" w:rsidRPr="00A87924"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Řešení soustav diferenciálních rovnic prvního řádu s konstantními koeficienty pomocí Laplaceovy transformace.</w:t>
            </w:r>
          </w:p>
          <w:p w:rsidR="00982B32" w:rsidRPr="00F40A57" w:rsidRDefault="00982B32" w:rsidP="0010688A">
            <w:pPr>
              <w:pStyle w:val="Bezmezer"/>
              <w:numPr>
                <w:ilvl w:val="0"/>
                <w:numId w:val="27"/>
              </w:numPr>
              <w:rPr>
                <w:rFonts w:ascii="Times New Roman" w:hAnsi="Times New Roman" w:cs="Times New Roman"/>
                <w:sz w:val="20"/>
                <w:szCs w:val="20"/>
              </w:rPr>
            </w:pPr>
            <w:r w:rsidRPr="00A87924">
              <w:rPr>
                <w:rFonts w:ascii="Times New Roman" w:hAnsi="Times New Roman" w:cs="Times New Roman"/>
                <w:sz w:val="20"/>
                <w:szCs w:val="20"/>
              </w:rPr>
              <w:t>Vybrané aplikace diferenciálních a diferenčních rovnic.</w:t>
            </w:r>
          </w:p>
        </w:tc>
      </w:tr>
      <w:tr w:rsidR="00982B32" w:rsidTr="00F42717">
        <w:trPr>
          <w:gridAfter w:val="1"/>
          <w:wAfter w:w="108" w:type="dxa"/>
          <w:trHeight w:val="254"/>
        </w:trPr>
        <w:tc>
          <w:tcPr>
            <w:tcW w:w="3667" w:type="dxa"/>
            <w:gridSpan w:val="4"/>
            <w:tcBorders>
              <w:top w:val="nil"/>
            </w:tcBorders>
            <w:shd w:val="clear" w:color="auto" w:fill="F7CAAC"/>
          </w:tcPr>
          <w:p w:rsidR="00982B32" w:rsidRDefault="00982B32" w:rsidP="0010688A">
            <w:pPr>
              <w:jc w:val="both"/>
            </w:pPr>
            <w:r>
              <w:rPr>
                <w:b/>
              </w:rPr>
              <w:t>Studijní literatura a studijní pomůcky</w:t>
            </w:r>
          </w:p>
        </w:tc>
        <w:tc>
          <w:tcPr>
            <w:tcW w:w="6080" w:type="dxa"/>
            <w:gridSpan w:val="11"/>
            <w:tcBorders>
              <w:top w:val="nil"/>
              <w:bottom w:val="nil"/>
            </w:tcBorders>
          </w:tcPr>
          <w:p w:rsidR="00982B32" w:rsidRDefault="00982B32" w:rsidP="0010688A">
            <w:pPr>
              <w:jc w:val="both"/>
            </w:pPr>
          </w:p>
        </w:tc>
      </w:tr>
      <w:tr w:rsidR="00982B32" w:rsidTr="00F42717">
        <w:trPr>
          <w:gridAfter w:val="1"/>
          <w:wAfter w:w="108" w:type="dxa"/>
          <w:trHeight w:val="1436"/>
        </w:trPr>
        <w:tc>
          <w:tcPr>
            <w:tcW w:w="9747" w:type="dxa"/>
            <w:gridSpan w:val="15"/>
            <w:tcBorders>
              <w:top w:val="nil"/>
            </w:tcBorders>
          </w:tcPr>
          <w:p w:rsidR="004453CD" w:rsidRPr="004453CD" w:rsidRDefault="004453CD" w:rsidP="004453CD">
            <w:pPr>
              <w:jc w:val="both"/>
              <w:rPr>
                <w:b/>
              </w:rPr>
            </w:pPr>
            <w:r w:rsidRPr="004453CD">
              <w:rPr>
                <w:b/>
              </w:rPr>
              <w:t>Povinná literatura:</w:t>
            </w:r>
          </w:p>
          <w:p w:rsidR="004453CD" w:rsidRDefault="004453CD" w:rsidP="004453CD">
            <w:pPr>
              <w:jc w:val="both"/>
            </w:pPr>
            <w:r>
              <w:t>OSTRAVSKÝ, J</w:t>
            </w:r>
            <w:del w:id="3754" w:author="Jiří Vojtěšek" w:date="2018-11-22T22:39:00Z">
              <w:r w:rsidDel="00C57DC7">
                <w:delText>an</w:delText>
              </w:r>
            </w:del>
            <w:r>
              <w:t xml:space="preserve">. </w:t>
            </w:r>
            <w:r w:rsidRPr="004453CD">
              <w:rPr>
                <w:i/>
                <w:iCs/>
              </w:rPr>
              <w:t>Diferenciální počet funkce více proměnných: Nekonečné číselné řady</w:t>
            </w:r>
            <w:r>
              <w:t xml:space="preserve">. Vyd. 4., nezměn. Zlín: Univerzita Tomáše Bati ve Zlíně, 2009. ISBN 978-80-7318-856-6. </w:t>
            </w:r>
          </w:p>
          <w:p w:rsidR="004453CD" w:rsidRDefault="004453CD" w:rsidP="004453CD">
            <w:pPr>
              <w:jc w:val="both"/>
            </w:pPr>
            <w:r>
              <w:t xml:space="preserve">NAGY, </w:t>
            </w:r>
            <w:del w:id="3755" w:author="Jiří Vojtěšek" w:date="2018-11-22T22:39:00Z">
              <w:r w:rsidDel="00C57DC7">
                <w:delText xml:space="preserve">Jozef </w:delText>
              </w:r>
            </w:del>
            <w:ins w:id="3756" w:author="Jiří Vojtěšek" w:date="2018-11-22T22:39:00Z">
              <w:r w:rsidR="00C57DC7">
                <w:t xml:space="preserve">J. </w:t>
              </w:r>
            </w:ins>
            <w:r>
              <w:t xml:space="preserve">a </w:t>
            </w:r>
            <w:del w:id="3757" w:author="Jiří Vojtěšek" w:date="2018-11-22T22:39:00Z">
              <w:r w:rsidDel="00C57DC7">
                <w:delText xml:space="preserve">Jiří </w:delText>
              </w:r>
            </w:del>
            <w:ins w:id="3758" w:author="Jiří Vojtěšek" w:date="2018-11-22T22:39:00Z">
              <w:r w:rsidR="00C57DC7">
                <w:t xml:space="preserve">J. </w:t>
              </w:r>
            </w:ins>
            <w:r>
              <w:t xml:space="preserve">TAUFER. </w:t>
            </w:r>
            <w:r w:rsidRPr="004453CD">
              <w:rPr>
                <w:i/>
                <w:iCs/>
              </w:rPr>
              <w:t>Diferenciální rovnice</w:t>
            </w:r>
            <w:r>
              <w:t>. Praha: České vysoké učení technické, 1998. ISBN 80-01-017915.</w:t>
            </w:r>
          </w:p>
          <w:p w:rsidR="004453CD" w:rsidRDefault="004453CD" w:rsidP="004453CD">
            <w:pPr>
              <w:jc w:val="both"/>
            </w:pPr>
            <w:r>
              <w:t>PTÁK, P</w:t>
            </w:r>
            <w:del w:id="3759" w:author="Jiří Vojtěšek" w:date="2018-11-22T22:39:00Z">
              <w:r w:rsidDel="00C57DC7">
                <w:delText>avel</w:delText>
              </w:r>
            </w:del>
            <w:r>
              <w:t xml:space="preserve">. </w:t>
            </w:r>
            <w:r w:rsidRPr="004453CD">
              <w:rPr>
                <w:i/>
                <w:iCs/>
              </w:rPr>
              <w:t>Diferenciální rovnice: Laplaceova transformace</w:t>
            </w:r>
            <w:r>
              <w:t>. Praha: České vysoké učení technické, 1997. ISBN 80-01-01592-0.</w:t>
            </w:r>
          </w:p>
          <w:p w:rsidR="004453CD" w:rsidRPr="004453CD" w:rsidRDefault="004453CD" w:rsidP="004453CD">
            <w:pPr>
              <w:jc w:val="both"/>
              <w:rPr>
                <w:b/>
              </w:rPr>
            </w:pPr>
            <w:r w:rsidRPr="004453CD">
              <w:rPr>
                <w:b/>
              </w:rPr>
              <w:t>Doporučená</w:t>
            </w:r>
            <w:r>
              <w:rPr>
                <w:b/>
              </w:rPr>
              <w:t xml:space="preserve"> literatura</w:t>
            </w:r>
            <w:r w:rsidRPr="004453CD">
              <w:rPr>
                <w:b/>
              </w:rPr>
              <w:t>:</w:t>
            </w:r>
          </w:p>
          <w:p w:rsidR="004453CD" w:rsidRDefault="004453CD" w:rsidP="004453CD">
            <w:pPr>
              <w:jc w:val="both"/>
            </w:pPr>
            <w:r>
              <w:t xml:space="preserve">DOŠLÁ, </w:t>
            </w:r>
            <w:del w:id="3760" w:author="Jiří Vojtěšek" w:date="2018-11-22T22:39:00Z">
              <w:r w:rsidDel="00C57DC7">
                <w:delText>Zuzana</w:delText>
              </w:r>
            </w:del>
            <w:ins w:id="3761" w:author="Jiří Vojtěšek" w:date="2018-11-22T22:39:00Z">
              <w:r w:rsidR="00C57DC7">
                <w:t>Z.</w:t>
              </w:r>
            </w:ins>
            <w:r>
              <w:t xml:space="preserve">, </w:t>
            </w:r>
            <w:del w:id="3762" w:author="Jiří Vojtěšek" w:date="2018-11-22T22:39:00Z">
              <w:r w:rsidDel="00C57DC7">
                <w:delText xml:space="preserve">Roman </w:delText>
              </w:r>
            </w:del>
            <w:ins w:id="3763" w:author="Jiří Vojtěšek" w:date="2018-11-22T22:39:00Z">
              <w:r w:rsidR="00C57DC7">
                <w:t xml:space="preserve">R. </w:t>
              </w:r>
            </w:ins>
            <w:r>
              <w:t xml:space="preserve">PLCH a P. SOJKA. </w:t>
            </w:r>
            <w:r w:rsidRPr="004453CD">
              <w:rPr>
                <w:i/>
                <w:iCs/>
              </w:rPr>
              <w:t>Matematická analýza s programem Maple</w:t>
            </w:r>
            <w:r>
              <w:t xml:space="preserve">. Brno: Masarykova univerzita, 2002. ISBN 80-210-3005-4. </w:t>
            </w:r>
          </w:p>
          <w:p w:rsidR="004453CD" w:rsidRDefault="004453CD" w:rsidP="004453CD">
            <w:pPr>
              <w:jc w:val="both"/>
            </w:pPr>
            <w:r>
              <w:t xml:space="preserve">REKTORYS, K. </w:t>
            </w:r>
            <w:r w:rsidRPr="004453CD">
              <w:rPr>
                <w:i/>
                <w:iCs/>
              </w:rPr>
              <w:t>Přehled užité matematiky I, II</w:t>
            </w:r>
            <w:r>
              <w:t>. Praha, Prometheus, 2003.</w:t>
            </w:r>
          </w:p>
          <w:p w:rsidR="004453CD" w:rsidRDefault="004453CD" w:rsidP="004453CD">
            <w:pPr>
              <w:jc w:val="both"/>
            </w:pPr>
            <w:r>
              <w:lastRenderedPageBreak/>
              <w:t>TOMICA, R</w:t>
            </w:r>
            <w:del w:id="3764" w:author="Jiří Vojtěšek" w:date="2018-11-22T22:39:00Z">
              <w:r w:rsidDel="00C57DC7">
                <w:delText>udolf</w:delText>
              </w:r>
            </w:del>
            <w:r>
              <w:t xml:space="preserve">. </w:t>
            </w:r>
            <w:r w:rsidRPr="004453CD">
              <w:rPr>
                <w:i/>
                <w:iCs/>
              </w:rPr>
              <w:t>Cvičení z matematiky: určeno pro posl. strojní fak</w:t>
            </w:r>
            <w:r>
              <w:t>. 4., nezm. vyd. Praha: SNTL, 1974.</w:t>
            </w:r>
          </w:p>
          <w:p w:rsidR="004453CD" w:rsidRDefault="004453CD" w:rsidP="004453CD">
            <w:pPr>
              <w:jc w:val="both"/>
            </w:pPr>
            <w:r>
              <w:t xml:space="preserve">WEIR, </w:t>
            </w:r>
            <w:del w:id="3765" w:author="Jiří Vojtěšek" w:date="2018-11-22T22:39:00Z">
              <w:r w:rsidDel="00C57DC7">
                <w:delText xml:space="preserve">Maurice </w:delText>
              </w:r>
            </w:del>
            <w:ins w:id="3766" w:author="Jiří Vojtěšek" w:date="2018-11-22T22:39:00Z">
              <w:r w:rsidR="00C57DC7">
                <w:t xml:space="preserve">M. </w:t>
              </w:r>
            </w:ins>
            <w:r>
              <w:t>D</w:t>
            </w:r>
            <w:ins w:id="3767" w:author="Jiří Vojtěšek" w:date="2018-11-22T22:39:00Z">
              <w:r w:rsidR="00C57DC7">
                <w:t>.</w:t>
              </w:r>
            </w:ins>
            <w:r>
              <w:t xml:space="preserve">, </w:t>
            </w:r>
            <w:del w:id="3768" w:author="Jiří Vojtěšek" w:date="2018-11-22T22:39:00Z">
              <w:r w:rsidDel="00C57DC7">
                <w:delText xml:space="preserve">Joel </w:delText>
              </w:r>
            </w:del>
            <w:ins w:id="3769" w:author="Jiří Vojtěšek" w:date="2018-11-22T22:39:00Z">
              <w:r w:rsidR="00C57DC7">
                <w:t xml:space="preserve">J. </w:t>
              </w:r>
            </w:ins>
            <w:r>
              <w:t xml:space="preserve">HASS, </w:t>
            </w:r>
            <w:del w:id="3770" w:author="Jiří Vojtěšek" w:date="2018-11-22T22:39:00Z">
              <w:r w:rsidDel="00C57DC7">
                <w:delText xml:space="preserve">George </w:delText>
              </w:r>
            </w:del>
            <w:ins w:id="3771" w:author="Jiří Vojtěšek" w:date="2018-11-22T22:39:00Z">
              <w:r w:rsidR="00C57DC7">
                <w:t xml:space="preserve">G. </w:t>
              </w:r>
            </w:ins>
            <w:r>
              <w:t>B</w:t>
            </w:r>
            <w:ins w:id="3772" w:author="Jiří Vojtěšek" w:date="2018-11-22T22:39:00Z">
              <w:r w:rsidR="00C57DC7">
                <w:t>.</w:t>
              </w:r>
            </w:ins>
            <w:r>
              <w:t xml:space="preserve"> THOMAS a </w:t>
            </w:r>
            <w:del w:id="3773" w:author="Jiří Vojtěšek" w:date="2018-11-22T22:40:00Z">
              <w:r w:rsidDel="00C57DC7">
                <w:delText xml:space="preserve">Ross </w:delText>
              </w:r>
            </w:del>
            <w:ins w:id="3774" w:author="Jiří Vojtěšek" w:date="2018-11-22T22:40:00Z">
              <w:r w:rsidR="00C57DC7">
                <w:t xml:space="preserve">R. </w:t>
              </w:r>
            </w:ins>
            <w:r>
              <w:t>L</w:t>
            </w:r>
            <w:ins w:id="3775" w:author="Jiří Vojtěšek" w:date="2018-11-22T22:40:00Z">
              <w:r w:rsidR="00C57DC7">
                <w:t>.</w:t>
              </w:r>
            </w:ins>
            <w:r>
              <w:t xml:space="preserve"> FINNEY. </w:t>
            </w:r>
            <w:r w:rsidRPr="004453CD">
              <w:rPr>
                <w:i/>
                <w:iCs/>
              </w:rPr>
              <w:t>Thomas' calculus</w:t>
            </w:r>
            <w:r>
              <w:t>. 11th ed., media upgrade. Boston: Pearson Addison Wesley, c2008. ISBN 978-0-321-48987-6.</w:t>
            </w:r>
          </w:p>
          <w:p w:rsidR="004453CD" w:rsidRDefault="004453CD" w:rsidP="004453CD">
            <w:pPr>
              <w:jc w:val="both"/>
            </w:pPr>
            <w:r>
              <w:t xml:space="preserve">BRONSON, </w:t>
            </w:r>
            <w:del w:id="3776" w:author="Jiří Vojtěšek" w:date="2018-11-22T22:40:00Z">
              <w:r w:rsidDel="00C57DC7">
                <w:delText>Richard</w:delText>
              </w:r>
            </w:del>
            <w:ins w:id="3777" w:author="Jiří Vojtěšek" w:date="2018-11-22T22:40:00Z">
              <w:r w:rsidR="00C57DC7">
                <w:t>R.</w:t>
              </w:r>
            </w:ins>
            <w:r>
              <w:t xml:space="preserve">, </w:t>
            </w:r>
            <w:del w:id="3778" w:author="Jiří Vojtěšek" w:date="2018-11-22T22:40:00Z">
              <w:r w:rsidDel="00C57DC7">
                <w:delText xml:space="preserve">Gabriel </w:delText>
              </w:r>
            </w:del>
            <w:ins w:id="3779" w:author="Jiří Vojtěšek" w:date="2018-11-22T22:40:00Z">
              <w:r w:rsidR="00C57DC7">
                <w:t xml:space="preserve">G. </w:t>
              </w:r>
            </w:ins>
            <w:r>
              <w:t>B</w:t>
            </w:r>
            <w:ins w:id="3780" w:author="Jiří Vojtěšek" w:date="2018-11-22T22:40:00Z">
              <w:r w:rsidR="00C57DC7">
                <w:t>.</w:t>
              </w:r>
            </w:ins>
            <w:r>
              <w:t xml:space="preserve"> COSTA a </w:t>
            </w:r>
            <w:del w:id="3781" w:author="Jiří Vojtěšek" w:date="2018-11-22T22:40:00Z">
              <w:r w:rsidDel="00C57DC7">
                <w:delText xml:space="preserve">Richard </w:delText>
              </w:r>
            </w:del>
            <w:ins w:id="3782" w:author="Jiří Vojtěšek" w:date="2018-11-22T22:40:00Z">
              <w:r w:rsidR="00C57DC7">
                <w:t xml:space="preserve">R. </w:t>
              </w:r>
            </w:ins>
            <w:r>
              <w:t xml:space="preserve">BRONSON. </w:t>
            </w:r>
            <w:r w:rsidRPr="004453CD">
              <w:rPr>
                <w:i/>
                <w:iCs/>
              </w:rPr>
              <w:t>Schaum's outlines of differential equations</w:t>
            </w:r>
            <w:r>
              <w:t>. 3rd ed. New York: McGraw-Hill, c2006. ISBN 0-07-145687-2.</w:t>
            </w:r>
          </w:p>
          <w:p w:rsidR="00982B32" w:rsidRDefault="004453CD" w:rsidP="00C57DC7">
            <w:pPr>
              <w:jc w:val="both"/>
            </w:pPr>
            <w:r>
              <w:t xml:space="preserve">KELLEY, </w:t>
            </w:r>
            <w:del w:id="3783" w:author="Jiří Vojtěšek" w:date="2018-11-22T22:40:00Z">
              <w:r w:rsidDel="00C57DC7">
                <w:delText xml:space="preserve">Walter </w:delText>
              </w:r>
            </w:del>
            <w:ins w:id="3784" w:author="Jiří Vojtěšek" w:date="2018-11-22T22:40:00Z">
              <w:r w:rsidR="00C57DC7">
                <w:t xml:space="preserve">W. </w:t>
              </w:r>
            </w:ins>
            <w:r>
              <w:t>G</w:t>
            </w:r>
            <w:ins w:id="3785" w:author="Jiří Vojtěšek" w:date="2018-11-22T22:40:00Z">
              <w:r w:rsidR="00C57DC7">
                <w:t>.</w:t>
              </w:r>
            </w:ins>
            <w:r>
              <w:t xml:space="preserve"> a </w:t>
            </w:r>
            <w:del w:id="3786" w:author="Jiří Vojtěšek" w:date="2018-11-22T22:40:00Z">
              <w:r w:rsidDel="00C57DC7">
                <w:delText xml:space="preserve">Allan </w:delText>
              </w:r>
            </w:del>
            <w:ins w:id="3787" w:author="Jiří Vojtěšek" w:date="2018-11-22T22:40:00Z">
              <w:r w:rsidR="00C57DC7">
                <w:t xml:space="preserve">A. </w:t>
              </w:r>
            </w:ins>
            <w:r>
              <w:t>C</w:t>
            </w:r>
            <w:ins w:id="3788" w:author="Jiří Vojtěšek" w:date="2018-11-22T22:40:00Z">
              <w:r w:rsidR="00C57DC7">
                <w:t>.</w:t>
              </w:r>
            </w:ins>
            <w:r>
              <w:t xml:space="preserve"> PETERSON. </w:t>
            </w:r>
            <w:r w:rsidRPr="004453CD">
              <w:rPr>
                <w:i/>
                <w:iCs/>
              </w:rPr>
              <w:t>Difference equations: an introduction with applications</w:t>
            </w:r>
            <w:r>
              <w:t>. 2nd ed. San Diego: Harcourt/Academic Press, c2001. ISBN 0-12-403330-x.</w:t>
            </w:r>
          </w:p>
        </w:tc>
      </w:tr>
      <w:tr w:rsidR="00982B32" w:rsidTr="00F42717">
        <w:trPr>
          <w:gridAfter w:val="1"/>
          <w:wAfter w:w="108" w:type="dxa"/>
          <w:trHeight w:val="220"/>
        </w:trPr>
        <w:tc>
          <w:tcPr>
            <w:tcW w:w="9747" w:type="dxa"/>
            <w:gridSpan w:val="15"/>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F42717">
        <w:trPr>
          <w:gridAfter w:val="1"/>
          <w:wAfter w:w="108" w:type="dxa"/>
          <w:trHeight w:val="220"/>
        </w:trPr>
        <w:tc>
          <w:tcPr>
            <w:tcW w:w="4806" w:type="dxa"/>
            <w:gridSpan w:val="6"/>
            <w:tcBorders>
              <w:top w:val="single" w:sz="2" w:space="0" w:color="auto"/>
            </w:tcBorders>
            <w:shd w:val="clear" w:color="auto" w:fill="F7CAAC"/>
          </w:tcPr>
          <w:p w:rsidR="00982B32" w:rsidRDefault="00982B32" w:rsidP="0010688A">
            <w:pPr>
              <w:jc w:val="both"/>
            </w:pPr>
            <w:r>
              <w:rPr>
                <w:b/>
              </w:rPr>
              <w:t>Rozsah konzultací (soustředění)</w:t>
            </w:r>
          </w:p>
        </w:tc>
        <w:tc>
          <w:tcPr>
            <w:tcW w:w="893" w:type="dxa"/>
            <w:gridSpan w:val="2"/>
            <w:tcBorders>
              <w:top w:val="single" w:sz="2" w:space="0" w:color="auto"/>
            </w:tcBorders>
          </w:tcPr>
          <w:p w:rsidR="00982B32" w:rsidRDefault="00982B32" w:rsidP="0010688A">
            <w:pPr>
              <w:jc w:val="center"/>
            </w:pPr>
            <w:r>
              <w:t>24</w:t>
            </w:r>
          </w:p>
        </w:tc>
        <w:tc>
          <w:tcPr>
            <w:tcW w:w="4048" w:type="dxa"/>
            <w:gridSpan w:val="7"/>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F42717">
        <w:trPr>
          <w:gridAfter w:val="1"/>
          <w:wAfter w:w="108" w:type="dxa"/>
          <w:trHeight w:val="442"/>
        </w:trPr>
        <w:tc>
          <w:tcPr>
            <w:tcW w:w="9747" w:type="dxa"/>
            <w:gridSpan w:val="15"/>
            <w:shd w:val="clear" w:color="auto" w:fill="F7CAAC"/>
          </w:tcPr>
          <w:p w:rsidR="00982B32" w:rsidRDefault="00982B32" w:rsidP="0010688A">
            <w:pPr>
              <w:jc w:val="both"/>
              <w:rPr>
                <w:b/>
              </w:rPr>
            </w:pPr>
            <w:r>
              <w:rPr>
                <w:b/>
              </w:rPr>
              <w:t>Informace o způsobu kontaktu s vyučujícím</w:t>
            </w:r>
          </w:p>
        </w:tc>
      </w:tr>
      <w:tr w:rsidR="00982B32" w:rsidTr="00F42717">
        <w:trPr>
          <w:gridAfter w:val="1"/>
          <w:wAfter w:w="108" w:type="dxa"/>
          <w:trHeight w:val="1317"/>
        </w:trPr>
        <w:tc>
          <w:tcPr>
            <w:tcW w:w="9747" w:type="dxa"/>
            <w:gridSpan w:val="15"/>
          </w:tcPr>
          <w:p w:rsidR="00982B32" w:rsidRPr="00A87924" w:rsidRDefault="00982B32" w:rsidP="0010688A">
            <w:pPr>
              <w:pStyle w:val="Normlnweb"/>
              <w:rPr>
                <w:sz w:val="20"/>
                <w:szCs w:val="20"/>
              </w:rPr>
            </w:pPr>
            <w:r w:rsidRPr="00F259FF">
              <w:rPr>
                <w:sz w:val="20"/>
                <w:szCs w:val="20"/>
              </w:rPr>
              <w:t>Na stránkách FAI mají vyučujíc</w:t>
            </w:r>
            <w:r>
              <w:rPr>
                <w:sz w:val="20"/>
                <w:szCs w:val="20"/>
              </w:rPr>
              <w:t>í vypsány a zveřejněny konzultační hodiny</w:t>
            </w:r>
            <w:r w:rsidRPr="00F259FF">
              <w:rPr>
                <w:sz w:val="20"/>
                <w:szCs w:val="20"/>
              </w:rPr>
              <w:t>, v rámci kterých mají studenti možnost konzultovat probíranou látku. Rovněž je možno obrátit se na vyučujícího písemnou formou prostřednictvím e-mailu a LMS Moodle. Dále je studentům umožněno navštěvovat Maths Support Centre, jehož provoz zaštiťuje vedení FAI.</w:t>
            </w:r>
          </w:p>
        </w:tc>
      </w:tr>
    </w:tbl>
    <w:p w:rsidR="00982B32" w:rsidRDefault="00982B32" w:rsidP="00982B32"/>
    <w:p w:rsidR="00982B32" w:rsidRDefault="00982B32" w:rsidP="00982B32">
      <w:pPr>
        <w:spacing w:after="160" w:line="259" w:lineRule="auto"/>
      </w:pPr>
    </w:p>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3789" w:name="matematikaII"/>
            <w:r>
              <w:t>Matemati</w:t>
            </w:r>
            <w:r w:rsidRPr="00300A0A">
              <w:t>k</w:t>
            </w:r>
            <w:r>
              <w:t>a II</w:t>
            </w:r>
            <w:bookmarkEnd w:id="3789"/>
          </w:p>
        </w:tc>
      </w:tr>
      <w:tr w:rsidR="00982B32" w:rsidTr="0010688A">
        <w:tc>
          <w:tcPr>
            <w:tcW w:w="3086" w:type="dxa"/>
            <w:shd w:val="clear" w:color="auto" w:fill="F7CAAC"/>
          </w:tcPr>
          <w:p w:rsidR="00982B32" w:rsidRDefault="00982B32" w:rsidP="0010688A">
            <w:pPr>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rPr>
                <w:b/>
              </w:rPr>
            </w:pPr>
            <w:r>
              <w:rPr>
                <w:b/>
              </w:rPr>
              <w:t>Rozsah studijního předmětu</w:t>
            </w:r>
          </w:p>
        </w:tc>
        <w:tc>
          <w:tcPr>
            <w:tcW w:w="1701" w:type="dxa"/>
            <w:gridSpan w:val="2"/>
          </w:tcPr>
          <w:p w:rsidR="00982B32" w:rsidRDefault="00982B32" w:rsidP="0010688A">
            <w:pPr>
              <w:jc w:val="both"/>
            </w:pPr>
            <w:r>
              <w:t>28p+42s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6</w:t>
            </w:r>
          </w:p>
        </w:tc>
      </w:tr>
      <w:tr w:rsidR="00982B32" w:rsidTr="0010688A">
        <w:tc>
          <w:tcPr>
            <w:tcW w:w="3086" w:type="dxa"/>
            <w:shd w:val="clear" w:color="auto" w:fill="F7CAAC"/>
          </w:tcPr>
          <w:p w:rsidR="00982B32" w:rsidRDefault="00982B32" w:rsidP="0010688A">
            <w:pPr>
              <w:rPr>
                <w:b/>
                <w:sz w:val="22"/>
              </w:rPr>
            </w:pPr>
            <w:r>
              <w:rPr>
                <w:b/>
              </w:rPr>
              <w:t>Prerekvizity, korekvizity, ekvivalence</w:t>
            </w:r>
          </w:p>
        </w:tc>
        <w:tc>
          <w:tcPr>
            <w:tcW w:w="6769" w:type="dxa"/>
            <w:gridSpan w:val="7"/>
          </w:tcPr>
          <w:p w:rsidR="00982B32" w:rsidRDefault="00982B32" w:rsidP="0010688A">
            <w:r>
              <w:t xml:space="preserve">Předpokládá se znalost základního matematického aparátu </w:t>
            </w:r>
            <w:r w:rsidRPr="00AB3303">
              <w:t>diferenciálního a integrálního počtu funkce jedné proměnné</w:t>
            </w:r>
            <w:r>
              <w:t>.</w:t>
            </w:r>
          </w:p>
        </w:tc>
      </w:tr>
      <w:tr w:rsidR="00982B32" w:rsidTr="0010688A">
        <w:tc>
          <w:tcPr>
            <w:tcW w:w="3086" w:type="dxa"/>
            <w:shd w:val="clear" w:color="auto" w:fill="F7CAAC"/>
          </w:tcPr>
          <w:p w:rsidR="00982B32" w:rsidRDefault="00982B32" w:rsidP="0010688A">
            <w:pPr>
              <w:rPr>
                <w:b/>
              </w:rPr>
            </w:pPr>
            <w:r>
              <w:rPr>
                <w:b/>
              </w:rPr>
              <w:t>Způsob ověření studijních výsledků</w:t>
            </w:r>
          </w:p>
        </w:tc>
        <w:tc>
          <w:tcPr>
            <w:tcW w:w="3406" w:type="dxa"/>
            <w:gridSpan w:val="4"/>
            <w:tcBorders>
              <w:bottom w:val="single" w:sz="4" w:space="0" w:color="auto"/>
            </w:tcBorders>
          </w:tcPr>
          <w:p w:rsidR="00982B32" w:rsidRDefault="00982B32" w:rsidP="0010688A">
            <w:pPr>
              <w:jc w:val="both"/>
            </w:pPr>
            <w:r>
              <w:t>Zápočet a zkouška</w:t>
            </w:r>
          </w:p>
        </w:tc>
        <w:tc>
          <w:tcPr>
            <w:tcW w:w="2156" w:type="dxa"/>
            <w:tcBorders>
              <w:bottom w:val="single" w:sz="4" w:space="0" w:color="auto"/>
            </w:tcBorders>
            <w:shd w:val="clear" w:color="auto" w:fill="F7CAAC"/>
          </w:tcPr>
          <w:p w:rsidR="00982B32" w:rsidRDefault="00982B32" w:rsidP="0010688A">
            <w:pPr>
              <w:jc w:val="both"/>
              <w:rPr>
                <w:b/>
              </w:rPr>
            </w:pPr>
            <w:r>
              <w:rPr>
                <w:b/>
              </w:rPr>
              <w:t>Forma výuky</w:t>
            </w:r>
          </w:p>
        </w:tc>
        <w:tc>
          <w:tcPr>
            <w:tcW w:w="1207" w:type="dxa"/>
            <w:gridSpan w:val="2"/>
            <w:tcBorders>
              <w:bottom w:val="single" w:sz="4" w:space="0" w:color="auto"/>
            </w:tcBorders>
          </w:tcPr>
          <w:p w:rsidR="00982B32" w:rsidRDefault="00982B32" w:rsidP="0010688A">
            <w:r>
              <w:t>Přednáška a seminář</w:t>
            </w:r>
          </w:p>
        </w:tc>
      </w:tr>
      <w:tr w:rsidR="00982B32" w:rsidTr="0010688A">
        <w:tc>
          <w:tcPr>
            <w:tcW w:w="3086" w:type="dxa"/>
            <w:shd w:val="clear" w:color="auto" w:fill="F7CAAC"/>
          </w:tcPr>
          <w:p w:rsidR="00982B32" w:rsidRDefault="00982B32" w:rsidP="0010688A">
            <w:pPr>
              <w:rPr>
                <w:b/>
              </w:rPr>
            </w:pPr>
            <w:r>
              <w:rPr>
                <w:b/>
              </w:rPr>
              <w:t>Forma způsobu ověření studijních výsledků a další požadavky na studenta</w:t>
            </w:r>
          </w:p>
        </w:tc>
        <w:tc>
          <w:tcPr>
            <w:tcW w:w="6769" w:type="dxa"/>
            <w:gridSpan w:val="7"/>
            <w:tcBorders>
              <w:bottom w:val="single" w:sz="4" w:space="0" w:color="auto"/>
            </w:tcBorders>
          </w:tcPr>
          <w:p w:rsidR="00982B32" w:rsidRDefault="00982B32" w:rsidP="0010688A">
            <w:pPr>
              <w:jc w:val="both"/>
            </w:pPr>
            <w:r>
              <w:t xml:space="preserve">1. Povinná a aktivní účast na jednotlivých </w:t>
            </w:r>
            <w:del w:id="3790" w:author="vopatrilova" w:date="2018-11-20T13:21:00Z">
              <w:r w:rsidDel="00917245">
                <w:delText xml:space="preserve">cvičeních </w:delText>
              </w:r>
            </w:del>
            <w:ins w:id="3791" w:author="vopatrilova" w:date="2018-11-20T13:21:00Z">
              <w:r w:rsidR="00917245">
                <w:t xml:space="preserve">seminářích </w:t>
              </w:r>
            </w:ins>
            <w:r>
              <w:t xml:space="preserve">(80% účast na </w:t>
            </w:r>
            <w:del w:id="3792" w:author="vopatrilova" w:date="2018-11-20T13:21:00Z">
              <w:r w:rsidDel="00917245">
                <w:delText>cvičení</w:delText>
              </w:r>
            </w:del>
            <w:ins w:id="3793" w:author="vopatrilova" w:date="2018-11-20T13:21:00Z">
              <w:r w:rsidR="00917245">
                <w:t>seminářích</w:t>
              </w:r>
            </w:ins>
            <w:r>
              <w:t xml:space="preserve">).  </w:t>
            </w:r>
          </w:p>
          <w:p w:rsidR="00982B32" w:rsidRDefault="00982B32" w:rsidP="0010688A">
            <w:pPr>
              <w:jc w:val="both"/>
            </w:pPr>
            <w:r>
              <w:t>2. P</w:t>
            </w:r>
            <w:r w:rsidRPr="005B1B4C">
              <w:t>růběžné plně</w:t>
            </w:r>
            <w:r>
              <w:t xml:space="preserve">ní zadaných úkolů do seminářů (vypracování domácích prací a úspěšné zvládnutí zápočtové práce). </w:t>
            </w:r>
          </w:p>
          <w:p w:rsidR="00982B32" w:rsidRDefault="00982B32" w:rsidP="0010688A">
            <w:pPr>
              <w:jc w:val="both"/>
            </w:pPr>
            <w:r>
              <w:t>3. Prokázání úspěšného zvládnutí probírané tématiky při závěrečné zkoušce.</w:t>
            </w:r>
          </w:p>
        </w:tc>
      </w:tr>
      <w:tr w:rsidR="00982B32" w:rsidTr="0010688A">
        <w:trPr>
          <w:trHeight w:val="188"/>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Mgr. Lubomír Sedláček, Ph.D.</w:t>
            </w:r>
          </w:p>
        </w:tc>
      </w:tr>
      <w:tr w:rsidR="00982B32" w:rsidTr="0010688A">
        <w:trPr>
          <w:trHeight w:val="243"/>
        </w:trPr>
        <w:tc>
          <w:tcPr>
            <w:tcW w:w="3086" w:type="dxa"/>
            <w:tcBorders>
              <w:top w:val="nil"/>
            </w:tcBorders>
            <w:shd w:val="clear" w:color="auto" w:fill="F7CAAC"/>
          </w:tcPr>
          <w:p w:rsidR="00982B32" w:rsidRDefault="00982B32" w:rsidP="0010688A">
            <w:pPr>
              <w:rPr>
                <w:b/>
              </w:rPr>
            </w:pPr>
            <w:r>
              <w:rPr>
                <w:b/>
              </w:rPr>
              <w:t>Zapojení garanta do výuky předmětu</w:t>
            </w:r>
          </w:p>
        </w:tc>
        <w:tc>
          <w:tcPr>
            <w:tcW w:w="6769" w:type="dxa"/>
            <w:gridSpan w:val="7"/>
            <w:tcBorders>
              <w:top w:val="nil"/>
              <w:bottom w:val="single" w:sz="4" w:space="0" w:color="auto"/>
            </w:tcBorders>
          </w:tcPr>
          <w:p w:rsidR="00982B32" w:rsidRDefault="00982B32" w:rsidP="0010688A">
            <w:pPr>
              <w:jc w:val="both"/>
            </w:pPr>
            <w:r>
              <w:t>Metodicky, přednáší, vede seminář</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single" w:sz="4" w:space="0" w:color="auto"/>
            </w:tcBorders>
          </w:tcPr>
          <w:p w:rsidR="00982B32" w:rsidRDefault="00982B32" w:rsidP="0010688A">
            <w:pPr>
              <w:jc w:val="both"/>
            </w:pPr>
            <w:r>
              <w:t>Mgr. Lubomír Sedláček, Ph.D. (přednášky 100%)</w:t>
            </w:r>
          </w:p>
        </w:tc>
      </w:tr>
      <w:tr w:rsidR="00982B32" w:rsidTr="0010688A">
        <w:trPr>
          <w:trHeight w:val="41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jc w:val="both"/>
            </w:pPr>
            <w:r w:rsidRPr="008845FD">
              <w:t>Cílem předmětu je seznámit studenty se základními matematickými nástroji diferenciálního a integrálního počtu funkce více proměnných, které budou používat při studiu odborných předmětů a se základy pravděpodobnosti a statistiky.</w:t>
            </w:r>
          </w:p>
          <w:p w:rsidR="00982B32" w:rsidRPr="008845FD" w:rsidRDefault="00982B32" w:rsidP="0010688A">
            <w:pPr>
              <w:jc w:val="both"/>
              <w:rPr>
                <w:color w:val="000000"/>
                <w:shd w:val="clear" w:color="auto" w:fill="FFFFFF"/>
              </w:rPr>
            </w:pPr>
            <w:r>
              <w:t>Témata:</w:t>
            </w:r>
          </w:p>
          <w:p w:rsidR="00982B32" w:rsidRPr="00155C21" w:rsidRDefault="00982B32" w:rsidP="0010688A">
            <w:pPr>
              <w:pStyle w:val="Odstavecseseznamem"/>
              <w:numPr>
                <w:ilvl w:val="0"/>
                <w:numId w:val="28"/>
              </w:numPr>
            </w:pPr>
            <w:r w:rsidRPr="00155C21">
              <w:t>Metrické prostory. Pojem funkce více proměnných a její definiční obor.</w:t>
            </w:r>
          </w:p>
          <w:p w:rsidR="00982B32" w:rsidRPr="00155C21" w:rsidRDefault="00982B32" w:rsidP="0010688A">
            <w:pPr>
              <w:pStyle w:val="Odstavecseseznamem"/>
              <w:numPr>
                <w:ilvl w:val="0"/>
                <w:numId w:val="28"/>
              </w:numPr>
            </w:pPr>
            <w:r w:rsidRPr="00155C21">
              <w:t>Limita a spojitost funkce více proměnných. </w:t>
            </w:r>
          </w:p>
          <w:p w:rsidR="00982B32" w:rsidRPr="00155C21" w:rsidRDefault="00982B32" w:rsidP="0010688A">
            <w:pPr>
              <w:pStyle w:val="Odstavecseseznamem"/>
              <w:numPr>
                <w:ilvl w:val="0"/>
                <w:numId w:val="28"/>
              </w:numPr>
            </w:pPr>
            <w:r w:rsidRPr="00155C21">
              <w:t>Parciální derivace. Derivace ve směru, gradient. Derivace vyšších řádů. </w:t>
            </w:r>
          </w:p>
          <w:p w:rsidR="00982B32" w:rsidRPr="00155C21" w:rsidRDefault="00982B32" w:rsidP="0010688A">
            <w:pPr>
              <w:pStyle w:val="Odstavecseseznamem"/>
              <w:numPr>
                <w:ilvl w:val="0"/>
                <w:numId w:val="28"/>
              </w:numPr>
            </w:pPr>
            <w:r w:rsidRPr="00155C21">
              <w:t>Totální diferenciál. Diferenciály vyšších řádů, Taylorův polynom.</w:t>
            </w:r>
          </w:p>
          <w:p w:rsidR="00982B32" w:rsidRPr="00155C21" w:rsidRDefault="00982B32" w:rsidP="0010688A">
            <w:pPr>
              <w:pStyle w:val="Odstavecseseznamem"/>
              <w:numPr>
                <w:ilvl w:val="0"/>
                <w:numId w:val="28"/>
              </w:numPr>
            </w:pPr>
            <w:r w:rsidRPr="00155C21">
              <w:t>Lokální extrémy. </w:t>
            </w:r>
          </w:p>
          <w:p w:rsidR="00982B32" w:rsidRPr="00155C21" w:rsidRDefault="00982B32" w:rsidP="0010688A">
            <w:pPr>
              <w:pStyle w:val="Odstavecseseznamem"/>
              <w:numPr>
                <w:ilvl w:val="0"/>
                <w:numId w:val="28"/>
              </w:numPr>
            </w:pPr>
            <w:r w:rsidRPr="00155C21">
              <w:t>Vázané extrémy.</w:t>
            </w:r>
          </w:p>
          <w:p w:rsidR="00982B32" w:rsidRPr="00155C21" w:rsidRDefault="00982B32" w:rsidP="0010688A">
            <w:pPr>
              <w:pStyle w:val="Odstavecseseznamem"/>
              <w:numPr>
                <w:ilvl w:val="0"/>
                <w:numId w:val="28"/>
              </w:numPr>
            </w:pPr>
            <w:r w:rsidRPr="00155C21">
              <w:t>Globální extrémy. </w:t>
            </w:r>
          </w:p>
          <w:p w:rsidR="00982B32" w:rsidRPr="00155C21" w:rsidRDefault="00982B32" w:rsidP="0010688A">
            <w:pPr>
              <w:pStyle w:val="Odstavecseseznamem"/>
              <w:numPr>
                <w:ilvl w:val="0"/>
                <w:numId w:val="28"/>
              </w:numPr>
            </w:pPr>
            <w:r w:rsidRPr="00155C21">
              <w:t>Implicitní funkce. </w:t>
            </w:r>
          </w:p>
          <w:p w:rsidR="00982B32" w:rsidRPr="00155C21" w:rsidRDefault="00982B32" w:rsidP="0010688A">
            <w:pPr>
              <w:pStyle w:val="Odstavecseseznamem"/>
              <w:numPr>
                <w:ilvl w:val="0"/>
                <w:numId w:val="28"/>
              </w:numPr>
            </w:pPr>
            <w:r w:rsidRPr="00155C21">
              <w:t>Základní vlastnosti a výpočet dvojného integrálu.</w:t>
            </w:r>
          </w:p>
          <w:p w:rsidR="00982B32" w:rsidRPr="00155C21" w:rsidRDefault="00982B32" w:rsidP="0010688A">
            <w:pPr>
              <w:pStyle w:val="Odstavecseseznamem"/>
              <w:numPr>
                <w:ilvl w:val="0"/>
                <w:numId w:val="28"/>
              </w:numPr>
            </w:pPr>
            <w:r w:rsidRPr="00155C21">
              <w:t>Transformace a aplikace dvojných integrálů. </w:t>
            </w:r>
          </w:p>
          <w:p w:rsidR="00982B32" w:rsidRPr="00155C21" w:rsidRDefault="00982B32" w:rsidP="0010688A">
            <w:pPr>
              <w:pStyle w:val="Odstavecseseznamem"/>
              <w:numPr>
                <w:ilvl w:val="0"/>
                <w:numId w:val="28"/>
              </w:numPr>
            </w:pPr>
            <w:r w:rsidRPr="00155C21">
              <w:t>Základní vlastnosti a výpočet trojného integrálu.</w:t>
            </w:r>
          </w:p>
          <w:p w:rsidR="00982B32" w:rsidRPr="00155C21" w:rsidRDefault="00982B32" w:rsidP="0010688A">
            <w:pPr>
              <w:pStyle w:val="Odstavecseseznamem"/>
              <w:numPr>
                <w:ilvl w:val="0"/>
                <w:numId w:val="28"/>
              </w:numPr>
            </w:pPr>
            <w:r w:rsidRPr="00155C21">
              <w:t>Transformace a aplikace trojných integrálů. </w:t>
            </w:r>
          </w:p>
          <w:p w:rsidR="00982B32" w:rsidRPr="00155C21" w:rsidRDefault="00982B32" w:rsidP="0010688A">
            <w:pPr>
              <w:pStyle w:val="Odstavecseseznamem"/>
              <w:numPr>
                <w:ilvl w:val="0"/>
                <w:numId w:val="28"/>
              </w:numPr>
            </w:pPr>
            <w:r w:rsidRPr="00155C21">
              <w:t>Úvod do pravděpodobnosti. Definice pravděpodobnosti. Podmíněná pravděpodobnost. Úplná pravděpodobnost a Bayesův vzorec.</w:t>
            </w:r>
          </w:p>
          <w:p w:rsidR="00982B32" w:rsidRPr="003F34DF" w:rsidRDefault="00982B32" w:rsidP="0010688A">
            <w:pPr>
              <w:pStyle w:val="Odstavecseseznamem"/>
              <w:numPr>
                <w:ilvl w:val="0"/>
                <w:numId w:val="28"/>
              </w:numPr>
            </w:pPr>
            <w:r w:rsidRPr="00155C21">
              <w:t>Úvod do statistiky. Popisná statistika. Náhodný výběr a jeho zpracování. Testování hypotéz.</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Default="00982B32" w:rsidP="0010688A">
            <w:pPr>
              <w:rPr>
                <w:b/>
              </w:rPr>
            </w:pPr>
            <w:del w:id="3794" w:author="vopatrilova" w:date="2018-11-19T12:46:00Z">
              <w:r w:rsidRPr="0095212D" w:rsidDel="000A6BFE">
                <w:rPr>
                  <w:b/>
                </w:rPr>
                <w:delText xml:space="preserve">Doporučená </w:delText>
              </w:r>
            </w:del>
            <w:ins w:id="3795" w:author="vopatrilova" w:date="2018-11-19T12:46:00Z">
              <w:r w:rsidR="000A6BFE">
                <w:rPr>
                  <w:b/>
                </w:rPr>
                <w:t>Povinná</w:t>
              </w:r>
              <w:r w:rsidR="000A6BFE" w:rsidRPr="0095212D">
                <w:rPr>
                  <w:b/>
                </w:rPr>
                <w:t xml:space="preserve"> </w:t>
              </w:r>
            </w:ins>
            <w:r w:rsidRPr="0095212D">
              <w:rPr>
                <w:b/>
              </w:rPr>
              <w:t>literatura:</w:t>
            </w:r>
          </w:p>
          <w:p w:rsidR="00982B32" w:rsidRPr="00FA5B01" w:rsidRDefault="00982B32" w:rsidP="0010688A">
            <w:pPr>
              <w:rPr>
                <w:b/>
              </w:rPr>
            </w:pPr>
            <w:r w:rsidRPr="00FA5B01">
              <w:rPr>
                <w:rFonts w:ascii="Open Sans" w:hAnsi="Open Sans"/>
                <w:shd w:val="clear" w:color="auto" w:fill="FFFFFF"/>
              </w:rPr>
              <w:t>OSTRAVSKÝ, J</w:t>
            </w:r>
            <w:del w:id="3796" w:author="Jiří Vojtěšek" w:date="2018-11-22T22:40:00Z">
              <w:r w:rsidRPr="00FA5B01" w:rsidDel="0000166C">
                <w:rPr>
                  <w:rFonts w:ascii="Open Sans" w:hAnsi="Open Sans"/>
                  <w:shd w:val="clear" w:color="auto" w:fill="FFFFFF"/>
                </w:rPr>
                <w:delText>an</w:delText>
              </w:r>
            </w:del>
            <w:r w:rsidRPr="00FA5B01">
              <w:rPr>
                <w:rFonts w:ascii="Open Sans" w:hAnsi="Open Sans"/>
                <w:shd w:val="clear" w:color="auto" w:fill="FFFFFF"/>
              </w:rPr>
              <w:t>. </w:t>
            </w:r>
            <w:r w:rsidRPr="00FA5B01">
              <w:rPr>
                <w:rFonts w:ascii="Open Sans" w:hAnsi="Open Sans"/>
                <w:i/>
                <w:iCs/>
              </w:rPr>
              <w:t>Diferenciální počet funkce více proměnných: Nekonečné číselné řady</w:t>
            </w:r>
            <w:r w:rsidRPr="00FA5B01">
              <w:rPr>
                <w:rFonts w:ascii="Open Sans" w:hAnsi="Open Sans"/>
                <w:shd w:val="clear" w:color="auto" w:fill="FFFFFF"/>
              </w:rPr>
              <w:t>. Vyd. 3., nezm. Zlín: Univerzita Tomáše Bati ve Zlíně, 2007, 158 s. ISBN 978-80-7318-567-1.</w:t>
            </w:r>
          </w:p>
          <w:p w:rsidR="00982B32" w:rsidRPr="00FA5B01" w:rsidRDefault="00982B32" w:rsidP="0010688A">
            <w:pPr>
              <w:rPr>
                <w:rFonts w:ascii="Open Sans" w:hAnsi="Open Sans"/>
                <w:shd w:val="clear" w:color="auto" w:fill="FFFFFF"/>
              </w:rPr>
            </w:pPr>
            <w:r w:rsidRPr="00FA5B01">
              <w:rPr>
                <w:rFonts w:ascii="Open Sans" w:hAnsi="Open Sans"/>
                <w:shd w:val="clear" w:color="auto" w:fill="FFFFFF"/>
              </w:rPr>
              <w:t>FIALKA, M</w:t>
            </w:r>
            <w:del w:id="3797" w:author="Jiří Vojtěšek" w:date="2018-11-22T22:40:00Z">
              <w:r w:rsidRPr="00FA5B01" w:rsidDel="0000166C">
                <w:rPr>
                  <w:rFonts w:ascii="Open Sans" w:hAnsi="Open Sans"/>
                  <w:shd w:val="clear" w:color="auto" w:fill="FFFFFF"/>
                </w:rPr>
                <w:delText>iloslav</w:delText>
              </w:r>
            </w:del>
            <w:r w:rsidRPr="00FA5B01">
              <w:rPr>
                <w:rFonts w:ascii="Open Sans" w:hAnsi="Open Sans"/>
                <w:shd w:val="clear" w:color="auto" w:fill="FFFFFF"/>
              </w:rPr>
              <w:t>. </w:t>
            </w:r>
            <w:r w:rsidRPr="00FA5B01">
              <w:rPr>
                <w:rFonts w:ascii="Open Sans" w:hAnsi="Open Sans"/>
                <w:i/>
                <w:iCs/>
              </w:rPr>
              <w:t>Diferenciální počet funkcí více proměnných s aplikacemi: výklad, řešené příklady, cvičení: učební text</w:t>
            </w:r>
            <w:r w:rsidRPr="00FA5B01">
              <w:rPr>
                <w:rFonts w:ascii="Open Sans" w:hAnsi="Open Sans"/>
                <w:shd w:val="clear" w:color="auto" w:fill="FFFFFF"/>
              </w:rPr>
              <w:t>. Zlín: Univerzita Tomáše Bati ve Zlíně, 2004, 145 s. Učební texty vysokých škol. ISBN 80-7318-223-8.</w:t>
            </w:r>
          </w:p>
          <w:p w:rsidR="000A6BFE" w:rsidRDefault="00982B32" w:rsidP="0010688A">
            <w:pPr>
              <w:rPr>
                <w:ins w:id="3798" w:author="vopatrilova" w:date="2018-11-19T12:46:00Z"/>
                <w:rFonts w:ascii="Open Sans" w:hAnsi="Open Sans"/>
                <w:shd w:val="clear" w:color="auto" w:fill="FFFFFF"/>
              </w:rPr>
            </w:pPr>
            <w:r w:rsidRPr="00FA5B01">
              <w:rPr>
                <w:rFonts w:ascii="Open Sans" w:hAnsi="Open Sans"/>
                <w:shd w:val="clear" w:color="auto" w:fill="FFFFFF"/>
              </w:rPr>
              <w:t>FIALKA, M</w:t>
            </w:r>
            <w:del w:id="3799" w:author="Jiří Vojtěšek" w:date="2018-11-22T22:40:00Z">
              <w:r w:rsidRPr="00FA5B01" w:rsidDel="0000166C">
                <w:rPr>
                  <w:rFonts w:ascii="Open Sans" w:hAnsi="Open Sans"/>
                  <w:shd w:val="clear" w:color="auto" w:fill="FFFFFF"/>
                </w:rPr>
                <w:delText>iloslav</w:delText>
              </w:r>
            </w:del>
            <w:r w:rsidRPr="00FA5B01">
              <w:rPr>
                <w:rFonts w:ascii="Open Sans" w:hAnsi="Open Sans"/>
                <w:shd w:val="clear" w:color="auto" w:fill="FFFFFF"/>
              </w:rPr>
              <w:t>. </w:t>
            </w:r>
            <w:r w:rsidRPr="00FA5B01">
              <w:rPr>
                <w:rFonts w:ascii="Open Sans" w:hAnsi="Open Sans"/>
                <w:i/>
                <w:iCs/>
                <w:shd w:val="clear" w:color="auto" w:fill="FFFFFF"/>
              </w:rPr>
              <w:t>Integrální počet funkcí více proměnných s aplikacemi: výklad, řešené příklady, cvičení</w:t>
            </w:r>
            <w:r w:rsidRPr="00FA5B01">
              <w:rPr>
                <w:rFonts w:ascii="Open Sans" w:hAnsi="Open Sans"/>
                <w:shd w:val="clear" w:color="auto" w:fill="FFFFFF"/>
              </w:rPr>
              <w:t>. Vyd. 3. Zlín: Univerzita Tomáše Bati ve Zlíně, 2008. ISBN 978-80-7318-668-5.</w:t>
            </w:r>
          </w:p>
          <w:p w:rsidR="000A6BFE" w:rsidRDefault="000A6BFE" w:rsidP="0010688A">
            <w:pPr>
              <w:rPr>
                <w:ins w:id="3800" w:author="vopatrilova" w:date="2018-11-19T12:46:00Z"/>
                <w:rFonts w:ascii="Open Sans" w:hAnsi="Open Sans"/>
                <w:shd w:val="clear" w:color="auto" w:fill="FFFFFF"/>
              </w:rPr>
            </w:pPr>
          </w:p>
          <w:p w:rsidR="00982B32" w:rsidRPr="00FA5B01" w:rsidRDefault="000A6BFE" w:rsidP="0010688A">
            <w:pPr>
              <w:rPr>
                <w:b/>
              </w:rPr>
            </w:pPr>
            <w:ins w:id="3801" w:author="vopatrilova" w:date="2018-11-19T12:46:00Z">
              <w:r w:rsidRPr="0095212D">
                <w:rPr>
                  <w:b/>
                </w:rPr>
                <w:t>Doporučená literatura:</w:t>
              </w:r>
            </w:ins>
            <w:r w:rsidR="00982B32" w:rsidRPr="00FA5B01">
              <w:rPr>
                <w:b/>
              </w:rPr>
              <w:br/>
            </w:r>
            <w:r w:rsidR="00982B32" w:rsidRPr="00FA5B01">
              <w:t xml:space="preserve">DEMIDOVIČ, </w:t>
            </w:r>
            <w:del w:id="3802" w:author="Jiří Vojtěšek" w:date="2018-11-22T22:40:00Z">
              <w:r w:rsidR="00982B32" w:rsidRPr="00FA5B01" w:rsidDel="0000166C">
                <w:delText xml:space="preserve">Boris </w:delText>
              </w:r>
            </w:del>
            <w:ins w:id="3803" w:author="Jiří Vojtěšek" w:date="2018-11-22T22:40:00Z">
              <w:r w:rsidR="0000166C" w:rsidRPr="00FA5B01">
                <w:t>B</w:t>
              </w:r>
              <w:r w:rsidR="0000166C">
                <w:t>.</w:t>
              </w:r>
              <w:r w:rsidR="0000166C" w:rsidRPr="00FA5B01">
                <w:t xml:space="preserve"> </w:t>
              </w:r>
            </w:ins>
            <w:r w:rsidR="00982B32" w:rsidRPr="00FA5B01">
              <w:t>P</w:t>
            </w:r>
            <w:del w:id="3804" w:author="Jiří Vojtěšek" w:date="2018-11-22T22:40:00Z">
              <w:r w:rsidR="00982B32" w:rsidRPr="00FA5B01" w:rsidDel="0000166C">
                <w:delText>avlovič</w:delText>
              </w:r>
            </w:del>
            <w:r w:rsidR="00982B32" w:rsidRPr="00FA5B01">
              <w:t xml:space="preserve">. </w:t>
            </w:r>
            <w:r w:rsidR="00982B32" w:rsidRPr="00FA5B01">
              <w:rPr>
                <w:i/>
                <w:iCs/>
              </w:rPr>
              <w:t>Sbírka úloh a cvičení z matematické analýzy</w:t>
            </w:r>
            <w:r w:rsidR="00982B32" w:rsidRPr="00FA5B01">
              <w:t>. Havlíčkův Brod: Fragment, 2003. ISBN 80-7200-587-1.</w:t>
            </w:r>
          </w:p>
          <w:p w:rsidR="00982B32" w:rsidRPr="00FA5B01" w:rsidRDefault="00982B32" w:rsidP="0010688A">
            <w:pPr>
              <w:rPr>
                <w:rFonts w:ascii="Open Sans" w:hAnsi="Open Sans"/>
                <w:shd w:val="clear" w:color="auto" w:fill="FFFFFF"/>
              </w:rPr>
            </w:pPr>
            <w:r w:rsidRPr="00FA5B01">
              <w:rPr>
                <w:rFonts w:ascii="Open Sans" w:hAnsi="Open Sans"/>
                <w:shd w:val="clear" w:color="auto" w:fill="FFFFFF"/>
              </w:rPr>
              <w:t xml:space="preserve">WEIR, </w:t>
            </w:r>
            <w:del w:id="3805" w:author="Jiří Vojtěšek" w:date="2018-11-22T22:40:00Z">
              <w:r w:rsidRPr="00FA5B01" w:rsidDel="0000166C">
                <w:rPr>
                  <w:rFonts w:ascii="Open Sans" w:hAnsi="Open Sans"/>
                  <w:shd w:val="clear" w:color="auto" w:fill="FFFFFF"/>
                </w:rPr>
                <w:delText xml:space="preserve">Maurice </w:delText>
              </w:r>
            </w:del>
            <w:ins w:id="3806" w:author="Jiří Vojtěšek" w:date="2018-11-22T22:40:00Z">
              <w:r w:rsidR="0000166C" w:rsidRPr="00FA5B01">
                <w:rPr>
                  <w:rFonts w:ascii="Open Sans" w:hAnsi="Open Sans"/>
                  <w:shd w:val="clear" w:color="auto" w:fill="FFFFFF"/>
                </w:rPr>
                <w:t>M</w:t>
              </w:r>
              <w:r w:rsidR="0000166C">
                <w:rPr>
                  <w:rFonts w:ascii="Open Sans" w:hAnsi="Open Sans"/>
                  <w:shd w:val="clear" w:color="auto" w:fill="FFFFFF"/>
                </w:rPr>
                <w:t>.</w:t>
              </w:r>
              <w:r w:rsidR="0000166C" w:rsidRPr="00FA5B01">
                <w:rPr>
                  <w:rFonts w:ascii="Open Sans" w:hAnsi="Open Sans"/>
                  <w:shd w:val="clear" w:color="auto" w:fill="FFFFFF"/>
                </w:rPr>
                <w:t xml:space="preserve"> </w:t>
              </w:r>
            </w:ins>
            <w:r w:rsidRPr="00FA5B01">
              <w:rPr>
                <w:rFonts w:ascii="Open Sans" w:hAnsi="Open Sans"/>
                <w:shd w:val="clear" w:color="auto" w:fill="FFFFFF"/>
              </w:rPr>
              <w:t>D., J</w:t>
            </w:r>
            <w:del w:id="3807" w:author="Jiří Vojtěšek" w:date="2018-11-22T22:40:00Z">
              <w:r w:rsidRPr="00FA5B01" w:rsidDel="0000166C">
                <w:rPr>
                  <w:rFonts w:ascii="Open Sans" w:hAnsi="Open Sans"/>
                  <w:shd w:val="clear" w:color="auto" w:fill="FFFFFF"/>
                </w:rPr>
                <w:delText>oel</w:delText>
              </w:r>
            </w:del>
            <w:r w:rsidRPr="00FA5B01">
              <w:rPr>
                <w:rFonts w:ascii="Open Sans" w:hAnsi="Open Sans"/>
                <w:shd w:val="clear" w:color="auto" w:fill="FFFFFF"/>
              </w:rPr>
              <w:t xml:space="preserve">. HASS, </w:t>
            </w:r>
            <w:del w:id="3808" w:author="Jiří Vojtěšek" w:date="2018-11-22T22:40:00Z">
              <w:r w:rsidRPr="00FA5B01" w:rsidDel="0000166C">
                <w:rPr>
                  <w:rFonts w:ascii="Open Sans" w:hAnsi="Open Sans"/>
                  <w:shd w:val="clear" w:color="auto" w:fill="FFFFFF"/>
                </w:rPr>
                <w:delText xml:space="preserve">George </w:delText>
              </w:r>
            </w:del>
            <w:ins w:id="3809" w:author="Jiří Vojtěšek" w:date="2018-11-22T22:40:00Z">
              <w:r w:rsidR="0000166C" w:rsidRPr="00FA5B01">
                <w:rPr>
                  <w:rFonts w:ascii="Open Sans" w:hAnsi="Open Sans"/>
                  <w:shd w:val="clear" w:color="auto" w:fill="FFFFFF"/>
                </w:rPr>
                <w:t>G</w:t>
              </w:r>
              <w:r w:rsidR="0000166C">
                <w:rPr>
                  <w:rFonts w:ascii="Open Sans" w:hAnsi="Open Sans"/>
                  <w:shd w:val="clear" w:color="auto" w:fill="FFFFFF"/>
                </w:rPr>
                <w:t>.</w:t>
              </w:r>
              <w:r w:rsidR="0000166C" w:rsidRPr="00FA5B01">
                <w:rPr>
                  <w:rFonts w:ascii="Open Sans" w:hAnsi="Open Sans"/>
                  <w:shd w:val="clear" w:color="auto" w:fill="FFFFFF"/>
                </w:rPr>
                <w:t xml:space="preserve"> </w:t>
              </w:r>
            </w:ins>
            <w:r w:rsidRPr="00FA5B01">
              <w:rPr>
                <w:rFonts w:ascii="Open Sans" w:hAnsi="Open Sans"/>
                <w:shd w:val="clear" w:color="auto" w:fill="FFFFFF"/>
              </w:rPr>
              <w:t xml:space="preserve">B. THOMAS a </w:t>
            </w:r>
            <w:del w:id="3810" w:author="Jiří Vojtěšek" w:date="2018-11-22T22:41:00Z">
              <w:r w:rsidRPr="00FA5B01" w:rsidDel="0000166C">
                <w:rPr>
                  <w:rFonts w:ascii="Open Sans" w:hAnsi="Open Sans"/>
                  <w:shd w:val="clear" w:color="auto" w:fill="FFFFFF"/>
                </w:rPr>
                <w:delText xml:space="preserve">Ross </w:delText>
              </w:r>
            </w:del>
            <w:ins w:id="3811" w:author="Jiří Vojtěšek" w:date="2018-11-22T22:41:00Z">
              <w:r w:rsidR="0000166C" w:rsidRPr="00FA5B01">
                <w:rPr>
                  <w:rFonts w:ascii="Open Sans" w:hAnsi="Open Sans"/>
                  <w:shd w:val="clear" w:color="auto" w:fill="FFFFFF"/>
                </w:rPr>
                <w:t>R</w:t>
              </w:r>
              <w:r w:rsidR="0000166C">
                <w:rPr>
                  <w:rFonts w:ascii="Open Sans" w:hAnsi="Open Sans"/>
                  <w:shd w:val="clear" w:color="auto" w:fill="FFFFFF"/>
                </w:rPr>
                <w:t>.</w:t>
              </w:r>
              <w:r w:rsidR="0000166C" w:rsidRPr="00FA5B01">
                <w:rPr>
                  <w:rFonts w:ascii="Open Sans" w:hAnsi="Open Sans"/>
                  <w:shd w:val="clear" w:color="auto" w:fill="FFFFFF"/>
                </w:rPr>
                <w:t xml:space="preserve"> </w:t>
              </w:r>
            </w:ins>
            <w:r w:rsidRPr="00FA5B01">
              <w:rPr>
                <w:rFonts w:ascii="Open Sans" w:hAnsi="Open Sans"/>
                <w:shd w:val="clear" w:color="auto" w:fill="FFFFFF"/>
              </w:rPr>
              <w:t>L. FINNEY. </w:t>
            </w:r>
            <w:r w:rsidRPr="00FA5B01">
              <w:rPr>
                <w:rFonts w:ascii="Open Sans" w:hAnsi="Open Sans"/>
                <w:i/>
                <w:iCs/>
                <w:shd w:val="clear" w:color="auto" w:fill="FFFFFF"/>
              </w:rPr>
              <w:t>Thomas' calculus</w:t>
            </w:r>
            <w:r w:rsidRPr="00FA5B01">
              <w:rPr>
                <w:rFonts w:ascii="Open Sans" w:hAnsi="Open Sans"/>
                <w:shd w:val="clear" w:color="auto" w:fill="FFFFFF"/>
              </w:rPr>
              <w:t>. 11th ed., media upgrade. Boston: Pearson Addison Wesley, c2008. ISBN 9780321489876.</w:t>
            </w:r>
          </w:p>
          <w:p w:rsidR="00982B32" w:rsidRPr="0000166C" w:rsidRDefault="00982B32" w:rsidP="0010688A">
            <w:pPr>
              <w:rPr>
                <w:ins w:id="3812" w:author="vopatrilova" w:date="2018-11-19T12:46:00Z"/>
                <w:shd w:val="clear" w:color="auto" w:fill="FFFFFF"/>
                <w:rPrChange w:id="3813" w:author="Jiří Vojtěšek" w:date="2018-11-22T22:41:00Z">
                  <w:rPr>
                    <w:ins w:id="3814" w:author="vopatrilova" w:date="2018-11-19T12:46:00Z"/>
                    <w:rFonts w:ascii="Open Sans" w:hAnsi="Open Sans"/>
                    <w:shd w:val="clear" w:color="auto" w:fill="FFFFFF"/>
                  </w:rPr>
                </w:rPrChange>
              </w:rPr>
            </w:pPr>
            <w:r w:rsidRPr="00FA5B01">
              <w:rPr>
                <w:rFonts w:ascii="Open Sans" w:hAnsi="Open Sans"/>
                <w:shd w:val="clear" w:color="auto" w:fill="FFFFFF"/>
              </w:rPr>
              <w:t xml:space="preserve">BUDÍKOVÁ, </w:t>
            </w:r>
            <w:del w:id="3815" w:author="Jiří Vojtěšek" w:date="2018-11-22T22:41:00Z">
              <w:r w:rsidRPr="00FA5B01" w:rsidDel="0000166C">
                <w:rPr>
                  <w:rFonts w:ascii="Open Sans" w:hAnsi="Open Sans"/>
                  <w:shd w:val="clear" w:color="auto" w:fill="FFFFFF"/>
                </w:rPr>
                <w:delText>Marie</w:delText>
              </w:r>
            </w:del>
            <w:ins w:id="3816" w:author="Jiří Vojtěšek" w:date="2018-11-22T22:41:00Z">
              <w:r w:rsidR="0000166C" w:rsidRPr="00FA5B01">
                <w:rPr>
                  <w:rFonts w:ascii="Open Sans" w:hAnsi="Open Sans"/>
                  <w:shd w:val="clear" w:color="auto" w:fill="FFFFFF"/>
                </w:rPr>
                <w:t>M</w:t>
              </w:r>
              <w:r w:rsidR="0000166C">
                <w:rPr>
                  <w:rFonts w:ascii="Open Sans" w:hAnsi="Open Sans"/>
                  <w:shd w:val="clear" w:color="auto" w:fill="FFFFFF"/>
                </w:rPr>
                <w:t>.</w:t>
              </w:r>
            </w:ins>
            <w:r w:rsidRPr="00FA5B01">
              <w:rPr>
                <w:rFonts w:ascii="Open Sans" w:hAnsi="Open Sans"/>
                <w:shd w:val="clear" w:color="auto" w:fill="FFFFFF"/>
              </w:rPr>
              <w:t xml:space="preserve">, </w:t>
            </w:r>
            <w:del w:id="3817" w:author="Jiří Vojtěšek" w:date="2018-11-22T22:41:00Z">
              <w:r w:rsidRPr="00FA5B01" w:rsidDel="0000166C">
                <w:rPr>
                  <w:rFonts w:ascii="Open Sans" w:hAnsi="Open Sans"/>
                  <w:shd w:val="clear" w:color="auto" w:fill="FFFFFF"/>
                </w:rPr>
                <w:delText xml:space="preserve">Maria </w:delText>
              </w:r>
            </w:del>
            <w:ins w:id="3818" w:author="Jiří Vojtěšek" w:date="2018-11-22T22:41:00Z">
              <w:r w:rsidR="0000166C" w:rsidRPr="00FA5B01">
                <w:rPr>
                  <w:rFonts w:ascii="Open Sans" w:hAnsi="Open Sans"/>
                  <w:shd w:val="clear" w:color="auto" w:fill="FFFFFF"/>
                </w:rPr>
                <w:t>M</w:t>
              </w:r>
              <w:r w:rsidR="0000166C">
                <w:rPr>
                  <w:rFonts w:ascii="Open Sans" w:hAnsi="Open Sans"/>
                  <w:shd w:val="clear" w:color="auto" w:fill="FFFFFF"/>
                </w:rPr>
                <w:t>.</w:t>
              </w:r>
              <w:r w:rsidR="0000166C" w:rsidRPr="00FA5B01">
                <w:rPr>
                  <w:rFonts w:ascii="Open Sans" w:hAnsi="Open Sans"/>
                  <w:shd w:val="clear" w:color="auto" w:fill="FFFFFF"/>
                </w:rPr>
                <w:t xml:space="preserve"> </w:t>
              </w:r>
            </w:ins>
            <w:r w:rsidRPr="00FA5B01">
              <w:rPr>
                <w:rFonts w:ascii="Open Sans" w:hAnsi="Open Sans"/>
                <w:shd w:val="clear" w:color="auto" w:fill="FFFFFF"/>
              </w:rPr>
              <w:t xml:space="preserve">KRÁLOVÁ a </w:t>
            </w:r>
            <w:del w:id="3819" w:author="Jiří Vojtěšek" w:date="2018-11-22T22:41:00Z">
              <w:r w:rsidRPr="00FA5B01" w:rsidDel="0000166C">
                <w:rPr>
                  <w:rFonts w:ascii="Open Sans" w:hAnsi="Open Sans"/>
                  <w:shd w:val="clear" w:color="auto" w:fill="FFFFFF"/>
                </w:rPr>
                <w:delText xml:space="preserve">Bohumil </w:delText>
              </w:r>
            </w:del>
            <w:ins w:id="3820" w:author="Jiří Vojtěšek" w:date="2018-11-22T22:41:00Z">
              <w:r w:rsidR="0000166C" w:rsidRPr="00FA5B01">
                <w:rPr>
                  <w:rFonts w:ascii="Open Sans" w:hAnsi="Open Sans"/>
                  <w:shd w:val="clear" w:color="auto" w:fill="FFFFFF"/>
                </w:rPr>
                <w:t>B</w:t>
              </w:r>
              <w:r w:rsidR="0000166C">
                <w:rPr>
                  <w:rFonts w:ascii="Open Sans" w:hAnsi="Open Sans"/>
                  <w:shd w:val="clear" w:color="auto" w:fill="FFFFFF"/>
                </w:rPr>
                <w:t xml:space="preserve">. </w:t>
              </w:r>
            </w:ins>
            <w:r w:rsidRPr="00FA5B01">
              <w:rPr>
                <w:rFonts w:ascii="Open Sans" w:hAnsi="Open Sans"/>
                <w:shd w:val="clear" w:color="auto" w:fill="FFFFFF"/>
              </w:rPr>
              <w:t>MAROŠ. </w:t>
            </w:r>
            <w:r w:rsidRPr="00FA5B01">
              <w:rPr>
                <w:rFonts w:ascii="Open Sans" w:hAnsi="Open Sans"/>
                <w:i/>
                <w:iCs/>
                <w:shd w:val="clear" w:color="auto" w:fill="FFFFFF"/>
              </w:rPr>
              <w:t>Průvodce základními statistickými metodami</w:t>
            </w:r>
            <w:r w:rsidRPr="00FA5B01">
              <w:rPr>
                <w:rFonts w:ascii="Open Sans" w:hAnsi="Open Sans"/>
                <w:shd w:val="clear" w:color="auto" w:fill="FFFFFF"/>
              </w:rPr>
              <w:t>. Praha: Grada,</w:t>
            </w:r>
            <w:r>
              <w:rPr>
                <w:rFonts w:ascii="Open Sans" w:hAnsi="Open Sans"/>
                <w:shd w:val="clear" w:color="auto" w:fill="FFFFFF"/>
              </w:rPr>
              <w:t xml:space="preserve"> 2010. Expert (</w:t>
            </w:r>
            <w:r w:rsidRPr="0000166C">
              <w:rPr>
                <w:shd w:val="clear" w:color="auto" w:fill="FFFFFF"/>
                <w:rPrChange w:id="3821" w:author="Jiří Vojtěšek" w:date="2018-11-22T22:41:00Z">
                  <w:rPr>
                    <w:rFonts w:ascii="Open Sans" w:hAnsi="Open Sans"/>
                    <w:shd w:val="clear" w:color="auto" w:fill="FFFFFF"/>
                  </w:rPr>
                </w:rPrChange>
              </w:rPr>
              <w:t>Grada). ISBN 978-80-247-3243-5.</w:t>
            </w:r>
          </w:p>
          <w:p w:rsidR="000A6BFE" w:rsidRPr="0000166C" w:rsidRDefault="000A6BFE" w:rsidP="000A6BFE">
            <w:pPr>
              <w:rPr>
                <w:ins w:id="3822" w:author="vopatrilova" w:date="2018-11-19T12:46:00Z"/>
                <w:shd w:val="clear" w:color="auto" w:fill="FFFFFF"/>
                <w:lang w:eastAsia="en-US"/>
                <w:rPrChange w:id="3823" w:author="Jiří Vojtěšek" w:date="2018-11-22T22:41:00Z">
                  <w:rPr>
                    <w:ins w:id="3824" w:author="vopatrilova" w:date="2018-11-19T12:46:00Z"/>
                    <w:rFonts w:ascii="Open Sans" w:hAnsi="Open Sans"/>
                    <w:sz w:val="22"/>
                    <w:szCs w:val="22"/>
                    <w:shd w:val="clear" w:color="auto" w:fill="FFFFFF"/>
                    <w:lang w:eastAsia="en-US"/>
                  </w:rPr>
                </w:rPrChange>
              </w:rPr>
            </w:pPr>
            <w:ins w:id="3825" w:author="vopatrilova" w:date="2018-11-19T12:46:00Z">
              <w:r w:rsidRPr="0000166C">
                <w:rPr>
                  <w:shd w:val="clear" w:color="auto" w:fill="FFFFFF"/>
                  <w:lang w:eastAsia="en-US"/>
                  <w:rPrChange w:id="3826" w:author="Jiří Vojtěšek" w:date="2018-11-22T22:41:00Z">
                    <w:rPr>
                      <w:rFonts w:ascii="Open Sans" w:hAnsi="Open Sans"/>
                      <w:sz w:val="22"/>
                      <w:szCs w:val="22"/>
                      <w:shd w:val="clear" w:color="auto" w:fill="FFFFFF"/>
                      <w:lang w:eastAsia="en-US"/>
                    </w:rPr>
                  </w:rPrChange>
                </w:rPr>
                <w:t>RILEY, K. F., M. P. HOBSON a S. J. BENCE.</w:t>
              </w:r>
              <w:r w:rsidRPr="0000166C">
                <w:rPr>
                  <w:rFonts w:hint="eastAsia"/>
                  <w:shd w:val="clear" w:color="auto" w:fill="FFFFFF"/>
                  <w:lang w:eastAsia="en-US"/>
                  <w:rPrChange w:id="3827" w:author="Jiří Vojtěšek" w:date="2018-11-22T22:41:00Z">
                    <w:rPr>
                      <w:rFonts w:ascii="Open Sans" w:hAnsi="Open Sans" w:hint="eastAsia"/>
                      <w:sz w:val="22"/>
                      <w:szCs w:val="22"/>
                      <w:shd w:val="clear" w:color="auto" w:fill="FFFFFF"/>
                      <w:lang w:eastAsia="en-US"/>
                    </w:rPr>
                  </w:rPrChange>
                </w:rPr>
                <w:t> </w:t>
              </w:r>
              <w:r w:rsidRPr="0000166C">
                <w:rPr>
                  <w:i/>
                  <w:iCs/>
                  <w:shd w:val="clear" w:color="auto" w:fill="FFFFFF"/>
                  <w:lang w:eastAsia="en-US"/>
                  <w:rPrChange w:id="3828" w:author="Jiří Vojtěšek" w:date="2018-11-22T22:41:00Z">
                    <w:rPr>
                      <w:rFonts w:ascii="Open Sans" w:hAnsi="Open Sans"/>
                      <w:i/>
                      <w:iCs/>
                      <w:sz w:val="22"/>
                      <w:szCs w:val="22"/>
                      <w:shd w:val="clear" w:color="auto" w:fill="FFFFFF"/>
                      <w:lang w:eastAsia="en-US"/>
                    </w:rPr>
                  </w:rPrChange>
                </w:rPr>
                <w:t>Mathematical methods for physics and engineering</w:t>
              </w:r>
              <w:r w:rsidRPr="0000166C">
                <w:rPr>
                  <w:shd w:val="clear" w:color="auto" w:fill="FFFFFF"/>
                  <w:lang w:eastAsia="en-US"/>
                  <w:rPrChange w:id="3829" w:author="Jiří Vojtěšek" w:date="2018-11-22T22:41:00Z">
                    <w:rPr>
                      <w:rFonts w:ascii="Open Sans" w:hAnsi="Open Sans"/>
                      <w:sz w:val="22"/>
                      <w:szCs w:val="22"/>
                      <w:shd w:val="clear" w:color="auto" w:fill="FFFFFF"/>
                      <w:lang w:eastAsia="en-US"/>
                    </w:rPr>
                  </w:rPrChange>
                </w:rPr>
                <w:t>. 3rd ed. New York: Cambridge University Press, 2006. ISBN 9780521679718.</w:t>
              </w:r>
            </w:ins>
          </w:p>
          <w:p w:rsidR="000A6BFE" w:rsidRPr="0000166C" w:rsidRDefault="000A6BFE" w:rsidP="000A6BFE">
            <w:pPr>
              <w:rPr>
                <w:ins w:id="3830" w:author="vopatrilova" w:date="2018-11-19T12:46:00Z"/>
                <w:lang w:eastAsia="en-US"/>
                <w:rPrChange w:id="3831" w:author="Jiří Vojtěšek" w:date="2018-11-22T22:41:00Z">
                  <w:rPr>
                    <w:ins w:id="3832" w:author="vopatrilova" w:date="2018-11-19T12:46:00Z"/>
                    <w:rFonts w:ascii="Calibri" w:hAnsi="Calibri"/>
                    <w:sz w:val="22"/>
                    <w:szCs w:val="22"/>
                    <w:lang w:eastAsia="en-US"/>
                  </w:rPr>
                </w:rPrChange>
              </w:rPr>
            </w:pPr>
            <w:ins w:id="3833" w:author="vopatrilova" w:date="2018-11-19T12:46:00Z">
              <w:r w:rsidRPr="0000166C">
                <w:rPr>
                  <w:shd w:val="clear" w:color="auto" w:fill="FFFFFF"/>
                  <w:lang w:eastAsia="en-US"/>
                  <w:rPrChange w:id="3834" w:author="Jiří Vojtěšek" w:date="2018-11-22T22:41:00Z">
                    <w:rPr>
                      <w:rFonts w:ascii="Open Sans" w:hAnsi="Open Sans"/>
                      <w:sz w:val="22"/>
                      <w:szCs w:val="22"/>
                      <w:shd w:val="clear" w:color="auto" w:fill="FFFFFF"/>
                      <w:lang w:eastAsia="en-US"/>
                    </w:rPr>
                  </w:rPrChange>
                </w:rPr>
                <w:t>LIAL, M</w:t>
              </w:r>
              <w:del w:id="3835" w:author="Jiří Vojtěšek" w:date="2018-11-22T22:41:00Z">
                <w:r w:rsidRPr="0000166C" w:rsidDel="0000166C">
                  <w:rPr>
                    <w:shd w:val="clear" w:color="auto" w:fill="FFFFFF"/>
                    <w:lang w:eastAsia="en-US"/>
                    <w:rPrChange w:id="3836" w:author="Jiří Vojtěšek" w:date="2018-11-22T22:41:00Z">
                      <w:rPr>
                        <w:rFonts w:ascii="Open Sans" w:hAnsi="Open Sans"/>
                        <w:sz w:val="22"/>
                        <w:szCs w:val="22"/>
                        <w:shd w:val="clear" w:color="auto" w:fill="FFFFFF"/>
                        <w:lang w:eastAsia="en-US"/>
                      </w:rPr>
                    </w:rPrChange>
                  </w:rPr>
                  <w:delText>argaret</w:delText>
                </w:r>
              </w:del>
            </w:ins>
            <w:ins w:id="3837" w:author="Jiří Vojtěšek" w:date="2018-11-22T22:41:00Z">
              <w:r w:rsidR="0000166C">
                <w:rPr>
                  <w:shd w:val="clear" w:color="auto" w:fill="FFFFFF"/>
                  <w:lang w:eastAsia="en-US"/>
                </w:rPr>
                <w:t>.</w:t>
              </w:r>
            </w:ins>
            <w:ins w:id="3838" w:author="vopatrilova" w:date="2018-11-19T12:46:00Z">
              <w:r w:rsidRPr="0000166C">
                <w:rPr>
                  <w:shd w:val="clear" w:color="auto" w:fill="FFFFFF"/>
                  <w:lang w:eastAsia="en-US"/>
                  <w:rPrChange w:id="3839" w:author="Jiří Vojtěšek" w:date="2018-11-22T22:41:00Z">
                    <w:rPr>
                      <w:rFonts w:ascii="Open Sans" w:hAnsi="Open Sans"/>
                      <w:sz w:val="22"/>
                      <w:szCs w:val="22"/>
                      <w:shd w:val="clear" w:color="auto" w:fill="FFFFFF"/>
                      <w:lang w:eastAsia="en-US"/>
                    </w:rPr>
                  </w:rPrChange>
                </w:rPr>
                <w:t xml:space="preserve"> L., T</w:t>
              </w:r>
              <w:del w:id="3840" w:author="Jiří Vojtěšek" w:date="2018-11-22T22:41:00Z">
                <w:r w:rsidRPr="0000166C" w:rsidDel="0000166C">
                  <w:rPr>
                    <w:shd w:val="clear" w:color="auto" w:fill="FFFFFF"/>
                    <w:lang w:eastAsia="en-US"/>
                    <w:rPrChange w:id="3841" w:author="Jiří Vojtěšek" w:date="2018-11-22T22:41:00Z">
                      <w:rPr>
                        <w:rFonts w:ascii="Open Sans" w:hAnsi="Open Sans"/>
                        <w:sz w:val="22"/>
                        <w:szCs w:val="22"/>
                        <w:shd w:val="clear" w:color="auto" w:fill="FFFFFF"/>
                        <w:lang w:eastAsia="en-US"/>
                      </w:rPr>
                    </w:rPrChange>
                  </w:rPr>
                  <w:delText>homas</w:delText>
                </w:r>
              </w:del>
            </w:ins>
            <w:ins w:id="3842" w:author="Jiří Vojtěšek" w:date="2018-11-22T22:41:00Z">
              <w:r w:rsidR="0000166C">
                <w:rPr>
                  <w:shd w:val="clear" w:color="auto" w:fill="FFFFFF"/>
                  <w:lang w:eastAsia="en-US"/>
                </w:rPr>
                <w:t>.</w:t>
              </w:r>
            </w:ins>
            <w:ins w:id="3843" w:author="vopatrilova" w:date="2018-11-19T12:46:00Z">
              <w:r w:rsidRPr="0000166C">
                <w:rPr>
                  <w:shd w:val="clear" w:color="auto" w:fill="FFFFFF"/>
                  <w:lang w:eastAsia="en-US"/>
                  <w:rPrChange w:id="3844" w:author="Jiří Vojtěšek" w:date="2018-11-22T22:41:00Z">
                    <w:rPr>
                      <w:rFonts w:ascii="Open Sans" w:hAnsi="Open Sans"/>
                      <w:sz w:val="22"/>
                      <w:szCs w:val="22"/>
                      <w:shd w:val="clear" w:color="auto" w:fill="FFFFFF"/>
                      <w:lang w:eastAsia="en-US"/>
                    </w:rPr>
                  </w:rPrChange>
                </w:rPr>
                <w:t xml:space="preserve"> W. HUNGERFORD a J</w:t>
              </w:r>
              <w:del w:id="3845" w:author="Jiří Vojtěšek" w:date="2018-11-22T22:41:00Z">
                <w:r w:rsidRPr="0000166C" w:rsidDel="0000166C">
                  <w:rPr>
                    <w:shd w:val="clear" w:color="auto" w:fill="FFFFFF"/>
                    <w:lang w:eastAsia="en-US"/>
                    <w:rPrChange w:id="3846" w:author="Jiří Vojtěšek" w:date="2018-11-22T22:41:00Z">
                      <w:rPr>
                        <w:rFonts w:ascii="Open Sans" w:hAnsi="Open Sans"/>
                        <w:sz w:val="22"/>
                        <w:szCs w:val="22"/>
                        <w:shd w:val="clear" w:color="auto" w:fill="FFFFFF"/>
                        <w:lang w:eastAsia="en-US"/>
                      </w:rPr>
                    </w:rPrChange>
                  </w:rPr>
                  <w:delText>ohn</w:delText>
                </w:r>
              </w:del>
            </w:ins>
            <w:ins w:id="3847" w:author="Jiří Vojtěšek" w:date="2018-11-22T22:41:00Z">
              <w:r w:rsidR="0000166C">
                <w:rPr>
                  <w:shd w:val="clear" w:color="auto" w:fill="FFFFFF"/>
                  <w:lang w:eastAsia="en-US"/>
                </w:rPr>
                <w:t>.</w:t>
              </w:r>
            </w:ins>
            <w:ins w:id="3848" w:author="vopatrilova" w:date="2018-11-19T12:46:00Z">
              <w:r w:rsidRPr="0000166C">
                <w:rPr>
                  <w:shd w:val="clear" w:color="auto" w:fill="FFFFFF"/>
                  <w:lang w:eastAsia="en-US"/>
                  <w:rPrChange w:id="3849" w:author="Jiří Vojtěšek" w:date="2018-11-22T22:41:00Z">
                    <w:rPr>
                      <w:rFonts w:ascii="Open Sans" w:hAnsi="Open Sans"/>
                      <w:sz w:val="22"/>
                      <w:szCs w:val="22"/>
                      <w:shd w:val="clear" w:color="auto" w:fill="FFFFFF"/>
                      <w:lang w:eastAsia="en-US"/>
                    </w:rPr>
                  </w:rPrChange>
                </w:rPr>
                <w:t xml:space="preserve"> P. HOLCOMB.</w:t>
              </w:r>
              <w:r w:rsidRPr="0000166C">
                <w:rPr>
                  <w:rFonts w:hint="eastAsia"/>
                  <w:shd w:val="clear" w:color="auto" w:fill="FFFFFF"/>
                  <w:lang w:eastAsia="en-US"/>
                  <w:rPrChange w:id="3850" w:author="Jiří Vojtěšek" w:date="2018-11-22T22:41:00Z">
                    <w:rPr>
                      <w:rFonts w:ascii="Open Sans" w:hAnsi="Open Sans" w:hint="eastAsia"/>
                      <w:sz w:val="22"/>
                      <w:szCs w:val="22"/>
                      <w:shd w:val="clear" w:color="auto" w:fill="FFFFFF"/>
                      <w:lang w:eastAsia="en-US"/>
                    </w:rPr>
                  </w:rPrChange>
                </w:rPr>
                <w:t> </w:t>
              </w:r>
              <w:r w:rsidRPr="0000166C">
                <w:rPr>
                  <w:i/>
                  <w:iCs/>
                  <w:shd w:val="clear" w:color="auto" w:fill="FFFFFF"/>
                  <w:lang w:eastAsia="en-US"/>
                  <w:rPrChange w:id="3851" w:author="Jiří Vojtěšek" w:date="2018-11-22T22:41:00Z">
                    <w:rPr>
                      <w:rFonts w:ascii="Open Sans" w:hAnsi="Open Sans"/>
                      <w:i/>
                      <w:iCs/>
                      <w:sz w:val="22"/>
                      <w:szCs w:val="22"/>
                      <w:shd w:val="clear" w:color="auto" w:fill="FFFFFF"/>
                      <w:lang w:eastAsia="en-US"/>
                    </w:rPr>
                  </w:rPrChange>
                </w:rPr>
                <w:t>Finite mathematics with applications: in the management, natural, and social sciences</w:t>
              </w:r>
              <w:r w:rsidRPr="0000166C">
                <w:rPr>
                  <w:shd w:val="clear" w:color="auto" w:fill="FFFFFF"/>
                  <w:lang w:eastAsia="en-US"/>
                  <w:rPrChange w:id="3852" w:author="Jiří Vojtěšek" w:date="2018-11-22T22:41:00Z">
                    <w:rPr>
                      <w:rFonts w:ascii="Open Sans" w:hAnsi="Open Sans"/>
                      <w:sz w:val="22"/>
                      <w:szCs w:val="22"/>
                      <w:shd w:val="clear" w:color="auto" w:fill="FFFFFF"/>
                      <w:lang w:eastAsia="en-US"/>
                    </w:rPr>
                  </w:rPrChange>
                </w:rPr>
                <w:t>. 9th ed. Boston: Pearson/Addison Wesley, c2007. ISBN 0321386728</w:t>
              </w:r>
            </w:ins>
          </w:p>
          <w:p w:rsidR="000A6BFE" w:rsidRPr="00FA5B01" w:rsidRDefault="000A6BFE" w:rsidP="0010688A"/>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22</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Default="00982B32" w:rsidP="0010688A">
            <w:pPr>
              <w:jc w:val="both"/>
            </w:pPr>
            <w:r w:rsidRPr="00A862A8">
              <w:lastRenderedPageBreak/>
              <w:t xml:space="preserve">Vyučující na FAI mají trvale vypsány a zveřejněny konzultace minimálně 2h/týden v rámci kterých mají možnost studenti konzultovat podrobněji probíranou látku. Dále mohou studenti komunikovat s vyučujícím pomocí e-mailu a LMS Moodle. </w:t>
            </w:r>
            <w:r>
              <w:t xml:space="preserve">Mohou </w:t>
            </w:r>
            <w:r w:rsidRPr="00A862A8">
              <w:t xml:space="preserve">také </w:t>
            </w:r>
            <w:r>
              <w:t>využít</w:t>
            </w:r>
            <w:r w:rsidRPr="00A862A8">
              <w:t xml:space="preserve"> </w:t>
            </w:r>
            <w:r>
              <w:t xml:space="preserve">pravidelných </w:t>
            </w:r>
            <w:r w:rsidRPr="00A862A8">
              <w:t xml:space="preserve">konzultací v Maths Support Centre, které </w:t>
            </w:r>
            <w:r>
              <w:t>organizuje Ústav matematiky FAI.</w:t>
            </w:r>
          </w:p>
        </w:tc>
      </w:tr>
    </w:tbl>
    <w:p w:rsidR="00982B32" w:rsidRDefault="00982B32" w:rsidP="00982B32">
      <w:pPr>
        <w:spacing w:after="160" w:line="259" w:lineRule="auto"/>
      </w:pPr>
      <w:r>
        <w:br w:type="page"/>
      </w:r>
    </w:p>
    <w:tbl>
      <w:tblPr>
        <w:tblW w:w="1038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1194"/>
      </w:tblGrid>
      <w:tr w:rsidR="00982B32" w:rsidTr="0010688A">
        <w:tc>
          <w:tcPr>
            <w:tcW w:w="10381"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7295" w:type="dxa"/>
            <w:gridSpan w:val="7"/>
            <w:tcBorders>
              <w:top w:val="double" w:sz="4" w:space="0" w:color="auto"/>
            </w:tcBorders>
          </w:tcPr>
          <w:p w:rsidR="00982B32" w:rsidRDefault="00982B32" w:rsidP="0010688A">
            <w:pPr>
              <w:jc w:val="both"/>
            </w:pPr>
            <w:bookmarkStart w:id="3853" w:name="mechanikaTekutin"/>
            <w:r w:rsidRPr="00895AF5">
              <w:t>Mechanika tekutin</w:t>
            </w:r>
            <w:r>
              <w:t xml:space="preserve"> </w:t>
            </w:r>
            <w:bookmarkEnd w:id="3853"/>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1194" w:type="dxa"/>
          </w:tcPr>
          <w:p w:rsidR="00982B32" w:rsidRDefault="00982B32" w:rsidP="0010688A">
            <w:pPr>
              <w:jc w:val="both"/>
            </w:pPr>
            <w:r>
              <w:t>3/Z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28p+28s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733"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rPr>
                <w:b/>
                <w:sz w:val="22"/>
              </w:rPr>
            </w:pPr>
            <w:r>
              <w:rPr>
                <w:b/>
              </w:rPr>
              <w:t>Prerekvizity, korekvizity, ekvivalence</w:t>
            </w:r>
          </w:p>
        </w:tc>
        <w:tc>
          <w:tcPr>
            <w:tcW w:w="7295"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733" w:type="dxa"/>
            <w:gridSpan w:val="2"/>
          </w:tcPr>
          <w:p w:rsidR="00982B32" w:rsidRDefault="00982B32" w:rsidP="0010688A">
            <w:pPr>
              <w:jc w:val="both"/>
            </w:pPr>
            <w:r>
              <w:t>přednášky semináře</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7295"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písemné a ústní zkoušce.</w:t>
            </w:r>
          </w:p>
        </w:tc>
      </w:tr>
      <w:tr w:rsidR="00982B32" w:rsidTr="0010688A">
        <w:trPr>
          <w:trHeight w:val="228"/>
        </w:trPr>
        <w:tc>
          <w:tcPr>
            <w:tcW w:w="10381"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7295" w:type="dxa"/>
            <w:gridSpan w:val="7"/>
            <w:tcBorders>
              <w:top w:val="nil"/>
            </w:tcBorders>
          </w:tcPr>
          <w:p w:rsidR="00982B32" w:rsidRDefault="00982B32" w:rsidP="0010688A">
            <w:pPr>
              <w:jc w:val="both"/>
            </w:pPr>
            <w:r w:rsidRPr="00A963DA">
              <w:t>prof. Ing. Dagmar Janáčová,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7295" w:type="dxa"/>
            <w:gridSpan w:val="7"/>
            <w:tcBorders>
              <w:top w:val="nil"/>
            </w:tcBorders>
          </w:tcPr>
          <w:p w:rsidR="00982B32" w:rsidRDefault="00982B32" w:rsidP="0010688A">
            <w:pPr>
              <w:jc w:val="both"/>
            </w:pPr>
            <w:r>
              <w:t>Metodicky, vede přednášky a semináře</w:t>
            </w:r>
          </w:p>
        </w:tc>
      </w:tr>
      <w:tr w:rsidR="00982B32" w:rsidTr="0010688A">
        <w:tc>
          <w:tcPr>
            <w:tcW w:w="3086" w:type="dxa"/>
            <w:shd w:val="clear" w:color="auto" w:fill="F7CAAC"/>
          </w:tcPr>
          <w:p w:rsidR="00982B32" w:rsidRDefault="00982B32" w:rsidP="0010688A">
            <w:pPr>
              <w:jc w:val="both"/>
              <w:rPr>
                <w:b/>
              </w:rPr>
            </w:pPr>
            <w:r>
              <w:rPr>
                <w:b/>
              </w:rPr>
              <w:t>Vyučující</w:t>
            </w:r>
          </w:p>
        </w:tc>
        <w:tc>
          <w:tcPr>
            <w:tcW w:w="7295" w:type="dxa"/>
            <w:gridSpan w:val="7"/>
            <w:tcBorders>
              <w:bottom w:val="nil"/>
            </w:tcBorders>
          </w:tcPr>
          <w:p w:rsidR="00982B32" w:rsidRDefault="00982B32" w:rsidP="0010688A">
            <w:pPr>
              <w:jc w:val="both"/>
            </w:pPr>
            <w:r>
              <w:t>prof. Ing. Dagmar Janáčová, CSc. (přednášky 100%)</w:t>
            </w:r>
          </w:p>
        </w:tc>
      </w:tr>
      <w:tr w:rsidR="00982B32" w:rsidTr="0010688A">
        <w:trPr>
          <w:trHeight w:val="264"/>
        </w:trPr>
        <w:tc>
          <w:tcPr>
            <w:tcW w:w="10381"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7295" w:type="dxa"/>
            <w:gridSpan w:val="7"/>
            <w:tcBorders>
              <w:bottom w:val="nil"/>
            </w:tcBorders>
          </w:tcPr>
          <w:p w:rsidR="00982B32" w:rsidRDefault="00982B32" w:rsidP="0010688A">
            <w:pPr>
              <w:jc w:val="both"/>
            </w:pPr>
          </w:p>
        </w:tc>
      </w:tr>
      <w:tr w:rsidR="00982B32" w:rsidTr="0010688A">
        <w:trPr>
          <w:trHeight w:val="3938"/>
        </w:trPr>
        <w:tc>
          <w:tcPr>
            <w:tcW w:w="10381" w:type="dxa"/>
            <w:gridSpan w:val="8"/>
            <w:tcBorders>
              <w:top w:val="nil"/>
              <w:bottom w:val="single" w:sz="12" w:space="0" w:color="auto"/>
            </w:tcBorders>
          </w:tcPr>
          <w:p w:rsidR="003953E9" w:rsidRDefault="00982B32">
            <w:pPr>
              <w:rPr>
                <w:noProof/>
                <w:szCs w:val="22"/>
              </w:rPr>
              <w:pPrChange w:id="3854" w:author="vopatrilova" w:date="2018-11-18T17:01:00Z">
                <w:pPr>
                  <w:jc w:val="both"/>
                </w:pPr>
              </w:pPrChange>
            </w:pPr>
            <w:r w:rsidRPr="00155C21">
              <w:rPr>
                <w:noProof/>
                <w:szCs w:val="22"/>
              </w:rPr>
              <w:t xml:space="preserve">Cílem předmětu je seznámit studenty s vybranými partiemi mechaniky tekutin potřebných pro obory: Inteligentní systémy v budovách: Hydraulika, Technika budov I., II., III, Technická měření. </w:t>
            </w:r>
            <w:r w:rsidRPr="00155C21">
              <w:rPr>
                <w:noProof/>
                <w:szCs w:val="22"/>
              </w:rPr>
              <w:br/>
              <w:t xml:space="preserve">v oboru: Inteligentní systémy s roboty: Technické prostředky automatizace, Akční členy mechatronických systémů.  Základní probíraná témata jsou hydraulika potrubních sítí, stavové změny ideálního plynu a reálných plynů, proudění reálného a ideálního plynu, oběhy s ideálním a reálným plynem, fázové změny. </w:t>
            </w:r>
          </w:p>
          <w:p w:rsidR="00982B32" w:rsidRPr="00155C21" w:rsidRDefault="00982B32" w:rsidP="0010688A">
            <w:pPr>
              <w:jc w:val="both"/>
              <w:rPr>
                <w:noProof/>
                <w:szCs w:val="22"/>
              </w:rPr>
            </w:pPr>
            <w:r w:rsidRPr="00155C21">
              <w:rPr>
                <w:noProof/>
                <w:szCs w:val="22"/>
              </w:rPr>
              <w:t>Témata:</w:t>
            </w:r>
          </w:p>
          <w:p w:rsidR="00982B32" w:rsidRPr="00155C21" w:rsidRDefault="00982B32" w:rsidP="0010688A">
            <w:pPr>
              <w:pStyle w:val="Odstavecseseznamem"/>
              <w:numPr>
                <w:ilvl w:val="0"/>
                <w:numId w:val="29"/>
              </w:numPr>
              <w:rPr>
                <w:noProof/>
                <w:szCs w:val="22"/>
              </w:rPr>
            </w:pPr>
            <w:r w:rsidRPr="00155C21">
              <w:rPr>
                <w:noProof/>
                <w:szCs w:val="22"/>
              </w:rPr>
              <w:t xml:space="preserve">Úvod do předmětu "Mechanika tekutin", základy mechaniky tekutin, fyzikální vlastnosti tekutin. </w:t>
            </w:r>
          </w:p>
          <w:p w:rsidR="00982B32" w:rsidRPr="00155C21" w:rsidRDefault="00982B32" w:rsidP="0010688A">
            <w:pPr>
              <w:pStyle w:val="Odstavecseseznamem"/>
              <w:numPr>
                <w:ilvl w:val="0"/>
                <w:numId w:val="29"/>
              </w:numPr>
              <w:rPr>
                <w:noProof/>
                <w:szCs w:val="22"/>
              </w:rPr>
            </w:pPr>
            <w:r w:rsidRPr="00155C21">
              <w:rPr>
                <w:noProof/>
                <w:szCs w:val="22"/>
              </w:rPr>
              <w:t>Hydrostatika, rozložení tlaku v tekutině za klidu, Pascalův zákon, hydrostatická síla působící na obecně skloněný rovinný povrch</w:t>
            </w:r>
          </w:p>
          <w:p w:rsidR="00982B32" w:rsidRPr="00155C21" w:rsidRDefault="00982B32" w:rsidP="0010688A">
            <w:pPr>
              <w:pStyle w:val="Odstavecseseznamem"/>
              <w:numPr>
                <w:ilvl w:val="0"/>
                <w:numId w:val="29"/>
              </w:numPr>
              <w:rPr>
                <w:noProof/>
                <w:szCs w:val="22"/>
              </w:rPr>
            </w:pPr>
            <w:r w:rsidRPr="00155C21">
              <w:rPr>
                <w:noProof/>
                <w:szCs w:val="22"/>
              </w:rPr>
              <w:t xml:space="preserve">Hydrostatická síla působící na zakřivený povrch. Vztlak v tekutině, Archimédův zákon. </w:t>
            </w:r>
          </w:p>
          <w:p w:rsidR="00982B32" w:rsidRPr="00155C21" w:rsidRDefault="00982B32" w:rsidP="0010688A">
            <w:pPr>
              <w:pStyle w:val="Odstavecseseznamem"/>
              <w:numPr>
                <w:ilvl w:val="0"/>
                <w:numId w:val="29"/>
              </w:numPr>
              <w:rPr>
                <w:noProof/>
                <w:szCs w:val="22"/>
              </w:rPr>
            </w:pPr>
            <w:r w:rsidRPr="00155C21">
              <w:rPr>
                <w:noProof/>
                <w:szCs w:val="22"/>
              </w:rPr>
              <w:t xml:space="preserve">Hydrodynamika, rovnice kontinuity (zákon zachování hmoty). Rovnice Bernoulliova (zákon zachování energie). </w:t>
            </w:r>
          </w:p>
          <w:p w:rsidR="00982B32" w:rsidRPr="00155C21" w:rsidRDefault="00982B32" w:rsidP="0010688A">
            <w:pPr>
              <w:pStyle w:val="Odstavecseseznamem"/>
              <w:numPr>
                <w:ilvl w:val="0"/>
                <w:numId w:val="29"/>
              </w:numPr>
              <w:rPr>
                <w:noProof/>
                <w:szCs w:val="22"/>
              </w:rPr>
            </w:pPr>
            <w:r w:rsidRPr="00155C21">
              <w:rPr>
                <w:noProof/>
                <w:szCs w:val="22"/>
              </w:rPr>
              <w:t xml:space="preserve">Klasifikace proudění, laminární proudění v různých profilech. </w:t>
            </w:r>
          </w:p>
          <w:p w:rsidR="00982B32" w:rsidRPr="00155C21" w:rsidRDefault="00982B32" w:rsidP="0010688A">
            <w:pPr>
              <w:pStyle w:val="Odstavecseseznamem"/>
              <w:numPr>
                <w:ilvl w:val="0"/>
                <w:numId w:val="29"/>
              </w:numPr>
              <w:rPr>
                <w:noProof/>
                <w:szCs w:val="22"/>
              </w:rPr>
            </w:pPr>
            <w:r w:rsidRPr="00155C21">
              <w:rPr>
                <w:noProof/>
                <w:szCs w:val="22"/>
              </w:rPr>
              <w:t xml:space="preserve">Turbulentní proudění, vznik turbulence, Reynoldsovo kritérium a jeho význam. </w:t>
            </w:r>
          </w:p>
          <w:p w:rsidR="00982B32" w:rsidRPr="00155C21" w:rsidRDefault="00982B32" w:rsidP="0010688A">
            <w:pPr>
              <w:pStyle w:val="Odstavecseseznamem"/>
              <w:numPr>
                <w:ilvl w:val="0"/>
                <w:numId w:val="29"/>
              </w:numPr>
              <w:rPr>
                <w:noProof/>
                <w:szCs w:val="22"/>
              </w:rPr>
            </w:pPr>
            <w:r w:rsidRPr="00155C21">
              <w:rPr>
                <w:noProof/>
                <w:szCs w:val="22"/>
              </w:rPr>
              <w:t xml:space="preserve">Proudění ideální a reálné tekutiny v různých profilech (rychlostní profily), proudění vazké tekutiny, Navier- Stokesova rovnice. </w:t>
            </w:r>
          </w:p>
          <w:p w:rsidR="00982B32" w:rsidRPr="00155C21" w:rsidRDefault="00982B32" w:rsidP="0010688A">
            <w:pPr>
              <w:pStyle w:val="Odstavecseseznamem"/>
              <w:numPr>
                <w:ilvl w:val="0"/>
                <w:numId w:val="29"/>
              </w:numPr>
              <w:rPr>
                <w:noProof/>
                <w:szCs w:val="22"/>
              </w:rPr>
            </w:pPr>
            <w:r w:rsidRPr="00155C21">
              <w:rPr>
                <w:noProof/>
                <w:szCs w:val="22"/>
              </w:rPr>
              <w:t xml:space="preserve">Hydraulický výpočet potrubí: hydraulické a třecí ztráty při proudění reálné tekutiny v potrubí, součinitel tření, součinitel vřazených odporů. </w:t>
            </w:r>
          </w:p>
          <w:p w:rsidR="00982B32" w:rsidRPr="00155C21" w:rsidRDefault="00982B32" w:rsidP="0010688A">
            <w:pPr>
              <w:pStyle w:val="Odstavecseseznamem"/>
              <w:numPr>
                <w:ilvl w:val="0"/>
                <w:numId w:val="29"/>
              </w:numPr>
              <w:rPr>
                <w:noProof/>
                <w:szCs w:val="22"/>
              </w:rPr>
            </w:pPr>
            <w:r w:rsidRPr="00155C21">
              <w:rPr>
                <w:noProof/>
                <w:szCs w:val="22"/>
              </w:rPr>
              <w:t xml:space="preserve">Průběh tlaků při průtoku otevřeným potrubím, průběh tlaků při proudění uzavřeným okruhem s hnacím strojem. </w:t>
            </w:r>
          </w:p>
          <w:p w:rsidR="00982B32" w:rsidRPr="00155C21" w:rsidRDefault="00982B32" w:rsidP="0010688A">
            <w:pPr>
              <w:pStyle w:val="Odstavecseseznamem"/>
              <w:numPr>
                <w:ilvl w:val="0"/>
                <w:numId w:val="29"/>
              </w:numPr>
              <w:rPr>
                <w:noProof/>
                <w:szCs w:val="22"/>
              </w:rPr>
            </w:pPr>
            <w:r w:rsidRPr="00155C21">
              <w:rPr>
                <w:noProof/>
                <w:szCs w:val="22"/>
              </w:rPr>
              <w:t xml:space="preserve">Výtok kapalin z nádrží: otvor ve dně nádrže, malý otvor ve stěně nádrže. Výtok kapalin z nádrží: velký otvor ve stěně nádrže, výtok přepadem, výtok s tlakem působícím na hladinu, píst. </w:t>
            </w:r>
          </w:p>
          <w:p w:rsidR="00982B32" w:rsidRPr="00155C21" w:rsidRDefault="00982B32" w:rsidP="0010688A">
            <w:pPr>
              <w:pStyle w:val="Odstavecseseznamem"/>
              <w:numPr>
                <w:ilvl w:val="0"/>
                <w:numId w:val="29"/>
              </w:numPr>
              <w:rPr>
                <w:noProof/>
                <w:szCs w:val="22"/>
              </w:rPr>
            </w:pPr>
            <w:r w:rsidRPr="00155C21">
              <w:rPr>
                <w:noProof/>
                <w:szCs w:val="22"/>
              </w:rPr>
              <w:t xml:space="preserve">Výkon a práce hydraulických strojů, výkon hydraulického stroje. </w:t>
            </w:r>
          </w:p>
          <w:p w:rsidR="00982B32" w:rsidRPr="00155C21" w:rsidRDefault="00982B32" w:rsidP="0010688A">
            <w:pPr>
              <w:pStyle w:val="Odstavecseseznamem"/>
              <w:numPr>
                <w:ilvl w:val="0"/>
                <w:numId w:val="29"/>
              </w:numPr>
              <w:rPr>
                <w:noProof/>
                <w:szCs w:val="22"/>
              </w:rPr>
            </w:pPr>
            <w:r w:rsidRPr="00155C21">
              <w:rPr>
                <w:noProof/>
                <w:szCs w:val="22"/>
              </w:rPr>
              <w:t>Moment hybnosti tekutiny, moment hybnosti rotující tekutiny.</w:t>
            </w:r>
          </w:p>
          <w:p w:rsidR="00982B32" w:rsidRPr="00155C21" w:rsidRDefault="00982B32" w:rsidP="0010688A">
            <w:pPr>
              <w:pStyle w:val="Odstavecseseznamem"/>
              <w:numPr>
                <w:ilvl w:val="0"/>
                <w:numId w:val="29"/>
              </w:numPr>
              <w:rPr>
                <w:noProof/>
                <w:szCs w:val="22"/>
              </w:rPr>
            </w:pPr>
            <w:r w:rsidRPr="00155C21">
              <w:rPr>
                <w:noProof/>
                <w:szCs w:val="22"/>
              </w:rPr>
              <w:t>Hydrodynamické separační operace: Usazování v gravitačním a odstředivém poli.</w:t>
            </w:r>
          </w:p>
          <w:p w:rsidR="00982B32" w:rsidRPr="00155C21" w:rsidRDefault="00982B32" w:rsidP="0010688A">
            <w:pPr>
              <w:pStyle w:val="Odstavecseseznamem"/>
              <w:numPr>
                <w:ilvl w:val="0"/>
                <w:numId w:val="29"/>
              </w:numPr>
              <w:rPr>
                <w:noProof/>
                <w:szCs w:val="22"/>
              </w:rPr>
            </w:pPr>
            <w:r w:rsidRPr="00155C21">
              <w:rPr>
                <w:noProof/>
                <w:szCs w:val="22"/>
              </w:rPr>
              <w:t>Hydrodynamické separační operace: Filtrace, v gravitačním a odstředivém poli.</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728" w:type="dxa"/>
            <w:gridSpan w:val="6"/>
            <w:tcBorders>
              <w:top w:val="nil"/>
              <w:bottom w:val="nil"/>
            </w:tcBorders>
          </w:tcPr>
          <w:p w:rsidR="00982B32" w:rsidRDefault="00982B32" w:rsidP="0010688A">
            <w:pPr>
              <w:jc w:val="both"/>
            </w:pPr>
          </w:p>
        </w:tc>
      </w:tr>
      <w:tr w:rsidR="00982B32" w:rsidTr="0010688A">
        <w:trPr>
          <w:trHeight w:val="1497"/>
        </w:trPr>
        <w:tc>
          <w:tcPr>
            <w:tcW w:w="10381" w:type="dxa"/>
            <w:gridSpan w:val="8"/>
            <w:tcBorders>
              <w:top w:val="nil"/>
            </w:tcBorders>
          </w:tcPr>
          <w:p w:rsidR="00982B32" w:rsidRPr="00131B31" w:rsidRDefault="008C3AC8" w:rsidP="0010688A">
            <w:pPr>
              <w:rPr>
                <w:b/>
                <w:rPrChange w:id="3855" w:author="vopatrilova" w:date="2018-11-22T10:49:00Z">
                  <w:rPr>
                    <w:b/>
                    <w:sz w:val="22"/>
                    <w:szCs w:val="22"/>
                  </w:rPr>
                </w:rPrChange>
              </w:rPr>
            </w:pPr>
            <w:r w:rsidRPr="008C3AC8">
              <w:rPr>
                <w:b/>
                <w:rPrChange w:id="3856" w:author="vopatrilova" w:date="2018-11-22T10:49:00Z">
                  <w:rPr>
                    <w:b/>
                    <w:sz w:val="22"/>
                    <w:szCs w:val="22"/>
                  </w:rPr>
                </w:rPrChange>
              </w:rPr>
              <w:t>Povinná literatura:</w:t>
            </w:r>
          </w:p>
          <w:p w:rsidR="00982B32" w:rsidRPr="00131B31" w:rsidRDefault="008C3AC8" w:rsidP="0010688A">
            <w:pPr>
              <w:rPr>
                <w:rPrChange w:id="3857" w:author="vopatrilova" w:date="2018-11-22T10:49:00Z">
                  <w:rPr>
                    <w:sz w:val="22"/>
                    <w:szCs w:val="22"/>
                  </w:rPr>
                </w:rPrChange>
              </w:rPr>
            </w:pPr>
            <w:r w:rsidRPr="008C3AC8">
              <w:rPr>
                <w:rPrChange w:id="3858" w:author="vopatrilova" w:date="2018-11-22T10:49:00Z">
                  <w:rPr>
                    <w:sz w:val="22"/>
                    <w:szCs w:val="22"/>
                  </w:rPr>
                </w:rPrChange>
              </w:rPr>
              <w:t xml:space="preserve">DRÁBKOVÁ, S. </w:t>
            </w:r>
            <w:r w:rsidRPr="008C3AC8">
              <w:rPr>
                <w:i/>
                <w:rPrChange w:id="3859" w:author="vopatrilova" w:date="2018-11-22T10:49:00Z">
                  <w:rPr>
                    <w:i/>
                    <w:sz w:val="22"/>
                    <w:szCs w:val="22"/>
                  </w:rPr>
                </w:rPrChange>
              </w:rPr>
              <w:t>Cvičení z mechaniky tekutin</w:t>
            </w:r>
            <w:r w:rsidRPr="008C3AC8">
              <w:rPr>
                <w:rPrChange w:id="3860" w:author="vopatrilova" w:date="2018-11-22T10:49:00Z">
                  <w:rPr>
                    <w:sz w:val="22"/>
                    <w:szCs w:val="22"/>
                  </w:rPr>
                </w:rPrChange>
              </w:rPr>
              <w:t xml:space="preserve">. 1. vyd. Ostrava: Vysoká škola báoská - Technická univerzita Ostrava, FS, 2002. ISBN 802480039X. </w:t>
            </w:r>
          </w:p>
          <w:p w:rsidR="00982B32" w:rsidRPr="00131B31" w:rsidRDefault="008C3AC8" w:rsidP="0010688A">
            <w:pPr>
              <w:rPr>
                <w:rPrChange w:id="3861" w:author="vopatrilova" w:date="2018-11-22T10:49:00Z">
                  <w:rPr>
                    <w:sz w:val="22"/>
                    <w:szCs w:val="22"/>
                  </w:rPr>
                </w:rPrChange>
              </w:rPr>
            </w:pPr>
            <w:r w:rsidRPr="008C3AC8">
              <w:rPr>
                <w:rPrChange w:id="3862" w:author="vopatrilova" w:date="2018-11-22T10:49:00Z">
                  <w:rPr>
                    <w:sz w:val="22"/>
                    <w:szCs w:val="22"/>
                  </w:rPr>
                </w:rPrChange>
              </w:rPr>
              <w:t xml:space="preserve">JEŽEK, J. </w:t>
            </w:r>
            <w:r w:rsidRPr="008C3AC8">
              <w:rPr>
                <w:i/>
                <w:rPrChange w:id="3863" w:author="vopatrilova" w:date="2018-11-22T10:49:00Z">
                  <w:rPr>
                    <w:i/>
                    <w:sz w:val="22"/>
                    <w:szCs w:val="22"/>
                  </w:rPr>
                </w:rPrChange>
              </w:rPr>
              <w:t>Mechanika tekutin</w:t>
            </w:r>
            <w:r w:rsidRPr="008C3AC8">
              <w:rPr>
                <w:rPrChange w:id="3864" w:author="vopatrilova" w:date="2018-11-22T10:49:00Z">
                  <w:rPr>
                    <w:sz w:val="22"/>
                    <w:szCs w:val="22"/>
                  </w:rPr>
                </w:rPrChange>
              </w:rPr>
              <w:t xml:space="preserve">. Dotisk 3. přeprac. vyd. Praha: ČVUT, 1998. ISBN 8001016153. </w:t>
            </w:r>
          </w:p>
          <w:p w:rsidR="00982B32" w:rsidRPr="00131B31" w:rsidRDefault="008C3AC8" w:rsidP="0010688A">
            <w:pPr>
              <w:rPr>
                <w:rPrChange w:id="3865" w:author="vopatrilova" w:date="2018-11-22T10:49:00Z">
                  <w:rPr>
                    <w:sz w:val="22"/>
                    <w:szCs w:val="22"/>
                  </w:rPr>
                </w:rPrChange>
              </w:rPr>
            </w:pPr>
            <w:r w:rsidRPr="008C3AC8">
              <w:rPr>
                <w:rPrChange w:id="3866" w:author="vopatrilova" w:date="2018-11-22T10:49:00Z">
                  <w:rPr>
                    <w:sz w:val="22"/>
                    <w:szCs w:val="22"/>
                  </w:rPr>
                </w:rPrChange>
              </w:rPr>
              <w:t xml:space="preserve">JANALÍK, J. </w:t>
            </w:r>
            <w:r w:rsidRPr="008C3AC8">
              <w:rPr>
                <w:i/>
                <w:rPrChange w:id="3867" w:author="vopatrilova" w:date="2018-11-22T10:49:00Z">
                  <w:rPr>
                    <w:i/>
                    <w:sz w:val="22"/>
                    <w:szCs w:val="22"/>
                  </w:rPr>
                </w:rPrChange>
              </w:rPr>
              <w:t>Mechanika tekutin</w:t>
            </w:r>
            <w:r w:rsidRPr="008C3AC8">
              <w:rPr>
                <w:rPrChange w:id="3868" w:author="vopatrilova" w:date="2018-11-22T10:49:00Z">
                  <w:rPr>
                    <w:sz w:val="22"/>
                    <w:szCs w:val="22"/>
                  </w:rPr>
                </w:rPrChange>
              </w:rPr>
              <w:t xml:space="preserve">. 1. vyd. Ostrava: Vysoká škola báňská - Technická univerzita Ostrava, FS, 2002. ISBN 8024800381. </w:t>
            </w:r>
          </w:p>
          <w:p w:rsidR="00982B32" w:rsidRPr="00131B31" w:rsidRDefault="008C3AC8" w:rsidP="0010688A">
            <w:pPr>
              <w:rPr>
                <w:rPrChange w:id="3869" w:author="vopatrilova" w:date="2018-11-22T10:49:00Z">
                  <w:rPr>
                    <w:sz w:val="22"/>
                    <w:szCs w:val="22"/>
                  </w:rPr>
                </w:rPrChange>
              </w:rPr>
            </w:pPr>
            <w:r w:rsidRPr="008C3AC8">
              <w:rPr>
                <w:rPrChange w:id="3870" w:author="vopatrilova" w:date="2018-11-22T10:49:00Z">
                  <w:rPr>
                    <w:sz w:val="22"/>
                    <w:szCs w:val="22"/>
                  </w:rPr>
                </w:rPrChange>
              </w:rPr>
              <w:t xml:space="preserve">NOSKIEVIČ, J. </w:t>
            </w:r>
            <w:r w:rsidRPr="008C3AC8">
              <w:rPr>
                <w:i/>
                <w:rPrChange w:id="3871" w:author="vopatrilova" w:date="2018-11-22T10:49:00Z">
                  <w:rPr>
                    <w:i/>
                    <w:sz w:val="22"/>
                    <w:szCs w:val="22"/>
                  </w:rPr>
                </w:rPrChange>
              </w:rPr>
              <w:t>Mechanika tekutin</w:t>
            </w:r>
            <w:r w:rsidRPr="008C3AC8">
              <w:rPr>
                <w:rPrChange w:id="3872" w:author="vopatrilova" w:date="2018-11-22T10:49:00Z">
                  <w:rPr>
                    <w:sz w:val="22"/>
                    <w:szCs w:val="22"/>
                  </w:rPr>
                </w:rPrChange>
              </w:rPr>
              <w:t xml:space="preserve">. 1. vyd. Praha: SNTL; Bratislava: Alfa, 1987. </w:t>
            </w:r>
          </w:p>
          <w:p w:rsidR="00982B32" w:rsidRPr="00131B31" w:rsidRDefault="008C3AC8" w:rsidP="0010688A">
            <w:pPr>
              <w:rPr>
                <w:rPrChange w:id="3873" w:author="vopatrilova" w:date="2018-11-22T10:49:00Z">
                  <w:rPr>
                    <w:sz w:val="22"/>
                    <w:szCs w:val="22"/>
                  </w:rPr>
                </w:rPrChange>
              </w:rPr>
            </w:pPr>
            <w:r w:rsidRPr="008C3AC8">
              <w:rPr>
                <w:rPrChange w:id="3874" w:author="vopatrilova" w:date="2018-11-22T10:49:00Z">
                  <w:rPr>
                    <w:sz w:val="22"/>
                    <w:szCs w:val="22"/>
                  </w:rPr>
                </w:rPrChange>
              </w:rPr>
              <w:t xml:space="preserve">JANÁČOVÁ, D., CHARVÁTOVÁ,H., KOLOMAZNÍK, K., BLAHA, A. </w:t>
            </w:r>
            <w:r w:rsidRPr="008C3AC8">
              <w:rPr>
                <w:i/>
                <w:rPrChange w:id="3875" w:author="vopatrilova" w:date="2018-11-22T10:49:00Z">
                  <w:rPr>
                    <w:i/>
                    <w:sz w:val="22"/>
                    <w:szCs w:val="22"/>
                  </w:rPr>
                </w:rPrChange>
              </w:rPr>
              <w:t>Procesní inženýrství: transportní, fyzikální a termodynamická data</w:t>
            </w:r>
            <w:r w:rsidRPr="008C3AC8">
              <w:rPr>
                <w:rPrChange w:id="3876" w:author="vopatrilova" w:date="2018-11-22T10:49:00Z">
                  <w:rPr>
                    <w:sz w:val="22"/>
                    <w:szCs w:val="22"/>
                  </w:rPr>
                </w:rPrChange>
              </w:rPr>
              <w:t xml:space="preserve">. Univerzita Tomáše Bati ve Zlíně, 2011. ISBN 978-80-7318-997-6. </w:t>
            </w:r>
          </w:p>
          <w:p w:rsidR="00982B32" w:rsidRPr="00131B31" w:rsidRDefault="008C3AC8" w:rsidP="0010688A">
            <w:pPr>
              <w:rPr>
                <w:b/>
                <w:rPrChange w:id="3877" w:author="vopatrilova" w:date="2018-11-22T10:49:00Z">
                  <w:rPr>
                    <w:b/>
                    <w:sz w:val="22"/>
                    <w:szCs w:val="22"/>
                  </w:rPr>
                </w:rPrChange>
              </w:rPr>
            </w:pPr>
            <w:r w:rsidRPr="008C3AC8">
              <w:rPr>
                <w:b/>
                <w:rPrChange w:id="3878" w:author="vopatrilova" w:date="2018-11-22T10:49:00Z">
                  <w:rPr>
                    <w:b/>
                    <w:sz w:val="22"/>
                    <w:szCs w:val="22"/>
                  </w:rPr>
                </w:rPrChange>
              </w:rPr>
              <w:t>Doporučená literatura:</w:t>
            </w:r>
          </w:p>
          <w:p w:rsidR="00982B32" w:rsidRPr="00131B31" w:rsidRDefault="008C3AC8" w:rsidP="0010688A">
            <w:pPr>
              <w:rPr>
                <w:rPrChange w:id="3879" w:author="vopatrilova" w:date="2018-11-22T10:49:00Z">
                  <w:rPr>
                    <w:sz w:val="22"/>
                    <w:szCs w:val="22"/>
                  </w:rPr>
                </w:rPrChange>
              </w:rPr>
            </w:pPr>
            <w:r w:rsidRPr="008C3AC8">
              <w:rPr>
                <w:rPrChange w:id="3880" w:author="vopatrilova" w:date="2018-11-22T10:49:00Z">
                  <w:rPr>
                    <w:sz w:val="22"/>
                    <w:szCs w:val="22"/>
                  </w:rPr>
                </w:rPrChange>
              </w:rPr>
              <w:t xml:space="preserve">FOX, R., W., PRITCHARD, P., J., MCDONALD, A., T. </w:t>
            </w:r>
            <w:r w:rsidRPr="008C3AC8">
              <w:rPr>
                <w:i/>
                <w:rPrChange w:id="3881" w:author="vopatrilova" w:date="2018-11-22T10:49:00Z">
                  <w:rPr>
                    <w:i/>
                    <w:sz w:val="22"/>
                    <w:szCs w:val="22"/>
                  </w:rPr>
                </w:rPrChange>
              </w:rPr>
              <w:t>Introduction to Fluid Mechanics.</w:t>
            </w:r>
            <w:r w:rsidRPr="008C3AC8">
              <w:rPr>
                <w:rPrChange w:id="3882" w:author="vopatrilova" w:date="2018-11-22T10:49:00Z">
                  <w:rPr>
                    <w:sz w:val="22"/>
                    <w:szCs w:val="22"/>
                  </w:rPr>
                </w:rPrChange>
              </w:rPr>
              <w:t xml:space="preserve"> Wiley, 2009. ISBN 978-0470234501. </w:t>
            </w:r>
          </w:p>
          <w:p w:rsidR="00982B32" w:rsidRPr="00131B31" w:rsidRDefault="008C3AC8" w:rsidP="0010688A">
            <w:pPr>
              <w:rPr>
                <w:ins w:id="3883" w:author="vopatrilova" w:date="2018-11-19T12:47:00Z"/>
                <w:rPrChange w:id="3884" w:author="vopatrilova" w:date="2018-11-22T10:49:00Z">
                  <w:rPr>
                    <w:ins w:id="3885" w:author="vopatrilova" w:date="2018-11-19T12:47:00Z"/>
                    <w:sz w:val="22"/>
                    <w:szCs w:val="22"/>
                  </w:rPr>
                </w:rPrChange>
              </w:rPr>
            </w:pPr>
            <w:r w:rsidRPr="008C3AC8">
              <w:rPr>
                <w:rPrChange w:id="3886" w:author="vopatrilova" w:date="2018-11-22T10:49:00Z">
                  <w:rPr>
                    <w:sz w:val="22"/>
                    <w:szCs w:val="22"/>
                  </w:rPr>
                </w:rPrChange>
              </w:rPr>
              <w:t xml:space="preserve">WHITE, F. VISCOUS, M. </w:t>
            </w:r>
            <w:r w:rsidRPr="008C3AC8">
              <w:rPr>
                <w:i/>
                <w:rPrChange w:id="3887" w:author="vopatrilova" w:date="2018-11-22T10:49:00Z">
                  <w:rPr>
                    <w:i/>
                    <w:sz w:val="22"/>
                    <w:szCs w:val="22"/>
                  </w:rPr>
                </w:rPrChange>
              </w:rPr>
              <w:t>Fluid Flow</w:t>
            </w:r>
            <w:r w:rsidRPr="008C3AC8">
              <w:rPr>
                <w:rPrChange w:id="3888" w:author="vopatrilova" w:date="2018-11-22T10:49:00Z">
                  <w:rPr>
                    <w:sz w:val="22"/>
                    <w:szCs w:val="22"/>
                  </w:rPr>
                </w:rPrChange>
              </w:rPr>
              <w:t>. New York : McGraw-Hill, 1974.</w:t>
            </w:r>
          </w:p>
          <w:p w:rsidR="000A6BFE" w:rsidRPr="00131B31" w:rsidRDefault="008C3AC8" w:rsidP="000A6BFE">
            <w:pPr>
              <w:rPr>
                <w:ins w:id="3889" w:author="vopatrilova" w:date="2018-11-19T12:47:00Z"/>
                <w:color w:val="000000"/>
                <w:rPrChange w:id="3890" w:author="vopatrilova" w:date="2018-11-22T10:49:00Z">
                  <w:rPr>
                    <w:ins w:id="3891" w:author="vopatrilova" w:date="2018-11-19T12:47:00Z"/>
                    <w:rFonts w:ascii="Verdana" w:hAnsi="Verdana"/>
                    <w:color w:val="000000"/>
                    <w:sz w:val="19"/>
                    <w:szCs w:val="19"/>
                  </w:rPr>
                </w:rPrChange>
              </w:rPr>
            </w:pPr>
            <w:ins w:id="3892" w:author="vopatrilova" w:date="2018-11-19T12:47:00Z">
              <w:r w:rsidRPr="008C3AC8">
                <w:rPr>
                  <w:color w:val="000000"/>
                  <w:rPrChange w:id="3893" w:author="vopatrilova" w:date="2018-11-22T10:49:00Z">
                    <w:rPr>
                      <w:rFonts w:ascii="Verdana" w:hAnsi="Verdana"/>
                      <w:color w:val="000000"/>
                      <w:sz w:val="19"/>
                      <w:szCs w:val="19"/>
                      <w:highlight w:val="yellow"/>
                    </w:rPr>
                  </w:rPrChange>
                </w:rPr>
                <w:t xml:space="preserve">BASNIJEV, K., S., DMITRIJEV, N.M., CHILINGAR, G., V., GORFUNKEL, M., NEJAD, A., G., M. </w:t>
              </w:r>
              <w:r w:rsidRPr="008C3AC8">
                <w:rPr>
                  <w:i/>
                  <w:iCs/>
                  <w:color w:val="000000"/>
                  <w:rPrChange w:id="3894" w:author="vopatrilova" w:date="2018-11-22T10:49:00Z">
                    <w:rPr>
                      <w:rFonts w:ascii="Verdana" w:hAnsi="Verdana"/>
                      <w:i/>
                      <w:iCs/>
                      <w:color w:val="000000"/>
                      <w:sz w:val="19"/>
                      <w:szCs w:val="19"/>
                      <w:highlight w:val="yellow"/>
                    </w:rPr>
                  </w:rPrChange>
                </w:rPr>
                <w:t>Mechanics of fluid flow</w:t>
              </w:r>
              <w:r w:rsidRPr="008C3AC8">
                <w:rPr>
                  <w:color w:val="000000"/>
                  <w:rPrChange w:id="3895" w:author="vopatrilova" w:date="2018-11-22T10:49:00Z">
                    <w:rPr>
                      <w:rFonts w:ascii="Verdana" w:hAnsi="Verdana"/>
                      <w:color w:val="000000"/>
                      <w:sz w:val="19"/>
                      <w:szCs w:val="19"/>
                      <w:highlight w:val="yellow"/>
                    </w:rPr>
                  </w:rPrChange>
                </w:rPr>
                <w:t xml:space="preserve">. Hoboken: Wiley, [2012], 1 online zdroj (568 stran). DOI: 978-1-118-53362-8. Dostupné také z: </w:t>
              </w:r>
              <w:r w:rsidRPr="008C3AC8">
                <w:rPr>
                  <w:color w:val="000000"/>
                  <w:rPrChange w:id="3896" w:author="vopatrilova" w:date="2018-11-22T10:49:00Z">
                    <w:rPr>
                      <w:rFonts w:ascii="Verdana" w:hAnsi="Verdana"/>
                      <w:color w:val="000000"/>
                      <w:sz w:val="19"/>
                      <w:szCs w:val="19"/>
                      <w:highlight w:val="yellow"/>
                      <w:u w:val="single"/>
                    </w:rPr>
                  </w:rPrChange>
                </w:rPr>
                <w:fldChar w:fldCharType="begin"/>
              </w:r>
              <w:r w:rsidRPr="008C3AC8">
                <w:rPr>
                  <w:color w:val="000000"/>
                  <w:rPrChange w:id="3897" w:author="vopatrilova" w:date="2018-11-22T10:49:00Z">
                    <w:rPr>
                      <w:rFonts w:ascii="Verdana" w:hAnsi="Verdana"/>
                      <w:color w:val="000000"/>
                      <w:sz w:val="19"/>
                      <w:szCs w:val="19"/>
                      <w:highlight w:val="yellow"/>
                    </w:rPr>
                  </w:rPrChange>
                </w:rPr>
                <w:instrText xml:space="preserve"> HYPERLINK "http://onlinelibrary.wiley.com/book/10.1002/9781118533628" </w:instrText>
              </w:r>
              <w:r w:rsidRPr="008C3AC8">
                <w:rPr>
                  <w:color w:val="000000"/>
                  <w:rPrChange w:id="3898" w:author="vopatrilova" w:date="2018-11-22T10:49:00Z">
                    <w:rPr>
                      <w:rFonts w:ascii="Verdana" w:hAnsi="Verdana"/>
                      <w:color w:val="000000"/>
                      <w:sz w:val="19"/>
                      <w:szCs w:val="19"/>
                      <w:highlight w:val="yellow"/>
                      <w:u w:val="single"/>
                    </w:rPr>
                  </w:rPrChange>
                </w:rPr>
                <w:fldChar w:fldCharType="separate"/>
              </w:r>
              <w:r w:rsidRPr="008C3AC8">
                <w:rPr>
                  <w:rStyle w:val="Hypertextovodkaz"/>
                  <w:rPrChange w:id="3899" w:author="vopatrilova" w:date="2018-11-22T10:49:00Z">
                    <w:rPr>
                      <w:rStyle w:val="Hypertextovodkaz"/>
                      <w:rFonts w:ascii="Verdana" w:hAnsi="Verdana"/>
                      <w:sz w:val="19"/>
                      <w:szCs w:val="19"/>
                      <w:highlight w:val="yellow"/>
                    </w:rPr>
                  </w:rPrChange>
                </w:rPr>
                <w:t>http://onlinelibrary.wiley.com/book/10.1002/9781118533628</w:t>
              </w:r>
              <w:r w:rsidRPr="008C3AC8">
                <w:rPr>
                  <w:color w:val="000000"/>
                  <w:rPrChange w:id="3900" w:author="vopatrilova" w:date="2018-11-22T10:49:00Z">
                    <w:rPr>
                      <w:rFonts w:ascii="Verdana" w:hAnsi="Verdana"/>
                      <w:color w:val="000000"/>
                      <w:sz w:val="19"/>
                      <w:szCs w:val="19"/>
                      <w:highlight w:val="yellow"/>
                      <w:u w:val="single"/>
                    </w:rPr>
                  </w:rPrChange>
                </w:rPr>
                <w:fldChar w:fldCharType="end"/>
              </w:r>
            </w:ins>
          </w:p>
          <w:p w:rsidR="000A6BFE" w:rsidRPr="00131B31" w:rsidDel="00131B31" w:rsidRDefault="000A6BFE" w:rsidP="0010688A">
            <w:pPr>
              <w:rPr>
                <w:del w:id="3901" w:author="vopatrilova" w:date="2018-11-22T10:49:00Z"/>
                <w:rPrChange w:id="3902" w:author="vopatrilova" w:date="2018-11-22T10:49:00Z">
                  <w:rPr>
                    <w:del w:id="3903" w:author="vopatrilova" w:date="2018-11-22T10:49:00Z"/>
                    <w:sz w:val="22"/>
                    <w:szCs w:val="22"/>
                  </w:rPr>
                </w:rPrChange>
              </w:rPr>
            </w:pPr>
          </w:p>
          <w:p w:rsidR="00982B32" w:rsidRPr="00131B31" w:rsidRDefault="00982B32" w:rsidP="0010688A">
            <w:pPr>
              <w:rPr>
                <w:rPrChange w:id="3904" w:author="vopatrilova" w:date="2018-11-22T10:49:00Z">
                  <w:rPr>
                    <w:sz w:val="22"/>
                    <w:szCs w:val="22"/>
                  </w:rPr>
                </w:rPrChange>
              </w:rPr>
            </w:pPr>
          </w:p>
        </w:tc>
      </w:tr>
      <w:tr w:rsidR="00982B32" w:rsidTr="0010688A">
        <w:tc>
          <w:tcPr>
            <w:tcW w:w="10381"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21</w:t>
            </w:r>
          </w:p>
        </w:tc>
        <w:tc>
          <w:tcPr>
            <w:tcW w:w="4705"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10381"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052"/>
        </w:trPr>
        <w:tc>
          <w:tcPr>
            <w:tcW w:w="10381" w:type="dxa"/>
            <w:gridSpan w:val="8"/>
          </w:tcPr>
          <w:p w:rsidR="00982B32" w:rsidRDefault="00982B32" w:rsidP="0010688A">
            <w:pPr>
              <w:jc w:val="both"/>
            </w:pPr>
            <w:r w:rsidRPr="00A003EF">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A003EF">
              <w:rPr>
                <w:sz w:val="18"/>
              </w:rPr>
              <w:t xml:space="preserve"> </w:t>
            </w:r>
          </w:p>
        </w:tc>
      </w:tr>
    </w:tbl>
    <w:p w:rsidR="00982B32" w:rsidRDefault="00982B32" w:rsidP="00982B32">
      <w:pPr>
        <w:spacing w:after="160" w:line="259" w:lineRule="auto"/>
      </w:pPr>
    </w:p>
    <w:p w:rsidR="00982B32" w:rsidRDefault="00982B32" w:rsidP="00982B32">
      <w:pPr>
        <w:spacing w:after="160" w:line="259" w:lineRule="auto"/>
      </w:pPr>
      <w:r>
        <w:br w:type="page"/>
      </w:r>
    </w:p>
    <w:tbl>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1052"/>
      </w:tblGrid>
      <w:tr w:rsidR="00982B32" w:rsidTr="0010688A">
        <w:tc>
          <w:tcPr>
            <w:tcW w:w="10239"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7153" w:type="dxa"/>
            <w:gridSpan w:val="7"/>
            <w:tcBorders>
              <w:top w:val="double" w:sz="4" w:space="0" w:color="auto"/>
            </w:tcBorders>
          </w:tcPr>
          <w:p w:rsidR="00982B32" w:rsidRDefault="00982B32" w:rsidP="0010688A">
            <w:pPr>
              <w:jc w:val="both"/>
            </w:pPr>
            <w:bookmarkStart w:id="3905" w:name="MechanikaVrobotickychSystemech"/>
            <w:r>
              <w:t>Mechanika v robotických systémech</w:t>
            </w:r>
            <w:bookmarkEnd w:id="3905"/>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413626">
            <w:pPr>
              <w:jc w:val="both"/>
            </w:pPr>
            <w:r>
              <w:t xml:space="preserve">Povinný </w:t>
            </w:r>
            <w:r w:rsidR="00413626">
              <w:t>pro specializaci:</w:t>
            </w:r>
          </w:p>
          <w:p w:rsidR="00413626" w:rsidRDefault="00413626" w:rsidP="00413626">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1052"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 + 28s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591"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7153"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591" w:type="dxa"/>
            <w:gridSpan w:val="2"/>
          </w:tcPr>
          <w:p w:rsidR="00982B32" w:rsidRDefault="00982B32" w:rsidP="0010688A">
            <w:pPr>
              <w:jc w:val="both"/>
            </w:pPr>
            <w:r>
              <w:t>přednáška,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7153"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Úspěšné a samostatné vypracování všech zadaných úloh v průběhu semestru. </w:t>
            </w:r>
          </w:p>
          <w:p w:rsidR="00982B32" w:rsidRDefault="00982B32" w:rsidP="0010688A">
            <w:pPr>
              <w:jc w:val="both"/>
            </w:pPr>
            <w:r>
              <w:t xml:space="preserve">3. Úspěšné absolvování písemné části zkoušky – test a příklady. </w:t>
            </w:r>
          </w:p>
          <w:p w:rsidR="00982B32" w:rsidRDefault="00982B32" w:rsidP="0010688A">
            <w:pPr>
              <w:jc w:val="both"/>
            </w:pPr>
            <w:r>
              <w:t>4. Úspěšné absolvování ústní části zkoušky.</w:t>
            </w:r>
          </w:p>
        </w:tc>
      </w:tr>
      <w:tr w:rsidR="00982B32" w:rsidTr="0010688A">
        <w:trPr>
          <w:trHeight w:val="50"/>
        </w:trPr>
        <w:tc>
          <w:tcPr>
            <w:tcW w:w="10239"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7153" w:type="dxa"/>
            <w:gridSpan w:val="7"/>
            <w:tcBorders>
              <w:top w:val="nil"/>
            </w:tcBorders>
          </w:tcPr>
          <w:p w:rsidR="00982B32" w:rsidRDefault="00982B32" w:rsidP="0010688A">
            <w:pPr>
              <w:jc w:val="both"/>
            </w:pPr>
            <w:r>
              <w:t>doc. Ing. Lubomír Vašek,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7153" w:type="dxa"/>
            <w:gridSpan w:val="7"/>
            <w:tcBorders>
              <w:top w:val="nil"/>
            </w:tcBorders>
          </w:tcPr>
          <w:p w:rsidR="00982B32" w:rsidRDefault="00982B32" w:rsidP="0010688A">
            <w:pPr>
              <w:jc w:val="both"/>
            </w:pPr>
            <w:r>
              <w:t>Metodicky, přednáší, cvičí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7153" w:type="dxa"/>
            <w:gridSpan w:val="7"/>
            <w:tcBorders>
              <w:bottom w:val="nil"/>
            </w:tcBorders>
          </w:tcPr>
          <w:p w:rsidR="00982B32" w:rsidRDefault="00982B32" w:rsidP="0010688A">
            <w:pPr>
              <w:jc w:val="both"/>
            </w:pPr>
            <w:r>
              <w:t>doc. Ing. Lubomír Vašek, CSc. (přednášky 100%)</w:t>
            </w:r>
          </w:p>
        </w:tc>
      </w:tr>
      <w:tr w:rsidR="00982B32" w:rsidTr="0010688A">
        <w:trPr>
          <w:trHeight w:val="263"/>
        </w:trPr>
        <w:tc>
          <w:tcPr>
            <w:tcW w:w="10239"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7153" w:type="dxa"/>
            <w:gridSpan w:val="7"/>
            <w:tcBorders>
              <w:bottom w:val="nil"/>
            </w:tcBorders>
          </w:tcPr>
          <w:p w:rsidR="00982B32" w:rsidRDefault="00982B32" w:rsidP="0010688A">
            <w:pPr>
              <w:jc w:val="both"/>
            </w:pPr>
          </w:p>
        </w:tc>
      </w:tr>
      <w:tr w:rsidR="00982B32" w:rsidTr="0010688A">
        <w:trPr>
          <w:trHeight w:val="3938"/>
        </w:trPr>
        <w:tc>
          <w:tcPr>
            <w:tcW w:w="10239" w:type="dxa"/>
            <w:gridSpan w:val="8"/>
            <w:tcBorders>
              <w:top w:val="nil"/>
              <w:bottom w:val="single" w:sz="12" w:space="0" w:color="auto"/>
            </w:tcBorders>
          </w:tcPr>
          <w:p w:rsidR="00982B32" w:rsidRPr="008008ED" w:rsidRDefault="00982B32" w:rsidP="0010688A">
            <w:pPr>
              <w:rPr>
                <w:sz w:val="22"/>
              </w:rPr>
            </w:pPr>
            <w:r w:rsidRPr="008008ED">
              <w:rPr>
                <w:sz w:val="22"/>
              </w:rPr>
              <w:t>Předmět je zaměřen na získání základních znalostí svázaných s problematikou aplikace základních fyzikálních principů mechaniky těles a mechaniky kontinua do technické oblasti. Student je po absolvování předmětu schopen využít získaných znalostí k porozumění a analýzám mechanických jevů, vyskytujících se při provozu manipulátorů a robotů.</w:t>
            </w:r>
          </w:p>
          <w:p w:rsidR="00982B32" w:rsidRPr="008008ED" w:rsidRDefault="00982B32" w:rsidP="0010688A">
            <w:pPr>
              <w:rPr>
                <w:sz w:val="22"/>
              </w:rPr>
            </w:pPr>
            <w:r w:rsidRPr="008008ED">
              <w:rPr>
                <w:sz w:val="22"/>
              </w:rPr>
              <w:t>Témata:</w:t>
            </w:r>
          </w:p>
          <w:p w:rsidR="00982B32" w:rsidRPr="008008ED" w:rsidRDefault="00982B32" w:rsidP="0010688A">
            <w:pPr>
              <w:pStyle w:val="Odstavecseseznamem"/>
              <w:numPr>
                <w:ilvl w:val="0"/>
                <w:numId w:val="54"/>
              </w:numPr>
              <w:rPr>
                <w:sz w:val="22"/>
              </w:rPr>
            </w:pPr>
            <w:r w:rsidRPr="008008ED">
              <w:rPr>
                <w:sz w:val="22"/>
              </w:rPr>
              <w:t>Vymezení pojmu technická mechanika, její vztah k mechanice jako součásti fyziky. Rozdělení technické mechaniky. Technické vědy, metody vědeckého poznání aplikované v technické mechanice.</w:t>
            </w:r>
          </w:p>
          <w:p w:rsidR="00982B32" w:rsidRPr="008008ED" w:rsidRDefault="00982B32" w:rsidP="0010688A">
            <w:pPr>
              <w:pStyle w:val="Odstavecseseznamem"/>
              <w:numPr>
                <w:ilvl w:val="0"/>
                <w:numId w:val="54"/>
              </w:numPr>
              <w:rPr>
                <w:sz w:val="22"/>
              </w:rPr>
            </w:pPr>
            <w:r w:rsidRPr="008008ED">
              <w:rPr>
                <w:sz w:val="22"/>
              </w:rPr>
              <w:t>Mechanika těles, mechanické vazby, uvolnění vázaného tělesa jako metoda řešení úloh mechaniky těles.</w:t>
            </w:r>
          </w:p>
          <w:p w:rsidR="00982B32" w:rsidRPr="008008ED" w:rsidRDefault="00982B32" w:rsidP="0010688A">
            <w:pPr>
              <w:pStyle w:val="Odstavecseseznamem"/>
              <w:numPr>
                <w:ilvl w:val="0"/>
                <w:numId w:val="54"/>
              </w:numPr>
              <w:rPr>
                <w:sz w:val="22"/>
              </w:rPr>
            </w:pPr>
            <w:r w:rsidRPr="008008ED">
              <w:rPr>
                <w:sz w:val="22"/>
              </w:rPr>
              <w:t>Silové působení na těleso, síly, moment síly k bodu a k ose, moment dvojice sil.</w:t>
            </w:r>
          </w:p>
          <w:p w:rsidR="00982B32" w:rsidRPr="008008ED" w:rsidRDefault="00982B32" w:rsidP="0010688A">
            <w:pPr>
              <w:pStyle w:val="Odstavecseseznamem"/>
              <w:numPr>
                <w:ilvl w:val="0"/>
                <w:numId w:val="54"/>
              </w:numPr>
              <w:rPr>
                <w:sz w:val="22"/>
              </w:rPr>
            </w:pPr>
            <w:r w:rsidRPr="008008ED">
              <w:rPr>
                <w:sz w:val="22"/>
              </w:rPr>
              <w:t>Základy statiky – charakteristické úlohy statiky.</w:t>
            </w:r>
          </w:p>
          <w:p w:rsidR="00982B32" w:rsidRPr="008008ED" w:rsidRDefault="00982B32" w:rsidP="0010688A">
            <w:pPr>
              <w:pStyle w:val="Odstavecseseznamem"/>
              <w:numPr>
                <w:ilvl w:val="0"/>
                <w:numId w:val="54"/>
              </w:numPr>
              <w:rPr>
                <w:sz w:val="22"/>
              </w:rPr>
            </w:pPr>
            <w:r w:rsidRPr="008008ED">
              <w:rPr>
                <w:sz w:val="22"/>
              </w:rPr>
              <w:t>Silové soustavy, jejich klasifikace a charakteristické veličiny – výslednice sil, ekvivalence silových soustav, statická rovnováha, aplikace na hmotný bod a na těleso.</w:t>
            </w:r>
          </w:p>
          <w:p w:rsidR="00982B32" w:rsidRPr="008008ED" w:rsidRDefault="00982B32" w:rsidP="0010688A">
            <w:pPr>
              <w:pStyle w:val="Odstavecseseznamem"/>
              <w:numPr>
                <w:ilvl w:val="0"/>
                <w:numId w:val="54"/>
              </w:numPr>
              <w:rPr>
                <w:sz w:val="22"/>
              </w:rPr>
            </w:pPr>
            <w:r w:rsidRPr="008008ED">
              <w:rPr>
                <w:sz w:val="22"/>
              </w:rPr>
              <w:t>Uložení tělesa v rovině, kinematické dvojice, rovinné soustavy, mechanismy.</w:t>
            </w:r>
          </w:p>
          <w:p w:rsidR="00982B32" w:rsidRPr="008008ED" w:rsidRDefault="00982B32" w:rsidP="0010688A">
            <w:pPr>
              <w:pStyle w:val="Odstavecseseznamem"/>
              <w:numPr>
                <w:ilvl w:val="0"/>
                <w:numId w:val="54"/>
              </w:numPr>
              <w:rPr>
                <w:sz w:val="22"/>
              </w:rPr>
            </w:pPr>
            <w:r w:rsidRPr="008008ED">
              <w:rPr>
                <w:sz w:val="22"/>
              </w:rPr>
              <w:t>Kinematika - základní kinematické veličiny a jejich vztahy, základní úlohy.</w:t>
            </w:r>
          </w:p>
          <w:p w:rsidR="00982B32" w:rsidRPr="008008ED" w:rsidRDefault="00982B32" w:rsidP="0010688A">
            <w:pPr>
              <w:pStyle w:val="Odstavecseseznamem"/>
              <w:numPr>
                <w:ilvl w:val="0"/>
                <w:numId w:val="54"/>
              </w:numPr>
              <w:rPr>
                <w:sz w:val="22"/>
              </w:rPr>
            </w:pPr>
            <w:r w:rsidRPr="008008ED">
              <w:rPr>
                <w:sz w:val="22"/>
              </w:rPr>
              <w:t>Kinematika hmotného bodu</w:t>
            </w:r>
          </w:p>
          <w:p w:rsidR="00982B32" w:rsidRPr="008008ED" w:rsidRDefault="00982B32" w:rsidP="0010688A">
            <w:pPr>
              <w:pStyle w:val="Odstavecseseznamem"/>
              <w:numPr>
                <w:ilvl w:val="0"/>
                <w:numId w:val="54"/>
              </w:numPr>
              <w:rPr>
                <w:sz w:val="22"/>
              </w:rPr>
            </w:pPr>
            <w:r w:rsidRPr="008008ED">
              <w:rPr>
                <w:sz w:val="22"/>
              </w:rPr>
              <w:t>Kinematika tělesa</w:t>
            </w:r>
          </w:p>
          <w:p w:rsidR="00982B32" w:rsidRPr="008008ED" w:rsidRDefault="00982B32" w:rsidP="0010688A">
            <w:pPr>
              <w:pStyle w:val="Odstavecseseznamem"/>
              <w:numPr>
                <w:ilvl w:val="0"/>
                <w:numId w:val="54"/>
              </w:numPr>
              <w:rPr>
                <w:sz w:val="22"/>
              </w:rPr>
            </w:pPr>
            <w:r w:rsidRPr="008008ED">
              <w:rPr>
                <w:sz w:val="22"/>
              </w:rPr>
              <w:t>Dynamika – základní úlohy a zákony.</w:t>
            </w:r>
          </w:p>
          <w:p w:rsidR="00982B32" w:rsidRPr="008008ED" w:rsidRDefault="00982B32" w:rsidP="0010688A">
            <w:pPr>
              <w:pStyle w:val="Odstavecseseznamem"/>
              <w:numPr>
                <w:ilvl w:val="0"/>
                <w:numId w:val="54"/>
              </w:numPr>
              <w:rPr>
                <w:sz w:val="22"/>
              </w:rPr>
            </w:pPr>
            <w:r w:rsidRPr="008008ED">
              <w:rPr>
                <w:sz w:val="22"/>
              </w:rPr>
              <w:t>Dynamika hmotného bodu.</w:t>
            </w:r>
          </w:p>
          <w:p w:rsidR="00982B32" w:rsidRPr="008008ED" w:rsidRDefault="00982B32" w:rsidP="0010688A">
            <w:pPr>
              <w:pStyle w:val="Odstavecseseznamem"/>
              <w:numPr>
                <w:ilvl w:val="0"/>
                <w:numId w:val="54"/>
              </w:numPr>
              <w:rPr>
                <w:sz w:val="22"/>
              </w:rPr>
            </w:pPr>
            <w:r w:rsidRPr="008008ED">
              <w:rPr>
                <w:sz w:val="22"/>
              </w:rPr>
              <w:t>Práce, výkon, energie.</w:t>
            </w:r>
          </w:p>
          <w:p w:rsidR="00982B32" w:rsidRPr="008008ED" w:rsidRDefault="00982B32" w:rsidP="0010688A">
            <w:pPr>
              <w:pStyle w:val="Odstavecseseznamem"/>
              <w:numPr>
                <w:ilvl w:val="0"/>
                <w:numId w:val="54"/>
              </w:numPr>
              <w:rPr>
                <w:sz w:val="22"/>
              </w:rPr>
            </w:pPr>
            <w:r w:rsidRPr="008008ED">
              <w:rPr>
                <w:sz w:val="22"/>
              </w:rPr>
              <w:t>Nauka o pružnosti a pevnosti - základní pojmy – deformace, napětí, napjatost, mezní stavy, bezpečnost. Mechanické vlastnosti materiálu a jejich výpočtové modely.</w:t>
            </w:r>
          </w:p>
          <w:p w:rsidR="00982B32" w:rsidRPr="008008ED" w:rsidRDefault="00982B32" w:rsidP="0010688A">
            <w:pPr>
              <w:pStyle w:val="Odstavecseseznamem"/>
              <w:numPr>
                <w:ilvl w:val="0"/>
                <w:numId w:val="54"/>
              </w:numPr>
              <w:rPr>
                <w:sz w:val="22"/>
              </w:rPr>
            </w:pPr>
            <w:r w:rsidRPr="008008ED">
              <w:rPr>
                <w:sz w:val="22"/>
              </w:rPr>
              <w:t>Základní typy zatížení a deformací – prostý tah a tlak, krut a ohyb.</w:t>
            </w:r>
          </w:p>
          <w:p w:rsidR="00982B32" w:rsidRPr="00A02817" w:rsidRDefault="00982B32" w:rsidP="00413626">
            <w:r w:rsidRPr="00413626">
              <w:rPr>
                <w:sz w:val="22"/>
              </w:rPr>
              <w:t>Cvičení budou zaměřena na praktické procvičování probírané látky řešením vhodných vybraných příkladů.</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586" w:type="dxa"/>
            <w:gridSpan w:val="6"/>
            <w:tcBorders>
              <w:top w:val="nil"/>
              <w:bottom w:val="nil"/>
            </w:tcBorders>
          </w:tcPr>
          <w:p w:rsidR="00982B32" w:rsidRDefault="00982B32" w:rsidP="0010688A">
            <w:pPr>
              <w:jc w:val="both"/>
            </w:pPr>
          </w:p>
        </w:tc>
      </w:tr>
      <w:tr w:rsidR="00982B32" w:rsidTr="0010688A">
        <w:trPr>
          <w:trHeight w:val="1497"/>
        </w:trPr>
        <w:tc>
          <w:tcPr>
            <w:tcW w:w="10239" w:type="dxa"/>
            <w:gridSpan w:val="8"/>
            <w:tcBorders>
              <w:top w:val="nil"/>
            </w:tcBorders>
          </w:tcPr>
          <w:p w:rsidR="00982B32" w:rsidRPr="008008ED" w:rsidRDefault="00982B32" w:rsidP="0010688A">
            <w:pPr>
              <w:jc w:val="both"/>
              <w:rPr>
                <w:b/>
                <w:bCs/>
                <w:sz w:val="22"/>
              </w:rPr>
            </w:pPr>
            <w:r w:rsidRPr="008008ED">
              <w:rPr>
                <w:b/>
                <w:bCs/>
                <w:sz w:val="22"/>
              </w:rPr>
              <w:t>Povinná literatura:</w:t>
            </w:r>
          </w:p>
          <w:p w:rsidR="00982B32" w:rsidRPr="008008ED" w:rsidRDefault="00EC566A" w:rsidP="0010688A">
            <w:pPr>
              <w:rPr>
                <w:sz w:val="22"/>
              </w:rPr>
            </w:pPr>
            <w:hyperlink r:id="rId25" w:tgtFrame="_blank" w:history="1">
              <w:r w:rsidR="00982B32" w:rsidRPr="008008ED">
                <w:rPr>
                  <w:sz w:val="22"/>
                </w:rPr>
                <w:t xml:space="preserve">HIBBELER, R. C.: </w:t>
              </w:r>
              <w:r w:rsidR="00982B32" w:rsidRPr="008008ED">
                <w:rPr>
                  <w:i/>
                  <w:sz w:val="22"/>
                </w:rPr>
                <w:t>Engineering Mechanics - Statics and Dynamics</w:t>
              </w:r>
              <w:r w:rsidR="00982B32" w:rsidRPr="008008ED">
                <w:rPr>
                  <w:sz w:val="22"/>
                </w:rPr>
                <w:t xml:space="preserve">, 13th ed., 2012. </w:t>
              </w:r>
            </w:hyperlink>
          </w:p>
          <w:p w:rsidR="00982B32" w:rsidRPr="008008ED" w:rsidRDefault="00982B32" w:rsidP="0010688A">
            <w:pPr>
              <w:rPr>
                <w:sz w:val="22"/>
              </w:rPr>
            </w:pPr>
            <w:r w:rsidRPr="008008ED">
              <w:rPr>
                <w:sz w:val="22"/>
              </w:rPr>
              <w:t xml:space="preserve">FLORIAN, Z., ONDRÁČEK, E., PŘIKRYL, K.: </w:t>
            </w:r>
            <w:r w:rsidRPr="008008ED">
              <w:rPr>
                <w:i/>
                <w:sz w:val="22"/>
              </w:rPr>
              <w:t>Mechanika těles - statika</w:t>
            </w:r>
            <w:r w:rsidRPr="008008ED">
              <w:rPr>
                <w:sz w:val="22"/>
              </w:rPr>
              <w:t>, 1995</w:t>
            </w:r>
          </w:p>
          <w:p w:rsidR="00982B32" w:rsidRPr="00882CE1" w:rsidRDefault="00982B32" w:rsidP="0010688A">
            <w:pPr>
              <w:rPr>
                <w:sz w:val="22"/>
                <w:szCs w:val="22"/>
              </w:rPr>
            </w:pPr>
            <w:r w:rsidRPr="008008ED">
              <w:rPr>
                <w:sz w:val="22"/>
              </w:rPr>
              <w:t xml:space="preserve">JANÍČEK P., </w:t>
            </w:r>
            <w:r w:rsidRPr="00882CE1">
              <w:rPr>
                <w:sz w:val="22"/>
                <w:szCs w:val="22"/>
              </w:rPr>
              <w:t xml:space="preserve">ONDRÁČEK E., VRBKA J., BURŠA J.: </w:t>
            </w:r>
            <w:r w:rsidRPr="00882CE1">
              <w:rPr>
                <w:i/>
                <w:sz w:val="22"/>
                <w:szCs w:val="22"/>
              </w:rPr>
              <w:t>Pružnost a pevnost I</w:t>
            </w:r>
            <w:r w:rsidRPr="00882CE1">
              <w:rPr>
                <w:sz w:val="22"/>
                <w:szCs w:val="22"/>
              </w:rPr>
              <w:t xml:space="preserve">, VUT-FSI, Brno, 2004 </w:t>
            </w:r>
          </w:p>
          <w:p w:rsidR="00982B32" w:rsidRPr="00E86148" w:rsidRDefault="00982B32" w:rsidP="0010688A">
            <w:pPr>
              <w:rPr>
                <w:ins w:id="3906" w:author="vopatrilova" w:date="2018-11-19T12:48:00Z"/>
                <w:sz w:val="22"/>
                <w:szCs w:val="22"/>
              </w:rPr>
            </w:pPr>
            <w:r w:rsidRPr="00B2127E">
              <w:rPr>
                <w:sz w:val="22"/>
                <w:szCs w:val="22"/>
              </w:rPr>
              <w:t xml:space="preserve">SLAVÍK J.,STEJSKAL V.,ZEMAN V.: </w:t>
            </w:r>
            <w:r w:rsidRPr="002A3535">
              <w:rPr>
                <w:i/>
                <w:sz w:val="22"/>
                <w:szCs w:val="22"/>
              </w:rPr>
              <w:t>Základy dynamiky strojů</w:t>
            </w:r>
            <w:r w:rsidRPr="00E86148">
              <w:rPr>
                <w:sz w:val="22"/>
                <w:szCs w:val="22"/>
              </w:rPr>
              <w:t>, 2000</w:t>
            </w:r>
          </w:p>
          <w:p w:rsidR="003953E9" w:rsidRPr="00882CE1" w:rsidRDefault="008C3AC8">
            <w:pPr>
              <w:rPr>
                <w:ins w:id="3907" w:author="vopatrilova" w:date="2018-11-22T10:49:00Z"/>
                <w:sz w:val="22"/>
                <w:szCs w:val="22"/>
                <w:rPrChange w:id="3908" w:author="Jiří Vojtěšek" w:date="2018-11-22T22:41:00Z">
                  <w:rPr>
                    <w:ins w:id="3909" w:author="vopatrilova" w:date="2018-11-22T10:49:00Z"/>
                    <w:sz w:val="24"/>
                    <w:szCs w:val="24"/>
                  </w:rPr>
                </w:rPrChange>
              </w:rPr>
              <w:pPrChange w:id="3910" w:author="vopatrilova" w:date="2018-11-22T10:50:00Z">
                <w:pPr>
                  <w:pStyle w:val="Odstavecseseznamem"/>
                  <w:numPr>
                    <w:numId w:val="76"/>
                  </w:numPr>
                  <w:spacing w:after="200" w:line="276" w:lineRule="auto"/>
                  <w:ind w:left="360" w:hanging="360"/>
                </w:pPr>
              </w:pPrChange>
            </w:pPr>
            <w:ins w:id="3911" w:author="vopatrilova" w:date="2018-11-19T12:48:00Z">
              <w:r w:rsidRPr="00882CE1">
                <w:rPr>
                  <w:sz w:val="22"/>
                  <w:szCs w:val="22"/>
                  <w:rPrChange w:id="3912" w:author="Jiří Vojtěšek" w:date="2018-11-22T22:41:00Z">
                    <w:rPr>
                      <w:color w:val="0000FF" w:themeColor="hyperlink"/>
                      <w:u w:val="single"/>
                    </w:rPr>
                  </w:rPrChange>
                </w:rPr>
                <w:t xml:space="preserve">Meriam, J.L., Kraige, L.G.: </w:t>
              </w:r>
              <w:r w:rsidRPr="00882CE1">
                <w:rPr>
                  <w:i/>
                  <w:sz w:val="22"/>
                  <w:szCs w:val="22"/>
                  <w:rPrChange w:id="3913" w:author="Jiří Vojtěšek" w:date="2018-11-22T22:42:00Z">
                    <w:rPr>
                      <w:color w:val="0000FF" w:themeColor="hyperlink"/>
                      <w:u w:val="single"/>
                    </w:rPr>
                  </w:rPrChange>
                </w:rPr>
                <w:t>Engineering Mechanics</w:t>
              </w:r>
              <w:r w:rsidRPr="00882CE1">
                <w:rPr>
                  <w:sz w:val="22"/>
                  <w:szCs w:val="22"/>
                  <w:rPrChange w:id="3914" w:author="Jiří Vojtěšek" w:date="2018-11-22T22:41:00Z">
                    <w:rPr>
                      <w:color w:val="0000FF" w:themeColor="hyperlink"/>
                      <w:u w:val="single"/>
                    </w:rPr>
                  </w:rPrChange>
                </w:rPr>
                <w:t xml:space="preserve"> – Statics 7th edition, Wiley;  2011), ISBN 978-0470917879</w:t>
              </w:r>
            </w:ins>
          </w:p>
          <w:p w:rsidR="003953E9" w:rsidRPr="00882CE1" w:rsidRDefault="008C3AC8">
            <w:pPr>
              <w:rPr>
                <w:ins w:id="3915" w:author="vopatrilova" w:date="2018-11-19T12:48:00Z"/>
                <w:sz w:val="22"/>
                <w:szCs w:val="22"/>
                <w:rPrChange w:id="3916" w:author="Jiří Vojtěšek" w:date="2018-11-22T22:41:00Z">
                  <w:rPr>
                    <w:ins w:id="3917" w:author="vopatrilova" w:date="2018-11-19T12:48:00Z"/>
                  </w:rPr>
                </w:rPrChange>
              </w:rPr>
              <w:pPrChange w:id="3918" w:author="vopatrilova" w:date="2018-11-22T10:50:00Z">
                <w:pPr>
                  <w:pStyle w:val="Odstavecseseznamem"/>
                  <w:numPr>
                    <w:numId w:val="76"/>
                  </w:numPr>
                  <w:spacing w:after="200" w:line="276" w:lineRule="auto"/>
                  <w:ind w:left="360" w:hanging="360"/>
                </w:pPr>
              </w:pPrChange>
            </w:pPr>
            <w:ins w:id="3919" w:author="vopatrilova" w:date="2018-11-19T12:48:00Z">
              <w:r w:rsidRPr="00882CE1">
                <w:rPr>
                  <w:sz w:val="22"/>
                  <w:szCs w:val="22"/>
                  <w:rPrChange w:id="3920" w:author="Jiří Vojtěšek" w:date="2018-11-22T22:41:00Z">
                    <w:rPr>
                      <w:color w:val="0000FF" w:themeColor="hyperlink"/>
                      <w:u w:val="single"/>
                    </w:rPr>
                  </w:rPrChange>
                </w:rPr>
                <w:t xml:space="preserve">Meriam, J.L., Kraige, L.G.: </w:t>
              </w:r>
              <w:r w:rsidRPr="00882CE1">
                <w:rPr>
                  <w:i/>
                  <w:sz w:val="22"/>
                  <w:szCs w:val="22"/>
                  <w:rPrChange w:id="3921" w:author="Jiří Vojtěšek" w:date="2018-11-22T22:42:00Z">
                    <w:rPr>
                      <w:color w:val="0000FF" w:themeColor="hyperlink"/>
                      <w:u w:val="single"/>
                    </w:rPr>
                  </w:rPrChange>
                </w:rPr>
                <w:t>Engineering Mechanics – Dynamics</w:t>
              </w:r>
              <w:r w:rsidRPr="00882CE1">
                <w:rPr>
                  <w:sz w:val="22"/>
                  <w:szCs w:val="22"/>
                  <w:rPrChange w:id="3922" w:author="Jiří Vojtěšek" w:date="2018-11-22T22:41:00Z">
                    <w:rPr>
                      <w:color w:val="0000FF" w:themeColor="hyperlink"/>
                      <w:u w:val="single"/>
                    </w:rPr>
                  </w:rPrChange>
                </w:rPr>
                <w:t xml:space="preserve">, Wiley;  2011, ISBN </w:t>
              </w:r>
              <w:r w:rsidR="00A52B6E" w:rsidRPr="00882CE1">
                <w:rPr>
                  <w:rStyle w:val="a-size-base"/>
                  <w:sz w:val="22"/>
                  <w:szCs w:val="22"/>
                  <w:rPrChange w:id="3923" w:author="Jiří Vojtěšek" w:date="2018-11-22T22:41:00Z">
                    <w:rPr>
                      <w:rStyle w:val="a-size-base"/>
                      <w:sz w:val="24"/>
                      <w:szCs w:val="24"/>
                    </w:rPr>
                  </w:rPrChange>
                </w:rPr>
                <w:t>978-1118393635</w:t>
              </w:r>
            </w:ins>
          </w:p>
          <w:p w:rsidR="000A6BFE" w:rsidRPr="00882CE1" w:rsidRDefault="000A6BFE" w:rsidP="0010688A">
            <w:pPr>
              <w:rPr>
                <w:sz w:val="22"/>
                <w:szCs w:val="22"/>
              </w:rPr>
            </w:pPr>
          </w:p>
          <w:p w:rsidR="00982B32" w:rsidRPr="008008ED" w:rsidRDefault="00982B32" w:rsidP="0010688A">
            <w:pPr>
              <w:jc w:val="both"/>
              <w:rPr>
                <w:b/>
                <w:sz w:val="22"/>
              </w:rPr>
            </w:pPr>
            <w:r w:rsidRPr="008008ED">
              <w:rPr>
                <w:b/>
                <w:sz w:val="22"/>
              </w:rPr>
              <w:t>Doporučená literatura:</w:t>
            </w:r>
          </w:p>
          <w:p w:rsidR="00982B32" w:rsidRDefault="00982B32" w:rsidP="0010688A">
            <w:r w:rsidRPr="008008ED">
              <w:rPr>
                <w:sz w:val="22"/>
              </w:rPr>
              <w:t xml:space="preserve">GERE, J.M., TIMOSHENKO, S.P.: </w:t>
            </w:r>
            <w:r w:rsidRPr="008008ED">
              <w:rPr>
                <w:i/>
                <w:sz w:val="22"/>
              </w:rPr>
              <w:t>Mechanics of Materials</w:t>
            </w:r>
            <w:r w:rsidRPr="008008ED">
              <w:rPr>
                <w:sz w:val="22"/>
              </w:rPr>
              <w:t>, third SI edition, Chapman &amp; Hall, London, Glasgow, New York, 1995</w:t>
            </w:r>
          </w:p>
        </w:tc>
      </w:tr>
      <w:tr w:rsidR="00982B32" w:rsidTr="0010688A">
        <w:tc>
          <w:tcPr>
            <w:tcW w:w="10239"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19</w:t>
            </w:r>
          </w:p>
        </w:tc>
        <w:tc>
          <w:tcPr>
            <w:tcW w:w="4563"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10239"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687"/>
        </w:trPr>
        <w:tc>
          <w:tcPr>
            <w:tcW w:w="10239" w:type="dxa"/>
            <w:gridSpan w:val="8"/>
          </w:tcPr>
          <w:p w:rsidR="00982B32" w:rsidRDefault="00982B32" w:rsidP="0010688A">
            <w:pPr>
              <w:jc w:val="both"/>
            </w:pPr>
            <w:r w:rsidRPr="008008ED">
              <w:rPr>
                <w:szCs w:val="22"/>
              </w:rPr>
              <w:lastRenderedPageBreak/>
              <w:t>Vyučující na FAI mají trvale vypsány a zveřejněny konzultace minimálně 2h/týden v rámci kterých mají studenti možnost konzultovat podrobněji probíranou látku. Dále mohou studenti komunikovat s vyučujícím pomocí e-mailu a LMS Moodle.</w:t>
            </w:r>
          </w:p>
        </w:tc>
      </w:tr>
    </w:tbl>
    <w:p w:rsidR="00982B32" w:rsidRDefault="00982B32" w:rsidP="00982B32"/>
    <w:p w:rsidR="00873686" w:rsidRDefault="00873686">
      <w:pPr>
        <w:rPr>
          <w:ins w:id="3924" w:author="vopatrilova" w:date="2018-11-20T15:25:00Z"/>
        </w:rPr>
      </w:pPr>
      <w:ins w:id="3925" w:author="vopatrilova" w:date="2018-11-20T15:25:00Z">
        <w:r>
          <w:br w:type="page"/>
        </w:r>
      </w:ins>
    </w:p>
    <w:tbl>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1052"/>
      </w:tblGrid>
      <w:tr w:rsidR="00982B32" w:rsidTr="0010688A">
        <w:trPr>
          <w:trHeight w:val="281"/>
        </w:trPr>
        <w:tc>
          <w:tcPr>
            <w:tcW w:w="10239"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7153" w:type="dxa"/>
            <w:gridSpan w:val="7"/>
            <w:tcBorders>
              <w:top w:val="double" w:sz="4" w:space="0" w:color="auto"/>
            </w:tcBorders>
          </w:tcPr>
          <w:p w:rsidR="00982B32" w:rsidRPr="004F59BF" w:rsidRDefault="00982B32" w:rsidP="0010688A">
            <w:pPr>
              <w:jc w:val="both"/>
              <w:rPr>
                <w:b/>
              </w:rPr>
            </w:pPr>
            <w:bookmarkStart w:id="3926" w:name="MechatronickeSystemyISR"/>
            <w:r>
              <w:t>Mechatronické systémy</w:t>
            </w:r>
            <w:bookmarkEnd w:id="3926"/>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w:t>
            </w:r>
            <w:del w:id="3927" w:author="Vladimír Vašek" w:date="2018-11-22T12:33:00Z">
              <w:r w:rsidDel="00CD3B1D">
                <w:delText>PZ</w:delText>
              </w:r>
            </w:del>
            <w:ins w:id="3928" w:author="Vladimír Vašek" w:date="2018-11-22T12:33:00Z">
              <w:r w:rsidR="00CD3B1D">
                <w:t>ZT</w:t>
              </w:r>
            </w:ins>
            <w:r>
              <w:t>“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1052"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591"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7153" w:type="dxa"/>
            <w:gridSpan w:val="7"/>
          </w:tcPr>
          <w:p w:rsidR="00982B32" w:rsidRDefault="00982B32" w:rsidP="0010688A">
            <w:pPr>
              <w:jc w:val="both"/>
            </w:pPr>
            <w:r w:rsidRPr="0091122B">
              <w:t xml:space="preserve">Předpokládaná je středoškolská znalost vektorového počtu v 2D a 3D. Práce s PC. Základní znalosti z mechaniky a lineárních obyčejných diferenciálních rovnic 1. a 2. řádu, získané v průběhu předchozího studia oboru. </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591" w:type="dxa"/>
            <w:gridSpan w:val="2"/>
          </w:tcPr>
          <w:p w:rsidR="00982B32" w:rsidRDefault="00982B32" w:rsidP="0010688A">
            <w:pPr>
              <w:jc w:val="both"/>
            </w:pPr>
            <w:r>
              <w:t>Přednášky,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7153" w:type="dxa"/>
            <w:gridSpan w:val="7"/>
            <w:tcBorders>
              <w:bottom w:val="nil"/>
            </w:tcBorders>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ind w:left="227" w:hanging="227"/>
              <w:jc w:val="both"/>
            </w:pPr>
            <w:r>
              <w:t xml:space="preserve">3. Úspěšné a samostatné vypracování všech zadaných sem. prací v průběhu semestru. </w:t>
            </w:r>
          </w:p>
          <w:p w:rsidR="00982B32" w:rsidRDefault="00982B32" w:rsidP="0010688A">
            <w:pPr>
              <w:ind w:left="213" w:hanging="213"/>
              <w:jc w:val="both"/>
            </w:pPr>
            <w:r>
              <w:t>4. Prokázání úspěšného zvládnutí probírané tématiky a výpočtových dovedností při písemném testu.</w:t>
            </w:r>
          </w:p>
        </w:tc>
      </w:tr>
      <w:tr w:rsidR="00982B32" w:rsidTr="0010688A">
        <w:trPr>
          <w:trHeight w:val="236"/>
        </w:trPr>
        <w:tc>
          <w:tcPr>
            <w:tcW w:w="10239"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7153" w:type="dxa"/>
            <w:gridSpan w:val="7"/>
            <w:tcBorders>
              <w:top w:val="nil"/>
            </w:tcBorders>
          </w:tcPr>
          <w:p w:rsidR="00982B32" w:rsidRDefault="00982B32" w:rsidP="0010688A">
            <w:pPr>
              <w:jc w:val="both"/>
            </w:pPr>
            <w:r>
              <w:t>doc RNDr. Ing. Zdeněk Úředníček,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7153" w:type="dxa"/>
            <w:gridSpan w:val="7"/>
            <w:tcBorders>
              <w:top w:val="nil"/>
            </w:tcBorders>
          </w:tcPr>
          <w:p w:rsidR="00982B32" w:rsidRDefault="00982B32" w:rsidP="0010688A">
            <w:pPr>
              <w:jc w:val="both"/>
            </w:pPr>
            <w:r>
              <w:t>Metodicky, přednáší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7153" w:type="dxa"/>
            <w:gridSpan w:val="7"/>
            <w:tcBorders>
              <w:bottom w:val="nil"/>
            </w:tcBorders>
          </w:tcPr>
          <w:p w:rsidR="00982B32" w:rsidRDefault="00982B32" w:rsidP="0010688A">
            <w:pPr>
              <w:jc w:val="both"/>
            </w:pPr>
            <w:r>
              <w:t>doc RNDr. Ing. Zdeněk Úředníček, CSc. (přednášky 100%)</w:t>
            </w:r>
          </w:p>
        </w:tc>
      </w:tr>
      <w:tr w:rsidR="00982B32" w:rsidTr="0010688A">
        <w:trPr>
          <w:trHeight w:val="554"/>
        </w:trPr>
        <w:tc>
          <w:tcPr>
            <w:tcW w:w="10239"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Pr="008640EA" w:rsidRDefault="00982B32" w:rsidP="0010688A">
            <w:pPr>
              <w:jc w:val="both"/>
              <w:rPr>
                <w:b/>
              </w:rPr>
            </w:pPr>
            <w:r w:rsidRPr="008640EA">
              <w:rPr>
                <w:b/>
              </w:rPr>
              <w:t>Stručná anotace předmětu</w:t>
            </w:r>
          </w:p>
        </w:tc>
        <w:tc>
          <w:tcPr>
            <w:tcW w:w="7153" w:type="dxa"/>
            <w:gridSpan w:val="7"/>
            <w:tcBorders>
              <w:bottom w:val="nil"/>
            </w:tcBorders>
          </w:tcPr>
          <w:p w:rsidR="00982B32" w:rsidRPr="008640EA" w:rsidRDefault="00982B32" w:rsidP="0010688A">
            <w:pPr>
              <w:jc w:val="both"/>
              <w:rPr>
                <w:noProof/>
              </w:rPr>
            </w:pPr>
          </w:p>
        </w:tc>
      </w:tr>
      <w:tr w:rsidR="00982B32" w:rsidTr="0010688A">
        <w:trPr>
          <w:trHeight w:val="2372"/>
        </w:trPr>
        <w:tc>
          <w:tcPr>
            <w:tcW w:w="10239" w:type="dxa"/>
            <w:gridSpan w:val="8"/>
            <w:tcBorders>
              <w:top w:val="nil"/>
              <w:bottom w:val="single" w:sz="12" w:space="0" w:color="auto"/>
            </w:tcBorders>
          </w:tcPr>
          <w:p w:rsidR="00982B32" w:rsidRPr="0091122B" w:rsidRDefault="00982B32" w:rsidP="0010688A">
            <w:pPr>
              <w:jc w:val="both"/>
            </w:pPr>
            <w:r w:rsidRPr="0091122B">
              <w:t>Absolvováním tohoto předmětu bude student schopen aplikovat získané znalosti a dovedností z oblasti popisu, chování simulace a řízení pohybu mechatronických systémů obecně a zvláště systémů robotických. Uplatní je v navazujících předmětech oboru, zejména Konstrukce robotů a manipulátorů, Akčn</w:t>
            </w:r>
            <w:r>
              <w:t>í členy mechatronických systémů.</w:t>
            </w:r>
          </w:p>
          <w:p w:rsidR="00982B32" w:rsidRPr="008640EA" w:rsidRDefault="00982B32" w:rsidP="0010688A">
            <w:r w:rsidRPr="008640EA">
              <w:t>Témata:</w:t>
            </w:r>
          </w:p>
          <w:p w:rsidR="00982B32" w:rsidRPr="0091122B" w:rsidRDefault="00982B32" w:rsidP="0010688A">
            <w:pPr>
              <w:pStyle w:val="Odstavecseseznamem"/>
              <w:numPr>
                <w:ilvl w:val="0"/>
                <w:numId w:val="30"/>
              </w:numPr>
              <w:tabs>
                <w:tab w:val="left" w:pos="322"/>
              </w:tabs>
            </w:pPr>
            <w:r w:rsidRPr="0091122B">
              <w:t xml:space="preserve">Úvod, co je mechatronický systém, vztah mechatroniky a robotiky, historie robotů, historie mechatroniky, obecná definice robota. </w:t>
            </w:r>
          </w:p>
          <w:p w:rsidR="00982B32" w:rsidRPr="0091122B" w:rsidRDefault="00982B32" w:rsidP="0010688A">
            <w:pPr>
              <w:pStyle w:val="Odstavecseseznamem"/>
              <w:numPr>
                <w:ilvl w:val="0"/>
                <w:numId w:val="30"/>
              </w:numPr>
              <w:tabs>
                <w:tab w:val="left" w:pos="322"/>
              </w:tabs>
            </w:pPr>
            <w:r w:rsidRPr="0091122B">
              <w:t>Mechanický podsystém robota. Manipulátor, zápěstí, článek, kloub, stupeň volnosti a obecné principy vektorového popisů kinematiky mechanických systémů.</w:t>
            </w:r>
          </w:p>
          <w:p w:rsidR="00982B32" w:rsidRPr="0091122B" w:rsidRDefault="00982B32" w:rsidP="0010688A">
            <w:pPr>
              <w:pStyle w:val="Odstavecseseznamem"/>
              <w:numPr>
                <w:ilvl w:val="0"/>
                <w:numId w:val="30"/>
              </w:numPr>
              <w:tabs>
                <w:tab w:val="left" w:pos="322"/>
              </w:tabs>
            </w:pPr>
            <w:r w:rsidRPr="0091122B">
              <w:t>Nemechanické části mechatronického systému. Snímače, akční členy, hardware a software řídicích systémů.</w:t>
            </w:r>
          </w:p>
          <w:p w:rsidR="00982B32" w:rsidRPr="0091122B" w:rsidRDefault="00982B32" w:rsidP="0010688A">
            <w:pPr>
              <w:pStyle w:val="Odstavecseseznamem"/>
              <w:numPr>
                <w:ilvl w:val="0"/>
                <w:numId w:val="30"/>
              </w:numPr>
              <w:tabs>
                <w:tab w:val="left" w:pos="322"/>
              </w:tabs>
            </w:pPr>
            <w:r w:rsidRPr="0091122B">
              <w:t>Specifické snímače mechatronických systémů: Snímače polohy, rychlosti a zrychlení.</w:t>
            </w:r>
          </w:p>
          <w:p w:rsidR="00982B32" w:rsidRPr="0091122B" w:rsidRDefault="00982B32" w:rsidP="0010688A">
            <w:pPr>
              <w:pStyle w:val="Odstavecseseznamem"/>
              <w:numPr>
                <w:ilvl w:val="0"/>
                <w:numId w:val="30"/>
              </w:numPr>
              <w:tabs>
                <w:tab w:val="left" w:pos="322"/>
              </w:tabs>
            </w:pPr>
            <w:r w:rsidRPr="0091122B">
              <w:t>Základní typické pohyby mechanických struktur mechatronického systému a jejich kinematický popis.</w:t>
            </w:r>
          </w:p>
          <w:p w:rsidR="00982B32" w:rsidRPr="0091122B" w:rsidRDefault="00982B32" w:rsidP="0010688A">
            <w:pPr>
              <w:pStyle w:val="Odstavecseseznamem"/>
              <w:numPr>
                <w:ilvl w:val="0"/>
                <w:numId w:val="30"/>
              </w:numPr>
              <w:tabs>
                <w:tab w:val="left" w:pos="322"/>
              </w:tabs>
            </w:pPr>
            <w:r w:rsidRPr="0091122B">
              <w:t>Základní poznatky z pohybu hmotného bodu, vztah pohybu a síly. Popis soustavy 1. a 2. řádu. Pohybová rovnice.</w:t>
            </w:r>
          </w:p>
          <w:p w:rsidR="00982B32" w:rsidRPr="0091122B" w:rsidRDefault="00982B32" w:rsidP="0010688A">
            <w:pPr>
              <w:pStyle w:val="Odstavecseseznamem"/>
              <w:numPr>
                <w:ilvl w:val="0"/>
                <w:numId w:val="30"/>
              </w:numPr>
              <w:tabs>
                <w:tab w:val="left" w:pos="322"/>
              </w:tabs>
            </w:pPr>
            <w:r w:rsidRPr="0091122B">
              <w:t>Specifické využití řízení a regulace- řízení pohybu. Příklady..</w:t>
            </w:r>
          </w:p>
          <w:p w:rsidR="00982B32" w:rsidRPr="0091122B" w:rsidRDefault="00982B32" w:rsidP="0010688A">
            <w:pPr>
              <w:pStyle w:val="Odstavecseseznamem"/>
              <w:numPr>
                <w:ilvl w:val="0"/>
                <w:numId w:val="30"/>
              </w:numPr>
              <w:tabs>
                <w:tab w:val="left" w:pos="322"/>
              </w:tabs>
            </w:pPr>
            <w:r w:rsidRPr="0091122B">
              <w:t xml:space="preserve">Základní typy akčních členů při řízení pohybu tuhých těles. Elektro-hydraulické akční členy </w:t>
            </w:r>
          </w:p>
          <w:p w:rsidR="00982B32" w:rsidRDefault="00982B32" w:rsidP="0010688A">
            <w:pPr>
              <w:pStyle w:val="Odstavecseseznamem"/>
              <w:numPr>
                <w:ilvl w:val="0"/>
                <w:numId w:val="30"/>
              </w:numPr>
              <w:tabs>
                <w:tab w:val="left" w:pos="464"/>
              </w:tabs>
            </w:pPr>
            <w:r w:rsidRPr="0091122B">
              <w:t>Elektromechanické akční členy- el. motory.</w:t>
            </w:r>
          </w:p>
          <w:p w:rsidR="00982B32" w:rsidRPr="0091122B" w:rsidRDefault="00982B32" w:rsidP="0010688A">
            <w:pPr>
              <w:pStyle w:val="Odstavecseseznamem"/>
              <w:numPr>
                <w:ilvl w:val="0"/>
                <w:numId w:val="30"/>
              </w:numPr>
              <w:tabs>
                <w:tab w:val="left" w:pos="464"/>
              </w:tabs>
            </w:pPr>
            <w:r w:rsidRPr="0091122B">
              <w:t>Seznámení s průmyslovými sběrnicemi- základní typy</w:t>
            </w:r>
          </w:p>
          <w:p w:rsidR="00982B32" w:rsidRPr="0091122B" w:rsidRDefault="00982B32" w:rsidP="0010688A">
            <w:pPr>
              <w:pStyle w:val="Odstavecseseznamem"/>
              <w:numPr>
                <w:ilvl w:val="0"/>
                <w:numId w:val="30"/>
              </w:numPr>
              <w:tabs>
                <w:tab w:val="left" w:pos="464"/>
              </w:tabs>
            </w:pPr>
            <w:r w:rsidRPr="0091122B">
              <w:t>Servisní roboty, jejich definice, rozdělení a základní typy servisních robotů s důrazem na mobilní a senzorický systém.</w:t>
            </w:r>
          </w:p>
          <w:p w:rsidR="00982B32" w:rsidRPr="0091122B" w:rsidRDefault="00982B32" w:rsidP="0010688A">
            <w:pPr>
              <w:pStyle w:val="Odstavecseseznamem"/>
              <w:numPr>
                <w:ilvl w:val="0"/>
                <w:numId w:val="30"/>
              </w:numPr>
              <w:tabs>
                <w:tab w:val="left" w:pos="464"/>
              </w:tabs>
            </w:pPr>
            <w:r w:rsidRPr="0091122B">
              <w:t>Kolové, pásové mobilní systémy</w:t>
            </w:r>
          </w:p>
          <w:p w:rsidR="00982B32" w:rsidRPr="0091122B" w:rsidRDefault="00982B32" w:rsidP="0010688A">
            <w:pPr>
              <w:pStyle w:val="Odstavecseseznamem"/>
              <w:numPr>
                <w:ilvl w:val="0"/>
                <w:numId w:val="30"/>
              </w:numPr>
              <w:tabs>
                <w:tab w:val="left" w:pos="464"/>
              </w:tabs>
            </w:pPr>
            <w:r w:rsidRPr="0091122B">
              <w:t xml:space="preserve">Kráčející mobilní systémy, </w:t>
            </w:r>
          </w:p>
          <w:p w:rsidR="00982B32" w:rsidRPr="008640EA" w:rsidRDefault="00982B32" w:rsidP="0010688A">
            <w:pPr>
              <w:pStyle w:val="Odstavecseseznamem"/>
              <w:numPr>
                <w:ilvl w:val="0"/>
                <w:numId w:val="30"/>
              </w:numPr>
              <w:tabs>
                <w:tab w:val="left" w:pos="464"/>
              </w:tabs>
            </w:pPr>
            <w:r w:rsidRPr="0091122B">
              <w:t>Létající a plavající mobilní systémy</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586" w:type="dxa"/>
            <w:gridSpan w:val="6"/>
            <w:tcBorders>
              <w:top w:val="nil"/>
              <w:bottom w:val="nil"/>
            </w:tcBorders>
          </w:tcPr>
          <w:p w:rsidR="00982B32" w:rsidRDefault="00982B32" w:rsidP="0010688A">
            <w:pPr>
              <w:jc w:val="both"/>
            </w:pPr>
          </w:p>
        </w:tc>
      </w:tr>
      <w:tr w:rsidR="00982B32" w:rsidTr="0010688A">
        <w:trPr>
          <w:trHeight w:val="699"/>
        </w:trPr>
        <w:tc>
          <w:tcPr>
            <w:tcW w:w="10239" w:type="dxa"/>
            <w:gridSpan w:val="8"/>
            <w:tcBorders>
              <w:top w:val="nil"/>
            </w:tcBorders>
          </w:tcPr>
          <w:p w:rsidR="00982B32" w:rsidRPr="00131B31" w:rsidRDefault="008C3AC8" w:rsidP="0010688A">
            <w:pPr>
              <w:rPr>
                <w:b/>
                <w:rPrChange w:id="3929" w:author="vopatrilova" w:date="2018-11-22T10:50:00Z">
                  <w:rPr>
                    <w:b/>
                    <w:sz w:val="22"/>
                  </w:rPr>
                </w:rPrChange>
              </w:rPr>
            </w:pPr>
            <w:r w:rsidRPr="008C3AC8">
              <w:rPr>
                <w:b/>
                <w:rPrChange w:id="3930" w:author="vopatrilova" w:date="2018-11-22T10:50:00Z">
                  <w:rPr>
                    <w:b/>
                    <w:color w:val="0000FF" w:themeColor="hyperlink"/>
                    <w:sz w:val="22"/>
                    <w:u w:val="single"/>
                  </w:rPr>
                </w:rPrChange>
              </w:rPr>
              <w:t>Povinná literatura:</w:t>
            </w:r>
          </w:p>
          <w:p w:rsidR="00982B32" w:rsidRPr="00131B31" w:rsidRDefault="008C3AC8" w:rsidP="0010688A">
            <w:pPr>
              <w:rPr>
                <w:rPrChange w:id="3931" w:author="vopatrilova" w:date="2018-11-22T10:50:00Z">
                  <w:rPr>
                    <w:sz w:val="22"/>
                  </w:rPr>
                </w:rPrChange>
              </w:rPr>
            </w:pPr>
            <w:r w:rsidRPr="008C3AC8">
              <w:rPr>
                <w:rPrChange w:id="3932" w:author="vopatrilova" w:date="2018-11-22T10:50:00Z">
                  <w:rPr>
                    <w:color w:val="0000FF" w:themeColor="hyperlink"/>
                    <w:sz w:val="22"/>
                    <w:u w:val="single"/>
                  </w:rPr>
                </w:rPrChange>
              </w:rPr>
              <w:t xml:space="preserve">VALÁŠEK, M. &amp; kol.: </w:t>
            </w:r>
            <w:r w:rsidRPr="008C3AC8">
              <w:rPr>
                <w:i/>
                <w:rPrChange w:id="3933" w:author="vopatrilova" w:date="2018-11-22T10:50:00Z">
                  <w:rPr>
                    <w:i/>
                    <w:color w:val="0000FF" w:themeColor="hyperlink"/>
                    <w:sz w:val="22"/>
                    <w:u w:val="single"/>
                  </w:rPr>
                </w:rPrChange>
              </w:rPr>
              <w:t>Mechatronik</w:t>
            </w:r>
            <w:r w:rsidRPr="008C3AC8">
              <w:rPr>
                <w:rPrChange w:id="3934" w:author="vopatrilova" w:date="2018-11-22T10:50:00Z">
                  <w:rPr>
                    <w:color w:val="0000FF" w:themeColor="hyperlink"/>
                    <w:sz w:val="22"/>
                    <w:u w:val="single"/>
                  </w:rPr>
                </w:rPrChange>
              </w:rPr>
              <w:t>a, skriptum FS ČVUT Praha, 1996</w:t>
            </w:r>
          </w:p>
          <w:p w:rsidR="00982B32" w:rsidRPr="00131B31" w:rsidRDefault="008C3AC8" w:rsidP="0010688A">
            <w:pPr>
              <w:rPr>
                <w:rPrChange w:id="3935" w:author="vopatrilova" w:date="2018-11-22T10:50:00Z">
                  <w:rPr>
                    <w:sz w:val="22"/>
                  </w:rPr>
                </w:rPrChange>
              </w:rPr>
            </w:pPr>
            <w:r w:rsidRPr="008C3AC8">
              <w:rPr>
                <w:rPrChange w:id="3936" w:author="vopatrilova" w:date="2018-11-22T10:50:00Z">
                  <w:rPr>
                    <w:color w:val="0000FF" w:themeColor="hyperlink"/>
                    <w:sz w:val="22"/>
                    <w:u w:val="single"/>
                  </w:rPr>
                </w:rPrChange>
              </w:rPr>
              <w:t xml:space="preserve">SKAŘUPA, J: </w:t>
            </w:r>
            <w:r w:rsidRPr="008C3AC8">
              <w:rPr>
                <w:i/>
                <w:rPrChange w:id="3937" w:author="vopatrilova" w:date="2018-11-22T10:50:00Z">
                  <w:rPr>
                    <w:i/>
                    <w:color w:val="0000FF" w:themeColor="hyperlink"/>
                    <w:sz w:val="22"/>
                    <w:u w:val="single"/>
                  </w:rPr>
                </w:rPrChange>
              </w:rPr>
              <w:t>Průmyslové roboty a manipulátory</w:t>
            </w:r>
            <w:r w:rsidRPr="008C3AC8">
              <w:rPr>
                <w:rPrChange w:id="3938" w:author="vopatrilova" w:date="2018-11-22T10:50:00Z">
                  <w:rPr>
                    <w:color w:val="0000FF" w:themeColor="hyperlink"/>
                    <w:sz w:val="22"/>
                    <w:u w:val="single"/>
                  </w:rPr>
                </w:rPrChange>
              </w:rPr>
              <w:t>, učební text Vysoké školy báňské – Technické univerzity, Ostrava, Ostrava 2007, ISBN 978-80-248-1522-0</w:t>
            </w:r>
          </w:p>
          <w:p w:rsidR="00982B32" w:rsidRPr="00131B31" w:rsidRDefault="008C3AC8" w:rsidP="0010688A">
            <w:pPr>
              <w:rPr>
                <w:rPrChange w:id="3939" w:author="vopatrilova" w:date="2018-11-22T10:50:00Z">
                  <w:rPr>
                    <w:sz w:val="22"/>
                  </w:rPr>
                </w:rPrChange>
              </w:rPr>
            </w:pPr>
            <w:r w:rsidRPr="008C3AC8">
              <w:rPr>
                <w:rPrChange w:id="3940" w:author="vopatrilova" w:date="2018-11-22T10:50:00Z">
                  <w:rPr>
                    <w:color w:val="0000FF" w:themeColor="hyperlink"/>
                    <w:sz w:val="22"/>
                    <w:u w:val="single"/>
                  </w:rPr>
                </w:rPrChange>
              </w:rPr>
              <w:t xml:space="preserve">VALÁŠEK, M. : </w:t>
            </w:r>
            <w:r w:rsidRPr="008C3AC8">
              <w:rPr>
                <w:i/>
                <w:rPrChange w:id="3941" w:author="vopatrilova" w:date="2018-11-22T10:50:00Z">
                  <w:rPr>
                    <w:i/>
                    <w:color w:val="0000FF" w:themeColor="hyperlink"/>
                    <w:sz w:val="22"/>
                    <w:u w:val="single"/>
                  </w:rPr>
                </w:rPrChange>
              </w:rPr>
              <w:t>Kinematika robotických systémů</w:t>
            </w:r>
            <w:r w:rsidRPr="008C3AC8">
              <w:rPr>
                <w:rPrChange w:id="3942" w:author="vopatrilova" w:date="2018-11-22T10:50:00Z">
                  <w:rPr>
                    <w:color w:val="0000FF" w:themeColor="hyperlink"/>
                    <w:sz w:val="22"/>
                    <w:u w:val="single"/>
                  </w:rPr>
                </w:rPrChange>
              </w:rPr>
              <w:t>, Učební texty k semináři, Ústav automatizace a měřicí techniky VUT v Brně, Brno 2011</w:t>
            </w:r>
          </w:p>
          <w:p w:rsidR="00982B32" w:rsidRPr="00131B31" w:rsidRDefault="008C3AC8" w:rsidP="0010688A">
            <w:pPr>
              <w:rPr>
                <w:ins w:id="3943" w:author="vopatrilova" w:date="2018-11-19T12:50:00Z"/>
                <w:rPrChange w:id="3944" w:author="vopatrilova" w:date="2018-11-22T10:50:00Z">
                  <w:rPr>
                    <w:ins w:id="3945" w:author="vopatrilova" w:date="2018-11-19T12:50:00Z"/>
                    <w:sz w:val="22"/>
                  </w:rPr>
                </w:rPrChange>
              </w:rPr>
            </w:pPr>
            <w:r w:rsidRPr="008C3AC8">
              <w:rPr>
                <w:rPrChange w:id="3946" w:author="vopatrilova" w:date="2018-11-22T10:50:00Z">
                  <w:rPr>
                    <w:color w:val="0000FF" w:themeColor="hyperlink"/>
                    <w:sz w:val="22"/>
                    <w:u w:val="single"/>
                  </w:rPr>
                </w:rPrChange>
              </w:rPr>
              <w:t xml:space="preserve">BŘEZINA, T., SINGULE, V., KRATOCHVÍL, C., KREJSA, J.: </w:t>
            </w:r>
            <w:r w:rsidRPr="008C3AC8">
              <w:rPr>
                <w:i/>
                <w:rPrChange w:id="3947" w:author="vopatrilova" w:date="2018-11-22T10:50:00Z">
                  <w:rPr>
                    <w:i/>
                    <w:color w:val="0000FF" w:themeColor="hyperlink"/>
                    <w:sz w:val="22"/>
                    <w:u w:val="single"/>
                  </w:rPr>
                </w:rPrChange>
              </w:rPr>
              <w:t>Mechatronické soustavy</w:t>
            </w:r>
            <w:r w:rsidRPr="008C3AC8">
              <w:rPr>
                <w:rPrChange w:id="3948" w:author="vopatrilova" w:date="2018-11-22T10:50:00Z">
                  <w:rPr>
                    <w:color w:val="0000FF" w:themeColor="hyperlink"/>
                    <w:sz w:val="22"/>
                    <w:u w:val="single"/>
                  </w:rPr>
                </w:rPrChange>
              </w:rPr>
              <w:t>, FSI, VUT Brno</w:t>
            </w:r>
          </w:p>
          <w:p w:rsidR="000A6BFE" w:rsidRPr="00131B31" w:rsidRDefault="008C3AC8" w:rsidP="000A6BFE">
            <w:pPr>
              <w:rPr>
                <w:rPrChange w:id="3949" w:author="vopatrilova" w:date="2018-11-22T10:50:00Z">
                  <w:rPr>
                    <w:sz w:val="22"/>
                  </w:rPr>
                </w:rPrChange>
              </w:rPr>
            </w:pPr>
            <w:moveToRangeStart w:id="3950" w:author="vopatrilova" w:date="2018-11-19T12:50:00Z" w:name="move530395146"/>
            <w:moveTo w:id="3951" w:author="vopatrilova" w:date="2018-11-19T12:50:00Z">
              <w:r w:rsidRPr="008C3AC8">
                <w:rPr>
                  <w:rPrChange w:id="3952" w:author="vopatrilova" w:date="2018-11-22T10:50:00Z">
                    <w:rPr>
                      <w:color w:val="0000FF" w:themeColor="hyperlink"/>
                      <w:sz w:val="22"/>
                      <w:u w:val="single"/>
                    </w:rPr>
                  </w:rPrChange>
                </w:rPr>
                <w:t xml:space="preserve">BRADLEY D.A &amp;kol.: </w:t>
              </w:r>
              <w:r w:rsidRPr="008C3AC8">
                <w:rPr>
                  <w:i/>
                  <w:rPrChange w:id="3953" w:author="vopatrilova" w:date="2018-11-22T10:50:00Z">
                    <w:rPr>
                      <w:i/>
                      <w:color w:val="0000FF" w:themeColor="hyperlink"/>
                      <w:sz w:val="22"/>
                      <w:u w:val="single"/>
                    </w:rPr>
                  </w:rPrChange>
                </w:rPr>
                <w:t>Machatronics</w:t>
              </w:r>
              <w:r w:rsidRPr="008C3AC8">
                <w:rPr>
                  <w:rPrChange w:id="3954" w:author="vopatrilova" w:date="2018-11-22T10:50:00Z">
                    <w:rPr>
                      <w:color w:val="0000FF" w:themeColor="hyperlink"/>
                      <w:sz w:val="22"/>
                      <w:u w:val="single"/>
                    </w:rPr>
                  </w:rPrChange>
                </w:rPr>
                <w:t>, Chapman &amp;Hall1991. ISBN 0-412-58290-2</w:t>
              </w:r>
            </w:moveTo>
          </w:p>
          <w:moveToRangeEnd w:id="3950"/>
          <w:p w:rsidR="000A6BFE" w:rsidRPr="00131B31" w:rsidRDefault="000A6BFE" w:rsidP="0010688A">
            <w:pPr>
              <w:rPr>
                <w:rPrChange w:id="3955" w:author="vopatrilova" w:date="2018-11-22T10:50:00Z">
                  <w:rPr>
                    <w:sz w:val="22"/>
                  </w:rPr>
                </w:rPrChange>
              </w:rPr>
            </w:pPr>
          </w:p>
          <w:p w:rsidR="00982B32" w:rsidRPr="00131B31" w:rsidRDefault="008C3AC8" w:rsidP="0010688A">
            <w:pPr>
              <w:rPr>
                <w:b/>
                <w:rPrChange w:id="3956" w:author="vopatrilova" w:date="2018-11-22T10:50:00Z">
                  <w:rPr>
                    <w:b/>
                    <w:sz w:val="22"/>
                  </w:rPr>
                </w:rPrChange>
              </w:rPr>
            </w:pPr>
            <w:r w:rsidRPr="008C3AC8">
              <w:rPr>
                <w:b/>
                <w:rPrChange w:id="3957" w:author="vopatrilova" w:date="2018-11-22T10:50:00Z">
                  <w:rPr>
                    <w:b/>
                    <w:color w:val="0000FF" w:themeColor="hyperlink"/>
                    <w:sz w:val="22"/>
                    <w:u w:val="single"/>
                  </w:rPr>
                </w:rPrChange>
              </w:rPr>
              <w:t>Doporučená literatura:</w:t>
            </w:r>
          </w:p>
          <w:p w:rsidR="000A6BFE" w:rsidRPr="00131B31" w:rsidRDefault="008C3AC8">
            <w:pPr>
              <w:rPr>
                <w:ins w:id="3958" w:author="vopatrilova" w:date="2018-11-19T12:50:00Z"/>
              </w:rPr>
              <w:pPrChange w:id="3959" w:author="Jiří Vojtěšek" w:date="2018-11-22T22:42:00Z">
                <w:pPr>
                  <w:ind w:left="1231" w:hanging="1191"/>
                </w:pPr>
              </w:pPrChange>
            </w:pPr>
            <w:moveFromRangeStart w:id="3960" w:author="vopatrilova" w:date="2018-11-19T12:50:00Z" w:name="move530395146"/>
            <w:moveFrom w:id="3961" w:author="vopatrilova" w:date="2018-11-19T12:50:00Z">
              <w:r w:rsidRPr="008C3AC8">
                <w:rPr>
                  <w:rPrChange w:id="3962" w:author="vopatrilova" w:date="2018-11-22T10:51:00Z">
                    <w:rPr>
                      <w:color w:val="0000FF" w:themeColor="hyperlink"/>
                      <w:sz w:val="22"/>
                      <w:u w:val="single"/>
                    </w:rPr>
                  </w:rPrChange>
                </w:rPr>
                <w:t xml:space="preserve">BRADLEY D.A &amp;kol.: </w:t>
              </w:r>
              <w:r w:rsidRPr="008C3AC8">
                <w:rPr>
                  <w:i/>
                  <w:rPrChange w:id="3963" w:author="vopatrilova" w:date="2018-11-22T10:51:00Z">
                    <w:rPr>
                      <w:i/>
                      <w:color w:val="0000FF" w:themeColor="hyperlink"/>
                      <w:sz w:val="22"/>
                      <w:u w:val="single"/>
                    </w:rPr>
                  </w:rPrChange>
                </w:rPr>
                <w:t>Machatronics</w:t>
              </w:r>
              <w:r w:rsidRPr="008C3AC8">
                <w:rPr>
                  <w:rPrChange w:id="3964" w:author="vopatrilova" w:date="2018-11-22T10:51:00Z">
                    <w:rPr>
                      <w:color w:val="0000FF" w:themeColor="hyperlink"/>
                      <w:sz w:val="22"/>
                      <w:u w:val="single"/>
                    </w:rPr>
                  </w:rPrChange>
                </w:rPr>
                <w:t>, Chapman &amp;Hall1991. ISBN 0-412-58290-</w:t>
              </w:r>
              <w:del w:id="3965" w:author="vopatrilova" w:date="2018-11-19T12:50:00Z">
                <w:r w:rsidRPr="008C3AC8">
                  <w:rPr>
                    <w:rPrChange w:id="3966" w:author="vopatrilova" w:date="2018-11-22T10:51:00Z">
                      <w:rPr>
                        <w:color w:val="0000FF" w:themeColor="hyperlink"/>
                        <w:sz w:val="22"/>
                        <w:u w:val="single"/>
                      </w:rPr>
                    </w:rPrChange>
                  </w:rPr>
                  <w:delText>2</w:delText>
                </w:r>
              </w:del>
            </w:moveFrom>
            <w:moveFromRangeEnd w:id="3960"/>
            <w:ins w:id="3967" w:author="vopatrilova" w:date="2018-11-19T12:50:00Z">
              <w:r w:rsidRPr="008C3AC8">
                <w:rPr>
                  <w:rPrChange w:id="3968" w:author="vopatrilova" w:date="2018-11-22T10:51:00Z">
                    <w:rPr>
                      <w:b/>
                      <w:color w:val="0000FF" w:themeColor="hyperlink"/>
                      <w:u w:val="single"/>
                    </w:rPr>
                  </w:rPrChange>
                </w:rPr>
                <w:t xml:space="preserve"> </w:t>
              </w:r>
              <w:r w:rsidR="00882CE1" w:rsidRPr="00882CE1">
                <w:t>JAZAR</w:t>
              </w:r>
              <w:r w:rsidRPr="008C3AC8">
                <w:rPr>
                  <w:rPrChange w:id="3969" w:author="vopatrilova" w:date="2018-11-22T10:51:00Z">
                    <w:rPr>
                      <w:b/>
                      <w:color w:val="0000FF" w:themeColor="hyperlink"/>
                      <w:u w:val="single"/>
                    </w:rPr>
                  </w:rPrChange>
                </w:rPr>
                <w:t xml:space="preserve">, R. N.: </w:t>
              </w:r>
              <w:r w:rsidRPr="00882CE1">
                <w:rPr>
                  <w:i/>
                  <w:rPrChange w:id="3970" w:author="Jiří Vojtěšek" w:date="2018-11-22T22:42:00Z">
                    <w:rPr>
                      <w:b/>
                      <w:color w:val="0000FF" w:themeColor="hyperlink"/>
                      <w:u w:val="single"/>
                    </w:rPr>
                  </w:rPrChange>
                </w:rPr>
                <w:t>Theory of Applied Robotic: Kinematics, Dynamics, and Control</w:t>
              </w:r>
              <w:r w:rsidRPr="008C3AC8">
                <w:rPr>
                  <w:rPrChange w:id="3971" w:author="vopatrilova" w:date="2018-11-22T10:51:00Z">
                    <w:rPr>
                      <w:b/>
                      <w:color w:val="0000FF" w:themeColor="hyperlink"/>
                      <w:u w:val="single"/>
                    </w:rPr>
                  </w:rPrChange>
                </w:rPr>
                <w:t xml:space="preserve">, Springer </w:t>
              </w:r>
              <w:r w:rsidR="000A6BFE" w:rsidRPr="00131B31">
                <w:t>Science +      Business Media, LLC, New York, 2007, ISBN-13:978-0-387-32475-3</w:t>
              </w:r>
            </w:ins>
          </w:p>
          <w:p w:rsidR="003953E9" w:rsidRDefault="00882CE1">
            <w:pPr>
              <w:rPr>
                <w:ins w:id="3972" w:author="vopatrilova" w:date="2018-11-19T12:50:00Z"/>
                <w:b/>
              </w:rPr>
              <w:pPrChange w:id="3973" w:author="Jiří Vojtěšek" w:date="2018-11-22T22:42:00Z">
                <w:pPr>
                  <w:ind w:left="889" w:hanging="889"/>
                </w:pPr>
              </w:pPrChange>
            </w:pPr>
            <w:ins w:id="3974" w:author="vopatrilova" w:date="2018-11-19T12:50:00Z">
              <w:r w:rsidRPr="00882CE1">
                <w:t>CRITCHLOW</w:t>
              </w:r>
              <w:r w:rsidR="008C3AC8" w:rsidRPr="008C3AC8">
                <w:rPr>
                  <w:rPrChange w:id="3975" w:author="vopatrilova" w:date="2018-11-22T10:51:00Z">
                    <w:rPr>
                      <w:b/>
                      <w:color w:val="0000FF" w:themeColor="hyperlink"/>
                      <w:u w:val="single"/>
                    </w:rPr>
                  </w:rPrChange>
                </w:rPr>
                <w:t>, A. J.</w:t>
              </w:r>
              <w:r w:rsidR="000A6BFE" w:rsidRPr="00131B31">
                <w:rPr>
                  <w:b/>
                </w:rPr>
                <w:t xml:space="preserve"> </w:t>
              </w:r>
              <w:r w:rsidR="000A6BFE" w:rsidRPr="00882CE1">
                <w:rPr>
                  <w:i/>
                  <w:rPrChange w:id="3976" w:author="Jiří Vojtěšek" w:date="2018-11-22T22:42:00Z">
                    <w:rPr/>
                  </w:rPrChange>
                </w:rPr>
                <w:t>Introduction to Robotics</w:t>
              </w:r>
              <w:r w:rsidR="000A6BFE" w:rsidRPr="00131B31">
                <w:t>. New York : Macmillan, 1985. ISBN 0023255900</w:t>
              </w:r>
            </w:ins>
          </w:p>
          <w:p w:rsidR="000A6BFE" w:rsidRPr="00131B31" w:rsidDel="00131B31" w:rsidRDefault="000A6BFE" w:rsidP="00882CE1">
            <w:pPr>
              <w:rPr>
                <w:del w:id="3977" w:author="vopatrilova" w:date="2018-11-22T10:50:00Z"/>
                <w:rPrChange w:id="3978" w:author="vopatrilova" w:date="2018-11-22T10:50:00Z">
                  <w:rPr>
                    <w:del w:id="3979" w:author="vopatrilova" w:date="2018-11-22T10:50:00Z"/>
                    <w:sz w:val="22"/>
                  </w:rPr>
                </w:rPrChange>
              </w:rPr>
            </w:pPr>
          </w:p>
          <w:p w:rsidR="00982B32" w:rsidRPr="00131B31" w:rsidRDefault="008C3AC8">
            <w:pPr>
              <w:rPr>
                <w:rPrChange w:id="3980" w:author="vopatrilova" w:date="2018-11-22T10:50:00Z">
                  <w:rPr>
                    <w:sz w:val="22"/>
                  </w:rPr>
                </w:rPrChange>
              </w:rPr>
            </w:pPr>
            <w:r w:rsidRPr="008C3AC8">
              <w:rPr>
                <w:rPrChange w:id="3981" w:author="vopatrilova" w:date="2018-11-22T10:50:00Z">
                  <w:rPr>
                    <w:color w:val="0000FF" w:themeColor="hyperlink"/>
                    <w:sz w:val="22"/>
                    <w:u w:val="single"/>
                  </w:rPr>
                </w:rPrChange>
              </w:rPr>
              <w:t>Kompletní systém přednášek ve formátu *.pdf umístěných na LMS systému univerzity (Moodle).</w:t>
            </w:r>
          </w:p>
        </w:tc>
      </w:tr>
      <w:tr w:rsidR="00982B32" w:rsidTr="0010688A">
        <w:tc>
          <w:tcPr>
            <w:tcW w:w="10239"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 xml:space="preserve">22 </w:t>
            </w:r>
          </w:p>
        </w:tc>
        <w:tc>
          <w:tcPr>
            <w:tcW w:w="4563"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10239"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30"/>
        </w:trPr>
        <w:tc>
          <w:tcPr>
            <w:tcW w:w="10239" w:type="dxa"/>
            <w:gridSpan w:val="8"/>
          </w:tcPr>
          <w:p w:rsidR="00131B31" w:rsidRPr="00C557F3" w:rsidRDefault="00131B31" w:rsidP="00131B31">
            <w:pPr>
              <w:rPr>
                <w:ins w:id="3982" w:author="vopatrilova" w:date="2018-11-22T10:51:00Z"/>
              </w:rPr>
            </w:pPr>
            <w:ins w:id="3983" w:author="vopatrilova" w:date="2018-11-22T10:51:00Z">
              <w:r w:rsidRPr="00C557F3">
                <w:lastRenderedPageBreak/>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982B32" w:rsidRDefault="00982B32" w:rsidP="0010688A">
            <w:del w:id="3984" w:author="vopatrilova" w:date="2018-11-22T10:51:00Z">
              <w:r w:rsidRPr="00A56E6C" w:rsidDel="00131B31">
                <w:delText xml:space="preserve">Vyučující </w:delText>
              </w:r>
              <w:r w:rsidDel="00131B31">
                <w:delText xml:space="preserve">má </w:delText>
              </w:r>
              <w:r w:rsidRPr="00A56E6C" w:rsidDel="00131B31">
                <w:delText>na FAI m</w:delText>
              </w:r>
              <w:r w:rsidDel="00131B31">
                <w:delText>á</w:delText>
              </w:r>
              <w:r w:rsidRPr="00A56E6C" w:rsidDel="00131B31">
                <w:delText xml:space="preserve"> trvale vypsány a zveřejněny konzultace minimálně 2h/týden v rámci kterých mají možnosti konzultovat podrobněji probíranou látku. Dále mohou studenti komunikovat s vyučujícím pomocí e-mailu a LMS Moodle. </w:delText>
              </w:r>
            </w:del>
          </w:p>
        </w:tc>
      </w:tr>
    </w:tbl>
    <w:p w:rsidR="00873686" w:rsidRDefault="00873686">
      <w:pPr>
        <w:rPr>
          <w:ins w:id="3985" w:author="vopatrilova" w:date="2018-11-20T15:25:00Z"/>
        </w:rPr>
      </w:pPr>
      <w:ins w:id="3986" w:author="vopatrilova" w:date="2018-11-20T15:2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3987" w:author="vopatrilova" w:date="2018-11-20T15:25:00Z">
          <w:tblPr>
            <w:tblW w:w="1023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6"/>
        <w:gridCol w:w="567"/>
        <w:gridCol w:w="1134"/>
        <w:gridCol w:w="889"/>
        <w:gridCol w:w="816"/>
        <w:gridCol w:w="2156"/>
        <w:gridCol w:w="539"/>
        <w:gridCol w:w="668"/>
        <w:tblGridChange w:id="3988">
          <w:tblGrid>
            <w:gridCol w:w="3086"/>
            <w:gridCol w:w="567"/>
            <w:gridCol w:w="1134"/>
            <w:gridCol w:w="889"/>
            <w:gridCol w:w="816"/>
            <w:gridCol w:w="2156"/>
            <w:gridCol w:w="539"/>
            <w:gridCol w:w="668"/>
          </w:tblGrid>
        </w:tblGridChange>
      </w:tblGrid>
      <w:tr w:rsidR="00982B32" w:rsidTr="00873686">
        <w:trPr>
          <w:trHeight w:val="139"/>
          <w:trPrChange w:id="3989" w:author="vopatrilova" w:date="2018-11-20T15:25:00Z">
            <w:trPr>
              <w:wAfter w:w="384" w:type="dxa"/>
              <w:trHeight w:val="139"/>
            </w:trPr>
          </w:trPrChange>
        </w:trPr>
        <w:tc>
          <w:tcPr>
            <w:tcW w:w="9855" w:type="dxa"/>
            <w:gridSpan w:val="8"/>
            <w:tcBorders>
              <w:bottom w:val="double" w:sz="4" w:space="0" w:color="auto"/>
            </w:tcBorders>
            <w:shd w:val="clear" w:color="auto" w:fill="BDD6EE"/>
            <w:tcPrChange w:id="3990" w:author="vopatrilova" w:date="2018-11-20T15:25:00Z">
              <w:tcPr>
                <w:tcW w:w="9855" w:type="dxa"/>
                <w:gridSpan w:val="8"/>
                <w:tcBorders>
                  <w:bottom w:val="double" w:sz="4" w:space="0" w:color="auto"/>
                </w:tcBorders>
                <w:shd w:val="clear" w:color="auto" w:fill="BDD6EE"/>
              </w:tcPr>
            </w:tcPrChang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873686">
        <w:trPr>
          <w:trPrChange w:id="3991" w:author="vopatrilova" w:date="2018-11-20T15:25:00Z">
            <w:trPr>
              <w:wAfter w:w="384" w:type="dxa"/>
            </w:trPr>
          </w:trPrChange>
        </w:trPr>
        <w:tc>
          <w:tcPr>
            <w:tcW w:w="3086" w:type="dxa"/>
            <w:tcBorders>
              <w:top w:val="double" w:sz="4" w:space="0" w:color="auto"/>
            </w:tcBorders>
            <w:shd w:val="clear" w:color="auto" w:fill="F7CAAC"/>
            <w:tcPrChange w:id="3992" w:author="vopatrilova" w:date="2018-11-20T15:25:00Z">
              <w:tcPr>
                <w:tcW w:w="3086" w:type="dxa"/>
                <w:tcBorders>
                  <w:top w:val="double" w:sz="4" w:space="0" w:color="auto"/>
                </w:tcBorders>
                <w:shd w:val="clear" w:color="auto" w:fill="F7CAAC"/>
              </w:tcPr>
            </w:tcPrChange>
          </w:tcPr>
          <w:p w:rsidR="00982B32" w:rsidRDefault="00982B32" w:rsidP="0010688A">
            <w:pPr>
              <w:jc w:val="both"/>
              <w:rPr>
                <w:b/>
              </w:rPr>
            </w:pPr>
            <w:r>
              <w:rPr>
                <w:b/>
              </w:rPr>
              <w:t>Název studijního předmětu</w:t>
            </w:r>
          </w:p>
        </w:tc>
        <w:tc>
          <w:tcPr>
            <w:tcW w:w="6769" w:type="dxa"/>
            <w:gridSpan w:val="7"/>
            <w:tcBorders>
              <w:top w:val="double" w:sz="4" w:space="0" w:color="auto"/>
            </w:tcBorders>
            <w:tcPrChange w:id="3993" w:author="vopatrilova" w:date="2018-11-20T15:25:00Z">
              <w:tcPr>
                <w:tcW w:w="6769" w:type="dxa"/>
                <w:gridSpan w:val="7"/>
                <w:tcBorders>
                  <w:top w:val="double" w:sz="4" w:space="0" w:color="auto"/>
                </w:tcBorders>
              </w:tcPr>
            </w:tcPrChange>
          </w:tcPr>
          <w:p w:rsidR="00982B32" w:rsidRPr="004F59BF" w:rsidRDefault="00982B32" w:rsidP="0010688A">
            <w:pPr>
              <w:jc w:val="both"/>
              <w:rPr>
                <w:b/>
              </w:rPr>
            </w:pPr>
            <w:bookmarkStart w:id="3994" w:name="mechatronickeSystemyPA"/>
            <w:r>
              <w:t>Mechatronické systémy</w:t>
            </w:r>
            <w:bookmarkEnd w:id="3994"/>
          </w:p>
        </w:tc>
      </w:tr>
      <w:tr w:rsidR="00982B32" w:rsidTr="00873686">
        <w:trPr>
          <w:trPrChange w:id="3995" w:author="vopatrilova" w:date="2018-11-20T15:25:00Z">
            <w:trPr>
              <w:wAfter w:w="384" w:type="dxa"/>
            </w:trPr>
          </w:trPrChange>
        </w:trPr>
        <w:tc>
          <w:tcPr>
            <w:tcW w:w="3086" w:type="dxa"/>
            <w:shd w:val="clear" w:color="auto" w:fill="F7CAAC"/>
            <w:tcPrChange w:id="3996" w:author="vopatrilova" w:date="2018-11-20T15:25:00Z">
              <w:tcPr>
                <w:tcW w:w="3086" w:type="dxa"/>
                <w:shd w:val="clear" w:color="auto" w:fill="F7CAAC"/>
              </w:tcPr>
            </w:tcPrChange>
          </w:tcPr>
          <w:p w:rsidR="00982B32" w:rsidRDefault="00982B32" w:rsidP="0010688A">
            <w:pPr>
              <w:jc w:val="both"/>
              <w:rPr>
                <w:b/>
              </w:rPr>
            </w:pPr>
            <w:r>
              <w:rPr>
                <w:b/>
              </w:rPr>
              <w:t>Typ předmětu</w:t>
            </w:r>
          </w:p>
        </w:tc>
        <w:tc>
          <w:tcPr>
            <w:tcW w:w="3406" w:type="dxa"/>
            <w:gridSpan w:val="4"/>
            <w:tcPrChange w:id="3997" w:author="vopatrilova" w:date="2018-11-20T15:25:00Z">
              <w:tcPr>
                <w:tcW w:w="3406" w:type="dxa"/>
                <w:gridSpan w:val="4"/>
              </w:tcPr>
            </w:tcPrChange>
          </w:tcPr>
          <w:p w:rsidR="00982B32" w:rsidRDefault="00982B32" w:rsidP="0010688A">
            <w:pPr>
              <w:jc w:val="both"/>
            </w:pPr>
            <w:r>
              <w:t>Povinný „</w:t>
            </w:r>
            <w:del w:id="3998" w:author="Vladimír Vašek" w:date="2018-11-22T12:33:00Z">
              <w:r w:rsidDel="00CD3B1D">
                <w:delText>PZ</w:delText>
              </w:r>
            </w:del>
            <w:ins w:id="3999" w:author="Vladimír Vašek" w:date="2018-11-22T12:33:00Z">
              <w:r w:rsidR="00CD3B1D">
                <w:t>ZT</w:t>
              </w:r>
            </w:ins>
            <w:r>
              <w:t>“ pro specializaci:</w:t>
            </w:r>
          </w:p>
          <w:p w:rsidR="00982B32" w:rsidRDefault="00982B32" w:rsidP="0010688A">
            <w:pPr>
              <w:jc w:val="both"/>
            </w:pPr>
            <w:r>
              <w:t>Průmyslová automatizace</w:t>
            </w:r>
          </w:p>
        </w:tc>
        <w:tc>
          <w:tcPr>
            <w:tcW w:w="2695" w:type="dxa"/>
            <w:gridSpan w:val="2"/>
            <w:shd w:val="clear" w:color="auto" w:fill="F7CAAC"/>
            <w:tcPrChange w:id="4000" w:author="vopatrilova" w:date="2018-11-20T15:25:00Z">
              <w:tcPr>
                <w:tcW w:w="2695" w:type="dxa"/>
                <w:gridSpan w:val="2"/>
                <w:shd w:val="clear" w:color="auto" w:fill="F7CAAC"/>
              </w:tcPr>
            </w:tcPrChange>
          </w:tcPr>
          <w:p w:rsidR="00982B32" w:rsidRDefault="00982B32" w:rsidP="0010688A">
            <w:pPr>
              <w:jc w:val="both"/>
            </w:pPr>
            <w:r>
              <w:rPr>
                <w:b/>
              </w:rPr>
              <w:t>doporučený ročník / semestr</w:t>
            </w:r>
          </w:p>
        </w:tc>
        <w:tc>
          <w:tcPr>
            <w:tcW w:w="668" w:type="dxa"/>
            <w:tcPrChange w:id="4001" w:author="vopatrilova" w:date="2018-11-20T15:25:00Z">
              <w:tcPr>
                <w:tcW w:w="668" w:type="dxa"/>
              </w:tcPr>
            </w:tcPrChange>
          </w:tcPr>
          <w:p w:rsidR="00982B32" w:rsidRDefault="00982B32" w:rsidP="0010688A">
            <w:pPr>
              <w:jc w:val="both"/>
            </w:pPr>
            <w:r>
              <w:t>3/Z</w:t>
            </w:r>
          </w:p>
        </w:tc>
      </w:tr>
      <w:tr w:rsidR="00982B32" w:rsidTr="00873686">
        <w:trPr>
          <w:trPrChange w:id="4002" w:author="vopatrilova" w:date="2018-11-20T15:25:00Z">
            <w:trPr>
              <w:wAfter w:w="384" w:type="dxa"/>
            </w:trPr>
          </w:trPrChange>
        </w:trPr>
        <w:tc>
          <w:tcPr>
            <w:tcW w:w="3086" w:type="dxa"/>
            <w:shd w:val="clear" w:color="auto" w:fill="F7CAAC"/>
            <w:tcPrChange w:id="4003" w:author="vopatrilova" w:date="2018-11-20T15:25:00Z">
              <w:tcPr>
                <w:tcW w:w="3086" w:type="dxa"/>
                <w:shd w:val="clear" w:color="auto" w:fill="F7CAAC"/>
              </w:tcPr>
            </w:tcPrChange>
          </w:tcPr>
          <w:p w:rsidR="00982B32" w:rsidRDefault="00982B32" w:rsidP="0010688A">
            <w:pPr>
              <w:jc w:val="both"/>
              <w:rPr>
                <w:b/>
              </w:rPr>
            </w:pPr>
            <w:r>
              <w:rPr>
                <w:b/>
              </w:rPr>
              <w:t>Rozsah studijního předmětu</w:t>
            </w:r>
          </w:p>
        </w:tc>
        <w:tc>
          <w:tcPr>
            <w:tcW w:w="1701" w:type="dxa"/>
            <w:gridSpan w:val="2"/>
            <w:tcPrChange w:id="4004" w:author="vopatrilova" w:date="2018-11-20T15:25:00Z">
              <w:tcPr>
                <w:tcW w:w="1701" w:type="dxa"/>
                <w:gridSpan w:val="2"/>
              </w:tcPr>
            </w:tcPrChange>
          </w:tcPr>
          <w:p w:rsidR="00982B32" w:rsidRDefault="00982B32" w:rsidP="0010688A">
            <w:pPr>
              <w:jc w:val="both"/>
            </w:pPr>
            <w:r>
              <w:t>28p+28c</w:t>
            </w:r>
          </w:p>
        </w:tc>
        <w:tc>
          <w:tcPr>
            <w:tcW w:w="889" w:type="dxa"/>
            <w:shd w:val="clear" w:color="auto" w:fill="F7CAAC"/>
            <w:tcPrChange w:id="4005" w:author="vopatrilova" w:date="2018-11-20T15:25:00Z">
              <w:tcPr>
                <w:tcW w:w="889" w:type="dxa"/>
                <w:shd w:val="clear" w:color="auto" w:fill="F7CAAC"/>
              </w:tcPr>
            </w:tcPrChange>
          </w:tcPr>
          <w:p w:rsidR="00982B32" w:rsidRDefault="00982B32" w:rsidP="0010688A">
            <w:pPr>
              <w:jc w:val="both"/>
              <w:rPr>
                <w:b/>
              </w:rPr>
            </w:pPr>
            <w:r>
              <w:rPr>
                <w:b/>
              </w:rPr>
              <w:t xml:space="preserve">hod. </w:t>
            </w:r>
          </w:p>
        </w:tc>
        <w:tc>
          <w:tcPr>
            <w:tcW w:w="816" w:type="dxa"/>
            <w:tcPrChange w:id="4006" w:author="vopatrilova" w:date="2018-11-20T15:25:00Z">
              <w:tcPr>
                <w:tcW w:w="816" w:type="dxa"/>
              </w:tcPr>
            </w:tcPrChange>
          </w:tcPr>
          <w:p w:rsidR="00982B32" w:rsidRDefault="00982B32" w:rsidP="0010688A">
            <w:pPr>
              <w:jc w:val="both"/>
            </w:pPr>
          </w:p>
        </w:tc>
        <w:tc>
          <w:tcPr>
            <w:tcW w:w="2156" w:type="dxa"/>
            <w:shd w:val="clear" w:color="auto" w:fill="F7CAAC"/>
            <w:tcPrChange w:id="4007" w:author="vopatrilova" w:date="2018-11-20T15:25:00Z">
              <w:tcPr>
                <w:tcW w:w="2156" w:type="dxa"/>
                <w:shd w:val="clear" w:color="auto" w:fill="F7CAAC"/>
              </w:tcPr>
            </w:tcPrChange>
          </w:tcPr>
          <w:p w:rsidR="00982B32" w:rsidRDefault="00982B32" w:rsidP="0010688A">
            <w:pPr>
              <w:jc w:val="both"/>
              <w:rPr>
                <w:b/>
              </w:rPr>
            </w:pPr>
            <w:r>
              <w:rPr>
                <w:b/>
              </w:rPr>
              <w:t>kreditů</w:t>
            </w:r>
          </w:p>
        </w:tc>
        <w:tc>
          <w:tcPr>
            <w:tcW w:w="1207" w:type="dxa"/>
            <w:gridSpan w:val="2"/>
            <w:tcPrChange w:id="4008" w:author="vopatrilova" w:date="2018-11-20T15:25:00Z">
              <w:tcPr>
                <w:tcW w:w="1207" w:type="dxa"/>
                <w:gridSpan w:val="2"/>
              </w:tcPr>
            </w:tcPrChange>
          </w:tcPr>
          <w:p w:rsidR="00982B32" w:rsidRDefault="00982B32" w:rsidP="0010688A">
            <w:pPr>
              <w:jc w:val="both"/>
            </w:pPr>
            <w:r>
              <w:t>5</w:t>
            </w:r>
          </w:p>
        </w:tc>
      </w:tr>
      <w:tr w:rsidR="00982B32" w:rsidTr="00873686">
        <w:trPr>
          <w:trPrChange w:id="4009" w:author="vopatrilova" w:date="2018-11-20T15:25:00Z">
            <w:trPr>
              <w:wAfter w:w="384" w:type="dxa"/>
            </w:trPr>
          </w:trPrChange>
        </w:trPr>
        <w:tc>
          <w:tcPr>
            <w:tcW w:w="3086" w:type="dxa"/>
            <w:shd w:val="clear" w:color="auto" w:fill="F7CAAC"/>
            <w:tcPrChange w:id="4010" w:author="vopatrilova" w:date="2018-11-20T15:25:00Z">
              <w:tcPr>
                <w:tcW w:w="3086" w:type="dxa"/>
                <w:shd w:val="clear" w:color="auto" w:fill="F7CAAC"/>
              </w:tcPr>
            </w:tcPrChange>
          </w:tcPr>
          <w:p w:rsidR="00982B32" w:rsidRDefault="00982B32" w:rsidP="0010688A">
            <w:pPr>
              <w:jc w:val="both"/>
              <w:rPr>
                <w:b/>
                <w:sz w:val="22"/>
              </w:rPr>
            </w:pPr>
            <w:r>
              <w:rPr>
                <w:b/>
              </w:rPr>
              <w:t>Prerekvizity, korekvizity, ekvivalence</w:t>
            </w:r>
          </w:p>
        </w:tc>
        <w:tc>
          <w:tcPr>
            <w:tcW w:w="6769" w:type="dxa"/>
            <w:gridSpan w:val="7"/>
            <w:tcPrChange w:id="4011" w:author="vopatrilova" w:date="2018-11-20T15:25:00Z">
              <w:tcPr>
                <w:tcW w:w="6769" w:type="dxa"/>
                <w:gridSpan w:val="7"/>
              </w:tcPr>
            </w:tcPrChange>
          </w:tcPr>
          <w:p w:rsidR="00982B32" w:rsidRDefault="00982B32" w:rsidP="0010688A">
            <w:pPr>
              <w:jc w:val="both"/>
            </w:pPr>
            <w:r w:rsidRPr="0091122B">
              <w:t xml:space="preserve">Předpokládaná je středoškolská znalost vektorového počtu v 2D a 3D. Práce s PC. Základní znalosti z mechaniky a lineárních obyčejných diferenciálních rovnic 1. a 2. řádu, získané v průběhu předchozího studia oboru. </w:t>
            </w:r>
            <w:r>
              <w:t>Dále je předpokládaná znalost základů automatizace – lineární systémy</w:t>
            </w:r>
          </w:p>
        </w:tc>
      </w:tr>
      <w:tr w:rsidR="00982B32" w:rsidTr="00873686">
        <w:trPr>
          <w:trPrChange w:id="4012" w:author="vopatrilova" w:date="2018-11-20T15:25:00Z">
            <w:trPr>
              <w:wAfter w:w="384" w:type="dxa"/>
            </w:trPr>
          </w:trPrChange>
        </w:trPr>
        <w:tc>
          <w:tcPr>
            <w:tcW w:w="3086" w:type="dxa"/>
            <w:shd w:val="clear" w:color="auto" w:fill="F7CAAC"/>
            <w:tcPrChange w:id="4013" w:author="vopatrilova" w:date="2018-11-20T15:25:00Z">
              <w:tcPr>
                <w:tcW w:w="3086" w:type="dxa"/>
                <w:shd w:val="clear" w:color="auto" w:fill="F7CAAC"/>
              </w:tcPr>
            </w:tcPrChange>
          </w:tcPr>
          <w:p w:rsidR="00982B32" w:rsidRDefault="00982B32" w:rsidP="0010688A">
            <w:pPr>
              <w:jc w:val="both"/>
              <w:rPr>
                <w:b/>
              </w:rPr>
            </w:pPr>
            <w:r>
              <w:rPr>
                <w:b/>
              </w:rPr>
              <w:t>Způsob ověření studijních výsledků</w:t>
            </w:r>
          </w:p>
        </w:tc>
        <w:tc>
          <w:tcPr>
            <w:tcW w:w="3406" w:type="dxa"/>
            <w:gridSpan w:val="4"/>
            <w:tcPrChange w:id="4014" w:author="vopatrilova" w:date="2018-11-20T15:25:00Z">
              <w:tcPr>
                <w:tcW w:w="3406" w:type="dxa"/>
                <w:gridSpan w:val="4"/>
              </w:tcPr>
            </w:tcPrChange>
          </w:tcPr>
          <w:p w:rsidR="00982B32" w:rsidRDefault="00982B32" w:rsidP="0010688A">
            <w:pPr>
              <w:jc w:val="both"/>
            </w:pPr>
            <w:r>
              <w:t>Zápočet, zkouška</w:t>
            </w:r>
          </w:p>
        </w:tc>
        <w:tc>
          <w:tcPr>
            <w:tcW w:w="2156" w:type="dxa"/>
            <w:shd w:val="clear" w:color="auto" w:fill="F7CAAC"/>
            <w:tcPrChange w:id="4015" w:author="vopatrilova" w:date="2018-11-20T15:25:00Z">
              <w:tcPr>
                <w:tcW w:w="2156" w:type="dxa"/>
                <w:shd w:val="clear" w:color="auto" w:fill="F7CAAC"/>
              </w:tcPr>
            </w:tcPrChange>
          </w:tcPr>
          <w:p w:rsidR="00982B32" w:rsidRDefault="00982B32" w:rsidP="0010688A">
            <w:pPr>
              <w:jc w:val="both"/>
              <w:rPr>
                <w:b/>
              </w:rPr>
            </w:pPr>
            <w:r>
              <w:rPr>
                <w:b/>
              </w:rPr>
              <w:t>Forma výuky</w:t>
            </w:r>
          </w:p>
        </w:tc>
        <w:tc>
          <w:tcPr>
            <w:tcW w:w="1207" w:type="dxa"/>
            <w:gridSpan w:val="2"/>
            <w:tcPrChange w:id="4016" w:author="vopatrilova" w:date="2018-11-20T15:25:00Z">
              <w:tcPr>
                <w:tcW w:w="1207" w:type="dxa"/>
                <w:gridSpan w:val="2"/>
              </w:tcPr>
            </w:tcPrChange>
          </w:tcPr>
          <w:p w:rsidR="00982B32" w:rsidRDefault="00982B32" w:rsidP="0010688A">
            <w:pPr>
              <w:jc w:val="both"/>
            </w:pPr>
            <w:r>
              <w:t>Přednášky, cvičení</w:t>
            </w:r>
          </w:p>
        </w:tc>
      </w:tr>
      <w:tr w:rsidR="00982B32" w:rsidTr="00873686">
        <w:trPr>
          <w:trPrChange w:id="4017" w:author="vopatrilova" w:date="2018-11-20T15:25:00Z">
            <w:trPr>
              <w:wAfter w:w="384" w:type="dxa"/>
            </w:trPr>
          </w:trPrChange>
        </w:trPr>
        <w:tc>
          <w:tcPr>
            <w:tcW w:w="3086" w:type="dxa"/>
            <w:shd w:val="clear" w:color="auto" w:fill="F7CAAC"/>
            <w:tcPrChange w:id="4018" w:author="vopatrilova" w:date="2018-11-20T15:25:00Z">
              <w:tcPr>
                <w:tcW w:w="3086" w:type="dxa"/>
                <w:shd w:val="clear" w:color="auto" w:fill="F7CAAC"/>
              </w:tcPr>
            </w:tcPrChange>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Change w:id="4019" w:author="vopatrilova" w:date="2018-11-20T15:25:00Z">
              <w:tcPr>
                <w:tcW w:w="6769" w:type="dxa"/>
                <w:gridSpan w:val="7"/>
                <w:tcBorders>
                  <w:bottom w:val="nil"/>
                </w:tcBorders>
              </w:tcPr>
            </w:tcPrChange>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ind w:left="227" w:hanging="227"/>
              <w:jc w:val="both"/>
            </w:pPr>
            <w:r>
              <w:t xml:space="preserve">3. Úspěšné a samostatné vypracování všech zadaných sem. prací v průběhu semestru. </w:t>
            </w:r>
          </w:p>
          <w:p w:rsidR="00982B32" w:rsidRDefault="00982B32" w:rsidP="0010688A">
            <w:pPr>
              <w:ind w:left="213" w:hanging="213"/>
              <w:jc w:val="both"/>
            </w:pPr>
            <w:r>
              <w:t>4. Prokázání úspěšného zvládnutí probírané tématiky a výpočtových dovedností při písemném testu.</w:t>
            </w:r>
          </w:p>
        </w:tc>
      </w:tr>
      <w:tr w:rsidR="00982B32" w:rsidTr="00873686">
        <w:trPr>
          <w:trHeight w:val="554"/>
          <w:trPrChange w:id="4020" w:author="vopatrilova" w:date="2018-11-20T15:25:00Z">
            <w:trPr>
              <w:wAfter w:w="384" w:type="dxa"/>
              <w:trHeight w:val="554"/>
            </w:trPr>
          </w:trPrChange>
        </w:trPr>
        <w:tc>
          <w:tcPr>
            <w:tcW w:w="9855" w:type="dxa"/>
            <w:gridSpan w:val="8"/>
            <w:tcBorders>
              <w:top w:val="nil"/>
            </w:tcBorders>
            <w:tcPrChange w:id="4021" w:author="vopatrilova" w:date="2018-11-20T15:25:00Z">
              <w:tcPr>
                <w:tcW w:w="9855" w:type="dxa"/>
                <w:gridSpan w:val="8"/>
                <w:tcBorders>
                  <w:top w:val="nil"/>
                </w:tcBorders>
              </w:tcPr>
            </w:tcPrChange>
          </w:tcPr>
          <w:p w:rsidR="00982B32" w:rsidRDefault="00982B32" w:rsidP="0010688A">
            <w:pPr>
              <w:jc w:val="both"/>
            </w:pPr>
          </w:p>
        </w:tc>
      </w:tr>
      <w:tr w:rsidR="00982B32" w:rsidTr="00873686">
        <w:trPr>
          <w:trHeight w:val="197"/>
          <w:trPrChange w:id="4022" w:author="vopatrilova" w:date="2018-11-20T15:25:00Z">
            <w:trPr>
              <w:wAfter w:w="384" w:type="dxa"/>
              <w:trHeight w:val="197"/>
            </w:trPr>
          </w:trPrChange>
        </w:trPr>
        <w:tc>
          <w:tcPr>
            <w:tcW w:w="3086" w:type="dxa"/>
            <w:tcBorders>
              <w:top w:val="nil"/>
            </w:tcBorders>
            <w:shd w:val="clear" w:color="auto" w:fill="F7CAAC"/>
            <w:tcPrChange w:id="4023" w:author="vopatrilova" w:date="2018-11-20T15:25:00Z">
              <w:tcPr>
                <w:tcW w:w="3086" w:type="dxa"/>
                <w:tcBorders>
                  <w:top w:val="nil"/>
                </w:tcBorders>
                <w:shd w:val="clear" w:color="auto" w:fill="F7CAAC"/>
              </w:tcPr>
            </w:tcPrChange>
          </w:tcPr>
          <w:p w:rsidR="00982B32" w:rsidRDefault="00982B32" w:rsidP="0010688A">
            <w:pPr>
              <w:jc w:val="both"/>
              <w:rPr>
                <w:b/>
              </w:rPr>
            </w:pPr>
            <w:r>
              <w:rPr>
                <w:b/>
              </w:rPr>
              <w:t>Garant předmětu</w:t>
            </w:r>
          </w:p>
        </w:tc>
        <w:tc>
          <w:tcPr>
            <w:tcW w:w="6769" w:type="dxa"/>
            <w:gridSpan w:val="7"/>
            <w:tcBorders>
              <w:top w:val="nil"/>
            </w:tcBorders>
            <w:tcPrChange w:id="4024" w:author="vopatrilova" w:date="2018-11-20T15:25:00Z">
              <w:tcPr>
                <w:tcW w:w="6769" w:type="dxa"/>
                <w:gridSpan w:val="7"/>
                <w:tcBorders>
                  <w:top w:val="nil"/>
                </w:tcBorders>
              </w:tcPr>
            </w:tcPrChange>
          </w:tcPr>
          <w:p w:rsidR="00982B32" w:rsidRDefault="00982B32" w:rsidP="0010688A">
            <w:pPr>
              <w:jc w:val="both"/>
            </w:pPr>
            <w:r>
              <w:t>doc RNDr. Ing. Zdeněk Úředníček, CSc.</w:t>
            </w:r>
          </w:p>
        </w:tc>
      </w:tr>
      <w:tr w:rsidR="00982B32" w:rsidTr="00873686">
        <w:trPr>
          <w:trHeight w:val="243"/>
          <w:trPrChange w:id="4025" w:author="vopatrilova" w:date="2018-11-20T15:25:00Z">
            <w:trPr>
              <w:wAfter w:w="384" w:type="dxa"/>
              <w:trHeight w:val="243"/>
            </w:trPr>
          </w:trPrChange>
        </w:trPr>
        <w:tc>
          <w:tcPr>
            <w:tcW w:w="3086" w:type="dxa"/>
            <w:tcBorders>
              <w:top w:val="nil"/>
            </w:tcBorders>
            <w:shd w:val="clear" w:color="auto" w:fill="F7CAAC"/>
            <w:tcPrChange w:id="4026" w:author="vopatrilova" w:date="2018-11-20T15:25:00Z">
              <w:tcPr>
                <w:tcW w:w="3086" w:type="dxa"/>
                <w:tcBorders>
                  <w:top w:val="nil"/>
                </w:tcBorders>
                <w:shd w:val="clear" w:color="auto" w:fill="F7CAAC"/>
              </w:tcPr>
            </w:tcPrChange>
          </w:tcPr>
          <w:p w:rsidR="00982B32" w:rsidRDefault="00982B32" w:rsidP="0010688A">
            <w:pPr>
              <w:jc w:val="both"/>
              <w:rPr>
                <w:b/>
              </w:rPr>
            </w:pPr>
            <w:r>
              <w:rPr>
                <w:b/>
              </w:rPr>
              <w:t>Zapojení garanta do výuky předmětu</w:t>
            </w:r>
          </w:p>
        </w:tc>
        <w:tc>
          <w:tcPr>
            <w:tcW w:w="6769" w:type="dxa"/>
            <w:gridSpan w:val="7"/>
            <w:tcBorders>
              <w:top w:val="nil"/>
            </w:tcBorders>
            <w:tcPrChange w:id="4027" w:author="vopatrilova" w:date="2018-11-20T15:25:00Z">
              <w:tcPr>
                <w:tcW w:w="6769" w:type="dxa"/>
                <w:gridSpan w:val="7"/>
                <w:tcBorders>
                  <w:top w:val="nil"/>
                </w:tcBorders>
              </w:tcPr>
            </w:tcPrChange>
          </w:tcPr>
          <w:p w:rsidR="00982B32" w:rsidRDefault="00982B32" w:rsidP="0010688A">
            <w:pPr>
              <w:jc w:val="both"/>
            </w:pPr>
            <w:r>
              <w:t xml:space="preserve">Metodicky, přednáší </w:t>
            </w:r>
          </w:p>
        </w:tc>
      </w:tr>
      <w:tr w:rsidR="00982B32" w:rsidTr="00873686">
        <w:trPr>
          <w:trPrChange w:id="4028" w:author="vopatrilova" w:date="2018-11-20T15:25:00Z">
            <w:trPr>
              <w:wAfter w:w="384" w:type="dxa"/>
            </w:trPr>
          </w:trPrChange>
        </w:trPr>
        <w:tc>
          <w:tcPr>
            <w:tcW w:w="3086" w:type="dxa"/>
            <w:shd w:val="clear" w:color="auto" w:fill="F7CAAC"/>
            <w:tcPrChange w:id="4029" w:author="vopatrilova" w:date="2018-11-20T15:25:00Z">
              <w:tcPr>
                <w:tcW w:w="3086" w:type="dxa"/>
                <w:shd w:val="clear" w:color="auto" w:fill="F7CAAC"/>
              </w:tcPr>
            </w:tcPrChange>
          </w:tcPr>
          <w:p w:rsidR="00982B32" w:rsidRDefault="00982B32" w:rsidP="0010688A">
            <w:pPr>
              <w:jc w:val="both"/>
              <w:rPr>
                <w:b/>
              </w:rPr>
            </w:pPr>
            <w:r>
              <w:rPr>
                <w:b/>
              </w:rPr>
              <w:t>Vyučující</w:t>
            </w:r>
          </w:p>
        </w:tc>
        <w:tc>
          <w:tcPr>
            <w:tcW w:w="6769" w:type="dxa"/>
            <w:gridSpan w:val="7"/>
            <w:tcBorders>
              <w:bottom w:val="nil"/>
            </w:tcBorders>
            <w:tcPrChange w:id="4030" w:author="vopatrilova" w:date="2018-11-20T15:25:00Z">
              <w:tcPr>
                <w:tcW w:w="6769" w:type="dxa"/>
                <w:gridSpan w:val="7"/>
                <w:tcBorders>
                  <w:bottom w:val="nil"/>
                </w:tcBorders>
              </w:tcPr>
            </w:tcPrChange>
          </w:tcPr>
          <w:p w:rsidR="00982B32" w:rsidRDefault="00982B32" w:rsidP="0010688A">
            <w:pPr>
              <w:jc w:val="both"/>
            </w:pPr>
            <w:r>
              <w:t>doc RNDr. Ing. Zdeněk Úředníček, CSc. (přednášky 100%)</w:t>
            </w:r>
          </w:p>
        </w:tc>
      </w:tr>
      <w:tr w:rsidR="00982B32" w:rsidTr="00873686">
        <w:trPr>
          <w:trHeight w:val="554"/>
          <w:trPrChange w:id="4031" w:author="vopatrilova" w:date="2018-11-20T15:25:00Z">
            <w:trPr>
              <w:wAfter w:w="384" w:type="dxa"/>
              <w:trHeight w:val="554"/>
            </w:trPr>
          </w:trPrChange>
        </w:trPr>
        <w:tc>
          <w:tcPr>
            <w:tcW w:w="9855" w:type="dxa"/>
            <w:gridSpan w:val="8"/>
            <w:tcBorders>
              <w:top w:val="nil"/>
            </w:tcBorders>
            <w:tcPrChange w:id="4032" w:author="vopatrilova" w:date="2018-11-20T15:25:00Z">
              <w:tcPr>
                <w:tcW w:w="9855" w:type="dxa"/>
                <w:gridSpan w:val="8"/>
                <w:tcBorders>
                  <w:top w:val="nil"/>
                </w:tcBorders>
              </w:tcPr>
            </w:tcPrChange>
          </w:tcPr>
          <w:p w:rsidR="00982B32" w:rsidRDefault="00982B32" w:rsidP="0010688A">
            <w:pPr>
              <w:jc w:val="both"/>
            </w:pPr>
          </w:p>
        </w:tc>
      </w:tr>
      <w:tr w:rsidR="00982B32" w:rsidTr="00873686">
        <w:trPr>
          <w:trPrChange w:id="4033" w:author="vopatrilova" w:date="2018-11-20T15:25:00Z">
            <w:trPr>
              <w:wAfter w:w="384" w:type="dxa"/>
            </w:trPr>
          </w:trPrChange>
        </w:trPr>
        <w:tc>
          <w:tcPr>
            <w:tcW w:w="3086" w:type="dxa"/>
            <w:shd w:val="clear" w:color="auto" w:fill="F7CAAC"/>
            <w:tcPrChange w:id="4034" w:author="vopatrilova" w:date="2018-11-20T15:25:00Z">
              <w:tcPr>
                <w:tcW w:w="3086" w:type="dxa"/>
                <w:shd w:val="clear" w:color="auto" w:fill="F7CAAC"/>
              </w:tcPr>
            </w:tcPrChange>
          </w:tcPr>
          <w:p w:rsidR="00982B32" w:rsidRPr="008640EA" w:rsidRDefault="00982B32" w:rsidP="0010688A">
            <w:pPr>
              <w:jc w:val="both"/>
              <w:rPr>
                <w:b/>
              </w:rPr>
            </w:pPr>
            <w:r w:rsidRPr="008640EA">
              <w:rPr>
                <w:b/>
              </w:rPr>
              <w:t>Stručná anotace předmětu</w:t>
            </w:r>
          </w:p>
        </w:tc>
        <w:tc>
          <w:tcPr>
            <w:tcW w:w="6769" w:type="dxa"/>
            <w:gridSpan w:val="7"/>
            <w:tcBorders>
              <w:bottom w:val="nil"/>
            </w:tcBorders>
            <w:tcPrChange w:id="4035" w:author="vopatrilova" w:date="2018-11-20T15:25:00Z">
              <w:tcPr>
                <w:tcW w:w="6769" w:type="dxa"/>
                <w:gridSpan w:val="7"/>
                <w:tcBorders>
                  <w:bottom w:val="nil"/>
                </w:tcBorders>
              </w:tcPr>
            </w:tcPrChange>
          </w:tcPr>
          <w:p w:rsidR="00982B32" w:rsidRPr="008640EA" w:rsidRDefault="00982B32" w:rsidP="0010688A">
            <w:pPr>
              <w:jc w:val="both"/>
              <w:rPr>
                <w:noProof/>
              </w:rPr>
            </w:pPr>
          </w:p>
        </w:tc>
      </w:tr>
      <w:tr w:rsidR="00982B32" w:rsidTr="00873686">
        <w:trPr>
          <w:trHeight w:val="2372"/>
          <w:trPrChange w:id="4036" w:author="vopatrilova" w:date="2018-11-20T15:25:00Z">
            <w:trPr>
              <w:wAfter w:w="384" w:type="dxa"/>
              <w:trHeight w:val="2372"/>
            </w:trPr>
          </w:trPrChange>
        </w:trPr>
        <w:tc>
          <w:tcPr>
            <w:tcW w:w="9855" w:type="dxa"/>
            <w:gridSpan w:val="8"/>
            <w:tcBorders>
              <w:top w:val="nil"/>
              <w:bottom w:val="single" w:sz="12" w:space="0" w:color="auto"/>
            </w:tcBorders>
            <w:tcPrChange w:id="4037" w:author="vopatrilova" w:date="2018-11-20T15:25:00Z">
              <w:tcPr>
                <w:tcW w:w="9855" w:type="dxa"/>
                <w:gridSpan w:val="8"/>
                <w:tcBorders>
                  <w:top w:val="nil"/>
                  <w:bottom w:val="single" w:sz="12" w:space="0" w:color="auto"/>
                </w:tcBorders>
              </w:tcPr>
            </w:tcPrChange>
          </w:tcPr>
          <w:p w:rsidR="00982B32" w:rsidRPr="0091122B" w:rsidRDefault="00982B32" w:rsidP="0010688A">
            <w:pPr>
              <w:jc w:val="both"/>
            </w:pPr>
            <w:r w:rsidRPr="0091122B">
              <w:t>Absolvováním tohoto předmětu bude student schopen aplikovat získané znalosti a dovedností z oblasti popisu, chování simulace a řízení pohybu mechatronických systémů obecně a zvláště systémů robotických. Uplatní je v navazujících předmětech oboru</w:t>
            </w:r>
            <w:r>
              <w:t xml:space="preserve"> a</w:t>
            </w:r>
            <w:r w:rsidRPr="0091122B">
              <w:t xml:space="preserve"> Akčn</w:t>
            </w:r>
            <w:r>
              <w:t>í členy.</w:t>
            </w:r>
          </w:p>
          <w:p w:rsidR="00982B32" w:rsidRPr="008640EA" w:rsidRDefault="00982B32" w:rsidP="0010688A">
            <w:r w:rsidRPr="008640EA">
              <w:t>Témata:</w:t>
            </w:r>
          </w:p>
          <w:p w:rsidR="00982B32" w:rsidRPr="0091122B" w:rsidRDefault="00982B32" w:rsidP="0010688A">
            <w:pPr>
              <w:pStyle w:val="Odstavecseseznamem"/>
              <w:numPr>
                <w:ilvl w:val="0"/>
                <w:numId w:val="31"/>
              </w:numPr>
              <w:tabs>
                <w:tab w:val="left" w:pos="322"/>
              </w:tabs>
            </w:pPr>
            <w:r w:rsidRPr="0091122B">
              <w:t xml:space="preserve">Úvod, co je mechatronický systém, vztah mechatroniky a robotiky, historie robotů, historie mechatroniky, obecná definice robota. </w:t>
            </w:r>
          </w:p>
          <w:p w:rsidR="00982B32" w:rsidRPr="0091122B" w:rsidRDefault="00982B32" w:rsidP="0010688A">
            <w:pPr>
              <w:pStyle w:val="Odstavecseseznamem"/>
              <w:numPr>
                <w:ilvl w:val="0"/>
                <w:numId w:val="31"/>
              </w:numPr>
              <w:tabs>
                <w:tab w:val="left" w:pos="322"/>
              </w:tabs>
            </w:pPr>
            <w:r w:rsidRPr="0091122B">
              <w:t>Mechanický podsystém robota. Manipulátor, zápěstí, článek, kloub, stupeň volnosti a obecné principy vektorového popisů kinematiky mechanických systémů.</w:t>
            </w:r>
          </w:p>
          <w:p w:rsidR="00982B32" w:rsidRPr="0091122B" w:rsidRDefault="00982B32" w:rsidP="0010688A">
            <w:pPr>
              <w:pStyle w:val="Odstavecseseznamem"/>
              <w:numPr>
                <w:ilvl w:val="0"/>
                <w:numId w:val="31"/>
              </w:numPr>
              <w:tabs>
                <w:tab w:val="left" w:pos="322"/>
              </w:tabs>
            </w:pPr>
            <w:r w:rsidRPr="0091122B">
              <w:t>Nemechanické části mechatronického systému. Snímače, akční členy, hardware a software řídicích systémů.</w:t>
            </w:r>
          </w:p>
          <w:p w:rsidR="00982B32" w:rsidRPr="0091122B" w:rsidRDefault="00982B32" w:rsidP="0010688A">
            <w:pPr>
              <w:pStyle w:val="Odstavecseseznamem"/>
              <w:numPr>
                <w:ilvl w:val="0"/>
                <w:numId w:val="31"/>
              </w:numPr>
              <w:tabs>
                <w:tab w:val="left" w:pos="322"/>
              </w:tabs>
            </w:pPr>
            <w:r w:rsidRPr="0091122B">
              <w:t>Specifické snímače mechatronických systémů: Snímače polohy, rychlosti a zrychlení.</w:t>
            </w:r>
          </w:p>
          <w:p w:rsidR="00982B32" w:rsidRPr="0091122B" w:rsidRDefault="00982B32" w:rsidP="0010688A">
            <w:pPr>
              <w:pStyle w:val="Odstavecseseznamem"/>
              <w:numPr>
                <w:ilvl w:val="0"/>
                <w:numId w:val="31"/>
              </w:numPr>
              <w:tabs>
                <w:tab w:val="left" w:pos="322"/>
              </w:tabs>
            </w:pPr>
            <w:r w:rsidRPr="0091122B">
              <w:t>Základní typické pohyby mechanických struktur mechatronického systému a jejich kinematický popis.</w:t>
            </w:r>
          </w:p>
          <w:p w:rsidR="00982B32" w:rsidRPr="0091122B" w:rsidRDefault="00982B32" w:rsidP="0010688A">
            <w:pPr>
              <w:pStyle w:val="Odstavecseseznamem"/>
              <w:numPr>
                <w:ilvl w:val="0"/>
                <w:numId w:val="31"/>
              </w:numPr>
              <w:tabs>
                <w:tab w:val="left" w:pos="322"/>
              </w:tabs>
            </w:pPr>
            <w:r w:rsidRPr="0091122B">
              <w:t>Základní poznatky z pohybu hmotného bodu, vztah pohybu a síly. Popis soustavy 1. a 2. řádu. Pohybová rovnice.</w:t>
            </w:r>
          </w:p>
          <w:p w:rsidR="00982B32" w:rsidRPr="0091122B" w:rsidRDefault="00982B32" w:rsidP="0010688A">
            <w:pPr>
              <w:pStyle w:val="Odstavecseseznamem"/>
              <w:numPr>
                <w:ilvl w:val="0"/>
                <w:numId w:val="31"/>
              </w:numPr>
              <w:tabs>
                <w:tab w:val="left" w:pos="322"/>
              </w:tabs>
            </w:pPr>
            <w:r w:rsidRPr="0091122B">
              <w:t>Specifické využití řízení a regulace- řízení pohybu. Příklady..</w:t>
            </w:r>
          </w:p>
          <w:p w:rsidR="00982B32" w:rsidRPr="0091122B" w:rsidRDefault="00982B32" w:rsidP="0010688A">
            <w:pPr>
              <w:pStyle w:val="Odstavecseseznamem"/>
              <w:numPr>
                <w:ilvl w:val="0"/>
                <w:numId w:val="31"/>
              </w:numPr>
              <w:tabs>
                <w:tab w:val="left" w:pos="322"/>
              </w:tabs>
            </w:pPr>
            <w:r w:rsidRPr="0091122B">
              <w:t xml:space="preserve">Základní typy akčních členů při řízení pohybu tuhých těles. Elektro-hydraulické akční členy </w:t>
            </w:r>
          </w:p>
          <w:p w:rsidR="00982B32" w:rsidRDefault="00982B32" w:rsidP="0010688A">
            <w:pPr>
              <w:pStyle w:val="Odstavecseseznamem"/>
              <w:numPr>
                <w:ilvl w:val="0"/>
                <w:numId w:val="31"/>
              </w:numPr>
              <w:tabs>
                <w:tab w:val="left" w:pos="464"/>
              </w:tabs>
            </w:pPr>
            <w:r w:rsidRPr="0091122B">
              <w:t>Elektromechanické akční členy- el. motory.</w:t>
            </w:r>
          </w:p>
          <w:p w:rsidR="00982B32" w:rsidRPr="0091122B" w:rsidRDefault="00982B32" w:rsidP="0010688A">
            <w:pPr>
              <w:pStyle w:val="Odstavecseseznamem"/>
              <w:numPr>
                <w:ilvl w:val="0"/>
                <w:numId w:val="31"/>
              </w:numPr>
              <w:tabs>
                <w:tab w:val="left" w:pos="464"/>
              </w:tabs>
            </w:pPr>
            <w:r w:rsidRPr="0091122B">
              <w:t>Seznámení s průmyslovými sběrnicemi- základní typy</w:t>
            </w:r>
          </w:p>
          <w:p w:rsidR="00982B32" w:rsidRPr="0091122B" w:rsidRDefault="00982B32" w:rsidP="0010688A">
            <w:pPr>
              <w:pStyle w:val="Odstavecseseznamem"/>
              <w:numPr>
                <w:ilvl w:val="0"/>
                <w:numId w:val="31"/>
              </w:numPr>
              <w:tabs>
                <w:tab w:val="left" w:pos="464"/>
              </w:tabs>
            </w:pPr>
            <w:r w:rsidRPr="0091122B">
              <w:t>Servisní roboty, jejich definice, rozdělení a základní typy servisních robotů s důrazem na mobilní a senzorický systém.</w:t>
            </w:r>
          </w:p>
          <w:p w:rsidR="00982B32" w:rsidRPr="0091122B" w:rsidRDefault="00982B32" w:rsidP="0010688A">
            <w:pPr>
              <w:pStyle w:val="Odstavecseseznamem"/>
              <w:numPr>
                <w:ilvl w:val="0"/>
                <w:numId w:val="31"/>
              </w:numPr>
              <w:tabs>
                <w:tab w:val="left" w:pos="464"/>
              </w:tabs>
            </w:pPr>
            <w:r w:rsidRPr="0091122B">
              <w:t>Kolové, pásové mobilní systémy</w:t>
            </w:r>
          </w:p>
          <w:p w:rsidR="00982B32" w:rsidRPr="0091122B" w:rsidRDefault="00982B32" w:rsidP="0010688A">
            <w:pPr>
              <w:pStyle w:val="Odstavecseseznamem"/>
              <w:numPr>
                <w:ilvl w:val="0"/>
                <w:numId w:val="31"/>
              </w:numPr>
              <w:tabs>
                <w:tab w:val="left" w:pos="464"/>
              </w:tabs>
            </w:pPr>
            <w:r w:rsidRPr="0091122B">
              <w:t xml:space="preserve">Kráčející mobilní systémy, </w:t>
            </w:r>
          </w:p>
          <w:p w:rsidR="00982B32" w:rsidRPr="008640EA" w:rsidRDefault="00982B32" w:rsidP="0010688A">
            <w:pPr>
              <w:pStyle w:val="Odstavecseseznamem"/>
              <w:numPr>
                <w:ilvl w:val="0"/>
                <w:numId w:val="31"/>
              </w:numPr>
              <w:tabs>
                <w:tab w:val="left" w:pos="464"/>
              </w:tabs>
            </w:pPr>
            <w:r w:rsidRPr="0091122B">
              <w:t>Létající a plavající mobilní systémy</w:t>
            </w:r>
          </w:p>
        </w:tc>
      </w:tr>
      <w:tr w:rsidR="00982B32" w:rsidTr="00873686">
        <w:trPr>
          <w:trHeight w:val="265"/>
          <w:trPrChange w:id="4038" w:author="vopatrilova" w:date="2018-11-20T15:25:00Z">
            <w:trPr>
              <w:wAfter w:w="384" w:type="dxa"/>
              <w:trHeight w:val="265"/>
            </w:trPr>
          </w:trPrChange>
        </w:trPr>
        <w:tc>
          <w:tcPr>
            <w:tcW w:w="3653" w:type="dxa"/>
            <w:gridSpan w:val="2"/>
            <w:tcBorders>
              <w:top w:val="nil"/>
            </w:tcBorders>
            <w:shd w:val="clear" w:color="auto" w:fill="F7CAAC"/>
            <w:tcPrChange w:id="4039" w:author="vopatrilova" w:date="2018-11-20T15:25:00Z">
              <w:tcPr>
                <w:tcW w:w="3653" w:type="dxa"/>
                <w:gridSpan w:val="2"/>
                <w:tcBorders>
                  <w:top w:val="nil"/>
                </w:tcBorders>
                <w:shd w:val="clear" w:color="auto" w:fill="F7CAAC"/>
              </w:tcPr>
            </w:tcPrChange>
          </w:tcPr>
          <w:p w:rsidR="00982B32" w:rsidRDefault="00982B32" w:rsidP="0010688A">
            <w:pPr>
              <w:jc w:val="both"/>
            </w:pPr>
            <w:r>
              <w:rPr>
                <w:b/>
              </w:rPr>
              <w:t>Studijní literatura a studijní pomůcky</w:t>
            </w:r>
          </w:p>
        </w:tc>
        <w:tc>
          <w:tcPr>
            <w:tcW w:w="6202" w:type="dxa"/>
            <w:gridSpan w:val="6"/>
            <w:tcBorders>
              <w:top w:val="nil"/>
              <w:bottom w:val="nil"/>
            </w:tcBorders>
            <w:tcPrChange w:id="4040" w:author="vopatrilova" w:date="2018-11-20T15:25:00Z">
              <w:tcPr>
                <w:tcW w:w="6202" w:type="dxa"/>
                <w:gridSpan w:val="6"/>
                <w:tcBorders>
                  <w:top w:val="nil"/>
                  <w:bottom w:val="nil"/>
                </w:tcBorders>
              </w:tcPr>
            </w:tcPrChange>
          </w:tcPr>
          <w:p w:rsidR="00982B32" w:rsidRDefault="00982B32" w:rsidP="0010688A">
            <w:pPr>
              <w:jc w:val="both"/>
            </w:pPr>
          </w:p>
        </w:tc>
      </w:tr>
      <w:tr w:rsidR="000A6BFE" w:rsidTr="00873686">
        <w:trPr>
          <w:trHeight w:val="699"/>
          <w:trPrChange w:id="4041" w:author="vopatrilova" w:date="2018-11-20T15:25:00Z">
            <w:trPr>
              <w:wAfter w:w="384" w:type="dxa"/>
              <w:trHeight w:val="699"/>
            </w:trPr>
          </w:trPrChange>
        </w:trPr>
        <w:tc>
          <w:tcPr>
            <w:tcW w:w="9855" w:type="dxa"/>
            <w:gridSpan w:val="8"/>
            <w:tcBorders>
              <w:top w:val="nil"/>
            </w:tcBorders>
            <w:tcPrChange w:id="4042" w:author="vopatrilova" w:date="2018-11-20T15:25:00Z">
              <w:tcPr>
                <w:tcW w:w="9855" w:type="dxa"/>
                <w:gridSpan w:val="8"/>
                <w:tcBorders>
                  <w:top w:val="nil"/>
                </w:tcBorders>
              </w:tcPr>
            </w:tcPrChange>
          </w:tcPr>
          <w:p w:rsidR="000A6BFE" w:rsidRPr="00131B31" w:rsidRDefault="008C3AC8" w:rsidP="000A6BFE">
            <w:pPr>
              <w:rPr>
                <w:ins w:id="4043" w:author="vopatrilova" w:date="2018-11-19T12:50:00Z"/>
                <w:b/>
                <w:rPrChange w:id="4044" w:author="vopatrilova" w:date="2018-11-22T10:51:00Z">
                  <w:rPr>
                    <w:ins w:id="4045" w:author="vopatrilova" w:date="2018-11-19T12:50:00Z"/>
                    <w:b/>
                    <w:sz w:val="22"/>
                  </w:rPr>
                </w:rPrChange>
              </w:rPr>
            </w:pPr>
            <w:ins w:id="4046" w:author="vopatrilova" w:date="2018-11-19T12:50:00Z">
              <w:r w:rsidRPr="008C3AC8">
                <w:rPr>
                  <w:b/>
                  <w:rPrChange w:id="4047" w:author="vopatrilova" w:date="2018-11-22T10:51:00Z">
                    <w:rPr>
                      <w:b/>
                      <w:color w:val="0000FF" w:themeColor="hyperlink"/>
                      <w:sz w:val="22"/>
                      <w:u w:val="single"/>
                    </w:rPr>
                  </w:rPrChange>
                </w:rPr>
                <w:t>Povinná literatura:</w:t>
              </w:r>
            </w:ins>
          </w:p>
          <w:p w:rsidR="000A6BFE" w:rsidRPr="00131B31" w:rsidRDefault="008C3AC8" w:rsidP="000A6BFE">
            <w:pPr>
              <w:rPr>
                <w:ins w:id="4048" w:author="vopatrilova" w:date="2018-11-19T12:50:00Z"/>
                <w:rPrChange w:id="4049" w:author="vopatrilova" w:date="2018-11-22T10:51:00Z">
                  <w:rPr>
                    <w:ins w:id="4050" w:author="vopatrilova" w:date="2018-11-19T12:50:00Z"/>
                    <w:sz w:val="22"/>
                  </w:rPr>
                </w:rPrChange>
              </w:rPr>
            </w:pPr>
            <w:ins w:id="4051" w:author="vopatrilova" w:date="2018-11-19T12:50:00Z">
              <w:r w:rsidRPr="008C3AC8">
                <w:rPr>
                  <w:rPrChange w:id="4052" w:author="vopatrilova" w:date="2018-11-22T10:51:00Z">
                    <w:rPr>
                      <w:color w:val="0000FF" w:themeColor="hyperlink"/>
                      <w:sz w:val="22"/>
                      <w:u w:val="single"/>
                    </w:rPr>
                  </w:rPrChange>
                </w:rPr>
                <w:t xml:space="preserve">VALÁŠEK, M. &amp; kol.: </w:t>
              </w:r>
              <w:r w:rsidRPr="008C3AC8">
                <w:rPr>
                  <w:i/>
                  <w:rPrChange w:id="4053" w:author="vopatrilova" w:date="2018-11-22T10:51:00Z">
                    <w:rPr>
                      <w:i/>
                      <w:color w:val="0000FF" w:themeColor="hyperlink"/>
                      <w:sz w:val="22"/>
                      <w:u w:val="single"/>
                    </w:rPr>
                  </w:rPrChange>
                </w:rPr>
                <w:t>Mechatronik</w:t>
              </w:r>
              <w:r w:rsidRPr="008C3AC8">
                <w:rPr>
                  <w:rPrChange w:id="4054" w:author="vopatrilova" w:date="2018-11-22T10:51:00Z">
                    <w:rPr>
                      <w:color w:val="0000FF" w:themeColor="hyperlink"/>
                      <w:sz w:val="22"/>
                      <w:u w:val="single"/>
                    </w:rPr>
                  </w:rPrChange>
                </w:rPr>
                <w:t>a, skriptum FS ČVUT Praha, 1996</w:t>
              </w:r>
            </w:ins>
          </w:p>
          <w:p w:rsidR="000A6BFE" w:rsidRPr="00131B31" w:rsidRDefault="008C3AC8" w:rsidP="000A6BFE">
            <w:pPr>
              <w:rPr>
                <w:ins w:id="4055" w:author="vopatrilova" w:date="2018-11-19T12:50:00Z"/>
                <w:rPrChange w:id="4056" w:author="vopatrilova" w:date="2018-11-22T10:51:00Z">
                  <w:rPr>
                    <w:ins w:id="4057" w:author="vopatrilova" w:date="2018-11-19T12:50:00Z"/>
                    <w:sz w:val="22"/>
                  </w:rPr>
                </w:rPrChange>
              </w:rPr>
            </w:pPr>
            <w:ins w:id="4058" w:author="vopatrilova" w:date="2018-11-19T12:50:00Z">
              <w:r w:rsidRPr="008C3AC8">
                <w:rPr>
                  <w:rPrChange w:id="4059" w:author="vopatrilova" w:date="2018-11-22T10:51:00Z">
                    <w:rPr>
                      <w:color w:val="0000FF" w:themeColor="hyperlink"/>
                      <w:sz w:val="22"/>
                      <w:u w:val="single"/>
                    </w:rPr>
                  </w:rPrChange>
                </w:rPr>
                <w:t xml:space="preserve">SKAŘUPA, J: </w:t>
              </w:r>
              <w:r w:rsidRPr="008C3AC8">
                <w:rPr>
                  <w:i/>
                  <w:rPrChange w:id="4060" w:author="vopatrilova" w:date="2018-11-22T10:51:00Z">
                    <w:rPr>
                      <w:i/>
                      <w:color w:val="0000FF" w:themeColor="hyperlink"/>
                      <w:sz w:val="22"/>
                      <w:u w:val="single"/>
                    </w:rPr>
                  </w:rPrChange>
                </w:rPr>
                <w:t>Průmyslové roboty a manipulátory</w:t>
              </w:r>
              <w:r w:rsidRPr="008C3AC8">
                <w:rPr>
                  <w:rPrChange w:id="4061" w:author="vopatrilova" w:date="2018-11-22T10:51:00Z">
                    <w:rPr>
                      <w:color w:val="0000FF" w:themeColor="hyperlink"/>
                      <w:sz w:val="22"/>
                      <w:u w:val="single"/>
                    </w:rPr>
                  </w:rPrChange>
                </w:rPr>
                <w:t>, učební text Vysoké školy báňské – Technické univerzity, Ostrava, Ostrava 2007, ISBN 978-80-248-1522-0</w:t>
              </w:r>
            </w:ins>
          </w:p>
          <w:p w:rsidR="000A6BFE" w:rsidRPr="00131B31" w:rsidRDefault="008C3AC8" w:rsidP="000A6BFE">
            <w:pPr>
              <w:rPr>
                <w:ins w:id="4062" w:author="vopatrilova" w:date="2018-11-19T12:50:00Z"/>
                <w:rPrChange w:id="4063" w:author="vopatrilova" w:date="2018-11-22T10:51:00Z">
                  <w:rPr>
                    <w:ins w:id="4064" w:author="vopatrilova" w:date="2018-11-19T12:50:00Z"/>
                    <w:sz w:val="22"/>
                  </w:rPr>
                </w:rPrChange>
              </w:rPr>
            </w:pPr>
            <w:ins w:id="4065" w:author="vopatrilova" w:date="2018-11-19T12:50:00Z">
              <w:r w:rsidRPr="008C3AC8">
                <w:rPr>
                  <w:rPrChange w:id="4066" w:author="vopatrilova" w:date="2018-11-22T10:51:00Z">
                    <w:rPr>
                      <w:color w:val="0000FF" w:themeColor="hyperlink"/>
                      <w:sz w:val="22"/>
                      <w:u w:val="single"/>
                    </w:rPr>
                  </w:rPrChange>
                </w:rPr>
                <w:t xml:space="preserve">VALÁŠEK, M. : </w:t>
              </w:r>
              <w:r w:rsidRPr="008C3AC8">
                <w:rPr>
                  <w:i/>
                  <w:rPrChange w:id="4067" w:author="vopatrilova" w:date="2018-11-22T10:51:00Z">
                    <w:rPr>
                      <w:i/>
                      <w:color w:val="0000FF" w:themeColor="hyperlink"/>
                      <w:sz w:val="22"/>
                      <w:u w:val="single"/>
                    </w:rPr>
                  </w:rPrChange>
                </w:rPr>
                <w:t>Kinematika robotických systémů</w:t>
              </w:r>
              <w:r w:rsidRPr="008C3AC8">
                <w:rPr>
                  <w:rPrChange w:id="4068" w:author="vopatrilova" w:date="2018-11-22T10:51:00Z">
                    <w:rPr>
                      <w:color w:val="0000FF" w:themeColor="hyperlink"/>
                      <w:sz w:val="22"/>
                      <w:u w:val="single"/>
                    </w:rPr>
                  </w:rPrChange>
                </w:rPr>
                <w:t>, Učební texty k semináři, Ústav automatizace a měřicí techniky VUT v Brně, Brno 2011</w:t>
              </w:r>
            </w:ins>
          </w:p>
          <w:p w:rsidR="000A6BFE" w:rsidRPr="00131B31" w:rsidRDefault="008C3AC8" w:rsidP="000A6BFE">
            <w:pPr>
              <w:rPr>
                <w:ins w:id="4069" w:author="vopatrilova" w:date="2018-11-19T12:50:00Z"/>
                <w:rPrChange w:id="4070" w:author="vopatrilova" w:date="2018-11-22T10:51:00Z">
                  <w:rPr>
                    <w:ins w:id="4071" w:author="vopatrilova" w:date="2018-11-19T12:50:00Z"/>
                    <w:sz w:val="22"/>
                  </w:rPr>
                </w:rPrChange>
              </w:rPr>
            </w:pPr>
            <w:ins w:id="4072" w:author="vopatrilova" w:date="2018-11-19T12:50:00Z">
              <w:r w:rsidRPr="008C3AC8">
                <w:rPr>
                  <w:rPrChange w:id="4073" w:author="vopatrilova" w:date="2018-11-22T10:51:00Z">
                    <w:rPr>
                      <w:color w:val="0000FF" w:themeColor="hyperlink"/>
                      <w:sz w:val="22"/>
                      <w:u w:val="single"/>
                    </w:rPr>
                  </w:rPrChange>
                </w:rPr>
                <w:t xml:space="preserve">BŘEZINA, T., SINGULE, V., KRATOCHVÍL, C., KREJSA, J.: </w:t>
              </w:r>
              <w:r w:rsidRPr="008C3AC8">
                <w:rPr>
                  <w:i/>
                  <w:rPrChange w:id="4074" w:author="vopatrilova" w:date="2018-11-22T10:51:00Z">
                    <w:rPr>
                      <w:i/>
                      <w:color w:val="0000FF" w:themeColor="hyperlink"/>
                      <w:sz w:val="22"/>
                      <w:u w:val="single"/>
                    </w:rPr>
                  </w:rPrChange>
                </w:rPr>
                <w:t>Mechatronické soustavy</w:t>
              </w:r>
              <w:r w:rsidRPr="008C3AC8">
                <w:rPr>
                  <w:rPrChange w:id="4075" w:author="vopatrilova" w:date="2018-11-22T10:51:00Z">
                    <w:rPr>
                      <w:color w:val="0000FF" w:themeColor="hyperlink"/>
                      <w:sz w:val="22"/>
                      <w:u w:val="single"/>
                    </w:rPr>
                  </w:rPrChange>
                </w:rPr>
                <w:t>, FSI, VUT Brno</w:t>
              </w:r>
            </w:ins>
          </w:p>
          <w:p w:rsidR="000A6BFE" w:rsidRPr="00131B31" w:rsidRDefault="008C3AC8" w:rsidP="000A6BFE">
            <w:pPr>
              <w:rPr>
                <w:ins w:id="4076" w:author="vopatrilova" w:date="2018-11-19T12:50:00Z"/>
                <w:rPrChange w:id="4077" w:author="vopatrilova" w:date="2018-11-22T10:51:00Z">
                  <w:rPr>
                    <w:ins w:id="4078" w:author="vopatrilova" w:date="2018-11-19T12:50:00Z"/>
                    <w:sz w:val="22"/>
                  </w:rPr>
                </w:rPrChange>
              </w:rPr>
            </w:pPr>
            <w:ins w:id="4079" w:author="vopatrilova" w:date="2018-11-19T12:50:00Z">
              <w:r w:rsidRPr="008C3AC8">
                <w:rPr>
                  <w:rPrChange w:id="4080" w:author="vopatrilova" w:date="2018-11-22T10:51:00Z">
                    <w:rPr>
                      <w:color w:val="0000FF" w:themeColor="hyperlink"/>
                      <w:sz w:val="22"/>
                      <w:u w:val="single"/>
                    </w:rPr>
                  </w:rPrChange>
                </w:rPr>
                <w:t xml:space="preserve">BRADLEY D.A &amp;kol.: </w:t>
              </w:r>
              <w:r w:rsidRPr="008C3AC8">
                <w:rPr>
                  <w:i/>
                  <w:rPrChange w:id="4081" w:author="vopatrilova" w:date="2018-11-22T10:51:00Z">
                    <w:rPr>
                      <w:i/>
                      <w:color w:val="0000FF" w:themeColor="hyperlink"/>
                      <w:sz w:val="22"/>
                      <w:u w:val="single"/>
                    </w:rPr>
                  </w:rPrChange>
                </w:rPr>
                <w:t>Machatronics</w:t>
              </w:r>
              <w:r w:rsidRPr="008C3AC8">
                <w:rPr>
                  <w:rPrChange w:id="4082" w:author="vopatrilova" w:date="2018-11-22T10:51:00Z">
                    <w:rPr>
                      <w:color w:val="0000FF" w:themeColor="hyperlink"/>
                      <w:sz w:val="22"/>
                      <w:u w:val="single"/>
                    </w:rPr>
                  </w:rPrChange>
                </w:rPr>
                <w:t>, Chapman &amp;Hall1991. ISBN 0-412-58290-2</w:t>
              </w:r>
            </w:ins>
          </w:p>
          <w:p w:rsidR="000A6BFE" w:rsidRPr="00131B31" w:rsidRDefault="000A6BFE" w:rsidP="000A6BFE">
            <w:pPr>
              <w:rPr>
                <w:ins w:id="4083" w:author="vopatrilova" w:date="2018-11-19T12:50:00Z"/>
                <w:rPrChange w:id="4084" w:author="vopatrilova" w:date="2018-11-22T10:51:00Z">
                  <w:rPr>
                    <w:ins w:id="4085" w:author="vopatrilova" w:date="2018-11-19T12:50:00Z"/>
                    <w:sz w:val="22"/>
                  </w:rPr>
                </w:rPrChange>
              </w:rPr>
            </w:pPr>
          </w:p>
          <w:p w:rsidR="000A6BFE" w:rsidRPr="00131B31" w:rsidRDefault="008C3AC8" w:rsidP="000A6BFE">
            <w:pPr>
              <w:rPr>
                <w:ins w:id="4086" w:author="vopatrilova" w:date="2018-11-19T12:50:00Z"/>
                <w:b/>
                <w:rPrChange w:id="4087" w:author="vopatrilova" w:date="2018-11-22T10:51:00Z">
                  <w:rPr>
                    <w:ins w:id="4088" w:author="vopatrilova" w:date="2018-11-19T12:50:00Z"/>
                    <w:b/>
                    <w:sz w:val="22"/>
                  </w:rPr>
                </w:rPrChange>
              </w:rPr>
            </w:pPr>
            <w:ins w:id="4089" w:author="vopatrilova" w:date="2018-11-19T12:50:00Z">
              <w:r w:rsidRPr="008C3AC8">
                <w:rPr>
                  <w:b/>
                  <w:rPrChange w:id="4090" w:author="vopatrilova" w:date="2018-11-22T10:51:00Z">
                    <w:rPr>
                      <w:b/>
                      <w:color w:val="0000FF" w:themeColor="hyperlink"/>
                      <w:sz w:val="22"/>
                      <w:u w:val="single"/>
                    </w:rPr>
                  </w:rPrChange>
                </w:rPr>
                <w:t>Doporučená literatura:</w:t>
              </w:r>
            </w:ins>
          </w:p>
          <w:p w:rsidR="000A6BFE" w:rsidRPr="00131B31" w:rsidRDefault="008C3AC8">
            <w:pPr>
              <w:rPr>
                <w:ins w:id="4091" w:author="vopatrilova" w:date="2018-11-19T12:50:00Z"/>
              </w:rPr>
              <w:pPrChange w:id="4092" w:author="Jiří Vojtěšek" w:date="2018-11-22T22:42:00Z">
                <w:pPr>
                  <w:ind w:left="1231" w:hanging="1191"/>
                </w:pPr>
              </w:pPrChange>
            </w:pPr>
            <w:ins w:id="4093" w:author="vopatrilova" w:date="2018-11-19T12:50:00Z">
              <w:r w:rsidRPr="008C3AC8">
                <w:rPr>
                  <w:rPrChange w:id="4094" w:author="vopatrilova" w:date="2018-11-22T10:52:00Z">
                    <w:rPr>
                      <w:b/>
                      <w:color w:val="0000FF" w:themeColor="hyperlink"/>
                      <w:u w:val="single"/>
                    </w:rPr>
                  </w:rPrChange>
                </w:rPr>
                <w:t xml:space="preserve"> </w:t>
              </w:r>
              <w:r w:rsidR="001353EB" w:rsidRPr="001353EB">
                <w:t>JAZAR</w:t>
              </w:r>
              <w:r w:rsidRPr="008C3AC8">
                <w:rPr>
                  <w:rPrChange w:id="4095" w:author="vopatrilova" w:date="2018-11-22T10:52:00Z">
                    <w:rPr>
                      <w:b/>
                      <w:color w:val="0000FF" w:themeColor="hyperlink"/>
                      <w:u w:val="single"/>
                    </w:rPr>
                  </w:rPrChange>
                </w:rPr>
                <w:t xml:space="preserve">, R. N.: </w:t>
              </w:r>
              <w:r w:rsidRPr="001353EB">
                <w:rPr>
                  <w:i/>
                  <w:rPrChange w:id="4096" w:author="Jiří Vojtěšek" w:date="2018-11-22T22:43:00Z">
                    <w:rPr>
                      <w:b/>
                      <w:color w:val="0000FF" w:themeColor="hyperlink"/>
                      <w:u w:val="single"/>
                    </w:rPr>
                  </w:rPrChange>
                </w:rPr>
                <w:t>Theory of Applied Robotic: Kinematics, Dynamics, and Control</w:t>
              </w:r>
              <w:r w:rsidRPr="008C3AC8">
                <w:rPr>
                  <w:rPrChange w:id="4097" w:author="vopatrilova" w:date="2018-11-22T10:52:00Z">
                    <w:rPr>
                      <w:b/>
                      <w:color w:val="0000FF" w:themeColor="hyperlink"/>
                      <w:u w:val="single"/>
                    </w:rPr>
                  </w:rPrChange>
                </w:rPr>
                <w:t xml:space="preserve">, Springer </w:t>
              </w:r>
              <w:r w:rsidR="000A6BFE" w:rsidRPr="00131B31">
                <w:t>Science +      Business Media, LLC, New York, 2007, ISBN-13:978-0-387-32475-3</w:t>
              </w:r>
            </w:ins>
          </w:p>
          <w:p w:rsidR="003953E9" w:rsidRDefault="001353EB">
            <w:pPr>
              <w:rPr>
                <w:ins w:id="4098" w:author="vopatrilova" w:date="2018-11-19T12:50:00Z"/>
                <w:b/>
              </w:rPr>
              <w:pPrChange w:id="4099" w:author="Jiří Vojtěšek" w:date="2018-11-22T22:42:00Z">
                <w:pPr>
                  <w:ind w:left="889" w:hanging="889"/>
                </w:pPr>
              </w:pPrChange>
            </w:pPr>
            <w:ins w:id="4100" w:author="vopatrilova" w:date="2018-11-19T12:50:00Z">
              <w:r w:rsidRPr="001353EB">
                <w:t>CRITCHLOW</w:t>
              </w:r>
              <w:r w:rsidR="008C3AC8" w:rsidRPr="008C3AC8">
                <w:rPr>
                  <w:rPrChange w:id="4101" w:author="vopatrilova" w:date="2018-11-22T10:52:00Z">
                    <w:rPr>
                      <w:b/>
                      <w:color w:val="0000FF" w:themeColor="hyperlink"/>
                      <w:u w:val="single"/>
                    </w:rPr>
                  </w:rPrChange>
                </w:rPr>
                <w:t xml:space="preserve">, A. J. </w:t>
              </w:r>
              <w:r w:rsidR="008C3AC8" w:rsidRPr="001353EB">
                <w:rPr>
                  <w:i/>
                  <w:rPrChange w:id="4102" w:author="Jiří Vojtěšek" w:date="2018-11-22T22:43:00Z">
                    <w:rPr>
                      <w:b/>
                      <w:color w:val="0000FF" w:themeColor="hyperlink"/>
                      <w:u w:val="single"/>
                    </w:rPr>
                  </w:rPrChange>
                </w:rPr>
                <w:t>Introduction</w:t>
              </w:r>
              <w:r w:rsidR="000A6BFE" w:rsidRPr="001353EB">
                <w:rPr>
                  <w:i/>
                  <w:rPrChange w:id="4103" w:author="Jiří Vojtěšek" w:date="2018-11-22T22:43:00Z">
                    <w:rPr/>
                  </w:rPrChange>
                </w:rPr>
                <w:t xml:space="preserve"> to Robotics</w:t>
              </w:r>
              <w:r w:rsidR="000A6BFE" w:rsidRPr="00131B31">
                <w:t>. New York : Macmillan, 1985. ISBN 0023255900</w:t>
              </w:r>
            </w:ins>
          </w:p>
          <w:p w:rsidR="000A6BFE" w:rsidRPr="00131B31" w:rsidDel="00A035EB" w:rsidRDefault="008C3AC8" w:rsidP="001353EB">
            <w:pPr>
              <w:rPr>
                <w:del w:id="4104" w:author="vopatrilova" w:date="2018-11-19T12:50:00Z"/>
                <w:b/>
                <w:rPrChange w:id="4105" w:author="vopatrilova" w:date="2018-11-22T10:51:00Z">
                  <w:rPr>
                    <w:del w:id="4106" w:author="vopatrilova" w:date="2018-11-19T12:50:00Z"/>
                    <w:b/>
                    <w:sz w:val="22"/>
                  </w:rPr>
                </w:rPrChange>
              </w:rPr>
            </w:pPr>
            <w:ins w:id="4107" w:author="vopatrilova" w:date="2018-11-19T12:50:00Z">
              <w:r w:rsidRPr="008C3AC8">
                <w:rPr>
                  <w:rPrChange w:id="4108" w:author="vopatrilova" w:date="2018-11-22T10:51:00Z">
                    <w:rPr>
                      <w:color w:val="0000FF" w:themeColor="hyperlink"/>
                      <w:sz w:val="22"/>
                      <w:u w:val="single"/>
                    </w:rPr>
                  </w:rPrChange>
                </w:rPr>
                <w:lastRenderedPageBreak/>
                <w:t>Kompletní systém přednášek ve formátu *.pdf umístěných na LMS systému univerzity (Moodle).</w:t>
              </w:r>
            </w:ins>
            <w:del w:id="4109" w:author="vopatrilova" w:date="2018-11-19T12:50:00Z">
              <w:r w:rsidRPr="008C3AC8">
                <w:rPr>
                  <w:b/>
                  <w:rPrChange w:id="4110" w:author="vopatrilova" w:date="2018-11-22T10:51:00Z">
                    <w:rPr>
                      <w:b/>
                      <w:color w:val="0000FF" w:themeColor="hyperlink"/>
                      <w:sz w:val="22"/>
                      <w:u w:val="single"/>
                    </w:rPr>
                  </w:rPrChange>
                </w:rPr>
                <w:delText>Povinná literatura:</w:delText>
              </w:r>
            </w:del>
          </w:p>
          <w:p w:rsidR="000A6BFE" w:rsidRPr="00131B31" w:rsidDel="00A035EB" w:rsidRDefault="008C3AC8" w:rsidP="0010688A">
            <w:pPr>
              <w:rPr>
                <w:del w:id="4111" w:author="vopatrilova" w:date="2018-11-19T12:50:00Z"/>
                <w:rPrChange w:id="4112" w:author="vopatrilova" w:date="2018-11-22T10:51:00Z">
                  <w:rPr>
                    <w:del w:id="4113" w:author="vopatrilova" w:date="2018-11-19T12:50:00Z"/>
                    <w:sz w:val="22"/>
                  </w:rPr>
                </w:rPrChange>
              </w:rPr>
            </w:pPr>
            <w:del w:id="4114" w:author="vopatrilova" w:date="2018-11-19T12:50:00Z">
              <w:r w:rsidRPr="008C3AC8">
                <w:rPr>
                  <w:rPrChange w:id="4115" w:author="vopatrilova" w:date="2018-11-22T10:51:00Z">
                    <w:rPr>
                      <w:color w:val="0000FF" w:themeColor="hyperlink"/>
                      <w:sz w:val="22"/>
                      <w:u w:val="single"/>
                    </w:rPr>
                  </w:rPrChange>
                </w:rPr>
                <w:delText xml:space="preserve">VALÁŠEK, M. &amp; kol.: </w:delText>
              </w:r>
              <w:r w:rsidRPr="008C3AC8">
                <w:rPr>
                  <w:i/>
                  <w:rPrChange w:id="4116" w:author="vopatrilova" w:date="2018-11-22T10:51:00Z">
                    <w:rPr>
                      <w:i/>
                      <w:color w:val="0000FF" w:themeColor="hyperlink"/>
                      <w:sz w:val="22"/>
                      <w:u w:val="single"/>
                    </w:rPr>
                  </w:rPrChange>
                </w:rPr>
                <w:delText>Mechatronik</w:delText>
              </w:r>
              <w:r w:rsidRPr="008C3AC8">
                <w:rPr>
                  <w:rPrChange w:id="4117" w:author="vopatrilova" w:date="2018-11-22T10:51:00Z">
                    <w:rPr>
                      <w:color w:val="0000FF" w:themeColor="hyperlink"/>
                      <w:sz w:val="22"/>
                      <w:u w:val="single"/>
                    </w:rPr>
                  </w:rPrChange>
                </w:rPr>
                <w:delText>a, skriptum FS ČVUT Praha, 1996</w:delText>
              </w:r>
            </w:del>
          </w:p>
          <w:p w:rsidR="000A6BFE" w:rsidRPr="00131B31" w:rsidDel="00A035EB" w:rsidRDefault="008C3AC8" w:rsidP="0010688A">
            <w:pPr>
              <w:rPr>
                <w:del w:id="4118" w:author="vopatrilova" w:date="2018-11-19T12:50:00Z"/>
                <w:rPrChange w:id="4119" w:author="vopatrilova" w:date="2018-11-22T10:51:00Z">
                  <w:rPr>
                    <w:del w:id="4120" w:author="vopatrilova" w:date="2018-11-19T12:50:00Z"/>
                    <w:sz w:val="22"/>
                  </w:rPr>
                </w:rPrChange>
              </w:rPr>
            </w:pPr>
            <w:del w:id="4121" w:author="vopatrilova" w:date="2018-11-19T12:50:00Z">
              <w:r w:rsidRPr="008C3AC8">
                <w:rPr>
                  <w:rPrChange w:id="4122" w:author="vopatrilova" w:date="2018-11-22T10:51:00Z">
                    <w:rPr>
                      <w:color w:val="0000FF" w:themeColor="hyperlink"/>
                      <w:sz w:val="22"/>
                      <w:u w:val="single"/>
                    </w:rPr>
                  </w:rPrChange>
                </w:rPr>
                <w:delText xml:space="preserve">SKAŘUPA, J: </w:delText>
              </w:r>
              <w:r w:rsidRPr="008C3AC8">
                <w:rPr>
                  <w:i/>
                  <w:rPrChange w:id="4123" w:author="vopatrilova" w:date="2018-11-22T10:51:00Z">
                    <w:rPr>
                      <w:i/>
                      <w:color w:val="0000FF" w:themeColor="hyperlink"/>
                      <w:sz w:val="22"/>
                      <w:u w:val="single"/>
                    </w:rPr>
                  </w:rPrChange>
                </w:rPr>
                <w:delText>Průmyslové roboty a manipulátory</w:delText>
              </w:r>
              <w:r w:rsidRPr="008C3AC8">
                <w:rPr>
                  <w:rPrChange w:id="4124" w:author="vopatrilova" w:date="2018-11-22T10:51:00Z">
                    <w:rPr>
                      <w:color w:val="0000FF" w:themeColor="hyperlink"/>
                      <w:sz w:val="22"/>
                      <w:u w:val="single"/>
                    </w:rPr>
                  </w:rPrChange>
                </w:rPr>
                <w:delText>, učební text Vysoké školy báňské – Technické univerzity, Ostrava, Ostrava 2007, ISBN 978-80-248-1522-0</w:delText>
              </w:r>
            </w:del>
          </w:p>
          <w:p w:rsidR="000A6BFE" w:rsidRPr="00131B31" w:rsidDel="00A035EB" w:rsidRDefault="008C3AC8" w:rsidP="0010688A">
            <w:pPr>
              <w:rPr>
                <w:del w:id="4125" w:author="vopatrilova" w:date="2018-11-19T12:50:00Z"/>
                <w:rPrChange w:id="4126" w:author="vopatrilova" w:date="2018-11-22T10:51:00Z">
                  <w:rPr>
                    <w:del w:id="4127" w:author="vopatrilova" w:date="2018-11-19T12:50:00Z"/>
                    <w:sz w:val="22"/>
                  </w:rPr>
                </w:rPrChange>
              </w:rPr>
            </w:pPr>
            <w:del w:id="4128" w:author="vopatrilova" w:date="2018-11-19T12:50:00Z">
              <w:r w:rsidRPr="008C3AC8">
                <w:rPr>
                  <w:rPrChange w:id="4129" w:author="vopatrilova" w:date="2018-11-22T10:51:00Z">
                    <w:rPr>
                      <w:color w:val="0000FF" w:themeColor="hyperlink"/>
                      <w:sz w:val="22"/>
                      <w:u w:val="single"/>
                    </w:rPr>
                  </w:rPrChange>
                </w:rPr>
                <w:delText xml:space="preserve">VALÁŠEK, M. : </w:delText>
              </w:r>
              <w:r w:rsidRPr="008C3AC8">
                <w:rPr>
                  <w:i/>
                  <w:rPrChange w:id="4130" w:author="vopatrilova" w:date="2018-11-22T10:51:00Z">
                    <w:rPr>
                      <w:i/>
                      <w:color w:val="0000FF" w:themeColor="hyperlink"/>
                      <w:sz w:val="22"/>
                      <w:u w:val="single"/>
                    </w:rPr>
                  </w:rPrChange>
                </w:rPr>
                <w:delText>Kinematika robotických systémů</w:delText>
              </w:r>
              <w:r w:rsidRPr="008C3AC8">
                <w:rPr>
                  <w:rPrChange w:id="4131" w:author="vopatrilova" w:date="2018-11-22T10:51:00Z">
                    <w:rPr>
                      <w:color w:val="0000FF" w:themeColor="hyperlink"/>
                      <w:sz w:val="22"/>
                      <w:u w:val="single"/>
                    </w:rPr>
                  </w:rPrChange>
                </w:rPr>
                <w:delText>, Učební texty k semináři, Ústav automatizace a měřicí techniky VUT v Brně, Brno 2011</w:delText>
              </w:r>
            </w:del>
          </w:p>
          <w:p w:rsidR="000A6BFE" w:rsidRPr="00131B31" w:rsidDel="00A035EB" w:rsidRDefault="008C3AC8" w:rsidP="0010688A">
            <w:pPr>
              <w:rPr>
                <w:del w:id="4132" w:author="vopatrilova" w:date="2018-11-19T12:50:00Z"/>
                <w:rPrChange w:id="4133" w:author="vopatrilova" w:date="2018-11-22T10:51:00Z">
                  <w:rPr>
                    <w:del w:id="4134" w:author="vopatrilova" w:date="2018-11-19T12:50:00Z"/>
                    <w:sz w:val="22"/>
                  </w:rPr>
                </w:rPrChange>
              </w:rPr>
            </w:pPr>
            <w:del w:id="4135" w:author="vopatrilova" w:date="2018-11-19T12:50:00Z">
              <w:r w:rsidRPr="008C3AC8">
                <w:rPr>
                  <w:rPrChange w:id="4136" w:author="vopatrilova" w:date="2018-11-22T10:51:00Z">
                    <w:rPr>
                      <w:color w:val="0000FF" w:themeColor="hyperlink"/>
                      <w:sz w:val="22"/>
                      <w:u w:val="single"/>
                    </w:rPr>
                  </w:rPrChange>
                </w:rPr>
                <w:delText xml:space="preserve">BŘEZINA, T., SINGULE, V., KRATOCHVÍL, C., KREJSA, J.: </w:delText>
              </w:r>
              <w:r w:rsidRPr="008C3AC8">
                <w:rPr>
                  <w:i/>
                  <w:rPrChange w:id="4137" w:author="vopatrilova" w:date="2018-11-22T10:51:00Z">
                    <w:rPr>
                      <w:i/>
                      <w:color w:val="0000FF" w:themeColor="hyperlink"/>
                      <w:sz w:val="22"/>
                      <w:u w:val="single"/>
                    </w:rPr>
                  </w:rPrChange>
                </w:rPr>
                <w:delText>Mechatronické soustavy</w:delText>
              </w:r>
              <w:r w:rsidRPr="008C3AC8">
                <w:rPr>
                  <w:rPrChange w:id="4138" w:author="vopatrilova" w:date="2018-11-22T10:51:00Z">
                    <w:rPr>
                      <w:color w:val="0000FF" w:themeColor="hyperlink"/>
                      <w:sz w:val="22"/>
                      <w:u w:val="single"/>
                    </w:rPr>
                  </w:rPrChange>
                </w:rPr>
                <w:delText>, FSI, VUT Brno</w:delText>
              </w:r>
            </w:del>
          </w:p>
          <w:p w:rsidR="000A6BFE" w:rsidRPr="00131B31" w:rsidDel="00A035EB" w:rsidRDefault="008C3AC8" w:rsidP="0010688A">
            <w:pPr>
              <w:rPr>
                <w:del w:id="4139" w:author="vopatrilova" w:date="2018-11-19T12:50:00Z"/>
                <w:b/>
                <w:rPrChange w:id="4140" w:author="vopatrilova" w:date="2018-11-22T10:51:00Z">
                  <w:rPr>
                    <w:del w:id="4141" w:author="vopatrilova" w:date="2018-11-19T12:50:00Z"/>
                    <w:b/>
                    <w:sz w:val="22"/>
                  </w:rPr>
                </w:rPrChange>
              </w:rPr>
            </w:pPr>
            <w:del w:id="4142" w:author="vopatrilova" w:date="2018-11-19T12:50:00Z">
              <w:r w:rsidRPr="008C3AC8">
                <w:rPr>
                  <w:b/>
                  <w:rPrChange w:id="4143" w:author="vopatrilova" w:date="2018-11-22T10:51:00Z">
                    <w:rPr>
                      <w:b/>
                      <w:color w:val="0000FF" w:themeColor="hyperlink"/>
                      <w:sz w:val="22"/>
                      <w:u w:val="single"/>
                    </w:rPr>
                  </w:rPrChange>
                </w:rPr>
                <w:delText>Doporučená literatura:</w:delText>
              </w:r>
            </w:del>
          </w:p>
          <w:p w:rsidR="000A6BFE" w:rsidRPr="00131B31" w:rsidDel="00A035EB" w:rsidRDefault="008C3AC8" w:rsidP="0010688A">
            <w:pPr>
              <w:rPr>
                <w:del w:id="4144" w:author="vopatrilova" w:date="2018-11-19T12:50:00Z"/>
                <w:rPrChange w:id="4145" w:author="vopatrilova" w:date="2018-11-22T10:51:00Z">
                  <w:rPr>
                    <w:del w:id="4146" w:author="vopatrilova" w:date="2018-11-19T12:50:00Z"/>
                    <w:sz w:val="22"/>
                  </w:rPr>
                </w:rPrChange>
              </w:rPr>
            </w:pPr>
            <w:del w:id="4147" w:author="vopatrilova" w:date="2018-11-19T12:50:00Z">
              <w:r w:rsidRPr="008C3AC8">
                <w:rPr>
                  <w:rPrChange w:id="4148" w:author="vopatrilova" w:date="2018-11-22T10:51:00Z">
                    <w:rPr>
                      <w:color w:val="0000FF" w:themeColor="hyperlink"/>
                      <w:sz w:val="22"/>
                      <w:u w:val="single"/>
                    </w:rPr>
                  </w:rPrChange>
                </w:rPr>
                <w:delText xml:space="preserve">BRADLEY D.A &amp;kol.: </w:delText>
              </w:r>
              <w:r w:rsidRPr="008C3AC8">
                <w:rPr>
                  <w:i/>
                  <w:rPrChange w:id="4149" w:author="vopatrilova" w:date="2018-11-22T10:51:00Z">
                    <w:rPr>
                      <w:i/>
                      <w:color w:val="0000FF" w:themeColor="hyperlink"/>
                      <w:sz w:val="22"/>
                      <w:u w:val="single"/>
                    </w:rPr>
                  </w:rPrChange>
                </w:rPr>
                <w:delText>Machatronics</w:delText>
              </w:r>
              <w:r w:rsidRPr="008C3AC8">
                <w:rPr>
                  <w:rPrChange w:id="4150" w:author="vopatrilova" w:date="2018-11-22T10:51:00Z">
                    <w:rPr>
                      <w:color w:val="0000FF" w:themeColor="hyperlink"/>
                      <w:sz w:val="22"/>
                      <w:u w:val="single"/>
                    </w:rPr>
                  </w:rPrChange>
                </w:rPr>
                <w:delText>, Chapman &amp;Hall1991. ISBN 0-412-58290-2</w:delText>
              </w:r>
            </w:del>
          </w:p>
          <w:p w:rsidR="000A6BFE" w:rsidRPr="00131B31" w:rsidDel="00A035EB" w:rsidRDefault="008C3AC8" w:rsidP="0010688A">
            <w:pPr>
              <w:rPr>
                <w:del w:id="4151" w:author="vopatrilova" w:date="2018-11-19T12:50:00Z"/>
                <w:rPrChange w:id="4152" w:author="vopatrilova" w:date="2018-11-22T10:51:00Z">
                  <w:rPr>
                    <w:del w:id="4153" w:author="vopatrilova" w:date="2018-11-19T12:50:00Z"/>
                    <w:sz w:val="22"/>
                  </w:rPr>
                </w:rPrChange>
              </w:rPr>
            </w:pPr>
            <w:del w:id="4154" w:author="vopatrilova" w:date="2018-11-19T12:50:00Z">
              <w:r w:rsidRPr="008C3AC8">
                <w:rPr>
                  <w:rPrChange w:id="4155" w:author="vopatrilova" w:date="2018-11-22T10:51:00Z">
                    <w:rPr>
                      <w:color w:val="0000FF" w:themeColor="hyperlink"/>
                      <w:sz w:val="22"/>
                      <w:u w:val="single"/>
                    </w:rPr>
                  </w:rPrChange>
                </w:rPr>
                <w:delText>Kompletní systém přednášek ve formátu *.pdf umístěných na LMS systému univerzity (Moodle).</w:delText>
              </w:r>
            </w:del>
          </w:p>
          <w:p w:rsidR="000A6BFE" w:rsidRPr="00131B31" w:rsidRDefault="000A6BFE" w:rsidP="0010688A"/>
        </w:tc>
      </w:tr>
      <w:tr w:rsidR="00982B32" w:rsidTr="00873686">
        <w:trPr>
          <w:trPrChange w:id="4156" w:author="vopatrilova" w:date="2018-11-20T15:25:00Z">
            <w:trPr>
              <w:wAfter w:w="384" w:type="dxa"/>
            </w:trPr>
          </w:trPrChange>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Change w:id="4157" w:author="vopatrilova" w:date="2018-11-20T15:25:00Z">
              <w:tcPr>
                <w:tcW w:w="9855" w:type="dxa"/>
                <w:gridSpan w:val="8"/>
                <w:tcBorders>
                  <w:top w:val="single" w:sz="12" w:space="0" w:color="auto"/>
                  <w:left w:val="single" w:sz="2" w:space="0" w:color="auto"/>
                  <w:bottom w:val="single" w:sz="2" w:space="0" w:color="auto"/>
                  <w:right w:val="single" w:sz="2" w:space="0" w:color="auto"/>
                </w:tcBorders>
                <w:shd w:val="clear" w:color="auto" w:fill="F7CAAC"/>
              </w:tcPr>
            </w:tcPrChange>
          </w:tcPr>
          <w:p w:rsidR="00982B32" w:rsidRDefault="00982B32" w:rsidP="0010688A">
            <w:pPr>
              <w:jc w:val="center"/>
              <w:rPr>
                <w:b/>
              </w:rPr>
            </w:pPr>
            <w:r>
              <w:rPr>
                <w:b/>
              </w:rPr>
              <w:lastRenderedPageBreak/>
              <w:t>Informace ke kombinované nebo distanční formě</w:t>
            </w:r>
          </w:p>
        </w:tc>
      </w:tr>
      <w:tr w:rsidR="00982B32" w:rsidTr="00873686">
        <w:trPr>
          <w:trPrChange w:id="4158" w:author="vopatrilova" w:date="2018-11-20T15:25:00Z">
            <w:trPr>
              <w:wAfter w:w="384" w:type="dxa"/>
            </w:trPr>
          </w:trPrChange>
        </w:trPr>
        <w:tc>
          <w:tcPr>
            <w:tcW w:w="4787" w:type="dxa"/>
            <w:gridSpan w:val="3"/>
            <w:tcBorders>
              <w:top w:val="single" w:sz="2" w:space="0" w:color="auto"/>
            </w:tcBorders>
            <w:shd w:val="clear" w:color="auto" w:fill="F7CAAC"/>
            <w:tcPrChange w:id="4159" w:author="vopatrilova" w:date="2018-11-20T15:25:00Z">
              <w:tcPr>
                <w:tcW w:w="4787" w:type="dxa"/>
                <w:gridSpan w:val="3"/>
                <w:tcBorders>
                  <w:top w:val="single" w:sz="2" w:space="0" w:color="auto"/>
                </w:tcBorders>
                <w:shd w:val="clear" w:color="auto" w:fill="F7CAAC"/>
              </w:tcPr>
            </w:tcPrChange>
          </w:tcPr>
          <w:p w:rsidR="00982B32" w:rsidRDefault="00982B32" w:rsidP="0010688A">
            <w:pPr>
              <w:jc w:val="both"/>
            </w:pPr>
            <w:r>
              <w:rPr>
                <w:b/>
              </w:rPr>
              <w:t>Rozsah konzultací (soustředění)</w:t>
            </w:r>
          </w:p>
        </w:tc>
        <w:tc>
          <w:tcPr>
            <w:tcW w:w="889" w:type="dxa"/>
            <w:tcBorders>
              <w:top w:val="single" w:sz="2" w:space="0" w:color="auto"/>
            </w:tcBorders>
            <w:tcPrChange w:id="4160" w:author="vopatrilova" w:date="2018-11-20T15:25:00Z">
              <w:tcPr>
                <w:tcW w:w="889" w:type="dxa"/>
                <w:tcBorders>
                  <w:top w:val="single" w:sz="2" w:space="0" w:color="auto"/>
                </w:tcBorders>
              </w:tcPr>
            </w:tcPrChange>
          </w:tcPr>
          <w:p w:rsidR="00982B32" w:rsidRDefault="00982B32" w:rsidP="0010688A">
            <w:pPr>
              <w:jc w:val="center"/>
            </w:pPr>
            <w:r>
              <w:t>22</w:t>
            </w:r>
          </w:p>
        </w:tc>
        <w:tc>
          <w:tcPr>
            <w:tcW w:w="4179" w:type="dxa"/>
            <w:gridSpan w:val="4"/>
            <w:tcBorders>
              <w:top w:val="single" w:sz="2" w:space="0" w:color="auto"/>
            </w:tcBorders>
            <w:shd w:val="clear" w:color="auto" w:fill="F7CAAC"/>
            <w:tcPrChange w:id="4161" w:author="vopatrilova" w:date="2018-11-20T15:25:00Z">
              <w:tcPr>
                <w:tcW w:w="4179" w:type="dxa"/>
                <w:gridSpan w:val="4"/>
                <w:tcBorders>
                  <w:top w:val="single" w:sz="2" w:space="0" w:color="auto"/>
                </w:tcBorders>
                <w:shd w:val="clear" w:color="auto" w:fill="F7CAAC"/>
              </w:tcPr>
            </w:tcPrChange>
          </w:tcPr>
          <w:p w:rsidR="00982B32" w:rsidRDefault="00982B32" w:rsidP="0010688A">
            <w:pPr>
              <w:jc w:val="both"/>
              <w:rPr>
                <w:b/>
              </w:rPr>
            </w:pPr>
            <w:r>
              <w:rPr>
                <w:b/>
              </w:rPr>
              <w:t xml:space="preserve">hodin </w:t>
            </w:r>
          </w:p>
        </w:tc>
      </w:tr>
      <w:tr w:rsidR="00982B32" w:rsidTr="00873686">
        <w:trPr>
          <w:trPrChange w:id="4162" w:author="vopatrilova" w:date="2018-11-20T15:25:00Z">
            <w:trPr>
              <w:wAfter w:w="384" w:type="dxa"/>
            </w:trPr>
          </w:trPrChange>
        </w:trPr>
        <w:tc>
          <w:tcPr>
            <w:tcW w:w="9855" w:type="dxa"/>
            <w:gridSpan w:val="8"/>
            <w:shd w:val="clear" w:color="auto" w:fill="F7CAAC"/>
            <w:tcPrChange w:id="4163" w:author="vopatrilova" w:date="2018-11-20T15:25:00Z">
              <w:tcPr>
                <w:tcW w:w="9855" w:type="dxa"/>
                <w:gridSpan w:val="8"/>
                <w:shd w:val="clear" w:color="auto" w:fill="F7CAAC"/>
              </w:tcPr>
            </w:tcPrChange>
          </w:tcPr>
          <w:p w:rsidR="00982B32" w:rsidRDefault="00982B32" w:rsidP="0010688A">
            <w:pPr>
              <w:jc w:val="both"/>
              <w:rPr>
                <w:b/>
              </w:rPr>
            </w:pPr>
            <w:r>
              <w:rPr>
                <w:b/>
              </w:rPr>
              <w:t>Informace o způsobu kontaktu s vyučujícím</w:t>
            </w:r>
          </w:p>
        </w:tc>
      </w:tr>
      <w:tr w:rsidR="00982B32" w:rsidTr="00873686">
        <w:trPr>
          <w:trHeight w:val="530"/>
          <w:trPrChange w:id="4164" w:author="vopatrilova" w:date="2018-11-20T15:25:00Z">
            <w:trPr>
              <w:wAfter w:w="384" w:type="dxa"/>
              <w:trHeight w:val="530"/>
            </w:trPr>
          </w:trPrChange>
        </w:trPr>
        <w:tc>
          <w:tcPr>
            <w:tcW w:w="9855" w:type="dxa"/>
            <w:gridSpan w:val="8"/>
            <w:tcPrChange w:id="4165" w:author="vopatrilova" w:date="2018-11-20T15:25:00Z">
              <w:tcPr>
                <w:tcW w:w="9855" w:type="dxa"/>
                <w:gridSpan w:val="8"/>
              </w:tcPr>
            </w:tcPrChange>
          </w:tcPr>
          <w:p w:rsidR="00982B32" w:rsidRDefault="00982B32" w:rsidP="0010688A">
            <w:r w:rsidRPr="00A56E6C">
              <w:t xml:space="preserve">Vyučující </w:t>
            </w:r>
            <w:r>
              <w:t xml:space="preserve">má </w:t>
            </w:r>
            <w:r w:rsidRPr="00A56E6C">
              <w:t>na FAI m</w:t>
            </w:r>
            <w:r>
              <w:t>á</w:t>
            </w:r>
            <w:r w:rsidRPr="00A56E6C">
              <w:t xml:space="preserve"> trvale vypsány a zveřejněny konzultace minimálně 2h/týden v rámci kterých mají možnosti konzultovat podrobněji probíranou látku. Dále mohou studenti komunikovat s vyučujícím pomocí e-mailu a LMS Moodle. </w:t>
            </w:r>
          </w:p>
        </w:tc>
      </w:tr>
    </w:tbl>
    <w:p w:rsidR="00982B32" w:rsidRDefault="00982B32" w:rsidP="00982B32">
      <w:pPr>
        <w:spacing w:after="160" w:line="259" w:lineRule="auto"/>
      </w:pPr>
    </w:p>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166" w:name="nemcina1"/>
            <w:r>
              <w:t>Němčina 1</w:t>
            </w:r>
            <w:bookmarkEnd w:id="4166"/>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Povinně volitelný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2</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413040">
            <w:pPr>
              <w:pStyle w:val="Odstavecseseznamem"/>
              <w:numPr>
                <w:ilvl w:val="0"/>
                <w:numId w:val="56"/>
              </w:numPr>
              <w:jc w:val="both"/>
            </w:pPr>
            <w:r>
              <w:t>Aktivní účast v semináři</w:t>
            </w:r>
          </w:p>
          <w:p w:rsidR="00982B32" w:rsidRDefault="00982B32" w:rsidP="00413040">
            <w:pPr>
              <w:pStyle w:val="Odstavecseseznamem"/>
              <w:numPr>
                <w:ilvl w:val="0"/>
                <w:numId w:val="56"/>
              </w:numPr>
              <w:jc w:val="both"/>
            </w:pPr>
            <w:r>
              <w:t>Poctivé vypracovávání písemných domácích úkolů</w:t>
            </w:r>
          </w:p>
          <w:p w:rsidR="00982B32" w:rsidRDefault="00982B32" w:rsidP="00413040">
            <w:pPr>
              <w:pStyle w:val="Odstavecseseznamem"/>
              <w:numPr>
                <w:ilvl w:val="0"/>
                <w:numId w:val="56"/>
              </w:numPr>
              <w:jc w:val="both"/>
            </w:pPr>
            <w:r>
              <w:t>Zvládnutí průběžných testů</w:t>
            </w:r>
          </w:p>
          <w:p w:rsidR="00982B32" w:rsidRDefault="00982B32" w:rsidP="00413040">
            <w:pPr>
              <w:numPr>
                <w:ilvl w:val="0"/>
                <w:numId w:val="56"/>
              </w:numPr>
              <w:jc w:val="both"/>
            </w:pPr>
            <w:r>
              <w:t>Absolvování zápočtového testu s minimální úspěšností 60%</w:t>
            </w:r>
          </w:p>
        </w:tc>
      </w:tr>
      <w:tr w:rsidR="00982B32" w:rsidTr="0010688A">
        <w:trPr>
          <w:trHeight w:val="6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850"/>
        </w:trPr>
        <w:tc>
          <w:tcPr>
            <w:tcW w:w="9855" w:type="dxa"/>
            <w:gridSpan w:val="8"/>
            <w:tcBorders>
              <w:top w:val="nil"/>
              <w:bottom w:val="single" w:sz="12" w:space="0" w:color="auto"/>
            </w:tcBorders>
          </w:tcPr>
          <w:p w:rsidR="00982B32" w:rsidRPr="00E73BC3" w:rsidRDefault="00982B32" w:rsidP="0010688A">
            <w:pPr>
              <w:jc w:val="both"/>
              <w:rPr>
                <w:color w:val="000000"/>
                <w:shd w:val="clear" w:color="auto" w:fill="FFFFFF"/>
              </w:rPr>
            </w:pPr>
            <w:r>
              <w:rPr>
                <w:color w:val="000000"/>
                <w:shd w:val="clear" w:color="auto" w:fill="FFFFFF"/>
              </w:rPr>
              <w:t>Předmět je nabízen pouze studentům kombinovaného studia.</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6E31CA" w:rsidRDefault="00982B32" w:rsidP="0010688A">
            <w:pPr>
              <w:pStyle w:val="Odstavecseseznamem"/>
              <w:numPr>
                <w:ilvl w:val="1"/>
                <w:numId w:val="55"/>
              </w:numPr>
              <w:ind w:left="673"/>
              <w:jc w:val="both"/>
            </w:pPr>
            <w:r>
              <w:t>Naše rodina</w:t>
            </w:r>
          </w:p>
          <w:p w:rsidR="00982B32" w:rsidRDefault="00982B32" w:rsidP="0010688A">
            <w:pPr>
              <w:pStyle w:val="Odstavecseseznamem"/>
              <w:numPr>
                <w:ilvl w:val="1"/>
                <w:numId w:val="55"/>
              </w:numPr>
              <w:ind w:left="673"/>
              <w:jc w:val="both"/>
            </w:pPr>
            <w:r>
              <w:t>Na návštěvě</w:t>
            </w:r>
          </w:p>
          <w:p w:rsidR="00982B32" w:rsidRDefault="00982B32" w:rsidP="0010688A">
            <w:pPr>
              <w:pStyle w:val="Odstavecseseznamem"/>
              <w:numPr>
                <w:ilvl w:val="1"/>
                <w:numId w:val="55"/>
              </w:numPr>
              <w:ind w:left="673"/>
              <w:jc w:val="both"/>
            </w:pPr>
            <w:r>
              <w:t>Naše hodina němčiny</w:t>
            </w:r>
          </w:p>
          <w:p w:rsidR="00982B32" w:rsidRDefault="00982B32" w:rsidP="0010688A">
            <w:pPr>
              <w:pStyle w:val="Odstavecseseznamem"/>
              <w:numPr>
                <w:ilvl w:val="1"/>
                <w:numId w:val="55"/>
              </w:numPr>
              <w:ind w:left="673"/>
              <w:jc w:val="both"/>
            </w:pPr>
            <w:r>
              <w:t>Jídlo</w:t>
            </w:r>
          </w:p>
          <w:p w:rsidR="00982B32" w:rsidRDefault="00982B32" w:rsidP="0010688A">
            <w:pPr>
              <w:pStyle w:val="Odstavecseseznamem"/>
              <w:numPr>
                <w:ilvl w:val="1"/>
                <w:numId w:val="55"/>
              </w:numPr>
              <w:ind w:left="673"/>
              <w:jc w:val="both"/>
            </w:pPr>
            <w:r>
              <w:t>Stěhování</w:t>
            </w:r>
          </w:p>
          <w:p w:rsidR="00982B32" w:rsidRDefault="00982B32" w:rsidP="0010688A">
            <w:pPr>
              <w:pStyle w:val="Odstavecseseznamem"/>
              <w:numPr>
                <w:ilvl w:val="1"/>
                <w:numId w:val="55"/>
              </w:numPr>
              <w:ind w:left="673"/>
              <w:jc w:val="both"/>
            </w:pPr>
            <w:r>
              <w:t>Časování sloves v přítomném čase</w:t>
            </w:r>
          </w:p>
          <w:p w:rsidR="00982B32" w:rsidRDefault="00982B32" w:rsidP="0010688A">
            <w:pPr>
              <w:pStyle w:val="Odstavecseseznamem"/>
              <w:numPr>
                <w:ilvl w:val="1"/>
                <w:numId w:val="55"/>
              </w:numPr>
              <w:ind w:left="673"/>
              <w:jc w:val="both"/>
            </w:pPr>
            <w:r>
              <w:t>Stavba německé věty</w:t>
            </w:r>
          </w:p>
          <w:p w:rsidR="00982B32" w:rsidRDefault="00982B32" w:rsidP="0010688A">
            <w:pPr>
              <w:pStyle w:val="Odstavecseseznamem"/>
              <w:numPr>
                <w:ilvl w:val="1"/>
                <w:numId w:val="55"/>
              </w:numPr>
              <w:ind w:left="673"/>
              <w:jc w:val="both"/>
            </w:pPr>
            <w:r>
              <w:t>Postavení dalších větných členů</w:t>
            </w:r>
          </w:p>
          <w:p w:rsidR="00982B32" w:rsidRDefault="00982B32" w:rsidP="0010688A">
            <w:pPr>
              <w:pStyle w:val="Odstavecseseznamem"/>
              <w:numPr>
                <w:ilvl w:val="1"/>
                <w:numId w:val="55"/>
              </w:numPr>
              <w:ind w:left="673"/>
              <w:jc w:val="both"/>
            </w:pPr>
            <w:r>
              <w:t>Skloňování zájmen</w:t>
            </w:r>
          </w:p>
          <w:p w:rsidR="00982B32" w:rsidRDefault="00982B32" w:rsidP="0010688A">
            <w:pPr>
              <w:pStyle w:val="Odstavecseseznamem"/>
              <w:numPr>
                <w:ilvl w:val="1"/>
                <w:numId w:val="55"/>
              </w:numPr>
              <w:ind w:left="673"/>
              <w:jc w:val="both"/>
            </w:pPr>
            <w:r>
              <w:t>Předložky s 3 a 4.p.</w:t>
            </w:r>
          </w:p>
          <w:p w:rsidR="00982B32" w:rsidRDefault="00982B32" w:rsidP="0010688A">
            <w:pPr>
              <w:pStyle w:val="Odstavecseseznamem"/>
              <w:numPr>
                <w:ilvl w:val="1"/>
                <w:numId w:val="55"/>
              </w:numPr>
              <w:ind w:left="673"/>
              <w:jc w:val="both"/>
            </w:pPr>
            <w:r>
              <w:t>Modální slovesa</w:t>
            </w:r>
          </w:p>
          <w:p w:rsidR="00982B32" w:rsidRDefault="00982B32" w:rsidP="0010688A">
            <w:pPr>
              <w:pStyle w:val="Odstavecseseznamem"/>
              <w:numPr>
                <w:ilvl w:val="1"/>
                <w:numId w:val="55"/>
              </w:numPr>
              <w:ind w:left="673"/>
              <w:jc w:val="both"/>
            </w:pPr>
            <w:r>
              <w:t>Test</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63"/>
        </w:trPr>
        <w:tc>
          <w:tcPr>
            <w:tcW w:w="9855" w:type="dxa"/>
            <w:gridSpan w:val="8"/>
            <w:tcBorders>
              <w:top w:val="nil"/>
            </w:tcBorders>
          </w:tcPr>
          <w:p w:rsidR="00982B32" w:rsidRDefault="00982B32" w:rsidP="0010688A">
            <w:pPr>
              <w:jc w:val="both"/>
              <w:rPr>
                <w:b/>
                <w:bCs/>
              </w:rPr>
            </w:pPr>
            <w:r w:rsidRPr="00A804ED">
              <w:rPr>
                <w:b/>
                <w:bCs/>
              </w:rPr>
              <w:t>Povinná literatura:</w:t>
            </w:r>
          </w:p>
          <w:p w:rsidR="00982B32" w:rsidRPr="00922C4E" w:rsidRDefault="00982B32" w:rsidP="0010688A">
            <w:pPr>
              <w:jc w:val="both"/>
              <w:rPr>
                <w:bCs/>
              </w:rPr>
            </w:pPr>
            <w:r w:rsidRPr="00922C4E">
              <w:rPr>
                <w:bCs/>
              </w:rPr>
              <w:t xml:space="preserve">KRENN, W., PUCHTE, H. </w:t>
            </w:r>
            <w:r w:rsidRPr="00922C4E">
              <w:rPr>
                <w:bCs/>
                <w:i/>
              </w:rPr>
              <w:t>Motive A1-B1</w:t>
            </w:r>
            <w:r w:rsidRPr="00922C4E">
              <w:rPr>
                <w:bCs/>
              </w:rPr>
              <w:t xml:space="preserve">. Hueber Verlag, München, 2016. ISBN 978-3-19-001878-9. </w:t>
            </w:r>
          </w:p>
          <w:p w:rsidR="00982B32" w:rsidRPr="00922C4E" w:rsidRDefault="00982B32" w:rsidP="0010688A">
            <w:pPr>
              <w:jc w:val="both"/>
              <w:rPr>
                <w:b/>
                <w:bCs/>
              </w:rPr>
            </w:pPr>
            <w:r w:rsidRPr="000A4CB0">
              <w:rPr>
                <w:b/>
                <w:bCs/>
              </w:rPr>
              <w:t>Doporučená literatura:</w:t>
            </w:r>
            <w:r w:rsidRPr="00922C4E">
              <w:rPr>
                <w:bCs/>
              </w:rPr>
              <w:t xml:space="preserve"> </w:t>
            </w:r>
          </w:p>
          <w:p w:rsidR="00982B32" w:rsidRPr="00922C4E" w:rsidRDefault="00982B32" w:rsidP="0010688A">
            <w:pPr>
              <w:jc w:val="both"/>
              <w:rPr>
                <w:bCs/>
              </w:rPr>
            </w:pPr>
            <w:r w:rsidRPr="00922C4E">
              <w:rPr>
                <w:bCs/>
              </w:rPr>
              <w:t>HÖPPNEROVÁ, V</w:t>
            </w:r>
            <w:del w:id="4167" w:author="Jiří Vojtěšek" w:date="2018-11-22T22:43:00Z">
              <w:r w:rsidRPr="00922C4E" w:rsidDel="005C0F05">
                <w:rPr>
                  <w:bCs/>
                </w:rPr>
                <w:delText>ěra</w:delText>
              </w:r>
            </w:del>
            <w:r w:rsidRPr="00922C4E">
              <w:rPr>
                <w:bCs/>
              </w:rPr>
              <w:t xml:space="preserve">. </w:t>
            </w:r>
            <w:r w:rsidRPr="00922C4E">
              <w:rPr>
                <w:bCs/>
                <w:i/>
              </w:rPr>
              <w:t>Němčina pro jazykové školy 1 nově</w:t>
            </w:r>
            <w:r w:rsidRPr="00922C4E">
              <w:rPr>
                <w:bCs/>
              </w:rPr>
              <w:t xml:space="preserve">. Plzeň, Fraus, 2011. ISBN 978-80-7238-958-2. </w:t>
            </w:r>
          </w:p>
          <w:p w:rsidR="00982B32" w:rsidRPr="00922C4E" w:rsidRDefault="00982B32" w:rsidP="0010688A">
            <w:pPr>
              <w:jc w:val="both"/>
              <w:rPr>
                <w:bCs/>
              </w:rPr>
            </w:pPr>
            <w:r w:rsidRPr="00922C4E">
              <w:rPr>
                <w:bCs/>
              </w:rPr>
              <w:t>HÖPPNEROVÁ, V</w:t>
            </w:r>
            <w:del w:id="4168" w:author="Jiří Vojtěšek" w:date="2018-11-22T22:43:00Z">
              <w:r w:rsidRPr="00922C4E" w:rsidDel="005C0F05">
                <w:rPr>
                  <w:bCs/>
                </w:rPr>
                <w:delText>ěra</w:delText>
              </w:r>
            </w:del>
            <w:r w:rsidRPr="00922C4E">
              <w:rPr>
                <w:bCs/>
              </w:rPr>
              <w:t xml:space="preserve">. </w:t>
            </w:r>
            <w:r w:rsidRPr="00922C4E">
              <w:rPr>
                <w:bCs/>
                <w:i/>
              </w:rPr>
              <w:t>Němčina pro jazykové školy 2 nově</w:t>
            </w:r>
            <w:r w:rsidRPr="00922C4E">
              <w:rPr>
                <w:bCs/>
              </w:rPr>
              <w:t xml:space="preserve">. Plzeň, Fraus, 2010. ISBN 978-80-7238-912-4. </w:t>
            </w:r>
          </w:p>
          <w:p w:rsidR="00982B32" w:rsidRPr="00922C4E" w:rsidRDefault="00982B32" w:rsidP="0010688A">
            <w:pPr>
              <w:jc w:val="both"/>
              <w:rPr>
                <w:bCs/>
              </w:rPr>
            </w:pPr>
            <w:r w:rsidRPr="00922C4E">
              <w:rPr>
                <w:bCs/>
              </w:rPr>
              <w:t>KEPRTOVÁ, M</w:t>
            </w:r>
            <w:del w:id="4169" w:author="Jiří Vojtěšek" w:date="2018-11-22T22:44:00Z">
              <w:r w:rsidRPr="00922C4E" w:rsidDel="005C0F05">
                <w:rPr>
                  <w:bCs/>
                </w:rPr>
                <w:delText>ARGOT</w:delText>
              </w:r>
            </w:del>
            <w:r w:rsidRPr="00922C4E">
              <w:rPr>
                <w:bCs/>
              </w:rPr>
              <w:t xml:space="preserve">. </w:t>
            </w:r>
            <w:r w:rsidRPr="00922C4E">
              <w:rPr>
                <w:bCs/>
                <w:i/>
              </w:rPr>
              <w:t>Německo-česká konverzace I/II</w:t>
            </w:r>
            <w:r w:rsidRPr="00922C4E">
              <w:rPr>
                <w:bCs/>
              </w:rPr>
              <w:t xml:space="preserve">. </w:t>
            </w:r>
          </w:p>
          <w:p w:rsidR="00982B32" w:rsidRPr="00922C4E" w:rsidRDefault="00982B32" w:rsidP="005C0F05">
            <w:pPr>
              <w:jc w:val="both"/>
              <w:rPr>
                <w:bCs/>
              </w:rPr>
            </w:pPr>
            <w:r w:rsidRPr="00922C4E">
              <w:rPr>
                <w:bCs/>
              </w:rPr>
              <w:t xml:space="preserve">DRMLOVÁ, </w:t>
            </w:r>
            <w:del w:id="4170" w:author="Jiří Vojtěšek" w:date="2018-11-22T22:44:00Z">
              <w:r w:rsidRPr="00922C4E" w:rsidDel="005C0F05">
                <w:rPr>
                  <w:bCs/>
                </w:rPr>
                <w:delText xml:space="preserve">Dana </w:delText>
              </w:r>
            </w:del>
            <w:ins w:id="4171" w:author="Jiří Vojtěšek" w:date="2018-11-22T22:44:00Z">
              <w:r w:rsidR="005C0F05" w:rsidRPr="00922C4E">
                <w:rPr>
                  <w:bCs/>
                </w:rPr>
                <w:t>D</w:t>
              </w:r>
              <w:r w:rsidR="005C0F05">
                <w:rPr>
                  <w:bCs/>
                </w:rPr>
                <w:t>.</w:t>
              </w:r>
              <w:r w:rsidR="005C0F05" w:rsidRPr="00922C4E">
                <w:rPr>
                  <w:bCs/>
                </w:rPr>
                <w:t xml:space="preserve"> </w:t>
              </w:r>
            </w:ins>
            <w:r w:rsidRPr="00922C4E">
              <w:rPr>
                <w:bCs/>
              </w:rPr>
              <w:t xml:space="preserve">a kol. </w:t>
            </w:r>
            <w:r w:rsidRPr="00922C4E">
              <w:rPr>
                <w:bCs/>
                <w:i/>
              </w:rPr>
              <w:t>Německy s úsměvem nově</w:t>
            </w:r>
            <w:r w:rsidRPr="00922C4E">
              <w:rPr>
                <w:bCs/>
              </w:rPr>
              <w:t>. Plzeň, Fraus, 2009. ISBN 978-80-7238-891-2.</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25"/>
        </w:trPr>
        <w:tc>
          <w:tcPr>
            <w:tcW w:w="9855" w:type="dxa"/>
            <w:gridSpan w:val="8"/>
          </w:tcPr>
          <w:p w:rsidR="00982B32" w:rsidRPr="0032011A" w:rsidRDefault="00982B32" w:rsidP="0010688A">
            <w:pPr>
              <w:jc w:val="both"/>
            </w:pPr>
            <w:r w:rsidRPr="0032011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pPr>
        <w:spacing w:after="160" w:line="259" w:lineRule="auto"/>
      </w:pPr>
    </w:p>
    <w:p w:rsidR="00982B32" w:rsidRDefault="00982B32" w:rsidP="0098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172" w:name="nemcina2"/>
            <w:r>
              <w:t>Němčina 2</w:t>
            </w:r>
            <w:bookmarkEnd w:id="4172"/>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Povinně volitelný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2</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a ústní forma</w:t>
            </w:r>
          </w:p>
          <w:p w:rsidR="00982B32" w:rsidRDefault="00982B32" w:rsidP="0010688A">
            <w:pPr>
              <w:jc w:val="both"/>
            </w:pPr>
            <w:r>
              <w:t xml:space="preserve">1. Teoretické a praktické zvládnutí základní problematiky a jednotlivých témat. </w:t>
            </w:r>
          </w:p>
          <w:p w:rsidR="00982B32" w:rsidRDefault="00982B32" w:rsidP="0010688A">
            <w:pPr>
              <w:jc w:val="both"/>
            </w:pPr>
            <w:r>
              <w:t xml:space="preserve">2. Úspěšné a samostatné vypracování všech zadaných úloh. </w:t>
            </w:r>
          </w:p>
          <w:p w:rsidR="00982B32" w:rsidRDefault="00982B32" w:rsidP="0010688A">
            <w:pPr>
              <w:jc w:val="both"/>
            </w:pPr>
            <w:r>
              <w:t>4. Prokázání úspěšného zvládnutí probírané tématiky při závěrečném testu včetně ústní části.</w:t>
            </w:r>
          </w:p>
        </w:tc>
      </w:tr>
      <w:tr w:rsidR="00982B32" w:rsidTr="0010688A">
        <w:trPr>
          <w:trHeight w:val="14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708"/>
        </w:trPr>
        <w:tc>
          <w:tcPr>
            <w:tcW w:w="9855" w:type="dxa"/>
            <w:gridSpan w:val="8"/>
            <w:tcBorders>
              <w:top w:val="nil"/>
              <w:bottom w:val="single" w:sz="12" w:space="0" w:color="auto"/>
            </w:tcBorders>
          </w:tcPr>
          <w:p w:rsidR="00982B32" w:rsidRPr="00E73BC3" w:rsidRDefault="00982B32" w:rsidP="0010688A">
            <w:pPr>
              <w:jc w:val="both"/>
              <w:rPr>
                <w:color w:val="000000"/>
                <w:shd w:val="clear" w:color="auto" w:fill="FFFFFF"/>
              </w:rPr>
            </w:pPr>
            <w:r>
              <w:rPr>
                <w:color w:val="000000"/>
                <w:shd w:val="clear" w:color="auto" w:fill="FFFFFF"/>
              </w:rPr>
              <w:t>Předmět je nabízen pouze studentům kombinovaného studia.</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8514C9" w:rsidRPr="008514C9" w:rsidRDefault="008514C9" w:rsidP="00413040">
            <w:pPr>
              <w:pStyle w:val="Odstavecseseznamem"/>
              <w:numPr>
                <w:ilvl w:val="0"/>
                <w:numId w:val="69"/>
              </w:numPr>
            </w:pPr>
            <w:r w:rsidRPr="008514C9">
              <w:t xml:space="preserve">Informace o své osobě </w:t>
            </w:r>
          </w:p>
          <w:p w:rsidR="008514C9" w:rsidRPr="008514C9" w:rsidRDefault="008514C9" w:rsidP="00413040">
            <w:pPr>
              <w:pStyle w:val="Odstavecseseznamem"/>
              <w:numPr>
                <w:ilvl w:val="0"/>
                <w:numId w:val="69"/>
              </w:numPr>
            </w:pPr>
            <w:r w:rsidRPr="008514C9">
              <w:t xml:space="preserve">Informace o vzdělání a práci </w:t>
            </w:r>
          </w:p>
          <w:p w:rsidR="008514C9" w:rsidRPr="008514C9" w:rsidRDefault="008514C9" w:rsidP="00413040">
            <w:pPr>
              <w:pStyle w:val="Odstavecseseznamem"/>
              <w:numPr>
                <w:ilvl w:val="0"/>
                <w:numId w:val="69"/>
              </w:numPr>
            </w:pPr>
            <w:r w:rsidRPr="008514C9">
              <w:t xml:space="preserve">Schopnost reagovat na dotazy </w:t>
            </w:r>
          </w:p>
          <w:p w:rsidR="008514C9" w:rsidRPr="008514C9" w:rsidRDefault="008514C9" w:rsidP="00413040">
            <w:pPr>
              <w:pStyle w:val="Odstavecseseznamem"/>
              <w:numPr>
                <w:ilvl w:val="0"/>
                <w:numId w:val="69"/>
              </w:numPr>
            </w:pPr>
            <w:r w:rsidRPr="008514C9">
              <w:t xml:space="preserve">Schopnost tvořit otázky a vést jednoduchou konverzaci </w:t>
            </w:r>
          </w:p>
          <w:p w:rsidR="008514C9" w:rsidRPr="008514C9" w:rsidRDefault="008514C9" w:rsidP="00413040">
            <w:pPr>
              <w:pStyle w:val="Odstavecseseznamem"/>
              <w:numPr>
                <w:ilvl w:val="0"/>
                <w:numId w:val="69"/>
              </w:numPr>
            </w:pPr>
            <w:r w:rsidRPr="008514C9">
              <w:t xml:space="preserve">Systém minulých časů </w:t>
            </w:r>
          </w:p>
          <w:p w:rsidR="008514C9" w:rsidRPr="008514C9" w:rsidRDefault="008514C9" w:rsidP="00413040">
            <w:pPr>
              <w:pStyle w:val="Odstavecseseznamem"/>
              <w:numPr>
                <w:ilvl w:val="0"/>
                <w:numId w:val="69"/>
              </w:numPr>
            </w:pPr>
            <w:r w:rsidRPr="008514C9">
              <w:t xml:space="preserve">Rozkazovací způsob </w:t>
            </w:r>
          </w:p>
          <w:p w:rsidR="008514C9" w:rsidRPr="008514C9" w:rsidRDefault="008514C9" w:rsidP="00413040">
            <w:pPr>
              <w:pStyle w:val="Odstavecseseznamem"/>
              <w:numPr>
                <w:ilvl w:val="0"/>
                <w:numId w:val="69"/>
              </w:numPr>
            </w:pPr>
            <w:r w:rsidRPr="008514C9">
              <w:t xml:space="preserve">Vedlejší věty </w:t>
            </w:r>
          </w:p>
          <w:p w:rsidR="008514C9" w:rsidRPr="008514C9" w:rsidRDefault="008514C9" w:rsidP="00413040">
            <w:pPr>
              <w:pStyle w:val="Odstavecseseznamem"/>
              <w:numPr>
                <w:ilvl w:val="0"/>
                <w:numId w:val="69"/>
              </w:numPr>
            </w:pPr>
            <w:r w:rsidRPr="008514C9">
              <w:t xml:space="preserve">Předložky a předložkové vazby </w:t>
            </w:r>
          </w:p>
          <w:p w:rsidR="00982B32" w:rsidRDefault="008514C9" w:rsidP="00413040">
            <w:pPr>
              <w:pStyle w:val="Odstavecseseznamem"/>
              <w:numPr>
                <w:ilvl w:val="0"/>
                <w:numId w:val="69"/>
              </w:numPr>
            </w:pPr>
            <w:r w:rsidRPr="008514C9">
              <w:t>Spojky a jejich užití</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51"/>
        </w:trPr>
        <w:tc>
          <w:tcPr>
            <w:tcW w:w="9855" w:type="dxa"/>
            <w:gridSpan w:val="8"/>
            <w:tcBorders>
              <w:top w:val="nil"/>
            </w:tcBorders>
          </w:tcPr>
          <w:p w:rsidR="008514C9" w:rsidRDefault="008514C9" w:rsidP="008514C9">
            <w:pPr>
              <w:jc w:val="both"/>
              <w:rPr>
                <w:b/>
                <w:bCs/>
              </w:rPr>
            </w:pPr>
            <w:r w:rsidRPr="00A804ED">
              <w:rPr>
                <w:b/>
                <w:bCs/>
              </w:rPr>
              <w:t>Povinná literatura:</w:t>
            </w:r>
          </w:p>
          <w:p w:rsidR="008514C9" w:rsidRPr="00F66AF5" w:rsidRDefault="008514C9" w:rsidP="008514C9">
            <w:pPr>
              <w:jc w:val="both"/>
              <w:rPr>
                <w:bCs/>
              </w:rPr>
            </w:pPr>
            <w:r w:rsidRPr="00F66AF5">
              <w:rPr>
                <w:bCs/>
              </w:rPr>
              <w:t xml:space="preserve">KRENN, W., PUCHTE, H. </w:t>
            </w:r>
            <w:r w:rsidRPr="00F66AF5">
              <w:rPr>
                <w:bCs/>
                <w:i/>
              </w:rPr>
              <w:t>Motive A1-B1</w:t>
            </w:r>
            <w:r w:rsidRPr="00F66AF5">
              <w:rPr>
                <w:bCs/>
              </w:rPr>
              <w:t>. Hueber Verlag, München, 2016. ISBN 978-3-19-001878-9.</w:t>
            </w:r>
            <w:r w:rsidRPr="00A804ED">
              <w:rPr>
                <w:color w:val="000000"/>
                <w:shd w:val="clear" w:color="auto" w:fill="FFFFFF"/>
              </w:rPr>
              <w:t> </w:t>
            </w:r>
          </w:p>
          <w:p w:rsidR="008514C9" w:rsidRDefault="008514C9" w:rsidP="008514C9">
            <w:pPr>
              <w:jc w:val="both"/>
              <w:rPr>
                <w:b/>
              </w:rPr>
            </w:pPr>
            <w:r w:rsidRPr="00A804ED">
              <w:rPr>
                <w:b/>
              </w:rPr>
              <w:t>Doporučená literatura:</w:t>
            </w:r>
          </w:p>
          <w:p w:rsidR="008514C9" w:rsidRPr="00F66AF5" w:rsidRDefault="008514C9" w:rsidP="008514C9">
            <w:pPr>
              <w:jc w:val="both"/>
            </w:pPr>
            <w:r w:rsidRPr="00F66AF5">
              <w:t>HÖPPNEROVÁ</w:t>
            </w:r>
            <w:r>
              <w:t>, V</w:t>
            </w:r>
            <w:r w:rsidRPr="00F66AF5">
              <w:t xml:space="preserve">. </w:t>
            </w:r>
            <w:r w:rsidRPr="00F66AF5">
              <w:rPr>
                <w:i/>
              </w:rPr>
              <w:t>Němčina pro jazykové školy 1 nově</w:t>
            </w:r>
            <w:r w:rsidRPr="00F66AF5">
              <w:t xml:space="preserve">. Plzeň, Fraus, 2011. ISBN 978-80-7238-958-2. </w:t>
            </w:r>
          </w:p>
          <w:p w:rsidR="008514C9" w:rsidRPr="00F66AF5" w:rsidRDefault="008514C9" w:rsidP="008514C9">
            <w:pPr>
              <w:jc w:val="both"/>
            </w:pPr>
            <w:r w:rsidRPr="00F66AF5">
              <w:t>HÖPPNEROVÁ</w:t>
            </w:r>
            <w:r>
              <w:t>, V</w:t>
            </w:r>
            <w:r w:rsidRPr="00F66AF5">
              <w:t xml:space="preserve">. </w:t>
            </w:r>
            <w:r w:rsidRPr="00F66AF5">
              <w:rPr>
                <w:i/>
              </w:rPr>
              <w:t>Němčina pro jazykové školy 2 nově</w:t>
            </w:r>
            <w:r w:rsidRPr="00F66AF5">
              <w:t xml:space="preserve">. Plzeň, Fraus, 2010. ISBN 978-80-7238-912-4. </w:t>
            </w:r>
          </w:p>
          <w:p w:rsidR="008514C9" w:rsidRPr="00F66AF5" w:rsidRDefault="008514C9" w:rsidP="008514C9">
            <w:pPr>
              <w:jc w:val="both"/>
            </w:pPr>
            <w:r w:rsidRPr="00F66AF5">
              <w:t>KEPRTOVÁ</w:t>
            </w:r>
            <w:r>
              <w:t>, M</w:t>
            </w:r>
            <w:r w:rsidRPr="00F66AF5">
              <w:t xml:space="preserve">. </w:t>
            </w:r>
            <w:r w:rsidRPr="00F66AF5">
              <w:rPr>
                <w:i/>
              </w:rPr>
              <w:t>Německo-česká konverzace I/II</w:t>
            </w:r>
            <w:r w:rsidRPr="00F66AF5">
              <w:t xml:space="preserve">. </w:t>
            </w:r>
          </w:p>
          <w:p w:rsidR="00982B32" w:rsidRPr="007F4755" w:rsidRDefault="008514C9" w:rsidP="0010688A">
            <w:pPr>
              <w:jc w:val="both"/>
            </w:pPr>
            <w:r w:rsidRPr="00F66AF5">
              <w:t>DRMLOVÁ</w:t>
            </w:r>
            <w:r>
              <w:t>, D.</w:t>
            </w:r>
            <w:r w:rsidRPr="00F66AF5">
              <w:t xml:space="preserve"> a kol. </w:t>
            </w:r>
            <w:r w:rsidRPr="00F66AF5">
              <w:rPr>
                <w:i/>
              </w:rPr>
              <w:t>Německy s úsměvem nově</w:t>
            </w:r>
            <w:r w:rsidRPr="00F66AF5">
              <w:t>. Plzeň, Fraus, 2009. ISBN 978-80-7238-891-2.</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28"/>
        </w:trPr>
        <w:tc>
          <w:tcPr>
            <w:tcW w:w="9855" w:type="dxa"/>
            <w:gridSpan w:val="8"/>
          </w:tcPr>
          <w:p w:rsidR="00982B32" w:rsidRPr="00230FFA" w:rsidRDefault="00982B32" w:rsidP="0010688A">
            <w:pPr>
              <w:jc w:val="both"/>
            </w:pPr>
            <w:r w:rsidRPr="00230FF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p w:rsidR="00982B32" w:rsidRDefault="00982B32" w:rsidP="0098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173" w:name="nemcina3"/>
            <w:r>
              <w:t>Němčina 3</w:t>
            </w:r>
            <w:bookmarkEnd w:id="4173"/>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Povinně volitelný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3</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Teoretické a praktické zvládnutí základní problematiky a jednotlivých témat. </w:t>
            </w:r>
          </w:p>
          <w:p w:rsidR="00982B32" w:rsidRDefault="00982B32" w:rsidP="0010688A">
            <w:pPr>
              <w:jc w:val="both"/>
            </w:pPr>
            <w:r>
              <w:t xml:space="preserve">2. Úspěšné a samostatné vypracování všech zadaných úloh v průběhu semestru. </w:t>
            </w:r>
          </w:p>
          <w:p w:rsidR="00982B32" w:rsidRDefault="00982B32" w:rsidP="0010688A">
            <w:pPr>
              <w:jc w:val="both"/>
            </w:pPr>
            <w:r>
              <w:t>3. Prokázání úspěšného zvládnutí probírané tématiky při závěrečném testu.</w:t>
            </w:r>
          </w:p>
        </w:tc>
      </w:tr>
      <w:tr w:rsidR="00982B32" w:rsidTr="0010688A">
        <w:trPr>
          <w:trHeight w:val="14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566"/>
        </w:trPr>
        <w:tc>
          <w:tcPr>
            <w:tcW w:w="9855" w:type="dxa"/>
            <w:gridSpan w:val="8"/>
            <w:tcBorders>
              <w:top w:val="nil"/>
              <w:bottom w:val="single" w:sz="12" w:space="0" w:color="auto"/>
            </w:tcBorders>
          </w:tcPr>
          <w:p w:rsidR="00982B32" w:rsidRPr="001C3BCC" w:rsidRDefault="00982B32" w:rsidP="0010688A">
            <w:pPr>
              <w:jc w:val="both"/>
              <w:rPr>
                <w:color w:val="000000"/>
                <w:shd w:val="clear" w:color="auto" w:fill="FFFFFF"/>
              </w:rPr>
            </w:pPr>
            <w:r>
              <w:rPr>
                <w:color w:val="000000"/>
                <w:shd w:val="clear" w:color="auto" w:fill="FFFFFF"/>
              </w:rPr>
              <w:t>Předmět je nabízen pouze studentům kombinovaného studia. Pr</w:t>
            </w:r>
            <w:r w:rsidRPr="001C3BCC">
              <w:rPr>
                <w:color w:val="000000"/>
                <w:shd w:val="clear" w:color="auto" w:fill="FFFFFF"/>
              </w:rPr>
              <w:t xml:space="preserve">o udělení zkoušky musí student prokázat znalost německého jazyka na úrovni středně pokročilý (Mittelstufe) a obecné základy technického jazyka svého oboru. Součástí zkoušky je přednesení prezentace na technické téma. </w:t>
            </w:r>
          </w:p>
          <w:p w:rsidR="00982B32" w:rsidRPr="001C3BCC" w:rsidRDefault="00982B32" w:rsidP="0010688A">
            <w:pPr>
              <w:jc w:val="both"/>
              <w:rPr>
                <w:color w:val="000000"/>
                <w:shd w:val="clear" w:color="auto" w:fill="FFFFFF"/>
              </w:rPr>
            </w:pPr>
            <w:r>
              <w:rPr>
                <w:color w:val="000000"/>
                <w:shd w:val="clear" w:color="auto" w:fill="FFFFFF"/>
              </w:rPr>
              <w:t>Témata</w:t>
            </w:r>
            <w:r w:rsidRPr="001C3BCC">
              <w:rPr>
                <w:color w:val="000000"/>
                <w:shd w:val="clear" w:color="auto" w:fill="FFFFFF"/>
              </w:rPr>
              <w:t>:</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Kommunikation per Computernetz</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Computergraphik</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Fremdsprachen mit Hilfe von Computern erlernen? Vor- und Nachteile.</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CAD</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Computerkriminalität</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Computer und Industrie - verschiedene Möglichkeiten der Anwendung von Computern</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Automatische Kontrollsysteme von Technologieverfahren</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Mikrocomputer und ihre Anwendung</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Mikroelektronik und unsere Welt</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Computeranwendung in der Sicherheitsdienstsphäre</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Industrie heute: neue Entwicklungen im Bereich der Technologie und Materialien</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Wiederverwertung von Kunststoffen</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Wie beeinflusst die Industrie unseren Lebensraum?</w:t>
            </w:r>
          </w:p>
          <w:p w:rsidR="00982B32" w:rsidRPr="001C3BCC" w:rsidRDefault="00982B32" w:rsidP="00413040">
            <w:pPr>
              <w:pStyle w:val="Odstavecseseznamem"/>
              <w:numPr>
                <w:ilvl w:val="0"/>
                <w:numId w:val="57"/>
              </w:numPr>
              <w:jc w:val="both"/>
              <w:rPr>
                <w:color w:val="000000"/>
                <w:shd w:val="clear" w:color="auto" w:fill="FFFFFF"/>
              </w:rPr>
            </w:pPr>
            <w:r w:rsidRPr="001C3BCC">
              <w:rPr>
                <w:color w:val="000000"/>
                <w:shd w:val="clear" w:color="auto" w:fill="FFFFFF"/>
              </w:rPr>
              <w:t>Traditionelle oder synthetische Materialien? Vor- und Nachteile.</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88"/>
        </w:trPr>
        <w:tc>
          <w:tcPr>
            <w:tcW w:w="9855" w:type="dxa"/>
            <w:gridSpan w:val="8"/>
            <w:tcBorders>
              <w:top w:val="nil"/>
            </w:tcBorders>
          </w:tcPr>
          <w:p w:rsidR="00982B32" w:rsidRDefault="00982B32" w:rsidP="0010688A">
            <w:pPr>
              <w:jc w:val="both"/>
              <w:rPr>
                <w:b/>
                <w:bCs/>
              </w:rPr>
            </w:pPr>
            <w:r w:rsidRPr="00A804ED">
              <w:rPr>
                <w:b/>
                <w:bCs/>
              </w:rPr>
              <w:t>Povinná literatura:</w:t>
            </w:r>
          </w:p>
          <w:p w:rsidR="00982B32" w:rsidRPr="001C3BCC" w:rsidRDefault="00982B32" w:rsidP="0010688A">
            <w:pPr>
              <w:jc w:val="both"/>
              <w:rPr>
                <w:bCs/>
              </w:rPr>
            </w:pPr>
            <w:r w:rsidRPr="001C3BCC">
              <w:rPr>
                <w:bCs/>
              </w:rPr>
              <w:t>DUSILOVÁ</w:t>
            </w:r>
            <w:r>
              <w:rPr>
                <w:bCs/>
              </w:rPr>
              <w:t>, D</w:t>
            </w:r>
            <w:del w:id="4174" w:author="Jiří Vojtěšek" w:date="2018-11-22T22:44:00Z">
              <w:r w:rsidDel="005C0F05">
                <w:rPr>
                  <w:bCs/>
                </w:rPr>
                <w:delText>oris</w:delText>
              </w:r>
            </w:del>
            <w:r>
              <w:rPr>
                <w:bCs/>
              </w:rPr>
              <w:t xml:space="preserve">. </w:t>
            </w:r>
            <w:r w:rsidRPr="002D43DE">
              <w:rPr>
                <w:bCs/>
                <w:i/>
              </w:rPr>
              <w:t>Cvičebnice německé gramatiky : příklady k základním gramatickým jevům s ověřením</w:t>
            </w:r>
            <w:r w:rsidRPr="001C3BCC">
              <w:rPr>
                <w:bCs/>
              </w:rPr>
              <w:t xml:space="preserve">. 2. rozš.vyd. Praha : Polyglott, 1998. ISBN 8090198821. </w:t>
            </w:r>
          </w:p>
          <w:p w:rsidR="00982B32" w:rsidRPr="002D43DE" w:rsidRDefault="00982B32" w:rsidP="0010688A">
            <w:pPr>
              <w:jc w:val="both"/>
              <w:rPr>
                <w:b/>
                <w:bCs/>
              </w:rPr>
            </w:pPr>
            <w:r w:rsidRPr="002D43DE">
              <w:rPr>
                <w:b/>
                <w:bCs/>
              </w:rPr>
              <w:t>Doporučená literatura:</w:t>
            </w:r>
          </w:p>
          <w:p w:rsidR="00982B32" w:rsidRPr="001C3BCC" w:rsidRDefault="00982B32" w:rsidP="0010688A">
            <w:pPr>
              <w:jc w:val="both"/>
              <w:rPr>
                <w:bCs/>
              </w:rPr>
            </w:pPr>
            <w:r w:rsidRPr="001C3BCC">
              <w:rPr>
                <w:bCs/>
              </w:rPr>
              <w:t>BECKER, N</w:t>
            </w:r>
            <w:del w:id="4175" w:author="Jiří Vojtěšek" w:date="2018-11-22T22:44:00Z">
              <w:r w:rsidRPr="001C3BCC" w:rsidDel="005C0F05">
                <w:rPr>
                  <w:bCs/>
                </w:rPr>
                <w:delText>orbert</w:delText>
              </w:r>
            </w:del>
            <w:r w:rsidRPr="001C3BCC">
              <w:rPr>
                <w:bCs/>
              </w:rPr>
              <w:t xml:space="preserve">. </w:t>
            </w:r>
            <w:r w:rsidRPr="002D43DE">
              <w:rPr>
                <w:bCs/>
                <w:i/>
              </w:rPr>
              <w:t>Dialog Beruf 1 : Deutsch als Fremdsprache für die Grundstuffe</w:t>
            </w:r>
            <w:r w:rsidRPr="001C3BCC">
              <w:rPr>
                <w:bCs/>
              </w:rPr>
              <w:t xml:space="preserve">. 1. Aufl. Ismaning : Max Hueber, 1997. ISBN 3190015902. </w:t>
            </w:r>
          </w:p>
          <w:p w:rsidR="00982B32" w:rsidRPr="001C3BCC" w:rsidRDefault="00982B32" w:rsidP="0010688A">
            <w:pPr>
              <w:jc w:val="both"/>
              <w:rPr>
                <w:bCs/>
              </w:rPr>
            </w:pPr>
            <w:r w:rsidRPr="001C3BCC">
              <w:rPr>
                <w:bCs/>
              </w:rPr>
              <w:t>DREYER, H</w:t>
            </w:r>
            <w:del w:id="4176" w:author="Jiří Vojtěšek" w:date="2018-11-22T22:44:00Z">
              <w:r w:rsidRPr="001C3BCC" w:rsidDel="005C0F05">
                <w:rPr>
                  <w:bCs/>
                </w:rPr>
                <w:delText>ilke</w:delText>
              </w:r>
            </w:del>
            <w:r w:rsidRPr="001C3BCC">
              <w:rPr>
                <w:bCs/>
              </w:rPr>
              <w:t xml:space="preserve">. </w:t>
            </w:r>
            <w:r w:rsidRPr="002D43DE">
              <w:rPr>
                <w:bCs/>
                <w:i/>
              </w:rPr>
              <w:t>Lehr- und Übungsbuch der deutschen Grammatik : neubearbeitung</w:t>
            </w:r>
            <w:r w:rsidRPr="001C3BCC">
              <w:rPr>
                <w:bCs/>
              </w:rPr>
              <w:t xml:space="preserve">. 1. Aufl. Ismaning : Max Hueber, 2000. ISBN 3-19-007255-8. </w:t>
            </w:r>
          </w:p>
          <w:p w:rsidR="00982B32" w:rsidRPr="001C3BCC" w:rsidRDefault="00982B32" w:rsidP="0010688A">
            <w:pPr>
              <w:jc w:val="both"/>
              <w:rPr>
                <w:bCs/>
              </w:rPr>
            </w:pPr>
            <w:r w:rsidRPr="001C3BCC">
              <w:rPr>
                <w:bCs/>
              </w:rPr>
              <w:t>BAUMBACH, R</w:t>
            </w:r>
            <w:del w:id="4177" w:author="Jiří Vojtěšek" w:date="2018-11-22T22:44:00Z">
              <w:r w:rsidRPr="001C3BCC" w:rsidDel="005C0F05">
                <w:rPr>
                  <w:bCs/>
                </w:rPr>
                <w:delText>udolf</w:delText>
              </w:r>
            </w:del>
            <w:r w:rsidRPr="001C3BCC">
              <w:rPr>
                <w:bCs/>
              </w:rPr>
              <w:t xml:space="preserve">. </w:t>
            </w:r>
            <w:r w:rsidRPr="002D43DE">
              <w:rPr>
                <w:bCs/>
                <w:i/>
              </w:rPr>
              <w:t>Mluvnice němčiny : včetně kapitoly o nové úpravě německého pravopisu</w:t>
            </w:r>
            <w:r w:rsidRPr="001C3BCC">
              <w:rPr>
                <w:bCs/>
              </w:rPr>
              <w:t xml:space="preserve">. 1. vyd. Olomouc : FIN Publishing, 1997. ISBN 8086002136. </w:t>
            </w:r>
          </w:p>
          <w:p w:rsidR="00982B32" w:rsidRPr="001C3BCC" w:rsidRDefault="00982B32" w:rsidP="0010688A">
            <w:pPr>
              <w:jc w:val="both"/>
              <w:rPr>
                <w:bCs/>
              </w:rPr>
            </w:pPr>
            <w:r w:rsidRPr="001C3BCC">
              <w:rPr>
                <w:bCs/>
              </w:rPr>
              <w:t xml:space="preserve">HÖPPNEROVÁ. </w:t>
            </w:r>
            <w:r w:rsidRPr="002D43DE">
              <w:rPr>
                <w:bCs/>
                <w:i/>
              </w:rPr>
              <w:t>Němčina pro jazykové školy I/II/III</w:t>
            </w:r>
            <w:r w:rsidRPr="001C3BCC">
              <w:rPr>
                <w:bCs/>
              </w:rPr>
              <w:t xml:space="preserve">. </w:t>
            </w:r>
          </w:p>
          <w:p w:rsidR="00982B32" w:rsidRPr="0076789C" w:rsidRDefault="00982B32" w:rsidP="0010688A">
            <w:pPr>
              <w:jc w:val="both"/>
              <w:rPr>
                <w:bCs/>
              </w:rPr>
            </w:pPr>
            <w:r w:rsidRPr="001C3BCC">
              <w:rPr>
                <w:bCs/>
              </w:rPr>
              <w:t xml:space="preserve">KEPRTOVÁ, M. </w:t>
            </w:r>
            <w:r w:rsidRPr="002D43DE">
              <w:rPr>
                <w:bCs/>
                <w:i/>
              </w:rPr>
              <w:t>Německo-česká konverzace I/II.</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25"/>
        </w:trPr>
        <w:tc>
          <w:tcPr>
            <w:tcW w:w="9855" w:type="dxa"/>
            <w:gridSpan w:val="8"/>
          </w:tcPr>
          <w:p w:rsidR="00131B31" w:rsidRPr="00C557F3" w:rsidRDefault="00131B31" w:rsidP="00131B31">
            <w:pPr>
              <w:rPr>
                <w:ins w:id="4178" w:author="vopatrilova" w:date="2018-11-22T10:52:00Z"/>
              </w:rPr>
            </w:pPr>
            <w:ins w:id="4179" w:author="vopatrilova" w:date="2018-11-22T10:52: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982B32" w:rsidRPr="00542871" w:rsidRDefault="00982B32" w:rsidP="0010688A">
            <w:pPr>
              <w:jc w:val="both"/>
            </w:pPr>
            <w:del w:id="4180" w:author="vopatrilova" w:date="2018-11-22T10:52:00Z">
              <w:r w:rsidRPr="00542871" w:rsidDel="00131B31">
                <w:delText xml:space="preserve">Vyučující mají trvale vypsány a zveřejněny konzultace minimálně 2h/týden, v rámci kterých mají možnost konzultovat podrobněji probíranou látku. Dále mohou studenti komunikovat s vyučujícím pomocí e-mailu a LMS Moodle. </w:delText>
              </w:r>
            </w:del>
          </w:p>
        </w:tc>
      </w:tr>
    </w:tbl>
    <w:p w:rsidR="00982B32" w:rsidRDefault="00982B32" w:rsidP="00982B32"/>
    <w:p w:rsidR="00982B32" w:rsidRDefault="00982B32" w:rsidP="0098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181" w:name="nemcina4"/>
            <w:r>
              <w:t>Němčina 4</w:t>
            </w:r>
            <w:bookmarkEnd w:id="4181"/>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Povinně volitelný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413040">
            <w:pPr>
              <w:pStyle w:val="Odstavecseseznamem"/>
              <w:numPr>
                <w:ilvl w:val="0"/>
                <w:numId w:val="58"/>
              </w:numPr>
              <w:ind w:left="424"/>
              <w:jc w:val="both"/>
            </w:pPr>
            <w:r>
              <w:t xml:space="preserve">Aktivní účast na seminářích. </w:t>
            </w:r>
          </w:p>
          <w:p w:rsidR="00982B32" w:rsidRDefault="00982B32" w:rsidP="00413040">
            <w:pPr>
              <w:pStyle w:val="Odstavecseseznamem"/>
              <w:numPr>
                <w:ilvl w:val="0"/>
                <w:numId w:val="58"/>
              </w:numPr>
              <w:ind w:left="424"/>
              <w:jc w:val="both"/>
            </w:pPr>
            <w:r>
              <w:t xml:space="preserve">Úspěšné absolvování zápočtového testu (minimum 60 % úspěšnost). </w:t>
            </w:r>
          </w:p>
          <w:p w:rsidR="00982B32" w:rsidRDefault="00982B32" w:rsidP="0010688A">
            <w:pPr>
              <w:jc w:val="both"/>
            </w:pPr>
            <w:r>
              <w:t xml:space="preserve">Požadavky ke zkoušce: </w:t>
            </w:r>
          </w:p>
          <w:p w:rsidR="00982B32" w:rsidRDefault="00982B32" w:rsidP="0010688A">
            <w:pPr>
              <w:jc w:val="both"/>
            </w:pPr>
            <w:r>
              <w:t>Prezentace zaměřená na studovaný obor</w:t>
            </w:r>
          </w:p>
        </w:tc>
      </w:tr>
      <w:tr w:rsidR="00982B32" w:rsidTr="0010688A">
        <w:trPr>
          <w:trHeight w:val="14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125"/>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708"/>
        </w:trPr>
        <w:tc>
          <w:tcPr>
            <w:tcW w:w="9855" w:type="dxa"/>
            <w:gridSpan w:val="8"/>
            <w:tcBorders>
              <w:top w:val="nil"/>
              <w:bottom w:val="single" w:sz="12" w:space="0" w:color="auto"/>
            </w:tcBorders>
          </w:tcPr>
          <w:p w:rsidR="00982B32" w:rsidRPr="00E73BC3" w:rsidRDefault="00982B32" w:rsidP="0010688A">
            <w:pPr>
              <w:jc w:val="both"/>
              <w:rPr>
                <w:color w:val="000000"/>
                <w:shd w:val="clear" w:color="auto" w:fill="FFFFFF"/>
              </w:rPr>
            </w:pPr>
            <w:r>
              <w:rPr>
                <w:color w:val="000000"/>
                <w:shd w:val="clear" w:color="auto" w:fill="FFFFFF"/>
              </w:rPr>
              <w:t>Předmět je nabízen pouze studentům kombinovaného studia.</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982B32" w:rsidRPr="001F11D8" w:rsidRDefault="00982B32" w:rsidP="00413040">
            <w:pPr>
              <w:pStyle w:val="Odstavecseseznamem"/>
              <w:numPr>
                <w:ilvl w:val="0"/>
                <w:numId w:val="64"/>
              </w:numPr>
              <w:jc w:val="both"/>
              <w:rPr>
                <w:color w:val="000000"/>
                <w:shd w:val="clear" w:color="auto" w:fill="FFFFFF"/>
              </w:rPr>
            </w:pPr>
            <w:r w:rsidRPr="001F11D8">
              <w:rPr>
                <w:color w:val="000000"/>
                <w:shd w:val="clear" w:color="auto" w:fill="FFFFFF"/>
              </w:rPr>
              <w:t xml:space="preserve">Schopnost představit sebe a své kolegy </w:t>
            </w:r>
          </w:p>
          <w:p w:rsidR="00982B32" w:rsidRPr="001F11D8" w:rsidRDefault="00982B32" w:rsidP="00413040">
            <w:pPr>
              <w:pStyle w:val="Odstavecseseznamem"/>
              <w:numPr>
                <w:ilvl w:val="0"/>
                <w:numId w:val="64"/>
              </w:numPr>
              <w:jc w:val="both"/>
              <w:rPr>
                <w:color w:val="000000"/>
                <w:shd w:val="clear" w:color="auto" w:fill="FFFFFF"/>
              </w:rPr>
            </w:pPr>
            <w:r w:rsidRPr="001F11D8">
              <w:rPr>
                <w:color w:val="000000"/>
                <w:shd w:val="clear" w:color="auto" w:fill="FFFFFF"/>
              </w:rPr>
              <w:t xml:space="preserve">Informace o své profesi </w:t>
            </w:r>
          </w:p>
          <w:p w:rsidR="00982B32" w:rsidRPr="001F11D8" w:rsidRDefault="00982B32" w:rsidP="00413040">
            <w:pPr>
              <w:pStyle w:val="Odstavecseseznamem"/>
              <w:numPr>
                <w:ilvl w:val="0"/>
                <w:numId w:val="64"/>
              </w:numPr>
              <w:jc w:val="both"/>
              <w:rPr>
                <w:color w:val="000000"/>
                <w:shd w:val="clear" w:color="auto" w:fill="FFFFFF"/>
              </w:rPr>
            </w:pPr>
            <w:r w:rsidRPr="001F11D8">
              <w:rPr>
                <w:color w:val="000000"/>
                <w:shd w:val="clear" w:color="auto" w:fill="FFFFFF"/>
              </w:rPr>
              <w:t xml:space="preserve">Popis pracovní činnosti, pracoviště </w:t>
            </w:r>
          </w:p>
          <w:p w:rsidR="00982B32" w:rsidRPr="001F11D8" w:rsidRDefault="00982B32" w:rsidP="00413040">
            <w:pPr>
              <w:pStyle w:val="Odstavecseseznamem"/>
              <w:numPr>
                <w:ilvl w:val="0"/>
                <w:numId w:val="64"/>
              </w:numPr>
              <w:jc w:val="both"/>
              <w:rPr>
                <w:color w:val="000000"/>
                <w:shd w:val="clear" w:color="auto" w:fill="FFFFFF"/>
              </w:rPr>
            </w:pPr>
            <w:r>
              <w:rPr>
                <w:color w:val="000000"/>
                <w:shd w:val="clear" w:color="auto" w:fill="FFFFFF"/>
              </w:rPr>
              <w:t>I</w:t>
            </w:r>
            <w:r w:rsidRPr="001F11D8">
              <w:rPr>
                <w:color w:val="000000"/>
                <w:shd w:val="clear" w:color="auto" w:fill="FFFFFF"/>
              </w:rPr>
              <w:t xml:space="preserve">nformace o studiu, odborné zaměření </w:t>
            </w:r>
          </w:p>
          <w:p w:rsidR="00982B32" w:rsidRPr="001F11D8" w:rsidRDefault="00982B32" w:rsidP="00413040">
            <w:pPr>
              <w:pStyle w:val="Odstavecseseznamem"/>
              <w:numPr>
                <w:ilvl w:val="0"/>
                <w:numId w:val="64"/>
              </w:numPr>
              <w:jc w:val="both"/>
              <w:rPr>
                <w:color w:val="000000"/>
                <w:shd w:val="clear" w:color="auto" w:fill="FFFFFF"/>
              </w:rPr>
            </w:pPr>
            <w:r w:rsidRPr="001F11D8">
              <w:rPr>
                <w:color w:val="000000"/>
                <w:shd w:val="clear" w:color="auto" w:fill="FFFFFF"/>
              </w:rPr>
              <w:t xml:space="preserve">Co je pro mě důležité, jaké problémy řeším </w:t>
            </w:r>
          </w:p>
          <w:p w:rsidR="00982B32" w:rsidRPr="001F11D8" w:rsidRDefault="00982B32" w:rsidP="00413040">
            <w:pPr>
              <w:pStyle w:val="Odstavecseseznamem"/>
              <w:numPr>
                <w:ilvl w:val="0"/>
                <w:numId w:val="64"/>
              </w:numPr>
              <w:jc w:val="both"/>
              <w:rPr>
                <w:color w:val="000000"/>
                <w:shd w:val="clear" w:color="auto" w:fill="FFFFFF"/>
              </w:rPr>
            </w:pPr>
            <w:r w:rsidRPr="001F11D8">
              <w:rPr>
                <w:color w:val="000000"/>
                <w:shd w:val="clear" w:color="auto" w:fill="FFFFFF"/>
              </w:rPr>
              <w:t xml:space="preserve">Systém minulých časů </w:t>
            </w:r>
          </w:p>
          <w:p w:rsidR="00982B32" w:rsidRPr="001F11D8" w:rsidRDefault="00982B32" w:rsidP="00413040">
            <w:pPr>
              <w:pStyle w:val="Odstavecseseznamem"/>
              <w:numPr>
                <w:ilvl w:val="0"/>
                <w:numId w:val="64"/>
              </w:numPr>
              <w:jc w:val="both"/>
              <w:rPr>
                <w:color w:val="000000"/>
                <w:shd w:val="clear" w:color="auto" w:fill="FFFFFF"/>
              </w:rPr>
            </w:pPr>
            <w:r w:rsidRPr="001F11D8">
              <w:rPr>
                <w:color w:val="000000"/>
                <w:shd w:val="clear" w:color="auto" w:fill="FFFFFF"/>
              </w:rPr>
              <w:t xml:space="preserve">Předložky </w:t>
            </w:r>
          </w:p>
          <w:p w:rsidR="00982B32" w:rsidRPr="001F11D8" w:rsidRDefault="00982B32" w:rsidP="00413040">
            <w:pPr>
              <w:pStyle w:val="Odstavecseseznamem"/>
              <w:numPr>
                <w:ilvl w:val="0"/>
                <w:numId w:val="64"/>
              </w:numPr>
              <w:jc w:val="both"/>
              <w:rPr>
                <w:color w:val="000000"/>
                <w:shd w:val="clear" w:color="auto" w:fill="FFFFFF"/>
              </w:rPr>
            </w:pPr>
            <w:r w:rsidRPr="001F11D8">
              <w:rPr>
                <w:color w:val="000000"/>
                <w:shd w:val="clear" w:color="auto" w:fill="FFFFFF"/>
              </w:rPr>
              <w:t xml:space="preserve">Předložkové vazby </w:t>
            </w:r>
          </w:p>
          <w:p w:rsidR="00982B32" w:rsidRPr="009D07DE" w:rsidRDefault="00982B32" w:rsidP="00413040">
            <w:pPr>
              <w:pStyle w:val="Odstavecseseznamem"/>
              <w:numPr>
                <w:ilvl w:val="0"/>
                <w:numId w:val="64"/>
              </w:numPr>
              <w:jc w:val="both"/>
              <w:rPr>
                <w:color w:val="000000"/>
                <w:shd w:val="clear" w:color="auto" w:fill="FFFFFF"/>
              </w:rPr>
            </w:pPr>
            <w:r w:rsidRPr="001F11D8">
              <w:rPr>
                <w:color w:val="000000"/>
                <w:shd w:val="clear" w:color="auto" w:fill="FFFFFF"/>
              </w:rPr>
              <w:t>Vedlejší věty</w:t>
            </w:r>
            <w:r w:rsidRPr="009D07DE">
              <w:rPr>
                <w:color w:val="000000"/>
                <w:shd w:val="clear" w:color="auto" w:fill="FFFFFF"/>
              </w:rPr>
              <w:t> </w:t>
            </w:r>
          </w:p>
          <w:p w:rsidR="00982B32" w:rsidRDefault="00982B32" w:rsidP="0010688A">
            <w:pPr>
              <w:jc w:val="both"/>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96"/>
        </w:trPr>
        <w:tc>
          <w:tcPr>
            <w:tcW w:w="9855" w:type="dxa"/>
            <w:gridSpan w:val="8"/>
            <w:tcBorders>
              <w:top w:val="nil"/>
            </w:tcBorders>
          </w:tcPr>
          <w:p w:rsidR="00982B32" w:rsidRDefault="00982B32" w:rsidP="0010688A">
            <w:pPr>
              <w:jc w:val="both"/>
              <w:rPr>
                <w:b/>
                <w:bCs/>
              </w:rPr>
            </w:pPr>
            <w:r w:rsidRPr="00A804ED">
              <w:rPr>
                <w:b/>
                <w:bCs/>
              </w:rPr>
              <w:t>Povinná literatura:</w:t>
            </w:r>
          </w:p>
          <w:p w:rsidR="00982B32" w:rsidRPr="002060D9" w:rsidRDefault="00982B32" w:rsidP="0010688A">
            <w:pPr>
              <w:jc w:val="both"/>
              <w:rPr>
                <w:bCs/>
              </w:rPr>
            </w:pPr>
            <w:r w:rsidRPr="002060D9">
              <w:rPr>
                <w:bCs/>
              </w:rPr>
              <w:t xml:space="preserve">KRENN, W., PUCHTE, H. </w:t>
            </w:r>
            <w:r w:rsidRPr="002060D9">
              <w:rPr>
                <w:bCs/>
                <w:i/>
              </w:rPr>
              <w:t>Motive A1-B1</w:t>
            </w:r>
            <w:r w:rsidRPr="002060D9">
              <w:rPr>
                <w:bCs/>
              </w:rPr>
              <w:t xml:space="preserve">. Hueber Verlag, München, 2016. ISBN 978-3-19-001878-9. </w:t>
            </w:r>
          </w:p>
          <w:p w:rsidR="00982B32" w:rsidRPr="002060D9" w:rsidRDefault="00982B32" w:rsidP="0010688A">
            <w:pPr>
              <w:jc w:val="both"/>
              <w:rPr>
                <w:bCs/>
              </w:rPr>
            </w:pPr>
            <w:r w:rsidRPr="002060D9">
              <w:rPr>
                <w:bCs/>
              </w:rPr>
              <w:t>HÖPPNEROVÁ, V</w:t>
            </w:r>
            <w:del w:id="4182" w:author="Jiří Vojtěšek" w:date="2018-11-22T22:44:00Z">
              <w:r w:rsidRPr="002060D9" w:rsidDel="005C0F05">
                <w:rPr>
                  <w:bCs/>
                </w:rPr>
                <w:delText>ěra</w:delText>
              </w:r>
            </w:del>
            <w:r w:rsidRPr="002060D9">
              <w:rPr>
                <w:bCs/>
              </w:rPr>
              <w:t xml:space="preserve">. </w:t>
            </w:r>
            <w:r w:rsidRPr="002060D9">
              <w:rPr>
                <w:bCs/>
                <w:i/>
              </w:rPr>
              <w:t>Němčina pro jazykové školy 1</w:t>
            </w:r>
            <w:r w:rsidRPr="002060D9">
              <w:rPr>
                <w:bCs/>
              </w:rPr>
              <w:t xml:space="preserve">. Plzeň, Fraus, 2010. ISBN 978-80-7238-912-4. </w:t>
            </w:r>
          </w:p>
          <w:p w:rsidR="00982B32" w:rsidRDefault="00982B32" w:rsidP="0010688A">
            <w:pPr>
              <w:jc w:val="both"/>
              <w:rPr>
                <w:bCs/>
              </w:rPr>
            </w:pPr>
            <w:r w:rsidRPr="002060D9">
              <w:rPr>
                <w:bCs/>
              </w:rPr>
              <w:t>HÖPPNEROVÁ, V</w:t>
            </w:r>
            <w:del w:id="4183" w:author="Jiří Vojtěšek" w:date="2018-11-22T22:44:00Z">
              <w:r w:rsidRPr="002060D9" w:rsidDel="005C0F05">
                <w:rPr>
                  <w:bCs/>
                </w:rPr>
                <w:delText>ěra</w:delText>
              </w:r>
            </w:del>
            <w:r w:rsidRPr="002060D9">
              <w:rPr>
                <w:bCs/>
              </w:rPr>
              <w:t xml:space="preserve">. </w:t>
            </w:r>
            <w:r w:rsidRPr="002060D9">
              <w:rPr>
                <w:bCs/>
                <w:i/>
              </w:rPr>
              <w:t>Němčina pro jazykové školy 2.</w:t>
            </w:r>
            <w:r w:rsidRPr="002060D9">
              <w:rPr>
                <w:bCs/>
              </w:rPr>
              <w:t xml:space="preserve"> Plzeň, Fraus, 2011. ISBN 978-80-7238-958-2. </w:t>
            </w:r>
          </w:p>
          <w:p w:rsidR="00982B32" w:rsidRPr="002060D9" w:rsidRDefault="00982B32" w:rsidP="0010688A">
            <w:pPr>
              <w:jc w:val="both"/>
              <w:rPr>
                <w:b/>
                <w:bCs/>
              </w:rPr>
            </w:pPr>
            <w:r w:rsidRPr="002060D9">
              <w:rPr>
                <w:b/>
                <w:bCs/>
              </w:rPr>
              <w:t>Doporučená literatura:</w:t>
            </w:r>
          </w:p>
          <w:p w:rsidR="00982B32" w:rsidRPr="002060D9" w:rsidRDefault="00982B32" w:rsidP="0010688A">
            <w:pPr>
              <w:jc w:val="both"/>
              <w:rPr>
                <w:bCs/>
              </w:rPr>
            </w:pPr>
            <w:r w:rsidRPr="002060D9">
              <w:rPr>
                <w:bCs/>
              </w:rPr>
              <w:t>KEPRTOVÁ M</w:t>
            </w:r>
            <w:del w:id="4184" w:author="Jiří Vojtěšek" w:date="2018-11-22T22:44:00Z">
              <w:r w:rsidRPr="002060D9" w:rsidDel="005C0F05">
                <w:rPr>
                  <w:bCs/>
                </w:rPr>
                <w:delText>argot</w:delText>
              </w:r>
            </w:del>
            <w:r w:rsidRPr="002060D9">
              <w:rPr>
                <w:bCs/>
              </w:rPr>
              <w:t xml:space="preserve">. </w:t>
            </w:r>
            <w:r w:rsidRPr="002060D9">
              <w:rPr>
                <w:bCs/>
                <w:i/>
              </w:rPr>
              <w:t>Německo-česká konverzace I/II</w:t>
            </w:r>
            <w:r w:rsidRPr="002060D9">
              <w:rPr>
                <w:bCs/>
              </w:rPr>
              <w:t xml:space="preserve">. </w:t>
            </w:r>
          </w:p>
          <w:p w:rsidR="00982B32" w:rsidRPr="002060D9" w:rsidRDefault="00982B32" w:rsidP="005C0F05">
            <w:pPr>
              <w:jc w:val="both"/>
              <w:rPr>
                <w:bCs/>
              </w:rPr>
            </w:pPr>
            <w:r w:rsidRPr="002060D9">
              <w:rPr>
                <w:bCs/>
              </w:rPr>
              <w:t xml:space="preserve">DRMLOVÁ, </w:t>
            </w:r>
            <w:del w:id="4185" w:author="Jiří Vojtěšek" w:date="2018-11-22T22:44:00Z">
              <w:r w:rsidRPr="002060D9" w:rsidDel="005C0F05">
                <w:rPr>
                  <w:bCs/>
                </w:rPr>
                <w:delText xml:space="preserve">Dana </w:delText>
              </w:r>
            </w:del>
            <w:ins w:id="4186" w:author="Jiří Vojtěšek" w:date="2018-11-22T22:44:00Z">
              <w:r w:rsidR="005C0F05" w:rsidRPr="002060D9">
                <w:rPr>
                  <w:bCs/>
                </w:rPr>
                <w:t>D</w:t>
              </w:r>
              <w:r w:rsidR="005C0F05">
                <w:rPr>
                  <w:bCs/>
                </w:rPr>
                <w:t>.</w:t>
              </w:r>
              <w:r w:rsidR="005C0F05" w:rsidRPr="002060D9">
                <w:rPr>
                  <w:bCs/>
                </w:rPr>
                <w:t xml:space="preserve"> </w:t>
              </w:r>
            </w:ins>
            <w:r w:rsidRPr="002060D9">
              <w:rPr>
                <w:bCs/>
              </w:rPr>
              <w:t xml:space="preserve">a kol. </w:t>
            </w:r>
            <w:r w:rsidRPr="002060D9">
              <w:rPr>
                <w:bCs/>
                <w:i/>
              </w:rPr>
              <w:t>Německy s úsměvem nově</w:t>
            </w:r>
            <w:r w:rsidRPr="002060D9">
              <w:rPr>
                <w:bCs/>
              </w:rPr>
              <w:t>. Plzeň, Fraus, 2009. ISBN 978-80-7238-891-2.</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95"/>
        </w:trPr>
        <w:tc>
          <w:tcPr>
            <w:tcW w:w="9855" w:type="dxa"/>
            <w:gridSpan w:val="8"/>
          </w:tcPr>
          <w:p w:rsidR="00131B31" w:rsidRPr="00C557F3" w:rsidRDefault="00131B31" w:rsidP="00131B31">
            <w:pPr>
              <w:rPr>
                <w:ins w:id="4187" w:author="vopatrilova" w:date="2018-11-22T10:52:00Z"/>
              </w:rPr>
            </w:pPr>
            <w:ins w:id="4188" w:author="vopatrilova" w:date="2018-11-22T10:52:00Z">
              <w:r w:rsidRPr="00C557F3">
                <w:t xml:space="preserve">Vyučující na FAI mají trvale vypsány a zveřejněny konzultace </w:t>
              </w:r>
              <w:r>
                <w:t xml:space="preserve">v rozsahu </w:t>
              </w:r>
              <w:r w:rsidRPr="00C557F3">
                <w:t>min. 2h/týden</w:t>
              </w:r>
              <w:r>
                <w:t>,</w:t>
              </w:r>
              <w:r w:rsidRPr="00C557F3">
                <w:t xml:space="preserve"> v rámci kterých mají studenti možnost konzultovat podrobněji probíranou látku. Dále mohou studenti komunikovat s vyučujícím </w:t>
              </w:r>
              <w:r>
                <w:t xml:space="preserve">prostřednictvím </w:t>
              </w:r>
              <w:r w:rsidRPr="00C557F3">
                <w:t xml:space="preserve"> e-mailu a LMS Moodle.</w:t>
              </w:r>
            </w:ins>
          </w:p>
          <w:p w:rsidR="00982B32" w:rsidRPr="0061728F" w:rsidRDefault="00982B32" w:rsidP="0010688A">
            <w:pPr>
              <w:jc w:val="both"/>
            </w:pPr>
            <w:del w:id="4189" w:author="vopatrilova" w:date="2018-11-22T10:52:00Z">
              <w:r w:rsidRPr="0061728F" w:rsidDel="00131B31">
                <w:delText xml:space="preserve">Vyučující mají trvale vypsány a zveřejněny konzultace minimálně 2h/týden, v rámci kterých mají možnost konzultovat podrobněji probíranou látku. Dále mohou studenti komunikovat s vyučujícím pomocí e-mailu a LMS Moodle. </w:delText>
              </w:r>
            </w:del>
          </w:p>
        </w:tc>
      </w:tr>
    </w:tbl>
    <w:p w:rsidR="00982B32" w:rsidRDefault="00982B32" w:rsidP="00982B32">
      <w:pPr>
        <w:spacing w:after="160" w:line="259" w:lineRule="auto"/>
      </w:pPr>
    </w:p>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8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190" w:name="objektoveProgramovani"/>
            <w:r>
              <w:t>Objektové programování</w:t>
            </w:r>
            <w:bookmarkEnd w:id="4190"/>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14p + 28c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Prerekvizity: Programovací metody</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písemném testu a ústním pohovoru s vyučujícím.</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rsidRPr="00A93895">
              <w:t>Ing. et Ing. Erik Král,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přednášky a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sidRPr="001E29FB">
              <w:t>Ing. e</w:t>
            </w:r>
            <w:r>
              <w:t>t Ing. Erik Král, Ph.D. (přednášky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A6040E" w:rsidRDefault="00982B32" w:rsidP="0010688A">
            <w:pPr>
              <w:pStyle w:val="Normlnweb"/>
              <w:spacing w:before="0" w:beforeAutospacing="0" w:after="0" w:afterAutospacing="0"/>
              <w:textAlignment w:val="baseline"/>
              <w:rPr>
                <w:color w:val="000000"/>
                <w:sz w:val="22"/>
                <w:szCs w:val="22"/>
              </w:rPr>
            </w:pPr>
            <w:r w:rsidRPr="00A6040E">
              <w:rPr>
                <w:color w:val="000000"/>
                <w:sz w:val="22"/>
                <w:szCs w:val="20"/>
              </w:rPr>
              <w:t>Cílem tohoto předmětu je naučit studenty analyzovat vybrané problémy a stanovit objektový návrh k jejich řešení. Studenti se seznámí s hlavními principy a vlastnostmi objektového programování a</w:t>
            </w:r>
            <w:r w:rsidRPr="00A6040E">
              <w:rPr>
                <w:color w:val="000000"/>
                <w:sz w:val="22"/>
                <w:szCs w:val="22"/>
              </w:rPr>
              <w:t xml:space="preserve"> také se seznámí s organizací dat při řešení problémů. Dále se studenti naučí dokumentovat, obhajovat a prezentovat dosažené výsledky.</w:t>
            </w:r>
          </w:p>
          <w:p w:rsidR="00982B32" w:rsidRPr="00A6040E" w:rsidRDefault="00982B32" w:rsidP="0010688A">
            <w:pPr>
              <w:pStyle w:val="Normlnweb"/>
              <w:spacing w:before="0" w:beforeAutospacing="0" w:after="0" w:afterAutospacing="0"/>
              <w:textAlignment w:val="baseline"/>
              <w:rPr>
                <w:color w:val="000000"/>
                <w:sz w:val="22"/>
                <w:szCs w:val="20"/>
              </w:rPr>
            </w:pPr>
            <w:r w:rsidRPr="00A6040E">
              <w:rPr>
                <w:color w:val="000000"/>
                <w:sz w:val="22"/>
                <w:szCs w:val="22"/>
              </w:rPr>
              <w:t>Témata:</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 xml:space="preserve">Základní paradigmata programování, deklarativní programování, imperativní programování, objektově orientované programování. </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 xml:space="preserve">Základní OOP terminologie. Popis objektu pomocí třídy, atributy, metody, zapouzdření. </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 xml:space="preserve">Konstruktory a destruktory. Přetěžování metod </w:t>
            </w:r>
            <w:r w:rsidRPr="00A6040E">
              <w:rPr>
                <w:sz w:val="22"/>
                <w:szCs w:val="20"/>
                <w:lang w:val="en-US"/>
              </w:rPr>
              <w:t xml:space="preserve">(Method Overloading). </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 xml:space="preserve">Skládání objektů. </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Dědičnost kódu, výhody a nevýhody ve srovnání se skládáním objektů.</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Životní cyklus objektu. Správa paměti automatická (na zásobníku), statický blok, dynamická alokace (na haldě).</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Vztahy mezi objekty (asociace, agregace a kompozice),</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Kopírování objektů, hluboká a mělká kopie objektu. Kopírovací konstruktor.</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 xml:space="preserve">Polymorfismus. </w:t>
            </w:r>
            <w:r w:rsidRPr="00A6040E">
              <w:rPr>
                <w:sz w:val="22"/>
                <w:szCs w:val="20"/>
                <w:lang w:val="en-US"/>
              </w:rPr>
              <w:t xml:space="preserve">Virtuální a abstraktní metody, abstraktní třídy, </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Dědičnost rozhraní (Interface).</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 xml:space="preserve">Šablony a generické programování. </w:t>
            </w:r>
          </w:p>
          <w:p w:rsidR="00982B32" w:rsidRPr="00A6040E" w:rsidRDefault="00982B32" w:rsidP="0010688A">
            <w:pPr>
              <w:pStyle w:val="Normlnweb"/>
              <w:numPr>
                <w:ilvl w:val="0"/>
                <w:numId w:val="32"/>
              </w:numPr>
              <w:spacing w:before="0" w:beforeAutospacing="0" w:after="0" w:afterAutospacing="0"/>
              <w:textAlignment w:val="baseline"/>
              <w:rPr>
                <w:sz w:val="22"/>
                <w:szCs w:val="20"/>
              </w:rPr>
            </w:pPr>
            <w:r w:rsidRPr="00A6040E">
              <w:rPr>
                <w:sz w:val="22"/>
                <w:szCs w:val="20"/>
              </w:rPr>
              <w:t xml:space="preserve">Základní návrhové vzory. Singleton, Factory a další klasické návrhové vzory. </w:t>
            </w:r>
          </w:p>
          <w:p w:rsidR="00982B32" w:rsidRPr="00A6040E" w:rsidRDefault="00982B32" w:rsidP="0010688A">
            <w:pPr>
              <w:pStyle w:val="Odstavecseseznamem"/>
              <w:numPr>
                <w:ilvl w:val="0"/>
                <w:numId w:val="32"/>
              </w:numPr>
              <w:contextualSpacing w:val="0"/>
              <w:rPr>
                <w:sz w:val="22"/>
              </w:rPr>
            </w:pPr>
            <w:r w:rsidRPr="00A6040E">
              <w:rPr>
                <w:sz w:val="22"/>
              </w:rPr>
              <w:t xml:space="preserve">UML diagramy tříd a sekvenční diagramy. </w:t>
            </w:r>
          </w:p>
          <w:p w:rsidR="00982B32" w:rsidRPr="00945556" w:rsidRDefault="00982B32" w:rsidP="0010688A">
            <w:pPr>
              <w:pStyle w:val="Odstavecseseznamem"/>
              <w:numPr>
                <w:ilvl w:val="0"/>
                <w:numId w:val="32"/>
              </w:numPr>
              <w:contextualSpacing w:val="0"/>
            </w:pPr>
            <w:r w:rsidRPr="00A6040E">
              <w:rPr>
                <w:sz w:val="22"/>
              </w:rPr>
              <w:t>Tvorba znovupoužitelných knihoven a použití knihoven třetích stran.</w:t>
            </w:r>
          </w:p>
        </w:tc>
      </w:tr>
      <w:tr w:rsidR="00982B32" w:rsidTr="0010688A">
        <w:trPr>
          <w:trHeight w:val="265"/>
        </w:trPr>
        <w:tc>
          <w:tcPr>
            <w:tcW w:w="3653" w:type="dxa"/>
            <w:gridSpan w:val="2"/>
            <w:tcBorders>
              <w:top w:val="nil"/>
            </w:tcBorders>
            <w:shd w:val="clear" w:color="auto" w:fill="F7CAAC"/>
          </w:tcPr>
          <w:p w:rsidR="00982B32" w:rsidRPr="001D1DB4" w:rsidRDefault="00982B32" w:rsidP="0010688A">
            <w:pPr>
              <w:jc w:val="both"/>
            </w:pPr>
            <w:r w:rsidRPr="001D1DB4">
              <w:rPr>
                <w:b/>
              </w:rPr>
              <w:t>Studijní literatura a studijní pomůcky</w:t>
            </w:r>
          </w:p>
        </w:tc>
        <w:tc>
          <w:tcPr>
            <w:tcW w:w="6202" w:type="dxa"/>
            <w:gridSpan w:val="6"/>
            <w:tcBorders>
              <w:top w:val="nil"/>
              <w:bottom w:val="nil"/>
            </w:tcBorders>
          </w:tcPr>
          <w:p w:rsidR="00982B32" w:rsidRPr="001D1DB4" w:rsidRDefault="00982B32" w:rsidP="0010688A">
            <w:pPr>
              <w:jc w:val="both"/>
            </w:pPr>
          </w:p>
        </w:tc>
      </w:tr>
      <w:tr w:rsidR="00982B32" w:rsidTr="0010688A">
        <w:trPr>
          <w:trHeight w:val="1497"/>
        </w:trPr>
        <w:tc>
          <w:tcPr>
            <w:tcW w:w="9855" w:type="dxa"/>
            <w:gridSpan w:val="8"/>
            <w:tcBorders>
              <w:top w:val="nil"/>
            </w:tcBorders>
          </w:tcPr>
          <w:p w:rsidR="00982B32" w:rsidRPr="00A6040E" w:rsidRDefault="00982B32" w:rsidP="0010688A">
            <w:pPr>
              <w:rPr>
                <w:b/>
                <w:sz w:val="22"/>
              </w:rPr>
            </w:pPr>
            <w:r w:rsidRPr="00A6040E">
              <w:rPr>
                <w:b/>
                <w:sz w:val="22"/>
              </w:rPr>
              <w:t xml:space="preserve">Základní literatura: </w:t>
            </w:r>
          </w:p>
          <w:p w:rsidR="00982B32" w:rsidRPr="00A6040E" w:rsidRDefault="00982B32" w:rsidP="0010688A">
            <w:pPr>
              <w:rPr>
                <w:color w:val="000000"/>
                <w:sz w:val="22"/>
              </w:rPr>
            </w:pPr>
            <w:r w:rsidRPr="00A6040E">
              <w:rPr>
                <w:color w:val="000000"/>
                <w:sz w:val="22"/>
              </w:rPr>
              <w:t xml:space="preserve">KEOGH, </w:t>
            </w:r>
            <w:del w:id="4191" w:author="Jiří Vojtěšek" w:date="2018-11-22T22:44:00Z">
              <w:r w:rsidRPr="00A6040E" w:rsidDel="00D50C38">
                <w:rPr>
                  <w:color w:val="000000"/>
                  <w:sz w:val="22"/>
                </w:rPr>
                <w:delText xml:space="preserve">James </w:delText>
              </w:r>
            </w:del>
            <w:ins w:id="4192" w:author="Jiří Vojtěšek" w:date="2018-11-22T22:44:00Z">
              <w:r w:rsidR="00D50C38" w:rsidRPr="00A6040E">
                <w:rPr>
                  <w:color w:val="000000"/>
                  <w:sz w:val="22"/>
                </w:rPr>
                <w:t>J</w:t>
              </w:r>
              <w:r w:rsidR="00D50C38">
                <w:rPr>
                  <w:color w:val="000000"/>
                  <w:sz w:val="22"/>
                </w:rPr>
                <w:t>.</w:t>
              </w:r>
              <w:r w:rsidR="00D50C38" w:rsidRPr="00A6040E">
                <w:rPr>
                  <w:color w:val="000000"/>
                  <w:sz w:val="22"/>
                </w:rPr>
                <w:t xml:space="preserve"> </w:t>
              </w:r>
            </w:ins>
            <w:del w:id="4193" w:author="Jiří Vojtěšek" w:date="2018-11-22T22:44:00Z">
              <w:r w:rsidRPr="00A6040E" w:rsidDel="00D50C38">
                <w:rPr>
                  <w:color w:val="000000"/>
                  <w:sz w:val="22"/>
                </w:rPr>
                <w:delText xml:space="preserve">Edward </w:delText>
              </w:r>
            </w:del>
            <w:ins w:id="4194" w:author="Jiří Vojtěšek" w:date="2018-11-22T22:44:00Z">
              <w:r w:rsidR="00D50C38" w:rsidRPr="00A6040E">
                <w:rPr>
                  <w:color w:val="000000"/>
                  <w:sz w:val="22"/>
                </w:rPr>
                <w:t>E</w:t>
              </w:r>
              <w:r w:rsidR="00D50C38">
                <w:rPr>
                  <w:color w:val="000000"/>
                  <w:sz w:val="22"/>
                </w:rPr>
                <w:t>.</w:t>
              </w:r>
              <w:r w:rsidR="00D50C38" w:rsidRPr="00A6040E">
                <w:rPr>
                  <w:color w:val="000000"/>
                  <w:sz w:val="22"/>
                </w:rPr>
                <w:t xml:space="preserve"> </w:t>
              </w:r>
            </w:ins>
            <w:r w:rsidRPr="00A6040E">
              <w:rPr>
                <w:color w:val="000000"/>
                <w:sz w:val="22"/>
              </w:rPr>
              <w:t xml:space="preserve">a </w:t>
            </w:r>
            <w:del w:id="4195" w:author="Jiří Vojtěšek" w:date="2018-11-22T22:44:00Z">
              <w:r w:rsidRPr="00A6040E" w:rsidDel="00D50C38">
                <w:rPr>
                  <w:color w:val="000000"/>
                  <w:sz w:val="22"/>
                </w:rPr>
                <w:delText xml:space="preserve">Mario </w:delText>
              </w:r>
            </w:del>
            <w:ins w:id="4196" w:author="Jiří Vojtěšek" w:date="2018-11-22T22:44:00Z">
              <w:r w:rsidR="00D50C38" w:rsidRPr="00A6040E">
                <w:rPr>
                  <w:color w:val="000000"/>
                  <w:sz w:val="22"/>
                </w:rPr>
                <w:t>M</w:t>
              </w:r>
              <w:r w:rsidR="00D50C38">
                <w:rPr>
                  <w:color w:val="000000"/>
                  <w:sz w:val="22"/>
                </w:rPr>
                <w:t>.</w:t>
              </w:r>
              <w:r w:rsidR="00D50C38" w:rsidRPr="00A6040E">
                <w:rPr>
                  <w:color w:val="000000"/>
                  <w:sz w:val="22"/>
                </w:rPr>
                <w:t xml:space="preserve"> </w:t>
              </w:r>
            </w:ins>
            <w:r w:rsidRPr="00A6040E">
              <w:rPr>
                <w:color w:val="000000"/>
                <w:sz w:val="22"/>
              </w:rPr>
              <w:t xml:space="preserve">GIANNINI. </w:t>
            </w:r>
            <w:r w:rsidRPr="00A6040E">
              <w:rPr>
                <w:i/>
                <w:color w:val="000000"/>
                <w:sz w:val="22"/>
              </w:rPr>
              <w:t>OOP bez předchozích znalostí: průvodce pro samouky</w:t>
            </w:r>
            <w:r w:rsidRPr="00A6040E">
              <w:rPr>
                <w:color w:val="000000"/>
                <w:sz w:val="22"/>
              </w:rPr>
              <w:t>. Vyd. 1. Brno: Computer Press, 2006, 222 s. ISBN 8025109739.</w:t>
            </w:r>
          </w:p>
          <w:p w:rsidR="00982B32" w:rsidRPr="00D50C38" w:rsidRDefault="00982B32" w:rsidP="0010688A">
            <w:pPr>
              <w:rPr>
                <w:color w:val="000000"/>
                <w:sz w:val="22"/>
                <w:szCs w:val="22"/>
              </w:rPr>
            </w:pPr>
            <w:del w:id="4197" w:author="Jiří Vojtěšek" w:date="2018-11-22T22:44:00Z">
              <w:r w:rsidRPr="00A6040E" w:rsidDel="00D50C38">
                <w:rPr>
                  <w:color w:val="000000"/>
                  <w:sz w:val="22"/>
                </w:rPr>
                <w:delText xml:space="preserve">E. </w:delText>
              </w:r>
            </w:del>
            <w:r w:rsidRPr="00A6040E">
              <w:rPr>
                <w:color w:val="000000"/>
                <w:sz w:val="22"/>
              </w:rPr>
              <w:t>GAMMA,</w:t>
            </w:r>
            <w:ins w:id="4198" w:author="Jiří Vojtěšek" w:date="2018-11-22T22:44:00Z">
              <w:r w:rsidR="00D50C38">
                <w:rPr>
                  <w:color w:val="000000"/>
                  <w:sz w:val="22"/>
                </w:rPr>
                <w:t xml:space="preserve"> </w:t>
              </w:r>
              <w:r w:rsidR="00D50C38" w:rsidRPr="00A6040E">
                <w:rPr>
                  <w:color w:val="000000"/>
                  <w:sz w:val="22"/>
                </w:rPr>
                <w:t>E.</w:t>
              </w:r>
              <w:r w:rsidR="00D50C38">
                <w:rPr>
                  <w:color w:val="000000"/>
                  <w:sz w:val="22"/>
                </w:rPr>
                <w:t>,</w:t>
              </w:r>
            </w:ins>
            <w:r w:rsidRPr="00A6040E">
              <w:rPr>
                <w:color w:val="000000"/>
                <w:sz w:val="22"/>
              </w:rPr>
              <w:t xml:space="preserve"> R. HELM, R. JOHNSON, J. VLISSIDES: </w:t>
            </w:r>
            <w:r w:rsidRPr="00A6040E">
              <w:rPr>
                <w:i/>
                <w:color w:val="000000"/>
                <w:sz w:val="22"/>
              </w:rPr>
              <w:t>Design Patterns</w:t>
            </w:r>
            <w:r w:rsidRPr="00A6040E">
              <w:rPr>
                <w:color w:val="000000"/>
                <w:sz w:val="22"/>
              </w:rPr>
              <w:t>. Addison-Wesley 1994. ISBN 0-201-633</w:t>
            </w:r>
            <w:r w:rsidRPr="00D50C38">
              <w:rPr>
                <w:color w:val="000000"/>
                <w:sz w:val="22"/>
                <w:szCs w:val="22"/>
              </w:rPr>
              <w:t>61-2.</w:t>
            </w:r>
          </w:p>
          <w:p w:rsidR="00982B32" w:rsidRPr="00E86148" w:rsidRDefault="00982B32" w:rsidP="0010688A">
            <w:pPr>
              <w:rPr>
                <w:color w:val="000000"/>
                <w:sz w:val="22"/>
                <w:szCs w:val="22"/>
              </w:rPr>
            </w:pPr>
            <w:r w:rsidRPr="00B2127E">
              <w:rPr>
                <w:color w:val="000000"/>
                <w:sz w:val="22"/>
                <w:szCs w:val="22"/>
              </w:rPr>
              <w:t xml:space="preserve">PECINOVSKÝ, R. </w:t>
            </w:r>
            <w:r w:rsidRPr="007E6B77">
              <w:rPr>
                <w:i/>
                <w:color w:val="000000"/>
                <w:sz w:val="22"/>
                <w:szCs w:val="22"/>
              </w:rPr>
              <w:t>OOP - Learn Object Oriented Thinking and Programming</w:t>
            </w:r>
            <w:r w:rsidRPr="007E6B77">
              <w:rPr>
                <w:color w:val="000000"/>
                <w:sz w:val="22"/>
                <w:szCs w:val="22"/>
              </w:rPr>
              <w:t>. 1. vyd. Řepín: Academic Series, 2013. 527 s</w:t>
            </w:r>
            <w:r w:rsidRPr="002A3535">
              <w:rPr>
                <w:color w:val="000000"/>
                <w:sz w:val="22"/>
                <w:szCs w:val="22"/>
              </w:rPr>
              <w:t>. ISBN 978-80-904661-8-0.</w:t>
            </w:r>
          </w:p>
          <w:p w:rsidR="00982B32" w:rsidRPr="00D50C38" w:rsidRDefault="00982B32" w:rsidP="0010688A">
            <w:pPr>
              <w:rPr>
                <w:b/>
                <w:sz w:val="22"/>
                <w:szCs w:val="22"/>
                <w:rPrChange w:id="4199" w:author="Jiří Vojtěšek" w:date="2018-11-22T22:45:00Z">
                  <w:rPr>
                    <w:b/>
                    <w:sz w:val="22"/>
                  </w:rPr>
                </w:rPrChange>
              </w:rPr>
            </w:pPr>
            <w:r w:rsidRPr="00E86148">
              <w:rPr>
                <w:b/>
                <w:sz w:val="22"/>
                <w:szCs w:val="22"/>
              </w:rPr>
              <w:t xml:space="preserve">Doporučená literatura: </w:t>
            </w:r>
          </w:p>
          <w:p w:rsidR="004453CD" w:rsidRPr="00D50C38" w:rsidRDefault="004453CD" w:rsidP="0010688A">
            <w:pPr>
              <w:rPr>
                <w:b/>
                <w:sz w:val="22"/>
                <w:szCs w:val="22"/>
              </w:rPr>
            </w:pPr>
            <w:r w:rsidRPr="00D50C38">
              <w:rPr>
                <w:color w:val="000000"/>
                <w:sz w:val="22"/>
                <w:szCs w:val="22"/>
                <w:rPrChange w:id="4200" w:author="Jiří Vojtěšek" w:date="2018-11-22T22:45:00Z">
                  <w:rPr>
                    <w:color w:val="000000"/>
                  </w:rPr>
                </w:rPrChange>
              </w:rPr>
              <w:t xml:space="preserve">KEOGH, </w:t>
            </w:r>
            <w:del w:id="4201" w:author="Jiří Vojtěšek" w:date="2018-11-22T22:45:00Z">
              <w:r w:rsidRPr="00D50C38" w:rsidDel="00D50C38">
                <w:rPr>
                  <w:color w:val="000000"/>
                  <w:sz w:val="22"/>
                  <w:szCs w:val="22"/>
                  <w:rPrChange w:id="4202" w:author="Jiří Vojtěšek" w:date="2018-11-22T22:45:00Z">
                    <w:rPr>
                      <w:color w:val="000000"/>
                    </w:rPr>
                  </w:rPrChange>
                </w:rPr>
                <w:delText xml:space="preserve">James </w:delText>
              </w:r>
            </w:del>
            <w:ins w:id="4203" w:author="Jiří Vojtěšek" w:date="2018-11-22T22:45:00Z">
              <w:r w:rsidR="00D50C38" w:rsidRPr="00D50C38">
                <w:rPr>
                  <w:color w:val="000000"/>
                  <w:sz w:val="22"/>
                  <w:szCs w:val="22"/>
                  <w:rPrChange w:id="4204" w:author="Jiří Vojtěšek" w:date="2018-11-22T22:45:00Z">
                    <w:rPr>
                      <w:color w:val="000000"/>
                    </w:rPr>
                  </w:rPrChange>
                </w:rPr>
                <w:t xml:space="preserve">J. </w:t>
              </w:r>
            </w:ins>
            <w:del w:id="4205" w:author="Jiří Vojtěšek" w:date="2018-11-22T22:45:00Z">
              <w:r w:rsidRPr="00D50C38" w:rsidDel="00D50C38">
                <w:rPr>
                  <w:color w:val="000000"/>
                  <w:sz w:val="22"/>
                  <w:szCs w:val="22"/>
                  <w:rPrChange w:id="4206" w:author="Jiří Vojtěšek" w:date="2018-11-22T22:45:00Z">
                    <w:rPr>
                      <w:color w:val="000000"/>
                    </w:rPr>
                  </w:rPrChange>
                </w:rPr>
                <w:delText xml:space="preserve">Edward </w:delText>
              </w:r>
            </w:del>
            <w:ins w:id="4207" w:author="Jiří Vojtěšek" w:date="2018-11-22T22:45:00Z">
              <w:r w:rsidR="00D50C38" w:rsidRPr="00D50C38">
                <w:rPr>
                  <w:color w:val="000000"/>
                  <w:sz w:val="22"/>
                  <w:szCs w:val="22"/>
                  <w:rPrChange w:id="4208" w:author="Jiří Vojtěšek" w:date="2018-11-22T22:45:00Z">
                    <w:rPr>
                      <w:color w:val="000000"/>
                    </w:rPr>
                  </w:rPrChange>
                </w:rPr>
                <w:t xml:space="preserve">E. </w:t>
              </w:r>
            </w:ins>
            <w:r w:rsidRPr="00D50C38">
              <w:rPr>
                <w:color w:val="000000"/>
                <w:sz w:val="22"/>
                <w:szCs w:val="22"/>
                <w:rPrChange w:id="4209" w:author="Jiří Vojtěšek" w:date="2018-11-22T22:45:00Z">
                  <w:rPr>
                    <w:color w:val="000000"/>
                  </w:rPr>
                </w:rPrChange>
              </w:rPr>
              <w:t xml:space="preserve">a </w:t>
            </w:r>
            <w:del w:id="4210" w:author="Jiří Vojtěšek" w:date="2018-11-22T22:45:00Z">
              <w:r w:rsidRPr="00D50C38" w:rsidDel="00D50C38">
                <w:rPr>
                  <w:color w:val="000000"/>
                  <w:sz w:val="22"/>
                  <w:szCs w:val="22"/>
                  <w:rPrChange w:id="4211" w:author="Jiří Vojtěšek" w:date="2018-11-22T22:45:00Z">
                    <w:rPr>
                      <w:color w:val="000000"/>
                    </w:rPr>
                  </w:rPrChange>
                </w:rPr>
                <w:delText xml:space="preserve">Mario </w:delText>
              </w:r>
            </w:del>
            <w:ins w:id="4212" w:author="Jiří Vojtěšek" w:date="2018-11-22T22:45:00Z">
              <w:r w:rsidR="00D50C38" w:rsidRPr="00D50C38">
                <w:rPr>
                  <w:color w:val="000000"/>
                  <w:sz w:val="22"/>
                  <w:szCs w:val="22"/>
                  <w:rPrChange w:id="4213" w:author="Jiří Vojtěšek" w:date="2018-11-22T22:45:00Z">
                    <w:rPr>
                      <w:color w:val="000000"/>
                    </w:rPr>
                  </w:rPrChange>
                </w:rPr>
                <w:t xml:space="preserve">M. </w:t>
              </w:r>
            </w:ins>
            <w:r w:rsidRPr="00D50C38">
              <w:rPr>
                <w:color w:val="000000"/>
                <w:sz w:val="22"/>
                <w:szCs w:val="22"/>
                <w:rPrChange w:id="4214" w:author="Jiří Vojtěšek" w:date="2018-11-22T22:45:00Z">
                  <w:rPr>
                    <w:color w:val="000000"/>
                  </w:rPr>
                </w:rPrChange>
              </w:rPr>
              <w:t>GIANNINI. OOP demystified. New York: McGraw-Hill/Osborne, 2004. ISBN 0072253630.</w:t>
            </w:r>
          </w:p>
          <w:p w:rsidR="00982B32" w:rsidRPr="007E6B77" w:rsidRDefault="00982B32" w:rsidP="0010688A">
            <w:pPr>
              <w:rPr>
                <w:color w:val="000000"/>
                <w:sz w:val="22"/>
                <w:szCs w:val="22"/>
              </w:rPr>
            </w:pPr>
            <w:r w:rsidRPr="00B2127E">
              <w:rPr>
                <w:color w:val="000000"/>
                <w:sz w:val="22"/>
                <w:szCs w:val="22"/>
              </w:rPr>
              <w:t>FOWLER, M</w:t>
            </w:r>
            <w:del w:id="4215" w:author="Jiří Vojtěšek" w:date="2018-11-22T22:45:00Z">
              <w:r w:rsidRPr="007E6B77" w:rsidDel="00D50C38">
                <w:rPr>
                  <w:color w:val="000000"/>
                  <w:sz w:val="22"/>
                  <w:szCs w:val="22"/>
                </w:rPr>
                <w:delText>artin</w:delText>
              </w:r>
            </w:del>
            <w:r w:rsidRPr="007E6B77">
              <w:rPr>
                <w:color w:val="000000"/>
                <w:sz w:val="22"/>
                <w:szCs w:val="22"/>
              </w:rPr>
              <w:t xml:space="preserve">. </w:t>
            </w:r>
            <w:r w:rsidRPr="007E6B77">
              <w:rPr>
                <w:i/>
                <w:color w:val="000000"/>
                <w:sz w:val="22"/>
                <w:szCs w:val="22"/>
              </w:rPr>
              <w:t>Destilované UML</w:t>
            </w:r>
            <w:r w:rsidRPr="007E6B77">
              <w:rPr>
                <w:color w:val="000000"/>
                <w:sz w:val="22"/>
                <w:szCs w:val="22"/>
              </w:rPr>
              <w:t>. 1. vyd. Praha: Grada, 2009, 173 s. Knihovna programátora (Grada). ISBN 978-80-247-2062-3.</w:t>
            </w:r>
          </w:p>
          <w:p w:rsidR="004453CD" w:rsidRPr="00D50C38" w:rsidRDefault="004453CD" w:rsidP="0010688A">
            <w:pPr>
              <w:rPr>
                <w:color w:val="000000"/>
                <w:sz w:val="22"/>
                <w:szCs w:val="22"/>
                <w:rPrChange w:id="4216" w:author="Jiří Vojtěšek" w:date="2018-11-22T22:45:00Z">
                  <w:rPr>
                    <w:color w:val="000000"/>
                  </w:rPr>
                </w:rPrChange>
              </w:rPr>
            </w:pPr>
            <w:r w:rsidRPr="00D50C38">
              <w:rPr>
                <w:sz w:val="22"/>
                <w:szCs w:val="22"/>
                <w:rPrChange w:id="4217" w:author="Jiří Vojtěšek" w:date="2018-11-22T22:45:00Z">
                  <w:rPr/>
                </w:rPrChange>
              </w:rPr>
              <w:lastRenderedPageBreak/>
              <w:t>FOWLER, M</w:t>
            </w:r>
            <w:del w:id="4218" w:author="Jiří Vojtěšek" w:date="2018-11-22T22:45:00Z">
              <w:r w:rsidRPr="00D50C38" w:rsidDel="00D50C38">
                <w:rPr>
                  <w:sz w:val="22"/>
                  <w:szCs w:val="22"/>
                  <w:rPrChange w:id="4219" w:author="Jiří Vojtěšek" w:date="2018-11-22T22:45:00Z">
                    <w:rPr/>
                  </w:rPrChange>
                </w:rPr>
                <w:delText>artin</w:delText>
              </w:r>
            </w:del>
            <w:r w:rsidRPr="00D50C38">
              <w:rPr>
                <w:sz w:val="22"/>
                <w:szCs w:val="22"/>
                <w:rPrChange w:id="4220" w:author="Jiří Vojtěšek" w:date="2018-11-22T22:45:00Z">
                  <w:rPr/>
                </w:rPrChange>
              </w:rPr>
              <w:t xml:space="preserve">. </w:t>
            </w:r>
            <w:r w:rsidRPr="00D50C38">
              <w:rPr>
                <w:i/>
                <w:iCs/>
                <w:sz w:val="22"/>
                <w:szCs w:val="22"/>
                <w:rPrChange w:id="4221" w:author="Jiří Vojtěšek" w:date="2018-11-22T22:45:00Z">
                  <w:rPr>
                    <w:i/>
                    <w:iCs/>
                  </w:rPr>
                </w:rPrChange>
              </w:rPr>
              <w:t>UML distilled: a brief guide to the standard object modeling language</w:t>
            </w:r>
            <w:r w:rsidRPr="00D50C38">
              <w:rPr>
                <w:sz w:val="22"/>
                <w:szCs w:val="22"/>
                <w:rPrChange w:id="4222" w:author="Jiří Vojtěšek" w:date="2018-11-22T22:45:00Z">
                  <w:rPr/>
                </w:rPrChange>
              </w:rPr>
              <w:t>. 3rd ed. Boston: Addison-Wesley, c2004. ISBN 0321193687</w:t>
            </w:r>
            <w:r w:rsidR="002834A8" w:rsidRPr="00D50C38">
              <w:rPr>
                <w:color w:val="000000"/>
                <w:sz w:val="22"/>
                <w:szCs w:val="22"/>
                <w:rPrChange w:id="4223" w:author="Jiří Vojtěšek" w:date="2018-11-22T22:45:00Z">
                  <w:rPr>
                    <w:color w:val="000000"/>
                  </w:rPr>
                </w:rPrChange>
              </w:rPr>
              <w:t>.</w:t>
            </w:r>
          </w:p>
          <w:p w:rsidR="00982B32" w:rsidRPr="00B2127E" w:rsidRDefault="00982B32" w:rsidP="0010688A">
            <w:pPr>
              <w:jc w:val="both"/>
              <w:rPr>
                <w:color w:val="000000"/>
                <w:sz w:val="22"/>
                <w:szCs w:val="22"/>
              </w:rPr>
            </w:pPr>
            <w:r w:rsidRPr="00D50C38">
              <w:rPr>
                <w:color w:val="000000"/>
                <w:sz w:val="22"/>
                <w:szCs w:val="22"/>
              </w:rPr>
              <w:t xml:space="preserve">KEOGH, </w:t>
            </w:r>
            <w:del w:id="4224" w:author="Jiří Vojtěšek" w:date="2018-11-22T22:45:00Z">
              <w:r w:rsidRPr="00D50C38" w:rsidDel="00D50C38">
                <w:rPr>
                  <w:color w:val="000000"/>
                  <w:sz w:val="22"/>
                  <w:szCs w:val="22"/>
                </w:rPr>
                <w:delText xml:space="preserve">James </w:delText>
              </w:r>
            </w:del>
            <w:ins w:id="4225" w:author="Jiří Vojtěšek" w:date="2018-11-22T22:45:00Z">
              <w:r w:rsidR="00D50C38" w:rsidRPr="001F6ED7">
                <w:rPr>
                  <w:color w:val="000000"/>
                  <w:sz w:val="22"/>
                  <w:szCs w:val="22"/>
                </w:rPr>
                <w:t xml:space="preserve">J. </w:t>
              </w:r>
            </w:ins>
            <w:del w:id="4226" w:author="Jiří Vojtěšek" w:date="2018-11-22T22:45:00Z">
              <w:r w:rsidRPr="0018372F" w:rsidDel="00D50C38">
                <w:rPr>
                  <w:color w:val="000000"/>
                  <w:sz w:val="22"/>
                  <w:szCs w:val="22"/>
                </w:rPr>
                <w:delText xml:space="preserve">Edward </w:delText>
              </w:r>
            </w:del>
            <w:ins w:id="4227" w:author="Jiří Vojtěšek" w:date="2018-11-22T22:45:00Z">
              <w:r w:rsidR="00D50C38" w:rsidRPr="0018372F">
                <w:rPr>
                  <w:color w:val="000000"/>
                  <w:sz w:val="22"/>
                  <w:szCs w:val="22"/>
                </w:rPr>
                <w:t xml:space="preserve">E. </w:t>
              </w:r>
            </w:ins>
            <w:r w:rsidRPr="0018372F">
              <w:rPr>
                <w:color w:val="000000"/>
                <w:sz w:val="22"/>
                <w:szCs w:val="22"/>
              </w:rPr>
              <w:t xml:space="preserve">a </w:t>
            </w:r>
            <w:del w:id="4228" w:author="Jiří Vojtěšek" w:date="2018-11-22T22:45:00Z">
              <w:r w:rsidRPr="0018372F" w:rsidDel="00D50C38">
                <w:rPr>
                  <w:color w:val="000000"/>
                  <w:sz w:val="22"/>
                  <w:szCs w:val="22"/>
                </w:rPr>
                <w:delText xml:space="preserve">Ken </w:delText>
              </w:r>
            </w:del>
            <w:ins w:id="4229" w:author="Jiří Vojtěšek" w:date="2018-11-22T22:45:00Z">
              <w:r w:rsidR="00D50C38" w:rsidRPr="0018372F">
                <w:rPr>
                  <w:color w:val="000000"/>
                  <w:sz w:val="22"/>
                  <w:szCs w:val="22"/>
                </w:rPr>
                <w:t xml:space="preserve">K. </w:t>
              </w:r>
            </w:ins>
            <w:r w:rsidRPr="0018372F">
              <w:rPr>
                <w:color w:val="000000"/>
                <w:sz w:val="22"/>
                <w:szCs w:val="22"/>
              </w:rPr>
              <w:t xml:space="preserve">DAVIDSON. </w:t>
            </w:r>
            <w:r w:rsidRPr="0018372F">
              <w:rPr>
                <w:i/>
                <w:color w:val="000000"/>
                <w:sz w:val="22"/>
                <w:szCs w:val="22"/>
              </w:rPr>
              <w:t>Datové struktury bez předchozích znalostí</w:t>
            </w:r>
            <w:r w:rsidRPr="0018372F">
              <w:rPr>
                <w:color w:val="000000"/>
                <w:sz w:val="22"/>
                <w:szCs w:val="22"/>
              </w:rPr>
              <w:t>. Vyd. 1. Překlad Ivana Ba</w:t>
            </w:r>
            <w:r w:rsidRPr="00B2127E">
              <w:rPr>
                <w:color w:val="000000"/>
                <w:sz w:val="22"/>
                <w:szCs w:val="22"/>
              </w:rPr>
              <w:t>ryalová. Brno: Computer Press, 2006, 223 s. ISBN 8025106896.</w:t>
            </w:r>
          </w:p>
          <w:p w:rsidR="00982B32" w:rsidRPr="001D1DB4" w:rsidRDefault="00982B32" w:rsidP="0010688A">
            <w:pPr>
              <w:jc w:val="both"/>
            </w:pP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Pr="001D1DB4" w:rsidRDefault="00982B32" w:rsidP="0010688A">
            <w:pPr>
              <w:jc w:val="center"/>
              <w:rPr>
                <w:b/>
              </w:rPr>
            </w:pPr>
            <w:r w:rsidRPr="001D1DB4">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Pr="001D1DB4" w:rsidRDefault="00982B32" w:rsidP="0010688A">
            <w:pPr>
              <w:jc w:val="both"/>
            </w:pPr>
            <w:r w:rsidRPr="001D1DB4">
              <w:rPr>
                <w:b/>
              </w:rPr>
              <w:t>Rozsah konzultací (soustředění)</w:t>
            </w:r>
          </w:p>
        </w:tc>
        <w:tc>
          <w:tcPr>
            <w:tcW w:w="889" w:type="dxa"/>
            <w:tcBorders>
              <w:top w:val="single" w:sz="2" w:space="0" w:color="auto"/>
            </w:tcBorders>
          </w:tcPr>
          <w:p w:rsidR="00982B32" w:rsidRPr="001D1DB4" w:rsidRDefault="00982B32" w:rsidP="0010688A">
            <w:pPr>
              <w:jc w:val="center"/>
            </w:pPr>
            <w:r>
              <w:t>16</w:t>
            </w:r>
          </w:p>
        </w:tc>
        <w:tc>
          <w:tcPr>
            <w:tcW w:w="4179" w:type="dxa"/>
            <w:gridSpan w:val="4"/>
            <w:tcBorders>
              <w:top w:val="single" w:sz="2" w:space="0" w:color="auto"/>
            </w:tcBorders>
            <w:shd w:val="clear" w:color="auto" w:fill="F7CAAC"/>
          </w:tcPr>
          <w:p w:rsidR="00982B32" w:rsidRPr="001D1DB4" w:rsidRDefault="00982B32" w:rsidP="0010688A">
            <w:pPr>
              <w:jc w:val="both"/>
              <w:rPr>
                <w:b/>
              </w:rPr>
            </w:pPr>
            <w:r w:rsidRPr="001D1DB4">
              <w:rPr>
                <w:b/>
              </w:rPr>
              <w:t xml:space="preserve">hodin </w:t>
            </w:r>
          </w:p>
        </w:tc>
      </w:tr>
      <w:tr w:rsidR="00982B32" w:rsidTr="0010688A">
        <w:tc>
          <w:tcPr>
            <w:tcW w:w="9855" w:type="dxa"/>
            <w:gridSpan w:val="8"/>
            <w:shd w:val="clear" w:color="auto" w:fill="F7CAAC"/>
          </w:tcPr>
          <w:p w:rsidR="00982B32" w:rsidRPr="001D1DB4" w:rsidRDefault="00982B32" w:rsidP="0010688A">
            <w:pPr>
              <w:jc w:val="both"/>
              <w:rPr>
                <w:b/>
              </w:rPr>
            </w:pPr>
            <w:r w:rsidRPr="001D1DB4">
              <w:rPr>
                <w:b/>
              </w:rPr>
              <w:t>Informace o způsobu kontaktu s vyučujícím</w:t>
            </w:r>
          </w:p>
        </w:tc>
      </w:tr>
      <w:tr w:rsidR="00982B32" w:rsidTr="0010688A">
        <w:trPr>
          <w:trHeight w:val="1373"/>
        </w:trPr>
        <w:tc>
          <w:tcPr>
            <w:tcW w:w="9855" w:type="dxa"/>
            <w:gridSpan w:val="8"/>
          </w:tcPr>
          <w:p w:rsidR="00982B32" w:rsidRPr="001D1DB4" w:rsidRDefault="00982B32" w:rsidP="0010688A">
            <w:pPr>
              <w:jc w:val="both"/>
            </w:pPr>
            <w:r w:rsidRPr="001D1DB4">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rsidR="00982B32" w:rsidRDefault="00982B32" w:rsidP="00982B32">
      <w:pPr>
        <w:spacing w:after="160" w:line="259" w:lineRule="auto"/>
      </w:pPr>
    </w:p>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230" w:name="ProgramovaniMetody"/>
            <w:r w:rsidRPr="006627F9">
              <w:t>Programovací metody</w:t>
            </w:r>
            <w:bookmarkEnd w:id="4230"/>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rsidRPr="007A5647">
              <w:t xml:space="preserve">1 </w:t>
            </w:r>
            <w:r>
              <w:t>/Z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závěrečném testu.</w:t>
            </w:r>
          </w:p>
        </w:tc>
      </w:tr>
      <w:tr w:rsidR="00982B32" w:rsidTr="0010688A">
        <w:trPr>
          <w:trHeight w:val="27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Ing. Tomáš Dulík,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přednášky a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Ing. Tomáš Dulík, Ph.D. (přednášky 100 %)</w:t>
            </w:r>
          </w:p>
        </w:tc>
      </w:tr>
      <w:tr w:rsidR="00982B32" w:rsidTr="0010688A">
        <w:trPr>
          <w:trHeight w:val="310"/>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pStyle w:val="Normlnweb"/>
              <w:spacing w:before="0" w:beforeAutospacing="0" w:after="0" w:afterAutospacing="0"/>
              <w:textAlignment w:val="baseline"/>
              <w:rPr>
                <w:color w:val="000000"/>
                <w:sz w:val="20"/>
                <w:szCs w:val="20"/>
              </w:rPr>
            </w:pPr>
            <w:r>
              <w:rPr>
                <w:color w:val="000000"/>
                <w:sz w:val="20"/>
                <w:szCs w:val="20"/>
              </w:rPr>
              <w:t>Cílem předmětu je naučit studenty základní metody programování, aby byli schopni</w:t>
            </w:r>
            <w:r w:rsidRPr="00BD5669">
              <w:rPr>
                <w:color w:val="000000"/>
                <w:sz w:val="20"/>
                <w:szCs w:val="20"/>
              </w:rPr>
              <w:t xml:space="preserve"> </w:t>
            </w:r>
            <w:r>
              <w:rPr>
                <w:color w:val="000000"/>
                <w:sz w:val="20"/>
                <w:szCs w:val="20"/>
              </w:rPr>
              <w:t xml:space="preserve">samostatně </w:t>
            </w:r>
            <w:r w:rsidRPr="00BD5669">
              <w:rPr>
                <w:color w:val="000000"/>
                <w:sz w:val="20"/>
                <w:szCs w:val="20"/>
              </w:rPr>
              <w:t xml:space="preserve">analyzovat problémy </w:t>
            </w:r>
            <w:r>
              <w:rPr>
                <w:color w:val="000000"/>
                <w:sz w:val="20"/>
                <w:szCs w:val="20"/>
              </w:rPr>
              <w:t>a implementovat jejich vhodná řešení s využitím vhodných programovacích paradigmat</w:t>
            </w:r>
            <w:r w:rsidRPr="00BD5669">
              <w:rPr>
                <w:color w:val="000000"/>
                <w:sz w:val="20"/>
                <w:szCs w:val="20"/>
              </w:rPr>
              <w:t xml:space="preserve">. </w:t>
            </w:r>
            <w:r>
              <w:rPr>
                <w:color w:val="000000"/>
                <w:sz w:val="20"/>
                <w:szCs w:val="20"/>
              </w:rPr>
              <w:t>Dále se studenti naučí používat</w:t>
            </w:r>
            <w:r w:rsidRPr="00BD5669">
              <w:rPr>
                <w:color w:val="000000"/>
                <w:sz w:val="20"/>
                <w:szCs w:val="20"/>
              </w:rPr>
              <w:t xml:space="preserve"> </w:t>
            </w:r>
            <w:r>
              <w:rPr>
                <w:color w:val="000000"/>
                <w:sz w:val="20"/>
                <w:szCs w:val="20"/>
              </w:rPr>
              <w:t xml:space="preserve">nástroje pro ladění a testování programů, </w:t>
            </w:r>
            <w:r w:rsidRPr="00BD5669">
              <w:rPr>
                <w:color w:val="000000"/>
                <w:sz w:val="20"/>
                <w:szCs w:val="20"/>
              </w:rPr>
              <w:t>dokumentovat, obhajovat a prezentovat dosažené výsledky.</w:t>
            </w:r>
            <w:r>
              <w:rPr>
                <w:color w:val="000000"/>
                <w:sz w:val="20"/>
                <w:szCs w:val="20"/>
              </w:rPr>
              <w:t xml:space="preserve"> </w:t>
            </w:r>
          </w:p>
          <w:p w:rsidR="00982B32" w:rsidRDefault="00982B32" w:rsidP="0010688A">
            <w:pPr>
              <w:pStyle w:val="Normlnweb"/>
              <w:spacing w:before="0" w:beforeAutospacing="0" w:after="0" w:afterAutospacing="0"/>
              <w:textAlignment w:val="baseline"/>
              <w:rPr>
                <w:color w:val="000000"/>
                <w:sz w:val="20"/>
                <w:szCs w:val="20"/>
              </w:rPr>
            </w:pPr>
            <w:r>
              <w:rPr>
                <w:color w:val="000000"/>
                <w:sz w:val="20"/>
                <w:szCs w:val="20"/>
              </w:rPr>
              <w:t>Témata:</w:t>
            </w:r>
          </w:p>
          <w:p w:rsidR="00982B32" w:rsidRDefault="00982B32" w:rsidP="0010688A">
            <w:pPr>
              <w:pStyle w:val="Normlnweb"/>
              <w:numPr>
                <w:ilvl w:val="0"/>
                <w:numId w:val="33"/>
              </w:numPr>
              <w:spacing w:before="0" w:beforeAutospacing="0" w:after="0" w:afterAutospacing="0"/>
              <w:textAlignment w:val="baseline"/>
              <w:rPr>
                <w:color w:val="000000"/>
                <w:sz w:val="20"/>
                <w:szCs w:val="20"/>
              </w:rPr>
            </w:pPr>
            <w:r w:rsidRPr="007A5647">
              <w:rPr>
                <w:color w:val="000000"/>
                <w:sz w:val="20"/>
                <w:szCs w:val="20"/>
              </w:rPr>
              <w:t>Základní paradigmata programování, deklarativní programování, imperativní programování, objektově oriento</w:t>
            </w:r>
            <w:r>
              <w:rPr>
                <w:color w:val="000000"/>
                <w:sz w:val="20"/>
                <w:szCs w:val="20"/>
              </w:rPr>
              <w:t>vané programování.</w:t>
            </w:r>
          </w:p>
          <w:p w:rsidR="00982B32" w:rsidRDefault="00982B32" w:rsidP="0010688A">
            <w:pPr>
              <w:pStyle w:val="Normlnweb"/>
              <w:numPr>
                <w:ilvl w:val="0"/>
                <w:numId w:val="33"/>
              </w:numPr>
              <w:spacing w:before="0" w:beforeAutospacing="0" w:after="0" w:afterAutospacing="0"/>
              <w:textAlignment w:val="baseline"/>
              <w:rPr>
                <w:color w:val="000000"/>
                <w:sz w:val="20"/>
                <w:szCs w:val="20"/>
              </w:rPr>
            </w:pPr>
            <w:r w:rsidRPr="007A5647">
              <w:rPr>
                <w:color w:val="000000"/>
                <w:sz w:val="20"/>
                <w:szCs w:val="20"/>
              </w:rPr>
              <w:t xml:space="preserve">Základní prvky programu. </w:t>
            </w:r>
            <w:r>
              <w:rPr>
                <w:color w:val="000000"/>
                <w:sz w:val="20"/>
                <w:szCs w:val="20"/>
              </w:rPr>
              <w:t>H</w:t>
            </w:r>
            <w:r w:rsidRPr="007A5647">
              <w:rPr>
                <w:color w:val="000000"/>
                <w:sz w:val="20"/>
                <w:szCs w:val="20"/>
              </w:rPr>
              <w:t>odnot</w:t>
            </w:r>
            <w:r>
              <w:rPr>
                <w:color w:val="000000"/>
                <w:sz w:val="20"/>
                <w:szCs w:val="20"/>
              </w:rPr>
              <w:t>y, výrazy a příkazy.</w:t>
            </w:r>
            <w:r w:rsidRPr="007A5647">
              <w:rPr>
                <w:color w:val="000000"/>
                <w:sz w:val="20"/>
                <w:szCs w:val="20"/>
              </w:rPr>
              <w:t xml:space="preserve"> </w:t>
            </w:r>
            <w:r>
              <w:rPr>
                <w:color w:val="000000"/>
                <w:sz w:val="20"/>
                <w:szCs w:val="20"/>
              </w:rPr>
              <w:t>Primitivní</w:t>
            </w:r>
            <w:r w:rsidRPr="007A5647">
              <w:rPr>
                <w:color w:val="000000"/>
                <w:sz w:val="20"/>
                <w:szCs w:val="20"/>
              </w:rPr>
              <w:t xml:space="preserve"> </w:t>
            </w:r>
            <w:r>
              <w:rPr>
                <w:color w:val="000000"/>
                <w:sz w:val="20"/>
                <w:szCs w:val="20"/>
              </w:rPr>
              <w:t>da</w:t>
            </w:r>
            <w:r w:rsidRPr="007A5647">
              <w:rPr>
                <w:color w:val="000000"/>
                <w:sz w:val="20"/>
                <w:szCs w:val="20"/>
              </w:rPr>
              <w:t>t</w:t>
            </w:r>
            <w:r>
              <w:rPr>
                <w:color w:val="000000"/>
                <w:sz w:val="20"/>
                <w:szCs w:val="20"/>
              </w:rPr>
              <w:t>ové t</w:t>
            </w:r>
            <w:r w:rsidRPr="007A5647">
              <w:rPr>
                <w:color w:val="000000"/>
                <w:sz w:val="20"/>
                <w:szCs w:val="20"/>
              </w:rPr>
              <w:t>ypy</w:t>
            </w:r>
            <w:r>
              <w:rPr>
                <w:color w:val="000000"/>
                <w:sz w:val="20"/>
                <w:szCs w:val="20"/>
              </w:rPr>
              <w:t xml:space="preserve"> a jejich reprezentace v paměti. Rozsah platnosti objektu.</w:t>
            </w:r>
          </w:p>
          <w:p w:rsidR="00982B32" w:rsidRDefault="00982B32" w:rsidP="0010688A">
            <w:pPr>
              <w:pStyle w:val="Normlnweb"/>
              <w:numPr>
                <w:ilvl w:val="0"/>
                <w:numId w:val="33"/>
              </w:numPr>
              <w:spacing w:before="0" w:beforeAutospacing="0" w:after="0" w:afterAutospacing="0"/>
              <w:textAlignment w:val="baseline"/>
              <w:rPr>
                <w:color w:val="000000"/>
                <w:sz w:val="20"/>
                <w:szCs w:val="20"/>
              </w:rPr>
            </w:pPr>
            <w:r w:rsidRPr="00500C61">
              <w:rPr>
                <w:color w:val="000000"/>
                <w:sz w:val="20"/>
                <w:szCs w:val="20"/>
              </w:rPr>
              <w:t>Větvení programu a cykly</w:t>
            </w:r>
            <w:r>
              <w:rPr>
                <w:color w:val="000000"/>
                <w:sz w:val="20"/>
                <w:szCs w:val="20"/>
              </w:rPr>
              <w:t>. Řízení programu konečným automatem.</w:t>
            </w:r>
          </w:p>
          <w:p w:rsidR="00982B32" w:rsidRDefault="00982B32" w:rsidP="0010688A">
            <w:pPr>
              <w:pStyle w:val="Normlnweb"/>
              <w:numPr>
                <w:ilvl w:val="0"/>
                <w:numId w:val="33"/>
              </w:numPr>
              <w:spacing w:before="0" w:beforeAutospacing="0" w:after="0" w:afterAutospacing="0"/>
              <w:textAlignment w:val="baseline"/>
              <w:rPr>
                <w:color w:val="000000"/>
                <w:sz w:val="20"/>
                <w:szCs w:val="20"/>
              </w:rPr>
            </w:pPr>
            <w:r w:rsidRPr="007A5647">
              <w:rPr>
                <w:color w:val="000000"/>
                <w:sz w:val="20"/>
                <w:szCs w:val="20"/>
              </w:rPr>
              <w:t>Nalezení</w:t>
            </w:r>
            <w:r>
              <w:rPr>
                <w:color w:val="000000"/>
                <w:sz w:val="20"/>
                <w:szCs w:val="20"/>
              </w:rPr>
              <w:t xml:space="preserve"> chyb, l</w:t>
            </w:r>
            <w:r w:rsidRPr="007A5647">
              <w:rPr>
                <w:color w:val="000000"/>
                <w:sz w:val="20"/>
                <w:szCs w:val="20"/>
              </w:rPr>
              <w:t>adění programu</w:t>
            </w:r>
            <w:r>
              <w:rPr>
                <w:color w:val="000000"/>
                <w:sz w:val="20"/>
                <w:szCs w:val="20"/>
              </w:rPr>
              <w:t>, sledování průběhu programu a jeho profilování.</w:t>
            </w:r>
          </w:p>
          <w:p w:rsidR="00982B32" w:rsidRDefault="00982B32" w:rsidP="0010688A">
            <w:pPr>
              <w:pStyle w:val="Normlnweb"/>
              <w:numPr>
                <w:ilvl w:val="0"/>
                <w:numId w:val="33"/>
              </w:numPr>
              <w:spacing w:before="0" w:beforeAutospacing="0" w:after="0" w:afterAutospacing="0"/>
              <w:textAlignment w:val="baseline"/>
              <w:rPr>
                <w:color w:val="000000"/>
                <w:sz w:val="20"/>
                <w:szCs w:val="20"/>
              </w:rPr>
            </w:pPr>
            <w:r w:rsidRPr="007A5647">
              <w:rPr>
                <w:color w:val="000000"/>
                <w:sz w:val="20"/>
                <w:szCs w:val="20"/>
              </w:rPr>
              <w:t xml:space="preserve">Funkce, definice a použití. Rekurzivní funkce. </w:t>
            </w:r>
          </w:p>
          <w:p w:rsidR="00982B32" w:rsidRDefault="00982B32" w:rsidP="0010688A">
            <w:pPr>
              <w:pStyle w:val="Normlnweb"/>
              <w:numPr>
                <w:ilvl w:val="0"/>
                <w:numId w:val="33"/>
              </w:numPr>
              <w:spacing w:before="0" w:beforeAutospacing="0" w:after="0" w:afterAutospacing="0"/>
              <w:textAlignment w:val="baseline"/>
              <w:rPr>
                <w:color w:val="000000"/>
                <w:sz w:val="20"/>
                <w:szCs w:val="20"/>
              </w:rPr>
            </w:pPr>
            <w:r>
              <w:rPr>
                <w:color w:val="000000"/>
                <w:sz w:val="20"/>
                <w:szCs w:val="20"/>
              </w:rPr>
              <w:t>Standardní funkce pro vstupy/výstupy, konverzi dat a pro práci s řetězci</w:t>
            </w:r>
            <w:r w:rsidRPr="007A5647">
              <w:rPr>
                <w:color w:val="000000"/>
                <w:sz w:val="20"/>
                <w:szCs w:val="20"/>
              </w:rPr>
              <w:t xml:space="preserve">. </w:t>
            </w:r>
          </w:p>
          <w:p w:rsidR="00982B32" w:rsidRPr="00500C61" w:rsidRDefault="00982B32" w:rsidP="0010688A">
            <w:pPr>
              <w:pStyle w:val="Normlnweb"/>
              <w:numPr>
                <w:ilvl w:val="0"/>
                <w:numId w:val="33"/>
              </w:numPr>
              <w:spacing w:before="0" w:beforeAutospacing="0" w:after="0" w:afterAutospacing="0"/>
              <w:textAlignment w:val="baseline"/>
              <w:rPr>
                <w:color w:val="000000"/>
                <w:sz w:val="20"/>
                <w:szCs w:val="20"/>
              </w:rPr>
            </w:pPr>
            <w:r>
              <w:rPr>
                <w:color w:val="000000"/>
                <w:sz w:val="20"/>
                <w:szCs w:val="20"/>
              </w:rPr>
              <w:t>Pole, vícerozměrná</w:t>
            </w:r>
            <w:r w:rsidRPr="00500C61">
              <w:rPr>
                <w:color w:val="000000"/>
                <w:sz w:val="20"/>
                <w:szCs w:val="20"/>
              </w:rPr>
              <w:t xml:space="preserve"> pole</w:t>
            </w:r>
            <w:r>
              <w:rPr>
                <w:color w:val="000000"/>
                <w:sz w:val="20"/>
                <w:szCs w:val="20"/>
              </w:rPr>
              <w:t>,</w:t>
            </w:r>
            <w:r w:rsidRPr="00500C61">
              <w:rPr>
                <w:color w:val="000000"/>
                <w:sz w:val="20"/>
                <w:szCs w:val="20"/>
              </w:rPr>
              <w:t xml:space="preserve"> </w:t>
            </w:r>
            <w:r>
              <w:rPr>
                <w:color w:val="000000"/>
                <w:sz w:val="20"/>
                <w:szCs w:val="20"/>
              </w:rPr>
              <w:t>dynamická</w:t>
            </w:r>
            <w:r w:rsidRPr="00500C61">
              <w:rPr>
                <w:color w:val="000000"/>
                <w:sz w:val="20"/>
                <w:szCs w:val="20"/>
              </w:rPr>
              <w:t xml:space="preserve"> a asociativní pole.</w:t>
            </w:r>
          </w:p>
          <w:p w:rsidR="00982B32" w:rsidRPr="007A5647" w:rsidRDefault="00982B32" w:rsidP="0010688A">
            <w:pPr>
              <w:pStyle w:val="Normlnweb"/>
              <w:numPr>
                <w:ilvl w:val="0"/>
                <w:numId w:val="33"/>
              </w:numPr>
              <w:spacing w:before="0" w:beforeAutospacing="0" w:after="0" w:afterAutospacing="0"/>
              <w:textAlignment w:val="baseline"/>
              <w:rPr>
                <w:color w:val="000000"/>
                <w:sz w:val="20"/>
                <w:szCs w:val="20"/>
              </w:rPr>
            </w:pPr>
            <w:r w:rsidRPr="007A5647">
              <w:rPr>
                <w:color w:val="000000"/>
                <w:sz w:val="20"/>
                <w:szCs w:val="20"/>
              </w:rPr>
              <w:t xml:space="preserve">Struktury a třídy. </w:t>
            </w:r>
            <w:r>
              <w:rPr>
                <w:color w:val="000000"/>
                <w:sz w:val="20"/>
                <w:szCs w:val="20"/>
              </w:rPr>
              <w:t>Základy objektově orientovaného programování</w:t>
            </w:r>
            <w:r w:rsidRPr="007A5647">
              <w:rPr>
                <w:color w:val="000000"/>
                <w:sz w:val="20"/>
                <w:szCs w:val="20"/>
              </w:rPr>
              <w:t>.</w:t>
            </w:r>
          </w:p>
          <w:p w:rsidR="00982B32" w:rsidRPr="00E4212C" w:rsidRDefault="00982B32" w:rsidP="0010688A">
            <w:pPr>
              <w:pStyle w:val="Normlnweb"/>
              <w:numPr>
                <w:ilvl w:val="0"/>
                <w:numId w:val="33"/>
              </w:numPr>
              <w:spacing w:before="0" w:beforeAutospacing="0" w:after="0" w:afterAutospacing="0"/>
              <w:textAlignment w:val="baseline"/>
              <w:rPr>
                <w:color w:val="000000"/>
                <w:sz w:val="20"/>
                <w:szCs w:val="20"/>
              </w:rPr>
            </w:pPr>
            <w:r>
              <w:rPr>
                <w:color w:val="000000"/>
                <w:sz w:val="20"/>
                <w:szCs w:val="20"/>
              </w:rPr>
              <w:t>Správa paměti</w:t>
            </w:r>
            <w:r w:rsidRPr="008E6EC1">
              <w:rPr>
                <w:color w:val="000000"/>
                <w:sz w:val="20"/>
                <w:szCs w:val="20"/>
              </w:rPr>
              <w:t xml:space="preserve"> </w:t>
            </w:r>
            <w:r>
              <w:rPr>
                <w:color w:val="000000"/>
                <w:sz w:val="20"/>
                <w:szCs w:val="20"/>
              </w:rPr>
              <w:t>- zásobník, globální proměnné, dynamická alokace</w:t>
            </w:r>
            <w:r w:rsidRPr="00485E92">
              <w:rPr>
                <w:color w:val="000000"/>
                <w:sz w:val="20"/>
                <w:szCs w:val="20"/>
              </w:rPr>
              <w:t>.</w:t>
            </w:r>
          </w:p>
          <w:p w:rsidR="00982B32" w:rsidRDefault="00982B32" w:rsidP="0010688A">
            <w:pPr>
              <w:pStyle w:val="Normlnweb"/>
              <w:numPr>
                <w:ilvl w:val="0"/>
                <w:numId w:val="33"/>
              </w:numPr>
              <w:spacing w:before="0" w:beforeAutospacing="0" w:after="0" w:afterAutospacing="0"/>
              <w:textAlignment w:val="baseline"/>
              <w:rPr>
                <w:color w:val="000000"/>
                <w:sz w:val="20"/>
                <w:szCs w:val="20"/>
              </w:rPr>
            </w:pPr>
            <w:r>
              <w:rPr>
                <w:color w:val="000000"/>
                <w:sz w:val="20"/>
                <w:szCs w:val="20"/>
              </w:rPr>
              <w:t>Dynamické datové struktury – dynamické pole, lineární seznam</w:t>
            </w:r>
          </w:p>
          <w:p w:rsidR="00982B32" w:rsidRPr="007A5647" w:rsidRDefault="00982B32" w:rsidP="0010688A">
            <w:pPr>
              <w:pStyle w:val="Normlnweb"/>
              <w:numPr>
                <w:ilvl w:val="0"/>
                <w:numId w:val="33"/>
              </w:numPr>
              <w:spacing w:before="0" w:beforeAutospacing="0" w:after="0" w:afterAutospacing="0"/>
              <w:textAlignment w:val="baseline"/>
              <w:rPr>
                <w:color w:val="000000"/>
                <w:sz w:val="20"/>
                <w:szCs w:val="20"/>
              </w:rPr>
            </w:pPr>
            <w:r>
              <w:rPr>
                <w:color w:val="000000"/>
                <w:sz w:val="20"/>
                <w:szCs w:val="20"/>
              </w:rPr>
              <w:t>Dynamické struktury - binární strom, hešovací tabulka.</w:t>
            </w:r>
          </w:p>
          <w:p w:rsidR="00982B32" w:rsidRDefault="00982B32" w:rsidP="0010688A">
            <w:pPr>
              <w:pStyle w:val="Normlnweb"/>
              <w:numPr>
                <w:ilvl w:val="0"/>
                <w:numId w:val="33"/>
              </w:numPr>
              <w:spacing w:before="0" w:beforeAutospacing="0" w:after="0" w:afterAutospacing="0"/>
              <w:textAlignment w:val="baseline"/>
              <w:rPr>
                <w:color w:val="000000"/>
                <w:sz w:val="20"/>
                <w:szCs w:val="20"/>
              </w:rPr>
            </w:pPr>
            <w:r>
              <w:rPr>
                <w:color w:val="000000"/>
                <w:sz w:val="20"/>
                <w:szCs w:val="20"/>
              </w:rPr>
              <w:t>Paralelní programování: procesy, vlákna, úlohy a jejich synchronizace.</w:t>
            </w:r>
          </w:p>
          <w:p w:rsidR="00982B32" w:rsidRPr="00C87958" w:rsidRDefault="00982B32" w:rsidP="0010688A">
            <w:pPr>
              <w:pStyle w:val="Normlnweb"/>
              <w:numPr>
                <w:ilvl w:val="0"/>
                <w:numId w:val="33"/>
              </w:numPr>
              <w:spacing w:before="0" w:beforeAutospacing="0" w:after="0" w:afterAutospacing="0"/>
              <w:textAlignment w:val="baseline"/>
            </w:pPr>
            <w:r>
              <w:rPr>
                <w:color w:val="000000"/>
                <w:sz w:val="20"/>
                <w:szCs w:val="20"/>
              </w:rPr>
              <w:t>Úvod do tvorby grafických uživatelských rozhraní.</w:t>
            </w:r>
          </w:p>
          <w:p w:rsidR="00982B32" w:rsidRDefault="00982B32" w:rsidP="0010688A">
            <w:pPr>
              <w:pStyle w:val="Normlnweb"/>
              <w:numPr>
                <w:ilvl w:val="0"/>
                <w:numId w:val="33"/>
              </w:numPr>
              <w:spacing w:before="0" w:beforeAutospacing="0" w:after="0" w:afterAutospacing="0"/>
              <w:textAlignment w:val="baseline"/>
            </w:pPr>
            <w:r>
              <w:rPr>
                <w:color w:val="000000"/>
                <w:sz w:val="20"/>
                <w:szCs w:val="20"/>
              </w:rPr>
              <w:t>Komunikace po síti.</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350441" w:rsidRDefault="00982B32">
            <w:pPr>
              <w:jc w:val="both"/>
              <w:rPr>
                <w:b/>
                <w:bCs/>
              </w:rPr>
            </w:pPr>
            <w:r w:rsidRPr="00350441">
              <w:rPr>
                <w:b/>
                <w:bCs/>
              </w:rPr>
              <w:t>Povinná literatura:</w:t>
            </w:r>
            <w:r w:rsidRPr="00350441">
              <w:t xml:space="preserve"> </w:t>
            </w:r>
          </w:p>
          <w:p w:rsidR="003953E9" w:rsidRPr="003953E9" w:rsidRDefault="008C3AC8">
            <w:pPr>
              <w:rPr>
                <w:ins w:id="4231" w:author="vopatrilova" w:date="2018-11-22T10:54:00Z"/>
                <w:color w:val="000000"/>
                <w:rPrChange w:id="4232" w:author="vopatrilova" w:date="2018-11-22T11:02:00Z">
                  <w:rPr>
                    <w:ins w:id="4233" w:author="vopatrilova" w:date="2018-11-22T10:54:00Z"/>
                    <w:color w:val="000000"/>
                    <w:sz w:val="24"/>
                    <w:szCs w:val="24"/>
                  </w:rPr>
                </w:rPrChange>
              </w:rPr>
              <w:pPrChange w:id="4234" w:author="vopatrilova" w:date="2018-11-22T11:01:00Z">
                <w:pPr>
                  <w:numPr>
                    <w:numId w:val="81"/>
                  </w:numPr>
                  <w:tabs>
                    <w:tab w:val="num" w:pos="720"/>
                  </w:tabs>
                  <w:spacing w:before="100" w:beforeAutospacing="1" w:after="100" w:afterAutospacing="1"/>
                  <w:ind w:left="720" w:hanging="360"/>
                </w:pPr>
              </w:pPrChange>
            </w:pPr>
            <w:ins w:id="4235" w:author="vopatrilova" w:date="2018-11-22T10:54:00Z">
              <w:r w:rsidRPr="008C3AC8">
                <w:rPr>
                  <w:color w:val="000000"/>
                  <w:rPrChange w:id="4236" w:author="vopatrilova" w:date="2018-11-22T11:02:00Z">
                    <w:rPr>
                      <w:color w:val="000000"/>
                      <w:sz w:val="24"/>
                      <w:szCs w:val="24"/>
                      <w:u w:val="single"/>
                    </w:rPr>
                  </w:rPrChange>
                </w:rPr>
                <w:t>MAREŠ, M</w:t>
              </w:r>
              <w:del w:id="4237" w:author="Jiří Vojtěšek" w:date="2018-11-22T22:45:00Z">
                <w:r w:rsidRPr="008C3AC8" w:rsidDel="00C46E52">
                  <w:rPr>
                    <w:color w:val="000000"/>
                    <w:rPrChange w:id="4238" w:author="vopatrilova" w:date="2018-11-22T11:02:00Z">
                      <w:rPr>
                        <w:color w:val="000000"/>
                        <w:sz w:val="24"/>
                        <w:szCs w:val="24"/>
                        <w:u w:val="single"/>
                      </w:rPr>
                    </w:rPrChange>
                  </w:rPr>
                  <w:delText>artin</w:delText>
                </w:r>
              </w:del>
            </w:ins>
            <w:ins w:id="4239" w:author="Jiří Vojtěšek" w:date="2018-11-22T22:45:00Z">
              <w:r w:rsidR="00C46E52">
                <w:rPr>
                  <w:color w:val="000000"/>
                </w:rPr>
                <w:t>.</w:t>
              </w:r>
            </w:ins>
            <w:ins w:id="4240" w:author="vopatrilova" w:date="2018-11-22T10:54:00Z">
              <w:r w:rsidRPr="008C3AC8">
                <w:rPr>
                  <w:color w:val="000000"/>
                  <w:rPrChange w:id="4241" w:author="vopatrilova" w:date="2018-11-22T11:02:00Z">
                    <w:rPr>
                      <w:color w:val="000000"/>
                      <w:sz w:val="24"/>
                      <w:szCs w:val="24"/>
                      <w:u w:val="single"/>
                    </w:rPr>
                  </w:rPrChange>
                </w:rPr>
                <w:t xml:space="preserve"> a T</w:t>
              </w:r>
              <w:del w:id="4242" w:author="Jiří Vojtěšek" w:date="2018-11-22T22:45:00Z">
                <w:r w:rsidRPr="008C3AC8" w:rsidDel="00C46E52">
                  <w:rPr>
                    <w:color w:val="000000"/>
                    <w:rPrChange w:id="4243" w:author="vopatrilova" w:date="2018-11-22T11:02:00Z">
                      <w:rPr>
                        <w:color w:val="000000"/>
                        <w:sz w:val="24"/>
                        <w:szCs w:val="24"/>
                        <w:u w:val="single"/>
                      </w:rPr>
                    </w:rPrChange>
                  </w:rPr>
                  <w:delText>omáš</w:delText>
                </w:r>
              </w:del>
            </w:ins>
            <w:ins w:id="4244" w:author="Jiří Vojtěšek" w:date="2018-11-22T22:45:00Z">
              <w:r w:rsidR="00C46E52">
                <w:rPr>
                  <w:color w:val="000000"/>
                </w:rPr>
                <w:t>.</w:t>
              </w:r>
            </w:ins>
            <w:ins w:id="4245" w:author="vopatrilova" w:date="2018-11-22T10:54:00Z">
              <w:r w:rsidRPr="008C3AC8">
                <w:rPr>
                  <w:color w:val="000000"/>
                  <w:rPrChange w:id="4246" w:author="vopatrilova" w:date="2018-11-22T11:02:00Z">
                    <w:rPr>
                      <w:color w:val="000000"/>
                      <w:sz w:val="24"/>
                      <w:szCs w:val="24"/>
                      <w:u w:val="single"/>
                    </w:rPr>
                  </w:rPrChange>
                </w:rPr>
                <w:t xml:space="preserve"> VALLA. </w:t>
              </w:r>
              <w:r w:rsidRPr="008C3AC8">
                <w:rPr>
                  <w:i/>
                  <w:iCs/>
                  <w:color w:val="000000"/>
                  <w:rPrChange w:id="4247" w:author="vopatrilova" w:date="2018-11-22T11:02:00Z">
                    <w:rPr>
                      <w:i/>
                      <w:iCs/>
                      <w:color w:val="000000"/>
                      <w:sz w:val="24"/>
                      <w:szCs w:val="24"/>
                      <w:u w:val="single"/>
                    </w:rPr>
                  </w:rPrChange>
                </w:rPr>
                <w:t>Průvodce labyrintem algoritmů</w:t>
              </w:r>
              <w:r w:rsidRPr="008C3AC8">
                <w:rPr>
                  <w:color w:val="000000"/>
                  <w:rPrChange w:id="4248" w:author="vopatrilova" w:date="2018-11-22T11:02:00Z">
                    <w:rPr>
                      <w:color w:val="000000"/>
                      <w:sz w:val="24"/>
                      <w:szCs w:val="24"/>
                      <w:u w:val="single"/>
                    </w:rPr>
                  </w:rPrChange>
                </w:rPr>
                <w:t xml:space="preserve">. Praha: CZ.NIC, z.s.p.o., 2017. CZ.NIC. ISBN 978-80-88168-19-5. </w:t>
              </w:r>
            </w:ins>
          </w:p>
          <w:p w:rsidR="003953E9" w:rsidRPr="003953E9" w:rsidRDefault="008C3AC8">
            <w:pPr>
              <w:rPr>
                <w:ins w:id="4249" w:author="vopatrilova" w:date="2018-11-22T10:54:00Z"/>
                <w:color w:val="000000"/>
                <w:rPrChange w:id="4250" w:author="vopatrilova" w:date="2018-11-22T11:02:00Z">
                  <w:rPr>
                    <w:ins w:id="4251" w:author="vopatrilova" w:date="2018-11-22T10:54:00Z"/>
                    <w:color w:val="000000"/>
                    <w:sz w:val="24"/>
                    <w:szCs w:val="24"/>
                  </w:rPr>
                </w:rPrChange>
              </w:rPr>
              <w:pPrChange w:id="4252" w:author="vopatrilova" w:date="2018-11-22T11:01:00Z">
                <w:pPr>
                  <w:numPr>
                    <w:numId w:val="81"/>
                  </w:numPr>
                  <w:tabs>
                    <w:tab w:val="num" w:pos="720"/>
                  </w:tabs>
                  <w:spacing w:before="100" w:beforeAutospacing="1" w:after="100" w:afterAutospacing="1"/>
                  <w:ind w:left="720" w:hanging="360"/>
                </w:pPr>
              </w:pPrChange>
            </w:pPr>
            <w:ins w:id="4253" w:author="vopatrilova" w:date="2018-11-22T10:54:00Z">
              <w:r w:rsidRPr="008C3AC8">
                <w:rPr>
                  <w:color w:val="000000"/>
                  <w:rPrChange w:id="4254" w:author="vopatrilova" w:date="2018-11-22T11:02:00Z">
                    <w:rPr>
                      <w:color w:val="000000"/>
                      <w:sz w:val="24"/>
                      <w:szCs w:val="24"/>
                      <w:u w:val="single"/>
                    </w:rPr>
                  </w:rPrChange>
                </w:rPr>
                <w:t>KNUTH, D</w:t>
              </w:r>
              <w:del w:id="4255" w:author="Jiří Vojtěšek" w:date="2018-11-22T22:45:00Z">
                <w:r w:rsidRPr="008C3AC8" w:rsidDel="00C46E52">
                  <w:rPr>
                    <w:color w:val="000000"/>
                    <w:rPrChange w:id="4256" w:author="vopatrilova" w:date="2018-11-22T11:02:00Z">
                      <w:rPr>
                        <w:color w:val="000000"/>
                        <w:sz w:val="24"/>
                        <w:szCs w:val="24"/>
                        <w:u w:val="single"/>
                      </w:rPr>
                    </w:rPrChange>
                  </w:rPr>
                  <w:delText>onald</w:delText>
                </w:r>
              </w:del>
            </w:ins>
            <w:ins w:id="4257" w:author="Jiří Vojtěšek" w:date="2018-11-22T22:45:00Z">
              <w:r w:rsidR="00C46E52">
                <w:rPr>
                  <w:color w:val="000000"/>
                </w:rPr>
                <w:t>.</w:t>
              </w:r>
            </w:ins>
            <w:ins w:id="4258" w:author="vopatrilova" w:date="2018-11-22T10:54:00Z">
              <w:r w:rsidRPr="008C3AC8">
                <w:rPr>
                  <w:color w:val="000000"/>
                  <w:rPrChange w:id="4259" w:author="vopatrilova" w:date="2018-11-22T11:02:00Z">
                    <w:rPr>
                      <w:color w:val="000000"/>
                      <w:sz w:val="24"/>
                      <w:szCs w:val="24"/>
                      <w:u w:val="single"/>
                    </w:rPr>
                  </w:rPrChange>
                </w:rPr>
                <w:t xml:space="preserve"> E</w:t>
              </w:r>
              <w:del w:id="4260" w:author="Jiří Vojtěšek" w:date="2018-11-22T22:45:00Z">
                <w:r w:rsidRPr="008C3AC8" w:rsidDel="00C46E52">
                  <w:rPr>
                    <w:color w:val="000000"/>
                    <w:rPrChange w:id="4261" w:author="vopatrilova" w:date="2018-11-22T11:02:00Z">
                      <w:rPr>
                        <w:color w:val="000000"/>
                        <w:sz w:val="24"/>
                        <w:szCs w:val="24"/>
                        <w:u w:val="single"/>
                      </w:rPr>
                    </w:rPrChange>
                  </w:rPr>
                  <w:delText>rvin</w:delText>
                </w:r>
              </w:del>
              <w:r w:rsidRPr="008C3AC8">
                <w:rPr>
                  <w:color w:val="000000"/>
                  <w:rPrChange w:id="4262" w:author="vopatrilova" w:date="2018-11-22T11:02:00Z">
                    <w:rPr>
                      <w:color w:val="000000"/>
                      <w:sz w:val="24"/>
                      <w:szCs w:val="24"/>
                      <w:u w:val="single"/>
                    </w:rPr>
                  </w:rPrChange>
                </w:rPr>
                <w:t xml:space="preserve">. </w:t>
              </w:r>
              <w:r w:rsidRPr="008C3AC8">
                <w:rPr>
                  <w:i/>
                  <w:iCs/>
                  <w:color w:val="000000"/>
                  <w:rPrChange w:id="4263" w:author="vopatrilova" w:date="2018-11-22T11:02:00Z">
                    <w:rPr>
                      <w:i/>
                      <w:iCs/>
                      <w:color w:val="000000"/>
                      <w:sz w:val="24"/>
                      <w:szCs w:val="24"/>
                      <w:u w:val="single"/>
                    </w:rPr>
                  </w:rPrChange>
                </w:rPr>
                <w:t>Umění programování</w:t>
              </w:r>
              <w:r w:rsidRPr="008C3AC8">
                <w:rPr>
                  <w:color w:val="000000"/>
                  <w:rPrChange w:id="4264" w:author="vopatrilova" w:date="2018-11-22T11:02:00Z">
                    <w:rPr>
                      <w:color w:val="000000"/>
                      <w:sz w:val="24"/>
                      <w:szCs w:val="24"/>
                      <w:u w:val="single"/>
                    </w:rPr>
                  </w:rPrChange>
                </w:rPr>
                <w:t xml:space="preserve">. Brno: Computer Press, 2008. ISBN 978-80-251-2025-5. </w:t>
              </w:r>
            </w:ins>
          </w:p>
          <w:p w:rsidR="003953E9" w:rsidRPr="003953E9" w:rsidRDefault="008C3AC8">
            <w:pPr>
              <w:rPr>
                <w:ins w:id="4265" w:author="vopatrilova" w:date="2018-11-22T10:54:00Z"/>
                <w:color w:val="000000"/>
                <w:rPrChange w:id="4266" w:author="vopatrilova" w:date="2018-11-22T11:02:00Z">
                  <w:rPr>
                    <w:ins w:id="4267" w:author="vopatrilova" w:date="2018-11-22T10:54:00Z"/>
                    <w:color w:val="000000"/>
                    <w:sz w:val="24"/>
                    <w:szCs w:val="24"/>
                  </w:rPr>
                </w:rPrChange>
              </w:rPr>
              <w:pPrChange w:id="4268" w:author="vopatrilova" w:date="2018-11-22T11:01:00Z">
                <w:pPr>
                  <w:numPr>
                    <w:numId w:val="81"/>
                  </w:numPr>
                  <w:tabs>
                    <w:tab w:val="num" w:pos="720"/>
                  </w:tabs>
                  <w:spacing w:before="100" w:beforeAutospacing="1" w:after="100" w:afterAutospacing="1"/>
                  <w:ind w:left="720" w:hanging="360"/>
                </w:pPr>
              </w:pPrChange>
            </w:pPr>
            <w:ins w:id="4269" w:author="vopatrilova" w:date="2018-11-22T10:54:00Z">
              <w:r w:rsidRPr="008C3AC8">
                <w:rPr>
                  <w:color w:val="000000"/>
                  <w:rPrChange w:id="4270" w:author="vopatrilova" w:date="2018-11-22T11:02:00Z">
                    <w:rPr>
                      <w:color w:val="000000"/>
                      <w:sz w:val="24"/>
                      <w:szCs w:val="24"/>
                      <w:u w:val="single"/>
                    </w:rPr>
                  </w:rPrChange>
                </w:rPr>
                <w:t>WRÓBLEWSKI, P</w:t>
              </w:r>
              <w:del w:id="4271" w:author="Jiří Vojtěšek" w:date="2018-11-22T22:46:00Z">
                <w:r w:rsidRPr="008C3AC8" w:rsidDel="00C46E52">
                  <w:rPr>
                    <w:color w:val="000000"/>
                    <w:rPrChange w:id="4272" w:author="vopatrilova" w:date="2018-11-22T11:02:00Z">
                      <w:rPr>
                        <w:color w:val="000000"/>
                        <w:sz w:val="24"/>
                        <w:szCs w:val="24"/>
                        <w:u w:val="single"/>
                      </w:rPr>
                    </w:rPrChange>
                  </w:rPr>
                  <w:delText>iotr</w:delText>
                </w:r>
              </w:del>
              <w:r w:rsidRPr="008C3AC8">
                <w:rPr>
                  <w:color w:val="000000"/>
                  <w:rPrChange w:id="4273" w:author="vopatrilova" w:date="2018-11-22T11:02:00Z">
                    <w:rPr>
                      <w:color w:val="000000"/>
                      <w:sz w:val="24"/>
                      <w:szCs w:val="24"/>
                      <w:u w:val="single"/>
                    </w:rPr>
                  </w:rPrChange>
                </w:rPr>
                <w:t xml:space="preserve">. </w:t>
              </w:r>
              <w:r w:rsidRPr="008C3AC8">
                <w:rPr>
                  <w:i/>
                  <w:iCs/>
                  <w:color w:val="000000"/>
                  <w:rPrChange w:id="4274" w:author="vopatrilova" w:date="2018-11-22T11:02:00Z">
                    <w:rPr>
                      <w:i/>
                      <w:iCs/>
                      <w:color w:val="000000"/>
                      <w:sz w:val="24"/>
                      <w:szCs w:val="24"/>
                      <w:u w:val="single"/>
                    </w:rPr>
                  </w:rPrChange>
                </w:rPr>
                <w:t>Algoritmy</w:t>
              </w:r>
              <w:r w:rsidRPr="008C3AC8">
                <w:rPr>
                  <w:color w:val="000000"/>
                  <w:rPrChange w:id="4275" w:author="vopatrilova" w:date="2018-11-22T11:02:00Z">
                    <w:rPr>
                      <w:color w:val="000000"/>
                      <w:sz w:val="24"/>
                      <w:szCs w:val="24"/>
                      <w:u w:val="single"/>
                    </w:rPr>
                  </w:rPrChange>
                </w:rPr>
                <w:t xml:space="preserve">. Brno: Computer Press, 2015. ISBN 978-80-251-4126-7. </w:t>
              </w:r>
            </w:ins>
          </w:p>
          <w:p w:rsidR="003953E9" w:rsidRPr="003953E9" w:rsidRDefault="008C3AC8">
            <w:pPr>
              <w:rPr>
                <w:ins w:id="4276" w:author="vopatrilova" w:date="2018-11-22T10:54:00Z"/>
                <w:color w:val="000000"/>
                <w:rPrChange w:id="4277" w:author="vopatrilova" w:date="2018-11-22T11:02:00Z">
                  <w:rPr>
                    <w:ins w:id="4278" w:author="vopatrilova" w:date="2018-11-22T10:54:00Z"/>
                    <w:color w:val="000000"/>
                    <w:sz w:val="24"/>
                    <w:szCs w:val="24"/>
                  </w:rPr>
                </w:rPrChange>
              </w:rPr>
              <w:pPrChange w:id="4279" w:author="vopatrilova" w:date="2018-11-22T11:01:00Z">
                <w:pPr>
                  <w:numPr>
                    <w:numId w:val="81"/>
                  </w:numPr>
                  <w:tabs>
                    <w:tab w:val="num" w:pos="720"/>
                  </w:tabs>
                  <w:spacing w:before="100" w:beforeAutospacing="1" w:after="100" w:afterAutospacing="1"/>
                  <w:ind w:left="720" w:hanging="360"/>
                </w:pPr>
              </w:pPrChange>
            </w:pPr>
            <w:ins w:id="4280" w:author="vopatrilova" w:date="2018-11-22T10:54:00Z">
              <w:r w:rsidRPr="008C3AC8">
                <w:rPr>
                  <w:color w:val="000000"/>
                  <w:rPrChange w:id="4281" w:author="vopatrilova" w:date="2018-11-22T11:02:00Z">
                    <w:rPr>
                      <w:color w:val="000000"/>
                      <w:sz w:val="24"/>
                      <w:szCs w:val="24"/>
                      <w:u w:val="single"/>
                    </w:rPr>
                  </w:rPrChange>
                </w:rPr>
                <w:t>SEDGEWICK, R</w:t>
              </w:r>
              <w:del w:id="4282" w:author="Jiří Vojtěšek" w:date="2018-11-22T22:46:00Z">
                <w:r w:rsidRPr="008C3AC8" w:rsidDel="00C46E52">
                  <w:rPr>
                    <w:color w:val="000000"/>
                    <w:rPrChange w:id="4283" w:author="vopatrilova" w:date="2018-11-22T11:02:00Z">
                      <w:rPr>
                        <w:color w:val="000000"/>
                        <w:sz w:val="24"/>
                        <w:szCs w:val="24"/>
                        <w:u w:val="single"/>
                      </w:rPr>
                    </w:rPrChange>
                  </w:rPr>
                  <w:delText>obert</w:delText>
                </w:r>
              </w:del>
              <w:r w:rsidRPr="008C3AC8">
                <w:rPr>
                  <w:color w:val="000000"/>
                  <w:rPrChange w:id="4284" w:author="vopatrilova" w:date="2018-11-22T11:02:00Z">
                    <w:rPr>
                      <w:color w:val="000000"/>
                      <w:sz w:val="24"/>
                      <w:szCs w:val="24"/>
                      <w:u w:val="single"/>
                    </w:rPr>
                  </w:rPrChange>
                </w:rPr>
                <w:t xml:space="preserve">. </w:t>
              </w:r>
              <w:r w:rsidRPr="008C3AC8">
                <w:rPr>
                  <w:i/>
                  <w:iCs/>
                  <w:color w:val="000000"/>
                  <w:rPrChange w:id="4285" w:author="vopatrilova" w:date="2018-11-22T11:02:00Z">
                    <w:rPr>
                      <w:i/>
                      <w:iCs/>
                      <w:color w:val="000000"/>
                      <w:sz w:val="24"/>
                      <w:szCs w:val="24"/>
                      <w:u w:val="single"/>
                    </w:rPr>
                  </w:rPrChange>
                </w:rPr>
                <w:t>Algoritmy v C</w:t>
              </w:r>
              <w:r w:rsidRPr="008C3AC8">
                <w:rPr>
                  <w:color w:val="000000"/>
                  <w:rPrChange w:id="4286" w:author="vopatrilova" w:date="2018-11-22T11:02:00Z">
                    <w:rPr>
                      <w:color w:val="000000"/>
                      <w:sz w:val="24"/>
                      <w:szCs w:val="24"/>
                      <w:u w:val="single"/>
                    </w:rPr>
                  </w:rPrChange>
                </w:rPr>
                <w:t xml:space="preserve">. Praha: SoftPress, 2003. ISBN 8086497569. </w:t>
              </w:r>
            </w:ins>
          </w:p>
          <w:p w:rsidR="003953E9" w:rsidRPr="003953E9" w:rsidRDefault="008C3AC8">
            <w:pPr>
              <w:rPr>
                <w:ins w:id="4287" w:author="vopatrilova" w:date="2018-11-22T11:01:00Z"/>
                <w:color w:val="000000"/>
                <w:rPrChange w:id="4288" w:author="vopatrilova" w:date="2018-11-22T11:02:00Z">
                  <w:rPr>
                    <w:ins w:id="4289" w:author="vopatrilova" w:date="2018-11-22T11:01:00Z"/>
                    <w:color w:val="000000"/>
                    <w:sz w:val="24"/>
                    <w:szCs w:val="24"/>
                  </w:rPr>
                </w:rPrChange>
              </w:rPr>
              <w:pPrChange w:id="4290" w:author="vopatrilova" w:date="2018-11-22T11:01:00Z">
                <w:pPr>
                  <w:numPr>
                    <w:numId w:val="81"/>
                  </w:numPr>
                  <w:tabs>
                    <w:tab w:val="num" w:pos="720"/>
                  </w:tabs>
                  <w:spacing w:before="100" w:beforeAutospacing="1" w:after="100" w:afterAutospacing="1"/>
                  <w:ind w:left="720" w:hanging="360"/>
                </w:pPr>
              </w:pPrChange>
            </w:pPr>
            <w:ins w:id="4291" w:author="vopatrilova" w:date="2018-11-22T10:54:00Z">
              <w:r w:rsidRPr="008C3AC8">
                <w:rPr>
                  <w:color w:val="000000"/>
                  <w:rPrChange w:id="4292" w:author="vopatrilova" w:date="2018-11-22T11:02:00Z">
                    <w:rPr>
                      <w:color w:val="000000"/>
                      <w:sz w:val="24"/>
                      <w:szCs w:val="24"/>
                      <w:u w:val="single"/>
                    </w:rPr>
                  </w:rPrChange>
                </w:rPr>
                <w:t>VIRIUS, M</w:t>
              </w:r>
              <w:del w:id="4293" w:author="Jiří Vojtěšek" w:date="2018-11-22T22:46:00Z">
                <w:r w:rsidRPr="008C3AC8" w:rsidDel="00C46E52">
                  <w:rPr>
                    <w:color w:val="000000"/>
                    <w:rPrChange w:id="4294" w:author="vopatrilova" w:date="2018-11-22T11:02:00Z">
                      <w:rPr>
                        <w:color w:val="000000"/>
                        <w:sz w:val="24"/>
                        <w:szCs w:val="24"/>
                        <w:u w:val="single"/>
                      </w:rPr>
                    </w:rPrChange>
                  </w:rPr>
                  <w:delText>iroslav</w:delText>
                </w:r>
              </w:del>
              <w:r w:rsidRPr="008C3AC8">
                <w:rPr>
                  <w:color w:val="000000"/>
                  <w:rPrChange w:id="4295" w:author="vopatrilova" w:date="2018-11-22T11:02:00Z">
                    <w:rPr>
                      <w:color w:val="000000"/>
                      <w:sz w:val="24"/>
                      <w:szCs w:val="24"/>
                      <w:u w:val="single"/>
                    </w:rPr>
                  </w:rPrChange>
                </w:rPr>
                <w:t xml:space="preserve">. </w:t>
              </w:r>
              <w:r w:rsidRPr="008C3AC8">
                <w:rPr>
                  <w:i/>
                  <w:iCs/>
                  <w:color w:val="000000"/>
                  <w:rPrChange w:id="4296" w:author="vopatrilova" w:date="2018-11-22T11:02:00Z">
                    <w:rPr>
                      <w:i/>
                      <w:iCs/>
                      <w:color w:val="000000"/>
                      <w:sz w:val="24"/>
                      <w:szCs w:val="24"/>
                      <w:u w:val="single"/>
                    </w:rPr>
                  </w:rPrChange>
                </w:rPr>
                <w:t>Základy algoritmizace</w:t>
              </w:r>
              <w:r w:rsidRPr="008C3AC8">
                <w:rPr>
                  <w:color w:val="000000"/>
                  <w:rPrChange w:id="4297" w:author="vopatrilova" w:date="2018-11-22T11:02:00Z">
                    <w:rPr>
                      <w:color w:val="000000"/>
                      <w:sz w:val="24"/>
                      <w:szCs w:val="24"/>
                      <w:u w:val="single"/>
                    </w:rPr>
                  </w:rPrChange>
                </w:rPr>
                <w:t xml:space="preserve">. Vyd. 2., přeprac. Praha: Česká technika - nakladatelství ČVUT, 2008. ISBN 978-80-01-04003-4. </w:t>
              </w:r>
            </w:ins>
          </w:p>
          <w:p w:rsidR="003953E9" w:rsidRPr="003953E9" w:rsidRDefault="003953E9">
            <w:pPr>
              <w:rPr>
                <w:ins w:id="4298" w:author="vopatrilova" w:date="2018-11-22T10:54:00Z"/>
                <w:color w:val="000000"/>
                <w:rPrChange w:id="4299" w:author="vopatrilova" w:date="2018-11-22T11:02:00Z">
                  <w:rPr>
                    <w:ins w:id="4300" w:author="vopatrilova" w:date="2018-11-22T10:54:00Z"/>
                    <w:color w:val="000000"/>
                    <w:sz w:val="24"/>
                    <w:szCs w:val="24"/>
                  </w:rPr>
                </w:rPrChange>
              </w:rPr>
              <w:pPrChange w:id="4301" w:author="vopatrilova" w:date="2018-11-22T11:01:00Z">
                <w:pPr>
                  <w:numPr>
                    <w:numId w:val="81"/>
                  </w:numPr>
                  <w:tabs>
                    <w:tab w:val="num" w:pos="720"/>
                  </w:tabs>
                  <w:spacing w:before="100" w:beforeAutospacing="1" w:after="100" w:afterAutospacing="1"/>
                  <w:ind w:left="720" w:hanging="360"/>
                </w:pPr>
              </w:pPrChange>
            </w:pPr>
          </w:p>
          <w:p w:rsidR="00982B32" w:rsidRPr="00350441" w:rsidDel="00131B31" w:rsidRDefault="00982B32">
            <w:pPr>
              <w:jc w:val="both"/>
              <w:rPr>
                <w:del w:id="4302" w:author="vopatrilova" w:date="2018-11-22T10:54:00Z"/>
              </w:rPr>
            </w:pPr>
            <w:del w:id="4303" w:author="vopatrilova" w:date="2018-11-22T10:54:00Z">
              <w:r w:rsidRPr="00350441" w:rsidDel="00131B31">
                <w:delText>PŠENČÍKOVÁ, Jana. Algoritmizace. Vyd. 2. Kralice na Hané: Computer Media, c2009, 128 s. ISBN 9788074020346.</w:delText>
              </w:r>
            </w:del>
          </w:p>
          <w:p w:rsidR="00982B32" w:rsidRPr="00350441" w:rsidDel="00131B31" w:rsidRDefault="00982B32">
            <w:pPr>
              <w:jc w:val="both"/>
              <w:rPr>
                <w:del w:id="4304" w:author="vopatrilova" w:date="2018-11-22T10:54:00Z"/>
              </w:rPr>
            </w:pPr>
            <w:del w:id="4305" w:author="vopatrilova" w:date="2018-11-22T10:54:00Z">
              <w:r w:rsidRPr="00350441" w:rsidDel="00131B31">
                <w:delText>KEOGH, James Edward a Ken DAVIDSON. Datové struktury bez předchozích znalostí. Vyd. 1. Překlad Ivana Baryalová. Brno: Computer Press, 2006, 223 s. ISBN 8025106896.</w:delText>
              </w:r>
            </w:del>
          </w:p>
          <w:p w:rsidR="00982B32" w:rsidRPr="00350441" w:rsidDel="00131B31" w:rsidRDefault="00982B32">
            <w:pPr>
              <w:jc w:val="both"/>
              <w:rPr>
                <w:del w:id="4306" w:author="vopatrilova" w:date="2018-11-22T10:54:00Z"/>
              </w:rPr>
            </w:pPr>
            <w:del w:id="4307" w:author="vopatrilova" w:date="2018-11-22T10:54:00Z">
              <w:r w:rsidRPr="00350441" w:rsidDel="00131B31">
                <w:delText>KOEGH, James. Java bez předchozích znalostí: průvodce pro samouky. Vyd. 1. Brno: Computer Press, 2005, 274 s. ISBN 80-251-0839-2.</w:delText>
              </w:r>
            </w:del>
          </w:p>
          <w:p w:rsidR="00982B32" w:rsidRPr="00350441" w:rsidRDefault="00982B32">
            <w:pPr>
              <w:jc w:val="both"/>
              <w:rPr>
                <w:b/>
              </w:rPr>
            </w:pPr>
            <w:r w:rsidRPr="00350441">
              <w:rPr>
                <w:b/>
              </w:rPr>
              <w:t xml:space="preserve">Doporučená literatura: </w:t>
            </w:r>
          </w:p>
          <w:p w:rsidR="003953E9" w:rsidRPr="003953E9" w:rsidRDefault="008C3AC8">
            <w:pPr>
              <w:rPr>
                <w:ins w:id="4308" w:author="vopatrilova" w:date="2018-11-22T10:55:00Z"/>
                <w:color w:val="000000"/>
                <w:rPrChange w:id="4309" w:author="vopatrilova" w:date="2018-11-22T11:02:00Z">
                  <w:rPr>
                    <w:ins w:id="4310" w:author="vopatrilova" w:date="2018-11-22T10:55:00Z"/>
                    <w:color w:val="000000"/>
                    <w:sz w:val="24"/>
                    <w:szCs w:val="24"/>
                  </w:rPr>
                </w:rPrChange>
              </w:rPr>
              <w:pPrChange w:id="4311" w:author="vopatrilova" w:date="2018-11-22T11:01:00Z">
                <w:pPr>
                  <w:numPr>
                    <w:numId w:val="82"/>
                  </w:numPr>
                  <w:tabs>
                    <w:tab w:val="num" w:pos="720"/>
                  </w:tabs>
                  <w:spacing w:before="100" w:beforeAutospacing="1" w:after="100" w:afterAutospacing="1"/>
                  <w:ind w:left="720" w:hanging="360"/>
                </w:pPr>
              </w:pPrChange>
            </w:pPr>
            <w:ins w:id="4312" w:author="vopatrilova" w:date="2018-11-22T10:55:00Z">
              <w:r w:rsidRPr="008C3AC8">
                <w:rPr>
                  <w:color w:val="000000"/>
                  <w:rPrChange w:id="4313" w:author="vopatrilova" w:date="2018-11-22T11:02:00Z">
                    <w:rPr>
                      <w:color w:val="000000"/>
                      <w:sz w:val="24"/>
                      <w:szCs w:val="24"/>
                      <w:u w:val="single"/>
                    </w:rPr>
                  </w:rPrChange>
                </w:rPr>
                <w:t>CORMEN, T</w:t>
              </w:r>
            </w:ins>
            <w:ins w:id="4314" w:author="Jiří Vojtěšek" w:date="2018-11-22T22:46:00Z">
              <w:r w:rsidR="00C46E52">
                <w:rPr>
                  <w:color w:val="000000"/>
                </w:rPr>
                <w:t>.</w:t>
              </w:r>
            </w:ins>
            <w:ins w:id="4315" w:author="vopatrilova" w:date="2018-11-22T10:55:00Z">
              <w:del w:id="4316" w:author="Jiří Vojtěšek" w:date="2018-11-22T22:46:00Z">
                <w:r w:rsidRPr="008C3AC8" w:rsidDel="00C46E52">
                  <w:rPr>
                    <w:color w:val="000000"/>
                    <w:rPrChange w:id="4317" w:author="vopatrilova" w:date="2018-11-22T11:02:00Z">
                      <w:rPr>
                        <w:color w:val="000000"/>
                        <w:sz w:val="24"/>
                        <w:szCs w:val="24"/>
                        <w:u w:val="single"/>
                      </w:rPr>
                    </w:rPrChange>
                  </w:rPr>
                  <w:delText>homas</w:delText>
                </w:r>
              </w:del>
              <w:r w:rsidRPr="008C3AC8">
                <w:rPr>
                  <w:color w:val="000000"/>
                  <w:rPrChange w:id="4318" w:author="vopatrilova" w:date="2018-11-22T11:02:00Z">
                    <w:rPr>
                      <w:color w:val="000000"/>
                      <w:sz w:val="24"/>
                      <w:szCs w:val="24"/>
                      <w:u w:val="single"/>
                    </w:rPr>
                  </w:rPrChange>
                </w:rPr>
                <w:t xml:space="preserve"> H. </w:t>
              </w:r>
              <w:r w:rsidRPr="008C3AC8">
                <w:rPr>
                  <w:i/>
                  <w:iCs/>
                  <w:color w:val="000000"/>
                  <w:rPrChange w:id="4319" w:author="vopatrilova" w:date="2018-11-22T11:02:00Z">
                    <w:rPr>
                      <w:i/>
                      <w:iCs/>
                      <w:color w:val="000000"/>
                      <w:sz w:val="24"/>
                      <w:szCs w:val="24"/>
                      <w:u w:val="single"/>
                    </w:rPr>
                  </w:rPrChange>
                </w:rPr>
                <w:t>Introduction to algorithms</w:t>
              </w:r>
              <w:r w:rsidRPr="008C3AC8">
                <w:rPr>
                  <w:color w:val="000000"/>
                  <w:rPrChange w:id="4320" w:author="vopatrilova" w:date="2018-11-22T11:02:00Z">
                    <w:rPr>
                      <w:color w:val="000000"/>
                      <w:sz w:val="24"/>
                      <w:szCs w:val="24"/>
                      <w:u w:val="single"/>
                    </w:rPr>
                  </w:rPrChange>
                </w:rPr>
                <w:t xml:space="preserve">. 3rd ed. Cambridge, Mass.: MIT Press, c2009. ISBN 978-0262033848. </w:t>
              </w:r>
            </w:ins>
          </w:p>
          <w:p w:rsidR="003953E9" w:rsidRPr="003953E9" w:rsidRDefault="008C3AC8">
            <w:pPr>
              <w:rPr>
                <w:ins w:id="4321" w:author="vopatrilova" w:date="2018-11-22T10:55:00Z"/>
                <w:color w:val="000000"/>
                <w:rPrChange w:id="4322" w:author="vopatrilova" w:date="2018-11-22T11:02:00Z">
                  <w:rPr>
                    <w:ins w:id="4323" w:author="vopatrilova" w:date="2018-11-22T10:55:00Z"/>
                    <w:color w:val="000000"/>
                    <w:sz w:val="24"/>
                    <w:szCs w:val="24"/>
                  </w:rPr>
                </w:rPrChange>
              </w:rPr>
              <w:pPrChange w:id="4324" w:author="vopatrilova" w:date="2018-11-22T11:01:00Z">
                <w:pPr>
                  <w:numPr>
                    <w:numId w:val="82"/>
                  </w:numPr>
                  <w:tabs>
                    <w:tab w:val="num" w:pos="720"/>
                  </w:tabs>
                  <w:spacing w:before="100" w:beforeAutospacing="1" w:after="100" w:afterAutospacing="1"/>
                  <w:ind w:left="720" w:hanging="360"/>
                </w:pPr>
              </w:pPrChange>
            </w:pPr>
            <w:ins w:id="4325" w:author="vopatrilova" w:date="2018-11-22T10:55:00Z">
              <w:r w:rsidRPr="008C3AC8">
                <w:rPr>
                  <w:color w:val="000000"/>
                  <w:rPrChange w:id="4326" w:author="vopatrilova" w:date="2018-11-22T11:02:00Z">
                    <w:rPr>
                      <w:color w:val="000000"/>
                      <w:sz w:val="24"/>
                      <w:szCs w:val="24"/>
                      <w:u w:val="single"/>
                    </w:rPr>
                  </w:rPrChange>
                </w:rPr>
                <w:t>KNUTH, D</w:t>
              </w:r>
              <w:del w:id="4327" w:author="Jiří Vojtěšek" w:date="2018-11-22T22:46:00Z">
                <w:r w:rsidRPr="008C3AC8" w:rsidDel="00C46E52">
                  <w:rPr>
                    <w:color w:val="000000"/>
                    <w:rPrChange w:id="4328" w:author="vopatrilova" w:date="2018-11-22T11:02:00Z">
                      <w:rPr>
                        <w:color w:val="000000"/>
                        <w:sz w:val="24"/>
                        <w:szCs w:val="24"/>
                        <w:u w:val="single"/>
                      </w:rPr>
                    </w:rPrChange>
                  </w:rPr>
                  <w:delText>onald</w:delText>
                </w:r>
              </w:del>
            </w:ins>
            <w:ins w:id="4329" w:author="Jiří Vojtěšek" w:date="2018-11-22T22:46:00Z">
              <w:r w:rsidR="00C46E52">
                <w:rPr>
                  <w:color w:val="000000"/>
                </w:rPr>
                <w:t>.</w:t>
              </w:r>
            </w:ins>
            <w:ins w:id="4330" w:author="vopatrilova" w:date="2018-11-22T10:55:00Z">
              <w:r w:rsidRPr="008C3AC8">
                <w:rPr>
                  <w:color w:val="000000"/>
                  <w:rPrChange w:id="4331" w:author="vopatrilova" w:date="2018-11-22T11:02:00Z">
                    <w:rPr>
                      <w:color w:val="000000"/>
                      <w:sz w:val="24"/>
                      <w:szCs w:val="24"/>
                      <w:u w:val="single"/>
                    </w:rPr>
                  </w:rPrChange>
                </w:rPr>
                <w:t xml:space="preserve"> E</w:t>
              </w:r>
              <w:del w:id="4332" w:author="Jiří Vojtěšek" w:date="2018-11-22T22:46:00Z">
                <w:r w:rsidRPr="008C3AC8" w:rsidDel="00C46E52">
                  <w:rPr>
                    <w:color w:val="000000"/>
                    <w:rPrChange w:id="4333" w:author="vopatrilova" w:date="2018-11-22T11:02:00Z">
                      <w:rPr>
                        <w:color w:val="000000"/>
                        <w:sz w:val="24"/>
                        <w:szCs w:val="24"/>
                        <w:u w:val="single"/>
                      </w:rPr>
                    </w:rPrChange>
                  </w:rPr>
                  <w:delText>rvin</w:delText>
                </w:r>
              </w:del>
              <w:r w:rsidRPr="008C3AC8">
                <w:rPr>
                  <w:color w:val="000000"/>
                  <w:rPrChange w:id="4334" w:author="vopatrilova" w:date="2018-11-22T11:02:00Z">
                    <w:rPr>
                      <w:color w:val="000000"/>
                      <w:sz w:val="24"/>
                      <w:szCs w:val="24"/>
                      <w:u w:val="single"/>
                    </w:rPr>
                  </w:rPrChange>
                </w:rPr>
                <w:t>. </w:t>
              </w:r>
              <w:r w:rsidRPr="008C3AC8">
                <w:rPr>
                  <w:i/>
                  <w:iCs/>
                  <w:color w:val="000000"/>
                  <w:rPrChange w:id="4335" w:author="vopatrilova" w:date="2018-11-22T11:02:00Z">
                    <w:rPr>
                      <w:i/>
                      <w:iCs/>
                      <w:color w:val="000000"/>
                      <w:sz w:val="24"/>
                      <w:szCs w:val="24"/>
                      <w:u w:val="single"/>
                    </w:rPr>
                  </w:rPrChange>
                </w:rPr>
                <w:t>The art of computer programming</w:t>
              </w:r>
              <w:r w:rsidRPr="008C3AC8">
                <w:rPr>
                  <w:color w:val="000000"/>
                  <w:rPrChange w:id="4336" w:author="vopatrilova" w:date="2018-11-22T11:02:00Z">
                    <w:rPr>
                      <w:color w:val="000000"/>
                      <w:sz w:val="24"/>
                      <w:szCs w:val="24"/>
                      <w:u w:val="single"/>
                    </w:rPr>
                  </w:rPrChange>
                </w:rPr>
                <w:t xml:space="preserve">. Upper Saddle River, NJ: Addison-Wesley, c2011. ISBN 978-0321751041. </w:t>
              </w:r>
            </w:ins>
          </w:p>
          <w:p w:rsidR="003953E9" w:rsidRPr="003953E9" w:rsidRDefault="00C46E52">
            <w:pPr>
              <w:rPr>
                <w:ins w:id="4337" w:author="vopatrilova" w:date="2018-11-22T10:55:00Z"/>
                <w:color w:val="000000"/>
                <w:rPrChange w:id="4338" w:author="vopatrilova" w:date="2018-11-22T11:02:00Z">
                  <w:rPr>
                    <w:ins w:id="4339" w:author="vopatrilova" w:date="2018-11-22T10:55:00Z"/>
                    <w:color w:val="000000"/>
                    <w:sz w:val="24"/>
                    <w:szCs w:val="24"/>
                  </w:rPr>
                </w:rPrChange>
              </w:rPr>
              <w:pPrChange w:id="4340" w:author="vopatrilova" w:date="2018-11-22T11:01:00Z">
                <w:pPr>
                  <w:numPr>
                    <w:numId w:val="82"/>
                  </w:numPr>
                  <w:tabs>
                    <w:tab w:val="num" w:pos="720"/>
                  </w:tabs>
                  <w:spacing w:before="100" w:beforeAutospacing="1" w:after="100" w:afterAutospacing="1"/>
                  <w:ind w:left="720" w:hanging="360"/>
                </w:pPr>
              </w:pPrChange>
            </w:pPr>
            <w:ins w:id="4341" w:author="vopatrilova" w:date="2018-11-22T10:55:00Z">
              <w:r w:rsidRPr="00C46E52">
                <w:rPr>
                  <w:color w:val="000000"/>
                </w:rPr>
                <w:t>KARUMANCHI</w:t>
              </w:r>
              <w:r w:rsidR="008C3AC8" w:rsidRPr="008C3AC8">
                <w:rPr>
                  <w:color w:val="000000"/>
                  <w:rPrChange w:id="4342" w:author="vopatrilova" w:date="2018-11-22T11:02:00Z">
                    <w:rPr>
                      <w:color w:val="000000"/>
                      <w:sz w:val="24"/>
                      <w:szCs w:val="24"/>
                      <w:u w:val="single"/>
                    </w:rPr>
                  </w:rPrChange>
                </w:rPr>
                <w:t>, N</w:t>
              </w:r>
              <w:del w:id="4343" w:author="Jiří Vojtěšek" w:date="2018-11-22T22:46:00Z">
                <w:r w:rsidR="008C3AC8" w:rsidRPr="008C3AC8" w:rsidDel="00C46E52">
                  <w:rPr>
                    <w:color w:val="000000"/>
                    <w:rPrChange w:id="4344" w:author="vopatrilova" w:date="2018-11-22T11:02:00Z">
                      <w:rPr>
                        <w:color w:val="000000"/>
                        <w:sz w:val="24"/>
                        <w:szCs w:val="24"/>
                        <w:u w:val="single"/>
                      </w:rPr>
                    </w:rPrChange>
                  </w:rPr>
                  <w:delText>arasimha</w:delText>
                </w:r>
              </w:del>
              <w:r w:rsidR="008C3AC8" w:rsidRPr="008C3AC8">
                <w:rPr>
                  <w:color w:val="000000"/>
                  <w:rPrChange w:id="4345" w:author="vopatrilova" w:date="2018-11-22T11:02:00Z">
                    <w:rPr>
                      <w:color w:val="000000"/>
                      <w:sz w:val="24"/>
                      <w:szCs w:val="24"/>
                      <w:u w:val="single"/>
                    </w:rPr>
                  </w:rPrChange>
                </w:rPr>
                <w:t xml:space="preserve">. </w:t>
              </w:r>
              <w:r w:rsidR="008C3AC8" w:rsidRPr="00C46E52">
                <w:rPr>
                  <w:i/>
                  <w:color w:val="000000"/>
                  <w:rPrChange w:id="4346" w:author="Jiří Vojtěšek" w:date="2018-11-22T22:47:00Z">
                    <w:rPr>
                      <w:color w:val="000000"/>
                      <w:sz w:val="24"/>
                      <w:szCs w:val="24"/>
                      <w:u w:val="single"/>
                    </w:rPr>
                  </w:rPrChange>
                </w:rPr>
                <w:t>Data Structures and Algorithms Made Easy: Data Structures and Algorithmic Puzzles</w:t>
              </w:r>
              <w:r w:rsidR="008C3AC8" w:rsidRPr="008C3AC8">
                <w:rPr>
                  <w:color w:val="000000"/>
                  <w:rPrChange w:id="4347" w:author="vopatrilova" w:date="2018-11-22T11:02:00Z">
                    <w:rPr>
                      <w:color w:val="000000"/>
                      <w:sz w:val="24"/>
                      <w:szCs w:val="24"/>
                      <w:u w:val="single"/>
                    </w:rPr>
                  </w:rPrChange>
                </w:rPr>
                <w:t xml:space="preserve">, Fifth Edition. CarrerMonk Publications, 2016. ISBN 978-8193245279 </w:t>
              </w:r>
            </w:ins>
          </w:p>
          <w:p w:rsidR="003953E9" w:rsidRPr="003953E9" w:rsidRDefault="00C46E52">
            <w:pPr>
              <w:rPr>
                <w:ins w:id="4348" w:author="vopatrilova" w:date="2018-11-22T10:55:00Z"/>
                <w:color w:val="000000"/>
                <w:rPrChange w:id="4349" w:author="vopatrilova" w:date="2018-11-22T11:02:00Z">
                  <w:rPr>
                    <w:ins w:id="4350" w:author="vopatrilova" w:date="2018-11-22T10:55:00Z"/>
                    <w:color w:val="000000"/>
                    <w:sz w:val="24"/>
                    <w:szCs w:val="24"/>
                  </w:rPr>
                </w:rPrChange>
              </w:rPr>
              <w:pPrChange w:id="4351" w:author="vopatrilova" w:date="2018-11-22T11:01:00Z">
                <w:pPr>
                  <w:numPr>
                    <w:numId w:val="82"/>
                  </w:numPr>
                  <w:tabs>
                    <w:tab w:val="num" w:pos="720"/>
                  </w:tabs>
                  <w:spacing w:before="100" w:beforeAutospacing="1" w:after="100" w:afterAutospacing="1"/>
                  <w:ind w:left="720" w:hanging="360"/>
                </w:pPr>
              </w:pPrChange>
            </w:pPr>
            <w:ins w:id="4352" w:author="vopatrilova" w:date="2018-11-22T10:55:00Z">
              <w:r w:rsidRPr="00C46E52">
                <w:rPr>
                  <w:color w:val="000000"/>
                </w:rPr>
                <w:t>WEISS</w:t>
              </w:r>
              <w:r w:rsidR="008C3AC8" w:rsidRPr="008C3AC8">
                <w:rPr>
                  <w:color w:val="000000"/>
                  <w:rPrChange w:id="4353" w:author="vopatrilova" w:date="2018-11-22T11:02:00Z">
                    <w:rPr>
                      <w:color w:val="000000"/>
                      <w:sz w:val="24"/>
                      <w:szCs w:val="24"/>
                      <w:u w:val="single"/>
                    </w:rPr>
                  </w:rPrChange>
                </w:rPr>
                <w:t>, M</w:t>
              </w:r>
              <w:del w:id="4354" w:author="Jiří Vojtěšek" w:date="2018-11-22T22:46:00Z">
                <w:r w:rsidR="008C3AC8" w:rsidRPr="008C3AC8" w:rsidDel="00C46E52">
                  <w:rPr>
                    <w:color w:val="000000"/>
                    <w:rPrChange w:id="4355" w:author="vopatrilova" w:date="2018-11-22T11:02:00Z">
                      <w:rPr>
                        <w:color w:val="000000"/>
                        <w:sz w:val="24"/>
                        <w:szCs w:val="24"/>
                        <w:u w:val="single"/>
                      </w:rPr>
                    </w:rPrChange>
                  </w:rPr>
                  <w:delText>ark</w:delText>
                </w:r>
              </w:del>
            </w:ins>
            <w:ins w:id="4356" w:author="Jiří Vojtěšek" w:date="2018-11-22T22:46:00Z">
              <w:r>
                <w:rPr>
                  <w:color w:val="000000"/>
                </w:rPr>
                <w:t>.</w:t>
              </w:r>
            </w:ins>
            <w:ins w:id="4357" w:author="vopatrilova" w:date="2018-11-22T10:55:00Z">
              <w:r w:rsidR="008C3AC8" w:rsidRPr="008C3AC8">
                <w:rPr>
                  <w:color w:val="000000"/>
                  <w:rPrChange w:id="4358" w:author="vopatrilova" w:date="2018-11-22T11:02:00Z">
                    <w:rPr>
                      <w:color w:val="000000"/>
                      <w:sz w:val="24"/>
                      <w:szCs w:val="24"/>
                      <w:u w:val="single"/>
                    </w:rPr>
                  </w:rPrChange>
                </w:rPr>
                <w:t xml:space="preserve"> A. </w:t>
              </w:r>
              <w:r w:rsidR="008C3AC8" w:rsidRPr="00C46E52">
                <w:rPr>
                  <w:i/>
                  <w:color w:val="000000"/>
                  <w:rPrChange w:id="4359" w:author="Jiří Vojtěšek" w:date="2018-11-22T22:47:00Z">
                    <w:rPr>
                      <w:color w:val="000000"/>
                      <w:sz w:val="24"/>
                      <w:szCs w:val="24"/>
                      <w:u w:val="single"/>
                    </w:rPr>
                  </w:rPrChange>
                </w:rPr>
                <w:t>Data Structures and Algorithm Analysis in C: International Edition</w:t>
              </w:r>
              <w:r w:rsidR="008C3AC8" w:rsidRPr="008C3AC8">
                <w:rPr>
                  <w:color w:val="000000"/>
                  <w:rPrChange w:id="4360" w:author="vopatrilova" w:date="2018-11-22T11:02:00Z">
                    <w:rPr>
                      <w:color w:val="000000"/>
                      <w:sz w:val="24"/>
                      <w:szCs w:val="24"/>
                      <w:u w:val="single"/>
                    </w:rPr>
                  </w:rPrChange>
                </w:rPr>
                <w:t xml:space="preserve">. Pearson, 2003. ISBN 9780321189950 </w:t>
              </w:r>
            </w:ins>
          </w:p>
          <w:p w:rsidR="00982B32" w:rsidRPr="00350441" w:rsidDel="00131B31" w:rsidRDefault="008C3AC8">
            <w:pPr>
              <w:rPr>
                <w:del w:id="4361" w:author="vopatrilova" w:date="2018-11-22T10:55:00Z"/>
                <w:color w:val="000000"/>
                <w:rPrChange w:id="4362" w:author="vopatrilova" w:date="2018-11-22T11:02:00Z">
                  <w:rPr>
                    <w:del w:id="4363" w:author="vopatrilova" w:date="2018-11-22T10:55:00Z"/>
                    <w:shd w:val="clear" w:color="auto" w:fill="FFFFFF"/>
                  </w:rPr>
                </w:rPrChange>
              </w:rPr>
            </w:pPr>
            <w:ins w:id="4364" w:author="vopatrilova" w:date="2018-11-22T10:55:00Z">
              <w:r w:rsidRPr="008C3AC8">
                <w:rPr>
                  <w:color w:val="000000"/>
                  <w:rPrChange w:id="4365" w:author="vopatrilova" w:date="2018-11-22T11:02:00Z">
                    <w:rPr>
                      <w:color w:val="000000"/>
                      <w:sz w:val="24"/>
                      <w:szCs w:val="24"/>
                      <w:u w:val="single"/>
                    </w:rPr>
                  </w:rPrChange>
                </w:rPr>
                <w:t>SHAFFER, C</w:t>
              </w:r>
              <w:del w:id="4366" w:author="Jiří Vojtěšek" w:date="2018-11-22T22:46:00Z">
                <w:r w:rsidRPr="008C3AC8" w:rsidDel="00C46E52">
                  <w:rPr>
                    <w:color w:val="000000"/>
                    <w:rPrChange w:id="4367" w:author="vopatrilova" w:date="2018-11-22T11:02:00Z">
                      <w:rPr>
                        <w:color w:val="000000"/>
                        <w:sz w:val="24"/>
                        <w:szCs w:val="24"/>
                        <w:u w:val="single"/>
                      </w:rPr>
                    </w:rPrChange>
                  </w:rPr>
                  <w:delText>lifford</w:delText>
                </w:r>
              </w:del>
            </w:ins>
            <w:ins w:id="4368" w:author="Jiří Vojtěšek" w:date="2018-11-22T22:46:00Z">
              <w:r w:rsidR="00C46E52">
                <w:rPr>
                  <w:color w:val="000000"/>
                </w:rPr>
                <w:t>.</w:t>
              </w:r>
            </w:ins>
            <w:ins w:id="4369" w:author="vopatrilova" w:date="2018-11-22T10:55:00Z">
              <w:r w:rsidRPr="008C3AC8">
                <w:rPr>
                  <w:color w:val="000000"/>
                  <w:rPrChange w:id="4370" w:author="vopatrilova" w:date="2018-11-22T11:02:00Z">
                    <w:rPr>
                      <w:color w:val="000000"/>
                      <w:sz w:val="24"/>
                      <w:szCs w:val="24"/>
                      <w:u w:val="single"/>
                    </w:rPr>
                  </w:rPrChange>
                </w:rPr>
                <w:t xml:space="preserve"> A. </w:t>
              </w:r>
              <w:r w:rsidRPr="00C46E52">
                <w:rPr>
                  <w:i/>
                  <w:color w:val="000000"/>
                  <w:rPrChange w:id="4371" w:author="Jiří Vojtěšek" w:date="2018-11-22T22:47:00Z">
                    <w:rPr>
                      <w:color w:val="000000"/>
                      <w:sz w:val="24"/>
                      <w:szCs w:val="24"/>
                      <w:u w:val="single"/>
                    </w:rPr>
                  </w:rPrChange>
                </w:rPr>
                <w:t>A practical introduction to data structures and algorithm analysis</w:t>
              </w:r>
              <w:r w:rsidRPr="008C3AC8">
                <w:rPr>
                  <w:color w:val="000000"/>
                  <w:rPrChange w:id="4372" w:author="vopatrilova" w:date="2018-11-22T11:02:00Z">
                    <w:rPr>
                      <w:color w:val="000000"/>
                      <w:sz w:val="24"/>
                      <w:szCs w:val="24"/>
                      <w:u w:val="single"/>
                    </w:rPr>
                  </w:rPrChange>
                </w:rPr>
                <w:t>. 2nd ed. Upper Saddle River, N.J.: Prentice Hall, c2001. ISBN 0-13-028446-7.</w:t>
              </w:r>
            </w:ins>
            <w:del w:id="4373" w:author="vopatrilova" w:date="2018-11-22T10:55:00Z">
              <w:r w:rsidR="00982B32" w:rsidRPr="00350441" w:rsidDel="00131B31">
                <w:delText>WIRTH, N. Algorithmy a štruktúry údajov: Algorithm+Data Structures = Programs. Bratislava, 1989.</w:delText>
              </w:r>
            </w:del>
          </w:p>
          <w:p w:rsidR="00982B32" w:rsidRPr="00350441" w:rsidDel="00131B31" w:rsidRDefault="00982B32">
            <w:pPr>
              <w:rPr>
                <w:del w:id="4374" w:author="vopatrilova" w:date="2018-11-22T10:55:00Z"/>
                <w:shd w:val="clear" w:color="auto" w:fill="FFFFFF"/>
              </w:rPr>
            </w:pPr>
            <w:del w:id="4375" w:author="vopatrilova" w:date="2018-11-22T10:55:00Z">
              <w:r w:rsidRPr="00350441" w:rsidDel="00131B31">
                <w:rPr>
                  <w:shd w:val="clear" w:color="auto" w:fill="FFFFFF"/>
                </w:rPr>
                <w:delText>HUNT, Andrew a David THOMAS.</w:delText>
              </w:r>
              <w:r w:rsidRPr="00350441" w:rsidDel="00131B31">
                <w:rPr>
                  <w:rStyle w:val="apple-converted-space"/>
                  <w:i/>
                  <w:color w:val="454545"/>
                  <w:shd w:val="clear" w:color="auto" w:fill="FFFFFF"/>
                </w:rPr>
                <w:delText> </w:delText>
              </w:r>
              <w:r w:rsidRPr="00350441" w:rsidDel="00131B31">
                <w:rPr>
                  <w:iCs/>
                  <w:shd w:val="clear" w:color="auto" w:fill="FFFFFF"/>
                </w:rPr>
                <w:delText>The pragmatic programmer: from journeyman to master</w:delText>
              </w:r>
              <w:r w:rsidRPr="00350441" w:rsidDel="00131B31">
                <w:rPr>
                  <w:shd w:val="clear" w:color="auto" w:fill="FFFFFF"/>
                </w:rPr>
                <w:delText>. Reading: Addison-Wesley, c2000, xxiv, 321 s. ISBN 0-201-61622-x.</w:delText>
              </w:r>
            </w:del>
          </w:p>
          <w:p w:rsidR="00982B32" w:rsidRPr="00350441" w:rsidRDefault="00982B32">
            <w:pPr>
              <w:jc w:val="both"/>
            </w:pPr>
            <w:del w:id="4376" w:author="vopatrilova" w:date="2018-11-22T10:55:00Z">
              <w:r w:rsidRPr="00350441" w:rsidDel="00131B31">
                <w:delText>MCCONNELL, Steve. Code complete. 2nd ed. Redmond, Wash.: Microsoft Press, c2004, xxxvii, 914 p. ISBN 0735619670.</w:delText>
              </w:r>
            </w:del>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lastRenderedPageBreak/>
              <w:t>Rozsah konzultací (soustředění)</w:t>
            </w:r>
          </w:p>
        </w:tc>
        <w:tc>
          <w:tcPr>
            <w:tcW w:w="889" w:type="dxa"/>
            <w:tcBorders>
              <w:top w:val="single" w:sz="2" w:space="0" w:color="auto"/>
            </w:tcBorders>
          </w:tcPr>
          <w:p w:rsidR="00982B32" w:rsidRDefault="00982B32" w:rsidP="0010688A">
            <w:pPr>
              <w:jc w:val="both"/>
            </w:pPr>
            <w:r>
              <w:t>16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971"/>
        </w:trPr>
        <w:tc>
          <w:tcPr>
            <w:tcW w:w="9855" w:type="dxa"/>
            <w:gridSpan w:val="8"/>
          </w:tcPr>
          <w:p w:rsidR="00982B32" w:rsidRPr="00C87958" w:rsidRDefault="00982B32" w:rsidP="0010688A">
            <w:pPr>
              <w:jc w:val="both"/>
            </w:pPr>
            <w:r w:rsidRPr="00C87958">
              <w:t xml:space="preserve">Vyučující na FAI mají trvale vypsány a zveřejněny konzultace minimálně 2h/týden, v rámci kterých mají možnosti konzultovat podrobněji probíranou látku. Dále mohou studenti komunikovat s vyučujícím pomocí e-mailu a LMS Moodle. </w:t>
            </w:r>
          </w:p>
        </w:tc>
      </w:tr>
    </w:tbl>
    <w:p w:rsidR="00982B32" w:rsidRDefault="00982B32" w:rsidP="00982B32">
      <w:pPr>
        <w:spacing w:after="160" w:line="259" w:lineRule="auto"/>
      </w:pPr>
    </w:p>
    <w:p w:rsidR="00350441" w:rsidRDefault="00350441">
      <w:pPr>
        <w:rPr>
          <w:ins w:id="4377" w:author="vopatrilova" w:date="2018-11-22T11:02:00Z"/>
        </w:rPr>
      </w:pPr>
      <w:ins w:id="4378" w:author="vopatrilova" w:date="2018-11-22T11:02: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8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379" w:name="ProgramovaniRobotuISR"/>
            <w:r w:rsidRPr="00895AF5">
              <w:t>Programování a aplikace průmyslových robotů a manipulátorů</w:t>
            </w:r>
            <w:bookmarkEnd w:id="4379"/>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24p + 72c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Úspěšné a samostatné vypracování všech zadaných úloh v průběhu semestru. </w:t>
            </w:r>
          </w:p>
          <w:p w:rsidR="00982B32" w:rsidRDefault="00982B32" w:rsidP="0010688A">
            <w:pPr>
              <w:jc w:val="both"/>
            </w:pPr>
            <w:r>
              <w:t xml:space="preserve">3. Úspěšné absolvování písemné části zkoušky – test a příklady. </w:t>
            </w:r>
          </w:p>
          <w:p w:rsidR="00982B32" w:rsidRDefault="00982B32" w:rsidP="0010688A">
            <w:pPr>
              <w:jc w:val="both"/>
            </w:pPr>
            <w:r>
              <w:t>4. Úspěšné absolvování ústní části zkoušky.</w:t>
            </w:r>
          </w:p>
        </w:tc>
      </w:tr>
      <w:tr w:rsidR="00982B32" w:rsidTr="0010688A">
        <w:trPr>
          <w:trHeight w:val="130"/>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Ing. Lubomír Vašek,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přednáší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 xml:space="preserve">doc. Ing. Lubomír Vašek, CSc. (přednášky 75%), Ing. Viliam Dolinay, Ph,D. (přednášky 25%) </w:t>
            </w:r>
          </w:p>
        </w:tc>
      </w:tr>
      <w:tr w:rsidR="00982B32" w:rsidTr="0010688A">
        <w:trPr>
          <w:trHeight w:val="137"/>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936438" w:rsidRDefault="00982B32" w:rsidP="0010688A">
            <w:r w:rsidRPr="00936438">
              <w:t>Cílem tohoto předmětu je rozšířit studentovy znalosti o použití manipulátorů a průmyslových robotů ve výrobních procesech, které tvoří jednu ze základních oblastí pro aplikaci robotů. Student se seznámí s požadavky kladenými na manipulátory a roboty v jednotlivých fázích výrobního procesu a způsoby jejich uspokojování. Významná část náplně, zejména ve cvičení, je věnována programování robotů.</w:t>
            </w:r>
          </w:p>
          <w:p w:rsidR="00982B32" w:rsidRPr="00936438" w:rsidRDefault="00982B32" w:rsidP="0010688A">
            <w:r w:rsidRPr="00936438">
              <w:t>Témata:</w:t>
            </w:r>
          </w:p>
          <w:p w:rsidR="00982B32" w:rsidRPr="00936438" w:rsidRDefault="00982B32" w:rsidP="00217839">
            <w:pPr>
              <w:pStyle w:val="Odstavecseseznamem"/>
              <w:numPr>
                <w:ilvl w:val="0"/>
                <w:numId w:val="34"/>
              </w:numPr>
            </w:pPr>
            <w:r w:rsidRPr="00936438">
              <w:t>Úvod do programování robotů</w:t>
            </w:r>
            <w:r w:rsidR="00217839">
              <w:t xml:space="preserve">. </w:t>
            </w:r>
            <w:r w:rsidRPr="00936438">
              <w:t>Výrobní systémy - úvod a typy VS, principy práce VS.</w:t>
            </w:r>
          </w:p>
          <w:p w:rsidR="00982B32" w:rsidRPr="00936438" w:rsidRDefault="00982B32" w:rsidP="00217839">
            <w:pPr>
              <w:pStyle w:val="Odstavecseseznamem"/>
              <w:numPr>
                <w:ilvl w:val="0"/>
                <w:numId w:val="34"/>
              </w:numPr>
            </w:pPr>
            <w:r w:rsidRPr="00936438">
              <w:t>Informační tok ve VS.</w:t>
            </w:r>
            <w:r w:rsidR="00217839">
              <w:t xml:space="preserve"> </w:t>
            </w:r>
            <w:r w:rsidRPr="00936438">
              <w:t>Materiálové toky ve VS, plánování a rozvrhování práce.</w:t>
            </w:r>
          </w:p>
          <w:p w:rsidR="00982B32" w:rsidRPr="00936438" w:rsidRDefault="00982B32" w:rsidP="0010688A">
            <w:pPr>
              <w:pStyle w:val="Odstavecseseznamem"/>
              <w:numPr>
                <w:ilvl w:val="0"/>
                <w:numId w:val="34"/>
              </w:numPr>
            </w:pPr>
            <w:r w:rsidRPr="00936438">
              <w:t>Základy off-line programování průmyslových robotů ve virtuálním prostředí</w:t>
            </w:r>
          </w:p>
          <w:p w:rsidR="00982B32" w:rsidRPr="00936438" w:rsidRDefault="00982B32" w:rsidP="0010688A">
            <w:pPr>
              <w:pStyle w:val="Odstavecseseznamem"/>
              <w:numPr>
                <w:ilvl w:val="0"/>
                <w:numId w:val="34"/>
              </w:numPr>
            </w:pPr>
            <w:r w:rsidRPr="00936438">
              <w:t>Seznámení se s vybraným simulačním systémem pro programování robotů</w:t>
            </w:r>
          </w:p>
          <w:p w:rsidR="00982B32" w:rsidRPr="00936438" w:rsidRDefault="00982B32" w:rsidP="0010688A">
            <w:pPr>
              <w:pStyle w:val="Odstavecseseznamem"/>
              <w:numPr>
                <w:ilvl w:val="0"/>
                <w:numId w:val="34"/>
              </w:numPr>
            </w:pPr>
            <w:r w:rsidRPr="00936438">
              <w:t>Manipulátory ve výrobních systémech, jejich rozdělení a základní úlohy</w:t>
            </w:r>
          </w:p>
          <w:p w:rsidR="00982B32" w:rsidRPr="00936438" w:rsidRDefault="00982B32" w:rsidP="0010688A">
            <w:pPr>
              <w:pStyle w:val="Odstavecseseznamem"/>
              <w:numPr>
                <w:ilvl w:val="0"/>
                <w:numId w:val="34"/>
              </w:numPr>
            </w:pPr>
            <w:r w:rsidRPr="00936438">
              <w:t xml:space="preserve">Roboty ve výrobních systémech, jejich rozdělení a základní úlohy </w:t>
            </w:r>
          </w:p>
          <w:p w:rsidR="00982B32" w:rsidRPr="00936438" w:rsidRDefault="00982B32" w:rsidP="0010688A">
            <w:pPr>
              <w:pStyle w:val="Odstavecseseznamem"/>
              <w:numPr>
                <w:ilvl w:val="0"/>
                <w:numId w:val="34"/>
              </w:numPr>
            </w:pPr>
            <w:r w:rsidRPr="00936438">
              <w:t>Modelování a simulace ve výrobních systémech - úlohy a cíle.</w:t>
            </w:r>
          </w:p>
          <w:p w:rsidR="00982B32" w:rsidRPr="00936438" w:rsidRDefault="00982B32" w:rsidP="0010688A">
            <w:pPr>
              <w:pStyle w:val="Odstavecseseznamem"/>
              <w:numPr>
                <w:ilvl w:val="0"/>
                <w:numId w:val="34"/>
              </w:numPr>
            </w:pPr>
            <w:r w:rsidRPr="00936438">
              <w:t xml:space="preserve">Výrobní operace, jejich základní charakteristiky, použití manipulátorů a robotů </w:t>
            </w:r>
          </w:p>
          <w:p w:rsidR="00982B32" w:rsidRPr="00936438" w:rsidRDefault="00982B32" w:rsidP="0010688A">
            <w:pPr>
              <w:pStyle w:val="Odstavecseseznamem"/>
              <w:numPr>
                <w:ilvl w:val="0"/>
                <w:numId w:val="34"/>
              </w:numPr>
            </w:pPr>
            <w:r w:rsidRPr="00936438">
              <w:t xml:space="preserve">Montážní operace, jejich základní charakteristiky, použití manipulátorů a robotů </w:t>
            </w:r>
          </w:p>
          <w:p w:rsidR="00982B32" w:rsidRPr="00936438" w:rsidRDefault="00982B32" w:rsidP="0010688A">
            <w:pPr>
              <w:pStyle w:val="Odstavecseseznamem"/>
              <w:numPr>
                <w:ilvl w:val="0"/>
                <w:numId w:val="34"/>
              </w:numPr>
            </w:pPr>
            <w:r w:rsidRPr="00936438">
              <w:t>Simulace materiálového toku ve výrobních systémech.</w:t>
            </w:r>
          </w:p>
          <w:p w:rsidR="00982B32" w:rsidRPr="00936438" w:rsidRDefault="00982B32" w:rsidP="0010688A">
            <w:pPr>
              <w:pStyle w:val="Odstavecseseznamem"/>
              <w:numPr>
                <w:ilvl w:val="0"/>
                <w:numId w:val="34"/>
              </w:numPr>
            </w:pPr>
            <w:r w:rsidRPr="00936438">
              <w:t>Příklady řešení robotizovaných výrobních systémů</w:t>
            </w:r>
          </w:p>
          <w:p w:rsidR="00982B32" w:rsidRPr="00936438" w:rsidRDefault="00982B32" w:rsidP="0010688A">
            <w:pPr>
              <w:pStyle w:val="Odstavecseseznamem"/>
              <w:numPr>
                <w:ilvl w:val="0"/>
                <w:numId w:val="34"/>
              </w:numPr>
            </w:pPr>
            <w:r w:rsidRPr="00936438">
              <w:t>Trendy ve vývoji VS a jejich dopad na manipulaci s materiálními objekty.</w:t>
            </w:r>
          </w:p>
          <w:p w:rsidR="00982B32" w:rsidRPr="00936438" w:rsidRDefault="00982B32" w:rsidP="0010688A">
            <w:r w:rsidRPr="00936438">
              <w:t>Náplní cvičení bude zejména seznámení studentů s programováním průmyslových aplikací použití robotů ve výrobních systémech.  Cvičení bude rozděleno do následujících bloků:</w:t>
            </w:r>
          </w:p>
          <w:p w:rsidR="00982B32" w:rsidRPr="00936438" w:rsidRDefault="00982B32" w:rsidP="0010688A">
            <w:r w:rsidRPr="00936438">
              <w:t xml:space="preserve">    Týden 1:          bezpečnost práce a základy práce s roboty (ovládání) </w:t>
            </w:r>
          </w:p>
          <w:p w:rsidR="00982B32" w:rsidRPr="00936438" w:rsidRDefault="00982B32" w:rsidP="0010688A">
            <w:r w:rsidRPr="00936438">
              <w:t xml:space="preserve">    Týden 2 – 6:    jednoduché úlohy na robotech </w:t>
            </w:r>
          </w:p>
          <w:p w:rsidR="00982B32" w:rsidRPr="00936438" w:rsidRDefault="00217839" w:rsidP="0010688A">
            <w:r>
              <w:t xml:space="preserve">    Týden 7 – 11</w:t>
            </w:r>
            <w:r w:rsidR="00982B32" w:rsidRPr="00936438">
              <w:t xml:space="preserve">:  offline programování robotů </w:t>
            </w:r>
          </w:p>
          <w:p w:rsidR="00982B32" w:rsidRPr="00936438" w:rsidRDefault="00217839" w:rsidP="0010688A">
            <w:r>
              <w:t xml:space="preserve">    Týden 12</w:t>
            </w:r>
            <w:r w:rsidR="00982B32" w:rsidRPr="00936438">
              <w:t xml:space="preserve">:        zpracování zápočtové úlohy a udělení zápočtu </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1F6ED7" w:rsidRDefault="00982B32" w:rsidP="0010688A">
            <w:pPr>
              <w:jc w:val="both"/>
              <w:rPr>
                <w:b/>
              </w:rPr>
            </w:pPr>
            <w:r w:rsidRPr="001F6ED7">
              <w:rPr>
                <w:b/>
              </w:rPr>
              <w:t>Povinná literatura:</w:t>
            </w:r>
          </w:p>
          <w:p w:rsidR="00982B32" w:rsidRPr="001F6ED7" w:rsidRDefault="00982B32">
            <w:pPr>
              <w:rPr>
                <w:ins w:id="4380" w:author="vopatrilova" w:date="2018-11-19T12:52:00Z"/>
              </w:rPr>
              <w:pPrChange w:id="4381" w:author="Jiří Vojtěšek" w:date="2018-11-22T22:47:00Z">
                <w:pPr>
                  <w:jc w:val="both"/>
                </w:pPr>
              </w:pPrChange>
            </w:pPr>
            <w:r w:rsidRPr="001F6ED7">
              <w:t xml:space="preserve">CHVÁLA, B., MATIČKA, R., TALÁCKO, J.: </w:t>
            </w:r>
            <w:r w:rsidRPr="001F6ED7">
              <w:rPr>
                <w:i/>
              </w:rPr>
              <w:t>Průmyslové roboty a manipulátory</w:t>
            </w:r>
            <w:r w:rsidRPr="001F6ED7">
              <w:t xml:space="preserve">, SNTL, Praha, 1990. </w:t>
            </w:r>
          </w:p>
          <w:p w:rsidR="003953E9" w:rsidRPr="001F6ED7" w:rsidRDefault="001F6ED7">
            <w:pPr>
              <w:rPr>
                <w:ins w:id="4382" w:author="vopatrilova" w:date="2018-11-19T12:52:00Z"/>
                <w:b/>
              </w:rPr>
              <w:pPrChange w:id="4383" w:author="Jiří Vojtěšek" w:date="2018-11-22T22:47:00Z">
                <w:pPr>
                  <w:pStyle w:val="Odstavecseseznamem"/>
                  <w:numPr>
                    <w:numId w:val="77"/>
                  </w:numPr>
                  <w:spacing w:after="200" w:line="276" w:lineRule="auto"/>
                  <w:ind w:left="360" w:hanging="360"/>
                  <w:jc w:val="both"/>
                </w:pPr>
              </w:pPrChange>
            </w:pPr>
            <w:ins w:id="4384" w:author="vopatrilova" w:date="2018-11-19T12:52:00Z">
              <w:r w:rsidRPr="001F6ED7">
                <w:t>CRAIG</w:t>
              </w:r>
              <w:r w:rsidR="008C3AC8" w:rsidRPr="001F6ED7">
                <w:rPr>
                  <w:rPrChange w:id="4385" w:author="Jiří Vojtěšek" w:date="2018-11-22T22:47:00Z">
                    <w:rPr>
                      <w:color w:val="0000FF" w:themeColor="hyperlink"/>
                      <w:u w:val="single"/>
                    </w:rPr>
                  </w:rPrChange>
                </w:rPr>
                <w:t>, J</w:t>
              </w:r>
            </w:ins>
            <w:ins w:id="4386" w:author="Jiří Vojtěšek" w:date="2018-11-22T22:48:00Z">
              <w:r w:rsidR="0018372F">
                <w:t>.</w:t>
              </w:r>
            </w:ins>
            <w:ins w:id="4387" w:author="vopatrilova" w:date="2018-11-19T12:52:00Z">
              <w:del w:id="4388" w:author="Jiří Vojtěšek" w:date="2018-11-22T22:47:00Z">
                <w:r w:rsidR="008C3AC8" w:rsidRPr="001F6ED7" w:rsidDel="001F6ED7">
                  <w:rPr>
                    <w:rPrChange w:id="4389" w:author="Jiří Vojtěšek" w:date="2018-11-22T22:47:00Z">
                      <w:rPr>
                        <w:color w:val="0000FF" w:themeColor="hyperlink"/>
                        <w:u w:val="single"/>
                      </w:rPr>
                    </w:rPrChange>
                  </w:rPr>
                  <w:delText>ohn,</w:delText>
                </w:r>
              </w:del>
              <w:r w:rsidR="008C3AC8" w:rsidRPr="001F6ED7">
                <w:rPr>
                  <w:rPrChange w:id="4390" w:author="Jiří Vojtěšek" w:date="2018-11-22T22:47:00Z">
                    <w:rPr>
                      <w:color w:val="0000FF" w:themeColor="hyperlink"/>
                      <w:u w:val="single"/>
                    </w:rPr>
                  </w:rPrChange>
                </w:rPr>
                <w:t>J.: Introduction to robotics. Prentice-Hall, 2005, ISBN 02-015-4361-3</w:t>
              </w:r>
            </w:ins>
          </w:p>
          <w:p w:rsidR="003953E9" w:rsidRPr="001F6ED7" w:rsidRDefault="008C3AC8">
            <w:pPr>
              <w:rPr>
                <w:ins w:id="4391" w:author="vopatrilova" w:date="2018-11-19T12:52:00Z"/>
              </w:rPr>
              <w:pPrChange w:id="4392" w:author="Jiří Vojtěšek" w:date="2018-11-22T22:47:00Z">
                <w:pPr>
                  <w:pStyle w:val="Odstavecseseznamem"/>
                  <w:numPr>
                    <w:numId w:val="77"/>
                  </w:numPr>
                  <w:spacing w:after="200" w:line="276" w:lineRule="auto"/>
                  <w:ind w:left="360" w:hanging="360"/>
                </w:pPr>
              </w:pPrChange>
            </w:pPr>
            <w:ins w:id="4393" w:author="vopatrilova" w:date="2018-11-19T12:52:00Z">
              <w:r w:rsidRPr="001F6ED7">
                <w:rPr>
                  <w:rPrChange w:id="4394" w:author="Jiří Vojtěšek" w:date="2018-11-22T22:47:00Z">
                    <w:rPr>
                      <w:color w:val="0000FF" w:themeColor="hyperlink"/>
                      <w:u w:val="single"/>
                    </w:rPr>
                  </w:rPrChange>
                </w:rPr>
                <w:t xml:space="preserve">ABB LTD.: RobotStudio – operating manual, dostupné z  </w:t>
              </w:r>
              <w:r w:rsidRPr="001F6ED7">
                <w:fldChar w:fldCharType="begin"/>
              </w:r>
              <w:r w:rsidR="000A6BFE" w:rsidRPr="001F6ED7">
                <w:instrText>HYPERLINK "https://library.e.abb.com/public/244a8a5c10ef8875c1257b4b0052193c/3HAC032104-001_revD_en.pdf"</w:instrText>
              </w:r>
              <w:r w:rsidRPr="001F6ED7">
                <w:rPr>
                  <w:rPrChange w:id="4395" w:author="Jiří Vojtěšek" w:date="2018-11-22T22:47:00Z">
                    <w:rPr/>
                  </w:rPrChange>
                </w:rPr>
                <w:fldChar w:fldCharType="separate"/>
              </w:r>
              <w:r w:rsidR="00A52B6E" w:rsidRPr="001F6ED7">
                <w:rPr>
                  <w:rStyle w:val="Hypertextovodkaz"/>
                  <w:rPrChange w:id="4396" w:author="Jiří Vojtěšek" w:date="2018-11-22T22:47:00Z">
                    <w:rPr>
                      <w:rStyle w:val="Hypertextovodkaz"/>
                      <w:sz w:val="24"/>
                      <w:szCs w:val="24"/>
                    </w:rPr>
                  </w:rPrChange>
                </w:rPr>
                <w:t>https://library.e.abb.com/public/244a8a5c10ef8875c1257b4b0052193c/3HAC032104-001_revD_en.pdf</w:t>
              </w:r>
              <w:r w:rsidRPr="001F6ED7">
                <w:fldChar w:fldCharType="end"/>
              </w:r>
            </w:ins>
          </w:p>
          <w:p w:rsidR="000A6BFE" w:rsidRPr="001F6ED7" w:rsidRDefault="000A6BFE">
            <w:pPr>
              <w:pPrChange w:id="4397" w:author="Jiří Vojtěšek" w:date="2018-11-22T22:47:00Z">
                <w:pPr>
                  <w:jc w:val="both"/>
                </w:pPr>
              </w:pPrChange>
            </w:pPr>
          </w:p>
          <w:p w:rsidR="00982B32" w:rsidRPr="0018372F" w:rsidRDefault="00982B32">
            <w:pPr>
              <w:pPrChange w:id="4398" w:author="Jiří Vojtěšek" w:date="2018-11-22T22:47:00Z">
                <w:pPr>
                  <w:jc w:val="both"/>
                </w:pPr>
              </w:pPrChange>
            </w:pPr>
            <w:r w:rsidRPr="0018372F">
              <w:t>Manuál programovacího systému (např.  RobotStudio)</w:t>
            </w:r>
          </w:p>
          <w:p w:rsidR="00982B32" w:rsidRPr="00B2127E" w:rsidRDefault="00982B32">
            <w:pPr>
              <w:rPr>
                <w:b/>
              </w:rPr>
              <w:pPrChange w:id="4399" w:author="Jiří Vojtěšek" w:date="2018-11-22T22:47:00Z">
                <w:pPr>
                  <w:jc w:val="both"/>
                </w:pPr>
              </w:pPrChange>
            </w:pPr>
            <w:r w:rsidRPr="00B2127E">
              <w:rPr>
                <w:b/>
              </w:rPr>
              <w:t>Doporučená literatura:</w:t>
            </w:r>
          </w:p>
          <w:p w:rsidR="00982B32" w:rsidRPr="0018372F" w:rsidRDefault="00982B32">
            <w:pPr>
              <w:rPr>
                <w:ins w:id="4400" w:author="vopatrilova" w:date="2018-11-19T12:52:00Z"/>
              </w:rPr>
              <w:pPrChange w:id="4401" w:author="Jiří Vojtěšek" w:date="2018-11-22T22:47:00Z">
                <w:pPr>
                  <w:jc w:val="both"/>
                </w:pPr>
              </w:pPrChange>
            </w:pPr>
            <w:r w:rsidRPr="001F6ED7">
              <w:t xml:space="preserve">NOF, </w:t>
            </w:r>
            <w:del w:id="4402" w:author="Jiří Vojtěšek" w:date="2018-11-22T22:48:00Z">
              <w:r w:rsidRPr="001F6ED7" w:rsidDel="0018372F">
                <w:delText xml:space="preserve">Shimon </w:delText>
              </w:r>
            </w:del>
            <w:ins w:id="4403" w:author="Jiří Vojtěšek" w:date="2018-11-22T22:48:00Z">
              <w:r w:rsidR="0018372F" w:rsidRPr="001F6ED7">
                <w:t>S</w:t>
              </w:r>
              <w:r w:rsidR="0018372F">
                <w:t>.</w:t>
              </w:r>
              <w:r w:rsidR="0018372F" w:rsidRPr="0018372F">
                <w:t xml:space="preserve"> </w:t>
              </w:r>
            </w:ins>
            <w:r w:rsidRPr="0018372F">
              <w:t xml:space="preserve">Y. (editor) (1999). </w:t>
            </w:r>
            <w:r w:rsidRPr="0018372F">
              <w:rPr>
                <w:i/>
              </w:rPr>
              <w:t>Handbook of Industrial Robotics</w:t>
            </w:r>
            <w:r w:rsidRPr="0018372F">
              <w:t>, 2nd ed. John Wiley &amp; Sons. 1378 pp. ISBN 0-471-17783-0</w:t>
            </w:r>
          </w:p>
          <w:p w:rsidR="003953E9" w:rsidRPr="0018372F" w:rsidRDefault="001F6ED7">
            <w:pPr>
              <w:rPr>
                <w:ins w:id="4404" w:author="vopatrilova" w:date="2018-11-19T12:52:00Z"/>
                <w:b/>
              </w:rPr>
              <w:pPrChange w:id="4405" w:author="Jiří Vojtěšek" w:date="2018-11-22T22:47:00Z">
                <w:pPr>
                  <w:pStyle w:val="Odstavecseseznamem"/>
                  <w:numPr>
                    <w:numId w:val="78"/>
                  </w:numPr>
                  <w:spacing w:after="200" w:line="276" w:lineRule="auto"/>
                  <w:ind w:left="360" w:hanging="360"/>
                </w:pPr>
              </w:pPrChange>
            </w:pPr>
            <w:ins w:id="4406" w:author="vopatrilova" w:date="2018-11-19T12:52:00Z">
              <w:r w:rsidRPr="0018372F">
                <w:t>NOF</w:t>
              </w:r>
              <w:r w:rsidR="008C3AC8" w:rsidRPr="001F6ED7">
                <w:rPr>
                  <w:rPrChange w:id="4407" w:author="Jiří Vojtěšek" w:date="2018-11-22T22:47:00Z">
                    <w:rPr>
                      <w:color w:val="0000FF" w:themeColor="hyperlink"/>
                      <w:u w:val="single"/>
                    </w:rPr>
                  </w:rPrChange>
                </w:rPr>
                <w:t>, S</w:t>
              </w:r>
              <w:del w:id="4408" w:author="Jiří Vojtěšek" w:date="2018-11-22T22:48:00Z">
                <w:r w:rsidR="008C3AC8" w:rsidRPr="001F6ED7" w:rsidDel="0018372F">
                  <w:rPr>
                    <w:rPrChange w:id="4409" w:author="Jiří Vojtěšek" w:date="2018-11-22T22:47:00Z">
                      <w:rPr>
                        <w:color w:val="0000FF" w:themeColor="hyperlink"/>
                        <w:u w:val="single"/>
                      </w:rPr>
                    </w:rPrChange>
                  </w:rPr>
                  <w:delText>himon</w:delText>
                </w:r>
              </w:del>
            </w:ins>
            <w:ins w:id="4410" w:author="Jiří Vojtěšek" w:date="2018-11-22T22:48:00Z">
              <w:r w:rsidR="0018372F">
                <w:t>.</w:t>
              </w:r>
            </w:ins>
            <w:ins w:id="4411" w:author="vopatrilova" w:date="2018-11-19T12:52:00Z">
              <w:r w:rsidR="008C3AC8" w:rsidRPr="001F6ED7">
                <w:rPr>
                  <w:rPrChange w:id="4412" w:author="Jiří Vojtěšek" w:date="2018-11-22T22:47:00Z">
                    <w:rPr>
                      <w:color w:val="0000FF" w:themeColor="hyperlink"/>
                      <w:u w:val="single"/>
                    </w:rPr>
                  </w:rPrChange>
                </w:rPr>
                <w:t xml:space="preserve"> Y. (editor) (1999). </w:t>
              </w:r>
              <w:r w:rsidR="008C3AC8" w:rsidRPr="001F6ED7">
                <w:rPr>
                  <w:i/>
                  <w:iCs/>
                  <w:rPrChange w:id="4413" w:author="Jiří Vojtěšek" w:date="2018-11-22T22:47:00Z">
                    <w:rPr>
                      <w:i/>
                      <w:iCs/>
                      <w:color w:val="0000FF" w:themeColor="hyperlink"/>
                      <w:u w:val="single"/>
                    </w:rPr>
                  </w:rPrChange>
                </w:rPr>
                <w:t>Handbook of Industrial Robotics</w:t>
              </w:r>
              <w:r w:rsidR="008C3AC8" w:rsidRPr="001F6ED7">
                <w:rPr>
                  <w:rPrChange w:id="4414" w:author="Jiří Vojtěšek" w:date="2018-11-22T22:47:00Z">
                    <w:rPr>
                      <w:color w:val="0000FF" w:themeColor="hyperlink"/>
                      <w:u w:val="single"/>
                    </w:rPr>
                  </w:rPrChange>
                </w:rPr>
                <w:t>, 2nd ed. John Wiley &amp; Sons. 1378 pp. </w:t>
              </w:r>
              <w:r w:rsidR="008C3AC8" w:rsidRPr="0018372F">
                <w:fldChar w:fldCharType="begin"/>
              </w:r>
              <w:r w:rsidR="00C661A8" w:rsidRPr="001F6ED7">
                <w:instrText>HYPERLINK "https://en.wikipedia.org/wiki/Special:BookSources/0471177830"</w:instrText>
              </w:r>
              <w:r w:rsidR="008C3AC8" w:rsidRPr="0018372F">
                <w:rPr>
                  <w:rPrChange w:id="4415" w:author="Jiří Vojtěšek" w:date="2018-11-22T22:47:00Z">
                    <w:rPr/>
                  </w:rPrChange>
                </w:rPr>
                <w:fldChar w:fldCharType="separate"/>
              </w:r>
              <w:r w:rsidR="008C3AC8" w:rsidRPr="001F6ED7">
                <w:rPr>
                  <w:u w:val="single"/>
                  <w:rPrChange w:id="4416" w:author="Jiří Vojtěšek" w:date="2018-11-22T22:47:00Z">
                    <w:rPr>
                      <w:color w:val="0000FF" w:themeColor="hyperlink"/>
                      <w:u w:val="single"/>
                    </w:rPr>
                  </w:rPrChange>
                </w:rPr>
                <w:t>ISBN 0-471-17783-0</w:t>
              </w:r>
              <w:r w:rsidR="008C3AC8" w:rsidRPr="0018372F">
                <w:fldChar w:fldCharType="end"/>
              </w:r>
            </w:ins>
          </w:p>
          <w:p w:rsidR="003953E9" w:rsidRPr="001F6ED7" w:rsidRDefault="008C3AC8">
            <w:pPr>
              <w:rPr>
                <w:ins w:id="4417" w:author="vopatrilova" w:date="2018-11-19T12:52:00Z"/>
                <w:b/>
              </w:rPr>
              <w:pPrChange w:id="4418" w:author="Jiří Vojtěšek" w:date="2018-11-22T22:47:00Z">
                <w:pPr>
                  <w:pStyle w:val="Odstavecseseznamem"/>
                  <w:numPr>
                    <w:numId w:val="78"/>
                  </w:numPr>
                  <w:spacing w:after="200" w:line="276" w:lineRule="auto"/>
                  <w:ind w:left="360" w:hanging="360"/>
                </w:pPr>
              </w:pPrChange>
            </w:pPr>
            <w:ins w:id="4419" w:author="vopatrilova" w:date="2018-11-19T12:52:00Z">
              <w:del w:id="4420" w:author="Jiří Vojtěšek" w:date="2018-11-22T22:48:00Z">
                <w:r w:rsidRPr="001F6ED7" w:rsidDel="0018372F">
                  <w:rPr>
                    <w:rPrChange w:id="4421" w:author="Jiří Vojtěšek" w:date="2018-11-22T22:47:00Z">
                      <w:rPr>
                        <w:color w:val="0000FF" w:themeColor="hyperlink"/>
                        <w:u w:val="single"/>
                      </w:rPr>
                    </w:rPrChange>
                  </w:rPr>
                  <w:delText xml:space="preserve">Jonathan </w:delText>
                </w:r>
              </w:del>
              <w:r w:rsidR="001F6ED7" w:rsidRPr="001F6ED7">
                <w:t>TILLEY</w:t>
              </w:r>
            </w:ins>
            <w:ins w:id="4422" w:author="Jiří Vojtěšek" w:date="2018-11-22T22:48:00Z">
              <w:r w:rsidR="0018372F">
                <w:t>, J.</w:t>
              </w:r>
            </w:ins>
            <w:ins w:id="4423" w:author="vopatrilova" w:date="2018-11-19T12:52:00Z">
              <w:r w:rsidRPr="001F6ED7">
                <w:rPr>
                  <w:rPrChange w:id="4424" w:author="Jiří Vojtěšek" w:date="2018-11-22T22:47:00Z">
                    <w:rPr>
                      <w:color w:val="0000FF" w:themeColor="hyperlink"/>
                      <w:u w:val="single"/>
                    </w:rPr>
                  </w:rPrChange>
                </w:rPr>
                <w:t xml:space="preserve">: </w:t>
              </w:r>
              <w:r w:rsidRPr="0018372F">
                <w:rPr>
                  <w:i/>
                  <w:rPrChange w:id="4425" w:author="Jiří Vojtěšek" w:date="2018-11-22T22:49:00Z">
                    <w:rPr>
                      <w:color w:val="0000FF" w:themeColor="hyperlink"/>
                      <w:u w:val="single"/>
                    </w:rPr>
                  </w:rPrChange>
                </w:rPr>
                <w:t>Automation, robotics, and the factory of the future</w:t>
              </w:r>
              <w:r w:rsidRPr="001F6ED7">
                <w:rPr>
                  <w:rPrChange w:id="4426" w:author="Jiří Vojtěšek" w:date="2018-11-22T22:47:00Z">
                    <w:rPr>
                      <w:color w:val="0000FF" w:themeColor="hyperlink"/>
                      <w:u w:val="single"/>
                    </w:rPr>
                  </w:rPrChange>
                </w:rPr>
                <w:t xml:space="preserve">, McKinsey, 2017, dostupné z </w:t>
              </w:r>
              <w:r w:rsidRPr="001F6ED7">
                <w:rPr>
                  <w:color w:val="0070C0"/>
                  <w:rPrChange w:id="4427" w:author="Jiří Vojtěšek" w:date="2018-11-22T22:47:00Z">
                    <w:rPr>
                      <w:color w:val="0000FF" w:themeColor="hyperlink"/>
                      <w:u w:val="single"/>
                    </w:rPr>
                  </w:rPrChange>
                </w:rPr>
                <w:t>https://www.mckinsey.com/business-functions/operations/our-insights/automation-robotics-and-the-factory-of-the-future</w:t>
              </w:r>
              <w:r w:rsidRPr="001F6ED7">
                <w:rPr>
                  <w:rPrChange w:id="4428" w:author="Jiří Vojtěšek" w:date="2018-11-22T22:47:00Z">
                    <w:rPr>
                      <w:color w:val="0000FF" w:themeColor="hyperlink"/>
                      <w:u w:val="single"/>
                    </w:rPr>
                  </w:rPrChange>
                </w:rPr>
                <w:t xml:space="preserve"> </w:t>
              </w:r>
            </w:ins>
          </w:p>
          <w:p w:rsidR="003953E9" w:rsidRPr="0018372F" w:rsidRDefault="0018372F" w:rsidP="0018372F">
            <w:pPr>
              <w:rPr>
                <w:ins w:id="4429" w:author="vopatrilova" w:date="2018-11-19T12:52:00Z"/>
                <w:rPrChange w:id="4430" w:author="Jiří Vojtěšek" w:date="2018-11-22T22:48:00Z">
                  <w:rPr>
                    <w:ins w:id="4431" w:author="vopatrilova" w:date="2018-11-19T12:52:00Z"/>
                    <w:b/>
                    <w:bCs/>
                    <w:color w:val="000000" w:themeColor="text1"/>
                    <w:sz w:val="24"/>
                    <w:szCs w:val="24"/>
                  </w:rPr>
                </w:rPrChange>
              </w:rPr>
            </w:pPr>
            <w:del w:id="4432" w:author="Jiří Vojtěšek" w:date="2018-11-22T22:49:00Z">
              <w:r w:rsidRPr="0018372F" w:rsidDel="0018372F">
                <w:delText xml:space="preserve">Morgan </w:delText>
              </w:r>
            </w:del>
            <w:r w:rsidRPr="0018372F">
              <w:t>QUIGLEY</w:t>
            </w:r>
            <w:r w:rsidR="00A52B6E" w:rsidRPr="0018372F">
              <w:t>,</w:t>
            </w:r>
            <w:ins w:id="4433" w:author="Jiří Vojtěšek" w:date="2018-11-22T22:49:00Z">
              <w:r>
                <w:t xml:space="preserve"> M., </w:t>
              </w:r>
            </w:ins>
            <w:r w:rsidR="00A52B6E" w:rsidRPr="0018372F">
              <w:t xml:space="preserve"> </w:t>
            </w:r>
            <w:del w:id="4434" w:author="Jiří Vojtěšek" w:date="2018-11-22T22:49:00Z">
              <w:r w:rsidRPr="0018372F" w:rsidDel="0018372F">
                <w:delText xml:space="preserve">Brian </w:delText>
              </w:r>
            </w:del>
            <w:ins w:id="4435" w:author="Jiří Vojtěšek" w:date="2018-11-22T22:49:00Z">
              <w:r w:rsidRPr="0018372F">
                <w:t>B</w:t>
              </w:r>
              <w:r>
                <w:t>.</w:t>
              </w:r>
              <w:r w:rsidRPr="0018372F">
                <w:t xml:space="preserve"> </w:t>
              </w:r>
            </w:ins>
            <w:r w:rsidRPr="0018372F">
              <w:t xml:space="preserve">GERKEY </w:t>
            </w:r>
            <w:del w:id="4436" w:author="Jiří Vojtěšek" w:date="2018-11-22T22:49:00Z">
              <w:r w:rsidR="00A52B6E" w:rsidRPr="0018372F" w:rsidDel="0018372F">
                <w:delText xml:space="preserve">, </w:delText>
              </w:r>
            </w:del>
            <w:ins w:id="4437" w:author="Jiří Vojtěšek" w:date="2018-11-22T22:49:00Z">
              <w:r>
                <w:t>a</w:t>
              </w:r>
              <w:r w:rsidRPr="0018372F">
                <w:t xml:space="preserve"> </w:t>
              </w:r>
            </w:ins>
            <w:r w:rsidRPr="0018372F">
              <w:t>W</w:t>
            </w:r>
            <w:ins w:id="4438" w:author="Jiří Vojtěšek" w:date="2018-11-22T22:49:00Z">
              <w:r>
                <w:t>.</w:t>
              </w:r>
            </w:ins>
            <w:del w:id="4439" w:author="Jiří Vojtěšek" w:date="2018-11-22T22:49:00Z">
              <w:r w:rsidRPr="0018372F" w:rsidDel="0018372F">
                <w:delText>illiam</w:delText>
              </w:r>
            </w:del>
            <w:r w:rsidRPr="0018372F">
              <w:t xml:space="preserve"> D. SMART</w:t>
            </w:r>
            <w:r w:rsidR="00A52B6E" w:rsidRPr="0018372F">
              <w:t xml:space="preserve">: </w:t>
            </w:r>
            <w:ins w:id="4440" w:author="vopatrilova" w:date="2018-11-19T12:52:00Z">
              <w:r w:rsidR="00A52B6E" w:rsidRPr="0018372F">
                <w:rPr>
                  <w:i/>
                  <w:rPrChange w:id="4441" w:author="Jiří Vojtěšek" w:date="2018-11-22T22:49:00Z">
                    <w:rPr>
                      <w:color w:val="000000" w:themeColor="text1"/>
                      <w:sz w:val="24"/>
                      <w:szCs w:val="24"/>
                    </w:rPr>
                  </w:rPrChange>
                </w:rPr>
                <w:t>Programming Robots with ROS: A Practical Int</w:t>
              </w:r>
              <w:r w:rsidR="00C661A8" w:rsidRPr="0018372F">
                <w:rPr>
                  <w:i/>
                  <w:rPrChange w:id="4442" w:author="Jiří Vojtěšek" w:date="2018-11-22T22:49:00Z">
                    <w:rPr>
                      <w:color w:val="000000" w:themeColor="text1"/>
                      <w:sz w:val="24"/>
                      <w:szCs w:val="24"/>
                    </w:rPr>
                  </w:rPrChange>
                </w:rPr>
                <w:t>r</w:t>
              </w:r>
              <w:r w:rsidR="00A52B6E" w:rsidRPr="0018372F">
                <w:rPr>
                  <w:i/>
                  <w:rPrChange w:id="4443" w:author="Jiří Vojtěšek" w:date="2018-11-22T22:49:00Z">
                    <w:rPr>
                      <w:color w:val="000000" w:themeColor="text1"/>
                      <w:sz w:val="24"/>
                      <w:szCs w:val="24"/>
                    </w:rPr>
                  </w:rPrChange>
                </w:rPr>
                <w:t>oduction to the Robot Operating Syst</w:t>
              </w:r>
              <w:del w:id="4444" w:author="Jiří Vojtěšek" w:date="2018-11-22T22:49:00Z">
                <w:r w:rsidR="00A52B6E" w:rsidRPr="0018372F" w:rsidDel="0018372F">
                  <w:rPr>
                    <w:i/>
                    <w:rPrChange w:id="4445" w:author="Jiří Vojtěšek" w:date="2018-11-22T22:49:00Z">
                      <w:rPr>
                        <w:color w:val="000000" w:themeColor="text1"/>
                        <w:sz w:val="24"/>
                        <w:szCs w:val="24"/>
                      </w:rPr>
                    </w:rPrChange>
                  </w:rPr>
                  <w:delText>é</w:delText>
                </w:r>
              </w:del>
            </w:ins>
            <w:ins w:id="4446" w:author="Jiří Vojtěšek" w:date="2018-11-22T22:49:00Z">
              <w:r>
                <w:rPr>
                  <w:i/>
                </w:rPr>
                <w:t>e</w:t>
              </w:r>
            </w:ins>
            <w:ins w:id="4447" w:author="vopatrilova" w:date="2018-11-19T12:52:00Z">
              <w:r w:rsidR="00A52B6E" w:rsidRPr="0018372F">
                <w:rPr>
                  <w:i/>
                  <w:rPrChange w:id="4448" w:author="Jiří Vojtěšek" w:date="2018-11-22T22:49:00Z">
                    <w:rPr>
                      <w:color w:val="000000" w:themeColor="text1"/>
                      <w:sz w:val="24"/>
                      <w:szCs w:val="24"/>
                    </w:rPr>
                  </w:rPrChange>
                </w:rPr>
                <w:t>m</w:t>
              </w:r>
              <w:r w:rsidR="00A52B6E" w:rsidRPr="0018372F">
                <w:rPr>
                  <w:rPrChange w:id="4449" w:author="Jiří Vojtěšek" w:date="2018-11-22T22:48:00Z">
                    <w:rPr>
                      <w:color w:val="000000" w:themeColor="text1"/>
                      <w:sz w:val="24"/>
                      <w:szCs w:val="24"/>
                    </w:rPr>
                  </w:rPrChange>
                </w:rPr>
                <w:t>, O’Reily, 2015, ISBN 978-1-449-32389-9</w:t>
              </w:r>
            </w:ins>
          </w:p>
          <w:p w:rsidR="003953E9" w:rsidRPr="0018372F" w:rsidRDefault="0018372F" w:rsidP="0018372F">
            <w:pPr>
              <w:rPr>
                <w:ins w:id="4450" w:author="vopatrilova" w:date="2018-11-19T12:52:00Z"/>
                <w:rPrChange w:id="4451" w:author="Jiří Vojtěšek" w:date="2018-11-22T22:48:00Z">
                  <w:rPr>
                    <w:ins w:id="4452" w:author="vopatrilova" w:date="2018-11-19T12:52:00Z"/>
                    <w:b/>
                    <w:bCs/>
                    <w:color w:val="000000" w:themeColor="text1"/>
                    <w:sz w:val="24"/>
                    <w:szCs w:val="24"/>
                  </w:rPr>
                </w:rPrChange>
              </w:rPr>
            </w:pPr>
            <w:del w:id="4453" w:author="Jiří Vojtěšek" w:date="2018-11-22T22:50:00Z">
              <w:r w:rsidRPr="0018372F" w:rsidDel="0018372F">
                <w:delText xml:space="preserve">Sebastian </w:delText>
              </w:r>
            </w:del>
            <w:r w:rsidRPr="0018372F">
              <w:t>THRUN</w:t>
            </w:r>
            <w:r w:rsidR="00A52B6E" w:rsidRPr="0018372F">
              <w:t>,</w:t>
            </w:r>
            <w:ins w:id="4454" w:author="Jiří Vojtěšek" w:date="2018-11-22T22:50:00Z">
              <w:r>
                <w:t xml:space="preserve"> S., </w:t>
              </w:r>
            </w:ins>
            <w:r w:rsidR="00A52B6E" w:rsidRPr="0018372F">
              <w:t xml:space="preserve"> </w:t>
            </w:r>
            <w:del w:id="4455" w:author="Jiří Vojtěšek" w:date="2018-11-22T22:50:00Z">
              <w:r w:rsidRPr="0018372F" w:rsidDel="0018372F">
                <w:delText xml:space="preserve">Wolfram </w:delText>
              </w:r>
            </w:del>
            <w:ins w:id="4456" w:author="Jiří Vojtěšek" w:date="2018-11-22T22:50:00Z">
              <w:r w:rsidRPr="0018372F">
                <w:t>W</w:t>
              </w:r>
              <w:r>
                <w:t>.</w:t>
              </w:r>
              <w:r w:rsidRPr="0018372F">
                <w:t xml:space="preserve"> </w:t>
              </w:r>
            </w:ins>
            <w:r w:rsidRPr="0018372F">
              <w:t xml:space="preserve">BURGARD </w:t>
            </w:r>
            <w:del w:id="4457" w:author="Jiří Vojtěšek" w:date="2018-11-22T22:50:00Z">
              <w:r w:rsidR="00A52B6E" w:rsidRPr="0018372F" w:rsidDel="0018372F">
                <w:delText xml:space="preserve">, </w:delText>
              </w:r>
            </w:del>
            <w:ins w:id="4458" w:author="Jiří Vojtěšek" w:date="2018-11-22T22:50:00Z">
              <w:r>
                <w:t>a</w:t>
              </w:r>
              <w:r w:rsidRPr="0018372F">
                <w:t xml:space="preserve"> </w:t>
              </w:r>
            </w:ins>
            <w:del w:id="4459" w:author="Jiří Vojtěšek" w:date="2018-11-22T22:50:00Z">
              <w:r w:rsidRPr="0018372F" w:rsidDel="0018372F">
                <w:delText xml:space="preserve">Dieter </w:delText>
              </w:r>
            </w:del>
            <w:ins w:id="4460" w:author="Jiří Vojtěšek" w:date="2018-11-22T22:50:00Z">
              <w:r w:rsidRPr="0018372F">
                <w:t>D</w:t>
              </w:r>
              <w:r>
                <w:t>.</w:t>
              </w:r>
              <w:r w:rsidRPr="0018372F">
                <w:t xml:space="preserve"> </w:t>
              </w:r>
            </w:ins>
            <w:r w:rsidRPr="0018372F">
              <w:t xml:space="preserve">FOX </w:t>
            </w:r>
            <w:ins w:id="4461" w:author="vopatrilova" w:date="2018-11-19T12:52:00Z">
              <w:r w:rsidR="00A52B6E" w:rsidRPr="0018372F">
                <w:rPr>
                  <w:rPrChange w:id="4462" w:author="Jiří Vojtěšek" w:date="2018-11-22T22:48:00Z">
                    <w:rPr>
                      <w:rStyle w:val="a-color-secondary"/>
                      <w:color w:val="000000" w:themeColor="text1"/>
                      <w:sz w:val="24"/>
                      <w:szCs w:val="24"/>
                    </w:rPr>
                  </w:rPrChange>
                </w:rPr>
                <w:t>:</w:t>
              </w:r>
              <w:r w:rsidR="00A52B6E" w:rsidRPr="0018372F">
                <w:rPr>
                  <w:rPrChange w:id="4463" w:author="Jiří Vojtěšek" w:date="2018-11-22T22:48:00Z">
                    <w:rPr>
                      <w:rStyle w:val="TextbublinyChar"/>
                      <w:color w:val="000000" w:themeColor="text1"/>
                      <w:sz w:val="24"/>
                      <w:szCs w:val="24"/>
                    </w:rPr>
                  </w:rPrChange>
                </w:rPr>
                <w:t xml:space="preserve"> </w:t>
              </w:r>
              <w:r w:rsidR="00A52B6E" w:rsidRPr="0018372F">
                <w:rPr>
                  <w:i/>
                  <w:rPrChange w:id="4464" w:author="Jiří Vojtěšek" w:date="2018-11-22T22:51:00Z">
                    <w:rPr>
                      <w:rStyle w:val="a-size-large"/>
                      <w:color w:val="000000" w:themeColor="text1"/>
                      <w:sz w:val="24"/>
                      <w:szCs w:val="24"/>
                    </w:rPr>
                  </w:rPrChange>
                </w:rPr>
                <w:t>Probabilistic Robotics (INTELLIGENT ROBOTICS AND AUTONOMOUS AGENTS)</w:t>
              </w:r>
              <w:r w:rsidR="00A52B6E" w:rsidRPr="0018372F">
                <w:rPr>
                  <w:rPrChange w:id="4465" w:author="Jiří Vojtěšek" w:date="2018-11-22T22:48:00Z">
                    <w:rPr>
                      <w:color w:val="000000" w:themeColor="text1"/>
                      <w:sz w:val="24"/>
                      <w:szCs w:val="24"/>
                    </w:rPr>
                  </w:rPrChange>
                </w:rPr>
                <w:t xml:space="preserve"> , MIT Press, 2006, ISBN 978-0-262-20169-9</w:t>
              </w:r>
            </w:ins>
          </w:p>
          <w:p w:rsidR="00C661A8" w:rsidRDefault="00C661A8" w:rsidP="0010688A">
            <w:pPr>
              <w:jc w:val="both"/>
            </w:pP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36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701"/>
        </w:trPr>
        <w:tc>
          <w:tcPr>
            <w:tcW w:w="9855" w:type="dxa"/>
            <w:gridSpan w:val="8"/>
          </w:tcPr>
          <w:p w:rsidR="00982B32" w:rsidRDefault="00982B32" w:rsidP="0010688A">
            <w:pPr>
              <w:jc w:val="both"/>
            </w:pPr>
            <w:r w:rsidRPr="002D1FD5">
              <w:rPr>
                <w:szCs w:val="22"/>
              </w:rPr>
              <w:t>Vyučující na FAI mají trvale vypsány a zveřejněny konzultace minimálně 2h/týden v rámci kterých mají studenti možnost konzultovat podrobněji probíranou látku. Dále mohou studenti komunikovat s vyučujícím pomocí e-mailu a LMS Moodle.</w:t>
            </w:r>
          </w:p>
        </w:tc>
      </w:tr>
    </w:tbl>
    <w:p w:rsidR="00982B32" w:rsidRDefault="00982B32" w:rsidP="00982B32">
      <w:pPr>
        <w:spacing w:after="160" w:line="259" w:lineRule="auto"/>
      </w:pPr>
    </w:p>
    <w:p w:rsidR="00350441" w:rsidRDefault="00350441">
      <w:pPr>
        <w:rPr>
          <w:ins w:id="4466" w:author="vopatrilova" w:date="2018-11-22T11:02:00Z"/>
        </w:rPr>
      </w:pPr>
      <w:ins w:id="4467" w:author="vopatrilova" w:date="2018-11-22T11:02:00Z">
        <w:r>
          <w:br w:type="page"/>
        </w:r>
      </w:ins>
    </w:p>
    <w:tbl>
      <w:tblPr>
        <w:tblW w:w="197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gridCol w:w="9855"/>
      </w:tblGrid>
      <w:tr w:rsidR="00982B32" w:rsidTr="0010688A">
        <w:trPr>
          <w:gridAfter w:val="1"/>
          <w:wAfter w:w="9855" w:type="dxa"/>
        </w:trPr>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rPr>
          <w:gridAfter w:val="1"/>
          <w:wAfter w:w="9855" w:type="dxa"/>
        </w:trPr>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468" w:name="ProgramovaniRobotuPA"/>
            <w:r w:rsidRPr="00895AF5">
              <w:t>Programování a aplikace průmyslových robotů a manipulátorů</w:t>
            </w:r>
            <w:bookmarkEnd w:id="4468"/>
          </w:p>
        </w:tc>
      </w:tr>
      <w:tr w:rsidR="00982B32" w:rsidTr="0010688A">
        <w:trPr>
          <w:gridAfter w:val="1"/>
          <w:wAfter w:w="9855" w:type="dxa"/>
        </w:trPr>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3/L</w:t>
            </w:r>
          </w:p>
        </w:tc>
      </w:tr>
      <w:tr w:rsidR="00982B32" w:rsidTr="0010688A">
        <w:trPr>
          <w:gridAfter w:val="1"/>
          <w:wAfter w:w="9855" w:type="dxa"/>
        </w:trPr>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24p + 36c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5</w:t>
            </w:r>
          </w:p>
        </w:tc>
      </w:tr>
      <w:tr w:rsidR="00982B32" w:rsidTr="0010688A">
        <w:trPr>
          <w:gridAfter w:val="1"/>
          <w:wAfter w:w="9855" w:type="dxa"/>
        </w:trPr>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rPr>
          <w:gridAfter w:val="1"/>
          <w:wAfter w:w="9855" w:type="dxa"/>
        </w:trPr>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 cvičení</w:t>
            </w:r>
          </w:p>
        </w:tc>
      </w:tr>
      <w:tr w:rsidR="00982B32" w:rsidTr="0010688A">
        <w:trPr>
          <w:gridAfter w:val="1"/>
          <w:wAfter w:w="9855" w:type="dxa"/>
        </w:trPr>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Úspěšné a samostatné vypracování všech zadaných úloh v průběhu semestru. </w:t>
            </w:r>
          </w:p>
          <w:p w:rsidR="00982B32" w:rsidRDefault="00982B32" w:rsidP="0010688A">
            <w:pPr>
              <w:jc w:val="both"/>
            </w:pPr>
            <w:r>
              <w:t xml:space="preserve">3. Úspěšné absolvování písemné části zkoušky – test a příklady. </w:t>
            </w:r>
          </w:p>
          <w:p w:rsidR="00982B32" w:rsidRDefault="00982B32" w:rsidP="0010688A">
            <w:pPr>
              <w:jc w:val="both"/>
            </w:pPr>
            <w:r>
              <w:t>4. Úspěšné absolvování ústní části zkoušky.</w:t>
            </w:r>
          </w:p>
        </w:tc>
      </w:tr>
      <w:tr w:rsidR="00982B32" w:rsidTr="0010688A">
        <w:trPr>
          <w:gridAfter w:val="1"/>
          <w:wAfter w:w="9855" w:type="dxa"/>
          <w:trHeight w:val="554"/>
        </w:trPr>
        <w:tc>
          <w:tcPr>
            <w:tcW w:w="9855" w:type="dxa"/>
            <w:gridSpan w:val="8"/>
            <w:tcBorders>
              <w:top w:val="nil"/>
            </w:tcBorders>
          </w:tcPr>
          <w:p w:rsidR="00982B32" w:rsidRDefault="00982B32" w:rsidP="0010688A">
            <w:pPr>
              <w:jc w:val="both"/>
            </w:pPr>
          </w:p>
        </w:tc>
      </w:tr>
      <w:tr w:rsidR="00982B32" w:rsidTr="0010688A">
        <w:trPr>
          <w:gridAfter w:val="1"/>
          <w:wAfter w:w="9855" w:type="dxa"/>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Ing. Lubomír Vašek, CSc.</w:t>
            </w:r>
          </w:p>
        </w:tc>
      </w:tr>
      <w:tr w:rsidR="00982B32" w:rsidTr="0010688A">
        <w:trPr>
          <w:gridAfter w:val="1"/>
          <w:wAfter w:w="9855" w:type="dxa"/>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přednáší</w:t>
            </w:r>
          </w:p>
        </w:tc>
      </w:tr>
      <w:tr w:rsidR="00982B32" w:rsidTr="0010688A">
        <w:trPr>
          <w:gridAfter w:val="1"/>
          <w:wAfter w:w="9855" w:type="dxa"/>
        </w:trPr>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 xml:space="preserve">doc. Ing. Lubomír Vašek, CSc. (přednášky 75%), Ing. Viliam Dolinay, Ph,D. (přednášky 25%) </w:t>
            </w:r>
          </w:p>
        </w:tc>
      </w:tr>
      <w:tr w:rsidR="00982B32" w:rsidTr="0010688A">
        <w:trPr>
          <w:trHeight w:val="554"/>
        </w:trPr>
        <w:tc>
          <w:tcPr>
            <w:tcW w:w="9855" w:type="dxa"/>
            <w:gridSpan w:val="8"/>
            <w:tcBorders>
              <w:top w:val="nil"/>
            </w:tcBorders>
          </w:tcPr>
          <w:p w:rsidR="00982B32" w:rsidRDefault="00982B32" w:rsidP="0010688A">
            <w:pPr>
              <w:jc w:val="both"/>
            </w:pPr>
          </w:p>
        </w:tc>
        <w:tc>
          <w:tcPr>
            <w:tcW w:w="9855" w:type="dxa"/>
          </w:tcPr>
          <w:p w:rsidR="00982B32" w:rsidRDefault="00982B32" w:rsidP="0010688A">
            <w:pPr>
              <w:jc w:val="both"/>
            </w:pPr>
          </w:p>
        </w:tc>
      </w:tr>
      <w:tr w:rsidR="00982B32" w:rsidTr="0010688A">
        <w:trPr>
          <w:gridAfter w:val="1"/>
          <w:wAfter w:w="9855" w:type="dxa"/>
        </w:trPr>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gridAfter w:val="1"/>
          <w:wAfter w:w="9855" w:type="dxa"/>
          <w:trHeight w:val="3938"/>
        </w:trPr>
        <w:tc>
          <w:tcPr>
            <w:tcW w:w="9855" w:type="dxa"/>
            <w:gridSpan w:val="8"/>
            <w:tcBorders>
              <w:top w:val="nil"/>
              <w:bottom w:val="single" w:sz="12" w:space="0" w:color="auto"/>
            </w:tcBorders>
          </w:tcPr>
          <w:p w:rsidR="00982B32" w:rsidRPr="009448E4" w:rsidRDefault="00982B32" w:rsidP="0010688A">
            <w:r w:rsidRPr="009448E4">
              <w:t>Cílem tohoto předmětu je rozšířit studentovy znalosti o použití manipulátorů a průmyslových robotů ve výrobních procesech, které tvoří jednu ze základních oblastí pro aplikaci robotů. Student se seznámí s požadavky kladenými na manipulátory a roboty v jednotlivých fázích výrobního procesu a způsoby jejich uspokojování. Významná část náplně, zejména ve cvičení, je věnována programování robotů.</w:t>
            </w:r>
          </w:p>
          <w:p w:rsidR="00982B32" w:rsidRPr="009448E4" w:rsidRDefault="00982B32" w:rsidP="0010688A">
            <w:r w:rsidRPr="009448E4">
              <w:t>Témata:</w:t>
            </w:r>
          </w:p>
          <w:p w:rsidR="00982B32" w:rsidRPr="009448E4" w:rsidRDefault="00982B32" w:rsidP="00217839">
            <w:pPr>
              <w:pStyle w:val="Odstavecseseznamem"/>
              <w:numPr>
                <w:ilvl w:val="0"/>
                <w:numId w:val="35"/>
              </w:numPr>
            </w:pPr>
            <w:r w:rsidRPr="009448E4">
              <w:t>Úvod do programování robotů</w:t>
            </w:r>
            <w:r w:rsidR="00217839">
              <w:t xml:space="preserve">. </w:t>
            </w:r>
            <w:r w:rsidRPr="009448E4">
              <w:t>Výrobní systémy - úvod a typy VS, principy práce VS.</w:t>
            </w:r>
          </w:p>
          <w:p w:rsidR="00982B32" w:rsidRPr="009448E4" w:rsidRDefault="00982B32" w:rsidP="00217839">
            <w:pPr>
              <w:pStyle w:val="Odstavecseseznamem"/>
              <w:numPr>
                <w:ilvl w:val="0"/>
                <w:numId w:val="35"/>
              </w:numPr>
            </w:pPr>
            <w:r w:rsidRPr="009448E4">
              <w:t>Informační tok ve VS.</w:t>
            </w:r>
            <w:r w:rsidR="00217839">
              <w:t xml:space="preserve"> </w:t>
            </w:r>
            <w:r w:rsidRPr="009448E4">
              <w:t>Materiálové toky ve VS, plánování a rozvrhování práce.</w:t>
            </w:r>
          </w:p>
          <w:p w:rsidR="00982B32" w:rsidRPr="009448E4" w:rsidRDefault="00982B32" w:rsidP="0010688A">
            <w:pPr>
              <w:pStyle w:val="Odstavecseseznamem"/>
              <w:numPr>
                <w:ilvl w:val="0"/>
                <w:numId w:val="35"/>
              </w:numPr>
            </w:pPr>
            <w:r w:rsidRPr="009448E4">
              <w:t>Základy off-line programování průmyslových robotů ve virtuálním prostředí</w:t>
            </w:r>
          </w:p>
          <w:p w:rsidR="00982B32" w:rsidRPr="009448E4" w:rsidRDefault="00982B32" w:rsidP="0010688A">
            <w:pPr>
              <w:pStyle w:val="Odstavecseseznamem"/>
              <w:numPr>
                <w:ilvl w:val="0"/>
                <w:numId w:val="35"/>
              </w:numPr>
            </w:pPr>
            <w:r w:rsidRPr="009448E4">
              <w:t>Seznámení se s vybraným simulačním systémem pro programování robotů</w:t>
            </w:r>
          </w:p>
          <w:p w:rsidR="00982B32" w:rsidRPr="009448E4" w:rsidRDefault="00982B32" w:rsidP="0010688A">
            <w:pPr>
              <w:pStyle w:val="Odstavecseseznamem"/>
              <w:numPr>
                <w:ilvl w:val="0"/>
                <w:numId w:val="35"/>
              </w:numPr>
            </w:pPr>
            <w:r w:rsidRPr="009448E4">
              <w:t>Manipulátory ve výrobních systémech, jejich rozdělení a základní úlohy</w:t>
            </w:r>
          </w:p>
          <w:p w:rsidR="00982B32" w:rsidRPr="009448E4" w:rsidRDefault="00982B32" w:rsidP="0010688A">
            <w:pPr>
              <w:pStyle w:val="Odstavecseseznamem"/>
              <w:numPr>
                <w:ilvl w:val="0"/>
                <w:numId w:val="35"/>
              </w:numPr>
            </w:pPr>
            <w:r w:rsidRPr="009448E4">
              <w:t xml:space="preserve">Roboty ve výrobních systémech, jejich rozdělení a základní úlohy </w:t>
            </w:r>
          </w:p>
          <w:p w:rsidR="00982B32" w:rsidRPr="009448E4" w:rsidRDefault="00982B32" w:rsidP="0010688A">
            <w:pPr>
              <w:pStyle w:val="Odstavecseseznamem"/>
              <w:numPr>
                <w:ilvl w:val="0"/>
                <w:numId w:val="35"/>
              </w:numPr>
            </w:pPr>
            <w:r w:rsidRPr="009448E4">
              <w:t>Modelování a simulace ve výrobních systémech - úlohy a cíle.</w:t>
            </w:r>
          </w:p>
          <w:p w:rsidR="00982B32" w:rsidRPr="009448E4" w:rsidRDefault="00982B32" w:rsidP="0010688A">
            <w:pPr>
              <w:pStyle w:val="Odstavecseseznamem"/>
              <w:numPr>
                <w:ilvl w:val="0"/>
                <w:numId w:val="35"/>
              </w:numPr>
            </w:pPr>
            <w:r w:rsidRPr="009448E4">
              <w:t xml:space="preserve">Výrobní operace, jejich základní charakteristiky, použití manipulátorů a robotů </w:t>
            </w:r>
          </w:p>
          <w:p w:rsidR="00982B32" w:rsidRPr="009448E4" w:rsidRDefault="00982B32" w:rsidP="0010688A">
            <w:pPr>
              <w:pStyle w:val="Odstavecseseznamem"/>
              <w:numPr>
                <w:ilvl w:val="0"/>
                <w:numId w:val="35"/>
              </w:numPr>
            </w:pPr>
            <w:r w:rsidRPr="009448E4">
              <w:t xml:space="preserve">Montážní operace, jejich základní charakteristiky, použití manipulátorů a robotů </w:t>
            </w:r>
          </w:p>
          <w:p w:rsidR="00982B32" w:rsidRPr="009448E4" w:rsidRDefault="00982B32" w:rsidP="0010688A">
            <w:pPr>
              <w:pStyle w:val="Odstavecseseznamem"/>
              <w:numPr>
                <w:ilvl w:val="0"/>
                <w:numId w:val="35"/>
              </w:numPr>
            </w:pPr>
            <w:r w:rsidRPr="009448E4">
              <w:t>Simulace materiálového toku ve výrobních systémech.</w:t>
            </w:r>
          </w:p>
          <w:p w:rsidR="00982B32" w:rsidRPr="009448E4" w:rsidRDefault="00982B32" w:rsidP="0010688A">
            <w:pPr>
              <w:pStyle w:val="Odstavecseseznamem"/>
              <w:numPr>
                <w:ilvl w:val="0"/>
                <w:numId w:val="35"/>
              </w:numPr>
            </w:pPr>
            <w:r w:rsidRPr="009448E4">
              <w:t>Příklady řešení robotizovaných výrobních systémů</w:t>
            </w:r>
          </w:p>
          <w:p w:rsidR="00982B32" w:rsidRPr="009448E4" w:rsidRDefault="00982B32" w:rsidP="0010688A">
            <w:pPr>
              <w:pStyle w:val="Odstavecseseznamem"/>
              <w:numPr>
                <w:ilvl w:val="0"/>
                <w:numId w:val="35"/>
              </w:numPr>
            </w:pPr>
            <w:r w:rsidRPr="009448E4">
              <w:t>Trendy ve vývoji VS a jejich dopad na manipulaci s materiálními objekty.</w:t>
            </w:r>
          </w:p>
          <w:p w:rsidR="00982B32" w:rsidRPr="009448E4" w:rsidRDefault="00982B32" w:rsidP="0010688A"/>
          <w:p w:rsidR="00982B32" w:rsidRPr="009448E4" w:rsidRDefault="00982B32" w:rsidP="0010688A">
            <w:r w:rsidRPr="009448E4">
              <w:t>Náplní cvičení bude zejména seznámení studentů s programováním průmyslových aplikací použití robotů ve výrobních systémech.  Cvičení bude rozděleno do následujících bloků:</w:t>
            </w:r>
          </w:p>
          <w:p w:rsidR="00982B32" w:rsidRPr="009448E4" w:rsidRDefault="00982B32" w:rsidP="0010688A">
            <w:r w:rsidRPr="009448E4">
              <w:t xml:space="preserve">    Týden 1:          bezpečnost práce a základy práce s roboty (ovládání) </w:t>
            </w:r>
          </w:p>
          <w:p w:rsidR="00982B32" w:rsidRPr="009448E4" w:rsidRDefault="00982B32" w:rsidP="0010688A">
            <w:r w:rsidRPr="009448E4">
              <w:t xml:space="preserve">    Týden 2 – 6:    jednoduché úlohy na robotech </w:t>
            </w:r>
          </w:p>
          <w:p w:rsidR="00982B32" w:rsidRPr="009448E4" w:rsidRDefault="00217839" w:rsidP="0010688A">
            <w:r>
              <w:t xml:space="preserve">    Týden 7 – 11</w:t>
            </w:r>
            <w:r w:rsidR="00982B32" w:rsidRPr="009448E4">
              <w:t xml:space="preserve">:  offline programování robotů </w:t>
            </w:r>
          </w:p>
          <w:p w:rsidR="00982B32" w:rsidRDefault="00217839" w:rsidP="0010688A">
            <w:pPr>
              <w:rPr>
                <w:ins w:id="4469" w:author="vopatrilova" w:date="2018-11-19T09:45:00Z"/>
              </w:rPr>
            </w:pPr>
            <w:r>
              <w:t xml:space="preserve">    Týden 12</w:t>
            </w:r>
            <w:r w:rsidR="00982B32" w:rsidRPr="009448E4">
              <w:t>:        zpracování záp</w:t>
            </w:r>
            <w:r w:rsidR="00982B32">
              <w:t xml:space="preserve">očtové úlohy a udělení zápočtu </w:t>
            </w:r>
          </w:p>
          <w:p w:rsidR="00C912F2" w:rsidRDefault="00C912F2" w:rsidP="0010688A">
            <w:pPr>
              <w:rPr>
                <w:ins w:id="4470" w:author="vopatrilova" w:date="2018-11-19T09:45:00Z"/>
              </w:rPr>
            </w:pPr>
            <w:ins w:id="4471" w:author="vopatrilova" w:date="2018-11-19T09:45:00Z">
              <w:r>
                <w:t>Pozn.:</w:t>
              </w:r>
            </w:ins>
          </w:p>
          <w:p w:rsidR="00C912F2" w:rsidRPr="00F65FE1" w:rsidRDefault="00C912F2" w:rsidP="0010688A">
            <w:ins w:id="4472" w:author="vopatrilova" w:date="2018-11-19T09:45:00Z">
              <w:r>
                <w:t>Předmět je tématicky</w:t>
              </w:r>
            </w:ins>
            <w:ins w:id="4473" w:author="vopatrilova" w:date="2018-11-19T09:46:00Z">
              <w:r w:rsidR="00C762A0">
                <w:t xml:space="preserve"> pro specializaci „Průmyslová automatizace“ realizován stejně jako pro specializaci </w:t>
              </w:r>
            </w:ins>
            <w:ins w:id="4474" w:author="vopatrilova" w:date="2018-11-19T09:47:00Z">
              <w:r w:rsidR="00C762A0">
                <w:t>„Inteligentní systémy s roboty“, rozdíl vyjádřený v hodinové dotaci je v hloubce implementace jednotlivých témat předmětů.</w:t>
              </w:r>
            </w:ins>
            <w:ins w:id="4475" w:author="vopatrilova" w:date="2018-11-19T09:46:00Z">
              <w:r w:rsidR="00C762A0">
                <w:t xml:space="preserve"> </w:t>
              </w:r>
            </w:ins>
          </w:p>
        </w:tc>
      </w:tr>
      <w:tr w:rsidR="00982B32" w:rsidTr="0010688A">
        <w:trPr>
          <w:gridAfter w:val="1"/>
          <w:wAfter w:w="9855" w:type="dxa"/>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C661A8" w:rsidTr="002834A8">
        <w:trPr>
          <w:gridAfter w:val="1"/>
          <w:wAfter w:w="9855" w:type="dxa"/>
          <w:trHeight w:val="1294"/>
        </w:trPr>
        <w:tc>
          <w:tcPr>
            <w:tcW w:w="9855" w:type="dxa"/>
            <w:gridSpan w:val="8"/>
            <w:tcBorders>
              <w:top w:val="nil"/>
            </w:tcBorders>
          </w:tcPr>
          <w:p w:rsidR="00C661A8" w:rsidRPr="00350441" w:rsidRDefault="00C661A8">
            <w:pPr>
              <w:jc w:val="both"/>
              <w:rPr>
                <w:ins w:id="4476" w:author="vopatrilova" w:date="2018-11-19T12:53:00Z"/>
                <w:b/>
              </w:rPr>
            </w:pPr>
            <w:ins w:id="4477" w:author="vopatrilova" w:date="2018-11-19T12:53:00Z">
              <w:r w:rsidRPr="00350441">
                <w:rPr>
                  <w:b/>
                </w:rPr>
                <w:t>Povinná literatura:</w:t>
              </w:r>
            </w:ins>
          </w:p>
          <w:p w:rsidR="00C661A8" w:rsidRPr="00350441" w:rsidRDefault="00C661A8">
            <w:pPr>
              <w:jc w:val="both"/>
              <w:rPr>
                <w:ins w:id="4478" w:author="vopatrilova" w:date="2018-11-19T12:53:00Z"/>
              </w:rPr>
            </w:pPr>
            <w:ins w:id="4479" w:author="vopatrilova" w:date="2018-11-19T12:53:00Z">
              <w:r w:rsidRPr="00350441">
                <w:t xml:space="preserve">CHVÁLA, B., MATIČKA, R., TALÁCKO, J.: </w:t>
              </w:r>
              <w:r w:rsidRPr="00350441">
                <w:rPr>
                  <w:i/>
                </w:rPr>
                <w:t>Průmyslové roboty a manipulátory</w:t>
              </w:r>
              <w:r w:rsidRPr="00350441">
                <w:t xml:space="preserve">, SNTL, Praha, 1990. </w:t>
              </w:r>
            </w:ins>
          </w:p>
          <w:p w:rsidR="003953E9" w:rsidRPr="003953E9" w:rsidRDefault="007E6B77">
            <w:pPr>
              <w:jc w:val="both"/>
              <w:rPr>
                <w:ins w:id="4480" w:author="vopatrilova" w:date="2018-11-19T12:53:00Z"/>
                <w:b/>
                <w:rPrChange w:id="4481" w:author="vopatrilova" w:date="2018-11-22T11:02:00Z">
                  <w:rPr>
                    <w:ins w:id="4482" w:author="vopatrilova" w:date="2018-11-19T12:53:00Z"/>
                    <w:b/>
                    <w:sz w:val="24"/>
                    <w:szCs w:val="24"/>
                  </w:rPr>
                </w:rPrChange>
              </w:rPr>
              <w:pPrChange w:id="4483" w:author="vopatrilova" w:date="2018-11-22T11:02:00Z">
                <w:pPr>
                  <w:spacing w:after="200" w:line="276" w:lineRule="auto"/>
                  <w:jc w:val="both"/>
                </w:pPr>
              </w:pPrChange>
            </w:pPr>
            <w:ins w:id="4484" w:author="vopatrilova" w:date="2018-11-19T12:53:00Z">
              <w:r w:rsidRPr="007E6B77">
                <w:t>CRAIG</w:t>
              </w:r>
              <w:r w:rsidR="008C3AC8" w:rsidRPr="008C3AC8">
                <w:rPr>
                  <w:rPrChange w:id="4485" w:author="vopatrilova" w:date="2018-11-22T11:02:00Z">
                    <w:rPr>
                      <w:color w:val="0000FF" w:themeColor="hyperlink"/>
                      <w:sz w:val="24"/>
                      <w:szCs w:val="24"/>
                      <w:u w:val="single"/>
                    </w:rPr>
                  </w:rPrChange>
                </w:rPr>
                <w:t>, J</w:t>
              </w:r>
              <w:del w:id="4486" w:author="Jiří Vojtěšek" w:date="2018-11-22T22:51:00Z">
                <w:r w:rsidR="008C3AC8" w:rsidRPr="008C3AC8" w:rsidDel="007E6B77">
                  <w:rPr>
                    <w:rPrChange w:id="4487" w:author="vopatrilova" w:date="2018-11-22T11:02:00Z">
                      <w:rPr>
                        <w:color w:val="0000FF" w:themeColor="hyperlink"/>
                        <w:sz w:val="24"/>
                        <w:szCs w:val="24"/>
                        <w:u w:val="single"/>
                      </w:rPr>
                    </w:rPrChange>
                  </w:rPr>
                  <w:delText>ohn,</w:delText>
                </w:r>
              </w:del>
            </w:ins>
            <w:ins w:id="4488" w:author="Jiří Vojtěšek" w:date="2018-11-22T22:51:00Z">
              <w:r>
                <w:t xml:space="preserve">. </w:t>
              </w:r>
            </w:ins>
            <w:ins w:id="4489" w:author="vopatrilova" w:date="2018-11-19T12:53:00Z">
              <w:r w:rsidR="008C3AC8" w:rsidRPr="008C3AC8">
                <w:rPr>
                  <w:rPrChange w:id="4490" w:author="vopatrilova" w:date="2018-11-22T11:02:00Z">
                    <w:rPr>
                      <w:color w:val="0000FF" w:themeColor="hyperlink"/>
                      <w:sz w:val="24"/>
                      <w:szCs w:val="24"/>
                      <w:u w:val="single"/>
                    </w:rPr>
                  </w:rPrChange>
                </w:rPr>
                <w:t xml:space="preserve">J.: </w:t>
              </w:r>
              <w:r w:rsidR="008C3AC8" w:rsidRPr="007E6B77">
                <w:rPr>
                  <w:i/>
                  <w:rPrChange w:id="4491" w:author="Jiří Vojtěšek" w:date="2018-11-22T22:51:00Z">
                    <w:rPr>
                      <w:color w:val="0000FF" w:themeColor="hyperlink"/>
                      <w:sz w:val="24"/>
                      <w:szCs w:val="24"/>
                      <w:u w:val="single"/>
                    </w:rPr>
                  </w:rPrChange>
                </w:rPr>
                <w:t>Introduction to robotics</w:t>
              </w:r>
              <w:r w:rsidR="008C3AC8" w:rsidRPr="008C3AC8">
                <w:rPr>
                  <w:rPrChange w:id="4492" w:author="vopatrilova" w:date="2018-11-22T11:02:00Z">
                    <w:rPr>
                      <w:color w:val="0000FF" w:themeColor="hyperlink"/>
                      <w:sz w:val="24"/>
                      <w:szCs w:val="24"/>
                      <w:u w:val="single"/>
                    </w:rPr>
                  </w:rPrChange>
                </w:rPr>
                <w:t>. Prentice-Hall, 2005, ISBN 02-015-4361-3</w:t>
              </w:r>
            </w:ins>
          </w:p>
          <w:p w:rsidR="003953E9" w:rsidRPr="003953E9" w:rsidRDefault="008C3AC8">
            <w:pPr>
              <w:rPr>
                <w:ins w:id="4493" w:author="vopatrilova" w:date="2018-11-19T12:53:00Z"/>
                <w:rPrChange w:id="4494" w:author="vopatrilova" w:date="2018-11-22T11:02:00Z">
                  <w:rPr>
                    <w:ins w:id="4495" w:author="vopatrilova" w:date="2018-11-19T12:53:00Z"/>
                    <w:sz w:val="24"/>
                    <w:szCs w:val="24"/>
                  </w:rPr>
                </w:rPrChange>
              </w:rPr>
              <w:pPrChange w:id="4496" w:author="vopatrilova" w:date="2018-11-22T11:02:00Z">
                <w:pPr>
                  <w:spacing w:after="200" w:line="276" w:lineRule="auto"/>
                </w:pPr>
              </w:pPrChange>
            </w:pPr>
            <w:ins w:id="4497" w:author="vopatrilova" w:date="2018-11-19T12:53:00Z">
              <w:r w:rsidRPr="008C3AC8">
                <w:rPr>
                  <w:rPrChange w:id="4498" w:author="vopatrilova" w:date="2018-11-22T11:02:00Z">
                    <w:rPr>
                      <w:color w:val="0000FF" w:themeColor="hyperlink"/>
                      <w:sz w:val="24"/>
                      <w:szCs w:val="24"/>
                      <w:u w:val="single"/>
                    </w:rPr>
                  </w:rPrChange>
                </w:rPr>
                <w:t xml:space="preserve">ABB LTD.: RobotStudio – operating manual, dostupné z  </w:t>
              </w:r>
              <w:r w:rsidRPr="00CD3B1D">
                <w:fldChar w:fldCharType="begin"/>
              </w:r>
              <w:r w:rsidR="00C661A8" w:rsidRPr="00350441">
                <w:instrText>HYPERLINK "https://library.e.abb.com/public/244a8a5c10ef8875c1257b4b0052193c/3HAC032104-001_revD_en.pdf"</w:instrText>
              </w:r>
              <w:r w:rsidRPr="00CD3B1D">
                <w:rPr>
                  <w:rPrChange w:id="4499" w:author="vopatrilova" w:date="2018-11-22T11:02:00Z">
                    <w:rPr/>
                  </w:rPrChange>
                </w:rPr>
                <w:fldChar w:fldCharType="separate"/>
              </w:r>
              <w:r w:rsidRPr="008C3AC8">
                <w:rPr>
                  <w:rStyle w:val="Hypertextovodkaz"/>
                  <w:rPrChange w:id="4500" w:author="vopatrilova" w:date="2018-11-22T11:02:00Z">
                    <w:rPr>
                      <w:rStyle w:val="Hypertextovodkaz"/>
                      <w:sz w:val="24"/>
                      <w:szCs w:val="24"/>
                    </w:rPr>
                  </w:rPrChange>
                </w:rPr>
                <w:t>https://library.e.abb.com/public/244a8a5c10ef8875c1257b4b0052193c/3HAC032104-001_revD_en.pdf</w:t>
              </w:r>
              <w:r w:rsidRPr="00CD3B1D">
                <w:fldChar w:fldCharType="end"/>
              </w:r>
            </w:ins>
          </w:p>
          <w:p w:rsidR="00C661A8" w:rsidRPr="00350441" w:rsidRDefault="00C661A8">
            <w:pPr>
              <w:jc w:val="both"/>
              <w:rPr>
                <w:ins w:id="4501" w:author="vopatrilova" w:date="2018-11-19T12:53:00Z"/>
              </w:rPr>
            </w:pPr>
            <w:ins w:id="4502" w:author="vopatrilova" w:date="2018-11-19T12:53:00Z">
              <w:r w:rsidRPr="00350441">
                <w:t>Manuál programovacího systému (např.  RobotStudio)</w:t>
              </w:r>
            </w:ins>
          </w:p>
          <w:p w:rsidR="00350441" w:rsidRDefault="00350441">
            <w:pPr>
              <w:jc w:val="both"/>
              <w:rPr>
                <w:ins w:id="4503" w:author="vopatrilova" w:date="2018-11-22T11:03:00Z"/>
                <w:b/>
              </w:rPr>
            </w:pPr>
          </w:p>
          <w:p w:rsidR="00C661A8" w:rsidRPr="00350441" w:rsidRDefault="00C661A8">
            <w:pPr>
              <w:jc w:val="both"/>
              <w:rPr>
                <w:ins w:id="4504" w:author="vopatrilova" w:date="2018-11-19T12:53:00Z"/>
                <w:b/>
              </w:rPr>
            </w:pPr>
            <w:ins w:id="4505" w:author="vopatrilova" w:date="2018-11-19T12:53:00Z">
              <w:r w:rsidRPr="00350441">
                <w:rPr>
                  <w:b/>
                </w:rPr>
                <w:t>Doporučená literatura:</w:t>
              </w:r>
            </w:ins>
          </w:p>
          <w:p w:rsidR="00C661A8" w:rsidRPr="00350441" w:rsidRDefault="00C661A8">
            <w:pPr>
              <w:jc w:val="both"/>
              <w:rPr>
                <w:ins w:id="4506" w:author="vopatrilova" w:date="2018-11-19T12:53:00Z"/>
              </w:rPr>
            </w:pPr>
            <w:ins w:id="4507" w:author="vopatrilova" w:date="2018-11-19T12:53:00Z">
              <w:r w:rsidRPr="00350441">
                <w:t>NOF, S</w:t>
              </w:r>
              <w:del w:id="4508" w:author="Jiří Vojtěšek" w:date="2018-11-22T22:51:00Z">
                <w:r w:rsidRPr="00350441" w:rsidDel="007E6B77">
                  <w:delText>himon</w:delText>
                </w:r>
              </w:del>
            </w:ins>
            <w:ins w:id="4509" w:author="Jiří Vojtěšek" w:date="2018-11-22T22:51:00Z">
              <w:r w:rsidR="007E6B77">
                <w:t>.</w:t>
              </w:r>
            </w:ins>
            <w:ins w:id="4510" w:author="vopatrilova" w:date="2018-11-19T12:53:00Z">
              <w:r w:rsidRPr="00350441">
                <w:t xml:space="preserve"> Y. (editor) (1999). </w:t>
              </w:r>
              <w:r w:rsidRPr="00350441">
                <w:rPr>
                  <w:i/>
                </w:rPr>
                <w:t>Handbook of Industrial Robotics</w:t>
              </w:r>
              <w:r w:rsidRPr="00350441">
                <w:t>, 2nd ed. John Wiley &amp; Sons. 1378 pp. ISBN 0-471-17783-0</w:t>
              </w:r>
            </w:ins>
          </w:p>
          <w:p w:rsidR="003953E9" w:rsidRPr="003953E9" w:rsidRDefault="007E6B77">
            <w:pPr>
              <w:rPr>
                <w:ins w:id="4511" w:author="vopatrilova" w:date="2018-11-19T12:53:00Z"/>
                <w:b/>
                <w:rPrChange w:id="4512" w:author="vopatrilova" w:date="2018-11-22T11:02:00Z">
                  <w:rPr>
                    <w:ins w:id="4513" w:author="vopatrilova" w:date="2018-11-19T12:53:00Z"/>
                    <w:b/>
                    <w:sz w:val="24"/>
                    <w:szCs w:val="24"/>
                  </w:rPr>
                </w:rPrChange>
              </w:rPr>
              <w:pPrChange w:id="4514" w:author="vopatrilova" w:date="2018-11-22T11:02:00Z">
                <w:pPr>
                  <w:spacing w:after="200" w:line="276" w:lineRule="auto"/>
                </w:pPr>
              </w:pPrChange>
            </w:pPr>
            <w:ins w:id="4515" w:author="vopatrilova" w:date="2018-11-19T12:53:00Z">
              <w:r w:rsidRPr="007E6B77">
                <w:t>NOF</w:t>
              </w:r>
              <w:r w:rsidR="008C3AC8" w:rsidRPr="008C3AC8">
                <w:rPr>
                  <w:rPrChange w:id="4516" w:author="vopatrilova" w:date="2018-11-22T11:02:00Z">
                    <w:rPr>
                      <w:color w:val="0000FF" w:themeColor="hyperlink"/>
                      <w:sz w:val="24"/>
                      <w:szCs w:val="24"/>
                      <w:u w:val="single"/>
                    </w:rPr>
                  </w:rPrChange>
                </w:rPr>
                <w:t xml:space="preserve">, Shimon Y. (editor) (1999). </w:t>
              </w:r>
              <w:r w:rsidR="008C3AC8" w:rsidRPr="008C3AC8">
                <w:rPr>
                  <w:i/>
                  <w:iCs/>
                  <w:rPrChange w:id="4517" w:author="vopatrilova" w:date="2018-11-22T11:02:00Z">
                    <w:rPr>
                      <w:i/>
                      <w:iCs/>
                      <w:color w:val="0000FF" w:themeColor="hyperlink"/>
                      <w:sz w:val="24"/>
                      <w:szCs w:val="24"/>
                      <w:u w:val="single"/>
                    </w:rPr>
                  </w:rPrChange>
                </w:rPr>
                <w:t>Handbook of Industrial Robotics</w:t>
              </w:r>
              <w:r w:rsidR="008C3AC8" w:rsidRPr="008C3AC8">
                <w:rPr>
                  <w:rPrChange w:id="4518" w:author="vopatrilova" w:date="2018-11-22T11:02:00Z">
                    <w:rPr>
                      <w:color w:val="0000FF" w:themeColor="hyperlink"/>
                      <w:sz w:val="24"/>
                      <w:szCs w:val="24"/>
                      <w:u w:val="single"/>
                    </w:rPr>
                  </w:rPrChange>
                </w:rPr>
                <w:t>, 2nd ed. John Wiley &amp; Sons. 1378 pp. </w:t>
              </w:r>
              <w:r w:rsidR="008C3AC8" w:rsidRPr="00CD3B1D">
                <w:fldChar w:fldCharType="begin"/>
              </w:r>
              <w:r w:rsidR="00C661A8" w:rsidRPr="00350441">
                <w:instrText>HYPERLINK "https://en.wikipedia.org/wiki/Special:BookSources/0471177830"</w:instrText>
              </w:r>
              <w:r w:rsidR="008C3AC8" w:rsidRPr="00CD3B1D">
                <w:rPr>
                  <w:rPrChange w:id="4519" w:author="vopatrilova" w:date="2018-11-22T11:02:00Z">
                    <w:rPr/>
                  </w:rPrChange>
                </w:rPr>
                <w:fldChar w:fldCharType="separate"/>
              </w:r>
              <w:r w:rsidR="008C3AC8" w:rsidRPr="008C3AC8">
                <w:rPr>
                  <w:u w:val="single"/>
                  <w:rPrChange w:id="4520" w:author="vopatrilova" w:date="2018-11-22T11:02:00Z">
                    <w:rPr>
                      <w:color w:val="0000FF" w:themeColor="hyperlink"/>
                      <w:sz w:val="24"/>
                      <w:szCs w:val="24"/>
                      <w:u w:val="single"/>
                    </w:rPr>
                  </w:rPrChange>
                </w:rPr>
                <w:t>ISBN 0-471-17783-0</w:t>
              </w:r>
              <w:r w:rsidR="008C3AC8" w:rsidRPr="00CD3B1D">
                <w:fldChar w:fldCharType="end"/>
              </w:r>
            </w:ins>
          </w:p>
          <w:p w:rsidR="003953E9" w:rsidRPr="003953E9" w:rsidRDefault="008C3AC8">
            <w:pPr>
              <w:rPr>
                <w:ins w:id="4521" w:author="vopatrilova" w:date="2018-11-19T12:53:00Z"/>
                <w:b/>
                <w:rPrChange w:id="4522" w:author="vopatrilova" w:date="2018-11-22T11:02:00Z">
                  <w:rPr>
                    <w:ins w:id="4523" w:author="vopatrilova" w:date="2018-11-19T12:53:00Z"/>
                    <w:b/>
                    <w:sz w:val="24"/>
                    <w:szCs w:val="24"/>
                  </w:rPr>
                </w:rPrChange>
              </w:rPr>
              <w:pPrChange w:id="4524" w:author="vopatrilova" w:date="2018-11-22T11:02:00Z">
                <w:pPr>
                  <w:spacing w:after="200" w:line="276" w:lineRule="auto"/>
                </w:pPr>
              </w:pPrChange>
            </w:pPr>
            <w:ins w:id="4525" w:author="vopatrilova" w:date="2018-11-19T12:53:00Z">
              <w:del w:id="4526" w:author="Jiří Vojtěšek" w:date="2018-11-22T22:52:00Z">
                <w:r w:rsidRPr="008C3AC8" w:rsidDel="007E6B77">
                  <w:rPr>
                    <w:rPrChange w:id="4527" w:author="vopatrilova" w:date="2018-11-22T11:02:00Z">
                      <w:rPr>
                        <w:color w:val="0000FF" w:themeColor="hyperlink"/>
                        <w:sz w:val="24"/>
                        <w:szCs w:val="24"/>
                        <w:u w:val="single"/>
                      </w:rPr>
                    </w:rPrChange>
                  </w:rPr>
                  <w:lastRenderedPageBreak/>
                  <w:delText xml:space="preserve">Jonathan </w:delText>
                </w:r>
              </w:del>
              <w:r w:rsidR="007E6B77" w:rsidRPr="007E6B77">
                <w:t>TILLEY</w:t>
              </w:r>
            </w:ins>
            <w:ins w:id="4528" w:author="Jiří Vojtěšek" w:date="2018-11-22T22:52:00Z">
              <w:r w:rsidR="007E6B77">
                <w:t>, J.</w:t>
              </w:r>
            </w:ins>
            <w:ins w:id="4529" w:author="vopatrilova" w:date="2018-11-19T12:53:00Z">
              <w:r w:rsidRPr="008C3AC8">
                <w:rPr>
                  <w:rPrChange w:id="4530" w:author="vopatrilova" w:date="2018-11-22T11:02:00Z">
                    <w:rPr>
                      <w:color w:val="0000FF" w:themeColor="hyperlink"/>
                      <w:sz w:val="24"/>
                      <w:szCs w:val="24"/>
                      <w:u w:val="single"/>
                    </w:rPr>
                  </w:rPrChange>
                </w:rPr>
                <w:t xml:space="preserve">: Automation, robotics, and the factory of the future, McKinsey, 2017, dostupné z </w:t>
              </w:r>
              <w:r w:rsidRPr="008C3AC8">
                <w:rPr>
                  <w:color w:val="0070C0"/>
                  <w:rPrChange w:id="4531" w:author="vopatrilova" w:date="2018-11-22T11:02:00Z">
                    <w:rPr>
                      <w:color w:val="0070C0"/>
                      <w:sz w:val="24"/>
                      <w:szCs w:val="24"/>
                      <w:u w:val="single"/>
                    </w:rPr>
                  </w:rPrChange>
                </w:rPr>
                <w:t>https://www.mckinsey.com/business-functions/operations/our-insights/automation-robotics-and-the-factory-of-the-future</w:t>
              </w:r>
              <w:r w:rsidRPr="008C3AC8">
                <w:rPr>
                  <w:rPrChange w:id="4532" w:author="vopatrilova" w:date="2018-11-22T11:02:00Z">
                    <w:rPr>
                      <w:color w:val="0000FF" w:themeColor="hyperlink"/>
                      <w:sz w:val="24"/>
                      <w:szCs w:val="24"/>
                      <w:u w:val="single"/>
                    </w:rPr>
                  </w:rPrChange>
                </w:rPr>
                <w:t xml:space="preserve"> </w:t>
              </w:r>
            </w:ins>
          </w:p>
          <w:p w:rsidR="003953E9" w:rsidRPr="003953E9" w:rsidRDefault="007E6B77" w:rsidP="007E6B77">
            <w:pPr>
              <w:jc w:val="both"/>
              <w:rPr>
                <w:ins w:id="4533" w:author="vopatrilova" w:date="2018-11-19T12:53:00Z"/>
                <w:b/>
                <w:bCs/>
                <w:color w:val="000000" w:themeColor="text1"/>
                <w:rPrChange w:id="4534" w:author="vopatrilova" w:date="2018-11-22T11:02:00Z">
                  <w:rPr>
                    <w:ins w:id="4535" w:author="vopatrilova" w:date="2018-11-19T12:53:00Z"/>
                    <w:b/>
                    <w:bCs/>
                    <w:color w:val="000000" w:themeColor="text1"/>
                    <w:sz w:val="24"/>
                    <w:szCs w:val="24"/>
                  </w:rPr>
                </w:rPrChange>
              </w:rPr>
            </w:pPr>
            <w:del w:id="4536" w:author="Jiří Vojtěšek" w:date="2018-11-22T22:52:00Z">
              <w:r w:rsidRPr="007E6B77" w:rsidDel="007E6B77">
                <w:delText xml:space="preserve">Morgan </w:delText>
              </w:r>
            </w:del>
            <w:r w:rsidRPr="007E6B77">
              <w:t>QUIGLEY</w:t>
            </w:r>
            <w:r w:rsidR="008C3AC8" w:rsidRPr="007E6B77">
              <w:rPr>
                <w:rStyle w:val="a-color-secondary"/>
                <w:color w:val="000000" w:themeColor="text1"/>
              </w:rPr>
              <w:t>,</w:t>
            </w:r>
            <w:ins w:id="4537" w:author="Jiří Vojtěšek" w:date="2018-11-22T22:53:00Z">
              <w:r>
                <w:rPr>
                  <w:rStyle w:val="a-color-secondary"/>
                  <w:color w:val="000000" w:themeColor="text1"/>
                </w:rPr>
                <w:t xml:space="preserve"> M.,</w:t>
              </w:r>
            </w:ins>
            <w:r w:rsidR="008C3AC8" w:rsidRPr="007E6B77">
              <w:rPr>
                <w:rStyle w:val="a-color-secondary"/>
                <w:color w:val="000000" w:themeColor="text1"/>
              </w:rPr>
              <w:t xml:space="preserve"> </w:t>
            </w:r>
            <w:del w:id="4538" w:author="Jiří Vojtěšek" w:date="2018-11-22T22:53:00Z">
              <w:r w:rsidRPr="007E6B77" w:rsidDel="007E6B77">
                <w:delText xml:space="preserve">Brian </w:delText>
              </w:r>
            </w:del>
            <w:ins w:id="4539" w:author="Jiří Vojtěšek" w:date="2018-11-22T22:53:00Z">
              <w:r w:rsidRPr="007E6B77">
                <w:t>B</w:t>
              </w:r>
              <w:r>
                <w:t>.</w:t>
              </w:r>
              <w:r w:rsidRPr="007E6B77">
                <w:t xml:space="preserve"> </w:t>
              </w:r>
            </w:ins>
            <w:r w:rsidRPr="007E6B77">
              <w:t>GERKEY</w:t>
            </w:r>
            <w:r w:rsidRPr="007E6B77">
              <w:rPr>
                <w:rStyle w:val="author"/>
                <w:color w:val="000000" w:themeColor="text1"/>
              </w:rPr>
              <w:t xml:space="preserve"> </w:t>
            </w:r>
            <w:del w:id="4540" w:author="Jiří Vojtěšek" w:date="2018-11-22T22:53:00Z">
              <w:r w:rsidR="008C3AC8" w:rsidRPr="007E6B77" w:rsidDel="007E6B77">
                <w:rPr>
                  <w:rStyle w:val="a-color-secondary"/>
                  <w:color w:val="000000" w:themeColor="text1"/>
                </w:rPr>
                <w:delText xml:space="preserve">, </w:delText>
              </w:r>
            </w:del>
            <w:ins w:id="4541" w:author="Jiří Vojtěšek" w:date="2018-11-22T22:53:00Z">
              <w:r>
                <w:rPr>
                  <w:rStyle w:val="a-color-secondary"/>
                  <w:color w:val="000000" w:themeColor="text1"/>
                </w:rPr>
                <w:t>a</w:t>
              </w:r>
              <w:r w:rsidRPr="007E6B77">
                <w:rPr>
                  <w:rStyle w:val="a-color-secondary"/>
                  <w:color w:val="000000" w:themeColor="text1"/>
                </w:rPr>
                <w:t xml:space="preserve"> </w:t>
              </w:r>
            </w:ins>
            <w:del w:id="4542" w:author="Jiří Vojtěšek" w:date="2018-11-22T22:53:00Z">
              <w:r w:rsidRPr="007E6B77" w:rsidDel="007E6B77">
                <w:delText xml:space="preserve">William </w:delText>
              </w:r>
            </w:del>
            <w:ins w:id="4543" w:author="Jiří Vojtěšek" w:date="2018-11-22T22:53:00Z">
              <w:r w:rsidRPr="007E6B77">
                <w:t>W</w:t>
              </w:r>
              <w:r>
                <w:t>.</w:t>
              </w:r>
              <w:r w:rsidRPr="007E6B77">
                <w:t xml:space="preserve"> </w:t>
              </w:r>
            </w:ins>
            <w:r w:rsidRPr="007E6B77">
              <w:t>D. SMART</w:t>
            </w:r>
            <w:r w:rsidR="008C3AC8" w:rsidRPr="007E6B77">
              <w:rPr>
                <w:rStyle w:val="a-declarative"/>
                <w:color w:val="000000" w:themeColor="text1"/>
              </w:rPr>
              <w:t>:</w:t>
            </w:r>
            <w:ins w:id="4544" w:author="vopatrilova" w:date="2018-11-19T12:53:00Z">
              <w:r w:rsidR="008C3AC8" w:rsidRPr="008C3AC8">
                <w:rPr>
                  <w:rStyle w:val="a-declarative"/>
                  <w:color w:val="000000" w:themeColor="text1"/>
                  <w:rPrChange w:id="4545" w:author="vopatrilova" w:date="2018-11-22T11:02:00Z">
                    <w:rPr>
                      <w:rStyle w:val="a-declarative"/>
                      <w:color w:val="000000" w:themeColor="text1"/>
                      <w:sz w:val="24"/>
                      <w:szCs w:val="24"/>
                    </w:rPr>
                  </w:rPrChange>
                </w:rPr>
                <w:t xml:space="preserve"> </w:t>
              </w:r>
              <w:r w:rsidR="008C3AC8" w:rsidRPr="008C3AC8">
                <w:rPr>
                  <w:color w:val="000000" w:themeColor="text1"/>
                  <w:rPrChange w:id="4546" w:author="vopatrilova" w:date="2018-11-22T11:02:00Z">
                    <w:rPr>
                      <w:color w:val="000000" w:themeColor="text1"/>
                      <w:sz w:val="24"/>
                      <w:szCs w:val="24"/>
                    </w:rPr>
                  </w:rPrChange>
                </w:rPr>
                <w:t>Pro</w:t>
              </w:r>
              <w:r w:rsidR="008C3AC8" w:rsidRPr="007E6B77">
                <w:rPr>
                  <w:i/>
                  <w:color w:val="000000" w:themeColor="text1"/>
                  <w:rPrChange w:id="4547" w:author="Jiří Vojtěšek" w:date="2018-11-22T22:53:00Z">
                    <w:rPr>
                      <w:color w:val="000000" w:themeColor="text1"/>
                      <w:sz w:val="24"/>
                      <w:szCs w:val="24"/>
                    </w:rPr>
                  </w:rPrChange>
                </w:rPr>
                <w:t>gramming Robots with ROS: A Practical Introduction to the Robot Operating Syst</w:t>
              </w:r>
            </w:ins>
            <w:ins w:id="4548" w:author="Jiří Vojtěšek" w:date="2018-11-22T22:53:00Z">
              <w:r>
                <w:rPr>
                  <w:i/>
                  <w:color w:val="000000" w:themeColor="text1"/>
                </w:rPr>
                <w:t>e</w:t>
              </w:r>
            </w:ins>
            <w:ins w:id="4549" w:author="vopatrilova" w:date="2018-11-19T12:53:00Z">
              <w:del w:id="4550" w:author="Jiří Vojtěšek" w:date="2018-11-22T22:53:00Z">
                <w:r w:rsidR="008C3AC8" w:rsidRPr="007E6B77" w:rsidDel="007E6B77">
                  <w:rPr>
                    <w:i/>
                    <w:color w:val="000000" w:themeColor="text1"/>
                    <w:rPrChange w:id="4551" w:author="Jiří Vojtěšek" w:date="2018-11-22T22:53:00Z">
                      <w:rPr>
                        <w:color w:val="000000" w:themeColor="text1"/>
                        <w:sz w:val="24"/>
                        <w:szCs w:val="24"/>
                      </w:rPr>
                    </w:rPrChange>
                  </w:rPr>
                  <w:delText>é</w:delText>
                </w:r>
              </w:del>
              <w:r w:rsidR="008C3AC8" w:rsidRPr="007E6B77">
                <w:rPr>
                  <w:i/>
                  <w:color w:val="000000" w:themeColor="text1"/>
                  <w:rPrChange w:id="4552" w:author="Jiří Vojtěšek" w:date="2018-11-22T22:53:00Z">
                    <w:rPr>
                      <w:color w:val="000000" w:themeColor="text1"/>
                      <w:sz w:val="24"/>
                      <w:szCs w:val="24"/>
                    </w:rPr>
                  </w:rPrChange>
                </w:rPr>
                <w:t>m</w:t>
              </w:r>
              <w:r w:rsidR="008C3AC8" w:rsidRPr="008C3AC8">
                <w:rPr>
                  <w:color w:val="000000" w:themeColor="text1"/>
                  <w:rPrChange w:id="4553" w:author="vopatrilova" w:date="2018-11-22T11:02:00Z">
                    <w:rPr>
                      <w:color w:val="000000" w:themeColor="text1"/>
                      <w:sz w:val="24"/>
                      <w:szCs w:val="24"/>
                    </w:rPr>
                  </w:rPrChange>
                </w:rPr>
                <w:t>, O’Reily, 2015, ISBN 978-1-449-32389-9</w:t>
              </w:r>
            </w:ins>
          </w:p>
          <w:p w:rsidR="003953E9" w:rsidRPr="003953E9" w:rsidRDefault="008B1531" w:rsidP="008B1531">
            <w:pPr>
              <w:jc w:val="both"/>
              <w:rPr>
                <w:ins w:id="4554" w:author="vopatrilova" w:date="2018-11-19T12:53:00Z"/>
                <w:b/>
                <w:bCs/>
                <w:color w:val="000000" w:themeColor="text1"/>
                <w:rPrChange w:id="4555" w:author="vopatrilova" w:date="2018-11-22T11:02:00Z">
                  <w:rPr>
                    <w:ins w:id="4556" w:author="vopatrilova" w:date="2018-11-19T12:53:00Z"/>
                    <w:b/>
                    <w:bCs/>
                    <w:color w:val="000000" w:themeColor="text1"/>
                    <w:sz w:val="24"/>
                    <w:szCs w:val="24"/>
                  </w:rPr>
                </w:rPrChange>
              </w:rPr>
            </w:pPr>
            <w:del w:id="4557" w:author="Jiří Vojtěšek" w:date="2018-11-22T22:54:00Z">
              <w:r w:rsidRPr="008B1531" w:rsidDel="008B1531">
                <w:delText xml:space="preserve">Sebastian </w:delText>
              </w:r>
            </w:del>
            <w:r w:rsidRPr="008B1531">
              <w:t>THRUN</w:t>
            </w:r>
            <w:r w:rsidR="008C3AC8" w:rsidRPr="008B1531">
              <w:rPr>
                <w:rStyle w:val="a-color-secondary"/>
                <w:color w:val="000000" w:themeColor="text1"/>
              </w:rPr>
              <w:t>,</w:t>
            </w:r>
            <w:ins w:id="4558" w:author="Jiří Vojtěšek" w:date="2018-11-22T22:54:00Z">
              <w:r>
                <w:rPr>
                  <w:rStyle w:val="a-color-secondary"/>
                  <w:color w:val="000000" w:themeColor="text1"/>
                </w:rPr>
                <w:t xml:space="preserve"> S.,</w:t>
              </w:r>
            </w:ins>
            <w:r w:rsidR="008C3AC8" w:rsidRPr="008B1531">
              <w:rPr>
                <w:rStyle w:val="a-color-secondary"/>
                <w:color w:val="000000" w:themeColor="text1"/>
              </w:rPr>
              <w:t xml:space="preserve"> </w:t>
            </w:r>
            <w:del w:id="4559" w:author="Jiří Vojtěšek" w:date="2018-11-22T22:54:00Z">
              <w:r w:rsidRPr="008B1531" w:rsidDel="008B1531">
                <w:delText xml:space="preserve">Wolfram </w:delText>
              </w:r>
            </w:del>
            <w:ins w:id="4560" w:author="Jiří Vojtěšek" w:date="2018-11-22T22:54:00Z">
              <w:r w:rsidRPr="008B1531">
                <w:t>W</w:t>
              </w:r>
              <w:r>
                <w:t>.</w:t>
              </w:r>
              <w:r w:rsidRPr="008B1531">
                <w:t xml:space="preserve"> </w:t>
              </w:r>
            </w:ins>
            <w:r w:rsidRPr="008B1531">
              <w:t>BURGARD</w:t>
            </w:r>
            <w:r w:rsidRPr="008B1531">
              <w:rPr>
                <w:rStyle w:val="a-declarative"/>
                <w:color w:val="000000" w:themeColor="text1"/>
              </w:rPr>
              <w:t xml:space="preserve"> </w:t>
            </w:r>
            <w:r w:rsidR="008C3AC8" w:rsidRPr="008B1531">
              <w:rPr>
                <w:rStyle w:val="a-color-secondary"/>
                <w:color w:val="000000" w:themeColor="text1"/>
              </w:rPr>
              <w:t xml:space="preserve">, </w:t>
            </w:r>
            <w:del w:id="4561" w:author="Jiří Vojtěšek" w:date="2018-11-22T22:54:00Z">
              <w:r w:rsidRPr="008B1531" w:rsidDel="008B1531">
                <w:delText xml:space="preserve">Dieter </w:delText>
              </w:r>
            </w:del>
            <w:ins w:id="4562" w:author="Jiří Vojtěšek" w:date="2018-11-22T22:54:00Z">
              <w:r w:rsidRPr="008B1531">
                <w:t>D</w:t>
              </w:r>
              <w:r>
                <w:t>.</w:t>
              </w:r>
              <w:r w:rsidRPr="008B1531">
                <w:t xml:space="preserve"> </w:t>
              </w:r>
            </w:ins>
            <w:r w:rsidRPr="008B1531">
              <w:t>FOX</w:t>
            </w:r>
            <w:ins w:id="4563" w:author="vopatrilova" w:date="2018-11-19T12:53:00Z">
              <w:r w:rsidRPr="008B1531">
                <w:rPr>
                  <w:rStyle w:val="a-declarative"/>
                  <w:color w:val="000000" w:themeColor="text1"/>
                </w:rPr>
                <w:t xml:space="preserve"> </w:t>
              </w:r>
              <w:r w:rsidR="008C3AC8" w:rsidRPr="008C3AC8">
                <w:rPr>
                  <w:rStyle w:val="a-color-secondary"/>
                  <w:color w:val="000000" w:themeColor="text1"/>
                  <w:rPrChange w:id="4564" w:author="vopatrilova" w:date="2018-11-22T11:02:00Z">
                    <w:rPr>
                      <w:rStyle w:val="a-color-secondary"/>
                      <w:color w:val="000000" w:themeColor="text1"/>
                      <w:sz w:val="24"/>
                      <w:szCs w:val="24"/>
                    </w:rPr>
                  </w:rPrChange>
                </w:rPr>
                <w:t>:</w:t>
              </w:r>
              <w:r w:rsidR="008C3AC8" w:rsidRPr="008C3AC8">
                <w:rPr>
                  <w:rStyle w:val="TextbublinyChar"/>
                  <w:color w:val="000000" w:themeColor="text1"/>
                  <w:sz w:val="20"/>
                  <w:szCs w:val="20"/>
                  <w:rPrChange w:id="4565" w:author="vopatrilova" w:date="2018-11-22T11:02:00Z">
                    <w:rPr>
                      <w:rStyle w:val="TextbublinyChar"/>
                      <w:color w:val="000000" w:themeColor="text1"/>
                      <w:sz w:val="24"/>
                      <w:szCs w:val="24"/>
                    </w:rPr>
                  </w:rPrChange>
                </w:rPr>
                <w:t xml:space="preserve"> </w:t>
              </w:r>
              <w:r w:rsidR="008C3AC8" w:rsidRPr="008B1531">
                <w:rPr>
                  <w:rStyle w:val="a-size-large"/>
                  <w:i/>
                  <w:color w:val="000000" w:themeColor="text1"/>
                  <w:rPrChange w:id="4566" w:author="Jiří Vojtěšek" w:date="2018-11-22T22:54:00Z">
                    <w:rPr>
                      <w:rStyle w:val="a-size-large"/>
                      <w:color w:val="000000" w:themeColor="text1"/>
                      <w:sz w:val="24"/>
                      <w:szCs w:val="24"/>
                    </w:rPr>
                  </w:rPrChange>
                </w:rPr>
                <w:t>Probabilistic Robotics (INTELLIGENT ROBOTICS AND AUTONOMOUS AGENTS)</w:t>
              </w:r>
              <w:r w:rsidR="008C3AC8" w:rsidRPr="008B1531">
                <w:rPr>
                  <w:i/>
                  <w:color w:val="000000" w:themeColor="text1"/>
                  <w:rPrChange w:id="4567" w:author="Jiří Vojtěšek" w:date="2018-11-22T22:54:00Z">
                    <w:rPr>
                      <w:color w:val="000000" w:themeColor="text1"/>
                      <w:sz w:val="24"/>
                      <w:szCs w:val="24"/>
                    </w:rPr>
                  </w:rPrChange>
                </w:rPr>
                <w:t xml:space="preserve"> </w:t>
              </w:r>
              <w:r w:rsidR="008C3AC8" w:rsidRPr="008C3AC8">
                <w:rPr>
                  <w:color w:val="000000" w:themeColor="text1"/>
                  <w:rPrChange w:id="4568" w:author="vopatrilova" w:date="2018-11-22T11:02:00Z">
                    <w:rPr>
                      <w:color w:val="000000" w:themeColor="text1"/>
                      <w:sz w:val="24"/>
                      <w:szCs w:val="24"/>
                    </w:rPr>
                  </w:rPrChange>
                </w:rPr>
                <w:t>, MIT Press, 2006, ISBN 978-0-262-20169-9</w:t>
              </w:r>
            </w:ins>
          </w:p>
          <w:p w:rsidR="00C661A8" w:rsidRPr="00350441" w:rsidDel="00780764" w:rsidRDefault="00C661A8">
            <w:pPr>
              <w:jc w:val="both"/>
              <w:rPr>
                <w:del w:id="4569" w:author="vopatrilova" w:date="2018-11-19T12:53:00Z"/>
                <w:b/>
              </w:rPr>
            </w:pPr>
            <w:del w:id="4570" w:author="vopatrilova" w:date="2018-11-19T12:53:00Z">
              <w:r w:rsidRPr="00350441" w:rsidDel="00780764">
                <w:rPr>
                  <w:b/>
                </w:rPr>
                <w:delText>Povinná literatura:</w:delText>
              </w:r>
            </w:del>
          </w:p>
          <w:p w:rsidR="00C661A8" w:rsidRPr="00350441" w:rsidDel="00780764" w:rsidRDefault="00C661A8">
            <w:pPr>
              <w:jc w:val="both"/>
              <w:rPr>
                <w:del w:id="4571" w:author="vopatrilova" w:date="2018-11-19T12:53:00Z"/>
              </w:rPr>
            </w:pPr>
            <w:del w:id="4572" w:author="vopatrilova" w:date="2018-11-19T12:53:00Z">
              <w:r w:rsidRPr="00350441" w:rsidDel="00780764">
                <w:delText xml:space="preserve">CHVÁLA, B., MATIČKA, R., TALÁCKO, J.: </w:delText>
              </w:r>
              <w:r w:rsidRPr="00350441" w:rsidDel="00780764">
                <w:rPr>
                  <w:i/>
                </w:rPr>
                <w:delText>Průmyslové roboty a manipulátory</w:delText>
              </w:r>
              <w:r w:rsidRPr="00350441" w:rsidDel="00780764">
                <w:delText xml:space="preserve">, SNTL, Praha, 1990. </w:delText>
              </w:r>
            </w:del>
          </w:p>
          <w:p w:rsidR="00C661A8" w:rsidRPr="00350441" w:rsidDel="00780764" w:rsidRDefault="00C661A8">
            <w:pPr>
              <w:jc w:val="both"/>
              <w:rPr>
                <w:del w:id="4573" w:author="vopatrilova" w:date="2018-11-19T12:53:00Z"/>
              </w:rPr>
            </w:pPr>
            <w:del w:id="4574" w:author="vopatrilova" w:date="2018-11-19T12:53:00Z">
              <w:r w:rsidRPr="00350441" w:rsidDel="00780764">
                <w:delText>Manuál programovacího systému (např.  RobotStudio)</w:delText>
              </w:r>
            </w:del>
          </w:p>
          <w:p w:rsidR="00C661A8" w:rsidRPr="00350441" w:rsidDel="00780764" w:rsidRDefault="00C661A8">
            <w:pPr>
              <w:jc w:val="both"/>
              <w:rPr>
                <w:del w:id="4575" w:author="vopatrilova" w:date="2018-11-19T12:53:00Z"/>
                <w:b/>
              </w:rPr>
            </w:pPr>
            <w:del w:id="4576" w:author="vopatrilova" w:date="2018-11-19T12:53:00Z">
              <w:r w:rsidRPr="00350441" w:rsidDel="00780764">
                <w:rPr>
                  <w:b/>
                </w:rPr>
                <w:delText>Doporučená literatura:</w:delText>
              </w:r>
            </w:del>
          </w:p>
          <w:p w:rsidR="00C661A8" w:rsidRPr="00350441" w:rsidRDefault="00C661A8">
            <w:pPr>
              <w:jc w:val="both"/>
            </w:pPr>
            <w:del w:id="4577" w:author="vopatrilova" w:date="2018-11-19T12:53:00Z">
              <w:r w:rsidRPr="00350441" w:rsidDel="00780764">
                <w:delText xml:space="preserve">NOF, Shimon Y. (editor) (1999). </w:delText>
              </w:r>
              <w:r w:rsidRPr="00350441" w:rsidDel="00780764">
                <w:rPr>
                  <w:i/>
                </w:rPr>
                <w:delText>Handbook of Industrial Robotics</w:delText>
              </w:r>
              <w:r w:rsidRPr="00350441" w:rsidDel="00780764">
                <w:delText>, 2nd ed. John Wiley &amp; Sons. 1378 pp. ISBN 0-471-17783-0</w:delText>
              </w:r>
            </w:del>
          </w:p>
        </w:tc>
      </w:tr>
      <w:tr w:rsidR="00982B32" w:rsidTr="0010688A">
        <w:trPr>
          <w:gridAfter w:val="1"/>
          <w:wAfter w:w="9855" w:type="dxa"/>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rPr>
          <w:gridAfter w:val="1"/>
          <w:wAfter w:w="9855" w:type="dxa"/>
        </w:trPr>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25</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rPr>
          <w:gridAfter w:val="1"/>
          <w:wAfter w:w="9855" w:type="dxa"/>
        </w:trPr>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gridAfter w:val="1"/>
          <w:wAfter w:w="9855" w:type="dxa"/>
          <w:trHeight w:val="565"/>
        </w:trPr>
        <w:tc>
          <w:tcPr>
            <w:tcW w:w="9855" w:type="dxa"/>
            <w:gridSpan w:val="8"/>
          </w:tcPr>
          <w:p w:rsidR="00982B32" w:rsidRDefault="00982B32" w:rsidP="0010688A">
            <w:pPr>
              <w:jc w:val="both"/>
              <w:rPr>
                <w:ins w:id="4578" w:author="vopatrilova" w:date="2018-11-18T17:02:00Z"/>
                <w:szCs w:val="22"/>
              </w:rPr>
            </w:pPr>
            <w:r w:rsidRPr="009448E4">
              <w:rPr>
                <w:szCs w:val="22"/>
              </w:rPr>
              <w:t>Vyučující na FAI mají trvale vypsány a zveřejněny konzultace minimálně 2h/týden v rámci kterých mají studenti možnost konzultovat podrobněji probíranou látku. Dále mohou studenti komunikovat s vyučujícím pomocí e-mailu a LMS Moodle.</w:t>
            </w:r>
          </w:p>
          <w:p w:rsidR="004D2662" w:rsidRDefault="004D2662" w:rsidP="0010688A">
            <w:pPr>
              <w:jc w:val="both"/>
            </w:pPr>
          </w:p>
        </w:tc>
      </w:tr>
    </w:tbl>
    <w:p w:rsidR="00350441" w:rsidRDefault="00350441">
      <w:pPr>
        <w:rPr>
          <w:ins w:id="4579" w:author="vopatrilova" w:date="2018-11-22T11:03:00Z"/>
        </w:rPr>
      </w:pPr>
      <w:ins w:id="4580" w:author="vopatrilova" w:date="2018-11-22T11:03: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4581" w:author="vopatrilova" w:date="2018-11-22T11:03:00Z">
          <w:tblPr>
            <w:tblW w:w="197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6"/>
        <w:gridCol w:w="567"/>
        <w:gridCol w:w="1134"/>
        <w:gridCol w:w="889"/>
        <w:gridCol w:w="816"/>
        <w:gridCol w:w="2156"/>
        <w:gridCol w:w="539"/>
        <w:gridCol w:w="668"/>
        <w:tblGridChange w:id="4582">
          <w:tblGrid>
            <w:gridCol w:w="3086"/>
            <w:gridCol w:w="567"/>
            <w:gridCol w:w="1134"/>
            <w:gridCol w:w="889"/>
            <w:gridCol w:w="816"/>
            <w:gridCol w:w="2156"/>
            <w:gridCol w:w="539"/>
            <w:gridCol w:w="668"/>
          </w:tblGrid>
        </w:tblGridChange>
      </w:tblGrid>
      <w:tr w:rsidR="00982B32" w:rsidTr="00350441">
        <w:trPr>
          <w:trPrChange w:id="4583" w:author="vopatrilova" w:date="2018-11-22T11:03:00Z">
            <w:trPr>
              <w:wAfter w:w="9855" w:type="dxa"/>
            </w:trPr>
          </w:trPrChange>
        </w:trPr>
        <w:tc>
          <w:tcPr>
            <w:tcW w:w="9855" w:type="dxa"/>
            <w:gridSpan w:val="8"/>
            <w:tcBorders>
              <w:bottom w:val="double" w:sz="4" w:space="0" w:color="auto"/>
            </w:tcBorders>
            <w:shd w:val="clear" w:color="auto" w:fill="BDD6EE"/>
            <w:tcPrChange w:id="4584" w:author="vopatrilova" w:date="2018-11-22T11:03:00Z">
              <w:tcPr>
                <w:tcW w:w="9855" w:type="dxa"/>
                <w:gridSpan w:val="8"/>
                <w:tcBorders>
                  <w:bottom w:val="double" w:sz="4" w:space="0" w:color="auto"/>
                </w:tcBorders>
                <w:shd w:val="clear" w:color="auto" w:fill="BDD6EE"/>
              </w:tcPr>
            </w:tcPrChang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350441">
        <w:trPr>
          <w:trPrChange w:id="4585" w:author="vopatrilova" w:date="2018-11-22T11:03:00Z">
            <w:trPr>
              <w:wAfter w:w="9855" w:type="dxa"/>
            </w:trPr>
          </w:trPrChange>
        </w:trPr>
        <w:tc>
          <w:tcPr>
            <w:tcW w:w="3086" w:type="dxa"/>
            <w:tcBorders>
              <w:top w:val="double" w:sz="4" w:space="0" w:color="auto"/>
            </w:tcBorders>
            <w:shd w:val="clear" w:color="auto" w:fill="F7CAAC"/>
            <w:tcPrChange w:id="4586" w:author="vopatrilova" w:date="2018-11-22T11:03:00Z">
              <w:tcPr>
                <w:tcW w:w="3086" w:type="dxa"/>
                <w:tcBorders>
                  <w:top w:val="double" w:sz="4" w:space="0" w:color="auto"/>
                </w:tcBorders>
                <w:shd w:val="clear" w:color="auto" w:fill="F7CAAC"/>
              </w:tcPr>
            </w:tcPrChange>
          </w:tcPr>
          <w:p w:rsidR="00982B32" w:rsidRDefault="00982B32" w:rsidP="0010688A">
            <w:pPr>
              <w:jc w:val="both"/>
              <w:rPr>
                <w:b/>
              </w:rPr>
            </w:pPr>
            <w:r>
              <w:rPr>
                <w:b/>
              </w:rPr>
              <w:t>Název studijního předmětu</w:t>
            </w:r>
          </w:p>
        </w:tc>
        <w:tc>
          <w:tcPr>
            <w:tcW w:w="6769" w:type="dxa"/>
            <w:gridSpan w:val="7"/>
            <w:tcBorders>
              <w:top w:val="double" w:sz="4" w:space="0" w:color="auto"/>
            </w:tcBorders>
            <w:tcPrChange w:id="4587" w:author="vopatrilova" w:date="2018-11-22T11:03:00Z">
              <w:tcPr>
                <w:tcW w:w="6769" w:type="dxa"/>
                <w:gridSpan w:val="7"/>
                <w:tcBorders>
                  <w:top w:val="double" w:sz="4" w:space="0" w:color="auto"/>
                </w:tcBorders>
              </w:tcPr>
            </w:tcPrChange>
          </w:tcPr>
          <w:p w:rsidR="00982B32" w:rsidRDefault="00982B32" w:rsidP="0010688A">
            <w:pPr>
              <w:jc w:val="both"/>
            </w:pPr>
            <w:bookmarkStart w:id="4588" w:name="ProgramovaniMA"/>
            <w:r>
              <w:t>Programování mobilních aplikací</w:t>
            </w:r>
            <w:bookmarkEnd w:id="4588"/>
          </w:p>
        </w:tc>
      </w:tr>
      <w:tr w:rsidR="00982B32" w:rsidTr="00350441">
        <w:trPr>
          <w:trPrChange w:id="4589" w:author="vopatrilova" w:date="2018-11-22T11:03:00Z">
            <w:trPr>
              <w:wAfter w:w="9855" w:type="dxa"/>
            </w:trPr>
          </w:trPrChange>
        </w:trPr>
        <w:tc>
          <w:tcPr>
            <w:tcW w:w="3086" w:type="dxa"/>
            <w:shd w:val="clear" w:color="auto" w:fill="F7CAAC"/>
            <w:tcPrChange w:id="4590" w:author="vopatrilova" w:date="2018-11-22T11:03:00Z">
              <w:tcPr>
                <w:tcW w:w="3086" w:type="dxa"/>
                <w:shd w:val="clear" w:color="auto" w:fill="F7CAAC"/>
              </w:tcPr>
            </w:tcPrChange>
          </w:tcPr>
          <w:p w:rsidR="00982B32" w:rsidRDefault="00982B32" w:rsidP="0010688A">
            <w:pPr>
              <w:jc w:val="both"/>
              <w:rPr>
                <w:b/>
              </w:rPr>
            </w:pPr>
            <w:r>
              <w:rPr>
                <w:b/>
              </w:rPr>
              <w:t>Typ předmětu</w:t>
            </w:r>
          </w:p>
        </w:tc>
        <w:tc>
          <w:tcPr>
            <w:tcW w:w="3406" w:type="dxa"/>
            <w:gridSpan w:val="4"/>
            <w:tcPrChange w:id="4591" w:author="vopatrilova" w:date="2018-11-22T11:03:00Z">
              <w:tcPr>
                <w:tcW w:w="3406" w:type="dxa"/>
                <w:gridSpan w:val="4"/>
              </w:tcPr>
            </w:tcPrChange>
          </w:tcPr>
          <w:p w:rsidR="00982B32" w:rsidRDefault="00982B32" w:rsidP="0010688A">
            <w:pPr>
              <w:jc w:val="both"/>
            </w:pPr>
            <w:r>
              <w:t>Povinný „PZ“ pro specializaci</w:t>
            </w:r>
          </w:p>
          <w:p w:rsidR="00982B32" w:rsidRDefault="00982B32" w:rsidP="0010688A">
            <w:pPr>
              <w:jc w:val="both"/>
            </w:pPr>
            <w:r>
              <w:t>Inteligentní systémy s roboty</w:t>
            </w:r>
          </w:p>
        </w:tc>
        <w:tc>
          <w:tcPr>
            <w:tcW w:w="2695" w:type="dxa"/>
            <w:gridSpan w:val="2"/>
            <w:shd w:val="clear" w:color="auto" w:fill="F7CAAC"/>
            <w:tcPrChange w:id="4592" w:author="vopatrilova" w:date="2018-11-22T11:03:00Z">
              <w:tcPr>
                <w:tcW w:w="2695" w:type="dxa"/>
                <w:gridSpan w:val="2"/>
                <w:shd w:val="clear" w:color="auto" w:fill="F7CAAC"/>
              </w:tcPr>
            </w:tcPrChange>
          </w:tcPr>
          <w:p w:rsidR="00982B32" w:rsidRDefault="00982B32" w:rsidP="0010688A">
            <w:pPr>
              <w:jc w:val="both"/>
            </w:pPr>
            <w:r>
              <w:rPr>
                <w:b/>
              </w:rPr>
              <w:t>doporučený ročník / semestr</w:t>
            </w:r>
          </w:p>
        </w:tc>
        <w:tc>
          <w:tcPr>
            <w:tcW w:w="668" w:type="dxa"/>
            <w:tcPrChange w:id="4593" w:author="vopatrilova" w:date="2018-11-22T11:03:00Z">
              <w:tcPr>
                <w:tcW w:w="668" w:type="dxa"/>
              </w:tcPr>
            </w:tcPrChange>
          </w:tcPr>
          <w:p w:rsidR="00982B32" w:rsidRDefault="00982B32" w:rsidP="0010688A">
            <w:pPr>
              <w:jc w:val="both"/>
            </w:pPr>
            <w:r>
              <w:t>3/L</w:t>
            </w:r>
          </w:p>
        </w:tc>
      </w:tr>
      <w:tr w:rsidR="00982B32" w:rsidTr="00350441">
        <w:trPr>
          <w:trPrChange w:id="4594" w:author="vopatrilova" w:date="2018-11-22T11:03:00Z">
            <w:trPr>
              <w:wAfter w:w="9855" w:type="dxa"/>
            </w:trPr>
          </w:trPrChange>
        </w:trPr>
        <w:tc>
          <w:tcPr>
            <w:tcW w:w="3086" w:type="dxa"/>
            <w:shd w:val="clear" w:color="auto" w:fill="F7CAAC"/>
            <w:tcPrChange w:id="4595" w:author="vopatrilova" w:date="2018-11-22T11:03:00Z">
              <w:tcPr>
                <w:tcW w:w="3086" w:type="dxa"/>
                <w:shd w:val="clear" w:color="auto" w:fill="F7CAAC"/>
              </w:tcPr>
            </w:tcPrChange>
          </w:tcPr>
          <w:p w:rsidR="00982B32" w:rsidRDefault="00982B32" w:rsidP="0010688A">
            <w:pPr>
              <w:jc w:val="both"/>
              <w:rPr>
                <w:b/>
              </w:rPr>
            </w:pPr>
            <w:r>
              <w:rPr>
                <w:b/>
              </w:rPr>
              <w:t>Rozsah studijního předmětu</w:t>
            </w:r>
          </w:p>
        </w:tc>
        <w:tc>
          <w:tcPr>
            <w:tcW w:w="1701" w:type="dxa"/>
            <w:gridSpan w:val="2"/>
            <w:tcPrChange w:id="4596" w:author="vopatrilova" w:date="2018-11-22T11:03:00Z">
              <w:tcPr>
                <w:tcW w:w="1701" w:type="dxa"/>
                <w:gridSpan w:val="2"/>
              </w:tcPr>
            </w:tcPrChange>
          </w:tcPr>
          <w:p w:rsidR="00982B32" w:rsidRDefault="00982B32" w:rsidP="0010688A">
            <w:pPr>
              <w:jc w:val="both"/>
            </w:pPr>
            <w:r>
              <w:t>12s+24c</w:t>
            </w:r>
          </w:p>
        </w:tc>
        <w:tc>
          <w:tcPr>
            <w:tcW w:w="889" w:type="dxa"/>
            <w:shd w:val="clear" w:color="auto" w:fill="F7CAAC"/>
            <w:tcPrChange w:id="4597" w:author="vopatrilova" w:date="2018-11-22T11:03:00Z">
              <w:tcPr>
                <w:tcW w:w="889" w:type="dxa"/>
                <w:shd w:val="clear" w:color="auto" w:fill="F7CAAC"/>
              </w:tcPr>
            </w:tcPrChange>
          </w:tcPr>
          <w:p w:rsidR="00982B32" w:rsidRDefault="00982B32" w:rsidP="0010688A">
            <w:pPr>
              <w:jc w:val="both"/>
              <w:rPr>
                <w:b/>
              </w:rPr>
            </w:pPr>
            <w:r>
              <w:rPr>
                <w:b/>
              </w:rPr>
              <w:t xml:space="preserve">hod. </w:t>
            </w:r>
          </w:p>
        </w:tc>
        <w:tc>
          <w:tcPr>
            <w:tcW w:w="816" w:type="dxa"/>
            <w:tcPrChange w:id="4598" w:author="vopatrilova" w:date="2018-11-22T11:03:00Z">
              <w:tcPr>
                <w:tcW w:w="816" w:type="dxa"/>
              </w:tcPr>
            </w:tcPrChange>
          </w:tcPr>
          <w:p w:rsidR="00982B32" w:rsidRDefault="00982B32" w:rsidP="0010688A">
            <w:pPr>
              <w:jc w:val="both"/>
            </w:pPr>
          </w:p>
        </w:tc>
        <w:tc>
          <w:tcPr>
            <w:tcW w:w="2156" w:type="dxa"/>
            <w:shd w:val="clear" w:color="auto" w:fill="F7CAAC"/>
            <w:tcPrChange w:id="4599" w:author="vopatrilova" w:date="2018-11-22T11:03:00Z">
              <w:tcPr>
                <w:tcW w:w="2156" w:type="dxa"/>
                <w:shd w:val="clear" w:color="auto" w:fill="F7CAAC"/>
              </w:tcPr>
            </w:tcPrChange>
          </w:tcPr>
          <w:p w:rsidR="00982B32" w:rsidRDefault="00982B32" w:rsidP="0010688A">
            <w:pPr>
              <w:jc w:val="both"/>
              <w:rPr>
                <w:b/>
              </w:rPr>
            </w:pPr>
            <w:r>
              <w:rPr>
                <w:b/>
              </w:rPr>
              <w:t>kreditů</w:t>
            </w:r>
          </w:p>
        </w:tc>
        <w:tc>
          <w:tcPr>
            <w:tcW w:w="1207" w:type="dxa"/>
            <w:gridSpan w:val="2"/>
            <w:tcPrChange w:id="4600" w:author="vopatrilova" w:date="2018-11-22T11:03:00Z">
              <w:tcPr>
                <w:tcW w:w="1207" w:type="dxa"/>
                <w:gridSpan w:val="2"/>
              </w:tcPr>
            </w:tcPrChange>
          </w:tcPr>
          <w:p w:rsidR="00982B32" w:rsidRDefault="00982B32" w:rsidP="0010688A">
            <w:pPr>
              <w:jc w:val="both"/>
            </w:pPr>
            <w:r>
              <w:t>5</w:t>
            </w:r>
          </w:p>
        </w:tc>
      </w:tr>
      <w:tr w:rsidR="00982B32" w:rsidTr="00350441">
        <w:trPr>
          <w:trPrChange w:id="4601" w:author="vopatrilova" w:date="2018-11-22T11:03:00Z">
            <w:trPr>
              <w:wAfter w:w="9855" w:type="dxa"/>
            </w:trPr>
          </w:trPrChange>
        </w:trPr>
        <w:tc>
          <w:tcPr>
            <w:tcW w:w="3086" w:type="dxa"/>
            <w:shd w:val="clear" w:color="auto" w:fill="F7CAAC"/>
            <w:tcPrChange w:id="4602" w:author="vopatrilova" w:date="2018-11-22T11:03:00Z">
              <w:tcPr>
                <w:tcW w:w="3086" w:type="dxa"/>
                <w:shd w:val="clear" w:color="auto" w:fill="F7CAAC"/>
              </w:tcPr>
            </w:tcPrChange>
          </w:tcPr>
          <w:p w:rsidR="00982B32" w:rsidRDefault="00982B32" w:rsidP="0010688A">
            <w:pPr>
              <w:jc w:val="both"/>
              <w:rPr>
                <w:b/>
                <w:sz w:val="22"/>
              </w:rPr>
            </w:pPr>
            <w:r>
              <w:rPr>
                <w:b/>
              </w:rPr>
              <w:t>Prerekvizity, korekvizity, ekvivalence</w:t>
            </w:r>
          </w:p>
        </w:tc>
        <w:tc>
          <w:tcPr>
            <w:tcW w:w="6769" w:type="dxa"/>
            <w:gridSpan w:val="7"/>
            <w:tcPrChange w:id="4603" w:author="vopatrilova" w:date="2018-11-22T11:03:00Z">
              <w:tcPr>
                <w:tcW w:w="6769" w:type="dxa"/>
                <w:gridSpan w:val="7"/>
              </w:tcPr>
            </w:tcPrChange>
          </w:tcPr>
          <w:p w:rsidR="00982B32" w:rsidRDefault="00982B32" w:rsidP="0010688A">
            <w:pPr>
              <w:jc w:val="both"/>
            </w:pPr>
            <w:r>
              <w:t>nejsou</w:t>
            </w:r>
          </w:p>
        </w:tc>
      </w:tr>
      <w:tr w:rsidR="00982B32" w:rsidTr="00350441">
        <w:trPr>
          <w:trPrChange w:id="4604" w:author="vopatrilova" w:date="2018-11-22T11:03:00Z">
            <w:trPr>
              <w:wAfter w:w="9855" w:type="dxa"/>
            </w:trPr>
          </w:trPrChange>
        </w:trPr>
        <w:tc>
          <w:tcPr>
            <w:tcW w:w="3086" w:type="dxa"/>
            <w:shd w:val="clear" w:color="auto" w:fill="F7CAAC"/>
            <w:tcPrChange w:id="4605" w:author="vopatrilova" w:date="2018-11-22T11:03:00Z">
              <w:tcPr>
                <w:tcW w:w="3086" w:type="dxa"/>
                <w:shd w:val="clear" w:color="auto" w:fill="F7CAAC"/>
              </w:tcPr>
            </w:tcPrChange>
          </w:tcPr>
          <w:p w:rsidR="00982B32" w:rsidRDefault="00982B32" w:rsidP="0010688A">
            <w:pPr>
              <w:jc w:val="both"/>
              <w:rPr>
                <w:b/>
              </w:rPr>
            </w:pPr>
            <w:r>
              <w:rPr>
                <w:b/>
              </w:rPr>
              <w:t>Způsob ověření studijních výsledků</w:t>
            </w:r>
          </w:p>
        </w:tc>
        <w:tc>
          <w:tcPr>
            <w:tcW w:w="3406" w:type="dxa"/>
            <w:gridSpan w:val="4"/>
            <w:tcPrChange w:id="4606" w:author="vopatrilova" w:date="2018-11-22T11:03:00Z">
              <w:tcPr>
                <w:tcW w:w="3406" w:type="dxa"/>
                <w:gridSpan w:val="4"/>
              </w:tcPr>
            </w:tcPrChange>
          </w:tcPr>
          <w:p w:rsidR="00982B32" w:rsidRDefault="00982B32" w:rsidP="0010688A">
            <w:pPr>
              <w:jc w:val="both"/>
            </w:pPr>
            <w:r>
              <w:t>Klasifikovaný zápočet</w:t>
            </w:r>
          </w:p>
        </w:tc>
        <w:tc>
          <w:tcPr>
            <w:tcW w:w="2156" w:type="dxa"/>
            <w:shd w:val="clear" w:color="auto" w:fill="F7CAAC"/>
            <w:tcPrChange w:id="4607" w:author="vopatrilova" w:date="2018-11-22T11:03:00Z">
              <w:tcPr>
                <w:tcW w:w="2156" w:type="dxa"/>
                <w:shd w:val="clear" w:color="auto" w:fill="F7CAAC"/>
              </w:tcPr>
            </w:tcPrChange>
          </w:tcPr>
          <w:p w:rsidR="00982B32" w:rsidRDefault="00982B32" w:rsidP="0010688A">
            <w:pPr>
              <w:jc w:val="both"/>
              <w:rPr>
                <w:b/>
              </w:rPr>
            </w:pPr>
            <w:r>
              <w:rPr>
                <w:b/>
              </w:rPr>
              <w:t>Forma výuky</w:t>
            </w:r>
          </w:p>
        </w:tc>
        <w:tc>
          <w:tcPr>
            <w:tcW w:w="1207" w:type="dxa"/>
            <w:gridSpan w:val="2"/>
            <w:tcPrChange w:id="4608" w:author="vopatrilova" w:date="2018-11-22T11:03:00Z">
              <w:tcPr>
                <w:tcW w:w="1207" w:type="dxa"/>
                <w:gridSpan w:val="2"/>
              </w:tcPr>
            </w:tcPrChange>
          </w:tcPr>
          <w:p w:rsidR="00982B32" w:rsidRDefault="00982B32" w:rsidP="0010688A">
            <w:pPr>
              <w:jc w:val="both"/>
            </w:pPr>
            <w:r>
              <w:t>Seminář, cvičení</w:t>
            </w:r>
          </w:p>
        </w:tc>
      </w:tr>
      <w:tr w:rsidR="00982B32" w:rsidTr="00350441">
        <w:trPr>
          <w:trPrChange w:id="4609" w:author="vopatrilova" w:date="2018-11-22T11:03:00Z">
            <w:trPr>
              <w:wAfter w:w="9855" w:type="dxa"/>
            </w:trPr>
          </w:trPrChange>
        </w:trPr>
        <w:tc>
          <w:tcPr>
            <w:tcW w:w="3086" w:type="dxa"/>
            <w:shd w:val="clear" w:color="auto" w:fill="F7CAAC"/>
            <w:tcPrChange w:id="4610" w:author="vopatrilova" w:date="2018-11-22T11:03:00Z">
              <w:tcPr>
                <w:tcW w:w="3086" w:type="dxa"/>
                <w:shd w:val="clear" w:color="auto" w:fill="F7CAAC"/>
              </w:tcPr>
            </w:tcPrChange>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Change w:id="4611" w:author="vopatrilova" w:date="2018-11-22T11:03:00Z">
              <w:tcPr>
                <w:tcW w:w="6769" w:type="dxa"/>
                <w:gridSpan w:val="7"/>
                <w:tcBorders>
                  <w:bottom w:val="nil"/>
                </w:tcBorders>
              </w:tcPr>
            </w:tcPrChange>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Vypracování závěrečného semestrálního praktického projektu a jeho úspěšná obhajoba.</w:t>
            </w:r>
          </w:p>
        </w:tc>
      </w:tr>
      <w:tr w:rsidR="00982B32" w:rsidTr="00350441">
        <w:trPr>
          <w:trHeight w:val="70"/>
          <w:trPrChange w:id="4612" w:author="vopatrilova" w:date="2018-11-22T11:03:00Z">
            <w:trPr>
              <w:wAfter w:w="9855" w:type="dxa"/>
              <w:trHeight w:val="554"/>
            </w:trPr>
          </w:trPrChange>
        </w:trPr>
        <w:tc>
          <w:tcPr>
            <w:tcW w:w="9855" w:type="dxa"/>
            <w:gridSpan w:val="8"/>
            <w:tcBorders>
              <w:top w:val="nil"/>
            </w:tcBorders>
            <w:tcPrChange w:id="4613" w:author="vopatrilova" w:date="2018-11-22T11:03:00Z">
              <w:tcPr>
                <w:tcW w:w="9855" w:type="dxa"/>
                <w:gridSpan w:val="8"/>
                <w:tcBorders>
                  <w:top w:val="nil"/>
                </w:tcBorders>
              </w:tcPr>
            </w:tcPrChange>
          </w:tcPr>
          <w:p w:rsidR="00982B32" w:rsidRDefault="00982B32" w:rsidP="0010688A">
            <w:pPr>
              <w:jc w:val="both"/>
            </w:pPr>
          </w:p>
        </w:tc>
      </w:tr>
      <w:tr w:rsidR="00982B32" w:rsidTr="00350441">
        <w:trPr>
          <w:trHeight w:val="197"/>
          <w:trPrChange w:id="4614" w:author="vopatrilova" w:date="2018-11-22T11:03:00Z">
            <w:trPr>
              <w:wAfter w:w="9855" w:type="dxa"/>
              <w:trHeight w:val="197"/>
            </w:trPr>
          </w:trPrChange>
        </w:trPr>
        <w:tc>
          <w:tcPr>
            <w:tcW w:w="3086" w:type="dxa"/>
            <w:tcBorders>
              <w:top w:val="nil"/>
            </w:tcBorders>
            <w:shd w:val="clear" w:color="auto" w:fill="F7CAAC"/>
            <w:tcPrChange w:id="4615" w:author="vopatrilova" w:date="2018-11-22T11:03:00Z">
              <w:tcPr>
                <w:tcW w:w="3086" w:type="dxa"/>
                <w:tcBorders>
                  <w:top w:val="nil"/>
                </w:tcBorders>
                <w:shd w:val="clear" w:color="auto" w:fill="F7CAAC"/>
              </w:tcPr>
            </w:tcPrChange>
          </w:tcPr>
          <w:p w:rsidR="00982B32" w:rsidRDefault="00982B32" w:rsidP="0010688A">
            <w:pPr>
              <w:jc w:val="both"/>
              <w:rPr>
                <w:b/>
              </w:rPr>
            </w:pPr>
            <w:r>
              <w:rPr>
                <w:b/>
              </w:rPr>
              <w:t>Garant předmětu</w:t>
            </w:r>
          </w:p>
        </w:tc>
        <w:tc>
          <w:tcPr>
            <w:tcW w:w="6769" w:type="dxa"/>
            <w:gridSpan w:val="7"/>
            <w:tcBorders>
              <w:top w:val="nil"/>
            </w:tcBorders>
            <w:tcPrChange w:id="4616" w:author="vopatrilova" w:date="2018-11-22T11:03:00Z">
              <w:tcPr>
                <w:tcW w:w="6769" w:type="dxa"/>
                <w:gridSpan w:val="7"/>
                <w:tcBorders>
                  <w:top w:val="nil"/>
                </w:tcBorders>
              </w:tcPr>
            </w:tcPrChange>
          </w:tcPr>
          <w:p w:rsidR="00982B32" w:rsidRDefault="00982B32" w:rsidP="0010688A">
            <w:pPr>
              <w:jc w:val="both"/>
            </w:pPr>
            <w:r>
              <w:t>Ing. Radek Vala, Ph.D.</w:t>
            </w:r>
          </w:p>
        </w:tc>
      </w:tr>
      <w:tr w:rsidR="00982B32" w:rsidTr="00350441">
        <w:trPr>
          <w:trHeight w:val="243"/>
          <w:trPrChange w:id="4617" w:author="vopatrilova" w:date="2018-11-22T11:03:00Z">
            <w:trPr>
              <w:wAfter w:w="9855" w:type="dxa"/>
              <w:trHeight w:val="243"/>
            </w:trPr>
          </w:trPrChange>
        </w:trPr>
        <w:tc>
          <w:tcPr>
            <w:tcW w:w="3086" w:type="dxa"/>
            <w:tcBorders>
              <w:top w:val="nil"/>
            </w:tcBorders>
            <w:shd w:val="clear" w:color="auto" w:fill="F7CAAC"/>
            <w:tcPrChange w:id="4618" w:author="vopatrilova" w:date="2018-11-22T11:03:00Z">
              <w:tcPr>
                <w:tcW w:w="3086" w:type="dxa"/>
                <w:tcBorders>
                  <w:top w:val="nil"/>
                </w:tcBorders>
                <w:shd w:val="clear" w:color="auto" w:fill="F7CAAC"/>
              </w:tcPr>
            </w:tcPrChange>
          </w:tcPr>
          <w:p w:rsidR="00982B32" w:rsidRDefault="00982B32" w:rsidP="0010688A">
            <w:pPr>
              <w:jc w:val="both"/>
              <w:rPr>
                <w:b/>
              </w:rPr>
            </w:pPr>
            <w:r>
              <w:rPr>
                <w:b/>
              </w:rPr>
              <w:t>Zapojení garanta do výuky předmětu</w:t>
            </w:r>
          </w:p>
        </w:tc>
        <w:tc>
          <w:tcPr>
            <w:tcW w:w="6769" w:type="dxa"/>
            <w:gridSpan w:val="7"/>
            <w:tcBorders>
              <w:top w:val="nil"/>
            </w:tcBorders>
            <w:tcPrChange w:id="4619" w:author="vopatrilova" w:date="2018-11-22T11:03:00Z">
              <w:tcPr>
                <w:tcW w:w="6769" w:type="dxa"/>
                <w:gridSpan w:val="7"/>
                <w:tcBorders>
                  <w:top w:val="nil"/>
                </w:tcBorders>
              </w:tcPr>
            </w:tcPrChange>
          </w:tcPr>
          <w:p w:rsidR="00982B32" w:rsidRDefault="00982B32" w:rsidP="0010688A">
            <w:pPr>
              <w:jc w:val="both"/>
            </w:pPr>
            <w:r>
              <w:t>Metodicky, vede semináře a cvičení</w:t>
            </w:r>
          </w:p>
        </w:tc>
      </w:tr>
      <w:tr w:rsidR="00982B32" w:rsidTr="00350441">
        <w:trPr>
          <w:trPrChange w:id="4620" w:author="vopatrilova" w:date="2018-11-22T11:03:00Z">
            <w:trPr>
              <w:wAfter w:w="9855" w:type="dxa"/>
            </w:trPr>
          </w:trPrChange>
        </w:trPr>
        <w:tc>
          <w:tcPr>
            <w:tcW w:w="3086" w:type="dxa"/>
            <w:shd w:val="clear" w:color="auto" w:fill="F7CAAC"/>
            <w:tcPrChange w:id="4621" w:author="vopatrilova" w:date="2018-11-22T11:03:00Z">
              <w:tcPr>
                <w:tcW w:w="3086" w:type="dxa"/>
                <w:shd w:val="clear" w:color="auto" w:fill="F7CAAC"/>
              </w:tcPr>
            </w:tcPrChange>
          </w:tcPr>
          <w:p w:rsidR="00982B32" w:rsidRDefault="00982B32" w:rsidP="0010688A">
            <w:pPr>
              <w:jc w:val="both"/>
              <w:rPr>
                <w:b/>
              </w:rPr>
            </w:pPr>
            <w:r>
              <w:rPr>
                <w:b/>
              </w:rPr>
              <w:t>Vyučující</w:t>
            </w:r>
          </w:p>
        </w:tc>
        <w:tc>
          <w:tcPr>
            <w:tcW w:w="6769" w:type="dxa"/>
            <w:gridSpan w:val="7"/>
            <w:tcBorders>
              <w:bottom w:val="nil"/>
            </w:tcBorders>
            <w:tcPrChange w:id="4622" w:author="vopatrilova" w:date="2018-11-22T11:03:00Z">
              <w:tcPr>
                <w:tcW w:w="6769" w:type="dxa"/>
                <w:gridSpan w:val="7"/>
                <w:tcBorders>
                  <w:bottom w:val="nil"/>
                </w:tcBorders>
              </w:tcPr>
            </w:tcPrChange>
          </w:tcPr>
          <w:p w:rsidR="00982B32" w:rsidRDefault="00982B32" w:rsidP="0010688A">
            <w:pPr>
              <w:jc w:val="both"/>
            </w:pPr>
            <w:r>
              <w:t>Ing. Radek Vala, Ph.D. (semináře 100%)</w:t>
            </w:r>
          </w:p>
        </w:tc>
      </w:tr>
      <w:tr w:rsidR="00982B32" w:rsidTr="00350441">
        <w:trPr>
          <w:trHeight w:val="226"/>
          <w:trPrChange w:id="4623" w:author="vopatrilova" w:date="2018-11-22T11:03:00Z">
            <w:trPr>
              <w:wAfter w:w="9855" w:type="dxa"/>
              <w:trHeight w:val="226"/>
            </w:trPr>
          </w:trPrChange>
        </w:trPr>
        <w:tc>
          <w:tcPr>
            <w:tcW w:w="9855" w:type="dxa"/>
            <w:gridSpan w:val="8"/>
            <w:tcBorders>
              <w:top w:val="nil"/>
            </w:tcBorders>
            <w:tcPrChange w:id="4624" w:author="vopatrilova" w:date="2018-11-22T11:03:00Z">
              <w:tcPr>
                <w:tcW w:w="9855" w:type="dxa"/>
                <w:gridSpan w:val="8"/>
                <w:tcBorders>
                  <w:top w:val="nil"/>
                </w:tcBorders>
              </w:tcPr>
            </w:tcPrChange>
          </w:tcPr>
          <w:p w:rsidR="00982B32" w:rsidRDefault="00982B32" w:rsidP="0010688A">
            <w:pPr>
              <w:jc w:val="both"/>
            </w:pPr>
          </w:p>
        </w:tc>
      </w:tr>
      <w:tr w:rsidR="00982B32" w:rsidTr="00350441">
        <w:trPr>
          <w:trPrChange w:id="4625" w:author="vopatrilova" w:date="2018-11-22T11:03:00Z">
            <w:trPr>
              <w:wAfter w:w="9855" w:type="dxa"/>
            </w:trPr>
          </w:trPrChange>
        </w:trPr>
        <w:tc>
          <w:tcPr>
            <w:tcW w:w="3086" w:type="dxa"/>
            <w:shd w:val="clear" w:color="auto" w:fill="F7CAAC"/>
            <w:tcPrChange w:id="4626" w:author="vopatrilova" w:date="2018-11-22T11:03:00Z">
              <w:tcPr>
                <w:tcW w:w="3086" w:type="dxa"/>
                <w:shd w:val="clear" w:color="auto" w:fill="F7CAAC"/>
              </w:tcPr>
            </w:tcPrChange>
          </w:tcPr>
          <w:p w:rsidR="00982B32" w:rsidRDefault="00982B32" w:rsidP="0010688A">
            <w:pPr>
              <w:jc w:val="both"/>
              <w:rPr>
                <w:b/>
              </w:rPr>
            </w:pPr>
            <w:r>
              <w:rPr>
                <w:b/>
              </w:rPr>
              <w:t>Stručná anotace předmětu</w:t>
            </w:r>
          </w:p>
        </w:tc>
        <w:tc>
          <w:tcPr>
            <w:tcW w:w="6769" w:type="dxa"/>
            <w:gridSpan w:val="7"/>
            <w:tcBorders>
              <w:bottom w:val="nil"/>
            </w:tcBorders>
            <w:tcPrChange w:id="4627" w:author="vopatrilova" w:date="2018-11-22T11:03:00Z">
              <w:tcPr>
                <w:tcW w:w="6769" w:type="dxa"/>
                <w:gridSpan w:val="7"/>
                <w:tcBorders>
                  <w:bottom w:val="nil"/>
                </w:tcBorders>
              </w:tcPr>
            </w:tcPrChange>
          </w:tcPr>
          <w:p w:rsidR="00982B32" w:rsidRDefault="00982B32" w:rsidP="0010688A">
            <w:pPr>
              <w:jc w:val="both"/>
            </w:pPr>
          </w:p>
        </w:tc>
      </w:tr>
      <w:tr w:rsidR="00982B32" w:rsidTr="00350441">
        <w:trPr>
          <w:trHeight w:val="3938"/>
          <w:trPrChange w:id="4628" w:author="vopatrilova" w:date="2018-11-22T11:03:00Z">
            <w:trPr>
              <w:wAfter w:w="9855" w:type="dxa"/>
              <w:trHeight w:val="3938"/>
            </w:trPr>
          </w:trPrChange>
        </w:trPr>
        <w:tc>
          <w:tcPr>
            <w:tcW w:w="9855" w:type="dxa"/>
            <w:gridSpan w:val="8"/>
            <w:tcBorders>
              <w:top w:val="nil"/>
              <w:bottom w:val="single" w:sz="12" w:space="0" w:color="auto"/>
            </w:tcBorders>
            <w:tcPrChange w:id="4629" w:author="vopatrilova" w:date="2018-11-22T11:03:00Z">
              <w:tcPr>
                <w:tcW w:w="9855" w:type="dxa"/>
                <w:gridSpan w:val="8"/>
                <w:tcBorders>
                  <w:top w:val="nil"/>
                  <w:bottom w:val="single" w:sz="12" w:space="0" w:color="auto"/>
                </w:tcBorders>
              </w:tcPr>
            </w:tcPrChange>
          </w:tcPr>
          <w:p w:rsidR="00982B32" w:rsidRDefault="00982B32" w:rsidP="0010688A">
            <w:r>
              <w:rPr>
                <w:color w:val="000000"/>
                <w:u w:color="000000"/>
              </w:rPr>
              <w:t xml:space="preserve">Student získá znalosti potřebné pro pochopení a zvládnutí základů programování mobilních aplikací pro různé mobilní platformy. Studenti projdou úvodem do světa předních mobilních platforem, seznámí se s životním cyklem mobilní aplikace a jednotlivými vývojářskými nástroji. V rámci výuky se dále budou aktivně věnovat základním oblastem vývoje, jako jsou webové hybridní a nativní mobilní aplikace. </w:t>
            </w:r>
          </w:p>
          <w:p w:rsidR="00982B32" w:rsidRDefault="00982B32" w:rsidP="0010688A">
            <w:r>
              <w:rPr>
                <w:color w:val="000000"/>
                <w:u w:color="000000"/>
              </w:rPr>
              <w:t>Témata:</w:t>
            </w:r>
          </w:p>
          <w:p w:rsidR="00982B32" w:rsidRDefault="00982B32" w:rsidP="009E3383">
            <w:pPr>
              <w:numPr>
                <w:ilvl w:val="0"/>
                <w:numId w:val="36"/>
              </w:numPr>
              <w:pBdr>
                <w:top w:val="nil"/>
                <w:left w:val="nil"/>
                <w:bottom w:val="nil"/>
                <w:right w:val="nil"/>
                <w:between w:val="nil"/>
                <w:bar w:val="nil"/>
              </w:pBdr>
              <w:suppressAutoHyphens/>
            </w:pPr>
            <w:r>
              <w:rPr>
                <w:color w:val="000000"/>
                <w:u w:color="000000"/>
              </w:rPr>
              <w:t>Úvod do mobilních platforem (Android, iOS, Windows Phone)</w:t>
            </w:r>
            <w:r w:rsidR="009E3383">
              <w:rPr>
                <w:color w:val="000000"/>
                <w:u w:color="000000"/>
              </w:rPr>
              <w:t xml:space="preserve">. </w:t>
            </w:r>
            <w:r w:rsidRPr="009E3383">
              <w:rPr>
                <w:color w:val="000000"/>
                <w:u w:color="000000"/>
              </w:rPr>
              <w:t>Metody vývoje mobilních aplikací</w:t>
            </w:r>
          </w:p>
          <w:p w:rsidR="00982B32" w:rsidRDefault="00982B32" w:rsidP="0010688A">
            <w:pPr>
              <w:numPr>
                <w:ilvl w:val="0"/>
                <w:numId w:val="36"/>
              </w:numPr>
              <w:pBdr>
                <w:top w:val="nil"/>
                <w:left w:val="nil"/>
                <w:bottom w:val="nil"/>
                <w:right w:val="nil"/>
                <w:between w:val="nil"/>
                <w:bar w:val="nil"/>
              </w:pBdr>
              <w:suppressAutoHyphens/>
            </w:pPr>
            <w:r>
              <w:rPr>
                <w:color w:val="000000"/>
                <w:u w:color="000000"/>
              </w:rPr>
              <w:t>Vývojářské nástroje</w:t>
            </w:r>
          </w:p>
          <w:p w:rsidR="00982B32" w:rsidRDefault="00982B32" w:rsidP="0010688A">
            <w:pPr>
              <w:numPr>
                <w:ilvl w:val="0"/>
                <w:numId w:val="36"/>
              </w:numPr>
              <w:pBdr>
                <w:top w:val="nil"/>
                <w:left w:val="nil"/>
                <w:bottom w:val="nil"/>
                <w:right w:val="nil"/>
                <w:between w:val="nil"/>
                <w:bar w:val="nil"/>
              </w:pBdr>
              <w:suppressAutoHyphens/>
            </w:pPr>
            <w:r>
              <w:rPr>
                <w:color w:val="000000"/>
                <w:u w:color="000000"/>
              </w:rPr>
              <w:t>Nativní SDK</w:t>
            </w:r>
          </w:p>
          <w:p w:rsidR="00982B32" w:rsidRDefault="00982B32" w:rsidP="0010688A">
            <w:pPr>
              <w:numPr>
                <w:ilvl w:val="0"/>
                <w:numId w:val="36"/>
              </w:numPr>
              <w:pBdr>
                <w:top w:val="nil"/>
                <w:left w:val="nil"/>
                <w:bottom w:val="nil"/>
                <w:right w:val="nil"/>
                <w:between w:val="nil"/>
                <w:bar w:val="nil"/>
              </w:pBdr>
              <w:suppressAutoHyphens/>
            </w:pPr>
            <w:r>
              <w:rPr>
                <w:color w:val="000000"/>
                <w:u w:color="000000"/>
              </w:rPr>
              <w:t>Vývoj hybridních aplikací.</w:t>
            </w:r>
          </w:p>
          <w:p w:rsidR="00982B32" w:rsidRDefault="00982B32" w:rsidP="0010688A">
            <w:pPr>
              <w:numPr>
                <w:ilvl w:val="0"/>
                <w:numId w:val="36"/>
              </w:numPr>
              <w:pBdr>
                <w:top w:val="nil"/>
                <w:left w:val="nil"/>
                <w:bottom w:val="nil"/>
                <w:right w:val="nil"/>
                <w:between w:val="nil"/>
                <w:bar w:val="nil"/>
              </w:pBdr>
              <w:suppressAutoHyphens/>
            </w:pPr>
            <w:r>
              <w:rPr>
                <w:color w:val="000000"/>
                <w:u w:color="000000"/>
              </w:rPr>
              <w:t>Technologie Apache Cordova/Phonegap.</w:t>
            </w:r>
          </w:p>
          <w:p w:rsidR="00982B32" w:rsidRDefault="00982B32" w:rsidP="0010688A">
            <w:pPr>
              <w:numPr>
                <w:ilvl w:val="0"/>
                <w:numId w:val="36"/>
              </w:numPr>
              <w:pBdr>
                <w:top w:val="nil"/>
                <w:left w:val="nil"/>
                <w:bottom w:val="nil"/>
                <w:right w:val="nil"/>
                <w:between w:val="nil"/>
                <w:bar w:val="nil"/>
              </w:pBdr>
              <w:suppressAutoHyphens/>
            </w:pPr>
            <w:r>
              <w:rPr>
                <w:color w:val="000000"/>
                <w:u w:color="000000"/>
              </w:rPr>
              <w:t>JS Frameworky pro vývoj mobilních aplikací.</w:t>
            </w:r>
          </w:p>
          <w:p w:rsidR="00982B32" w:rsidRDefault="00982B32" w:rsidP="0010688A">
            <w:pPr>
              <w:numPr>
                <w:ilvl w:val="0"/>
                <w:numId w:val="36"/>
              </w:numPr>
              <w:pBdr>
                <w:top w:val="nil"/>
                <w:left w:val="nil"/>
                <w:bottom w:val="nil"/>
                <w:right w:val="nil"/>
                <w:between w:val="nil"/>
                <w:bar w:val="nil"/>
              </w:pBdr>
              <w:suppressAutoHyphens/>
            </w:pPr>
            <w:r>
              <w:rPr>
                <w:color w:val="000000"/>
                <w:u w:color="000000"/>
              </w:rPr>
              <w:t>Apache Cordova/Phonegap pluginy.</w:t>
            </w:r>
          </w:p>
          <w:p w:rsidR="00982B32" w:rsidRDefault="00982B32" w:rsidP="0010688A">
            <w:pPr>
              <w:numPr>
                <w:ilvl w:val="0"/>
                <w:numId w:val="36"/>
              </w:numPr>
              <w:pBdr>
                <w:top w:val="nil"/>
                <w:left w:val="nil"/>
                <w:bottom w:val="nil"/>
                <w:right w:val="nil"/>
                <w:between w:val="nil"/>
                <w:bar w:val="nil"/>
              </w:pBdr>
              <w:suppressAutoHyphens/>
            </w:pPr>
            <w:r>
              <w:rPr>
                <w:color w:val="000000"/>
                <w:u w:color="000000"/>
              </w:rPr>
              <w:t>Programování hybridní mobilní aplikace pomocí Apache Cordova</w:t>
            </w:r>
          </w:p>
          <w:p w:rsidR="00982B32" w:rsidRDefault="009E3383" w:rsidP="0010688A">
            <w:pPr>
              <w:numPr>
                <w:ilvl w:val="0"/>
                <w:numId w:val="36"/>
              </w:numPr>
              <w:pBdr>
                <w:top w:val="nil"/>
                <w:left w:val="nil"/>
                <w:bottom w:val="nil"/>
                <w:right w:val="nil"/>
                <w:between w:val="nil"/>
                <w:bar w:val="nil"/>
              </w:pBdr>
              <w:suppressAutoHyphens/>
            </w:pPr>
            <w:r>
              <w:rPr>
                <w:color w:val="000000"/>
                <w:u w:color="000000"/>
              </w:rPr>
              <w:t>Vývoj n</w:t>
            </w:r>
            <w:r w:rsidR="00982B32">
              <w:rPr>
                <w:color w:val="000000"/>
                <w:u w:color="000000"/>
              </w:rPr>
              <w:t>ativní</w:t>
            </w:r>
            <w:r>
              <w:rPr>
                <w:color w:val="000000"/>
                <w:u w:color="000000"/>
              </w:rPr>
              <w:t>ch aplikací</w:t>
            </w:r>
            <w:r w:rsidR="00982B32">
              <w:rPr>
                <w:color w:val="000000"/>
                <w:u w:color="000000"/>
              </w:rPr>
              <w:t xml:space="preserve"> pro Android (Java)</w:t>
            </w:r>
          </w:p>
          <w:p w:rsidR="00982B32" w:rsidRDefault="00982B32" w:rsidP="0010688A">
            <w:pPr>
              <w:numPr>
                <w:ilvl w:val="0"/>
                <w:numId w:val="36"/>
              </w:numPr>
              <w:pBdr>
                <w:top w:val="nil"/>
                <w:left w:val="nil"/>
                <w:bottom w:val="nil"/>
                <w:right w:val="nil"/>
                <w:between w:val="nil"/>
                <w:bar w:val="nil"/>
              </w:pBdr>
              <w:suppressAutoHyphens/>
            </w:pPr>
            <w:r>
              <w:rPr>
                <w:color w:val="000000"/>
                <w:u w:color="000000"/>
              </w:rPr>
              <w:t>Programování reálné aplikace pro Android</w:t>
            </w:r>
          </w:p>
          <w:p w:rsidR="00982B32" w:rsidRDefault="00982B32" w:rsidP="0010688A">
            <w:pPr>
              <w:numPr>
                <w:ilvl w:val="0"/>
                <w:numId w:val="36"/>
              </w:numPr>
              <w:pBdr>
                <w:top w:val="nil"/>
                <w:left w:val="nil"/>
                <w:bottom w:val="nil"/>
                <w:right w:val="nil"/>
                <w:between w:val="nil"/>
                <w:bar w:val="nil"/>
              </w:pBdr>
              <w:suppressAutoHyphens/>
            </w:pPr>
            <w:r>
              <w:rPr>
                <w:color w:val="000000"/>
                <w:u w:color="000000"/>
              </w:rPr>
              <w:t>Nativní vývoj pro iOS (Objective-C).</w:t>
            </w:r>
          </w:p>
          <w:p w:rsidR="00982B32" w:rsidRDefault="00982B32" w:rsidP="0010688A">
            <w:pPr>
              <w:numPr>
                <w:ilvl w:val="0"/>
                <w:numId w:val="36"/>
              </w:numPr>
              <w:pBdr>
                <w:top w:val="nil"/>
                <w:left w:val="nil"/>
                <w:bottom w:val="nil"/>
                <w:right w:val="nil"/>
                <w:between w:val="nil"/>
                <w:bar w:val="nil"/>
              </w:pBdr>
              <w:suppressAutoHyphens/>
            </w:pPr>
            <w:r w:rsidRPr="00257E5F">
              <w:rPr>
                <w:color w:val="000000"/>
                <w:u w:color="000000"/>
              </w:rPr>
              <w:t>Programování reálné aplikace pro iOS</w:t>
            </w:r>
          </w:p>
        </w:tc>
      </w:tr>
      <w:tr w:rsidR="00982B32" w:rsidTr="00350441">
        <w:trPr>
          <w:trHeight w:val="265"/>
          <w:trPrChange w:id="4630" w:author="vopatrilova" w:date="2018-11-22T11:03:00Z">
            <w:trPr>
              <w:wAfter w:w="9855" w:type="dxa"/>
              <w:trHeight w:val="265"/>
            </w:trPr>
          </w:trPrChange>
        </w:trPr>
        <w:tc>
          <w:tcPr>
            <w:tcW w:w="3653" w:type="dxa"/>
            <w:gridSpan w:val="2"/>
            <w:tcBorders>
              <w:top w:val="nil"/>
            </w:tcBorders>
            <w:shd w:val="clear" w:color="auto" w:fill="F7CAAC"/>
            <w:tcPrChange w:id="4631" w:author="vopatrilova" w:date="2018-11-22T11:03:00Z">
              <w:tcPr>
                <w:tcW w:w="3653" w:type="dxa"/>
                <w:gridSpan w:val="2"/>
                <w:tcBorders>
                  <w:top w:val="nil"/>
                </w:tcBorders>
                <w:shd w:val="clear" w:color="auto" w:fill="F7CAAC"/>
              </w:tcPr>
            </w:tcPrChange>
          </w:tcPr>
          <w:p w:rsidR="00982B32" w:rsidRDefault="00982B32" w:rsidP="0010688A">
            <w:pPr>
              <w:jc w:val="both"/>
            </w:pPr>
            <w:r>
              <w:rPr>
                <w:b/>
              </w:rPr>
              <w:t>Studijní literatura a studijní pomůcky</w:t>
            </w:r>
          </w:p>
        </w:tc>
        <w:tc>
          <w:tcPr>
            <w:tcW w:w="6202" w:type="dxa"/>
            <w:gridSpan w:val="6"/>
            <w:tcBorders>
              <w:top w:val="nil"/>
              <w:bottom w:val="nil"/>
            </w:tcBorders>
            <w:tcPrChange w:id="4632" w:author="vopatrilova" w:date="2018-11-22T11:03:00Z">
              <w:tcPr>
                <w:tcW w:w="6202" w:type="dxa"/>
                <w:gridSpan w:val="6"/>
                <w:tcBorders>
                  <w:top w:val="nil"/>
                  <w:bottom w:val="nil"/>
                </w:tcBorders>
              </w:tcPr>
            </w:tcPrChange>
          </w:tcPr>
          <w:p w:rsidR="00982B32" w:rsidRDefault="00982B32" w:rsidP="0010688A">
            <w:pPr>
              <w:jc w:val="both"/>
            </w:pPr>
          </w:p>
        </w:tc>
      </w:tr>
      <w:tr w:rsidR="00982B32" w:rsidTr="00350441">
        <w:trPr>
          <w:trHeight w:val="1497"/>
          <w:trPrChange w:id="4633" w:author="vopatrilova" w:date="2018-11-22T11:03:00Z">
            <w:trPr>
              <w:wAfter w:w="9855" w:type="dxa"/>
              <w:trHeight w:val="1497"/>
            </w:trPr>
          </w:trPrChange>
        </w:trPr>
        <w:tc>
          <w:tcPr>
            <w:tcW w:w="9855" w:type="dxa"/>
            <w:gridSpan w:val="8"/>
            <w:tcBorders>
              <w:top w:val="nil"/>
            </w:tcBorders>
            <w:tcPrChange w:id="4634" w:author="vopatrilova" w:date="2018-11-22T11:03:00Z">
              <w:tcPr>
                <w:tcW w:w="9855" w:type="dxa"/>
                <w:gridSpan w:val="8"/>
                <w:tcBorders>
                  <w:top w:val="nil"/>
                </w:tcBorders>
              </w:tcPr>
            </w:tcPrChange>
          </w:tcPr>
          <w:p w:rsidR="00982B32" w:rsidRPr="00777998" w:rsidRDefault="00982B32" w:rsidP="0010688A">
            <w:pPr>
              <w:rPr>
                <w:b/>
              </w:rPr>
            </w:pPr>
            <w:r w:rsidRPr="00777998">
              <w:rPr>
                <w:b/>
              </w:rPr>
              <w:t>Základní literatura:</w:t>
            </w:r>
          </w:p>
          <w:p w:rsidR="00982B32" w:rsidRPr="00777998" w:rsidRDefault="00982B32" w:rsidP="0010688A">
            <w:r w:rsidRPr="00777998">
              <w:t>ATANASOV, E</w:t>
            </w:r>
            <w:del w:id="4635" w:author="Jiří Vojtěšek" w:date="2018-11-22T22:54:00Z">
              <w:r w:rsidRPr="00777998" w:rsidDel="00442D03">
                <w:delText>mil</w:delText>
              </w:r>
            </w:del>
            <w:r w:rsidRPr="00777998">
              <w:t>. </w:t>
            </w:r>
            <w:r w:rsidRPr="00777998">
              <w:rPr>
                <w:i/>
              </w:rPr>
              <w:t>Learn Swift by Building Applications: Explore Swift programming through iOS app development.</w:t>
            </w:r>
            <w:r w:rsidRPr="00777998">
              <w:t xml:space="preserve"> Packt Publishing, 2018. ISBN 1786466015.</w:t>
            </w:r>
          </w:p>
          <w:p w:rsidR="00982B32" w:rsidRPr="00777998" w:rsidRDefault="00982B32" w:rsidP="0010688A">
            <w:r w:rsidRPr="00777998">
              <w:t>LACKO, Ľ</w:t>
            </w:r>
            <w:del w:id="4636" w:author="Jiří Vojtěšek" w:date="2018-11-22T22:54:00Z">
              <w:r w:rsidRPr="00777998" w:rsidDel="00442D03">
                <w:delText>uboslav</w:delText>
              </w:r>
            </w:del>
            <w:r w:rsidRPr="00777998">
              <w:t>. </w:t>
            </w:r>
            <w:r w:rsidRPr="00777998">
              <w:rPr>
                <w:i/>
              </w:rPr>
              <w:t>Vývoj aplikací pro Android</w:t>
            </w:r>
            <w:r w:rsidRPr="00777998">
              <w:t>. Brno: Computer Press, 2015. ISBN 978-80-251-4347-6.</w:t>
            </w:r>
          </w:p>
          <w:p w:rsidR="00982B32" w:rsidRPr="00777998" w:rsidRDefault="00982B32" w:rsidP="0010688A">
            <w:r w:rsidRPr="00777998">
              <w:t xml:space="preserve">THE APACHE SOFTWARE FOUNDATION. </w:t>
            </w:r>
            <w:r w:rsidRPr="00777998">
              <w:rPr>
                <w:i/>
              </w:rPr>
              <w:t>Apache Cordova</w:t>
            </w:r>
            <w:r w:rsidRPr="00777998">
              <w:t xml:space="preserve"> [online]. 2018 [cit. 2018-07-02]. Dostupné z: https://cordova.apache.org</w:t>
            </w:r>
          </w:p>
          <w:p w:rsidR="00982B32" w:rsidRPr="00777998" w:rsidRDefault="00982B32" w:rsidP="0010688A">
            <w:r w:rsidRPr="00777998">
              <w:t>Android Developers [online]. 2018 [cit. 2018-07-02]. Dostupné z: https://developer.android.com</w:t>
            </w:r>
          </w:p>
          <w:p w:rsidR="00982B32" w:rsidRPr="00777998" w:rsidRDefault="00982B32" w:rsidP="0010688A">
            <w:r w:rsidRPr="00777998">
              <w:t xml:space="preserve">Apple Developer [online]. 2018 [cit. 2018-07-02]. Dostupné z: </w:t>
            </w:r>
            <w:r w:rsidR="008C3AC8">
              <w:fldChar w:fldCharType="begin"/>
            </w:r>
            <w:r w:rsidR="00A86934">
              <w:instrText>HYPERLINK "https://developer.apple.com"</w:instrText>
            </w:r>
            <w:r w:rsidR="008C3AC8">
              <w:fldChar w:fldCharType="separate"/>
            </w:r>
            <w:r w:rsidRPr="00777998">
              <w:rPr>
                <w:rStyle w:val="Hypertextovodkaz"/>
              </w:rPr>
              <w:t>https://developer.apple.com</w:t>
            </w:r>
            <w:r w:rsidR="008C3AC8">
              <w:fldChar w:fldCharType="end"/>
            </w:r>
          </w:p>
          <w:p w:rsidR="00982B32" w:rsidRPr="00777998" w:rsidRDefault="00982B32" w:rsidP="0010688A">
            <w:pPr>
              <w:rPr>
                <w:b/>
              </w:rPr>
            </w:pPr>
            <w:r w:rsidRPr="00777998">
              <w:rPr>
                <w:b/>
              </w:rPr>
              <w:t>Doporučená literatura:</w:t>
            </w:r>
          </w:p>
          <w:p w:rsidR="00982B32" w:rsidRPr="009B19EA" w:rsidRDefault="00982B32" w:rsidP="0010688A">
            <w:pPr>
              <w:rPr>
                <w:u w:color="000000"/>
              </w:rPr>
            </w:pPr>
            <w:r w:rsidRPr="00777998">
              <w:t>Build Amazing Native Apps and Progressive Web Apps with Ionic Framework and Angular [online]. 2018 [cit. 2018-07-02]. Dostupné z: https://ionicframework.com</w:t>
            </w:r>
          </w:p>
        </w:tc>
      </w:tr>
      <w:tr w:rsidR="00982B32" w:rsidTr="00350441">
        <w:trPr>
          <w:trPrChange w:id="4637" w:author="vopatrilova" w:date="2018-11-22T11:03:00Z">
            <w:trPr>
              <w:wAfter w:w="9855" w:type="dxa"/>
            </w:trPr>
          </w:trPrChange>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Change w:id="4638" w:author="vopatrilova" w:date="2018-11-22T11:03:00Z">
              <w:tcPr>
                <w:tcW w:w="9855" w:type="dxa"/>
                <w:gridSpan w:val="8"/>
                <w:tcBorders>
                  <w:top w:val="single" w:sz="12" w:space="0" w:color="auto"/>
                  <w:left w:val="single" w:sz="2" w:space="0" w:color="auto"/>
                  <w:bottom w:val="single" w:sz="2" w:space="0" w:color="auto"/>
                  <w:right w:val="single" w:sz="2" w:space="0" w:color="auto"/>
                </w:tcBorders>
                <w:shd w:val="clear" w:color="auto" w:fill="F7CAAC"/>
              </w:tcPr>
            </w:tcPrChange>
          </w:tcPr>
          <w:p w:rsidR="00982B32" w:rsidRDefault="00982B32" w:rsidP="0010688A">
            <w:pPr>
              <w:jc w:val="center"/>
              <w:rPr>
                <w:b/>
              </w:rPr>
            </w:pPr>
            <w:r>
              <w:rPr>
                <w:b/>
              </w:rPr>
              <w:t>Informace ke kombinované nebo distanční formě</w:t>
            </w:r>
          </w:p>
        </w:tc>
      </w:tr>
      <w:tr w:rsidR="00982B32" w:rsidTr="00350441">
        <w:trPr>
          <w:trPrChange w:id="4639" w:author="vopatrilova" w:date="2018-11-22T11:03:00Z">
            <w:trPr>
              <w:wAfter w:w="9855" w:type="dxa"/>
            </w:trPr>
          </w:trPrChange>
        </w:trPr>
        <w:tc>
          <w:tcPr>
            <w:tcW w:w="4787" w:type="dxa"/>
            <w:gridSpan w:val="3"/>
            <w:tcBorders>
              <w:top w:val="single" w:sz="2" w:space="0" w:color="auto"/>
            </w:tcBorders>
            <w:shd w:val="clear" w:color="auto" w:fill="F7CAAC"/>
            <w:tcPrChange w:id="4640" w:author="vopatrilova" w:date="2018-11-22T11:03:00Z">
              <w:tcPr>
                <w:tcW w:w="4787" w:type="dxa"/>
                <w:gridSpan w:val="3"/>
                <w:tcBorders>
                  <w:top w:val="single" w:sz="2" w:space="0" w:color="auto"/>
                </w:tcBorders>
                <w:shd w:val="clear" w:color="auto" w:fill="F7CAAC"/>
              </w:tcPr>
            </w:tcPrChange>
          </w:tcPr>
          <w:p w:rsidR="00982B32" w:rsidRDefault="00982B32" w:rsidP="0010688A">
            <w:pPr>
              <w:jc w:val="both"/>
            </w:pPr>
            <w:r>
              <w:rPr>
                <w:b/>
              </w:rPr>
              <w:t>Rozsah konzultací (soustředění)</w:t>
            </w:r>
          </w:p>
        </w:tc>
        <w:tc>
          <w:tcPr>
            <w:tcW w:w="889" w:type="dxa"/>
            <w:tcBorders>
              <w:top w:val="single" w:sz="2" w:space="0" w:color="auto"/>
            </w:tcBorders>
            <w:tcPrChange w:id="4641" w:author="vopatrilova" w:date="2018-11-22T11:03:00Z">
              <w:tcPr>
                <w:tcW w:w="889" w:type="dxa"/>
                <w:tcBorders>
                  <w:top w:val="single" w:sz="2" w:space="0" w:color="auto"/>
                </w:tcBorders>
              </w:tcPr>
            </w:tcPrChange>
          </w:tcPr>
          <w:p w:rsidR="00982B32" w:rsidRDefault="00982B32" w:rsidP="0010688A">
            <w:pPr>
              <w:jc w:val="center"/>
            </w:pPr>
            <w:r>
              <w:t>18</w:t>
            </w:r>
          </w:p>
        </w:tc>
        <w:tc>
          <w:tcPr>
            <w:tcW w:w="4179" w:type="dxa"/>
            <w:gridSpan w:val="4"/>
            <w:tcBorders>
              <w:top w:val="single" w:sz="2" w:space="0" w:color="auto"/>
            </w:tcBorders>
            <w:shd w:val="clear" w:color="auto" w:fill="F7CAAC"/>
            <w:tcPrChange w:id="4642" w:author="vopatrilova" w:date="2018-11-22T11:03:00Z">
              <w:tcPr>
                <w:tcW w:w="4179" w:type="dxa"/>
                <w:gridSpan w:val="4"/>
                <w:tcBorders>
                  <w:top w:val="single" w:sz="2" w:space="0" w:color="auto"/>
                </w:tcBorders>
                <w:shd w:val="clear" w:color="auto" w:fill="F7CAAC"/>
              </w:tcPr>
            </w:tcPrChange>
          </w:tcPr>
          <w:p w:rsidR="00982B32" w:rsidRDefault="00982B32" w:rsidP="0010688A">
            <w:pPr>
              <w:jc w:val="both"/>
              <w:rPr>
                <w:b/>
              </w:rPr>
            </w:pPr>
            <w:r>
              <w:rPr>
                <w:b/>
              </w:rPr>
              <w:t xml:space="preserve">hodin </w:t>
            </w:r>
          </w:p>
        </w:tc>
      </w:tr>
      <w:tr w:rsidR="00982B32" w:rsidTr="00350441">
        <w:trPr>
          <w:trPrChange w:id="4643" w:author="vopatrilova" w:date="2018-11-22T11:03:00Z">
            <w:trPr>
              <w:wAfter w:w="9855" w:type="dxa"/>
            </w:trPr>
          </w:trPrChange>
        </w:trPr>
        <w:tc>
          <w:tcPr>
            <w:tcW w:w="9855" w:type="dxa"/>
            <w:gridSpan w:val="8"/>
            <w:shd w:val="clear" w:color="auto" w:fill="F7CAAC"/>
            <w:tcPrChange w:id="4644" w:author="vopatrilova" w:date="2018-11-22T11:03:00Z">
              <w:tcPr>
                <w:tcW w:w="9855" w:type="dxa"/>
                <w:gridSpan w:val="8"/>
                <w:shd w:val="clear" w:color="auto" w:fill="F7CAAC"/>
              </w:tcPr>
            </w:tcPrChange>
          </w:tcPr>
          <w:p w:rsidR="00982B32" w:rsidRDefault="00982B32" w:rsidP="0010688A">
            <w:pPr>
              <w:jc w:val="both"/>
              <w:rPr>
                <w:b/>
              </w:rPr>
            </w:pPr>
            <w:r>
              <w:rPr>
                <w:b/>
              </w:rPr>
              <w:t>Informace o způsobu kontaktu s vyučujícím</w:t>
            </w:r>
          </w:p>
        </w:tc>
      </w:tr>
      <w:tr w:rsidR="00982B32" w:rsidTr="00350441">
        <w:trPr>
          <w:trHeight w:val="743"/>
          <w:trPrChange w:id="4645" w:author="vopatrilova" w:date="2018-11-22T11:03:00Z">
            <w:trPr>
              <w:wAfter w:w="9855" w:type="dxa"/>
              <w:trHeight w:val="743"/>
            </w:trPr>
          </w:trPrChange>
        </w:trPr>
        <w:tc>
          <w:tcPr>
            <w:tcW w:w="9855" w:type="dxa"/>
            <w:gridSpan w:val="8"/>
            <w:tcPrChange w:id="4646" w:author="vopatrilova" w:date="2018-11-22T11:03:00Z">
              <w:tcPr>
                <w:tcW w:w="9855" w:type="dxa"/>
                <w:gridSpan w:val="8"/>
              </w:tcPr>
            </w:tcPrChange>
          </w:tcPr>
          <w:p w:rsidR="00982B32" w:rsidRPr="00777998" w:rsidRDefault="00982B32" w:rsidP="0010688A">
            <w:pPr>
              <w:jc w:val="both"/>
            </w:pPr>
            <w:r w:rsidRPr="00777998">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3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647" w:name="ProgramovaniPLC"/>
            <w:r>
              <w:t>Programování PLC</w:t>
            </w:r>
            <w:bookmarkEnd w:id="4647"/>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rsidRPr="00AF44C0">
              <w:t>28p + 28c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w:t>
            </w:r>
          </w:p>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Úspěšné a samostatné vypracování všech zadaných úloh v průběhu semestru. </w:t>
            </w:r>
          </w:p>
          <w:p w:rsidR="00982B32" w:rsidRDefault="00982B32" w:rsidP="0010688A">
            <w:pPr>
              <w:jc w:val="both"/>
            </w:pPr>
            <w:r>
              <w:t>3. Obhajoba závěrečného projektu tvořeného v týmech.</w:t>
            </w:r>
          </w:p>
          <w:p w:rsidR="00982B32" w:rsidRDefault="00982B32" w:rsidP="0010688A">
            <w:pPr>
              <w:jc w:val="both"/>
            </w:pPr>
            <w:r>
              <w:t>4. Úspěšné zvládnutí písemné zkoušky.</w:t>
            </w:r>
          </w:p>
          <w:p w:rsidR="00982B32" w:rsidRDefault="00982B32" w:rsidP="0010688A">
            <w:pPr>
              <w:jc w:val="both"/>
            </w:pPr>
            <w:r>
              <w:t>5. Prokázání úspěšného zvládnutí probírané tématiky při ústním pohovoru s vyučujícím.</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Ing. Tomáš Sysala,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přednášky i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Ing. Tomáš Sysala, Ph.D. (přednášky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963937" w:rsidRDefault="00982B32" w:rsidP="0010688A">
            <w:pPr>
              <w:rPr>
                <w:sz w:val="22"/>
                <w:szCs w:val="22"/>
              </w:rPr>
            </w:pPr>
            <w:r w:rsidRPr="00963937">
              <w:rPr>
                <w:sz w:val="22"/>
                <w:szCs w:val="22"/>
              </w:rPr>
              <w:t>Cílem předmětu je seznámit studenty s jedním z nástrojů automatizace - programovatelnými automaty. Získávají praktické zkušenosti s PLC automaty firem Siemens, TECO Kolín, Saia-Burgess a jiných. Součástí je i úvodní kurz programování PLC, především úloh logického typu. Naučit studenty základní postupy, dostupné a využitelné pro všechny kategorie PLC (instrukce s bitovými operandy a základní funkční bloky), rovněž studenty seznámit s efektivními programátorskými technikami, které umožňují vyspělá PLC.</w:t>
            </w:r>
          </w:p>
          <w:p w:rsidR="00982B32" w:rsidRPr="00963937" w:rsidRDefault="00982B32" w:rsidP="0010688A">
            <w:pPr>
              <w:rPr>
                <w:sz w:val="22"/>
                <w:szCs w:val="22"/>
              </w:rPr>
            </w:pPr>
            <w:r w:rsidRPr="00963937">
              <w:rPr>
                <w:sz w:val="22"/>
                <w:szCs w:val="22"/>
              </w:rPr>
              <w:t>Témata:</w:t>
            </w:r>
          </w:p>
          <w:p w:rsidR="00982B32" w:rsidRPr="00963937" w:rsidRDefault="00982B32" w:rsidP="0010688A">
            <w:pPr>
              <w:pStyle w:val="Odstavecseseznamem"/>
              <w:numPr>
                <w:ilvl w:val="0"/>
                <w:numId w:val="37"/>
              </w:numPr>
              <w:rPr>
                <w:sz w:val="22"/>
                <w:szCs w:val="22"/>
              </w:rPr>
            </w:pPr>
            <w:r w:rsidRPr="00963937">
              <w:rPr>
                <w:sz w:val="22"/>
                <w:szCs w:val="22"/>
              </w:rPr>
              <w:t>Programovatelný automat a jeho zařazení do oblasti průmyslové automatizace. Přehled výrobců a druhů vyráběných automatů.</w:t>
            </w:r>
          </w:p>
          <w:p w:rsidR="00982B32" w:rsidRPr="00963937" w:rsidRDefault="00982B32" w:rsidP="0010688A">
            <w:pPr>
              <w:pStyle w:val="Odstavecseseznamem"/>
              <w:numPr>
                <w:ilvl w:val="0"/>
                <w:numId w:val="37"/>
              </w:numPr>
              <w:rPr>
                <w:sz w:val="22"/>
                <w:szCs w:val="22"/>
              </w:rPr>
            </w:pPr>
            <w:r w:rsidRPr="00963937">
              <w:rPr>
                <w:sz w:val="22"/>
                <w:szCs w:val="22"/>
              </w:rPr>
              <w:t>Obecný popis programovatelného automatu. Konstrukce PLC. Binární vstupy a výstupy. Analogové vstupy a výstupy. Princip A/D převodu. Způsoby komunikace PLC s nadřazenými systémy. Filozofie a různé přístupy při programování PLC.</w:t>
            </w:r>
          </w:p>
          <w:p w:rsidR="00982B32" w:rsidRPr="00963937" w:rsidRDefault="00982B32" w:rsidP="0010688A">
            <w:pPr>
              <w:pStyle w:val="Odstavecseseznamem"/>
              <w:numPr>
                <w:ilvl w:val="0"/>
                <w:numId w:val="37"/>
              </w:numPr>
              <w:rPr>
                <w:sz w:val="22"/>
                <w:szCs w:val="22"/>
              </w:rPr>
            </w:pPr>
            <w:r w:rsidRPr="00963937">
              <w:rPr>
                <w:sz w:val="22"/>
                <w:szCs w:val="22"/>
              </w:rPr>
              <w:t>Řešení kombinačních a sekvenčních logických úloh pomocí PLC.</w:t>
            </w:r>
          </w:p>
          <w:p w:rsidR="00982B32" w:rsidRPr="00963937" w:rsidRDefault="00982B32" w:rsidP="0010688A">
            <w:pPr>
              <w:pStyle w:val="Odstavecseseznamem"/>
              <w:numPr>
                <w:ilvl w:val="0"/>
                <w:numId w:val="37"/>
              </w:numPr>
              <w:rPr>
                <w:sz w:val="22"/>
                <w:szCs w:val="22"/>
              </w:rPr>
            </w:pPr>
            <w:r w:rsidRPr="00963937">
              <w:rPr>
                <w:sz w:val="22"/>
                <w:szCs w:val="22"/>
              </w:rPr>
              <w:t>Hlavní pojmy - zápisník, zásobník, struktura zásobníku, přepínání zásobníků, uživatelský program. Organizace paměti PLC a typy pamětí.</w:t>
            </w:r>
          </w:p>
          <w:p w:rsidR="00982B32" w:rsidRPr="00963937" w:rsidRDefault="00982B32" w:rsidP="0010688A">
            <w:pPr>
              <w:pStyle w:val="Odstavecseseznamem"/>
              <w:numPr>
                <w:ilvl w:val="0"/>
                <w:numId w:val="37"/>
              </w:numPr>
              <w:rPr>
                <w:sz w:val="22"/>
                <w:szCs w:val="22"/>
              </w:rPr>
            </w:pPr>
            <w:r w:rsidRPr="00963937">
              <w:rPr>
                <w:sz w:val="22"/>
                <w:szCs w:val="22"/>
              </w:rPr>
              <w:t>Standard IEC 1131-3: standardní a uživatelské funkce a funkční bloky, aplikační příklady</w:t>
            </w:r>
          </w:p>
          <w:p w:rsidR="00982B32" w:rsidRPr="00963937" w:rsidRDefault="00982B32" w:rsidP="0010688A">
            <w:pPr>
              <w:pStyle w:val="Odstavecseseznamem"/>
              <w:numPr>
                <w:ilvl w:val="0"/>
                <w:numId w:val="37"/>
              </w:numPr>
              <w:rPr>
                <w:sz w:val="22"/>
                <w:szCs w:val="22"/>
              </w:rPr>
            </w:pPr>
            <w:r w:rsidRPr="00963937">
              <w:rPr>
                <w:sz w:val="22"/>
                <w:szCs w:val="22"/>
              </w:rPr>
              <w:t>Uživatelský proces - pravidla aktivace procesů, zapínací sekvence, otočka cyklů. Direktivy překladače, makroinstrukce.</w:t>
            </w:r>
          </w:p>
          <w:p w:rsidR="00982B32" w:rsidRPr="00963937" w:rsidRDefault="00982B32" w:rsidP="0010688A">
            <w:pPr>
              <w:pStyle w:val="Odstavecseseznamem"/>
              <w:numPr>
                <w:ilvl w:val="0"/>
                <w:numId w:val="37"/>
              </w:numPr>
              <w:rPr>
                <w:sz w:val="22"/>
                <w:szCs w:val="22"/>
              </w:rPr>
            </w:pPr>
            <w:r w:rsidRPr="00963937">
              <w:rPr>
                <w:sz w:val="22"/>
                <w:szCs w:val="22"/>
              </w:rPr>
              <w:t>Instrukční soubor PLC - struktura instrukce. Rozdělení instrukčního souboru podle typu instrukce.</w:t>
            </w:r>
          </w:p>
          <w:p w:rsidR="00982B32" w:rsidRPr="00963937" w:rsidRDefault="00982B32" w:rsidP="0010688A">
            <w:pPr>
              <w:pStyle w:val="Odstavecseseznamem"/>
              <w:numPr>
                <w:ilvl w:val="0"/>
                <w:numId w:val="37"/>
              </w:numPr>
              <w:rPr>
                <w:sz w:val="22"/>
                <w:szCs w:val="22"/>
              </w:rPr>
            </w:pPr>
            <w:r w:rsidRPr="00963937">
              <w:rPr>
                <w:sz w:val="22"/>
                <w:szCs w:val="22"/>
              </w:rPr>
              <w:t>Struktura operandu - bezprostřední operand, adresový operand, cíl přechodu, parametr instrukce.</w:t>
            </w:r>
          </w:p>
          <w:p w:rsidR="00982B32" w:rsidRPr="00963937" w:rsidRDefault="00982B32" w:rsidP="0010688A">
            <w:pPr>
              <w:pStyle w:val="Odstavecseseznamem"/>
              <w:numPr>
                <w:ilvl w:val="0"/>
                <w:numId w:val="37"/>
              </w:numPr>
              <w:rPr>
                <w:sz w:val="22"/>
                <w:szCs w:val="22"/>
              </w:rPr>
            </w:pPr>
            <w:r w:rsidRPr="00963937">
              <w:rPr>
                <w:sz w:val="22"/>
                <w:szCs w:val="22"/>
              </w:rPr>
              <w:t>Čítače a časovače a jejich využití v úlohách průmyslové automatizace.</w:t>
            </w:r>
          </w:p>
          <w:p w:rsidR="00982B32" w:rsidRPr="00963937" w:rsidRDefault="00982B32" w:rsidP="0010688A">
            <w:pPr>
              <w:pStyle w:val="Odstavecseseznamem"/>
              <w:numPr>
                <w:ilvl w:val="0"/>
                <w:numId w:val="37"/>
              </w:numPr>
              <w:rPr>
                <w:sz w:val="22"/>
                <w:szCs w:val="22"/>
              </w:rPr>
            </w:pPr>
            <w:r w:rsidRPr="00963937">
              <w:rPr>
                <w:sz w:val="22"/>
                <w:szCs w:val="22"/>
              </w:rPr>
              <w:t>Sekvenční programování, Graftec (Grafcet).</w:t>
            </w:r>
          </w:p>
          <w:p w:rsidR="00982B32" w:rsidRPr="00963937" w:rsidRDefault="00982B32" w:rsidP="0010688A">
            <w:pPr>
              <w:pStyle w:val="Odstavecseseznamem"/>
              <w:numPr>
                <w:ilvl w:val="0"/>
                <w:numId w:val="37"/>
              </w:numPr>
              <w:rPr>
                <w:sz w:val="22"/>
                <w:szCs w:val="22"/>
              </w:rPr>
            </w:pPr>
            <w:r w:rsidRPr="00963937">
              <w:rPr>
                <w:sz w:val="22"/>
                <w:szCs w:val="22"/>
              </w:rPr>
              <w:t>Specifika programovatelných automatů Tecomat.</w:t>
            </w:r>
          </w:p>
          <w:p w:rsidR="00982B32" w:rsidRPr="00963937" w:rsidRDefault="00982B32" w:rsidP="0010688A">
            <w:pPr>
              <w:pStyle w:val="Odstavecseseznamem"/>
              <w:numPr>
                <w:ilvl w:val="0"/>
                <w:numId w:val="37"/>
              </w:numPr>
              <w:rPr>
                <w:sz w:val="22"/>
                <w:szCs w:val="22"/>
              </w:rPr>
            </w:pPr>
            <w:r w:rsidRPr="00963937">
              <w:rPr>
                <w:sz w:val="22"/>
                <w:szCs w:val="22"/>
              </w:rPr>
              <w:t>Specifika programovatelných automatů Siemens a Saia.</w:t>
            </w:r>
          </w:p>
          <w:p w:rsidR="00982B32" w:rsidRPr="00963937" w:rsidRDefault="00982B32" w:rsidP="0010688A">
            <w:pPr>
              <w:pStyle w:val="Odstavecseseznamem"/>
              <w:numPr>
                <w:ilvl w:val="0"/>
                <w:numId w:val="37"/>
              </w:numPr>
              <w:rPr>
                <w:sz w:val="22"/>
                <w:szCs w:val="22"/>
              </w:rPr>
            </w:pPr>
            <w:r w:rsidRPr="00963937">
              <w:rPr>
                <w:sz w:val="22"/>
                <w:szCs w:val="22"/>
              </w:rPr>
              <w:t>Programovatelné automaty Modicon a Omron.</w:t>
            </w:r>
          </w:p>
          <w:p w:rsidR="00982B32" w:rsidRPr="00963937" w:rsidRDefault="00982B32" w:rsidP="0010688A">
            <w:pPr>
              <w:pStyle w:val="Odstavecseseznamem"/>
              <w:numPr>
                <w:ilvl w:val="0"/>
                <w:numId w:val="37"/>
              </w:numPr>
              <w:rPr>
                <w:szCs w:val="22"/>
              </w:rPr>
            </w:pPr>
            <w:r w:rsidRPr="00963937">
              <w:rPr>
                <w:sz w:val="22"/>
                <w:szCs w:val="22"/>
              </w:rPr>
              <w:t xml:space="preserve">Vizualizační a řídicí SCADA/HMI systémy InTouch a ControlWeb. </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DD7DD7" w:rsidRDefault="00982B32" w:rsidP="0010688A">
            <w:pPr>
              <w:jc w:val="both"/>
              <w:rPr>
                <w:b/>
                <w:bCs/>
                <w:sz w:val="22"/>
                <w:szCs w:val="22"/>
              </w:rPr>
            </w:pPr>
            <w:r w:rsidRPr="00DD7DD7">
              <w:rPr>
                <w:b/>
                <w:bCs/>
                <w:sz w:val="22"/>
                <w:szCs w:val="22"/>
              </w:rPr>
              <w:t>Povinná literatura:</w:t>
            </w:r>
          </w:p>
          <w:p w:rsidR="00982B32" w:rsidRPr="00B9567B" w:rsidRDefault="00982B32" w:rsidP="0010688A">
            <w:pPr>
              <w:jc w:val="both"/>
              <w:rPr>
                <w:sz w:val="22"/>
                <w:szCs w:val="22"/>
              </w:rPr>
            </w:pPr>
            <w:r w:rsidRPr="00DD7DD7">
              <w:rPr>
                <w:sz w:val="22"/>
                <w:szCs w:val="22"/>
              </w:rPr>
              <w:t>ŠMEJKAL, L</w:t>
            </w:r>
            <w:del w:id="4648" w:author="Jiří Vojtěšek" w:date="2018-11-22T22:54:00Z">
              <w:r w:rsidRPr="00DD7DD7" w:rsidDel="00442D03">
                <w:rPr>
                  <w:sz w:val="22"/>
                  <w:szCs w:val="22"/>
                </w:rPr>
                <w:delText>adislav</w:delText>
              </w:r>
            </w:del>
            <w:r w:rsidRPr="00DD7DD7">
              <w:rPr>
                <w:sz w:val="22"/>
                <w:szCs w:val="22"/>
              </w:rPr>
              <w:t xml:space="preserve">. </w:t>
            </w:r>
            <w:r w:rsidRPr="00963937">
              <w:rPr>
                <w:i/>
                <w:sz w:val="22"/>
                <w:szCs w:val="22"/>
              </w:rPr>
              <w:t>PLC a automatizace</w:t>
            </w:r>
            <w:r w:rsidRPr="00DD7DD7">
              <w:rPr>
                <w:sz w:val="22"/>
                <w:szCs w:val="22"/>
              </w:rPr>
              <w:t xml:space="preserve">. 1. vyd. Praha : BEN - technická literatura, 2005. </w:t>
            </w:r>
            <w:r>
              <w:rPr>
                <w:sz w:val="22"/>
                <w:szCs w:val="22"/>
              </w:rPr>
              <w:br/>
            </w:r>
            <w:r w:rsidRPr="00DD7DD7">
              <w:rPr>
                <w:sz w:val="22"/>
                <w:szCs w:val="22"/>
              </w:rPr>
              <w:t>ISBN 80-7300-087-3.</w:t>
            </w:r>
          </w:p>
          <w:p w:rsidR="00982B32" w:rsidRPr="00B9567B" w:rsidRDefault="00982B32" w:rsidP="0010688A">
            <w:pPr>
              <w:jc w:val="both"/>
              <w:rPr>
                <w:bCs/>
                <w:sz w:val="22"/>
                <w:szCs w:val="22"/>
              </w:rPr>
            </w:pPr>
            <w:r w:rsidRPr="00B9567B">
              <w:rPr>
                <w:bCs/>
                <w:sz w:val="22"/>
                <w:szCs w:val="22"/>
              </w:rPr>
              <w:t>MARTINÁSKOVÁ, M., ŠMEJKAL, L:</w:t>
            </w:r>
            <w:r>
              <w:rPr>
                <w:bCs/>
                <w:sz w:val="22"/>
                <w:szCs w:val="22"/>
              </w:rPr>
              <w:t xml:space="preserve"> </w:t>
            </w:r>
            <w:r w:rsidRPr="00963937">
              <w:rPr>
                <w:bCs/>
                <w:i/>
                <w:sz w:val="22"/>
                <w:szCs w:val="22"/>
              </w:rPr>
              <w:t>Řízení programovatelnými automaty</w:t>
            </w:r>
            <w:r w:rsidRPr="00B9567B">
              <w:rPr>
                <w:bCs/>
                <w:sz w:val="22"/>
                <w:szCs w:val="22"/>
              </w:rPr>
              <w:t>, skriptum ČVUT FSI, Praha 1998, Praha 2004 -2.vydání</w:t>
            </w:r>
          </w:p>
          <w:p w:rsidR="00982B32" w:rsidRPr="00DD7DD7" w:rsidRDefault="00982B32" w:rsidP="0010688A">
            <w:pPr>
              <w:jc w:val="both"/>
              <w:rPr>
                <w:b/>
                <w:sz w:val="22"/>
                <w:szCs w:val="22"/>
              </w:rPr>
            </w:pPr>
            <w:r w:rsidRPr="00DD7DD7">
              <w:rPr>
                <w:b/>
                <w:sz w:val="22"/>
                <w:szCs w:val="22"/>
              </w:rPr>
              <w:t>Doporučená literatura:</w:t>
            </w:r>
          </w:p>
          <w:p w:rsidR="00982B32" w:rsidRPr="00DD7DD7" w:rsidRDefault="00982B32" w:rsidP="0010688A">
            <w:pPr>
              <w:jc w:val="both"/>
              <w:rPr>
                <w:sz w:val="22"/>
                <w:szCs w:val="22"/>
              </w:rPr>
            </w:pPr>
            <w:r w:rsidRPr="00DD7DD7">
              <w:rPr>
                <w:sz w:val="22"/>
                <w:szCs w:val="22"/>
              </w:rPr>
              <w:t>http://www.plcs.net/</w:t>
            </w:r>
          </w:p>
          <w:p w:rsidR="00982B32" w:rsidRPr="00B9567B" w:rsidRDefault="00982B32" w:rsidP="0010688A">
            <w:pPr>
              <w:jc w:val="both"/>
              <w:rPr>
                <w:bCs/>
                <w:sz w:val="22"/>
                <w:szCs w:val="22"/>
              </w:rPr>
            </w:pPr>
            <w:r w:rsidRPr="00B9567B">
              <w:rPr>
                <w:bCs/>
                <w:sz w:val="22"/>
                <w:szCs w:val="22"/>
              </w:rPr>
              <w:lastRenderedPageBreak/>
              <w:t>MARTINÁSKOVÁ, M., ŠMEJKAL, L.:</w:t>
            </w:r>
            <w:r w:rsidRPr="00963937">
              <w:rPr>
                <w:bCs/>
                <w:i/>
                <w:sz w:val="22"/>
                <w:szCs w:val="22"/>
              </w:rPr>
              <w:t>Řízení programovatelnými automaty II</w:t>
            </w:r>
            <w:r w:rsidRPr="00B9567B">
              <w:rPr>
                <w:bCs/>
                <w:sz w:val="22"/>
                <w:szCs w:val="22"/>
              </w:rPr>
              <w:t>, skriptum ČVUT FSI, Praha 2000</w:t>
            </w:r>
          </w:p>
          <w:p w:rsidR="00982B32" w:rsidRPr="00B9567B" w:rsidRDefault="00982B32" w:rsidP="0010688A">
            <w:pPr>
              <w:jc w:val="both"/>
              <w:rPr>
                <w:bCs/>
                <w:sz w:val="22"/>
                <w:szCs w:val="22"/>
              </w:rPr>
            </w:pPr>
            <w:r w:rsidRPr="00B9567B">
              <w:rPr>
                <w:bCs/>
                <w:sz w:val="22"/>
                <w:szCs w:val="22"/>
              </w:rPr>
              <w:t>MARTINÁSKOVÁ, M., ŠMEJKAL, L.:</w:t>
            </w:r>
            <w:r w:rsidRPr="00963937">
              <w:rPr>
                <w:bCs/>
                <w:i/>
                <w:sz w:val="22"/>
                <w:szCs w:val="22"/>
              </w:rPr>
              <w:t>Řízení programovatelnými automaty III</w:t>
            </w:r>
            <w:r w:rsidRPr="00B9567B">
              <w:rPr>
                <w:bCs/>
                <w:sz w:val="22"/>
                <w:szCs w:val="22"/>
              </w:rPr>
              <w:t>, skriptum ČVUT FSI, Praha 2003</w:t>
            </w:r>
          </w:p>
          <w:p w:rsidR="00982B32" w:rsidRPr="00DD7DD7" w:rsidRDefault="00982B32" w:rsidP="0010688A">
            <w:pPr>
              <w:jc w:val="both"/>
              <w:rPr>
                <w:sz w:val="22"/>
                <w:szCs w:val="22"/>
              </w:rPr>
            </w:pPr>
            <w:r>
              <w:rPr>
                <w:sz w:val="22"/>
                <w:szCs w:val="22"/>
              </w:rPr>
              <w:t>ŠMEJKAL</w:t>
            </w:r>
            <w:r w:rsidRPr="00DD7DD7">
              <w:rPr>
                <w:sz w:val="22"/>
                <w:szCs w:val="22"/>
              </w:rPr>
              <w:t xml:space="preserve">, L. </w:t>
            </w:r>
            <w:r w:rsidRPr="00963937">
              <w:rPr>
                <w:i/>
                <w:sz w:val="22"/>
                <w:szCs w:val="22"/>
              </w:rPr>
              <w:t>PLC a automatizace - 2. díl - Sekvenční logické systémy a základy fuzzylogiky</w:t>
            </w:r>
            <w:r w:rsidRPr="00DD7DD7">
              <w:rPr>
                <w:sz w:val="22"/>
                <w:szCs w:val="22"/>
              </w:rPr>
              <w:t>, Nakladatelství BEN - technická literatura, Praha, 1999, ISBN: 80-7300-087-3.</w:t>
            </w:r>
          </w:p>
          <w:p w:rsidR="00982B32" w:rsidRPr="00DD7DD7" w:rsidRDefault="00982B32" w:rsidP="0010688A">
            <w:pPr>
              <w:jc w:val="both"/>
              <w:rPr>
                <w:sz w:val="22"/>
                <w:szCs w:val="22"/>
              </w:rPr>
            </w:pPr>
            <w:r>
              <w:rPr>
                <w:sz w:val="22"/>
                <w:szCs w:val="22"/>
              </w:rPr>
              <w:t>BRYAN</w:t>
            </w:r>
            <w:r w:rsidRPr="00DD7DD7">
              <w:rPr>
                <w:sz w:val="22"/>
                <w:szCs w:val="22"/>
              </w:rPr>
              <w:t>, L. A., B</w:t>
            </w:r>
            <w:r>
              <w:rPr>
                <w:sz w:val="22"/>
                <w:szCs w:val="22"/>
              </w:rPr>
              <w:t>RYAN</w:t>
            </w:r>
            <w:r w:rsidRPr="00DD7DD7">
              <w:rPr>
                <w:sz w:val="22"/>
                <w:szCs w:val="22"/>
              </w:rPr>
              <w:t xml:space="preserve">, N. A. </w:t>
            </w:r>
            <w:r w:rsidRPr="00963937">
              <w:rPr>
                <w:i/>
                <w:sz w:val="22"/>
                <w:szCs w:val="22"/>
              </w:rPr>
              <w:t>Programmable Controllers - Theory and Implementation</w:t>
            </w:r>
            <w:r>
              <w:rPr>
                <w:sz w:val="22"/>
                <w:szCs w:val="22"/>
              </w:rPr>
              <w:t>, sec</w:t>
            </w:r>
            <w:r w:rsidRPr="00DD7DD7">
              <w:rPr>
                <w:sz w:val="22"/>
                <w:szCs w:val="22"/>
              </w:rPr>
              <w:t>ond edition, An Industrial Text Company Publication, Atlanta, Georgia, USA, 1997, http://www.scribd.com/doc/4454054/plc-theory-book.</w:t>
            </w:r>
          </w:p>
          <w:p w:rsidR="00982B32" w:rsidRPr="00DD7DD7" w:rsidRDefault="00982B32" w:rsidP="0010688A">
            <w:pPr>
              <w:jc w:val="both"/>
              <w:rPr>
                <w:sz w:val="22"/>
                <w:szCs w:val="22"/>
              </w:rPr>
            </w:pPr>
            <w:r>
              <w:rPr>
                <w:sz w:val="22"/>
                <w:szCs w:val="22"/>
              </w:rPr>
              <w:t>BOLTON</w:t>
            </w:r>
            <w:r w:rsidRPr="00DD7DD7">
              <w:rPr>
                <w:sz w:val="22"/>
                <w:szCs w:val="22"/>
              </w:rPr>
              <w:t xml:space="preserve">, W. </w:t>
            </w:r>
            <w:r w:rsidRPr="00963937">
              <w:rPr>
                <w:i/>
                <w:sz w:val="22"/>
                <w:szCs w:val="22"/>
              </w:rPr>
              <w:t>Programmable Logic Controllers</w:t>
            </w:r>
            <w:r w:rsidRPr="00DD7DD7">
              <w:rPr>
                <w:sz w:val="22"/>
                <w:szCs w:val="22"/>
              </w:rPr>
              <w:t xml:space="preserve"> - fourth edition, Elsevier India Private Limited, Oxford, UK, 2006, ISBN 13: 978-0-7506-8112-4, ISBN 10: 0-7506-8112-8.</w:t>
            </w:r>
          </w:p>
          <w:p w:rsidR="00982B32" w:rsidRDefault="00982B32" w:rsidP="0010688A">
            <w:pPr>
              <w:jc w:val="both"/>
            </w:pPr>
            <w:r w:rsidRPr="00DD7DD7">
              <w:rPr>
                <w:sz w:val="22"/>
                <w:szCs w:val="22"/>
              </w:rPr>
              <w:t>R</w:t>
            </w:r>
            <w:r>
              <w:rPr>
                <w:sz w:val="22"/>
                <w:szCs w:val="22"/>
              </w:rPr>
              <w:t>EHG</w:t>
            </w:r>
            <w:r w:rsidRPr="00DD7DD7">
              <w:rPr>
                <w:sz w:val="22"/>
                <w:szCs w:val="22"/>
              </w:rPr>
              <w:t xml:space="preserve">, J. A., SARTORI, G. </w:t>
            </w:r>
            <w:r w:rsidRPr="00963937">
              <w:rPr>
                <w:i/>
                <w:sz w:val="22"/>
                <w:szCs w:val="22"/>
              </w:rPr>
              <w:t>Programmable Logic Controllers</w:t>
            </w:r>
            <w:r w:rsidRPr="00DD7DD7">
              <w:rPr>
                <w:sz w:val="22"/>
                <w:szCs w:val="22"/>
              </w:rPr>
              <w:t>, Prentice Hall, 2006, ISBN-13: 9780134328812, ISBN: 0134328817.</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20</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Default="00982B32" w:rsidP="0010688A">
            <w:pPr>
              <w:jc w:val="both"/>
            </w:pPr>
            <w:r w:rsidRPr="00577DE6">
              <w:rPr>
                <w:szCs w:val="22"/>
              </w:rPr>
              <w:t>Vyučující na FAI mají trvale vypsány a zveřejněny konzultace minimálně 2h/týden v rámci kterých mají možnosti konzultovat podrobněji probíranou látku. Dále mohou studenti komunikovat s vyučujícím pomocí e-mailu a LMS Moodle.</w:t>
            </w:r>
          </w:p>
        </w:tc>
      </w:tr>
    </w:tbl>
    <w:p w:rsidR="00982B32" w:rsidRDefault="00982B32" w:rsidP="00982B32">
      <w:pPr>
        <w:spacing w:after="160" w:line="259" w:lineRule="auto"/>
      </w:pPr>
    </w:p>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3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649" w:name="PrumyslovaAutomatizace"/>
            <w:r>
              <w:t>Průmyslová automatizace</w:t>
            </w:r>
            <w:bookmarkEnd w:id="4649"/>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5p</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1</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Vyplnění osobního dotazníku ověřujícího vztah nastupujícího studenta ke studovanému studijnímu programu dle jeho představ</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prof. Ing. Vladimír Vašek,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 xml:space="preserve">Metodicky, přednáší </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prof. Ing. Vladimír Vašek, CSc. (přednášky 100 %)</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F01147" w:rsidRDefault="00982B32" w:rsidP="0010688A">
            <w:pPr>
              <w:jc w:val="both"/>
            </w:pPr>
            <w:r w:rsidRPr="00F01147">
              <w:t xml:space="preserve">Cílem předmětu je navázat kontakt se studenty, zahajujícími vysokoškolské studium, vysvětlit </w:t>
            </w:r>
            <w:r>
              <w:t>kolegiální</w:t>
            </w:r>
            <w:r w:rsidRPr="00F01147">
              <w:t xml:space="preserve"> vztah vysokoškolský pedagog/student/fakulta/vysoká škola a pokusit se vzbudit pocit důvěry studenta ke své fakultě.</w:t>
            </w:r>
          </w:p>
          <w:p w:rsidR="00982B32" w:rsidRPr="00F01147" w:rsidRDefault="00982B32" w:rsidP="0010688A">
            <w:pPr>
              <w:jc w:val="both"/>
            </w:pPr>
            <w:r w:rsidRPr="00F01147">
              <w:t xml:space="preserve">V rámci blokové výuky v prvním týdnu studia budou studenti seznámeni se základními principy studia na vysoké škole a budou vysvětleny cíle studia </w:t>
            </w:r>
            <w:r>
              <w:t>studijního programu</w:t>
            </w:r>
            <w:r w:rsidRPr="00F01147">
              <w:t xml:space="preserve"> „</w:t>
            </w:r>
            <w:r>
              <w:t>Průmyslová automatizace</w:t>
            </w:r>
            <w:r w:rsidRPr="00F01147">
              <w:t>“.</w:t>
            </w:r>
          </w:p>
          <w:p w:rsidR="00982B32" w:rsidRPr="00F01147" w:rsidRDefault="00982B32" w:rsidP="0010688A">
            <w:pPr>
              <w:jc w:val="both"/>
            </w:pPr>
          </w:p>
          <w:p w:rsidR="00982B32" w:rsidRPr="00F01147" w:rsidRDefault="00982B32" w:rsidP="0010688A">
            <w:pPr>
              <w:jc w:val="both"/>
            </w:pPr>
            <w:r w:rsidRPr="00F01147">
              <w:t>Dílčí témata:</w:t>
            </w:r>
          </w:p>
          <w:p w:rsidR="00982B32" w:rsidRPr="00F01147" w:rsidRDefault="00982B32" w:rsidP="0010688A">
            <w:pPr>
              <w:jc w:val="both"/>
            </w:pPr>
          </w:p>
          <w:p w:rsidR="00982B32" w:rsidRPr="00F01147" w:rsidRDefault="00982B32" w:rsidP="0010688A">
            <w:pPr>
              <w:pStyle w:val="Odstavecseseznamem"/>
              <w:numPr>
                <w:ilvl w:val="0"/>
                <w:numId w:val="38"/>
              </w:numPr>
              <w:contextualSpacing w:val="0"/>
              <w:jc w:val="both"/>
            </w:pPr>
            <w:r w:rsidRPr="00F01147">
              <w:t>Možnosti studia na FAI UTB ve Zlíně, práva a povinnosti studentů, vztah student/VŠ pedagog.</w:t>
            </w:r>
          </w:p>
          <w:p w:rsidR="00982B32" w:rsidRPr="00F01147" w:rsidRDefault="00982B32" w:rsidP="0010688A">
            <w:pPr>
              <w:pStyle w:val="Odstavecseseznamem"/>
              <w:numPr>
                <w:ilvl w:val="0"/>
                <w:numId w:val="38"/>
              </w:numPr>
              <w:contextualSpacing w:val="0"/>
              <w:jc w:val="both"/>
            </w:pPr>
            <w:r w:rsidRPr="00F01147">
              <w:t>Obecná pravidla pro úspěšné studium v bakalářském stupni studia.</w:t>
            </w:r>
          </w:p>
          <w:p w:rsidR="00982B32" w:rsidRPr="00F01147" w:rsidRDefault="00982B32" w:rsidP="0010688A">
            <w:pPr>
              <w:pStyle w:val="Odstavecseseznamem"/>
              <w:numPr>
                <w:ilvl w:val="0"/>
                <w:numId w:val="38"/>
              </w:numPr>
              <w:contextualSpacing w:val="0"/>
              <w:jc w:val="both"/>
            </w:pPr>
            <w:r w:rsidRPr="00F01147">
              <w:t xml:space="preserve">Představení Fakulty aplikované informatiky, její struktury, orgánů </w:t>
            </w:r>
            <w:r>
              <w:t>a portfolia studijních programů</w:t>
            </w:r>
            <w:r w:rsidRPr="00F01147">
              <w:t>.</w:t>
            </w:r>
          </w:p>
          <w:p w:rsidR="00982B32" w:rsidRPr="00F01147" w:rsidRDefault="00982B32" w:rsidP="0010688A">
            <w:pPr>
              <w:pStyle w:val="Odstavecseseznamem"/>
              <w:numPr>
                <w:ilvl w:val="0"/>
                <w:numId w:val="38"/>
              </w:numPr>
              <w:contextualSpacing w:val="0"/>
              <w:jc w:val="both"/>
            </w:pPr>
            <w:r w:rsidRPr="00F01147">
              <w:t>Představení UTB ve Zlíně, její struktury, orgánů a fakult.</w:t>
            </w:r>
          </w:p>
          <w:p w:rsidR="00982B32" w:rsidRPr="00F01147" w:rsidRDefault="00982B32" w:rsidP="0010688A">
            <w:pPr>
              <w:pStyle w:val="Odstavecseseznamem"/>
              <w:numPr>
                <w:ilvl w:val="0"/>
                <w:numId w:val="38"/>
              </w:numPr>
              <w:contextualSpacing w:val="0"/>
              <w:jc w:val="both"/>
            </w:pPr>
            <w:r w:rsidRPr="00F01147">
              <w:t xml:space="preserve">Charakteristika </w:t>
            </w:r>
            <w:r>
              <w:t>studijního programu</w:t>
            </w:r>
            <w:r w:rsidRPr="00F01147">
              <w:t xml:space="preserve"> </w:t>
            </w:r>
            <w:r>
              <w:t>„Průmyslová automatizace</w:t>
            </w:r>
            <w:r w:rsidRPr="00F01147">
              <w:t>“</w:t>
            </w:r>
            <w:r>
              <w:t xml:space="preserve"> a jeho začlenění do studijních</w:t>
            </w:r>
            <w:r w:rsidRPr="00F01147">
              <w:t xml:space="preserve"> program</w:t>
            </w:r>
            <w:r>
              <w:t>ů realizovaných na FAI</w:t>
            </w:r>
            <w:r w:rsidRPr="00F01147">
              <w:t>:</w:t>
            </w:r>
          </w:p>
          <w:p w:rsidR="00982B32" w:rsidRPr="00F01147" w:rsidRDefault="00982B32" w:rsidP="0010688A">
            <w:pPr>
              <w:pStyle w:val="Odstavecseseznamem"/>
              <w:numPr>
                <w:ilvl w:val="0"/>
                <w:numId w:val="19"/>
              </w:numPr>
              <w:contextualSpacing w:val="0"/>
              <w:jc w:val="both"/>
            </w:pPr>
            <w:r w:rsidRPr="00F01147">
              <w:t>struktura skupin předmětů a jejich vzájemná souvislost</w:t>
            </w:r>
          </w:p>
          <w:p w:rsidR="00982B32" w:rsidRPr="00F01147" w:rsidRDefault="00982B32" w:rsidP="0010688A">
            <w:pPr>
              <w:pStyle w:val="Odstavecseseznamem"/>
              <w:numPr>
                <w:ilvl w:val="0"/>
                <w:numId w:val="19"/>
              </w:numPr>
              <w:contextualSpacing w:val="0"/>
              <w:jc w:val="both"/>
            </w:pPr>
            <w:r w:rsidRPr="00F01147">
              <w:t xml:space="preserve">nosné směry </w:t>
            </w:r>
            <w:r>
              <w:t>studijního programu</w:t>
            </w:r>
            <w:r w:rsidRPr="00F01147">
              <w:t xml:space="preserve"> – automatizace, robotika, integrované systémy v budovách</w:t>
            </w:r>
          </w:p>
          <w:p w:rsidR="00982B32" w:rsidRPr="00F01147" w:rsidRDefault="00982B32" w:rsidP="0010688A">
            <w:pPr>
              <w:pStyle w:val="Odstavecseseznamem"/>
              <w:numPr>
                <w:ilvl w:val="0"/>
                <w:numId w:val="19"/>
              </w:numPr>
              <w:contextualSpacing w:val="0"/>
              <w:jc w:val="both"/>
            </w:pPr>
            <w:r w:rsidRPr="00F01147">
              <w:t>přednášky – semináře – laboratoře.</w:t>
            </w:r>
          </w:p>
          <w:p w:rsidR="00982B32" w:rsidRDefault="00982B32" w:rsidP="0010688A">
            <w:pPr>
              <w:numPr>
                <w:ilvl w:val="0"/>
                <w:numId w:val="38"/>
              </w:numPr>
              <w:jc w:val="both"/>
            </w:pPr>
            <w:r>
              <w:t>Možnosti uplatnění absolventů studijního programu.</w:t>
            </w:r>
          </w:p>
          <w:p w:rsidR="00982B32" w:rsidRPr="00F01147" w:rsidRDefault="00982B32" w:rsidP="0010688A">
            <w:pPr>
              <w:ind w:left="360"/>
              <w:jc w:val="both"/>
            </w:pPr>
          </w:p>
          <w:p w:rsidR="00982B32" w:rsidRDefault="00982B32" w:rsidP="0010688A">
            <w:pPr>
              <w:jc w:val="both"/>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9F405D" w:rsidRDefault="00982B32" w:rsidP="00106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t>www.fai.utb.cz</w:t>
            </w:r>
          </w:p>
          <w:p w:rsidR="00982B32" w:rsidRDefault="00982B32" w:rsidP="0010688A">
            <w:pPr>
              <w:jc w:val="both"/>
            </w:pPr>
            <w:r>
              <w:t xml:space="preserve">studijní portál fai.utb </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4</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RPr="00226FED" w:rsidTr="0010688A">
        <w:trPr>
          <w:trHeight w:val="1373"/>
        </w:trPr>
        <w:tc>
          <w:tcPr>
            <w:tcW w:w="9855" w:type="dxa"/>
            <w:gridSpan w:val="8"/>
          </w:tcPr>
          <w:p w:rsidR="00982B32" w:rsidRPr="00226FED" w:rsidRDefault="00982B32" w:rsidP="0010688A">
            <w:pPr>
              <w:snapToGrid w:val="0"/>
              <w:jc w:val="both"/>
            </w:pPr>
            <w:r w:rsidRPr="00226FED">
              <w:t>Stejný průběh předmětu jako u presenční formy studia.</w:t>
            </w:r>
          </w:p>
          <w:p w:rsidR="00982B32" w:rsidRPr="00226FED" w:rsidRDefault="00982B32" w:rsidP="0010688A">
            <w:pPr>
              <w:jc w:val="both"/>
            </w:pPr>
            <w:r w:rsidRPr="00226FED">
              <w:t xml:space="preserve">Vyučující na FAI mají trvale vypsány a zveřejněny konzultace minimálně 2h/týden v rámci kterých mají možnosti konzultovat podrobněji probíranou látku. </w:t>
            </w:r>
          </w:p>
        </w:tc>
      </w:tr>
    </w:tbl>
    <w:p w:rsidR="00982B32" w:rsidRDefault="00982B32" w:rsidP="00982B32">
      <w:pPr>
        <w:spacing w:after="160" w:line="259" w:lineRule="auto"/>
      </w:pPr>
    </w:p>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599"/>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650" w:name="rocnikovyProjekt"/>
            <w:r>
              <w:t>Ročníkový projekt</w:t>
            </w:r>
            <w:bookmarkEnd w:id="4650"/>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 xml:space="preserve">Povinný pro specializace: </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14s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1</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snapToGrid w:val="0"/>
              <w:jc w:val="both"/>
            </w:pPr>
            <w:r>
              <w:t>Předpokládá se, že má student závazně vybrané téma Bakalářské práce.</w:t>
            </w:r>
          </w:p>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Povinná a aktivní účast na jednotlivých blocích výuky.</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Pr="00AF5BBC" w:rsidRDefault="00982B32" w:rsidP="0010688A">
            <w:pPr>
              <w:jc w:val="both"/>
              <w:rPr>
                <w:highlight w:val="yellow"/>
              </w:rPr>
            </w:pPr>
            <w:r w:rsidRPr="00FB12CD">
              <w:t>prof. Ing. Vladimír Vašek,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Pr="00AF5BBC" w:rsidRDefault="00982B32" w:rsidP="0010688A">
            <w:pPr>
              <w:jc w:val="both"/>
              <w:rPr>
                <w:highlight w:val="yellow"/>
              </w:rPr>
            </w:pPr>
            <w:r>
              <w:t xml:space="preserve">Metodicky, vede semináře </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Pr="00AF5BBC" w:rsidRDefault="00982B32" w:rsidP="0010688A">
            <w:pPr>
              <w:jc w:val="both"/>
              <w:rPr>
                <w:highlight w:val="yellow"/>
              </w:rPr>
            </w:pPr>
            <w:r w:rsidRPr="00FB12CD">
              <w:t>prof. Ing. Vladimír Vašek, CSc.</w:t>
            </w:r>
            <w:r>
              <w:t xml:space="preserve"> (semináře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suppressAutoHyphens/>
              <w:jc w:val="both"/>
            </w:pPr>
            <w:r>
              <w:t>Výuka probíhá ve třech blocích:</w:t>
            </w:r>
          </w:p>
          <w:p w:rsidR="00982B32" w:rsidRDefault="00982B32" w:rsidP="0010688A">
            <w:pPr>
              <w:numPr>
                <w:ilvl w:val="0"/>
                <w:numId w:val="39"/>
              </w:numPr>
              <w:suppressAutoHyphens/>
              <w:jc w:val="both"/>
            </w:pPr>
            <w:r>
              <w:t>blok: 2 hodiny – 6. týden semestru – obecné postupy při řešení individuálních projektů – literární rešerše,práce s literaturou (jak citovat), zhodnocení současného stavu, jak popsat teoretickou část práce, experimenty, sestavení osnovy závěrečné zprávy</w:t>
            </w:r>
          </w:p>
          <w:p w:rsidR="00982B32" w:rsidRDefault="00982B32" w:rsidP="0010688A">
            <w:pPr>
              <w:numPr>
                <w:ilvl w:val="0"/>
                <w:numId w:val="39"/>
              </w:numPr>
              <w:suppressAutoHyphens/>
              <w:jc w:val="both"/>
            </w:pPr>
            <w:r>
              <w:t>blok: 6 hodin – 9. týden semestru – prezentace studentů, představující analýzu zadání BP a stanovení postupů jejího řešení</w:t>
            </w:r>
          </w:p>
          <w:p w:rsidR="00982B32" w:rsidRDefault="00982B32" w:rsidP="0010688A">
            <w:pPr>
              <w:numPr>
                <w:ilvl w:val="0"/>
                <w:numId w:val="39"/>
              </w:numPr>
              <w:suppressAutoHyphens/>
              <w:jc w:val="both"/>
            </w:pPr>
            <w:r>
              <w:t>blok: 6 hodin – 13. týden semestru – prezentace studentů, hodnotící současný stav řešeného problému zadání BP.</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F60E98" w:rsidRDefault="00982B32" w:rsidP="0010688A">
            <w:pPr>
              <w:pStyle w:val="Bezmezer"/>
              <w:rPr>
                <w:rFonts w:ascii="Times New Roman" w:hAnsi="Times New Roman" w:cs="Times New Roman"/>
                <w:color w:val="000000"/>
                <w:sz w:val="20"/>
                <w:szCs w:val="20"/>
                <w:lang w:eastAsia="cs-CZ"/>
              </w:rPr>
            </w:pPr>
            <w:r w:rsidRPr="00F60E98">
              <w:rPr>
                <w:rFonts w:ascii="Times New Roman" w:hAnsi="Times New Roman" w:cs="Times New Roman"/>
              </w:rPr>
              <w:t>Literatura bude určena podle náplně Bakalářské práce jejím vedoucím.</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5</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Default="00982B32" w:rsidP="0010688A">
            <w:pPr>
              <w:jc w:val="both"/>
            </w:pPr>
            <w:r w:rsidRPr="002149E8">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2149E8">
              <w:rPr>
                <w:sz w:val="18"/>
              </w:rPr>
              <w:t xml:space="preserve"> </w:t>
            </w:r>
          </w:p>
        </w:tc>
      </w:tr>
    </w:tbl>
    <w:p w:rsidR="00982B32" w:rsidRDefault="00982B32" w:rsidP="00982B32">
      <w:pPr>
        <w:spacing w:after="160" w:line="259" w:lineRule="auto"/>
      </w:pPr>
    </w:p>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651" w:name="rustina1"/>
            <w:r>
              <w:t>Ruština 1</w:t>
            </w:r>
            <w:bookmarkEnd w:id="4651"/>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Povinně volitelný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2</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413040">
            <w:pPr>
              <w:pStyle w:val="Odstavecseseznamem"/>
              <w:numPr>
                <w:ilvl w:val="0"/>
                <w:numId w:val="59"/>
              </w:numPr>
              <w:jc w:val="both"/>
            </w:pPr>
            <w:r>
              <w:t>Aktivní účast v semináři</w:t>
            </w:r>
          </w:p>
          <w:p w:rsidR="00982B32" w:rsidRDefault="00982B32" w:rsidP="00413040">
            <w:pPr>
              <w:pStyle w:val="Odstavecseseznamem"/>
              <w:numPr>
                <w:ilvl w:val="0"/>
                <w:numId w:val="59"/>
              </w:numPr>
              <w:jc w:val="both"/>
            </w:pPr>
            <w:r>
              <w:t>Poctivé vypracovávání písemných domácích úkolů</w:t>
            </w:r>
          </w:p>
          <w:p w:rsidR="00982B32" w:rsidRDefault="00982B32" w:rsidP="00413040">
            <w:pPr>
              <w:pStyle w:val="Odstavecseseznamem"/>
              <w:numPr>
                <w:ilvl w:val="0"/>
                <w:numId w:val="59"/>
              </w:numPr>
              <w:jc w:val="both"/>
            </w:pPr>
            <w:r>
              <w:t>Zvládnutí průběžných testů</w:t>
            </w:r>
          </w:p>
          <w:p w:rsidR="00982B32" w:rsidRDefault="00982B32" w:rsidP="00413040">
            <w:pPr>
              <w:numPr>
                <w:ilvl w:val="0"/>
                <w:numId w:val="59"/>
              </w:numPr>
              <w:jc w:val="both"/>
            </w:pPr>
            <w:r>
              <w:t>Absolvování zápočtového testu s minimální úspěšností 60%</w:t>
            </w:r>
          </w:p>
        </w:tc>
      </w:tr>
      <w:tr w:rsidR="00982B32" w:rsidTr="0010688A">
        <w:trPr>
          <w:trHeight w:val="6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850"/>
        </w:trPr>
        <w:tc>
          <w:tcPr>
            <w:tcW w:w="9855" w:type="dxa"/>
            <w:gridSpan w:val="8"/>
            <w:tcBorders>
              <w:top w:val="nil"/>
              <w:bottom w:val="single" w:sz="12" w:space="0" w:color="auto"/>
            </w:tcBorders>
          </w:tcPr>
          <w:p w:rsidR="00982B32" w:rsidRPr="00E73BC3" w:rsidRDefault="00982B32" w:rsidP="0010688A">
            <w:pPr>
              <w:jc w:val="both"/>
              <w:rPr>
                <w:color w:val="000000"/>
                <w:shd w:val="clear" w:color="auto" w:fill="FFFFFF"/>
              </w:rPr>
            </w:pPr>
            <w:r>
              <w:rPr>
                <w:color w:val="000000"/>
                <w:shd w:val="clear" w:color="auto" w:fill="FFFFFF"/>
              </w:rPr>
              <w:t>Předmět je nabízen pouze studentům kombinovaného studia.</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982B32" w:rsidRDefault="00982B32" w:rsidP="00413040">
            <w:pPr>
              <w:pStyle w:val="Odstavecseseznamem"/>
              <w:numPr>
                <w:ilvl w:val="0"/>
                <w:numId w:val="60"/>
              </w:numPr>
              <w:jc w:val="both"/>
            </w:pPr>
            <w:r>
              <w:t xml:space="preserve">Skloňování podstatných jmen </w:t>
            </w:r>
          </w:p>
          <w:p w:rsidR="00982B32" w:rsidRDefault="00982B32" w:rsidP="00413040">
            <w:pPr>
              <w:pStyle w:val="Odstavecseseznamem"/>
              <w:numPr>
                <w:ilvl w:val="0"/>
                <w:numId w:val="60"/>
              </w:numPr>
              <w:jc w:val="both"/>
            </w:pPr>
            <w:r>
              <w:t xml:space="preserve">Podstatná jména po číslovkách 2,3,4 </w:t>
            </w:r>
          </w:p>
          <w:p w:rsidR="00982B32" w:rsidRDefault="00982B32" w:rsidP="00413040">
            <w:pPr>
              <w:pStyle w:val="Odstavecseseznamem"/>
              <w:numPr>
                <w:ilvl w:val="0"/>
                <w:numId w:val="60"/>
              </w:numPr>
              <w:jc w:val="both"/>
            </w:pPr>
            <w:r>
              <w:t xml:space="preserve">Osobní zájmena v 1. - 4. p. </w:t>
            </w:r>
          </w:p>
          <w:p w:rsidR="00982B32" w:rsidRDefault="00982B32" w:rsidP="00413040">
            <w:pPr>
              <w:pStyle w:val="Odstavecseseznamem"/>
              <w:numPr>
                <w:ilvl w:val="0"/>
                <w:numId w:val="60"/>
              </w:numPr>
              <w:jc w:val="both"/>
            </w:pPr>
            <w:r>
              <w:t xml:space="preserve">Přivlastňovací zájmena v 1.p. jednotného a množného čísla </w:t>
            </w:r>
          </w:p>
          <w:p w:rsidR="00982B32" w:rsidRDefault="00982B32" w:rsidP="00413040">
            <w:pPr>
              <w:pStyle w:val="Odstavecseseznamem"/>
              <w:numPr>
                <w:ilvl w:val="0"/>
                <w:numId w:val="60"/>
              </w:numPr>
              <w:jc w:val="both"/>
            </w:pPr>
            <w:r>
              <w:t xml:space="preserve">I . a II. časování sloves </w:t>
            </w:r>
          </w:p>
          <w:p w:rsidR="00982B32" w:rsidRDefault="00982B32" w:rsidP="00413040">
            <w:pPr>
              <w:pStyle w:val="Odstavecseseznamem"/>
              <w:numPr>
                <w:ilvl w:val="0"/>
                <w:numId w:val="60"/>
              </w:numPr>
              <w:jc w:val="both"/>
            </w:pPr>
            <w:r>
              <w:t xml:space="preserve">Časování sloves se změnou kmenové souhlásky </w:t>
            </w:r>
          </w:p>
          <w:p w:rsidR="00982B32" w:rsidRDefault="00982B32" w:rsidP="00413040">
            <w:pPr>
              <w:pStyle w:val="Odstavecseseznamem"/>
              <w:numPr>
                <w:ilvl w:val="0"/>
                <w:numId w:val="60"/>
              </w:numPr>
              <w:jc w:val="both"/>
            </w:pPr>
            <w:r>
              <w:t xml:space="preserve">Časování zvratných sloves </w:t>
            </w:r>
          </w:p>
          <w:p w:rsidR="00982B32" w:rsidRDefault="00982B32" w:rsidP="00413040">
            <w:pPr>
              <w:pStyle w:val="Odstavecseseznamem"/>
              <w:numPr>
                <w:ilvl w:val="0"/>
                <w:numId w:val="60"/>
              </w:numPr>
              <w:jc w:val="both"/>
            </w:pPr>
            <w:r>
              <w:t xml:space="preserve">Pohyblivý přízvuk u sloves </w:t>
            </w:r>
          </w:p>
          <w:p w:rsidR="00982B32" w:rsidRDefault="00982B32" w:rsidP="00413040">
            <w:pPr>
              <w:pStyle w:val="Odstavecseseznamem"/>
              <w:numPr>
                <w:ilvl w:val="0"/>
                <w:numId w:val="60"/>
              </w:numPr>
              <w:jc w:val="both"/>
            </w:pPr>
            <w:r>
              <w:t xml:space="preserve">Zápor u sloves </w:t>
            </w:r>
          </w:p>
          <w:p w:rsidR="00982B32" w:rsidRDefault="00982B32" w:rsidP="00413040">
            <w:pPr>
              <w:pStyle w:val="Odstavecseseznamem"/>
              <w:numPr>
                <w:ilvl w:val="0"/>
                <w:numId w:val="60"/>
              </w:numPr>
              <w:jc w:val="both"/>
            </w:pPr>
            <w:r>
              <w:t xml:space="preserve">Výslovnost zakončení zvratných sloves </w:t>
            </w:r>
          </w:p>
          <w:p w:rsidR="00982B32" w:rsidRDefault="00982B32" w:rsidP="00413040">
            <w:pPr>
              <w:pStyle w:val="Odstavecseseznamem"/>
              <w:numPr>
                <w:ilvl w:val="0"/>
                <w:numId w:val="60"/>
              </w:numPr>
              <w:jc w:val="both"/>
            </w:pPr>
            <w:r>
              <w:t xml:space="preserve">Intonace různých typů otázek </w:t>
            </w:r>
          </w:p>
          <w:p w:rsidR="00982B32" w:rsidRDefault="00982B32" w:rsidP="00413040">
            <w:pPr>
              <w:pStyle w:val="Odstavecseseznamem"/>
              <w:numPr>
                <w:ilvl w:val="0"/>
                <w:numId w:val="60"/>
              </w:numPr>
              <w:jc w:val="both"/>
            </w:pPr>
            <w:r>
              <w:t xml:space="preserve">Evaluace </w:t>
            </w:r>
          </w:p>
          <w:p w:rsidR="00982B32" w:rsidRDefault="00982B32" w:rsidP="00413040">
            <w:pPr>
              <w:pStyle w:val="Odstavecseseznamem"/>
              <w:numPr>
                <w:ilvl w:val="0"/>
                <w:numId w:val="60"/>
              </w:numPr>
              <w:jc w:val="both"/>
            </w:pPr>
            <w:r>
              <w:t>Písemný test</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63"/>
        </w:trPr>
        <w:tc>
          <w:tcPr>
            <w:tcW w:w="9855" w:type="dxa"/>
            <w:gridSpan w:val="8"/>
            <w:tcBorders>
              <w:top w:val="nil"/>
            </w:tcBorders>
          </w:tcPr>
          <w:p w:rsidR="00982B32" w:rsidRDefault="00982B32" w:rsidP="0010688A">
            <w:pPr>
              <w:jc w:val="both"/>
              <w:rPr>
                <w:b/>
                <w:bCs/>
              </w:rPr>
            </w:pPr>
            <w:r w:rsidRPr="00A804ED">
              <w:rPr>
                <w:b/>
                <w:bCs/>
              </w:rPr>
              <w:t>Povinná literatura:</w:t>
            </w:r>
          </w:p>
          <w:p w:rsidR="00982B32" w:rsidRPr="007934B2" w:rsidRDefault="00982B32" w:rsidP="0010688A">
            <w:pPr>
              <w:jc w:val="both"/>
              <w:rPr>
                <w:bCs/>
              </w:rPr>
            </w:pPr>
            <w:r w:rsidRPr="007934B2">
              <w:rPr>
                <w:bCs/>
              </w:rPr>
              <w:t xml:space="preserve">RADUGA 1 : </w:t>
            </w:r>
            <w:r w:rsidRPr="007934B2">
              <w:rPr>
                <w:bCs/>
                <w:i/>
              </w:rPr>
              <w:t>učebnice : ruština pro střední a jazykové školy</w:t>
            </w:r>
            <w:r w:rsidRPr="007934B2">
              <w:rPr>
                <w:bCs/>
              </w:rPr>
              <w:t xml:space="preserve">. 1. vyd. Plzeň : Fraus, 1996. ISBN 808578470X. </w:t>
            </w:r>
          </w:p>
          <w:p w:rsidR="00982B32" w:rsidRPr="00922C4E" w:rsidRDefault="00982B32" w:rsidP="0010688A">
            <w:pPr>
              <w:jc w:val="both"/>
              <w:rPr>
                <w:b/>
                <w:bCs/>
              </w:rPr>
            </w:pPr>
            <w:r w:rsidRPr="000A4CB0">
              <w:rPr>
                <w:b/>
                <w:bCs/>
              </w:rPr>
              <w:t>Doporučená literatura:</w:t>
            </w:r>
            <w:r w:rsidRPr="00922C4E">
              <w:rPr>
                <w:bCs/>
              </w:rPr>
              <w:t xml:space="preserve"> </w:t>
            </w:r>
          </w:p>
          <w:p w:rsidR="00982B32" w:rsidRPr="00922C4E" w:rsidRDefault="00982B32" w:rsidP="00A9188C">
            <w:pPr>
              <w:jc w:val="both"/>
              <w:rPr>
                <w:bCs/>
              </w:rPr>
            </w:pPr>
            <w:r w:rsidRPr="007934B2">
              <w:rPr>
                <w:bCs/>
              </w:rPr>
              <w:t>BRČÁKOVÁ, D</w:t>
            </w:r>
            <w:del w:id="4652" w:author="Jiří Vojtěšek" w:date="2018-11-22T22:55:00Z">
              <w:r w:rsidRPr="007934B2" w:rsidDel="00A9188C">
                <w:rPr>
                  <w:bCs/>
                </w:rPr>
                <w:delText>agmar</w:delText>
              </w:r>
            </w:del>
            <w:r w:rsidRPr="007934B2">
              <w:rPr>
                <w:bCs/>
              </w:rPr>
              <w:t xml:space="preserve">. </w:t>
            </w:r>
            <w:r w:rsidRPr="007934B2">
              <w:rPr>
                <w:bCs/>
                <w:i/>
              </w:rPr>
              <w:t>Ruská konverzace = Govorite po-russki</w:t>
            </w:r>
            <w:r w:rsidRPr="007934B2">
              <w:rPr>
                <w:bCs/>
              </w:rPr>
              <w:t>. 2., upr. a rozš. vyd. Praha : Leda, 2000. ISBN 80-85927-63-2</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25"/>
        </w:trPr>
        <w:tc>
          <w:tcPr>
            <w:tcW w:w="9855" w:type="dxa"/>
            <w:gridSpan w:val="8"/>
          </w:tcPr>
          <w:p w:rsidR="00982B32" w:rsidRPr="0032011A" w:rsidRDefault="00982B32" w:rsidP="0010688A">
            <w:pPr>
              <w:jc w:val="both"/>
            </w:pPr>
            <w:r w:rsidRPr="0032011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pPr>
        <w:spacing w:after="160" w:line="259" w:lineRule="auto"/>
      </w:pPr>
    </w:p>
    <w:p w:rsidR="00982B32" w:rsidRDefault="00982B32" w:rsidP="0098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653" w:name="rustina2"/>
            <w:r>
              <w:t>Ruština 2</w:t>
            </w:r>
            <w:bookmarkEnd w:id="4653"/>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Povinně volitelný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2</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Domácí příprava k tématům. </w:t>
            </w:r>
          </w:p>
          <w:p w:rsidR="00982B32" w:rsidRDefault="00982B32" w:rsidP="0010688A">
            <w:pPr>
              <w:jc w:val="both"/>
            </w:pPr>
            <w:r>
              <w:t>2. Pro získání zápočtu musí studenti úspěšně, tj. na 60%, absolvovat dva písemné testy.</w:t>
            </w:r>
          </w:p>
        </w:tc>
      </w:tr>
      <w:tr w:rsidR="00982B32" w:rsidTr="0010688A">
        <w:trPr>
          <w:trHeight w:val="14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708"/>
        </w:trPr>
        <w:tc>
          <w:tcPr>
            <w:tcW w:w="9855" w:type="dxa"/>
            <w:gridSpan w:val="8"/>
            <w:tcBorders>
              <w:top w:val="nil"/>
              <w:bottom w:val="single" w:sz="12" w:space="0" w:color="auto"/>
            </w:tcBorders>
          </w:tcPr>
          <w:p w:rsidR="00982B32" w:rsidRPr="00E73BC3" w:rsidRDefault="00982B32" w:rsidP="0010688A">
            <w:pPr>
              <w:jc w:val="both"/>
              <w:rPr>
                <w:color w:val="000000"/>
                <w:shd w:val="clear" w:color="auto" w:fill="FFFFFF"/>
              </w:rPr>
            </w:pPr>
            <w:r>
              <w:rPr>
                <w:color w:val="000000"/>
                <w:shd w:val="clear" w:color="auto" w:fill="FFFFFF"/>
              </w:rPr>
              <w:t>Předmět je nabízen pouze studentům kombinovaného studia.</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982B32" w:rsidRDefault="00982B32" w:rsidP="00413040">
            <w:pPr>
              <w:pStyle w:val="Odstavecseseznamem"/>
              <w:numPr>
                <w:ilvl w:val="0"/>
                <w:numId w:val="61"/>
              </w:numPr>
              <w:ind w:left="816"/>
              <w:jc w:val="both"/>
            </w:pPr>
            <w:r>
              <w:t xml:space="preserve">Řadové číslovky </w:t>
            </w:r>
          </w:p>
          <w:p w:rsidR="00982B32" w:rsidRDefault="00982B32" w:rsidP="00413040">
            <w:pPr>
              <w:pStyle w:val="Odstavecseseznamem"/>
              <w:numPr>
                <w:ilvl w:val="0"/>
                <w:numId w:val="61"/>
              </w:numPr>
              <w:ind w:left="816"/>
              <w:jc w:val="both"/>
            </w:pPr>
            <w:r>
              <w:t xml:space="preserve">Skloňování osobních zájmen (doplnění) </w:t>
            </w:r>
          </w:p>
          <w:p w:rsidR="00982B32" w:rsidRDefault="00982B32" w:rsidP="00413040">
            <w:pPr>
              <w:pStyle w:val="Odstavecseseznamem"/>
              <w:numPr>
                <w:ilvl w:val="0"/>
                <w:numId w:val="61"/>
              </w:numPr>
              <w:ind w:left="816"/>
              <w:jc w:val="both"/>
            </w:pPr>
            <w:r>
              <w:t xml:space="preserve">Minulý čas </w:t>
            </w:r>
          </w:p>
          <w:p w:rsidR="00982B32" w:rsidRDefault="00982B32" w:rsidP="00413040">
            <w:pPr>
              <w:pStyle w:val="Odstavecseseznamem"/>
              <w:numPr>
                <w:ilvl w:val="0"/>
                <w:numId w:val="61"/>
              </w:numPr>
              <w:ind w:left="816"/>
              <w:jc w:val="both"/>
            </w:pPr>
            <w:r>
              <w:t xml:space="preserve">Skloňování podstatných jmen (doplnění) </w:t>
            </w:r>
          </w:p>
          <w:p w:rsidR="00982B32" w:rsidRDefault="00982B32" w:rsidP="00413040">
            <w:pPr>
              <w:pStyle w:val="Odstavecseseznamem"/>
              <w:numPr>
                <w:ilvl w:val="0"/>
                <w:numId w:val="61"/>
              </w:numPr>
              <w:ind w:left="816"/>
              <w:jc w:val="both"/>
            </w:pPr>
            <w:r>
              <w:t xml:space="preserve">Slovesné vazby </w:t>
            </w:r>
          </w:p>
          <w:p w:rsidR="00982B32" w:rsidRDefault="00982B32" w:rsidP="00413040">
            <w:pPr>
              <w:pStyle w:val="Odstavecseseznamem"/>
              <w:numPr>
                <w:ilvl w:val="0"/>
                <w:numId w:val="61"/>
              </w:numPr>
              <w:ind w:left="816"/>
              <w:jc w:val="both"/>
            </w:pPr>
            <w:r>
              <w:t xml:space="preserve">Vyjádření vykání </w:t>
            </w:r>
          </w:p>
          <w:p w:rsidR="00982B32" w:rsidRDefault="00982B32" w:rsidP="00413040">
            <w:pPr>
              <w:pStyle w:val="Odstavecseseznamem"/>
              <w:numPr>
                <w:ilvl w:val="0"/>
                <w:numId w:val="61"/>
              </w:numPr>
              <w:ind w:left="816"/>
              <w:jc w:val="both"/>
            </w:pPr>
            <w:r>
              <w:t xml:space="preserve">Pohyblivý přízvuk u sloves </w:t>
            </w:r>
          </w:p>
          <w:p w:rsidR="00982B32" w:rsidRDefault="00982B32" w:rsidP="00413040">
            <w:pPr>
              <w:pStyle w:val="Odstavecseseznamem"/>
              <w:numPr>
                <w:ilvl w:val="0"/>
                <w:numId w:val="61"/>
              </w:numPr>
              <w:ind w:left="816"/>
              <w:jc w:val="both"/>
            </w:pPr>
            <w:r>
              <w:t xml:space="preserve">Pravopisné výjimky </w:t>
            </w:r>
          </w:p>
          <w:p w:rsidR="00982B32" w:rsidRDefault="00982B32" w:rsidP="00413040">
            <w:pPr>
              <w:pStyle w:val="Odstavecseseznamem"/>
              <w:numPr>
                <w:ilvl w:val="0"/>
                <w:numId w:val="61"/>
              </w:numPr>
              <w:ind w:left="816"/>
              <w:jc w:val="both"/>
            </w:pPr>
            <w:r>
              <w:t xml:space="preserve">Výslovnost párových tvrdých a měkkých souhlásek </w:t>
            </w:r>
          </w:p>
          <w:p w:rsidR="00982B32" w:rsidRDefault="00982B32" w:rsidP="00413040">
            <w:pPr>
              <w:pStyle w:val="Odstavecseseznamem"/>
              <w:numPr>
                <w:ilvl w:val="0"/>
                <w:numId w:val="61"/>
              </w:numPr>
              <w:ind w:left="816"/>
              <w:jc w:val="both"/>
            </w:pPr>
            <w:r>
              <w:t xml:space="preserve">Změny intonace otázek podle jejich smyslu </w:t>
            </w:r>
          </w:p>
          <w:p w:rsidR="00982B32" w:rsidRDefault="00982B32" w:rsidP="00413040">
            <w:pPr>
              <w:pStyle w:val="Odstavecseseznamem"/>
              <w:numPr>
                <w:ilvl w:val="0"/>
                <w:numId w:val="61"/>
              </w:numPr>
              <w:ind w:left="816"/>
              <w:jc w:val="both"/>
            </w:pPr>
            <w:r>
              <w:t>Test</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51"/>
        </w:trPr>
        <w:tc>
          <w:tcPr>
            <w:tcW w:w="9855" w:type="dxa"/>
            <w:gridSpan w:val="8"/>
            <w:tcBorders>
              <w:top w:val="nil"/>
            </w:tcBorders>
          </w:tcPr>
          <w:p w:rsidR="00982B32" w:rsidRDefault="00982B32" w:rsidP="0010688A">
            <w:pPr>
              <w:jc w:val="both"/>
              <w:rPr>
                <w:b/>
                <w:bCs/>
              </w:rPr>
            </w:pPr>
            <w:r w:rsidRPr="00A804ED">
              <w:rPr>
                <w:b/>
                <w:bCs/>
              </w:rPr>
              <w:t>Povinná literatura:</w:t>
            </w:r>
          </w:p>
          <w:p w:rsidR="00982B32" w:rsidRPr="007934B2" w:rsidRDefault="00982B32" w:rsidP="0010688A">
            <w:pPr>
              <w:jc w:val="both"/>
              <w:rPr>
                <w:bCs/>
              </w:rPr>
            </w:pPr>
            <w:r w:rsidRPr="007934B2">
              <w:rPr>
                <w:bCs/>
              </w:rPr>
              <w:t xml:space="preserve">RADUGA 1 : </w:t>
            </w:r>
            <w:r w:rsidRPr="007934B2">
              <w:rPr>
                <w:bCs/>
                <w:i/>
              </w:rPr>
              <w:t>učebnice : ruština pro střední a jazykové školy</w:t>
            </w:r>
            <w:r w:rsidRPr="007934B2">
              <w:rPr>
                <w:bCs/>
              </w:rPr>
              <w:t xml:space="preserve">. 1. vyd. Plzeň : Fraus, 1996. ISBN 808578470X. </w:t>
            </w:r>
          </w:p>
          <w:p w:rsidR="00982B32" w:rsidRPr="00922C4E" w:rsidRDefault="00982B32" w:rsidP="0010688A">
            <w:pPr>
              <w:jc w:val="both"/>
              <w:rPr>
                <w:b/>
                <w:bCs/>
              </w:rPr>
            </w:pPr>
            <w:r w:rsidRPr="000A4CB0">
              <w:rPr>
                <w:b/>
                <w:bCs/>
              </w:rPr>
              <w:t>Doporučená literatura:</w:t>
            </w:r>
            <w:r w:rsidRPr="00922C4E">
              <w:rPr>
                <w:bCs/>
              </w:rPr>
              <w:t xml:space="preserve"> </w:t>
            </w:r>
          </w:p>
          <w:p w:rsidR="00982B32" w:rsidRPr="007F4755" w:rsidRDefault="00982B32" w:rsidP="0010688A">
            <w:pPr>
              <w:jc w:val="both"/>
            </w:pPr>
            <w:r w:rsidRPr="007934B2">
              <w:rPr>
                <w:bCs/>
              </w:rPr>
              <w:t xml:space="preserve">BRČÁKOVÁ, Dagmar. </w:t>
            </w:r>
            <w:r w:rsidRPr="007934B2">
              <w:rPr>
                <w:bCs/>
                <w:i/>
              </w:rPr>
              <w:t>Ruská konverzace = Govorite po-russki</w:t>
            </w:r>
            <w:r w:rsidRPr="007934B2">
              <w:rPr>
                <w:bCs/>
              </w:rPr>
              <w:t>. 2., upr. a rozš. vyd. Praha : Leda, 2000. ISBN 80-85927-63-2</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28"/>
        </w:trPr>
        <w:tc>
          <w:tcPr>
            <w:tcW w:w="9855" w:type="dxa"/>
            <w:gridSpan w:val="8"/>
          </w:tcPr>
          <w:p w:rsidR="00982B32" w:rsidRPr="00230FFA" w:rsidRDefault="00982B32" w:rsidP="0010688A">
            <w:pPr>
              <w:jc w:val="both"/>
            </w:pPr>
            <w:r w:rsidRPr="00230FFA">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p w:rsidR="00982B32" w:rsidRDefault="00982B32" w:rsidP="0098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654" w:name="rustina3"/>
            <w:r>
              <w:t>Ruština 3</w:t>
            </w:r>
            <w:bookmarkEnd w:id="4654"/>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Povinně volitelný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3</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Domácí příprava k tématům. </w:t>
            </w:r>
          </w:p>
          <w:p w:rsidR="00982B32" w:rsidRDefault="00982B32" w:rsidP="0010688A">
            <w:pPr>
              <w:jc w:val="both"/>
            </w:pPr>
            <w:r>
              <w:t xml:space="preserve">2. Studenti musí úspěšně, tj. na 60%, absolvovat dva písemné testy. </w:t>
            </w:r>
          </w:p>
          <w:p w:rsidR="00982B32" w:rsidRDefault="00982B32" w:rsidP="0010688A">
            <w:pPr>
              <w:jc w:val="both"/>
            </w:pPr>
            <w:r>
              <w:t>3. Znalost ruštiny na úrovni středně pokročilý.</w:t>
            </w:r>
          </w:p>
        </w:tc>
      </w:tr>
      <w:tr w:rsidR="00982B32" w:rsidTr="0010688A">
        <w:trPr>
          <w:trHeight w:val="14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78"/>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566"/>
        </w:trPr>
        <w:tc>
          <w:tcPr>
            <w:tcW w:w="9855" w:type="dxa"/>
            <w:gridSpan w:val="8"/>
            <w:tcBorders>
              <w:top w:val="nil"/>
              <w:bottom w:val="single" w:sz="12" w:space="0" w:color="auto"/>
            </w:tcBorders>
          </w:tcPr>
          <w:p w:rsidR="00982B32" w:rsidRPr="001C3BCC" w:rsidRDefault="00982B32" w:rsidP="0010688A">
            <w:pPr>
              <w:jc w:val="both"/>
              <w:rPr>
                <w:color w:val="000000"/>
                <w:shd w:val="clear" w:color="auto" w:fill="FFFFFF"/>
              </w:rPr>
            </w:pPr>
            <w:r>
              <w:rPr>
                <w:color w:val="000000"/>
                <w:shd w:val="clear" w:color="auto" w:fill="FFFFFF"/>
              </w:rPr>
              <w:t xml:space="preserve">Předmět je nabízen pouze studentům kombinovaného studia. </w:t>
            </w:r>
          </w:p>
          <w:p w:rsidR="00982B32" w:rsidRPr="001C3BCC" w:rsidRDefault="00982B32" w:rsidP="0010688A">
            <w:pPr>
              <w:jc w:val="both"/>
              <w:rPr>
                <w:color w:val="000000"/>
                <w:shd w:val="clear" w:color="auto" w:fill="FFFFFF"/>
              </w:rPr>
            </w:pPr>
            <w:r>
              <w:rPr>
                <w:color w:val="000000"/>
                <w:shd w:val="clear" w:color="auto" w:fill="FFFFFF"/>
              </w:rPr>
              <w:t>Témata</w:t>
            </w:r>
            <w:r w:rsidRPr="001C3BCC">
              <w:rPr>
                <w:color w:val="000000"/>
                <w:shd w:val="clear" w:color="auto" w:fill="FFFFFF"/>
              </w:rPr>
              <w:t>:</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Skloňování podstatných jmen všech probraných typů v mn. č.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Nesklonná podstatná jména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Výjimky ve skloňování podstatných jmen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Podstatná jména životná a neživotná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Pohyblivé -o-/-e- u podstatných jmen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Výjimky v časování sloves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Předložkové vazby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Výslovnost předložkových spojení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Pohyblivý přízvuk podstatných jmen středního rodu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Intonace souvětí </w:t>
            </w:r>
          </w:p>
          <w:p w:rsidR="00982B32" w:rsidRPr="00D261D5"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 xml:space="preserve">Práce s rozšiřujícími texty </w:t>
            </w:r>
          </w:p>
          <w:p w:rsidR="00982B32" w:rsidRPr="001C3BCC" w:rsidRDefault="00982B32" w:rsidP="00413040">
            <w:pPr>
              <w:pStyle w:val="Odstavecseseznamem"/>
              <w:numPr>
                <w:ilvl w:val="0"/>
                <w:numId w:val="62"/>
              </w:numPr>
              <w:jc w:val="both"/>
              <w:rPr>
                <w:color w:val="000000"/>
                <w:shd w:val="clear" w:color="auto" w:fill="FFFFFF"/>
              </w:rPr>
            </w:pPr>
            <w:r w:rsidRPr="00D261D5">
              <w:rPr>
                <w:color w:val="000000"/>
                <w:shd w:val="clear" w:color="auto" w:fill="FFFFFF"/>
              </w:rPr>
              <w:t>Evaluační test</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88"/>
        </w:trPr>
        <w:tc>
          <w:tcPr>
            <w:tcW w:w="9855" w:type="dxa"/>
            <w:gridSpan w:val="8"/>
            <w:tcBorders>
              <w:top w:val="nil"/>
            </w:tcBorders>
          </w:tcPr>
          <w:p w:rsidR="00982B32" w:rsidRDefault="00982B32" w:rsidP="0010688A">
            <w:pPr>
              <w:jc w:val="both"/>
              <w:rPr>
                <w:b/>
                <w:bCs/>
              </w:rPr>
            </w:pPr>
            <w:r w:rsidRPr="00A804ED">
              <w:rPr>
                <w:b/>
                <w:bCs/>
              </w:rPr>
              <w:t>Povinná literatura:</w:t>
            </w:r>
          </w:p>
          <w:p w:rsidR="00982B32" w:rsidRPr="000A4A4E" w:rsidRDefault="00982B32" w:rsidP="0010688A">
            <w:pPr>
              <w:jc w:val="both"/>
              <w:rPr>
                <w:bCs/>
              </w:rPr>
            </w:pPr>
            <w:r w:rsidRPr="000A4A4E">
              <w:rPr>
                <w:bCs/>
              </w:rPr>
              <w:t xml:space="preserve">JELÍNEK S. a kol. </w:t>
            </w:r>
            <w:r w:rsidRPr="000A4A4E">
              <w:rPr>
                <w:bCs/>
                <w:i/>
              </w:rPr>
              <w:t>Raduga II</w:t>
            </w:r>
            <w:r w:rsidRPr="000A4A4E">
              <w:rPr>
                <w:bCs/>
              </w:rPr>
              <w:t>. Fraus, Plzeň, 1997. ISBN 80-85784-73- 4.</w:t>
            </w:r>
          </w:p>
          <w:p w:rsidR="00982B32" w:rsidRPr="007934B2" w:rsidRDefault="00982B32" w:rsidP="0010688A">
            <w:pPr>
              <w:jc w:val="both"/>
              <w:rPr>
                <w:bCs/>
              </w:rPr>
            </w:pPr>
            <w:r w:rsidRPr="007934B2">
              <w:rPr>
                <w:bCs/>
              </w:rPr>
              <w:t xml:space="preserve">RADUGA 1 : </w:t>
            </w:r>
            <w:r w:rsidRPr="007934B2">
              <w:rPr>
                <w:bCs/>
                <w:i/>
              </w:rPr>
              <w:t>učebnice : ruština pro střední a jazykové školy</w:t>
            </w:r>
            <w:r w:rsidRPr="007934B2">
              <w:rPr>
                <w:bCs/>
              </w:rPr>
              <w:t xml:space="preserve">. 1. vyd. Plzeň : Fraus, 1996. ISBN 808578470X. </w:t>
            </w:r>
          </w:p>
          <w:p w:rsidR="00982B32" w:rsidRPr="00922C4E" w:rsidRDefault="00982B32" w:rsidP="0010688A">
            <w:pPr>
              <w:jc w:val="both"/>
              <w:rPr>
                <w:b/>
                <w:bCs/>
              </w:rPr>
            </w:pPr>
            <w:r w:rsidRPr="000A4CB0">
              <w:rPr>
                <w:b/>
                <w:bCs/>
              </w:rPr>
              <w:t>Doporučená literatura:</w:t>
            </w:r>
            <w:r w:rsidRPr="00922C4E">
              <w:rPr>
                <w:bCs/>
              </w:rPr>
              <w:t xml:space="preserve"> </w:t>
            </w:r>
          </w:p>
          <w:p w:rsidR="00982B32" w:rsidRPr="0076789C" w:rsidRDefault="00982B32" w:rsidP="0010688A">
            <w:pPr>
              <w:jc w:val="both"/>
              <w:rPr>
                <w:bCs/>
              </w:rPr>
            </w:pPr>
            <w:r w:rsidRPr="007934B2">
              <w:rPr>
                <w:bCs/>
              </w:rPr>
              <w:t xml:space="preserve">BRČÁKOVÁ, Dagmar. </w:t>
            </w:r>
            <w:r w:rsidRPr="007934B2">
              <w:rPr>
                <w:bCs/>
                <w:i/>
              </w:rPr>
              <w:t>Ruská konverzace = Govorite po-russki</w:t>
            </w:r>
            <w:r w:rsidRPr="007934B2">
              <w:rPr>
                <w:bCs/>
              </w:rPr>
              <w:t>. 2., upr. a rozš. vyd. Praha : Leda, 2000. ISBN 80-85927-63-2</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25"/>
        </w:trPr>
        <w:tc>
          <w:tcPr>
            <w:tcW w:w="9855" w:type="dxa"/>
            <w:gridSpan w:val="8"/>
          </w:tcPr>
          <w:p w:rsidR="00982B32" w:rsidRPr="00542871" w:rsidRDefault="00982B32" w:rsidP="0010688A">
            <w:pPr>
              <w:jc w:val="both"/>
            </w:pPr>
            <w:r w:rsidRPr="00542871">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p w:rsidR="00982B32" w:rsidRDefault="00982B32" w:rsidP="00982B3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655" w:name="rustina4"/>
            <w:r>
              <w:t>Ruština 4</w:t>
            </w:r>
            <w:bookmarkEnd w:id="4655"/>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Povinně volitelný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Domácí příprava k tématům. </w:t>
            </w:r>
          </w:p>
          <w:p w:rsidR="00982B32" w:rsidRDefault="00982B32" w:rsidP="0010688A">
            <w:pPr>
              <w:jc w:val="both"/>
            </w:pPr>
            <w:r>
              <w:t xml:space="preserve">2. Studenti musí úspěšně, tj. na 60%, absolvovat dva písemné testy. </w:t>
            </w:r>
          </w:p>
          <w:p w:rsidR="00982B32" w:rsidRDefault="00982B32" w:rsidP="0010688A">
            <w:pPr>
              <w:jc w:val="both"/>
            </w:pPr>
            <w:r>
              <w:t>3. Znalost ruštiny na úrovni středně pokročilý.</w:t>
            </w:r>
          </w:p>
        </w:tc>
      </w:tr>
      <w:tr w:rsidR="00982B32" w:rsidTr="0010688A">
        <w:trPr>
          <w:trHeight w:val="14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i/>
                <w:iCs/>
              </w:rPr>
              <w:t>Předmět má pro zaměření SP doplňující charakter</w:t>
            </w:r>
          </w:p>
        </w:tc>
      </w:tr>
      <w:tr w:rsidR="00982B32" w:rsidTr="0010688A">
        <w:trPr>
          <w:trHeight w:val="125"/>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708"/>
        </w:trPr>
        <w:tc>
          <w:tcPr>
            <w:tcW w:w="9855" w:type="dxa"/>
            <w:gridSpan w:val="8"/>
            <w:tcBorders>
              <w:top w:val="nil"/>
              <w:bottom w:val="single" w:sz="12" w:space="0" w:color="auto"/>
            </w:tcBorders>
          </w:tcPr>
          <w:p w:rsidR="00982B32" w:rsidRPr="00E73BC3" w:rsidRDefault="00982B32" w:rsidP="0010688A">
            <w:pPr>
              <w:jc w:val="both"/>
              <w:rPr>
                <w:color w:val="000000"/>
                <w:shd w:val="clear" w:color="auto" w:fill="FFFFFF"/>
              </w:rPr>
            </w:pPr>
            <w:r>
              <w:rPr>
                <w:color w:val="000000"/>
                <w:shd w:val="clear" w:color="auto" w:fill="FFFFFF"/>
              </w:rPr>
              <w:t>Předmět je nabízen pouze studentům kombinovaného studia.</w:t>
            </w:r>
          </w:p>
          <w:p w:rsidR="00982B32" w:rsidRPr="009D07DE" w:rsidRDefault="00982B32" w:rsidP="0010688A">
            <w:pPr>
              <w:jc w:val="both"/>
              <w:rPr>
                <w:b/>
                <w:color w:val="000000"/>
                <w:shd w:val="clear" w:color="auto" w:fill="FFFFFF"/>
              </w:rPr>
            </w:pPr>
            <w:r w:rsidRPr="009D07DE">
              <w:rPr>
                <w:b/>
                <w:color w:val="000000"/>
                <w:shd w:val="clear" w:color="auto" w:fill="FFFFFF"/>
              </w:rPr>
              <w:t>Témata:</w:t>
            </w:r>
          </w:p>
          <w:p w:rsidR="00982B32"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Slovesné vazby odlišné od češtiny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Časování sloves - rozšíření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Skloňování přídavných jmen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Zpodstatnělá přídavná jména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Tázací zájmena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Výrazy protože, proto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Vyjádření významů: je třeba, musí se, musím, mám (ne)smí se, (ne)smím, je možno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Datum, psaní data v dopise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Dotazy a odpovědi, jak se komu daří a co je nového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Dotazy a odpovědi, jak kdo vypadá, komu je podobný, jak se obléká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Vyplňování dotazníku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Vyjádření omluvy a politování </w:t>
            </w:r>
          </w:p>
          <w:p w:rsidR="00982B32" w:rsidRPr="00847FA7" w:rsidRDefault="00982B32" w:rsidP="00413040">
            <w:pPr>
              <w:pStyle w:val="Odstavecseseznamem"/>
              <w:numPr>
                <w:ilvl w:val="1"/>
                <w:numId w:val="63"/>
              </w:numPr>
              <w:ind w:left="674"/>
              <w:jc w:val="both"/>
              <w:rPr>
                <w:color w:val="000000"/>
                <w:shd w:val="clear" w:color="auto" w:fill="FFFFFF"/>
              </w:rPr>
            </w:pPr>
            <w:r w:rsidRPr="00847FA7">
              <w:rPr>
                <w:color w:val="000000"/>
                <w:shd w:val="clear" w:color="auto" w:fill="FFFFFF"/>
              </w:rPr>
              <w:t xml:space="preserve">Test </w:t>
            </w:r>
          </w:p>
          <w:p w:rsidR="00982B32" w:rsidRDefault="00982B32" w:rsidP="0010688A">
            <w:pPr>
              <w:jc w:val="both"/>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296"/>
        </w:trPr>
        <w:tc>
          <w:tcPr>
            <w:tcW w:w="9855" w:type="dxa"/>
            <w:gridSpan w:val="8"/>
            <w:tcBorders>
              <w:top w:val="nil"/>
            </w:tcBorders>
          </w:tcPr>
          <w:p w:rsidR="00982B32" w:rsidRDefault="00982B32" w:rsidP="0010688A">
            <w:pPr>
              <w:jc w:val="both"/>
              <w:rPr>
                <w:b/>
                <w:bCs/>
              </w:rPr>
            </w:pPr>
            <w:r w:rsidRPr="00A804ED">
              <w:rPr>
                <w:b/>
                <w:bCs/>
              </w:rPr>
              <w:t>Povinná literatura:</w:t>
            </w:r>
          </w:p>
          <w:p w:rsidR="00982B32" w:rsidRPr="00847FA7" w:rsidRDefault="00982B32" w:rsidP="0010688A">
            <w:pPr>
              <w:jc w:val="both"/>
              <w:rPr>
                <w:bCs/>
              </w:rPr>
            </w:pPr>
            <w:r w:rsidRPr="00847FA7">
              <w:rPr>
                <w:bCs/>
              </w:rPr>
              <w:t xml:space="preserve">JELÍNEK, S. a kol. </w:t>
            </w:r>
            <w:r w:rsidRPr="000B5538">
              <w:rPr>
                <w:bCs/>
                <w:i/>
              </w:rPr>
              <w:t>Raduga II</w:t>
            </w:r>
            <w:r w:rsidRPr="00847FA7">
              <w:rPr>
                <w:bCs/>
              </w:rPr>
              <w:t xml:space="preserve">. Fraus Plzeň, 1996. </w:t>
            </w:r>
          </w:p>
          <w:p w:rsidR="00982B32" w:rsidRPr="000B5538" w:rsidRDefault="00982B32" w:rsidP="0010688A">
            <w:pPr>
              <w:jc w:val="both"/>
              <w:rPr>
                <w:b/>
                <w:bCs/>
              </w:rPr>
            </w:pPr>
            <w:r w:rsidRPr="000B5538">
              <w:rPr>
                <w:b/>
                <w:bCs/>
              </w:rPr>
              <w:t>Doporučená literatura:</w:t>
            </w:r>
          </w:p>
          <w:p w:rsidR="00982B32" w:rsidRPr="00847FA7" w:rsidRDefault="00982B32" w:rsidP="0010688A">
            <w:pPr>
              <w:jc w:val="both"/>
              <w:rPr>
                <w:bCs/>
              </w:rPr>
            </w:pPr>
            <w:r w:rsidRPr="00847FA7">
              <w:rPr>
                <w:bCs/>
              </w:rPr>
              <w:t xml:space="preserve">KOZLOVA, T.V. a kol. </w:t>
            </w:r>
            <w:r w:rsidRPr="000B5538">
              <w:rPr>
                <w:bCs/>
                <w:i/>
              </w:rPr>
              <w:t>Dogovorilis: obchodujeme, podnikáme a komunikujeme v ruském jazyce</w:t>
            </w:r>
            <w:r w:rsidRPr="00847FA7">
              <w:rPr>
                <w:bCs/>
              </w:rPr>
              <w:t xml:space="preserve">. Fraus Plzeň, 2004. </w:t>
            </w:r>
          </w:p>
          <w:p w:rsidR="00982B32" w:rsidRPr="002060D9" w:rsidRDefault="00982B32" w:rsidP="0010688A">
            <w:pPr>
              <w:jc w:val="both"/>
              <w:rPr>
                <w:bCs/>
              </w:rPr>
            </w:pPr>
            <w:r w:rsidRPr="00847FA7">
              <w:rPr>
                <w:bCs/>
              </w:rPr>
              <w:t xml:space="preserve">BRČÁKOVÁ, D. MISTROVÁ, V., ARAPOVA, N. </w:t>
            </w:r>
            <w:r w:rsidRPr="000B5538">
              <w:rPr>
                <w:bCs/>
                <w:i/>
              </w:rPr>
              <w:t>Govorite po-russki - Ruská konverzace</w:t>
            </w:r>
            <w:r w:rsidRPr="00847FA7">
              <w:rPr>
                <w:bCs/>
              </w:rPr>
              <w:t>. Leda Praha, 2000.</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95"/>
        </w:trPr>
        <w:tc>
          <w:tcPr>
            <w:tcW w:w="9855" w:type="dxa"/>
            <w:gridSpan w:val="8"/>
          </w:tcPr>
          <w:p w:rsidR="00982B32" w:rsidRPr="0061728F" w:rsidRDefault="00982B32" w:rsidP="0010688A">
            <w:pPr>
              <w:jc w:val="both"/>
            </w:pPr>
            <w:r w:rsidRPr="0061728F">
              <w:t xml:space="preserve">Vyučující mají trvale vypsány a zveřejněny konzultace minimálně 2h/týden, v rámci kterých mají možnost konzultovat podrobněji probíranou látku. Dále mohou studenti komunikovat s vyučujícím pomocí e-mailu a LMS Moodle. </w:t>
            </w:r>
          </w:p>
        </w:tc>
      </w:tr>
    </w:tbl>
    <w:p w:rsidR="00982B32" w:rsidRDefault="00982B32" w:rsidP="00982B32">
      <w:pPr>
        <w:spacing w:after="160" w:line="259" w:lineRule="auto"/>
      </w:pPr>
    </w:p>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Pr="00577BA3" w:rsidRDefault="00982B32" w:rsidP="0010688A">
            <w:pPr>
              <w:jc w:val="both"/>
              <w:rPr>
                <w:b/>
                <w:sz w:val="22"/>
                <w:szCs w:val="22"/>
              </w:rPr>
            </w:pPr>
            <w:r w:rsidRPr="00577BA3">
              <w:rPr>
                <w:b/>
                <w:sz w:val="22"/>
                <w:szCs w:val="22"/>
              </w:rPr>
              <w:t>Název studijního předmětu</w:t>
            </w:r>
          </w:p>
        </w:tc>
        <w:tc>
          <w:tcPr>
            <w:tcW w:w="6769" w:type="dxa"/>
            <w:gridSpan w:val="7"/>
            <w:tcBorders>
              <w:top w:val="double" w:sz="4" w:space="0" w:color="auto"/>
            </w:tcBorders>
          </w:tcPr>
          <w:p w:rsidR="00982B32" w:rsidRPr="00577BA3" w:rsidRDefault="00982B32" w:rsidP="0010688A">
            <w:pPr>
              <w:jc w:val="both"/>
              <w:rPr>
                <w:sz w:val="22"/>
                <w:szCs w:val="22"/>
              </w:rPr>
            </w:pPr>
            <w:bookmarkStart w:id="4656" w:name="rizeniAlogistikaVyroby"/>
            <w:r w:rsidRPr="00577BA3">
              <w:rPr>
                <w:sz w:val="22"/>
                <w:szCs w:val="22"/>
              </w:rPr>
              <w:t>Řízení a logistika výroby</w:t>
            </w:r>
            <w:bookmarkEnd w:id="4656"/>
          </w:p>
        </w:tc>
      </w:tr>
      <w:tr w:rsidR="00982B32" w:rsidTr="0010688A">
        <w:trPr>
          <w:trHeight w:val="221"/>
        </w:trPr>
        <w:tc>
          <w:tcPr>
            <w:tcW w:w="3086" w:type="dxa"/>
            <w:shd w:val="clear" w:color="auto" w:fill="F7CAAC"/>
          </w:tcPr>
          <w:p w:rsidR="00982B32" w:rsidRPr="00577BA3" w:rsidRDefault="00982B32" w:rsidP="0010688A">
            <w:pPr>
              <w:jc w:val="both"/>
              <w:rPr>
                <w:b/>
                <w:sz w:val="22"/>
                <w:szCs w:val="22"/>
              </w:rPr>
            </w:pPr>
            <w:r w:rsidRPr="00577BA3">
              <w:rPr>
                <w:b/>
                <w:sz w:val="22"/>
                <w:szCs w:val="22"/>
              </w:rPr>
              <w:t>Typ předmětu</w:t>
            </w:r>
          </w:p>
        </w:tc>
        <w:tc>
          <w:tcPr>
            <w:tcW w:w="3406" w:type="dxa"/>
            <w:gridSpan w:val="4"/>
          </w:tcPr>
          <w:p w:rsidR="00982B32" w:rsidRDefault="00982B32" w:rsidP="0010688A">
            <w:pPr>
              <w:jc w:val="both"/>
              <w:rPr>
                <w:sz w:val="22"/>
                <w:szCs w:val="22"/>
              </w:rPr>
            </w:pPr>
            <w:r w:rsidRPr="00577BA3">
              <w:rPr>
                <w:sz w:val="22"/>
                <w:szCs w:val="22"/>
              </w:rPr>
              <w:t>Povinný</w:t>
            </w:r>
            <w:r>
              <w:rPr>
                <w:sz w:val="22"/>
                <w:szCs w:val="22"/>
              </w:rPr>
              <w:t xml:space="preserve"> pro specializace:</w:t>
            </w:r>
            <w:r w:rsidRPr="00577BA3">
              <w:rPr>
                <w:sz w:val="22"/>
                <w:szCs w:val="22"/>
              </w:rPr>
              <w:t xml:space="preserve"> </w:t>
            </w:r>
          </w:p>
          <w:p w:rsidR="00982B32" w:rsidRDefault="00982B32" w:rsidP="0010688A">
            <w:pPr>
              <w:jc w:val="both"/>
              <w:rPr>
                <w:sz w:val="22"/>
                <w:szCs w:val="22"/>
              </w:rPr>
            </w:pPr>
            <w:r w:rsidRPr="00577BA3">
              <w:rPr>
                <w:sz w:val="22"/>
                <w:szCs w:val="22"/>
              </w:rPr>
              <w:t>I</w:t>
            </w:r>
            <w:r>
              <w:rPr>
                <w:sz w:val="22"/>
                <w:szCs w:val="22"/>
              </w:rPr>
              <w:t>nteligentní systémy s roboty</w:t>
            </w:r>
          </w:p>
          <w:p w:rsidR="00982B32" w:rsidRPr="00577BA3" w:rsidRDefault="00982B32" w:rsidP="0010688A">
            <w:pPr>
              <w:jc w:val="both"/>
              <w:rPr>
                <w:sz w:val="22"/>
                <w:szCs w:val="22"/>
              </w:rPr>
            </w:pPr>
            <w:r>
              <w:rPr>
                <w:sz w:val="22"/>
                <w:szCs w:val="22"/>
              </w:rPr>
              <w:t>Průmyslová automatizace</w:t>
            </w:r>
          </w:p>
        </w:tc>
        <w:tc>
          <w:tcPr>
            <w:tcW w:w="2695" w:type="dxa"/>
            <w:gridSpan w:val="2"/>
            <w:shd w:val="clear" w:color="auto" w:fill="F7CAAC"/>
          </w:tcPr>
          <w:p w:rsidR="00982B32" w:rsidRPr="00577BA3" w:rsidRDefault="00982B32" w:rsidP="0010688A">
            <w:pPr>
              <w:rPr>
                <w:sz w:val="22"/>
                <w:szCs w:val="22"/>
              </w:rPr>
            </w:pPr>
            <w:r w:rsidRPr="00577BA3">
              <w:rPr>
                <w:b/>
                <w:sz w:val="22"/>
                <w:szCs w:val="22"/>
              </w:rPr>
              <w:t>doporučený ročník semestr</w:t>
            </w:r>
          </w:p>
        </w:tc>
        <w:tc>
          <w:tcPr>
            <w:tcW w:w="668" w:type="dxa"/>
          </w:tcPr>
          <w:p w:rsidR="00982B32" w:rsidRPr="00577BA3" w:rsidRDefault="00982B32" w:rsidP="0010688A">
            <w:pPr>
              <w:jc w:val="both"/>
              <w:rPr>
                <w:sz w:val="22"/>
                <w:szCs w:val="22"/>
              </w:rPr>
            </w:pPr>
            <w:r w:rsidRPr="00577BA3">
              <w:rPr>
                <w:sz w:val="22"/>
                <w:szCs w:val="22"/>
              </w:rPr>
              <w:t>2/L</w:t>
            </w:r>
          </w:p>
        </w:tc>
      </w:tr>
      <w:tr w:rsidR="00982B32" w:rsidTr="0010688A">
        <w:tc>
          <w:tcPr>
            <w:tcW w:w="3086" w:type="dxa"/>
            <w:shd w:val="clear" w:color="auto" w:fill="F7CAAC"/>
          </w:tcPr>
          <w:p w:rsidR="00982B32" w:rsidRPr="00577BA3" w:rsidRDefault="00982B32" w:rsidP="0010688A">
            <w:pPr>
              <w:jc w:val="both"/>
              <w:rPr>
                <w:b/>
                <w:sz w:val="22"/>
                <w:szCs w:val="22"/>
              </w:rPr>
            </w:pPr>
            <w:r w:rsidRPr="00577BA3">
              <w:rPr>
                <w:b/>
                <w:sz w:val="22"/>
                <w:szCs w:val="22"/>
              </w:rPr>
              <w:t>Rozsah studijního předmětu</w:t>
            </w:r>
          </w:p>
        </w:tc>
        <w:tc>
          <w:tcPr>
            <w:tcW w:w="1701" w:type="dxa"/>
            <w:gridSpan w:val="2"/>
          </w:tcPr>
          <w:p w:rsidR="00982B32" w:rsidRPr="00577BA3" w:rsidRDefault="00982B32" w:rsidP="0010688A">
            <w:pPr>
              <w:jc w:val="both"/>
              <w:rPr>
                <w:sz w:val="22"/>
                <w:szCs w:val="22"/>
              </w:rPr>
            </w:pPr>
            <w:r w:rsidRPr="00577BA3">
              <w:rPr>
                <w:sz w:val="22"/>
                <w:szCs w:val="22"/>
              </w:rPr>
              <w:t>14p + 42c</w:t>
            </w:r>
          </w:p>
        </w:tc>
        <w:tc>
          <w:tcPr>
            <w:tcW w:w="889" w:type="dxa"/>
            <w:shd w:val="clear" w:color="auto" w:fill="F7CAAC"/>
          </w:tcPr>
          <w:p w:rsidR="00982B32" w:rsidRPr="00577BA3" w:rsidRDefault="00982B32" w:rsidP="0010688A">
            <w:pPr>
              <w:jc w:val="both"/>
              <w:rPr>
                <w:b/>
                <w:sz w:val="22"/>
                <w:szCs w:val="22"/>
              </w:rPr>
            </w:pPr>
            <w:r w:rsidRPr="00577BA3">
              <w:rPr>
                <w:b/>
                <w:sz w:val="22"/>
                <w:szCs w:val="22"/>
              </w:rPr>
              <w:t xml:space="preserve">hod. </w:t>
            </w:r>
          </w:p>
        </w:tc>
        <w:tc>
          <w:tcPr>
            <w:tcW w:w="816" w:type="dxa"/>
          </w:tcPr>
          <w:p w:rsidR="00982B32" w:rsidRPr="00577BA3" w:rsidRDefault="00982B32" w:rsidP="0010688A">
            <w:pPr>
              <w:jc w:val="both"/>
              <w:rPr>
                <w:sz w:val="22"/>
                <w:szCs w:val="22"/>
              </w:rPr>
            </w:pPr>
          </w:p>
        </w:tc>
        <w:tc>
          <w:tcPr>
            <w:tcW w:w="2156" w:type="dxa"/>
            <w:shd w:val="clear" w:color="auto" w:fill="F7CAAC"/>
          </w:tcPr>
          <w:p w:rsidR="00982B32" w:rsidRPr="00577BA3" w:rsidRDefault="00982B32" w:rsidP="0010688A">
            <w:pPr>
              <w:jc w:val="both"/>
              <w:rPr>
                <w:b/>
                <w:sz w:val="22"/>
                <w:szCs w:val="22"/>
              </w:rPr>
            </w:pPr>
            <w:r w:rsidRPr="00577BA3">
              <w:rPr>
                <w:b/>
                <w:sz w:val="22"/>
                <w:szCs w:val="22"/>
              </w:rPr>
              <w:t>kreditů</w:t>
            </w:r>
          </w:p>
        </w:tc>
        <w:tc>
          <w:tcPr>
            <w:tcW w:w="1207" w:type="dxa"/>
            <w:gridSpan w:val="2"/>
          </w:tcPr>
          <w:p w:rsidR="00982B32" w:rsidRPr="00577BA3" w:rsidRDefault="00982B32" w:rsidP="0010688A">
            <w:pPr>
              <w:jc w:val="both"/>
              <w:rPr>
                <w:sz w:val="22"/>
                <w:szCs w:val="22"/>
              </w:rPr>
            </w:pPr>
            <w:r w:rsidRPr="00577BA3">
              <w:rPr>
                <w:sz w:val="22"/>
                <w:szCs w:val="22"/>
              </w:rPr>
              <w:t>4</w:t>
            </w:r>
          </w:p>
        </w:tc>
      </w:tr>
      <w:tr w:rsidR="00982B32" w:rsidTr="0010688A">
        <w:tc>
          <w:tcPr>
            <w:tcW w:w="3086" w:type="dxa"/>
            <w:shd w:val="clear" w:color="auto" w:fill="F7CAAC"/>
          </w:tcPr>
          <w:p w:rsidR="00982B32" w:rsidRPr="00577BA3" w:rsidRDefault="00982B32" w:rsidP="0010688A">
            <w:pPr>
              <w:jc w:val="both"/>
              <w:rPr>
                <w:b/>
                <w:sz w:val="22"/>
                <w:szCs w:val="22"/>
              </w:rPr>
            </w:pPr>
            <w:r w:rsidRPr="00577BA3">
              <w:rPr>
                <w:b/>
                <w:sz w:val="22"/>
                <w:szCs w:val="22"/>
              </w:rPr>
              <w:t>Prerekvizity, korekvizity, ekvivalence</w:t>
            </w:r>
          </w:p>
        </w:tc>
        <w:tc>
          <w:tcPr>
            <w:tcW w:w="6769" w:type="dxa"/>
            <w:gridSpan w:val="7"/>
          </w:tcPr>
          <w:p w:rsidR="00982B32" w:rsidRPr="00577BA3" w:rsidRDefault="00982B32" w:rsidP="0010688A">
            <w:pPr>
              <w:jc w:val="both"/>
              <w:rPr>
                <w:sz w:val="22"/>
                <w:szCs w:val="22"/>
              </w:rPr>
            </w:pPr>
            <w:r w:rsidRPr="00577BA3">
              <w:rPr>
                <w:sz w:val="22"/>
                <w:szCs w:val="22"/>
              </w:rPr>
              <w:t>nejsou</w:t>
            </w:r>
          </w:p>
        </w:tc>
      </w:tr>
      <w:tr w:rsidR="00982B32" w:rsidTr="0010688A">
        <w:tc>
          <w:tcPr>
            <w:tcW w:w="3086" w:type="dxa"/>
            <w:shd w:val="clear" w:color="auto" w:fill="F7CAAC"/>
          </w:tcPr>
          <w:p w:rsidR="00982B32" w:rsidRPr="00577BA3" w:rsidRDefault="00982B32" w:rsidP="0010688A">
            <w:pPr>
              <w:jc w:val="both"/>
              <w:rPr>
                <w:b/>
                <w:sz w:val="22"/>
                <w:szCs w:val="22"/>
              </w:rPr>
            </w:pPr>
            <w:r w:rsidRPr="00577BA3">
              <w:rPr>
                <w:b/>
                <w:sz w:val="22"/>
                <w:szCs w:val="22"/>
              </w:rPr>
              <w:t>Způsob ověření studijních výsledků</w:t>
            </w:r>
          </w:p>
        </w:tc>
        <w:tc>
          <w:tcPr>
            <w:tcW w:w="3406" w:type="dxa"/>
            <w:gridSpan w:val="4"/>
          </w:tcPr>
          <w:p w:rsidR="00982B32" w:rsidRPr="00577BA3" w:rsidRDefault="00982B32" w:rsidP="0010688A">
            <w:pPr>
              <w:jc w:val="both"/>
              <w:rPr>
                <w:sz w:val="22"/>
                <w:szCs w:val="22"/>
              </w:rPr>
            </w:pPr>
            <w:r w:rsidRPr="00577BA3">
              <w:rPr>
                <w:sz w:val="22"/>
                <w:szCs w:val="22"/>
              </w:rPr>
              <w:t>Klasifikovaný zápočet</w:t>
            </w:r>
          </w:p>
        </w:tc>
        <w:tc>
          <w:tcPr>
            <w:tcW w:w="2156" w:type="dxa"/>
            <w:shd w:val="clear" w:color="auto" w:fill="F7CAAC"/>
          </w:tcPr>
          <w:p w:rsidR="00982B32" w:rsidRPr="00577BA3" w:rsidRDefault="00982B32" w:rsidP="0010688A">
            <w:pPr>
              <w:jc w:val="both"/>
              <w:rPr>
                <w:b/>
                <w:sz w:val="22"/>
                <w:szCs w:val="22"/>
              </w:rPr>
            </w:pPr>
            <w:r w:rsidRPr="00577BA3">
              <w:rPr>
                <w:b/>
                <w:sz w:val="22"/>
                <w:szCs w:val="22"/>
              </w:rPr>
              <w:t>Forma výuky</w:t>
            </w:r>
          </w:p>
        </w:tc>
        <w:tc>
          <w:tcPr>
            <w:tcW w:w="1207" w:type="dxa"/>
            <w:gridSpan w:val="2"/>
          </w:tcPr>
          <w:p w:rsidR="00982B32" w:rsidRPr="00577BA3" w:rsidRDefault="00982B32" w:rsidP="0010688A">
            <w:pPr>
              <w:jc w:val="both"/>
              <w:rPr>
                <w:sz w:val="22"/>
                <w:szCs w:val="22"/>
              </w:rPr>
            </w:pPr>
            <w:r w:rsidRPr="00577BA3">
              <w:rPr>
                <w:sz w:val="22"/>
                <w:szCs w:val="22"/>
              </w:rPr>
              <w:t>přednáška, cvičení</w:t>
            </w:r>
          </w:p>
        </w:tc>
      </w:tr>
      <w:tr w:rsidR="00982B32" w:rsidTr="0010688A">
        <w:tc>
          <w:tcPr>
            <w:tcW w:w="3086" w:type="dxa"/>
            <w:shd w:val="clear" w:color="auto" w:fill="F7CAAC"/>
          </w:tcPr>
          <w:p w:rsidR="00982B32" w:rsidRPr="00577BA3" w:rsidRDefault="00982B32" w:rsidP="0010688A">
            <w:pPr>
              <w:jc w:val="both"/>
              <w:rPr>
                <w:b/>
                <w:sz w:val="22"/>
                <w:szCs w:val="22"/>
              </w:rPr>
            </w:pPr>
            <w:r w:rsidRPr="00577BA3">
              <w:rPr>
                <w:b/>
                <w:sz w:val="22"/>
                <w:szCs w:val="22"/>
              </w:rPr>
              <w:t>Forma způsobu ověření studijních výsledků a další požadavky na studenta</w:t>
            </w:r>
          </w:p>
        </w:tc>
        <w:tc>
          <w:tcPr>
            <w:tcW w:w="6769" w:type="dxa"/>
            <w:gridSpan w:val="7"/>
            <w:tcBorders>
              <w:bottom w:val="nil"/>
            </w:tcBorders>
          </w:tcPr>
          <w:p w:rsidR="00982B32" w:rsidRPr="00577BA3" w:rsidRDefault="00982B32" w:rsidP="0010688A">
            <w:pPr>
              <w:jc w:val="both"/>
              <w:rPr>
                <w:sz w:val="22"/>
                <w:szCs w:val="22"/>
              </w:rPr>
            </w:pPr>
            <w:r w:rsidRPr="00577BA3">
              <w:rPr>
                <w:sz w:val="22"/>
                <w:szCs w:val="22"/>
              </w:rPr>
              <w:t>Písemná i ústní forma</w:t>
            </w:r>
          </w:p>
          <w:p w:rsidR="00982B32" w:rsidRPr="00577BA3" w:rsidRDefault="00982B32" w:rsidP="0010688A">
            <w:pPr>
              <w:jc w:val="both"/>
              <w:rPr>
                <w:sz w:val="22"/>
                <w:szCs w:val="22"/>
              </w:rPr>
            </w:pPr>
            <w:r w:rsidRPr="00577BA3">
              <w:rPr>
                <w:sz w:val="22"/>
                <w:szCs w:val="22"/>
              </w:rPr>
              <w:t xml:space="preserve">1. Povinná a aktivní účast na jednotlivých cvičeních (80% účast na cvičení). </w:t>
            </w:r>
          </w:p>
          <w:p w:rsidR="00982B32" w:rsidRPr="00577BA3" w:rsidRDefault="00982B32" w:rsidP="0010688A">
            <w:pPr>
              <w:jc w:val="both"/>
              <w:rPr>
                <w:sz w:val="22"/>
                <w:szCs w:val="22"/>
              </w:rPr>
            </w:pPr>
            <w:r w:rsidRPr="00577BA3">
              <w:rPr>
                <w:sz w:val="22"/>
                <w:szCs w:val="22"/>
              </w:rPr>
              <w:t xml:space="preserve">2. Úspěšné a samostatné vypracování všech zadaných úloh v průběhu semestru. </w:t>
            </w:r>
          </w:p>
          <w:p w:rsidR="00982B32" w:rsidRPr="00577BA3" w:rsidRDefault="00982B32" w:rsidP="0010688A">
            <w:pPr>
              <w:jc w:val="both"/>
              <w:rPr>
                <w:sz w:val="22"/>
                <w:szCs w:val="22"/>
              </w:rPr>
            </w:pPr>
            <w:r w:rsidRPr="00577BA3">
              <w:rPr>
                <w:sz w:val="22"/>
                <w:szCs w:val="22"/>
              </w:rPr>
              <w:t>3. Prokázání úspěšného zvládnutí probírané tématiky prostřednictvím písemného testu popřípadě při ústním pohovoru s vyučujícím.</w:t>
            </w:r>
          </w:p>
        </w:tc>
      </w:tr>
      <w:tr w:rsidR="00982B32" w:rsidTr="008514C9">
        <w:trPr>
          <w:trHeight w:val="386"/>
        </w:trPr>
        <w:tc>
          <w:tcPr>
            <w:tcW w:w="9855" w:type="dxa"/>
            <w:gridSpan w:val="8"/>
            <w:tcBorders>
              <w:top w:val="nil"/>
            </w:tcBorders>
          </w:tcPr>
          <w:p w:rsidR="00982B32" w:rsidRPr="00577BA3" w:rsidRDefault="00982B32" w:rsidP="0010688A">
            <w:pPr>
              <w:jc w:val="both"/>
              <w:rPr>
                <w:sz w:val="22"/>
                <w:szCs w:val="22"/>
              </w:rPr>
            </w:pPr>
          </w:p>
        </w:tc>
      </w:tr>
      <w:tr w:rsidR="00982B32" w:rsidTr="0010688A">
        <w:trPr>
          <w:trHeight w:val="197"/>
        </w:trPr>
        <w:tc>
          <w:tcPr>
            <w:tcW w:w="3086" w:type="dxa"/>
            <w:tcBorders>
              <w:top w:val="nil"/>
            </w:tcBorders>
            <w:shd w:val="clear" w:color="auto" w:fill="F7CAAC"/>
          </w:tcPr>
          <w:p w:rsidR="00982B32" w:rsidRPr="00577BA3" w:rsidRDefault="00982B32" w:rsidP="0010688A">
            <w:pPr>
              <w:jc w:val="both"/>
              <w:rPr>
                <w:b/>
                <w:sz w:val="22"/>
                <w:szCs w:val="22"/>
              </w:rPr>
            </w:pPr>
            <w:r w:rsidRPr="00577BA3">
              <w:rPr>
                <w:b/>
                <w:sz w:val="22"/>
                <w:szCs w:val="22"/>
              </w:rPr>
              <w:t>Garant předmětu</w:t>
            </w:r>
          </w:p>
        </w:tc>
        <w:tc>
          <w:tcPr>
            <w:tcW w:w="6769" w:type="dxa"/>
            <w:gridSpan w:val="7"/>
            <w:tcBorders>
              <w:top w:val="nil"/>
            </w:tcBorders>
          </w:tcPr>
          <w:p w:rsidR="00982B32" w:rsidRPr="00577BA3" w:rsidRDefault="00982B32" w:rsidP="0010688A">
            <w:pPr>
              <w:jc w:val="both"/>
              <w:rPr>
                <w:sz w:val="22"/>
                <w:szCs w:val="22"/>
              </w:rPr>
            </w:pPr>
            <w:r w:rsidRPr="00577BA3">
              <w:rPr>
                <w:sz w:val="22"/>
                <w:szCs w:val="22"/>
              </w:rPr>
              <w:t>doc. Ing. Bronislav Chramcov, Ph.D.</w:t>
            </w:r>
          </w:p>
        </w:tc>
      </w:tr>
      <w:tr w:rsidR="00982B32" w:rsidTr="0010688A">
        <w:trPr>
          <w:trHeight w:val="243"/>
        </w:trPr>
        <w:tc>
          <w:tcPr>
            <w:tcW w:w="3086" w:type="dxa"/>
            <w:tcBorders>
              <w:top w:val="nil"/>
            </w:tcBorders>
            <w:shd w:val="clear" w:color="auto" w:fill="F7CAAC"/>
          </w:tcPr>
          <w:p w:rsidR="00982B32" w:rsidRPr="00577BA3" w:rsidRDefault="00982B32" w:rsidP="0010688A">
            <w:pPr>
              <w:jc w:val="both"/>
              <w:rPr>
                <w:b/>
                <w:sz w:val="22"/>
                <w:szCs w:val="22"/>
              </w:rPr>
            </w:pPr>
            <w:r w:rsidRPr="00577BA3">
              <w:rPr>
                <w:b/>
                <w:sz w:val="22"/>
                <w:szCs w:val="22"/>
              </w:rPr>
              <w:t>Zapojení garanta do výuky předmětu</w:t>
            </w:r>
          </w:p>
        </w:tc>
        <w:tc>
          <w:tcPr>
            <w:tcW w:w="6769" w:type="dxa"/>
            <w:gridSpan w:val="7"/>
            <w:tcBorders>
              <w:top w:val="nil"/>
            </w:tcBorders>
          </w:tcPr>
          <w:p w:rsidR="00982B32" w:rsidRPr="00577BA3" w:rsidRDefault="00982B32" w:rsidP="0010688A">
            <w:pPr>
              <w:jc w:val="both"/>
              <w:rPr>
                <w:sz w:val="22"/>
                <w:szCs w:val="22"/>
              </w:rPr>
            </w:pPr>
            <w:r w:rsidRPr="00577BA3">
              <w:rPr>
                <w:sz w:val="22"/>
                <w:szCs w:val="22"/>
              </w:rPr>
              <w:t>Metodicky, vede přednášky a cvičení</w:t>
            </w:r>
          </w:p>
        </w:tc>
      </w:tr>
      <w:tr w:rsidR="00982B32" w:rsidTr="0010688A">
        <w:tc>
          <w:tcPr>
            <w:tcW w:w="3086" w:type="dxa"/>
            <w:shd w:val="clear" w:color="auto" w:fill="F7CAAC"/>
          </w:tcPr>
          <w:p w:rsidR="00982B32" w:rsidRPr="00577BA3" w:rsidRDefault="00982B32" w:rsidP="0010688A">
            <w:pPr>
              <w:jc w:val="both"/>
              <w:rPr>
                <w:b/>
                <w:sz w:val="22"/>
                <w:szCs w:val="22"/>
              </w:rPr>
            </w:pPr>
            <w:r w:rsidRPr="00577BA3">
              <w:rPr>
                <w:b/>
                <w:sz w:val="22"/>
                <w:szCs w:val="22"/>
              </w:rPr>
              <w:t>Vyučující</w:t>
            </w:r>
          </w:p>
        </w:tc>
        <w:tc>
          <w:tcPr>
            <w:tcW w:w="6769" w:type="dxa"/>
            <w:gridSpan w:val="7"/>
            <w:tcBorders>
              <w:bottom w:val="nil"/>
            </w:tcBorders>
          </w:tcPr>
          <w:p w:rsidR="00982B32" w:rsidRPr="00577BA3" w:rsidRDefault="00982B32" w:rsidP="0010688A">
            <w:pPr>
              <w:jc w:val="both"/>
              <w:rPr>
                <w:sz w:val="22"/>
                <w:szCs w:val="22"/>
              </w:rPr>
            </w:pPr>
            <w:bookmarkStart w:id="4657" w:name="OLE_LINK95"/>
            <w:bookmarkStart w:id="4658" w:name="OLE_LINK96"/>
            <w:r w:rsidRPr="00577BA3">
              <w:rPr>
                <w:sz w:val="22"/>
                <w:szCs w:val="22"/>
              </w:rPr>
              <w:t xml:space="preserve">doc. Ing. Bronislav Chramcov, Ph.D. </w:t>
            </w:r>
            <w:bookmarkEnd w:id="4657"/>
            <w:bookmarkEnd w:id="4658"/>
            <w:r w:rsidRPr="00577BA3">
              <w:rPr>
                <w:sz w:val="22"/>
                <w:szCs w:val="22"/>
              </w:rPr>
              <w:t xml:space="preserve">(přednášky 50%), doc. Ing. Jan Kunovský, CSc. (přednášky 50%), </w:t>
            </w:r>
          </w:p>
        </w:tc>
      </w:tr>
      <w:tr w:rsidR="00982B32" w:rsidTr="008514C9">
        <w:trPr>
          <w:trHeight w:val="54"/>
        </w:trPr>
        <w:tc>
          <w:tcPr>
            <w:tcW w:w="9855" w:type="dxa"/>
            <w:gridSpan w:val="8"/>
            <w:tcBorders>
              <w:top w:val="nil"/>
            </w:tcBorders>
          </w:tcPr>
          <w:p w:rsidR="00982B32" w:rsidRPr="00577BA3" w:rsidRDefault="00982B32" w:rsidP="0010688A">
            <w:pPr>
              <w:jc w:val="both"/>
              <w:rPr>
                <w:sz w:val="22"/>
                <w:szCs w:val="22"/>
              </w:rPr>
            </w:pPr>
          </w:p>
        </w:tc>
      </w:tr>
      <w:tr w:rsidR="00982B32" w:rsidTr="0010688A">
        <w:tc>
          <w:tcPr>
            <w:tcW w:w="3086" w:type="dxa"/>
            <w:shd w:val="clear" w:color="auto" w:fill="F7CAAC"/>
          </w:tcPr>
          <w:p w:rsidR="00982B32" w:rsidRPr="00577BA3" w:rsidRDefault="00982B32" w:rsidP="0010688A">
            <w:pPr>
              <w:jc w:val="both"/>
              <w:rPr>
                <w:b/>
                <w:sz w:val="22"/>
                <w:szCs w:val="22"/>
              </w:rPr>
            </w:pPr>
            <w:r w:rsidRPr="00577BA3">
              <w:rPr>
                <w:b/>
                <w:sz w:val="22"/>
                <w:szCs w:val="22"/>
              </w:rPr>
              <w:t>Stručná anotace předmětu</w:t>
            </w:r>
          </w:p>
        </w:tc>
        <w:tc>
          <w:tcPr>
            <w:tcW w:w="6769" w:type="dxa"/>
            <w:gridSpan w:val="7"/>
            <w:tcBorders>
              <w:bottom w:val="nil"/>
            </w:tcBorders>
          </w:tcPr>
          <w:p w:rsidR="00982B32" w:rsidRPr="00577BA3" w:rsidRDefault="00982B32" w:rsidP="0010688A">
            <w:pPr>
              <w:jc w:val="both"/>
              <w:rPr>
                <w:sz w:val="22"/>
                <w:szCs w:val="22"/>
              </w:rPr>
            </w:pPr>
          </w:p>
        </w:tc>
      </w:tr>
      <w:tr w:rsidR="00982B32" w:rsidTr="0010688A">
        <w:trPr>
          <w:trHeight w:val="3938"/>
        </w:trPr>
        <w:tc>
          <w:tcPr>
            <w:tcW w:w="9855" w:type="dxa"/>
            <w:gridSpan w:val="8"/>
            <w:tcBorders>
              <w:top w:val="nil"/>
              <w:bottom w:val="single" w:sz="12" w:space="0" w:color="auto"/>
            </w:tcBorders>
          </w:tcPr>
          <w:p w:rsidR="00982B32" w:rsidRPr="00DF57A7" w:rsidRDefault="008C3AC8" w:rsidP="0010688A">
            <w:pPr>
              <w:jc w:val="both"/>
              <w:rPr>
                <w:noProof/>
                <w:sz w:val="18"/>
                <w:szCs w:val="18"/>
                <w:rPrChange w:id="4659" w:author="vopatrilova" w:date="2018-11-18T17:11:00Z">
                  <w:rPr>
                    <w:noProof/>
                    <w:szCs w:val="22"/>
                  </w:rPr>
                </w:rPrChange>
              </w:rPr>
            </w:pPr>
            <w:r w:rsidRPr="008C3AC8">
              <w:rPr>
                <w:noProof/>
                <w:sz w:val="18"/>
                <w:szCs w:val="18"/>
                <w:rPrChange w:id="4660" w:author="vopatrilova" w:date="2018-11-18T17:11:00Z">
                  <w:rPr>
                    <w:noProof/>
                    <w:color w:val="0000FF" w:themeColor="hyperlink"/>
                    <w:szCs w:val="22"/>
                    <w:u w:val="single"/>
                  </w:rPr>
                </w:rPrChange>
              </w:rPr>
              <w:t>Cílem předmětu je získání základních poznatků a znalostí z oblasti ekonomiky ve vztahu k výrobnímu procesu. Student bude schopen lépe pochopit pojmy z oblasti logistiky a osvojí si základní metody pro plánování a řízení výroby. Orientuje se v problematice organizace a řízení výrobních systémů. Teoretické znalosti jsou doplněny praktickými poznatky, které studenti získají ve cvičení při řešení vybraných úloh přímo s využitím simulačního programového systému.</w:t>
            </w:r>
          </w:p>
          <w:p w:rsidR="00982B32" w:rsidRPr="00DF57A7" w:rsidRDefault="008C3AC8" w:rsidP="0010688A">
            <w:pPr>
              <w:rPr>
                <w:sz w:val="18"/>
                <w:szCs w:val="18"/>
                <w:rPrChange w:id="4661" w:author="vopatrilova" w:date="2018-11-18T17:11:00Z">
                  <w:rPr>
                    <w:szCs w:val="22"/>
                  </w:rPr>
                </w:rPrChange>
              </w:rPr>
            </w:pPr>
            <w:r w:rsidRPr="008C3AC8">
              <w:rPr>
                <w:sz w:val="18"/>
                <w:szCs w:val="18"/>
                <w:rPrChange w:id="4662" w:author="vopatrilova" w:date="2018-11-18T17:11:00Z">
                  <w:rPr>
                    <w:color w:val="0000FF" w:themeColor="hyperlink"/>
                    <w:szCs w:val="22"/>
                    <w:u w:val="single"/>
                  </w:rPr>
                </w:rPrChange>
              </w:rPr>
              <w:t>Témata:</w:t>
            </w:r>
          </w:p>
          <w:p w:rsidR="00982B32" w:rsidRPr="00DF57A7" w:rsidRDefault="008C3AC8" w:rsidP="0010688A">
            <w:pPr>
              <w:numPr>
                <w:ilvl w:val="0"/>
                <w:numId w:val="40"/>
              </w:numPr>
              <w:rPr>
                <w:sz w:val="18"/>
                <w:szCs w:val="18"/>
                <w:rPrChange w:id="4663" w:author="vopatrilova" w:date="2018-11-18T17:11:00Z">
                  <w:rPr>
                    <w:szCs w:val="22"/>
                  </w:rPr>
                </w:rPrChange>
              </w:rPr>
            </w:pPr>
            <w:r w:rsidRPr="008C3AC8">
              <w:rPr>
                <w:sz w:val="18"/>
                <w:szCs w:val="18"/>
                <w:rPrChange w:id="4664" w:author="vopatrilova" w:date="2018-11-18T17:11:00Z">
                  <w:rPr>
                    <w:color w:val="0000FF" w:themeColor="hyperlink"/>
                    <w:szCs w:val="22"/>
                    <w:u w:val="single"/>
                  </w:rPr>
                </w:rPrChange>
              </w:rPr>
              <w:t xml:space="preserve">Finanční řízení výrobních systémů (peněžní toky, získávání potřebného množství finančních zdrojů, rozdělování zisku, finanční stabilita) </w:t>
            </w:r>
          </w:p>
          <w:p w:rsidR="00982B32" w:rsidRPr="00DF57A7" w:rsidRDefault="008C3AC8" w:rsidP="0010688A">
            <w:pPr>
              <w:numPr>
                <w:ilvl w:val="0"/>
                <w:numId w:val="40"/>
              </w:numPr>
              <w:rPr>
                <w:sz w:val="18"/>
                <w:szCs w:val="18"/>
                <w:rPrChange w:id="4665" w:author="vopatrilova" w:date="2018-11-18T17:11:00Z">
                  <w:rPr>
                    <w:szCs w:val="22"/>
                  </w:rPr>
                </w:rPrChange>
              </w:rPr>
            </w:pPr>
            <w:r w:rsidRPr="008C3AC8">
              <w:rPr>
                <w:sz w:val="18"/>
                <w:szCs w:val="18"/>
                <w:rPrChange w:id="4666" w:author="vopatrilova" w:date="2018-11-18T17:11:00Z">
                  <w:rPr>
                    <w:color w:val="0000FF" w:themeColor="hyperlink"/>
                    <w:szCs w:val="22"/>
                    <w:u w:val="single"/>
                  </w:rPr>
                </w:rPrChange>
              </w:rPr>
              <w:t xml:space="preserve">Druhy financování výrobních systémů (vnitřní, vnější) </w:t>
            </w:r>
          </w:p>
          <w:p w:rsidR="00982B32" w:rsidRPr="00DF57A7" w:rsidRDefault="008C3AC8" w:rsidP="0010688A">
            <w:pPr>
              <w:numPr>
                <w:ilvl w:val="0"/>
                <w:numId w:val="40"/>
              </w:numPr>
              <w:rPr>
                <w:sz w:val="18"/>
                <w:szCs w:val="18"/>
                <w:rPrChange w:id="4667" w:author="vopatrilova" w:date="2018-11-18T17:11:00Z">
                  <w:rPr>
                    <w:szCs w:val="22"/>
                  </w:rPr>
                </w:rPrChange>
              </w:rPr>
            </w:pPr>
            <w:r w:rsidRPr="008C3AC8">
              <w:rPr>
                <w:sz w:val="18"/>
                <w:szCs w:val="18"/>
                <w:rPrChange w:id="4668" w:author="vopatrilova" w:date="2018-11-18T17:11:00Z">
                  <w:rPr>
                    <w:color w:val="0000FF" w:themeColor="hyperlink"/>
                    <w:szCs w:val="22"/>
                    <w:u w:val="single"/>
                  </w:rPr>
                </w:rPrChange>
              </w:rPr>
              <w:t xml:space="preserve">Finanční rozhodování, řízení cash flow </w:t>
            </w:r>
          </w:p>
          <w:p w:rsidR="00982B32" w:rsidRPr="00DF57A7" w:rsidRDefault="008C3AC8" w:rsidP="0010688A">
            <w:pPr>
              <w:numPr>
                <w:ilvl w:val="0"/>
                <w:numId w:val="40"/>
              </w:numPr>
              <w:rPr>
                <w:sz w:val="18"/>
                <w:szCs w:val="18"/>
                <w:rPrChange w:id="4669" w:author="vopatrilova" w:date="2018-11-18T17:11:00Z">
                  <w:rPr>
                    <w:szCs w:val="22"/>
                  </w:rPr>
                </w:rPrChange>
              </w:rPr>
            </w:pPr>
            <w:r w:rsidRPr="008C3AC8">
              <w:rPr>
                <w:sz w:val="18"/>
                <w:szCs w:val="18"/>
                <w:rPrChange w:id="4670" w:author="vopatrilova" w:date="2018-11-18T17:11:00Z">
                  <w:rPr>
                    <w:color w:val="0000FF" w:themeColor="hyperlink"/>
                    <w:szCs w:val="22"/>
                    <w:u w:val="single"/>
                  </w:rPr>
                </w:rPrChange>
              </w:rPr>
              <w:t xml:space="preserve">Náklady (kalkulace nákladů, metody kalkulace nákladů) </w:t>
            </w:r>
          </w:p>
          <w:p w:rsidR="00982B32" w:rsidRPr="00DF57A7" w:rsidRDefault="008C3AC8" w:rsidP="0010688A">
            <w:pPr>
              <w:numPr>
                <w:ilvl w:val="0"/>
                <w:numId w:val="40"/>
              </w:numPr>
              <w:rPr>
                <w:sz w:val="18"/>
                <w:szCs w:val="18"/>
                <w:rPrChange w:id="4671" w:author="vopatrilova" w:date="2018-11-18T17:11:00Z">
                  <w:rPr>
                    <w:szCs w:val="22"/>
                  </w:rPr>
                </w:rPrChange>
              </w:rPr>
            </w:pPr>
            <w:r w:rsidRPr="008C3AC8">
              <w:rPr>
                <w:sz w:val="18"/>
                <w:szCs w:val="18"/>
                <w:rPrChange w:id="4672" w:author="vopatrilova" w:date="2018-11-18T17:11:00Z">
                  <w:rPr>
                    <w:color w:val="0000FF" w:themeColor="hyperlink"/>
                    <w:szCs w:val="22"/>
                    <w:u w:val="single"/>
                  </w:rPr>
                </w:rPrChange>
              </w:rPr>
              <w:t xml:space="preserve">Výnosy, hospodářský výsledek (výsledovka, rozpočetnictví) </w:t>
            </w:r>
          </w:p>
          <w:p w:rsidR="00982B32" w:rsidRPr="00DF57A7" w:rsidRDefault="008C3AC8" w:rsidP="0010688A">
            <w:pPr>
              <w:numPr>
                <w:ilvl w:val="0"/>
                <w:numId w:val="40"/>
              </w:numPr>
              <w:rPr>
                <w:sz w:val="18"/>
                <w:szCs w:val="18"/>
                <w:rPrChange w:id="4673" w:author="vopatrilova" w:date="2018-11-18T17:11:00Z">
                  <w:rPr>
                    <w:szCs w:val="22"/>
                  </w:rPr>
                </w:rPrChange>
              </w:rPr>
            </w:pPr>
            <w:r w:rsidRPr="008C3AC8">
              <w:rPr>
                <w:sz w:val="18"/>
                <w:szCs w:val="18"/>
                <w:rPrChange w:id="4674" w:author="vopatrilova" w:date="2018-11-18T17:11:00Z">
                  <w:rPr>
                    <w:color w:val="0000FF" w:themeColor="hyperlink"/>
                    <w:szCs w:val="22"/>
                    <w:u w:val="single"/>
                  </w:rPr>
                </w:rPrChange>
              </w:rPr>
              <w:t xml:space="preserve">Řízení výrobních systémů (řízení průběhu zakázky výrobou, plánování výrobního programu) </w:t>
            </w:r>
          </w:p>
          <w:p w:rsidR="00982B32" w:rsidRPr="00DF57A7" w:rsidRDefault="008C3AC8" w:rsidP="0010688A">
            <w:pPr>
              <w:numPr>
                <w:ilvl w:val="0"/>
                <w:numId w:val="40"/>
              </w:numPr>
              <w:rPr>
                <w:sz w:val="18"/>
                <w:szCs w:val="18"/>
                <w:rPrChange w:id="4675" w:author="vopatrilova" w:date="2018-11-18T17:11:00Z">
                  <w:rPr>
                    <w:szCs w:val="22"/>
                  </w:rPr>
                </w:rPrChange>
              </w:rPr>
            </w:pPr>
            <w:r w:rsidRPr="008C3AC8">
              <w:rPr>
                <w:sz w:val="18"/>
                <w:szCs w:val="18"/>
                <w:rPrChange w:id="4676" w:author="vopatrilova" w:date="2018-11-18T17:11:00Z">
                  <w:rPr>
                    <w:color w:val="0000FF" w:themeColor="hyperlink"/>
                    <w:szCs w:val="22"/>
                    <w:u w:val="single"/>
                  </w:rPr>
                </w:rPrChange>
              </w:rPr>
              <w:t xml:space="preserve">Plánování výrobního procesu, plánování zajištění elementárních výrobních faktorů </w:t>
            </w:r>
          </w:p>
          <w:p w:rsidR="00982B32" w:rsidRPr="00DF57A7" w:rsidRDefault="008C3AC8" w:rsidP="0010688A">
            <w:pPr>
              <w:numPr>
                <w:ilvl w:val="0"/>
                <w:numId w:val="40"/>
              </w:numPr>
              <w:rPr>
                <w:sz w:val="18"/>
                <w:szCs w:val="18"/>
                <w:rPrChange w:id="4677" w:author="vopatrilova" w:date="2018-11-18T17:11:00Z">
                  <w:rPr>
                    <w:szCs w:val="22"/>
                  </w:rPr>
                </w:rPrChange>
              </w:rPr>
            </w:pPr>
            <w:r w:rsidRPr="008C3AC8">
              <w:rPr>
                <w:sz w:val="18"/>
                <w:szCs w:val="18"/>
                <w:rPrChange w:id="4678" w:author="vopatrilova" w:date="2018-11-18T17:11:00Z">
                  <w:rPr>
                    <w:color w:val="0000FF" w:themeColor="hyperlink"/>
                    <w:szCs w:val="22"/>
                    <w:u w:val="single"/>
                  </w:rPr>
                </w:rPrChange>
              </w:rPr>
              <w:t xml:space="preserve">Požadavky na výrobní procesy a jejich logistiku </w:t>
            </w:r>
          </w:p>
          <w:p w:rsidR="00982B32" w:rsidRPr="00DF57A7" w:rsidRDefault="008C3AC8" w:rsidP="0010688A">
            <w:pPr>
              <w:numPr>
                <w:ilvl w:val="0"/>
                <w:numId w:val="40"/>
              </w:numPr>
              <w:rPr>
                <w:sz w:val="18"/>
                <w:szCs w:val="18"/>
                <w:rPrChange w:id="4679" w:author="vopatrilova" w:date="2018-11-18T17:11:00Z">
                  <w:rPr>
                    <w:szCs w:val="22"/>
                  </w:rPr>
                </w:rPrChange>
              </w:rPr>
            </w:pPr>
            <w:r w:rsidRPr="008C3AC8">
              <w:rPr>
                <w:sz w:val="18"/>
                <w:szCs w:val="18"/>
                <w:rPrChange w:id="4680" w:author="vopatrilova" w:date="2018-11-18T17:11:00Z">
                  <w:rPr>
                    <w:color w:val="0000FF" w:themeColor="hyperlink"/>
                    <w:szCs w:val="22"/>
                    <w:u w:val="single"/>
                  </w:rPr>
                </w:rPrChange>
              </w:rPr>
              <w:t xml:space="preserve">Cíle a význam logistiky, základní prvky logistického řetězce </w:t>
            </w:r>
          </w:p>
          <w:p w:rsidR="00982B32" w:rsidRPr="00DF57A7" w:rsidRDefault="008C3AC8" w:rsidP="0010688A">
            <w:pPr>
              <w:numPr>
                <w:ilvl w:val="0"/>
                <w:numId w:val="40"/>
              </w:numPr>
              <w:rPr>
                <w:sz w:val="18"/>
                <w:szCs w:val="18"/>
                <w:rPrChange w:id="4681" w:author="vopatrilova" w:date="2018-11-18T17:11:00Z">
                  <w:rPr>
                    <w:szCs w:val="22"/>
                  </w:rPr>
                </w:rPrChange>
              </w:rPr>
            </w:pPr>
            <w:r w:rsidRPr="008C3AC8">
              <w:rPr>
                <w:sz w:val="18"/>
                <w:szCs w:val="18"/>
                <w:rPrChange w:id="4682" w:author="vopatrilova" w:date="2018-11-18T17:11:00Z">
                  <w:rPr>
                    <w:color w:val="0000FF" w:themeColor="hyperlink"/>
                    <w:szCs w:val="22"/>
                    <w:u w:val="single"/>
                  </w:rPr>
                </w:rPrChange>
              </w:rPr>
              <w:t xml:space="preserve">Rozdělení logistiky (zásobovací, výrobní, distribuční), příklady jednotlivých logistik </w:t>
            </w:r>
          </w:p>
          <w:p w:rsidR="00982B32" w:rsidRPr="00DF57A7" w:rsidRDefault="008C3AC8" w:rsidP="0010688A">
            <w:pPr>
              <w:numPr>
                <w:ilvl w:val="0"/>
                <w:numId w:val="40"/>
              </w:numPr>
              <w:rPr>
                <w:sz w:val="18"/>
                <w:szCs w:val="18"/>
                <w:rPrChange w:id="4683" w:author="vopatrilova" w:date="2018-11-18T17:11:00Z">
                  <w:rPr>
                    <w:szCs w:val="22"/>
                  </w:rPr>
                </w:rPrChange>
              </w:rPr>
            </w:pPr>
            <w:r w:rsidRPr="008C3AC8">
              <w:rPr>
                <w:sz w:val="18"/>
                <w:szCs w:val="18"/>
                <w:rPrChange w:id="4684" w:author="vopatrilova" w:date="2018-11-18T17:11:00Z">
                  <w:rPr>
                    <w:color w:val="0000FF" w:themeColor="hyperlink"/>
                    <w:szCs w:val="22"/>
                    <w:u w:val="single"/>
                  </w:rPr>
                </w:rPrChange>
              </w:rPr>
              <w:t xml:space="preserve">Projektování výroby z pohledu logistiky, logistické náklady </w:t>
            </w:r>
          </w:p>
          <w:p w:rsidR="00982B32" w:rsidRPr="00DF57A7" w:rsidRDefault="008C3AC8" w:rsidP="0010688A">
            <w:pPr>
              <w:numPr>
                <w:ilvl w:val="0"/>
                <w:numId w:val="40"/>
              </w:numPr>
              <w:rPr>
                <w:sz w:val="18"/>
                <w:szCs w:val="18"/>
                <w:rPrChange w:id="4685" w:author="vopatrilova" w:date="2018-11-18T17:11:00Z">
                  <w:rPr>
                    <w:szCs w:val="22"/>
                  </w:rPr>
                </w:rPrChange>
              </w:rPr>
            </w:pPr>
            <w:r w:rsidRPr="008C3AC8">
              <w:rPr>
                <w:sz w:val="18"/>
                <w:szCs w:val="18"/>
                <w:rPrChange w:id="4686" w:author="vopatrilova" w:date="2018-11-18T17:11:00Z">
                  <w:rPr>
                    <w:color w:val="0000FF" w:themeColor="hyperlink"/>
                    <w:szCs w:val="22"/>
                    <w:u w:val="single"/>
                  </w:rPr>
                </w:rPrChange>
              </w:rPr>
              <w:t xml:space="preserve">Logistické informační systémy, jejich využití pro plánování a řízení výroby </w:t>
            </w:r>
          </w:p>
          <w:p w:rsidR="00982B32" w:rsidRPr="00DF57A7" w:rsidRDefault="008C3AC8" w:rsidP="0010688A">
            <w:pPr>
              <w:numPr>
                <w:ilvl w:val="0"/>
                <w:numId w:val="40"/>
              </w:numPr>
              <w:rPr>
                <w:sz w:val="18"/>
                <w:szCs w:val="18"/>
                <w:rPrChange w:id="4687" w:author="vopatrilova" w:date="2018-11-18T17:11:00Z">
                  <w:rPr>
                    <w:szCs w:val="22"/>
                  </w:rPr>
                </w:rPrChange>
              </w:rPr>
            </w:pPr>
            <w:r w:rsidRPr="008C3AC8">
              <w:rPr>
                <w:sz w:val="18"/>
                <w:szCs w:val="18"/>
                <w:rPrChange w:id="4688" w:author="vopatrilova" w:date="2018-11-18T17:11:00Z">
                  <w:rPr>
                    <w:color w:val="0000FF" w:themeColor="hyperlink"/>
                    <w:szCs w:val="22"/>
                    <w:u w:val="single"/>
                  </w:rPr>
                </w:rPrChange>
              </w:rPr>
              <w:t xml:space="preserve">Metody pro efektivní plánování, organizaci a řízení výrobních systémů (KANBAN, CONWIP, OPT, HUB and SPOKE) </w:t>
            </w:r>
          </w:p>
          <w:p w:rsidR="00982B32" w:rsidRPr="00DF57A7" w:rsidRDefault="008C3AC8" w:rsidP="0010688A">
            <w:pPr>
              <w:numPr>
                <w:ilvl w:val="0"/>
                <w:numId w:val="40"/>
              </w:numPr>
              <w:rPr>
                <w:sz w:val="18"/>
                <w:szCs w:val="18"/>
                <w:rPrChange w:id="4689" w:author="vopatrilova" w:date="2018-11-18T17:11:00Z">
                  <w:rPr>
                    <w:sz w:val="22"/>
                    <w:szCs w:val="22"/>
                  </w:rPr>
                </w:rPrChange>
              </w:rPr>
            </w:pPr>
            <w:r w:rsidRPr="008C3AC8">
              <w:rPr>
                <w:sz w:val="18"/>
                <w:szCs w:val="18"/>
                <w:rPrChange w:id="4690" w:author="vopatrilova" w:date="2018-11-18T17:11:00Z">
                  <w:rPr>
                    <w:color w:val="0000FF" w:themeColor="hyperlink"/>
                    <w:szCs w:val="22"/>
                    <w:u w:val="single"/>
                  </w:rPr>
                </w:rPrChange>
              </w:rPr>
              <w:t xml:space="preserve">Dopravní a skladovací systémy (dynamické skladování), řízení zásob (metoda ABC, LIFO, FIFO, JIT)  </w:t>
            </w:r>
          </w:p>
        </w:tc>
      </w:tr>
      <w:tr w:rsidR="00982B32" w:rsidTr="0010688A">
        <w:trPr>
          <w:trHeight w:val="265"/>
        </w:trPr>
        <w:tc>
          <w:tcPr>
            <w:tcW w:w="3653" w:type="dxa"/>
            <w:gridSpan w:val="2"/>
            <w:tcBorders>
              <w:top w:val="nil"/>
            </w:tcBorders>
            <w:shd w:val="clear" w:color="auto" w:fill="F7CAAC"/>
          </w:tcPr>
          <w:p w:rsidR="00982B32" w:rsidRPr="00577BA3" w:rsidRDefault="00982B32" w:rsidP="0010688A">
            <w:pPr>
              <w:jc w:val="both"/>
              <w:rPr>
                <w:sz w:val="22"/>
                <w:szCs w:val="22"/>
              </w:rPr>
            </w:pPr>
            <w:r w:rsidRPr="00577BA3">
              <w:rPr>
                <w:b/>
                <w:sz w:val="22"/>
                <w:szCs w:val="22"/>
              </w:rPr>
              <w:t>Studijní literatura a studijní pomůcky</w:t>
            </w:r>
          </w:p>
        </w:tc>
        <w:tc>
          <w:tcPr>
            <w:tcW w:w="6202" w:type="dxa"/>
            <w:gridSpan w:val="6"/>
            <w:tcBorders>
              <w:top w:val="nil"/>
              <w:bottom w:val="nil"/>
            </w:tcBorders>
          </w:tcPr>
          <w:p w:rsidR="00982B32" w:rsidRPr="00577BA3" w:rsidRDefault="00982B32" w:rsidP="0010688A">
            <w:pPr>
              <w:jc w:val="both"/>
              <w:rPr>
                <w:sz w:val="22"/>
                <w:szCs w:val="22"/>
              </w:rPr>
            </w:pPr>
          </w:p>
        </w:tc>
      </w:tr>
      <w:tr w:rsidR="00982B32" w:rsidTr="0010688A">
        <w:trPr>
          <w:trHeight w:val="1497"/>
        </w:trPr>
        <w:tc>
          <w:tcPr>
            <w:tcW w:w="9855" w:type="dxa"/>
            <w:gridSpan w:val="8"/>
            <w:tcBorders>
              <w:top w:val="nil"/>
            </w:tcBorders>
          </w:tcPr>
          <w:p w:rsidR="00C661A8" w:rsidRPr="00A9188C" w:rsidRDefault="00C661A8">
            <w:pPr>
              <w:jc w:val="both"/>
              <w:rPr>
                <w:ins w:id="4691" w:author="vopatrilova" w:date="2018-11-19T12:55:00Z"/>
                <w:b/>
                <w:bCs/>
              </w:rPr>
            </w:pPr>
            <w:ins w:id="4692" w:author="vopatrilova" w:date="2018-11-19T12:55:00Z">
              <w:r w:rsidRPr="00A9188C">
                <w:rPr>
                  <w:b/>
                  <w:bCs/>
                </w:rPr>
                <w:t>Povinná literatura:</w:t>
              </w:r>
            </w:ins>
          </w:p>
          <w:p w:rsidR="003953E9" w:rsidRPr="00A9188C" w:rsidRDefault="00C661A8">
            <w:pPr>
              <w:rPr>
                <w:ins w:id="4693" w:author="vopatrilova" w:date="2018-11-19T12:54:00Z"/>
                <w:rPrChange w:id="4694" w:author="Jiří Vojtěšek" w:date="2018-11-22T22:55:00Z">
                  <w:rPr>
                    <w:ins w:id="4695" w:author="vopatrilova" w:date="2018-11-19T12:54:00Z"/>
                    <w:sz w:val="24"/>
                    <w:szCs w:val="24"/>
                  </w:rPr>
                </w:rPrChange>
              </w:rPr>
              <w:pPrChange w:id="4696" w:author="vopatrilova" w:date="2018-11-22T11:04:00Z">
                <w:pPr>
                  <w:spacing w:after="240"/>
                </w:pPr>
              </w:pPrChange>
            </w:pPr>
            <w:ins w:id="4697" w:author="vopatrilova" w:date="2018-11-19T12:54:00Z">
              <w:r w:rsidRPr="00A9188C">
                <w:rPr>
                  <w:rPrChange w:id="4698" w:author="Jiří Vojtěšek" w:date="2018-11-22T22:55:00Z">
                    <w:rPr>
                      <w:sz w:val="24"/>
                      <w:szCs w:val="24"/>
                    </w:rPr>
                  </w:rPrChange>
                </w:rPr>
                <w:t>NYHUIS, P</w:t>
              </w:r>
              <w:del w:id="4699" w:author="Jiří Vojtěšek" w:date="2018-11-22T22:55:00Z">
                <w:r w:rsidRPr="00A9188C" w:rsidDel="00A9188C">
                  <w:rPr>
                    <w:rPrChange w:id="4700" w:author="Jiří Vojtěšek" w:date="2018-11-22T22:55:00Z">
                      <w:rPr>
                        <w:sz w:val="24"/>
                        <w:szCs w:val="24"/>
                      </w:rPr>
                    </w:rPrChange>
                  </w:rPr>
                  <w:delText>eter</w:delText>
                </w:r>
              </w:del>
            </w:ins>
            <w:ins w:id="4701" w:author="Jiří Vojtěšek" w:date="2018-11-22T22:55:00Z">
              <w:r w:rsidR="00A9188C">
                <w:t>.</w:t>
              </w:r>
            </w:ins>
            <w:ins w:id="4702" w:author="vopatrilova" w:date="2018-11-19T12:54:00Z">
              <w:r w:rsidRPr="00A9188C">
                <w:rPr>
                  <w:rPrChange w:id="4703" w:author="Jiří Vojtěšek" w:date="2018-11-22T22:55:00Z">
                    <w:rPr>
                      <w:sz w:val="24"/>
                      <w:szCs w:val="24"/>
                    </w:rPr>
                  </w:rPrChange>
                </w:rPr>
                <w:t xml:space="preserve"> a H</w:t>
              </w:r>
              <w:del w:id="4704" w:author="Jiří Vojtěšek" w:date="2018-11-22T22:56:00Z">
                <w:r w:rsidRPr="00A9188C" w:rsidDel="00A9188C">
                  <w:rPr>
                    <w:rPrChange w:id="4705" w:author="Jiří Vojtěšek" w:date="2018-11-22T22:55:00Z">
                      <w:rPr>
                        <w:sz w:val="24"/>
                        <w:szCs w:val="24"/>
                      </w:rPr>
                    </w:rPrChange>
                  </w:rPr>
                  <w:delText>ans</w:delText>
                </w:r>
              </w:del>
            </w:ins>
            <w:ins w:id="4706" w:author="Jiří Vojtěšek" w:date="2018-11-22T22:56:00Z">
              <w:r w:rsidR="00A9188C">
                <w:t>.</w:t>
              </w:r>
            </w:ins>
            <w:ins w:id="4707" w:author="vopatrilova" w:date="2018-11-19T12:54:00Z">
              <w:r w:rsidRPr="00A9188C">
                <w:rPr>
                  <w:rPrChange w:id="4708" w:author="Jiří Vojtěšek" w:date="2018-11-22T22:55:00Z">
                    <w:rPr>
                      <w:sz w:val="24"/>
                      <w:szCs w:val="24"/>
                    </w:rPr>
                  </w:rPrChange>
                </w:rPr>
                <w:t>-P</w:t>
              </w:r>
              <w:del w:id="4709" w:author="Jiří Vojtěšek" w:date="2018-11-22T22:55:00Z">
                <w:r w:rsidRPr="00A9188C" w:rsidDel="00A9188C">
                  <w:rPr>
                    <w:rPrChange w:id="4710" w:author="Jiří Vojtěšek" w:date="2018-11-22T22:55:00Z">
                      <w:rPr>
                        <w:sz w:val="24"/>
                        <w:szCs w:val="24"/>
                      </w:rPr>
                    </w:rPrChange>
                  </w:rPr>
                  <w:delText xml:space="preserve">eter </w:delText>
                </w:r>
              </w:del>
            </w:ins>
            <w:ins w:id="4711" w:author="Jiří Vojtěšek" w:date="2018-11-22T22:55:00Z">
              <w:r w:rsidR="00A9188C">
                <w:t>.</w:t>
              </w:r>
            </w:ins>
            <w:ins w:id="4712" w:author="vopatrilova" w:date="2018-11-19T12:54:00Z">
              <w:r w:rsidRPr="00A9188C">
                <w:rPr>
                  <w:rPrChange w:id="4713" w:author="Jiří Vojtěšek" w:date="2018-11-22T22:55:00Z">
                    <w:rPr>
                      <w:sz w:val="24"/>
                      <w:szCs w:val="24"/>
                    </w:rPr>
                  </w:rPrChange>
                </w:rPr>
                <w:t xml:space="preserve">WIENDAHL. </w:t>
              </w:r>
              <w:r w:rsidRPr="00A9188C">
                <w:rPr>
                  <w:i/>
                  <w:rPrChange w:id="4714" w:author="Jiří Vojtěšek" w:date="2018-11-22T22:56:00Z">
                    <w:rPr>
                      <w:sz w:val="24"/>
                      <w:szCs w:val="24"/>
                    </w:rPr>
                  </w:rPrChange>
                </w:rPr>
                <w:t>Fundamentals of Production Logistics: Theory, Tools and Applications</w:t>
              </w:r>
              <w:r w:rsidRPr="00A9188C">
                <w:rPr>
                  <w:rPrChange w:id="4715" w:author="Jiří Vojtěšek" w:date="2018-11-22T22:55:00Z">
                    <w:rPr>
                      <w:sz w:val="24"/>
                      <w:szCs w:val="24"/>
                    </w:rPr>
                  </w:rPrChange>
                </w:rPr>
                <w:t>. Heidelberg: Springer Science &amp; Business Media, 2008. ISBN 978-3-540-34211-3.</w:t>
              </w:r>
              <w:r w:rsidRPr="00A9188C">
                <w:rPr>
                  <w:rPrChange w:id="4716" w:author="Jiří Vojtěšek" w:date="2018-11-22T22:55:00Z">
                    <w:rPr>
                      <w:sz w:val="24"/>
                      <w:szCs w:val="24"/>
                    </w:rPr>
                  </w:rPrChange>
                </w:rPr>
                <w:br/>
                <w:t xml:space="preserve">HARRISON, D. K. a D. J. PETTY. </w:t>
              </w:r>
              <w:r w:rsidRPr="00A9188C">
                <w:rPr>
                  <w:i/>
                  <w:rPrChange w:id="4717" w:author="Jiří Vojtěšek" w:date="2018-11-22T22:56:00Z">
                    <w:rPr>
                      <w:sz w:val="24"/>
                      <w:szCs w:val="24"/>
                    </w:rPr>
                  </w:rPrChange>
                </w:rPr>
                <w:t>Systems for Planning and Control in Manufacturing</w:t>
              </w:r>
              <w:r w:rsidRPr="00A9188C">
                <w:rPr>
                  <w:rPrChange w:id="4718" w:author="Jiří Vojtěšek" w:date="2018-11-22T22:55:00Z">
                    <w:rPr>
                      <w:sz w:val="24"/>
                      <w:szCs w:val="24"/>
                    </w:rPr>
                  </w:rPrChange>
                </w:rPr>
                <w:t>. Oxford: Elsevier, 2002. ISBN 978-0-08-048130-2.</w:t>
              </w:r>
            </w:ins>
          </w:p>
          <w:p w:rsidR="00C661A8" w:rsidRPr="00A9188C" w:rsidRDefault="00C661A8">
            <w:pPr>
              <w:rPr>
                <w:rFonts w:eastAsia="Arial Unicode MS"/>
                <w:color w:val="000000"/>
                <w:shd w:val="clear" w:color="auto" w:fill="FFFFFF"/>
              </w:rPr>
            </w:pPr>
            <w:moveToRangeStart w:id="4719" w:author="vopatrilova" w:date="2018-11-19T12:54:00Z" w:name="move530395419"/>
            <w:moveTo w:id="4720" w:author="vopatrilova" w:date="2018-11-19T12:54:00Z">
              <w:r w:rsidRPr="00A9188C">
                <w:rPr>
                  <w:rFonts w:eastAsia="Arial Unicode MS"/>
                  <w:color w:val="000000"/>
                  <w:shd w:val="clear" w:color="auto" w:fill="FFFFFF"/>
                </w:rPr>
                <w:t>SIXTA, J</w:t>
              </w:r>
              <w:del w:id="4721" w:author="Jiří Vojtěšek" w:date="2018-11-22T22:56:00Z">
                <w:r w:rsidRPr="00A9188C" w:rsidDel="00A9188C">
                  <w:rPr>
                    <w:rFonts w:eastAsia="Arial Unicode MS"/>
                    <w:color w:val="000000"/>
                    <w:shd w:val="clear" w:color="auto" w:fill="FFFFFF"/>
                  </w:rPr>
                  <w:delText>osef</w:delText>
                </w:r>
              </w:del>
            </w:moveTo>
            <w:ins w:id="4722" w:author="Jiří Vojtěšek" w:date="2018-11-22T22:56:00Z">
              <w:r w:rsidR="00A9188C">
                <w:rPr>
                  <w:rFonts w:eastAsia="Arial Unicode MS"/>
                  <w:color w:val="000000"/>
                  <w:shd w:val="clear" w:color="auto" w:fill="FFFFFF"/>
                </w:rPr>
                <w:t>.</w:t>
              </w:r>
            </w:ins>
            <w:moveTo w:id="4723" w:author="vopatrilova" w:date="2018-11-19T12:54:00Z">
              <w:r w:rsidRPr="00A9188C">
                <w:rPr>
                  <w:rFonts w:eastAsia="Arial Unicode MS"/>
                  <w:color w:val="000000"/>
                  <w:shd w:val="clear" w:color="auto" w:fill="FFFFFF"/>
                </w:rPr>
                <w:t xml:space="preserve">; </w:t>
              </w:r>
            </w:moveTo>
            <w:ins w:id="4724" w:author="Jiří Vojtěšek" w:date="2018-11-22T22:56:00Z">
              <w:r w:rsidR="00A9188C">
                <w:rPr>
                  <w:rFonts w:eastAsia="Arial Unicode MS"/>
                  <w:color w:val="000000"/>
                  <w:shd w:val="clear" w:color="auto" w:fill="FFFFFF"/>
                </w:rPr>
                <w:t xml:space="preserve">V. </w:t>
              </w:r>
            </w:ins>
            <w:moveTo w:id="4725" w:author="vopatrilova" w:date="2018-11-19T12:54:00Z">
              <w:r w:rsidR="00A9188C" w:rsidRPr="00A9188C">
                <w:rPr>
                  <w:rFonts w:eastAsia="Arial Unicode MS"/>
                  <w:color w:val="000000"/>
                  <w:shd w:val="clear" w:color="auto" w:fill="FFFFFF"/>
                </w:rPr>
                <w:t>MAČÁT</w:t>
              </w:r>
              <w:del w:id="4726" w:author="Jiří Vojtěšek" w:date="2018-11-22T22:56:00Z">
                <w:r w:rsidRPr="00A9188C" w:rsidDel="00A9188C">
                  <w:rPr>
                    <w:rFonts w:eastAsia="Arial Unicode MS"/>
                    <w:color w:val="000000"/>
                    <w:shd w:val="clear" w:color="auto" w:fill="FFFFFF"/>
                  </w:rPr>
                  <w:delText xml:space="preserve"> Václav</w:delText>
                </w:r>
              </w:del>
              <w:r w:rsidRPr="00A9188C">
                <w:rPr>
                  <w:rFonts w:eastAsia="Arial Unicode MS"/>
                  <w:color w:val="000000"/>
                  <w:shd w:val="clear" w:color="auto" w:fill="FFFFFF"/>
                </w:rPr>
                <w:t xml:space="preserve">. </w:t>
              </w:r>
              <w:r w:rsidRPr="00A9188C">
                <w:rPr>
                  <w:rFonts w:eastAsia="Arial Unicode MS"/>
                  <w:i/>
                  <w:color w:val="000000"/>
                  <w:shd w:val="clear" w:color="auto" w:fill="FFFFFF"/>
                </w:rPr>
                <w:t>Logistika: teorie a praxe</w:t>
              </w:r>
              <w:r w:rsidRPr="00A9188C">
                <w:rPr>
                  <w:rFonts w:eastAsia="Arial Unicode MS"/>
                  <w:color w:val="000000"/>
                  <w:shd w:val="clear" w:color="auto" w:fill="FFFFFF"/>
                </w:rPr>
                <w:t xml:space="preserve">. Brno, 2005. </w:t>
              </w:r>
            </w:moveTo>
          </w:p>
          <w:p w:rsidR="00C661A8" w:rsidRPr="00A9188C" w:rsidRDefault="00C661A8">
            <w:pPr>
              <w:rPr>
                <w:rFonts w:eastAsia="Arial Unicode MS"/>
                <w:color w:val="000000"/>
                <w:shd w:val="clear" w:color="auto" w:fill="FFFFFF"/>
              </w:rPr>
            </w:pPr>
            <w:moveTo w:id="4727" w:author="vopatrilova" w:date="2018-11-19T12:54:00Z">
              <w:r w:rsidRPr="00A9188C">
                <w:rPr>
                  <w:rFonts w:eastAsia="Arial Unicode MS"/>
                  <w:color w:val="000000"/>
                  <w:shd w:val="clear" w:color="auto" w:fill="FFFFFF"/>
                </w:rPr>
                <w:t>SYNEK, M</w:t>
              </w:r>
              <w:del w:id="4728" w:author="Jiří Vojtěšek" w:date="2018-11-22T22:56:00Z">
                <w:r w:rsidRPr="00A9188C" w:rsidDel="00A9188C">
                  <w:rPr>
                    <w:rFonts w:eastAsia="Arial Unicode MS"/>
                    <w:color w:val="000000"/>
                    <w:shd w:val="clear" w:color="auto" w:fill="FFFFFF"/>
                  </w:rPr>
                  <w:delText>iloslav</w:delText>
                </w:r>
              </w:del>
              <w:r w:rsidRPr="00A9188C">
                <w:rPr>
                  <w:rFonts w:eastAsia="Arial Unicode MS"/>
                  <w:color w:val="000000"/>
                  <w:shd w:val="clear" w:color="auto" w:fill="FFFFFF"/>
                </w:rPr>
                <w:t xml:space="preserve">. </w:t>
              </w:r>
              <w:r w:rsidRPr="00A9188C">
                <w:rPr>
                  <w:rFonts w:eastAsia="Arial Unicode MS"/>
                  <w:i/>
                  <w:color w:val="000000"/>
                  <w:shd w:val="clear" w:color="auto" w:fill="FFFFFF"/>
                </w:rPr>
                <w:t>Podniková ekonomika</w:t>
              </w:r>
              <w:r w:rsidRPr="00A9188C">
                <w:rPr>
                  <w:rFonts w:eastAsia="Arial Unicode MS"/>
                  <w:color w:val="000000"/>
                  <w:shd w:val="clear" w:color="auto" w:fill="FFFFFF"/>
                </w:rPr>
                <w:t xml:space="preserve">. 5., přeprac. a dopl. vyd. V Praze : C.H. Beck, 2010. ISBN 978-80-7400-336-3. </w:t>
              </w:r>
            </w:moveTo>
          </w:p>
          <w:moveToRangeEnd w:id="4719"/>
          <w:p w:rsidR="003953E9" w:rsidRPr="00A9188C" w:rsidRDefault="003953E9">
            <w:pPr>
              <w:rPr>
                <w:ins w:id="4729" w:author="vopatrilova" w:date="2018-11-19T12:54:00Z"/>
                <w:rPrChange w:id="4730" w:author="Jiří Vojtěšek" w:date="2018-11-22T22:55:00Z">
                  <w:rPr>
                    <w:ins w:id="4731" w:author="vopatrilova" w:date="2018-11-19T12:54:00Z"/>
                    <w:sz w:val="24"/>
                    <w:szCs w:val="24"/>
                  </w:rPr>
                </w:rPrChange>
              </w:rPr>
              <w:pPrChange w:id="4732" w:author="vopatrilova" w:date="2018-11-22T11:04:00Z">
                <w:pPr>
                  <w:spacing w:after="240"/>
                </w:pPr>
              </w:pPrChange>
            </w:pPr>
          </w:p>
          <w:p w:rsidR="00C661A8" w:rsidRPr="00A9188C" w:rsidRDefault="00C661A8">
            <w:pPr>
              <w:jc w:val="both"/>
              <w:rPr>
                <w:b/>
                <w:bCs/>
              </w:rPr>
            </w:pPr>
            <w:moveToRangeStart w:id="4733" w:author="vopatrilova" w:date="2018-11-19T12:55:00Z" w:name="move530395430"/>
            <w:moveTo w:id="4734" w:author="vopatrilova" w:date="2018-11-19T12:55:00Z">
              <w:r w:rsidRPr="00A9188C">
                <w:rPr>
                  <w:b/>
                  <w:bCs/>
                </w:rPr>
                <w:t>Doporučená literatura:</w:t>
              </w:r>
            </w:moveTo>
          </w:p>
          <w:moveToRangeEnd w:id="4733"/>
          <w:p w:rsidR="003953E9" w:rsidRPr="003953E9" w:rsidRDefault="00C661A8">
            <w:pPr>
              <w:rPr>
                <w:del w:id="4735" w:author="vopatrilova" w:date="2018-11-22T11:04:00Z"/>
                <w:sz w:val="24"/>
                <w:szCs w:val="24"/>
                <w:rPrChange w:id="4736" w:author="vopatrilova" w:date="2018-11-22T11:04:00Z">
                  <w:rPr>
                    <w:del w:id="4737" w:author="vopatrilova" w:date="2018-11-22T11:04:00Z"/>
                    <w:b/>
                    <w:bCs/>
                    <w:sz w:val="22"/>
                    <w:szCs w:val="22"/>
                  </w:rPr>
                </w:rPrChange>
              </w:rPr>
              <w:pPrChange w:id="4738" w:author="vopatrilova" w:date="2018-11-22T11:04:00Z">
                <w:pPr>
                  <w:jc w:val="both"/>
                </w:pPr>
              </w:pPrChange>
            </w:pPr>
            <w:ins w:id="4739" w:author="vopatrilova" w:date="2018-11-19T12:54:00Z">
              <w:r w:rsidRPr="00A9188C">
                <w:rPr>
                  <w:rPrChange w:id="4740" w:author="Jiří Vojtěšek" w:date="2018-11-22T22:55:00Z">
                    <w:rPr>
                      <w:sz w:val="24"/>
                      <w:szCs w:val="24"/>
                    </w:rPr>
                  </w:rPrChange>
                </w:rPr>
                <w:t>MYERSON, P</w:t>
              </w:r>
              <w:del w:id="4741" w:author="Jiří Vojtěšek" w:date="2018-11-22T22:56:00Z">
                <w:r w:rsidRPr="00A9188C" w:rsidDel="00A9188C">
                  <w:rPr>
                    <w:rPrChange w:id="4742" w:author="Jiří Vojtěšek" w:date="2018-11-22T22:55:00Z">
                      <w:rPr>
                        <w:sz w:val="24"/>
                        <w:szCs w:val="24"/>
                      </w:rPr>
                    </w:rPrChange>
                  </w:rPr>
                  <w:delText>aul</w:delText>
                </w:r>
              </w:del>
              <w:r w:rsidRPr="00A9188C">
                <w:rPr>
                  <w:rPrChange w:id="4743" w:author="Jiří Vojtěšek" w:date="2018-11-22T22:55:00Z">
                    <w:rPr>
                      <w:sz w:val="24"/>
                      <w:szCs w:val="24"/>
                    </w:rPr>
                  </w:rPrChange>
                </w:rPr>
                <w:t xml:space="preserve">. </w:t>
              </w:r>
              <w:r w:rsidRPr="00A9188C">
                <w:rPr>
                  <w:i/>
                  <w:rPrChange w:id="4744" w:author="Jiří Vojtěšek" w:date="2018-11-22T22:56:00Z">
                    <w:rPr>
                      <w:sz w:val="24"/>
                      <w:szCs w:val="24"/>
                    </w:rPr>
                  </w:rPrChange>
                </w:rPr>
                <w:t>Lean Supply Chain and Logistics Management</w:t>
              </w:r>
              <w:r w:rsidRPr="00A9188C">
                <w:rPr>
                  <w:rPrChange w:id="4745" w:author="Jiří Vojtěšek" w:date="2018-11-22T22:55:00Z">
                    <w:rPr>
                      <w:sz w:val="24"/>
                      <w:szCs w:val="24"/>
                    </w:rPr>
                  </w:rPrChange>
                </w:rPr>
                <w:t xml:space="preserve"> [online]. US: McGraw-Hill Professional, 2012. ISBN 0-07-176626-X. Dostupné z: doi:10.1036/9780071766272</w:t>
              </w:r>
              <w:r w:rsidRPr="00A9188C">
                <w:rPr>
                  <w:rPrChange w:id="4746" w:author="Jiří Vojtěšek" w:date="2018-11-22T22:55:00Z">
                    <w:rPr>
                      <w:sz w:val="24"/>
                      <w:szCs w:val="24"/>
                    </w:rPr>
                  </w:rPrChange>
                </w:rPr>
                <w:br/>
                <w:t>JAPAN MANAGEMENT ASSOCIATION. Kanban Just-in Time at Toyota: Management Begins at the Workplace. London: Routledge, 2018. ISBN 978-1-351-43618-2.</w:t>
              </w:r>
              <w:r w:rsidRPr="00A9188C">
                <w:rPr>
                  <w:rPrChange w:id="4747" w:author="Jiří Vojtěšek" w:date="2018-11-22T22:55:00Z">
                    <w:rPr>
                      <w:sz w:val="24"/>
                      <w:szCs w:val="24"/>
                    </w:rPr>
                  </w:rPrChange>
                </w:rPr>
                <w:br/>
                <w:t>BRANDIMARTE, P</w:t>
              </w:r>
              <w:del w:id="4748" w:author="Jiří Vojtěšek" w:date="2018-11-22T22:57:00Z">
                <w:r w:rsidRPr="00A9188C" w:rsidDel="00A9188C">
                  <w:rPr>
                    <w:rPrChange w:id="4749" w:author="Jiří Vojtěšek" w:date="2018-11-22T22:55:00Z">
                      <w:rPr>
                        <w:sz w:val="24"/>
                        <w:szCs w:val="24"/>
                      </w:rPr>
                    </w:rPrChange>
                  </w:rPr>
                  <w:delText>aolo</w:delText>
                </w:r>
              </w:del>
            </w:ins>
            <w:ins w:id="4750" w:author="Jiří Vojtěšek" w:date="2018-11-22T22:57:00Z">
              <w:r w:rsidR="00A9188C">
                <w:t>.</w:t>
              </w:r>
            </w:ins>
            <w:ins w:id="4751" w:author="vopatrilova" w:date="2018-11-19T12:54:00Z">
              <w:r w:rsidRPr="00A9188C">
                <w:rPr>
                  <w:rPrChange w:id="4752" w:author="Jiří Vojtěšek" w:date="2018-11-22T22:55:00Z">
                    <w:rPr>
                      <w:sz w:val="24"/>
                      <w:szCs w:val="24"/>
                    </w:rPr>
                  </w:rPrChange>
                </w:rPr>
                <w:t xml:space="preserve"> a A</w:t>
              </w:r>
              <w:del w:id="4753" w:author="Jiří Vojtěšek" w:date="2018-11-22T22:57:00Z">
                <w:r w:rsidRPr="00A9188C" w:rsidDel="00A9188C">
                  <w:rPr>
                    <w:rPrChange w:id="4754" w:author="Jiří Vojtěšek" w:date="2018-11-22T22:55:00Z">
                      <w:rPr>
                        <w:sz w:val="24"/>
                        <w:szCs w:val="24"/>
                      </w:rPr>
                    </w:rPrChange>
                  </w:rPr>
                  <w:delText>gostino</w:delText>
                </w:r>
              </w:del>
            </w:ins>
            <w:ins w:id="4755" w:author="Jiří Vojtěšek" w:date="2018-11-22T22:57:00Z">
              <w:r w:rsidR="00A9188C">
                <w:t>.</w:t>
              </w:r>
            </w:ins>
            <w:ins w:id="4756" w:author="vopatrilova" w:date="2018-11-19T12:54:00Z">
              <w:r w:rsidRPr="00A9188C">
                <w:rPr>
                  <w:rPrChange w:id="4757" w:author="Jiří Vojtěšek" w:date="2018-11-22T22:55:00Z">
                    <w:rPr>
                      <w:sz w:val="24"/>
                      <w:szCs w:val="24"/>
                    </w:rPr>
                  </w:rPrChange>
                </w:rPr>
                <w:t xml:space="preserve"> VILLA. </w:t>
              </w:r>
              <w:r w:rsidRPr="00A9188C">
                <w:rPr>
                  <w:i/>
                  <w:rPrChange w:id="4758" w:author="Jiří Vojtěšek" w:date="2018-11-22T22:57:00Z">
                    <w:rPr>
                      <w:sz w:val="24"/>
                      <w:szCs w:val="24"/>
                    </w:rPr>
                  </w:rPrChange>
                </w:rPr>
                <w:t>Modeling Manufacturing Systems: From Aggregate Planning to Real-Time Control</w:t>
              </w:r>
              <w:r w:rsidRPr="00A9188C">
                <w:rPr>
                  <w:rPrChange w:id="4759" w:author="Jiří Vojtěšek" w:date="2018-11-22T22:55:00Z">
                    <w:rPr>
                      <w:sz w:val="24"/>
                      <w:szCs w:val="24"/>
                    </w:rPr>
                  </w:rPrChange>
                </w:rPr>
                <w:t>. Heidelberg: Springer Science &amp; Business Media, 2013. ISBN 978-3-662-03853-6.</w:t>
              </w:r>
            </w:ins>
            <w:moveFromRangeStart w:id="4760" w:author="vopatrilova" w:date="2018-11-19T12:55:00Z" w:name="move530395430"/>
            <w:moveFrom w:id="4761" w:author="vopatrilova" w:date="2018-11-19T12:55:00Z">
              <w:r w:rsidR="008C3AC8" w:rsidRPr="00A9188C">
                <w:rPr>
                  <w:b/>
                  <w:bCs/>
                  <w:rPrChange w:id="4762" w:author="Jiří Vojtěšek" w:date="2018-11-22T22:55:00Z">
                    <w:rPr>
                      <w:b/>
                      <w:bCs/>
                      <w:color w:val="0000FF" w:themeColor="hyperlink"/>
                      <w:sz w:val="22"/>
                      <w:szCs w:val="22"/>
                      <w:u w:val="single"/>
                    </w:rPr>
                  </w:rPrChange>
                </w:rPr>
                <w:t>Doporučená</w:t>
              </w:r>
              <w:r w:rsidR="008C3AC8" w:rsidRPr="008C3AC8">
                <w:rPr>
                  <w:b/>
                  <w:bCs/>
                  <w:rPrChange w:id="4763" w:author="vopatrilova" w:date="2018-11-18T17:03:00Z">
                    <w:rPr>
                      <w:b/>
                      <w:bCs/>
                      <w:color w:val="0000FF" w:themeColor="hyperlink"/>
                      <w:sz w:val="22"/>
                      <w:szCs w:val="22"/>
                      <w:u w:val="single"/>
                    </w:rPr>
                  </w:rPrChange>
                </w:rPr>
                <w:t xml:space="preserve"> literatura:</w:t>
              </w:r>
            </w:moveFrom>
          </w:p>
          <w:p w:rsidR="00982B32" w:rsidRPr="004D2662" w:rsidDel="00C661A8" w:rsidRDefault="008C3AC8">
            <w:pPr>
              <w:rPr>
                <w:rFonts w:eastAsia="Arial Unicode MS"/>
                <w:color w:val="000000"/>
                <w:shd w:val="clear" w:color="auto" w:fill="FFFFFF"/>
                <w:rPrChange w:id="4764" w:author="vopatrilova" w:date="2018-11-18T17:03:00Z">
                  <w:rPr>
                    <w:rFonts w:eastAsia="Arial Unicode MS"/>
                    <w:color w:val="000000"/>
                    <w:sz w:val="22"/>
                    <w:szCs w:val="22"/>
                    <w:shd w:val="clear" w:color="auto" w:fill="FFFFFF"/>
                  </w:rPr>
                </w:rPrChange>
              </w:rPr>
            </w:pPr>
            <w:moveFromRangeStart w:id="4765" w:author="vopatrilova" w:date="2018-11-19T12:54:00Z" w:name="move530395419"/>
            <w:moveFromRangeEnd w:id="4760"/>
            <w:moveFrom w:id="4766" w:author="vopatrilova" w:date="2018-11-19T12:54:00Z">
              <w:r w:rsidRPr="008C3AC8">
                <w:rPr>
                  <w:rFonts w:eastAsia="Arial Unicode MS"/>
                  <w:color w:val="000000"/>
                  <w:shd w:val="clear" w:color="auto" w:fill="FFFFFF"/>
                  <w:rPrChange w:id="4767" w:author="vopatrilova" w:date="2018-11-18T17:03:00Z">
                    <w:rPr>
                      <w:rFonts w:eastAsia="Arial Unicode MS"/>
                      <w:color w:val="000000"/>
                      <w:sz w:val="22"/>
                      <w:szCs w:val="22"/>
                      <w:u w:val="single"/>
                      <w:shd w:val="clear" w:color="auto" w:fill="FFFFFF"/>
                    </w:rPr>
                  </w:rPrChange>
                </w:rPr>
                <w:t xml:space="preserve">SIXTA, Josef; Mačát Václav. </w:t>
              </w:r>
              <w:r w:rsidRPr="008C3AC8">
                <w:rPr>
                  <w:rFonts w:eastAsia="Arial Unicode MS"/>
                  <w:i/>
                  <w:color w:val="000000"/>
                  <w:shd w:val="clear" w:color="auto" w:fill="FFFFFF"/>
                  <w:rPrChange w:id="4768" w:author="vopatrilova" w:date="2018-11-18T17:03:00Z">
                    <w:rPr>
                      <w:rFonts w:eastAsia="Arial Unicode MS"/>
                      <w:i/>
                      <w:color w:val="000000"/>
                      <w:sz w:val="22"/>
                      <w:szCs w:val="22"/>
                      <w:u w:val="single"/>
                      <w:shd w:val="clear" w:color="auto" w:fill="FFFFFF"/>
                    </w:rPr>
                  </w:rPrChange>
                </w:rPr>
                <w:t>Logistika: teorie a praxe</w:t>
              </w:r>
              <w:r w:rsidRPr="008C3AC8">
                <w:rPr>
                  <w:rFonts w:eastAsia="Arial Unicode MS"/>
                  <w:color w:val="000000"/>
                  <w:shd w:val="clear" w:color="auto" w:fill="FFFFFF"/>
                  <w:rPrChange w:id="4769" w:author="vopatrilova" w:date="2018-11-18T17:03:00Z">
                    <w:rPr>
                      <w:rFonts w:eastAsia="Arial Unicode MS"/>
                      <w:color w:val="000000"/>
                      <w:sz w:val="22"/>
                      <w:szCs w:val="22"/>
                      <w:u w:val="single"/>
                      <w:shd w:val="clear" w:color="auto" w:fill="FFFFFF"/>
                    </w:rPr>
                  </w:rPrChange>
                </w:rPr>
                <w:t xml:space="preserve">. Brno, 2005. </w:t>
              </w:r>
            </w:moveFrom>
          </w:p>
          <w:p w:rsidR="00982B32" w:rsidRPr="004D2662" w:rsidDel="00350441" w:rsidRDefault="008C3AC8">
            <w:pPr>
              <w:rPr>
                <w:del w:id="4770" w:author="vopatrilova" w:date="2018-11-22T11:04:00Z"/>
                <w:rFonts w:eastAsia="Arial Unicode MS"/>
                <w:color w:val="000000"/>
                <w:shd w:val="clear" w:color="auto" w:fill="FFFFFF"/>
                <w:rPrChange w:id="4771" w:author="vopatrilova" w:date="2018-11-18T17:03:00Z">
                  <w:rPr>
                    <w:del w:id="4772" w:author="vopatrilova" w:date="2018-11-22T11:04:00Z"/>
                    <w:rFonts w:eastAsia="Arial Unicode MS"/>
                    <w:color w:val="000000"/>
                    <w:sz w:val="22"/>
                    <w:szCs w:val="22"/>
                    <w:shd w:val="clear" w:color="auto" w:fill="FFFFFF"/>
                  </w:rPr>
                </w:rPrChange>
              </w:rPr>
            </w:pPr>
            <w:moveFrom w:id="4773" w:author="vopatrilova" w:date="2018-11-19T12:54:00Z">
              <w:r w:rsidRPr="008C3AC8">
                <w:rPr>
                  <w:rFonts w:eastAsia="Arial Unicode MS"/>
                  <w:color w:val="000000"/>
                  <w:shd w:val="clear" w:color="auto" w:fill="FFFFFF"/>
                  <w:rPrChange w:id="4774" w:author="vopatrilova" w:date="2018-11-18T17:03:00Z">
                    <w:rPr>
                      <w:rFonts w:eastAsia="Arial Unicode MS"/>
                      <w:color w:val="000000"/>
                      <w:sz w:val="22"/>
                      <w:szCs w:val="22"/>
                      <w:u w:val="single"/>
                      <w:shd w:val="clear" w:color="auto" w:fill="FFFFFF"/>
                    </w:rPr>
                  </w:rPrChange>
                </w:rPr>
                <w:t xml:space="preserve">SYNEK, Miloslav. </w:t>
              </w:r>
              <w:r w:rsidRPr="008C3AC8">
                <w:rPr>
                  <w:rFonts w:eastAsia="Arial Unicode MS"/>
                  <w:i/>
                  <w:color w:val="000000"/>
                  <w:shd w:val="clear" w:color="auto" w:fill="FFFFFF"/>
                  <w:rPrChange w:id="4775" w:author="vopatrilova" w:date="2018-11-18T17:03:00Z">
                    <w:rPr>
                      <w:rFonts w:eastAsia="Arial Unicode MS"/>
                      <w:i/>
                      <w:color w:val="000000"/>
                      <w:sz w:val="22"/>
                      <w:szCs w:val="22"/>
                      <w:u w:val="single"/>
                      <w:shd w:val="clear" w:color="auto" w:fill="FFFFFF"/>
                    </w:rPr>
                  </w:rPrChange>
                </w:rPr>
                <w:t>Podniková ekonomika</w:t>
              </w:r>
              <w:r w:rsidRPr="008C3AC8">
                <w:rPr>
                  <w:rFonts w:eastAsia="Arial Unicode MS"/>
                  <w:color w:val="000000"/>
                  <w:shd w:val="clear" w:color="auto" w:fill="FFFFFF"/>
                  <w:rPrChange w:id="4776" w:author="vopatrilova" w:date="2018-11-18T17:03:00Z">
                    <w:rPr>
                      <w:rFonts w:eastAsia="Arial Unicode MS"/>
                      <w:color w:val="000000"/>
                      <w:sz w:val="22"/>
                      <w:szCs w:val="22"/>
                      <w:u w:val="single"/>
                      <w:shd w:val="clear" w:color="auto" w:fill="FFFFFF"/>
                    </w:rPr>
                  </w:rPrChange>
                </w:rPr>
                <w:t>. 5., přeprac. a dopl. vyd. V Praze : C.H. Beck, 2010. ISBN 978-80-7400-336-3</w:t>
              </w:r>
              <w:del w:id="4777" w:author="vopatrilova" w:date="2018-11-22T11:04:00Z">
                <w:r w:rsidRPr="008C3AC8">
                  <w:rPr>
                    <w:rFonts w:eastAsia="Arial Unicode MS"/>
                    <w:color w:val="000000"/>
                    <w:shd w:val="clear" w:color="auto" w:fill="FFFFFF"/>
                    <w:rPrChange w:id="4778" w:author="vopatrilova" w:date="2018-11-18T17:03:00Z">
                      <w:rPr>
                        <w:rFonts w:eastAsia="Arial Unicode MS"/>
                        <w:color w:val="000000"/>
                        <w:sz w:val="22"/>
                        <w:szCs w:val="22"/>
                        <w:u w:val="single"/>
                        <w:shd w:val="clear" w:color="auto" w:fill="FFFFFF"/>
                      </w:rPr>
                    </w:rPrChange>
                  </w:rPr>
                  <w:delText xml:space="preserve">. </w:delText>
                </w:r>
              </w:del>
            </w:moveFrom>
          </w:p>
          <w:moveFromRangeEnd w:id="4765"/>
          <w:p w:rsidR="00982B32" w:rsidRPr="004D2662" w:rsidRDefault="008C3AC8">
            <w:pPr>
              <w:rPr>
                <w:rFonts w:eastAsia="Arial Unicode MS"/>
                <w:color w:val="000000"/>
                <w:shd w:val="clear" w:color="auto" w:fill="FFFFFF"/>
                <w:rPrChange w:id="4779" w:author="vopatrilova" w:date="2018-11-18T17:03:00Z">
                  <w:rPr>
                    <w:rFonts w:eastAsia="Arial Unicode MS"/>
                    <w:color w:val="000000"/>
                    <w:sz w:val="22"/>
                    <w:szCs w:val="22"/>
                    <w:shd w:val="clear" w:color="auto" w:fill="FFFFFF"/>
                  </w:rPr>
                </w:rPrChange>
              </w:rPr>
            </w:pPr>
            <w:r w:rsidRPr="008C3AC8">
              <w:rPr>
                <w:rFonts w:eastAsia="Arial Unicode MS"/>
                <w:color w:val="000000"/>
                <w:shd w:val="clear" w:color="auto" w:fill="FFFFFF"/>
                <w:rPrChange w:id="4780" w:author="vopatrilova" w:date="2018-11-18T17:03:00Z">
                  <w:rPr>
                    <w:rFonts w:eastAsia="Arial Unicode MS"/>
                    <w:color w:val="000000"/>
                    <w:sz w:val="22"/>
                    <w:szCs w:val="22"/>
                    <w:u w:val="single"/>
                    <w:shd w:val="clear" w:color="auto" w:fill="FFFFFF"/>
                  </w:rPr>
                </w:rPrChange>
              </w:rPr>
              <w:t>ŠTŮSEK, J</w:t>
            </w:r>
            <w:del w:id="4781" w:author="Jiří Vojtěšek" w:date="2018-11-22T22:57:00Z">
              <w:r w:rsidRPr="008C3AC8" w:rsidDel="00A9188C">
                <w:rPr>
                  <w:rFonts w:eastAsia="Arial Unicode MS"/>
                  <w:color w:val="000000"/>
                  <w:shd w:val="clear" w:color="auto" w:fill="FFFFFF"/>
                  <w:rPrChange w:id="4782" w:author="vopatrilova" w:date="2018-11-18T17:03:00Z">
                    <w:rPr>
                      <w:rFonts w:eastAsia="Arial Unicode MS"/>
                      <w:color w:val="000000"/>
                      <w:sz w:val="22"/>
                      <w:szCs w:val="22"/>
                      <w:u w:val="single"/>
                      <w:shd w:val="clear" w:color="auto" w:fill="FFFFFF"/>
                    </w:rPr>
                  </w:rPrChange>
                </w:rPr>
                <w:delText>aromír</w:delText>
              </w:r>
            </w:del>
            <w:r w:rsidRPr="008C3AC8">
              <w:rPr>
                <w:rFonts w:eastAsia="Arial Unicode MS"/>
                <w:color w:val="000000"/>
                <w:shd w:val="clear" w:color="auto" w:fill="FFFFFF"/>
                <w:rPrChange w:id="4783" w:author="vopatrilova" w:date="2018-11-18T17:03:00Z">
                  <w:rPr>
                    <w:rFonts w:eastAsia="Arial Unicode MS"/>
                    <w:color w:val="000000"/>
                    <w:sz w:val="22"/>
                    <w:szCs w:val="22"/>
                    <w:u w:val="single"/>
                    <w:shd w:val="clear" w:color="auto" w:fill="FFFFFF"/>
                  </w:rPr>
                </w:rPrChange>
              </w:rPr>
              <w:t xml:space="preserve">. </w:t>
            </w:r>
            <w:r w:rsidRPr="008C3AC8">
              <w:rPr>
                <w:rFonts w:eastAsia="Arial Unicode MS"/>
                <w:i/>
                <w:color w:val="000000"/>
                <w:shd w:val="clear" w:color="auto" w:fill="FFFFFF"/>
                <w:rPrChange w:id="4784" w:author="vopatrilova" w:date="2018-11-18T17:03:00Z">
                  <w:rPr>
                    <w:rFonts w:eastAsia="Arial Unicode MS"/>
                    <w:i/>
                    <w:color w:val="000000"/>
                    <w:sz w:val="22"/>
                    <w:szCs w:val="22"/>
                    <w:u w:val="single"/>
                    <w:shd w:val="clear" w:color="auto" w:fill="FFFFFF"/>
                  </w:rPr>
                </w:rPrChange>
              </w:rPr>
              <w:t>Řízení provozu v logistických řetězcích</w:t>
            </w:r>
            <w:r w:rsidRPr="008C3AC8">
              <w:rPr>
                <w:rFonts w:eastAsia="Arial Unicode MS"/>
                <w:color w:val="000000"/>
                <w:shd w:val="clear" w:color="auto" w:fill="FFFFFF"/>
                <w:rPrChange w:id="4785" w:author="vopatrilova" w:date="2018-11-18T17:03:00Z">
                  <w:rPr>
                    <w:rFonts w:eastAsia="Arial Unicode MS"/>
                    <w:color w:val="000000"/>
                    <w:sz w:val="22"/>
                    <w:szCs w:val="22"/>
                    <w:u w:val="single"/>
                    <w:shd w:val="clear" w:color="auto" w:fill="FFFFFF"/>
                  </w:rPr>
                </w:rPrChange>
              </w:rPr>
              <w:t xml:space="preserve">. Vyd. 1. V Praze : C.H. Beck, 2007. ISBN 978-80-7179-534-6. </w:t>
            </w:r>
          </w:p>
          <w:p w:rsidR="00982B32" w:rsidRPr="00577BA3" w:rsidRDefault="008C3AC8">
            <w:pPr>
              <w:jc w:val="both"/>
              <w:rPr>
                <w:b/>
                <w:bCs/>
                <w:sz w:val="22"/>
                <w:szCs w:val="22"/>
              </w:rPr>
            </w:pPr>
            <w:r w:rsidRPr="008C3AC8">
              <w:rPr>
                <w:rFonts w:eastAsia="Arial Unicode MS"/>
                <w:color w:val="000000"/>
                <w:shd w:val="clear" w:color="auto" w:fill="FFFFFF"/>
                <w:rPrChange w:id="4786" w:author="vopatrilova" w:date="2018-11-18T17:03:00Z">
                  <w:rPr>
                    <w:rFonts w:eastAsia="Arial Unicode MS"/>
                    <w:color w:val="000000"/>
                    <w:sz w:val="22"/>
                    <w:szCs w:val="22"/>
                    <w:u w:val="single"/>
                    <w:shd w:val="clear" w:color="auto" w:fill="FFFFFF"/>
                  </w:rPr>
                </w:rPrChange>
              </w:rPr>
              <w:t xml:space="preserve">DLOUHÝ M, FÁBRY J, KUNCOVÁ M, HLADÍK T. </w:t>
            </w:r>
            <w:r w:rsidRPr="008C3AC8">
              <w:rPr>
                <w:rFonts w:eastAsia="Arial Unicode MS"/>
                <w:i/>
                <w:color w:val="000000"/>
                <w:shd w:val="clear" w:color="auto" w:fill="FFFFFF"/>
                <w:rPrChange w:id="4787" w:author="vopatrilova" w:date="2018-11-18T17:03:00Z">
                  <w:rPr>
                    <w:rFonts w:eastAsia="Arial Unicode MS"/>
                    <w:i/>
                    <w:color w:val="000000"/>
                    <w:sz w:val="22"/>
                    <w:szCs w:val="22"/>
                    <w:u w:val="single"/>
                    <w:shd w:val="clear" w:color="auto" w:fill="FFFFFF"/>
                  </w:rPr>
                </w:rPrChange>
              </w:rPr>
              <w:t>Simulace podnikových procesů</w:t>
            </w:r>
            <w:r w:rsidRPr="008C3AC8">
              <w:rPr>
                <w:rFonts w:eastAsia="Arial Unicode MS"/>
                <w:color w:val="000000"/>
                <w:shd w:val="clear" w:color="auto" w:fill="FFFFFF"/>
                <w:rPrChange w:id="4788" w:author="vopatrilova" w:date="2018-11-18T17:03:00Z">
                  <w:rPr>
                    <w:rFonts w:eastAsia="Arial Unicode MS"/>
                    <w:color w:val="000000"/>
                    <w:sz w:val="22"/>
                    <w:szCs w:val="22"/>
                    <w:u w:val="single"/>
                    <w:shd w:val="clear" w:color="auto" w:fill="FFFFFF"/>
                  </w:rPr>
                </w:rPrChange>
              </w:rPr>
              <w:t>. 2007.</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Pr="00577BA3" w:rsidRDefault="00982B32" w:rsidP="0010688A">
            <w:pPr>
              <w:jc w:val="center"/>
              <w:rPr>
                <w:b/>
                <w:sz w:val="22"/>
                <w:szCs w:val="22"/>
              </w:rPr>
            </w:pPr>
            <w:r w:rsidRPr="00577BA3">
              <w:rPr>
                <w:b/>
                <w:sz w:val="22"/>
                <w:szCs w:val="22"/>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Pr="00577BA3" w:rsidRDefault="00982B32" w:rsidP="0010688A">
            <w:pPr>
              <w:jc w:val="both"/>
              <w:rPr>
                <w:sz w:val="22"/>
                <w:szCs w:val="22"/>
              </w:rPr>
            </w:pPr>
            <w:r w:rsidRPr="00577BA3">
              <w:rPr>
                <w:b/>
                <w:sz w:val="22"/>
                <w:szCs w:val="22"/>
              </w:rPr>
              <w:t>Rozsah konzultací (soustředění)</w:t>
            </w:r>
          </w:p>
        </w:tc>
        <w:tc>
          <w:tcPr>
            <w:tcW w:w="889" w:type="dxa"/>
            <w:tcBorders>
              <w:top w:val="single" w:sz="2" w:space="0" w:color="auto"/>
            </w:tcBorders>
          </w:tcPr>
          <w:p w:rsidR="00982B32" w:rsidRPr="00577BA3" w:rsidRDefault="00982B32" w:rsidP="0010688A">
            <w:pPr>
              <w:jc w:val="center"/>
              <w:rPr>
                <w:sz w:val="22"/>
                <w:szCs w:val="22"/>
              </w:rPr>
            </w:pPr>
            <w:r w:rsidRPr="00577BA3">
              <w:rPr>
                <w:sz w:val="22"/>
                <w:szCs w:val="22"/>
              </w:rPr>
              <w:t>16</w:t>
            </w:r>
          </w:p>
        </w:tc>
        <w:tc>
          <w:tcPr>
            <w:tcW w:w="4179" w:type="dxa"/>
            <w:gridSpan w:val="4"/>
            <w:tcBorders>
              <w:top w:val="single" w:sz="2" w:space="0" w:color="auto"/>
            </w:tcBorders>
            <w:shd w:val="clear" w:color="auto" w:fill="F7CAAC"/>
          </w:tcPr>
          <w:p w:rsidR="00982B32" w:rsidRPr="00577BA3" w:rsidRDefault="00982B32" w:rsidP="0010688A">
            <w:pPr>
              <w:jc w:val="both"/>
              <w:rPr>
                <w:b/>
                <w:sz w:val="22"/>
                <w:szCs w:val="22"/>
              </w:rPr>
            </w:pPr>
            <w:r w:rsidRPr="00577BA3">
              <w:rPr>
                <w:b/>
                <w:sz w:val="22"/>
                <w:szCs w:val="22"/>
              </w:rPr>
              <w:t xml:space="preserve">hodin </w:t>
            </w:r>
          </w:p>
        </w:tc>
      </w:tr>
      <w:tr w:rsidR="00982B32" w:rsidTr="0010688A">
        <w:tc>
          <w:tcPr>
            <w:tcW w:w="9855" w:type="dxa"/>
            <w:gridSpan w:val="8"/>
            <w:shd w:val="clear" w:color="auto" w:fill="F7CAAC"/>
          </w:tcPr>
          <w:p w:rsidR="00982B32" w:rsidRPr="00577BA3" w:rsidRDefault="00982B32" w:rsidP="0010688A">
            <w:pPr>
              <w:jc w:val="both"/>
              <w:rPr>
                <w:b/>
                <w:sz w:val="22"/>
                <w:szCs w:val="22"/>
              </w:rPr>
            </w:pPr>
            <w:r w:rsidRPr="00577BA3">
              <w:rPr>
                <w:b/>
                <w:sz w:val="22"/>
                <w:szCs w:val="22"/>
              </w:rPr>
              <w:t>Informace o způsobu kontaktu s vyučujícím</w:t>
            </w:r>
          </w:p>
        </w:tc>
      </w:tr>
      <w:tr w:rsidR="00982B32" w:rsidTr="008514C9">
        <w:trPr>
          <w:trHeight w:val="483"/>
        </w:trPr>
        <w:tc>
          <w:tcPr>
            <w:tcW w:w="9855" w:type="dxa"/>
            <w:gridSpan w:val="8"/>
          </w:tcPr>
          <w:p w:rsidR="00982B32" w:rsidRDefault="00982B32" w:rsidP="0010688A">
            <w:pPr>
              <w:jc w:val="both"/>
              <w:rPr>
                <w:ins w:id="4789" w:author="vopatrilova" w:date="2018-11-18T17:11:00Z"/>
                <w:szCs w:val="22"/>
              </w:rPr>
            </w:pPr>
            <w:r w:rsidRPr="002149E8">
              <w:rPr>
                <w:szCs w:val="22"/>
              </w:rPr>
              <w:t xml:space="preserve">Vyučující na FAI mají trvale vypsány a zveřejněny konzultace minimálně 2h/týden v rámci kterých mají možnosti konzultovat podrobněji probíranou látku. Dále mohou studenti komunikovat s vyučujícím pomocí e-mailu a LMS Moodle. </w:t>
            </w:r>
          </w:p>
          <w:p w:rsidR="00DF57A7" w:rsidRPr="00577BA3" w:rsidRDefault="00DF57A7" w:rsidP="0010688A">
            <w:pPr>
              <w:jc w:val="both"/>
              <w:rPr>
                <w:sz w:val="22"/>
                <w:szCs w:val="22"/>
              </w:rPr>
            </w:pPr>
          </w:p>
        </w:tc>
      </w:tr>
    </w:tbl>
    <w:p w:rsidR="00350441" w:rsidRDefault="00350441">
      <w:pPr>
        <w:rPr>
          <w:ins w:id="4790" w:author="vopatrilova" w:date="2018-11-22T11:04:00Z"/>
        </w:rPr>
      </w:pPr>
      <w:ins w:id="4791" w:author="vopatrilova" w:date="2018-11-22T11:0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4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792" w:name="rizeniMaterialovychToku"/>
            <w:r>
              <w:t>Řízení materiálových toků</w:t>
            </w:r>
            <w:bookmarkEnd w:id="4792"/>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w:t>
            </w:r>
            <w:ins w:id="4793" w:author="vopatrilova" w:date="2018-11-22T16:09:00Z">
              <w:r w:rsidR="00F66595">
                <w:t>i</w:t>
              </w:r>
            </w:ins>
            <w:del w:id="4794" w:author="vopatrilova" w:date="2018-11-22T16:09:00Z">
              <w:r w:rsidDel="00F66595">
                <w:delText>e:</w:delText>
              </w:r>
            </w:del>
          </w:p>
          <w:p w:rsidR="00982B32" w:rsidRDefault="00982B32" w:rsidP="0010688A">
            <w:pPr>
              <w:jc w:val="both"/>
            </w:pPr>
            <w:r>
              <w:t>Inteligentní systémy s roboty</w:t>
            </w:r>
          </w:p>
          <w:p w:rsidR="00982B32" w:rsidRDefault="00982B32" w:rsidP="0010688A">
            <w:pPr>
              <w:jc w:val="both"/>
            </w:pPr>
            <w:del w:id="4795" w:author="vopatrilova" w:date="2018-11-22T16:09:00Z">
              <w:r w:rsidDel="00F66595">
                <w:delText>Průmyslová automatizace</w:delText>
              </w:r>
            </w:del>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28p+14c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 xml:space="preserve">Přednášky </w:t>
            </w:r>
          </w:p>
          <w:p w:rsidR="00982B32" w:rsidRDefault="00982B32" w:rsidP="0010688A">
            <w:pPr>
              <w:jc w:val="both"/>
            </w:pPr>
            <w:r>
              <w:t>Cvičení- exkurze</w:t>
            </w:r>
          </w:p>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rsidRPr="00023F00">
              <w:t>Účast na cvičeních</w:t>
            </w:r>
            <w:r>
              <w:t>.</w:t>
            </w:r>
            <w:r w:rsidRPr="00023F00">
              <w:t xml:space="preserve"> Zpracování a obhajoba zadaných individuálních prací/protokolů</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Ing. Miroslav Maňas,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Přednášky 100%</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Ing. Miroslav Maňas, CSc, (přednášky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jc w:val="both"/>
            </w:pPr>
            <w:r w:rsidRPr="00FD0652">
              <w:t>Cílem je seznámit studenty s výrobními technologiemi používanými ve strojírenství a při zpracování polymerů</w:t>
            </w:r>
          </w:p>
          <w:p w:rsidR="00982B32" w:rsidRDefault="00982B32" w:rsidP="0010688A">
            <w:pPr>
              <w:jc w:val="both"/>
            </w:pPr>
            <w:r>
              <w:t>Témata:</w:t>
            </w:r>
          </w:p>
          <w:p w:rsidR="00982B32" w:rsidRDefault="00982B32" w:rsidP="0010688A">
            <w:pPr>
              <w:pStyle w:val="Odstavecseseznamem"/>
              <w:numPr>
                <w:ilvl w:val="0"/>
                <w:numId w:val="41"/>
              </w:numPr>
            </w:pPr>
            <w:r w:rsidRPr="00FD0652">
              <w:t xml:space="preserve">Výrobní technologie-základní pojmy, </w:t>
            </w:r>
            <w:r>
              <w:t>rozdělení výrobních technologií. Základy technologie obrábění</w:t>
            </w:r>
          </w:p>
          <w:p w:rsidR="00982B32" w:rsidRDefault="00982B32" w:rsidP="0010688A">
            <w:pPr>
              <w:pStyle w:val="Odstavecseseznamem"/>
              <w:numPr>
                <w:ilvl w:val="0"/>
                <w:numId w:val="41"/>
              </w:numPr>
            </w:pPr>
            <w:r>
              <w:t>Metody obrábění. Obrábění s nástroji s definovanou geometrií</w:t>
            </w:r>
          </w:p>
          <w:p w:rsidR="00982B32" w:rsidRDefault="00982B32" w:rsidP="0010688A">
            <w:pPr>
              <w:pStyle w:val="Odstavecseseznamem"/>
              <w:numPr>
                <w:ilvl w:val="0"/>
                <w:numId w:val="41"/>
              </w:numPr>
            </w:pPr>
            <w:r>
              <w:t>Metody obrábění. Obrábění s nástroji s nedefinovanou geometrií</w:t>
            </w:r>
            <w:r w:rsidRPr="00FD0652">
              <w:t xml:space="preserve"> </w:t>
            </w:r>
          </w:p>
          <w:p w:rsidR="00982B32" w:rsidRDefault="00982B32" w:rsidP="0010688A">
            <w:pPr>
              <w:pStyle w:val="Odstavecseseznamem"/>
              <w:numPr>
                <w:ilvl w:val="0"/>
                <w:numId w:val="41"/>
              </w:numPr>
            </w:pPr>
            <w:r>
              <w:t>Nekonvenční metody obrábění</w:t>
            </w:r>
          </w:p>
          <w:p w:rsidR="00982B32" w:rsidRDefault="00982B32" w:rsidP="0010688A">
            <w:pPr>
              <w:pStyle w:val="Odstavecseseznamem"/>
              <w:numPr>
                <w:ilvl w:val="0"/>
                <w:numId w:val="41"/>
              </w:numPr>
            </w:pPr>
            <w:r>
              <w:t>Tváření konstrukčních materiálů.</w:t>
            </w:r>
            <w:r w:rsidRPr="00FD0652">
              <w:t xml:space="preserve"> </w:t>
            </w:r>
            <w:r>
              <w:t>Plošné tváření.</w:t>
            </w:r>
          </w:p>
          <w:p w:rsidR="00982B32" w:rsidRDefault="00982B32" w:rsidP="0010688A">
            <w:pPr>
              <w:pStyle w:val="Odstavecseseznamem"/>
              <w:numPr>
                <w:ilvl w:val="0"/>
                <w:numId w:val="41"/>
              </w:numPr>
            </w:pPr>
            <w:r>
              <w:t xml:space="preserve">Objemové tváření: </w:t>
            </w:r>
            <w:r w:rsidRPr="00FD0652">
              <w:t>protlačován</w:t>
            </w:r>
            <w:r>
              <w:t xml:space="preserve">í, pěchování, kování, lisování </w:t>
            </w:r>
          </w:p>
          <w:p w:rsidR="00982B32" w:rsidRDefault="00982B32" w:rsidP="0010688A">
            <w:pPr>
              <w:pStyle w:val="Odstavecseseznamem"/>
              <w:numPr>
                <w:ilvl w:val="0"/>
                <w:numId w:val="41"/>
              </w:numPr>
            </w:pPr>
            <w:r>
              <w:t xml:space="preserve">Svařování; </w:t>
            </w:r>
            <w:r w:rsidRPr="00FD0652">
              <w:t>tavné, odporové, bodové, švové</w:t>
            </w:r>
            <w:r>
              <w:t xml:space="preserve">. Pájení. </w:t>
            </w:r>
          </w:p>
          <w:p w:rsidR="00982B32" w:rsidRDefault="00982B32" w:rsidP="0010688A">
            <w:pPr>
              <w:pStyle w:val="Odstavecseseznamem"/>
              <w:numPr>
                <w:ilvl w:val="0"/>
                <w:numId w:val="41"/>
              </w:numPr>
            </w:pPr>
            <w:r w:rsidRPr="00FD0652">
              <w:t>Sléváren</w:t>
            </w:r>
            <w:r>
              <w:t xml:space="preserve">ské technologie </w:t>
            </w:r>
          </w:p>
          <w:p w:rsidR="00982B32" w:rsidRDefault="00982B32" w:rsidP="0010688A">
            <w:pPr>
              <w:pStyle w:val="Odstavecseseznamem"/>
              <w:numPr>
                <w:ilvl w:val="0"/>
                <w:numId w:val="41"/>
              </w:numPr>
            </w:pPr>
            <w:r>
              <w:t>Válcování, l</w:t>
            </w:r>
            <w:r w:rsidRPr="00FD0652">
              <w:t>inky s válcovacími stroji pro zpracování polymer</w:t>
            </w:r>
            <w:r>
              <w:t xml:space="preserve">ů </w:t>
            </w:r>
          </w:p>
          <w:p w:rsidR="00982B32" w:rsidRDefault="00982B32" w:rsidP="0010688A">
            <w:pPr>
              <w:pStyle w:val="Odstavecseseznamem"/>
              <w:numPr>
                <w:ilvl w:val="0"/>
                <w:numId w:val="41"/>
              </w:numPr>
            </w:pPr>
            <w:r w:rsidRPr="00FD0652">
              <w:t>Vytlačování, vytlačovací stroje, l</w:t>
            </w:r>
            <w:r>
              <w:t xml:space="preserve">inky s vytlačovacími stroji </w:t>
            </w:r>
          </w:p>
          <w:p w:rsidR="00982B32" w:rsidRDefault="00982B32" w:rsidP="0010688A">
            <w:pPr>
              <w:pStyle w:val="Odstavecseseznamem"/>
              <w:numPr>
                <w:ilvl w:val="0"/>
                <w:numId w:val="41"/>
              </w:numPr>
            </w:pPr>
            <w:r w:rsidRPr="00FD0652">
              <w:t>Vstřikování, vstřikovací stroje, vstřikovací</w:t>
            </w:r>
            <w:r>
              <w:t xml:space="preserve"> formy, způsoby vstřikování </w:t>
            </w:r>
          </w:p>
          <w:p w:rsidR="00982B32" w:rsidRDefault="00982B32" w:rsidP="0010688A">
            <w:pPr>
              <w:pStyle w:val="Odstavecseseznamem"/>
              <w:numPr>
                <w:ilvl w:val="0"/>
                <w:numId w:val="41"/>
              </w:numPr>
            </w:pPr>
            <w:r w:rsidRPr="00FD0652">
              <w:t xml:space="preserve">Vyfukování, </w:t>
            </w:r>
            <w:r>
              <w:t xml:space="preserve">principy, vyfukovací stroje. </w:t>
            </w:r>
          </w:p>
          <w:p w:rsidR="00982B32" w:rsidRDefault="00982B32" w:rsidP="0010688A">
            <w:pPr>
              <w:pStyle w:val="Odstavecseseznamem"/>
              <w:numPr>
                <w:ilvl w:val="0"/>
                <w:numId w:val="41"/>
              </w:numPr>
            </w:pPr>
            <w:r w:rsidRPr="00FD0652">
              <w:t>Lisování, přetlačování, výrobní linky s lisovac</w:t>
            </w:r>
            <w:r>
              <w:t xml:space="preserve">ími stroji. Rotační tváření </w:t>
            </w:r>
          </w:p>
          <w:p w:rsidR="00982B32" w:rsidRPr="009C3E95" w:rsidRDefault="00982B32" w:rsidP="0010688A">
            <w:pPr>
              <w:pStyle w:val="Odstavecseseznamem"/>
              <w:numPr>
                <w:ilvl w:val="0"/>
                <w:numId w:val="41"/>
              </w:numPr>
            </w:pPr>
            <w:r w:rsidRPr="00FD0652">
              <w:t>Natírání, povrchové úpravy, svařování, konfekce</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6E6CF0" w:rsidRDefault="00982B32" w:rsidP="0010688A">
            <w:pPr>
              <w:rPr>
                <w:b/>
              </w:rPr>
            </w:pPr>
            <w:r w:rsidRPr="006E6CF0">
              <w:rPr>
                <w:b/>
              </w:rPr>
              <w:t xml:space="preserve">Základní literatura: </w:t>
            </w:r>
          </w:p>
          <w:p w:rsidR="00982B32" w:rsidRPr="006E6CF0" w:rsidRDefault="00982B32" w:rsidP="0010688A">
            <w:r w:rsidRPr="006E6CF0">
              <w:t>KOCMAN,</w:t>
            </w:r>
            <w:ins w:id="4796" w:author="Jiří Vojtěšek" w:date="2018-11-22T22:57:00Z">
              <w:r w:rsidR="00A9188C">
                <w:t xml:space="preserve"> </w:t>
              </w:r>
            </w:ins>
            <w:r w:rsidRPr="006E6CF0">
              <w:t xml:space="preserve">K.: </w:t>
            </w:r>
            <w:r w:rsidRPr="006E6CF0">
              <w:rPr>
                <w:i/>
              </w:rPr>
              <w:t>Technologie obrábění</w:t>
            </w:r>
            <w:r w:rsidRPr="006E6CF0">
              <w:t>. CERM,  Brno, 2011. ISBN 80-214-3068-0.</w:t>
            </w:r>
          </w:p>
          <w:p w:rsidR="00982B32" w:rsidRPr="006E6CF0" w:rsidRDefault="00982B32" w:rsidP="0010688A">
            <w:r w:rsidRPr="006E6CF0">
              <w:t xml:space="preserve">MAŇAS, M., STANĚK, M., MAŇAS, D. </w:t>
            </w:r>
            <w:r w:rsidRPr="006E6CF0">
              <w:rPr>
                <w:i/>
              </w:rPr>
              <w:t>Výrobní stroje a zařízení. Stroje gumárenské a plastikářské</w:t>
            </w:r>
            <w:r w:rsidRPr="006E6CF0">
              <w:t xml:space="preserve"> I. Zlín, 2007. </w:t>
            </w:r>
          </w:p>
          <w:p w:rsidR="00982B32" w:rsidRPr="006E6CF0" w:rsidRDefault="00982B32" w:rsidP="0010688A">
            <w:r w:rsidRPr="006E6CF0">
              <w:t xml:space="preserve">MAŇAS, M., HELŠTÝN,J.: </w:t>
            </w:r>
            <w:r w:rsidRPr="006E6CF0">
              <w:rPr>
                <w:i/>
              </w:rPr>
              <w:t>Výrobní stroje a zařízení. Gumárenské a plastikářské stroje II</w:t>
            </w:r>
            <w:r w:rsidRPr="006E6CF0">
              <w:t xml:space="preserve">. Brno, 2001. </w:t>
            </w:r>
          </w:p>
          <w:p w:rsidR="00982B32" w:rsidRDefault="00982B32" w:rsidP="0010688A">
            <w:r w:rsidRPr="006E6CF0">
              <w:t xml:space="preserve">ZDRAVECKÁ,E, KRÁL, J.: </w:t>
            </w:r>
            <w:r w:rsidRPr="006E6CF0">
              <w:rPr>
                <w:i/>
              </w:rPr>
              <w:t>Základy strojárské výroby</w:t>
            </w:r>
            <w:r w:rsidRPr="006E6CF0">
              <w:t>. Prešov, 2002. ISBN 80-7165-353-5.</w:t>
            </w:r>
          </w:p>
          <w:p w:rsidR="00982B32" w:rsidRPr="006E6CF0" w:rsidRDefault="00982B32" w:rsidP="0010688A">
            <w:r w:rsidRPr="006E6CF0">
              <w:t xml:space="preserve">ALEXY,P.: </w:t>
            </w:r>
            <w:r w:rsidRPr="006E6CF0">
              <w:rPr>
                <w:i/>
              </w:rPr>
              <w:t>Procesy spracovania polymerov</w:t>
            </w:r>
            <w:r w:rsidRPr="006E6CF0">
              <w:t xml:space="preserve">. Bratilslava, 2011. ISBN 978-80-227-3470-7. </w:t>
            </w:r>
          </w:p>
          <w:p w:rsidR="00982B32" w:rsidRPr="006E6CF0" w:rsidRDefault="00982B32" w:rsidP="0010688A">
            <w:pPr>
              <w:rPr>
                <w:b/>
              </w:rPr>
            </w:pPr>
            <w:r w:rsidRPr="006E6CF0">
              <w:rPr>
                <w:b/>
              </w:rPr>
              <w:t xml:space="preserve">Doporučená literatura: </w:t>
            </w:r>
          </w:p>
          <w:p w:rsidR="00982B32" w:rsidRDefault="00A9188C" w:rsidP="0010688A">
            <w:r w:rsidRPr="006E6CF0">
              <w:t>S</w:t>
            </w:r>
            <w:r>
              <w:t>HAW</w:t>
            </w:r>
            <w:r w:rsidR="00982B32" w:rsidRPr="006E6CF0">
              <w:t>, M.</w:t>
            </w:r>
            <w:ins w:id="4797" w:author="Jiří Vojtěšek" w:date="2018-11-22T22:57:00Z">
              <w:r>
                <w:t xml:space="preserve"> </w:t>
              </w:r>
            </w:ins>
            <w:r w:rsidR="00982B32" w:rsidRPr="006E6CF0">
              <w:t xml:space="preserve">C.: </w:t>
            </w:r>
            <w:r w:rsidR="00982B32" w:rsidRPr="006E6CF0">
              <w:rPr>
                <w:i/>
              </w:rPr>
              <w:t>Metal Cutting Principles</w:t>
            </w:r>
            <w:r w:rsidR="00982B32" w:rsidRPr="006E6CF0">
              <w:t>. Oxford, 2005. ISBN 0-19-514206-3.</w:t>
            </w:r>
          </w:p>
          <w:p w:rsidR="00982B32" w:rsidRDefault="00A9188C" w:rsidP="0010688A">
            <w:pPr>
              <w:jc w:val="both"/>
            </w:pPr>
            <w:r>
              <w:t>RAUWENDAAL</w:t>
            </w:r>
            <w:r w:rsidR="00982B32">
              <w:t xml:space="preserve">,C.: </w:t>
            </w:r>
            <w:r w:rsidR="00982B32" w:rsidRPr="0010688A">
              <w:rPr>
                <w:i/>
              </w:rPr>
              <w:t>Understanding Extrusion.</w:t>
            </w:r>
            <w:r w:rsidR="00982B32">
              <w:t>Hanser Publishers, Munich, 2010, ISBN978-3-446-41686-4</w:t>
            </w:r>
          </w:p>
          <w:p w:rsidR="00982B32" w:rsidRDefault="00A9188C" w:rsidP="0010688A">
            <w:pPr>
              <w:jc w:val="both"/>
            </w:pPr>
            <w:r>
              <w:t>BEAMONT</w:t>
            </w:r>
            <w:r w:rsidR="00982B32">
              <w:t>,J.</w:t>
            </w:r>
            <w:ins w:id="4798" w:author="Jiří Vojtěšek" w:date="2018-11-22T22:57:00Z">
              <w:r>
                <w:t xml:space="preserve"> </w:t>
              </w:r>
            </w:ins>
            <w:r w:rsidR="00982B32">
              <w:t xml:space="preserve">P., </w:t>
            </w:r>
            <w:r>
              <w:t>NAGEL</w:t>
            </w:r>
            <w:r w:rsidR="00982B32">
              <w:t xml:space="preserve">, R., </w:t>
            </w:r>
            <w:r>
              <w:t>SHERMAN</w:t>
            </w:r>
            <w:r w:rsidR="00982B32">
              <w:t xml:space="preserve">, R.: </w:t>
            </w:r>
            <w:r w:rsidR="00982B32" w:rsidRPr="0010688A">
              <w:rPr>
                <w:i/>
              </w:rPr>
              <w:t>Succesful Injection Molding</w:t>
            </w:r>
            <w:r w:rsidR="00982B32">
              <w:t>, Hanser Publishers, Munich, 2002, ISBN 3-446-19433-9</w:t>
            </w:r>
          </w:p>
          <w:p w:rsidR="00982B32" w:rsidRDefault="00A9188C" w:rsidP="0010688A">
            <w:pPr>
              <w:jc w:val="both"/>
            </w:pPr>
            <w:r>
              <w:t>LEE</w:t>
            </w:r>
            <w:r w:rsidR="00982B32">
              <w:t>,N.</w:t>
            </w:r>
            <w:ins w:id="4799" w:author="Jiří Vojtěšek" w:date="2018-11-22T22:57:00Z">
              <w:r>
                <w:t xml:space="preserve"> </w:t>
              </w:r>
            </w:ins>
            <w:r w:rsidR="00982B32">
              <w:t xml:space="preserve">C.: </w:t>
            </w:r>
            <w:r w:rsidR="00982B32" w:rsidRPr="0010688A">
              <w:rPr>
                <w:i/>
              </w:rPr>
              <w:t>Blow Molding Design Guide</w:t>
            </w:r>
            <w:r w:rsidR="0010688A">
              <w:t>.</w:t>
            </w:r>
            <w:r w:rsidR="00982B32">
              <w:t>Hanser Publishers, Munich1998, ISBN 3-446-18255-1</w:t>
            </w:r>
          </w:p>
          <w:p w:rsidR="00982B32" w:rsidRPr="009C3E95" w:rsidRDefault="00982B32" w:rsidP="0010688A"/>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14</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4F7A53">
        <w:trPr>
          <w:trHeight w:val="625"/>
        </w:trPr>
        <w:tc>
          <w:tcPr>
            <w:tcW w:w="9855" w:type="dxa"/>
            <w:gridSpan w:val="8"/>
          </w:tcPr>
          <w:p w:rsidR="00982B32" w:rsidRDefault="00982B32" w:rsidP="0010688A">
            <w:pPr>
              <w:jc w:val="both"/>
            </w:pPr>
            <w:r w:rsidRPr="00EB7C03">
              <w:t>Vyučující na FAI mají trvale vypsány a zveřejněny konzultace minimálně 2h/týden</w:t>
            </w:r>
            <w:r>
              <w:t>,</w:t>
            </w:r>
            <w:r w:rsidRPr="00EB7C03">
              <w:t xml:space="preserve"> v rámci kterých mají možnosti konzultovat podrobněji probíranou látku. Dále mohou studenti komunikovat s vyučujícím pomocí e-mailu a LMS Moodle.</w:t>
            </w:r>
          </w:p>
        </w:tc>
      </w:tr>
    </w:tbl>
    <w:p w:rsidR="00982B32" w:rsidRDefault="00982B32" w:rsidP="00982B32">
      <w:pPr>
        <w:rPr>
          <w:ins w:id="4800" w:author="vopatrilova" w:date="2018-11-22T16:10:00Z"/>
        </w:rPr>
      </w:pPr>
    </w:p>
    <w:p w:rsidR="00F66595" w:rsidRDefault="00F66595" w:rsidP="00982B32">
      <w:pPr>
        <w:rPr>
          <w:ins w:id="4801" w:author="vopatrilova" w:date="2018-11-22T16:10:00Z"/>
        </w:rPr>
      </w:pPr>
    </w:p>
    <w:p w:rsidR="00F66595" w:rsidRDefault="00F66595" w:rsidP="00982B32">
      <w:pPr>
        <w:rPr>
          <w:ins w:id="4802" w:author="vopatrilova" w:date="2018-11-22T16:09: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6595" w:rsidRPr="00F66595" w:rsidTr="00F66595">
        <w:trPr>
          <w:ins w:id="4803" w:author="vopatrilova" w:date="2018-11-22T16:09:00Z"/>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rsidR="00F66595" w:rsidRPr="00F66595" w:rsidRDefault="00F66595" w:rsidP="00742E6D">
            <w:pPr>
              <w:tabs>
                <w:tab w:val="right" w:pos="9440"/>
              </w:tabs>
              <w:jc w:val="both"/>
              <w:rPr>
                <w:ins w:id="4804" w:author="vopatrilova" w:date="2018-11-22T16:09:00Z"/>
                <w:b/>
                <w:sz w:val="28"/>
                <w:szCs w:val="28"/>
                <w:rPrChange w:id="4805" w:author="vopatrilova" w:date="2018-11-22T16:10:00Z">
                  <w:rPr>
                    <w:ins w:id="4806" w:author="vopatrilova" w:date="2018-11-22T16:09:00Z"/>
                  </w:rPr>
                </w:rPrChange>
              </w:rPr>
            </w:pPr>
            <w:ins w:id="4807" w:author="vopatrilova" w:date="2018-11-22T16:09:00Z">
              <w:r w:rsidRPr="00F66595">
                <w:rPr>
                  <w:b/>
                  <w:sz w:val="28"/>
                  <w:szCs w:val="28"/>
                  <w:rPrChange w:id="4808" w:author="vopatrilova" w:date="2018-11-22T16:10:00Z">
                    <w:rPr/>
                  </w:rPrChange>
                </w:rPr>
                <w:br w:type="page"/>
                <w:t>B-III – Charakteristika studijního předmětu</w:t>
              </w:r>
              <w:r w:rsidRPr="00F66595">
                <w:rPr>
                  <w:b/>
                  <w:sz w:val="28"/>
                  <w:szCs w:val="28"/>
                  <w:rPrChange w:id="4809" w:author="vopatrilova" w:date="2018-11-22T16:10:00Z">
                    <w:rPr/>
                  </w:rPrChange>
                </w:rPr>
                <w:tab/>
              </w:r>
              <w:r w:rsidRPr="00F66595">
                <w:rPr>
                  <w:b/>
                  <w:sz w:val="28"/>
                  <w:szCs w:val="28"/>
                  <w:rPrChange w:id="4810" w:author="vopatrilova" w:date="2018-11-22T16:10:00Z">
                    <w:rPr/>
                  </w:rPrChange>
                </w:rPr>
                <w:fldChar w:fldCharType="begin"/>
              </w:r>
              <w:r w:rsidRPr="00F66595">
                <w:rPr>
                  <w:b/>
                  <w:sz w:val="28"/>
                  <w:szCs w:val="28"/>
                  <w:rPrChange w:id="4811" w:author="vopatrilova" w:date="2018-11-22T16:10:00Z">
                    <w:rPr/>
                  </w:rPrChange>
                </w:rPr>
                <w:instrText xml:space="preserve"> REF aaSeznamB \h  \* MERGEFORMAT </w:instrText>
              </w:r>
            </w:ins>
            <w:r w:rsidRPr="00F66595">
              <w:rPr>
                <w:b/>
                <w:sz w:val="28"/>
                <w:szCs w:val="28"/>
                <w:rPrChange w:id="4812" w:author="vopatrilova" w:date="2018-11-22T16:10:00Z">
                  <w:rPr>
                    <w:b/>
                    <w:sz w:val="28"/>
                    <w:szCs w:val="28"/>
                  </w:rPr>
                </w:rPrChange>
              </w:rPr>
            </w:r>
            <w:ins w:id="4813" w:author="vopatrilova" w:date="2018-11-22T16:09:00Z">
              <w:r w:rsidRPr="00F66595">
                <w:rPr>
                  <w:b/>
                  <w:sz w:val="28"/>
                  <w:szCs w:val="28"/>
                  <w:rPrChange w:id="4814" w:author="vopatrilova" w:date="2018-11-22T16:10:00Z">
                    <w:rPr/>
                  </w:rPrChange>
                </w:rPr>
                <w:fldChar w:fldCharType="separate"/>
              </w:r>
              <w:r w:rsidRPr="00F66595">
                <w:rPr>
                  <w:rStyle w:val="Odkazintenzivn"/>
                  <w:b/>
                  <w:bCs w:val="0"/>
                  <w:color w:val="auto"/>
                  <w:spacing w:val="0"/>
                  <w:sz w:val="28"/>
                  <w:szCs w:val="28"/>
                  <w:u w:val="none"/>
                  <w:rPrChange w:id="4815" w:author="vopatrilova" w:date="2018-11-22T16:10:00Z">
                    <w:rPr>
                      <w:rStyle w:val="Odkazintenzivn"/>
                      <w:bCs w:val="0"/>
                      <w:color w:val="auto"/>
                      <w:spacing w:val="0"/>
                      <w:u w:val="none"/>
                    </w:rPr>
                  </w:rPrChange>
                </w:rPr>
                <w:t>Abecední seznam</w:t>
              </w:r>
              <w:r w:rsidRPr="00F66595">
                <w:rPr>
                  <w:b/>
                  <w:sz w:val="28"/>
                  <w:szCs w:val="28"/>
                  <w:rPrChange w:id="4816" w:author="vopatrilova" w:date="2018-11-22T16:10:00Z">
                    <w:rPr/>
                  </w:rPrChange>
                </w:rPr>
                <w:fldChar w:fldCharType="end"/>
              </w:r>
            </w:ins>
          </w:p>
        </w:tc>
      </w:tr>
      <w:tr w:rsidR="00F66595" w:rsidRPr="00F66595" w:rsidTr="00742E6D">
        <w:trPr>
          <w:ins w:id="4817" w:author="vopatrilova" w:date="2018-11-22T16:09:00Z"/>
        </w:trPr>
        <w:tc>
          <w:tcPr>
            <w:tcW w:w="3086" w:type="dxa"/>
            <w:tcBorders>
              <w:top w:val="double" w:sz="4" w:space="0" w:color="auto"/>
            </w:tcBorders>
            <w:shd w:val="clear" w:color="auto" w:fill="F7CAAC"/>
          </w:tcPr>
          <w:p w:rsidR="00F66595" w:rsidRPr="00F66595" w:rsidRDefault="00F66595" w:rsidP="00742E6D">
            <w:pPr>
              <w:jc w:val="both"/>
              <w:rPr>
                <w:ins w:id="4818" w:author="vopatrilova" w:date="2018-11-22T16:09:00Z"/>
                <w:b/>
              </w:rPr>
            </w:pPr>
            <w:ins w:id="4819" w:author="vopatrilova" w:date="2018-11-22T16:09:00Z">
              <w:r w:rsidRPr="00F66595">
                <w:rPr>
                  <w:b/>
                </w:rPr>
                <w:t>Název studijního předmětu</w:t>
              </w:r>
            </w:ins>
          </w:p>
        </w:tc>
        <w:tc>
          <w:tcPr>
            <w:tcW w:w="6769" w:type="dxa"/>
            <w:gridSpan w:val="7"/>
            <w:tcBorders>
              <w:top w:val="double" w:sz="4" w:space="0" w:color="auto"/>
            </w:tcBorders>
          </w:tcPr>
          <w:p w:rsidR="00F66595" w:rsidRPr="00F66595" w:rsidRDefault="00F66595" w:rsidP="00742E6D">
            <w:pPr>
              <w:jc w:val="both"/>
              <w:rPr>
                <w:ins w:id="4820" w:author="vopatrilova" w:date="2018-11-22T16:09:00Z"/>
              </w:rPr>
            </w:pPr>
            <w:ins w:id="4821" w:author="vopatrilova" w:date="2018-11-22T16:09:00Z">
              <w:r w:rsidRPr="00F66595">
                <w:t>Řízení materiálových toků</w:t>
              </w:r>
            </w:ins>
          </w:p>
        </w:tc>
      </w:tr>
      <w:tr w:rsidR="00F66595" w:rsidRPr="00F66595" w:rsidTr="00742E6D">
        <w:trPr>
          <w:ins w:id="4822" w:author="vopatrilova" w:date="2018-11-22T16:09:00Z"/>
        </w:trPr>
        <w:tc>
          <w:tcPr>
            <w:tcW w:w="3086" w:type="dxa"/>
            <w:shd w:val="clear" w:color="auto" w:fill="F7CAAC"/>
          </w:tcPr>
          <w:p w:rsidR="00F66595" w:rsidRPr="00F66595" w:rsidRDefault="00F66595" w:rsidP="00742E6D">
            <w:pPr>
              <w:jc w:val="both"/>
              <w:rPr>
                <w:ins w:id="4823" w:author="vopatrilova" w:date="2018-11-22T16:09:00Z"/>
                <w:b/>
              </w:rPr>
            </w:pPr>
            <w:ins w:id="4824" w:author="vopatrilova" w:date="2018-11-22T16:09:00Z">
              <w:r w:rsidRPr="00F66595">
                <w:rPr>
                  <w:b/>
                </w:rPr>
                <w:t>Typ předmětu</w:t>
              </w:r>
            </w:ins>
          </w:p>
        </w:tc>
        <w:tc>
          <w:tcPr>
            <w:tcW w:w="3406" w:type="dxa"/>
            <w:gridSpan w:val="4"/>
          </w:tcPr>
          <w:p w:rsidR="00F66595" w:rsidRPr="00F66595" w:rsidRDefault="00F66595" w:rsidP="00742E6D">
            <w:pPr>
              <w:jc w:val="both"/>
              <w:rPr>
                <w:ins w:id="4825" w:author="vopatrilova" w:date="2018-11-22T16:09:00Z"/>
              </w:rPr>
            </w:pPr>
            <w:ins w:id="4826" w:author="vopatrilova" w:date="2018-11-22T16:09:00Z">
              <w:r w:rsidRPr="00F66595">
                <w:t xml:space="preserve">Povinný </w:t>
              </w:r>
              <w:r>
                <w:t>pro specializac</w:t>
              </w:r>
            </w:ins>
            <w:ins w:id="4827" w:author="vopatrilova" w:date="2018-11-22T16:11:00Z">
              <w:r>
                <w:t>i</w:t>
              </w:r>
            </w:ins>
          </w:p>
          <w:p w:rsidR="00F66595" w:rsidRPr="00F66595" w:rsidRDefault="00F66595" w:rsidP="00742E6D">
            <w:pPr>
              <w:jc w:val="both"/>
              <w:rPr>
                <w:ins w:id="4828" w:author="vopatrilova" w:date="2018-11-22T16:09:00Z"/>
              </w:rPr>
            </w:pPr>
            <w:ins w:id="4829" w:author="vopatrilova" w:date="2018-11-22T16:09:00Z">
              <w:r w:rsidRPr="00F66595">
                <w:t>Průmyslová automatizace</w:t>
              </w:r>
            </w:ins>
          </w:p>
        </w:tc>
        <w:tc>
          <w:tcPr>
            <w:tcW w:w="2695" w:type="dxa"/>
            <w:gridSpan w:val="2"/>
            <w:shd w:val="clear" w:color="auto" w:fill="F7CAAC"/>
          </w:tcPr>
          <w:p w:rsidR="00F66595" w:rsidRPr="00F66595" w:rsidRDefault="00F66595" w:rsidP="00742E6D">
            <w:pPr>
              <w:jc w:val="both"/>
              <w:rPr>
                <w:ins w:id="4830" w:author="vopatrilova" w:date="2018-11-22T16:09:00Z"/>
              </w:rPr>
            </w:pPr>
            <w:ins w:id="4831" w:author="vopatrilova" w:date="2018-11-22T16:09:00Z">
              <w:r w:rsidRPr="00F66595">
                <w:rPr>
                  <w:b/>
                </w:rPr>
                <w:t>doporučený ročník / semestr</w:t>
              </w:r>
            </w:ins>
          </w:p>
        </w:tc>
        <w:tc>
          <w:tcPr>
            <w:tcW w:w="668" w:type="dxa"/>
          </w:tcPr>
          <w:p w:rsidR="00F66595" w:rsidRPr="00F66595" w:rsidRDefault="00F66595" w:rsidP="00742E6D">
            <w:pPr>
              <w:jc w:val="both"/>
              <w:rPr>
                <w:ins w:id="4832" w:author="vopatrilova" w:date="2018-11-22T16:09:00Z"/>
              </w:rPr>
            </w:pPr>
            <w:ins w:id="4833" w:author="vopatrilova" w:date="2018-11-22T16:09:00Z">
              <w:r w:rsidRPr="00F66595">
                <w:t>1/L</w:t>
              </w:r>
            </w:ins>
          </w:p>
        </w:tc>
      </w:tr>
      <w:tr w:rsidR="00F66595" w:rsidRPr="00F66595" w:rsidTr="00742E6D">
        <w:trPr>
          <w:ins w:id="4834" w:author="vopatrilova" w:date="2018-11-22T16:09:00Z"/>
        </w:trPr>
        <w:tc>
          <w:tcPr>
            <w:tcW w:w="3086" w:type="dxa"/>
            <w:shd w:val="clear" w:color="auto" w:fill="F7CAAC"/>
          </w:tcPr>
          <w:p w:rsidR="00F66595" w:rsidRPr="00F66595" w:rsidRDefault="00F66595" w:rsidP="00742E6D">
            <w:pPr>
              <w:jc w:val="both"/>
              <w:rPr>
                <w:ins w:id="4835" w:author="vopatrilova" w:date="2018-11-22T16:09:00Z"/>
                <w:b/>
              </w:rPr>
            </w:pPr>
            <w:ins w:id="4836" w:author="vopatrilova" w:date="2018-11-22T16:09:00Z">
              <w:r w:rsidRPr="00F66595">
                <w:rPr>
                  <w:b/>
                </w:rPr>
                <w:t>Rozsah studijního předmětu</w:t>
              </w:r>
            </w:ins>
          </w:p>
        </w:tc>
        <w:tc>
          <w:tcPr>
            <w:tcW w:w="1701" w:type="dxa"/>
            <w:gridSpan w:val="2"/>
          </w:tcPr>
          <w:p w:rsidR="00F66595" w:rsidRPr="00F66595" w:rsidRDefault="00F66595" w:rsidP="00742E6D">
            <w:pPr>
              <w:jc w:val="both"/>
              <w:rPr>
                <w:ins w:id="4837" w:author="vopatrilova" w:date="2018-11-22T16:09:00Z"/>
              </w:rPr>
            </w:pPr>
            <w:ins w:id="4838" w:author="vopatrilova" w:date="2018-11-22T16:09:00Z">
              <w:r w:rsidRPr="00F66595">
                <w:t>28p+14c</w:t>
              </w:r>
            </w:ins>
          </w:p>
        </w:tc>
        <w:tc>
          <w:tcPr>
            <w:tcW w:w="889" w:type="dxa"/>
            <w:shd w:val="clear" w:color="auto" w:fill="F7CAAC"/>
          </w:tcPr>
          <w:p w:rsidR="00F66595" w:rsidRPr="00F66595" w:rsidRDefault="00F66595" w:rsidP="00742E6D">
            <w:pPr>
              <w:jc w:val="both"/>
              <w:rPr>
                <w:ins w:id="4839" w:author="vopatrilova" w:date="2018-11-22T16:09:00Z"/>
                <w:b/>
              </w:rPr>
            </w:pPr>
            <w:ins w:id="4840" w:author="vopatrilova" w:date="2018-11-22T16:09:00Z">
              <w:r w:rsidRPr="00F66595">
                <w:rPr>
                  <w:b/>
                </w:rPr>
                <w:t xml:space="preserve">hod. </w:t>
              </w:r>
            </w:ins>
          </w:p>
        </w:tc>
        <w:tc>
          <w:tcPr>
            <w:tcW w:w="816" w:type="dxa"/>
          </w:tcPr>
          <w:p w:rsidR="00F66595" w:rsidRPr="00F66595" w:rsidRDefault="00F66595" w:rsidP="00742E6D">
            <w:pPr>
              <w:jc w:val="both"/>
              <w:rPr>
                <w:ins w:id="4841" w:author="vopatrilova" w:date="2018-11-22T16:09:00Z"/>
              </w:rPr>
            </w:pPr>
          </w:p>
        </w:tc>
        <w:tc>
          <w:tcPr>
            <w:tcW w:w="2156" w:type="dxa"/>
            <w:shd w:val="clear" w:color="auto" w:fill="F7CAAC"/>
          </w:tcPr>
          <w:p w:rsidR="00F66595" w:rsidRPr="00F66595" w:rsidRDefault="00F66595" w:rsidP="00742E6D">
            <w:pPr>
              <w:jc w:val="both"/>
              <w:rPr>
                <w:ins w:id="4842" w:author="vopatrilova" w:date="2018-11-22T16:09:00Z"/>
                <w:b/>
              </w:rPr>
            </w:pPr>
            <w:ins w:id="4843" w:author="vopatrilova" w:date="2018-11-22T16:09:00Z">
              <w:r w:rsidRPr="00F66595">
                <w:rPr>
                  <w:b/>
                </w:rPr>
                <w:t>kreditů</w:t>
              </w:r>
            </w:ins>
          </w:p>
        </w:tc>
        <w:tc>
          <w:tcPr>
            <w:tcW w:w="1207" w:type="dxa"/>
            <w:gridSpan w:val="2"/>
          </w:tcPr>
          <w:p w:rsidR="00F66595" w:rsidRPr="00F66595" w:rsidRDefault="00F66595" w:rsidP="00742E6D">
            <w:pPr>
              <w:jc w:val="both"/>
              <w:rPr>
                <w:ins w:id="4844" w:author="vopatrilova" w:date="2018-11-22T16:09:00Z"/>
              </w:rPr>
            </w:pPr>
            <w:ins w:id="4845" w:author="vopatrilova" w:date="2018-11-22T16:09:00Z">
              <w:r w:rsidRPr="00F66595">
                <w:t>4</w:t>
              </w:r>
            </w:ins>
          </w:p>
        </w:tc>
      </w:tr>
      <w:tr w:rsidR="00F66595" w:rsidRPr="00F66595" w:rsidTr="00742E6D">
        <w:trPr>
          <w:ins w:id="4846" w:author="vopatrilova" w:date="2018-11-22T16:09:00Z"/>
        </w:trPr>
        <w:tc>
          <w:tcPr>
            <w:tcW w:w="3086" w:type="dxa"/>
            <w:shd w:val="clear" w:color="auto" w:fill="F7CAAC"/>
          </w:tcPr>
          <w:p w:rsidR="00F66595" w:rsidRPr="00F66595" w:rsidRDefault="00F66595" w:rsidP="00742E6D">
            <w:pPr>
              <w:jc w:val="both"/>
              <w:rPr>
                <w:ins w:id="4847" w:author="vopatrilova" w:date="2018-11-22T16:09:00Z"/>
                <w:b/>
                <w:sz w:val="22"/>
              </w:rPr>
            </w:pPr>
            <w:ins w:id="4848" w:author="vopatrilova" w:date="2018-11-22T16:09:00Z">
              <w:r w:rsidRPr="00F66595">
                <w:rPr>
                  <w:b/>
                </w:rPr>
                <w:t>Prerekvizity, korekvizity, ekvivalence</w:t>
              </w:r>
            </w:ins>
          </w:p>
        </w:tc>
        <w:tc>
          <w:tcPr>
            <w:tcW w:w="6769" w:type="dxa"/>
            <w:gridSpan w:val="7"/>
          </w:tcPr>
          <w:p w:rsidR="00F66595" w:rsidRPr="00F66595" w:rsidRDefault="00F66595" w:rsidP="00742E6D">
            <w:pPr>
              <w:jc w:val="both"/>
              <w:rPr>
                <w:ins w:id="4849" w:author="vopatrilova" w:date="2018-11-22T16:09:00Z"/>
              </w:rPr>
            </w:pPr>
            <w:ins w:id="4850" w:author="vopatrilova" w:date="2018-11-22T16:09:00Z">
              <w:r w:rsidRPr="00F66595">
                <w:t>nejsou</w:t>
              </w:r>
            </w:ins>
          </w:p>
        </w:tc>
      </w:tr>
      <w:tr w:rsidR="00F66595" w:rsidRPr="00F66595" w:rsidTr="00742E6D">
        <w:trPr>
          <w:ins w:id="4851" w:author="vopatrilova" w:date="2018-11-22T16:09:00Z"/>
        </w:trPr>
        <w:tc>
          <w:tcPr>
            <w:tcW w:w="3086" w:type="dxa"/>
            <w:shd w:val="clear" w:color="auto" w:fill="F7CAAC"/>
          </w:tcPr>
          <w:p w:rsidR="00F66595" w:rsidRPr="00F66595" w:rsidRDefault="00F66595" w:rsidP="00742E6D">
            <w:pPr>
              <w:jc w:val="both"/>
              <w:rPr>
                <w:ins w:id="4852" w:author="vopatrilova" w:date="2018-11-22T16:09:00Z"/>
                <w:b/>
              </w:rPr>
            </w:pPr>
            <w:ins w:id="4853" w:author="vopatrilova" w:date="2018-11-22T16:09:00Z">
              <w:r w:rsidRPr="00F66595">
                <w:rPr>
                  <w:b/>
                </w:rPr>
                <w:t>Způsob ověření studijních výsledků</w:t>
              </w:r>
            </w:ins>
          </w:p>
        </w:tc>
        <w:tc>
          <w:tcPr>
            <w:tcW w:w="3406" w:type="dxa"/>
            <w:gridSpan w:val="4"/>
          </w:tcPr>
          <w:p w:rsidR="00F66595" w:rsidRPr="00F66595" w:rsidRDefault="00F66595" w:rsidP="00742E6D">
            <w:pPr>
              <w:jc w:val="both"/>
              <w:rPr>
                <w:ins w:id="4854" w:author="vopatrilova" w:date="2018-11-22T16:09:00Z"/>
              </w:rPr>
            </w:pPr>
            <w:ins w:id="4855" w:author="vopatrilova" w:date="2018-11-22T16:09:00Z">
              <w:r w:rsidRPr="00F66595">
                <w:t>Klasifikovaný zápočet</w:t>
              </w:r>
            </w:ins>
          </w:p>
        </w:tc>
        <w:tc>
          <w:tcPr>
            <w:tcW w:w="2156" w:type="dxa"/>
            <w:shd w:val="clear" w:color="auto" w:fill="F7CAAC"/>
          </w:tcPr>
          <w:p w:rsidR="00F66595" w:rsidRPr="00F66595" w:rsidRDefault="00F66595" w:rsidP="00742E6D">
            <w:pPr>
              <w:jc w:val="both"/>
              <w:rPr>
                <w:ins w:id="4856" w:author="vopatrilova" w:date="2018-11-22T16:09:00Z"/>
                <w:b/>
              </w:rPr>
            </w:pPr>
            <w:ins w:id="4857" w:author="vopatrilova" w:date="2018-11-22T16:09:00Z">
              <w:r w:rsidRPr="00F66595">
                <w:rPr>
                  <w:b/>
                </w:rPr>
                <w:t>Forma výuky</w:t>
              </w:r>
            </w:ins>
          </w:p>
        </w:tc>
        <w:tc>
          <w:tcPr>
            <w:tcW w:w="1207" w:type="dxa"/>
            <w:gridSpan w:val="2"/>
          </w:tcPr>
          <w:p w:rsidR="00F66595" w:rsidRPr="00F66595" w:rsidRDefault="00F66595" w:rsidP="00742E6D">
            <w:pPr>
              <w:jc w:val="both"/>
              <w:rPr>
                <w:ins w:id="4858" w:author="vopatrilova" w:date="2018-11-22T16:09:00Z"/>
              </w:rPr>
            </w:pPr>
            <w:ins w:id="4859" w:author="vopatrilova" w:date="2018-11-22T16:09:00Z">
              <w:r w:rsidRPr="00F66595">
                <w:t xml:space="preserve">Přednášky </w:t>
              </w:r>
            </w:ins>
          </w:p>
          <w:p w:rsidR="00F66595" w:rsidRPr="00F66595" w:rsidRDefault="00F66595" w:rsidP="00742E6D">
            <w:pPr>
              <w:jc w:val="both"/>
              <w:rPr>
                <w:ins w:id="4860" w:author="vopatrilova" w:date="2018-11-22T16:09:00Z"/>
              </w:rPr>
            </w:pPr>
            <w:ins w:id="4861" w:author="vopatrilova" w:date="2018-11-22T16:09:00Z">
              <w:r w:rsidRPr="00F66595">
                <w:t>Cvičení- exkurze</w:t>
              </w:r>
            </w:ins>
          </w:p>
          <w:p w:rsidR="00F66595" w:rsidRPr="00F66595" w:rsidRDefault="00F66595" w:rsidP="00742E6D">
            <w:pPr>
              <w:jc w:val="both"/>
              <w:rPr>
                <w:ins w:id="4862" w:author="vopatrilova" w:date="2018-11-22T16:09:00Z"/>
              </w:rPr>
            </w:pPr>
          </w:p>
        </w:tc>
      </w:tr>
      <w:tr w:rsidR="00F66595" w:rsidRPr="00F66595" w:rsidTr="00742E6D">
        <w:trPr>
          <w:ins w:id="4863" w:author="vopatrilova" w:date="2018-11-22T16:09:00Z"/>
        </w:trPr>
        <w:tc>
          <w:tcPr>
            <w:tcW w:w="3086" w:type="dxa"/>
            <w:shd w:val="clear" w:color="auto" w:fill="F7CAAC"/>
          </w:tcPr>
          <w:p w:rsidR="00F66595" w:rsidRPr="00F66595" w:rsidRDefault="00F66595" w:rsidP="00742E6D">
            <w:pPr>
              <w:jc w:val="both"/>
              <w:rPr>
                <w:ins w:id="4864" w:author="vopatrilova" w:date="2018-11-22T16:09:00Z"/>
                <w:b/>
              </w:rPr>
            </w:pPr>
            <w:ins w:id="4865" w:author="vopatrilova" w:date="2018-11-22T16:09:00Z">
              <w:r w:rsidRPr="00F66595">
                <w:rPr>
                  <w:b/>
                </w:rPr>
                <w:t>Forma způsobu ověření studijních výsledků a další požadavky na studenta</w:t>
              </w:r>
            </w:ins>
          </w:p>
        </w:tc>
        <w:tc>
          <w:tcPr>
            <w:tcW w:w="6769" w:type="dxa"/>
            <w:gridSpan w:val="7"/>
            <w:tcBorders>
              <w:bottom w:val="nil"/>
            </w:tcBorders>
          </w:tcPr>
          <w:p w:rsidR="00F66595" w:rsidRPr="00F66595" w:rsidRDefault="00F66595" w:rsidP="00742E6D">
            <w:pPr>
              <w:jc w:val="both"/>
              <w:rPr>
                <w:ins w:id="4866" w:author="vopatrilova" w:date="2018-11-22T16:09:00Z"/>
              </w:rPr>
            </w:pPr>
            <w:ins w:id="4867" w:author="vopatrilova" w:date="2018-11-22T16:09:00Z">
              <w:r w:rsidRPr="00F66595">
                <w:t>Písemná i ústní forma</w:t>
              </w:r>
            </w:ins>
          </w:p>
          <w:p w:rsidR="00F66595" w:rsidRPr="00F66595" w:rsidRDefault="00F66595" w:rsidP="00742E6D">
            <w:pPr>
              <w:jc w:val="both"/>
              <w:rPr>
                <w:ins w:id="4868" w:author="vopatrilova" w:date="2018-11-22T16:09:00Z"/>
              </w:rPr>
            </w:pPr>
            <w:ins w:id="4869" w:author="vopatrilova" w:date="2018-11-22T16:09:00Z">
              <w:r w:rsidRPr="00F66595">
                <w:t>Účast na cvičeních. Zpracování a obhajoba zadaných individuálních prací/protokolů</w:t>
              </w:r>
            </w:ins>
          </w:p>
        </w:tc>
      </w:tr>
      <w:tr w:rsidR="00F66595" w:rsidRPr="00F66595" w:rsidTr="00742E6D">
        <w:trPr>
          <w:trHeight w:val="554"/>
          <w:ins w:id="4870" w:author="vopatrilova" w:date="2018-11-22T16:09:00Z"/>
        </w:trPr>
        <w:tc>
          <w:tcPr>
            <w:tcW w:w="9855" w:type="dxa"/>
            <w:gridSpan w:val="8"/>
            <w:tcBorders>
              <w:top w:val="nil"/>
            </w:tcBorders>
          </w:tcPr>
          <w:p w:rsidR="00F66595" w:rsidRPr="00F66595" w:rsidRDefault="00F66595" w:rsidP="00742E6D">
            <w:pPr>
              <w:jc w:val="both"/>
              <w:rPr>
                <w:ins w:id="4871" w:author="vopatrilova" w:date="2018-11-22T16:09:00Z"/>
              </w:rPr>
            </w:pPr>
          </w:p>
        </w:tc>
      </w:tr>
      <w:tr w:rsidR="00F66595" w:rsidRPr="00F66595" w:rsidTr="00742E6D">
        <w:trPr>
          <w:trHeight w:val="197"/>
          <w:ins w:id="4872" w:author="vopatrilova" w:date="2018-11-22T16:09:00Z"/>
        </w:trPr>
        <w:tc>
          <w:tcPr>
            <w:tcW w:w="3086" w:type="dxa"/>
            <w:tcBorders>
              <w:top w:val="nil"/>
            </w:tcBorders>
            <w:shd w:val="clear" w:color="auto" w:fill="F7CAAC"/>
          </w:tcPr>
          <w:p w:rsidR="00F66595" w:rsidRPr="00F66595" w:rsidRDefault="00F66595" w:rsidP="00742E6D">
            <w:pPr>
              <w:jc w:val="both"/>
              <w:rPr>
                <w:ins w:id="4873" w:author="vopatrilova" w:date="2018-11-22T16:09:00Z"/>
                <w:b/>
              </w:rPr>
            </w:pPr>
            <w:ins w:id="4874" w:author="vopatrilova" w:date="2018-11-22T16:09:00Z">
              <w:r w:rsidRPr="00F66595">
                <w:rPr>
                  <w:b/>
                </w:rPr>
                <w:t>Garant předmětu</w:t>
              </w:r>
            </w:ins>
          </w:p>
        </w:tc>
        <w:tc>
          <w:tcPr>
            <w:tcW w:w="6769" w:type="dxa"/>
            <w:gridSpan w:val="7"/>
            <w:tcBorders>
              <w:top w:val="nil"/>
            </w:tcBorders>
          </w:tcPr>
          <w:p w:rsidR="00F66595" w:rsidRPr="00F66595" w:rsidRDefault="00F66595" w:rsidP="00742E6D">
            <w:pPr>
              <w:jc w:val="both"/>
              <w:rPr>
                <w:ins w:id="4875" w:author="vopatrilova" w:date="2018-11-22T16:09:00Z"/>
              </w:rPr>
            </w:pPr>
            <w:ins w:id="4876" w:author="vopatrilova" w:date="2018-11-22T16:09:00Z">
              <w:r w:rsidRPr="00F66595">
                <w:t>doc. Ing. Miroslav Maňas, CSc.</w:t>
              </w:r>
            </w:ins>
          </w:p>
        </w:tc>
      </w:tr>
      <w:tr w:rsidR="00F66595" w:rsidRPr="00F66595" w:rsidTr="00742E6D">
        <w:trPr>
          <w:trHeight w:val="243"/>
          <w:ins w:id="4877" w:author="vopatrilova" w:date="2018-11-22T16:09:00Z"/>
        </w:trPr>
        <w:tc>
          <w:tcPr>
            <w:tcW w:w="3086" w:type="dxa"/>
            <w:tcBorders>
              <w:top w:val="nil"/>
            </w:tcBorders>
            <w:shd w:val="clear" w:color="auto" w:fill="F7CAAC"/>
          </w:tcPr>
          <w:p w:rsidR="00F66595" w:rsidRPr="00F66595" w:rsidRDefault="00F66595" w:rsidP="00742E6D">
            <w:pPr>
              <w:jc w:val="both"/>
              <w:rPr>
                <w:ins w:id="4878" w:author="vopatrilova" w:date="2018-11-22T16:09:00Z"/>
                <w:b/>
              </w:rPr>
            </w:pPr>
            <w:ins w:id="4879" w:author="vopatrilova" w:date="2018-11-22T16:09:00Z">
              <w:r w:rsidRPr="00F66595">
                <w:rPr>
                  <w:b/>
                </w:rPr>
                <w:t>Zapojení garanta do výuky předmětu</w:t>
              </w:r>
            </w:ins>
          </w:p>
        </w:tc>
        <w:tc>
          <w:tcPr>
            <w:tcW w:w="6769" w:type="dxa"/>
            <w:gridSpan w:val="7"/>
            <w:tcBorders>
              <w:top w:val="nil"/>
            </w:tcBorders>
          </w:tcPr>
          <w:p w:rsidR="00F66595" w:rsidRPr="00F66595" w:rsidRDefault="00F66595" w:rsidP="00742E6D">
            <w:pPr>
              <w:jc w:val="both"/>
              <w:rPr>
                <w:ins w:id="4880" w:author="vopatrilova" w:date="2018-11-22T16:09:00Z"/>
              </w:rPr>
            </w:pPr>
            <w:ins w:id="4881" w:author="vopatrilova" w:date="2018-11-22T16:09:00Z">
              <w:r w:rsidRPr="00F66595">
                <w:t>Přednášky 100%</w:t>
              </w:r>
            </w:ins>
          </w:p>
        </w:tc>
      </w:tr>
      <w:tr w:rsidR="00F66595" w:rsidRPr="00F66595" w:rsidTr="00742E6D">
        <w:trPr>
          <w:ins w:id="4882" w:author="vopatrilova" w:date="2018-11-22T16:09:00Z"/>
        </w:trPr>
        <w:tc>
          <w:tcPr>
            <w:tcW w:w="3086" w:type="dxa"/>
            <w:shd w:val="clear" w:color="auto" w:fill="F7CAAC"/>
          </w:tcPr>
          <w:p w:rsidR="00F66595" w:rsidRPr="00F66595" w:rsidRDefault="00F66595" w:rsidP="00742E6D">
            <w:pPr>
              <w:jc w:val="both"/>
              <w:rPr>
                <w:ins w:id="4883" w:author="vopatrilova" w:date="2018-11-22T16:09:00Z"/>
                <w:b/>
              </w:rPr>
            </w:pPr>
            <w:ins w:id="4884" w:author="vopatrilova" w:date="2018-11-22T16:09:00Z">
              <w:r w:rsidRPr="00F66595">
                <w:rPr>
                  <w:b/>
                </w:rPr>
                <w:t>Vyučující</w:t>
              </w:r>
            </w:ins>
          </w:p>
        </w:tc>
        <w:tc>
          <w:tcPr>
            <w:tcW w:w="6769" w:type="dxa"/>
            <w:gridSpan w:val="7"/>
            <w:tcBorders>
              <w:bottom w:val="nil"/>
            </w:tcBorders>
          </w:tcPr>
          <w:p w:rsidR="00F66595" w:rsidRPr="00F66595" w:rsidRDefault="00F66595" w:rsidP="00742E6D">
            <w:pPr>
              <w:jc w:val="both"/>
              <w:rPr>
                <w:ins w:id="4885" w:author="vopatrilova" w:date="2018-11-22T16:09:00Z"/>
              </w:rPr>
            </w:pPr>
            <w:ins w:id="4886" w:author="vopatrilova" w:date="2018-11-22T16:09:00Z">
              <w:r w:rsidRPr="00F66595">
                <w:t>doc. Ing. Miroslav Maňas, CSc, (přednášky 100%)</w:t>
              </w:r>
            </w:ins>
          </w:p>
        </w:tc>
      </w:tr>
      <w:tr w:rsidR="00F66595" w:rsidRPr="00F66595" w:rsidTr="00742E6D">
        <w:trPr>
          <w:trHeight w:val="554"/>
          <w:ins w:id="4887" w:author="vopatrilova" w:date="2018-11-22T16:09:00Z"/>
        </w:trPr>
        <w:tc>
          <w:tcPr>
            <w:tcW w:w="9855" w:type="dxa"/>
            <w:gridSpan w:val="8"/>
            <w:tcBorders>
              <w:top w:val="nil"/>
            </w:tcBorders>
          </w:tcPr>
          <w:p w:rsidR="00F66595" w:rsidRPr="00F66595" w:rsidRDefault="00F66595" w:rsidP="00742E6D">
            <w:pPr>
              <w:jc w:val="both"/>
              <w:rPr>
                <w:ins w:id="4888" w:author="vopatrilova" w:date="2018-11-22T16:09:00Z"/>
              </w:rPr>
            </w:pPr>
          </w:p>
        </w:tc>
      </w:tr>
      <w:tr w:rsidR="00F66595" w:rsidRPr="00F66595" w:rsidTr="00742E6D">
        <w:trPr>
          <w:ins w:id="4889" w:author="vopatrilova" w:date="2018-11-22T16:09:00Z"/>
        </w:trPr>
        <w:tc>
          <w:tcPr>
            <w:tcW w:w="3086" w:type="dxa"/>
            <w:shd w:val="clear" w:color="auto" w:fill="F7CAAC"/>
          </w:tcPr>
          <w:p w:rsidR="00F66595" w:rsidRPr="00F66595" w:rsidRDefault="00F66595" w:rsidP="00742E6D">
            <w:pPr>
              <w:jc w:val="both"/>
              <w:rPr>
                <w:ins w:id="4890" w:author="vopatrilova" w:date="2018-11-22T16:09:00Z"/>
                <w:b/>
              </w:rPr>
            </w:pPr>
            <w:ins w:id="4891" w:author="vopatrilova" w:date="2018-11-22T16:09:00Z">
              <w:r w:rsidRPr="00F66595">
                <w:rPr>
                  <w:b/>
                </w:rPr>
                <w:t>Stručná anotace předmětu</w:t>
              </w:r>
            </w:ins>
          </w:p>
        </w:tc>
        <w:tc>
          <w:tcPr>
            <w:tcW w:w="6769" w:type="dxa"/>
            <w:gridSpan w:val="7"/>
            <w:tcBorders>
              <w:bottom w:val="nil"/>
            </w:tcBorders>
          </w:tcPr>
          <w:p w:rsidR="00F66595" w:rsidRPr="00F66595" w:rsidRDefault="00F66595" w:rsidP="00742E6D">
            <w:pPr>
              <w:jc w:val="both"/>
              <w:rPr>
                <w:ins w:id="4892" w:author="vopatrilova" w:date="2018-11-22T16:09:00Z"/>
              </w:rPr>
            </w:pPr>
          </w:p>
        </w:tc>
      </w:tr>
      <w:tr w:rsidR="00F66595" w:rsidRPr="00F66595" w:rsidTr="00742E6D">
        <w:trPr>
          <w:trHeight w:val="3938"/>
          <w:ins w:id="4893" w:author="vopatrilova" w:date="2018-11-22T16:09:00Z"/>
        </w:trPr>
        <w:tc>
          <w:tcPr>
            <w:tcW w:w="9855" w:type="dxa"/>
            <w:gridSpan w:val="8"/>
            <w:tcBorders>
              <w:top w:val="nil"/>
              <w:bottom w:val="single" w:sz="12" w:space="0" w:color="auto"/>
            </w:tcBorders>
          </w:tcPr>
          <w:p w:rsidR="00F66595" w:rsidRPr="00F66595" w:rsidRDefault="00F66595" w:rsidP="00742E6D">
            <w:pPr>
              <w:jc w:val="both"/>
              <w:rPr>
                <w:ins w:id="4894" w:author="vopatrilova" w:date="2018-11-22T16:09:00Z"/>
              </w:rPr>
            </w:pPr>
            <w:ins w:id="4895" w:author="vopatrilova" w:date="2018-11-22T16:09:00Z">
              <w:r w:rsidRPr="00F66595">
                <w:t>Cílem je seznámit studenty s výrobními technologiemi používanými ve strojírenství a při zpracování polymerů</w:t>
              </w:r>
            </w:ins>
          </w:p>
          <w:p w:rsidR="00F66595" w:rsidRPr="00F66595" w:rsidRDefault="00F66595" w:rsidP="00742E6D">
            <w:pPr>
              <w:jc w:val="both"/>
              <w:rPr>
                <w:ins w:id="4896" w:author="vopatrilova" w:date="2018-11-22T16:09:00Z"/>
              </w:rPr>
            </w:pPr>
            <w:ins w:id="4897" w:author="vopatrilova" w:date="2018-11-22T16:09:00Z">
              <w:r w:rsidRPr="00F66595">
                <w:t>Témata:</w:t>
              </w:r>
            </w:ins>
          </w:p>
          <w:p w:rsidR="00F66595" w:rsidRPr="00F66595" w:rsidRDefault="00F66595" w:rsidP="00F66595">
            <w:pPr>
              <w:pStyle w:val="Odstavecseseznamem"/>
              <w:numPr>
                <w:ilvl w:val="0"/>
                <w:numId w:val="84"/>
              </w:numPr>
              <w:rPr>
                <w:ins w:id="4898" w:author="vopatrilova" w:date="2018-11-22T16:09:00Z"/>
              </w:rPr>
            </w:pPr>
            <w:ins w:id="4899" w:author="vopatrilova" w:date="2018-11-22T16:09:00Z">
              <w:r w:rsidRPr="00F66595">
                <w:t>Výrobní technologie-základní pojmy, rozdělení výrobních technologií. Základy technologie obrábění</w:t>
              </w:r>
            </w:ins>
          </w:p>
          <w:p w:rsidR="00F66595" w:rsidRPr="00F66595" w:rsidRDefault="00F66595" w:rsidP="00F66595">
            <w:pPr>
              <w:pStyle w:val="Odstavecseseznamem"/>
              <w:numPr>
                <w:ilvl w:val="0"/>
                <w:numId w:val="84"/>
              </w:numPr>
              <w:rPr>
                <w:ins w:id="4900" w:author="vopatrilova" w:date="2018-11-22T16:09:00Z"/>
              </w:rPr>
            </w:pPr>
            <w:ins w:id="4901" w:author="vopatrilova" w:date="2018-11-22T16:09:00Z">
              <w:r w:rsidRPr="00F66595">
                <w:t>Metody obrábění. Obrábění s nástroji s definovanou geometrií</w:t>
              </w:r>
            </w:ins>
          </w:p>
          <w:p w:rsidR="00F66595" w:rsidRPr="00F66595" w:rsidRDefault="00F66595" w:rsidP="00F66595">
            <w:pPr>
              <w:pStyle w:val="Odstavecseseznamem"/>
              <w:numPr>
                <w:ilvl w:val="0"/>
                <w:numId w:val="84"/>
              </w:numPr>
              <w:rPr>
                <w:ins w:id="4902" w:author="vopatrilova" w:date="2018-11-22T16:09:00Z"/>
              </w:rPr>
            </w:pPr>
            <w:ins w:id="4903" w:author="vopatrilova" w:date="2018-11-22T16:09:00Z">
              <w:r w:rsidRPr="00F66595">
                <w:t xml:space="preserve">Metody obrábění. Obrábění s nástroji s nedefinovanou geometrií </w:t>
              </w:r>
            </w:ins>
          </w:p>
          <w:p w:rsidR="00F66595" w:rsidRPr="00F66595" w:rsidRDefault="00F66595" w:rsidP="00F66595">
            <w:pPr>
              <w:pStyle w:val="Odstavecseseznamem"/>
              <w:numPr>
                <w:ilvl w:val="0"/>
                <w:numId w:val="84"/>
              </w:numPr>
              <w:rPr>
                <w:ins w:id="4904" w:author="vopatrilova" w:date="2018-11-22T16:09:00Z"/>
              </w:rPr>
            </w:pPr>
            <w:ins w:id="4905" w:author="vopatrilova" w:date="2018-11-22T16:09:00Z">
              <w:r w:rsidRPr="00F66595">
                <w:t>Nekonvenční metody obrábění</w:t>
              </w:r>
            </w:ins>
          </w:p>
          <w:p w:rsidR="00F66595" w:rsidRPr="00F66595" w:rsidRDefault="00F66595" w:rsidP="00F66595">
            <w:pPr>
              <w:pStyle w:val="Odstavecseseznamem"/>
              <w:numPr>
                <w:ilvl w:val="0"/>
                <w:numId w:val="84"/>
              </w:numPr>
              <w:rPr>
                <w:ins w:id="4906" w:author="vopatrilova" w:date="2018-11-22T16:09:00Z"/>
              </w:rPr>
            </w:pPr>
            <w:ins w:id="4907" w:author="vopatrilova" w:date="2018-11-22T16:09:00Z">
              <w:r w:rsidRPr="00F66595">
                <w:t>Tváření konstrukčních materiálů. Plošné tváření.</w:t>
              </w:r>
            </w:ins>
          </w:p>
          <w:p w:rsidR="00F66595" w:rsidRPr="00F66595" w:rsidRDefault="00F66595" w:rsidP="00F66595">
            <w:pPr>
              <w:pStyle w:val="Odstavecseseznamem"/>
              <w:numPr>
                <w:ilvl w:val="0"/>
                <w:numId w:val="84"/>
              </w:numPr>
              <w:rPr>
                <w:ins w:id="4908" w:author="vopatrilova" w:date="2018-11-22T16:09:00Z"/>
              </w:rPr>
            </w:pPr>
            <w:ins w:id="4909" w:author="vopatrilova" w:date="2018-11-22T16:09:00Z">
              <w:r w:rsidRPr="00F66595">
                <w:t xml:space="preserve">Objemové tváření: protlačování, pěchování, kování, lisování </w:t>
              </w:r>
            </w:ins>
          </w:p>
          <w:p w:rsidR="00F66595" w:rsidRPr="00F66595" w:rsidRDefault="00F66595" w:rsidP="00F66595">
            <w:pPr>
              <w:pStyle w:val="Odstavecseseznamem"/>
              <w:numPr>
                <w:ilvl w:val="0"/>
                <w:numId w:val="84"/>
              </w:numPr>
              <w:rPr>
                <w:ins w:id="4910" w:author="vopatrilova" w:date="2018-11-22T16:09:00Z"/>
              </w:rPr>
            </w:pPr>
            <w:ins w:id="4911" w:author="vopatrilova" w:date="2018-11-22T16:09:00Z">
              <w:r w:rsidRPr="00F66595">
                <w:t xml:space="preserve">Svařování; tavné, odporové, bodové, švové. Pájení. </w:t>
              </w:r>
            </w:ins>
          </w:p>
          <w:p w:rsidR="00F66595" w:rsidRPr="00F66595" w:rsidRDefault="00F66595" w:rsidP="00F66595">
            <w:pPr>
              <w:pStyle w:val="Odstavecseseznamem"/>
              <w:numPr>
                <w:ilvl w:val="0"/>
                <w:numId w:val="84"/>
              </w:numPr>
              <w:rPr>
                <w:ins w:id="4912" w:author="vopatrilova" w:date="2018-11-22T16:09:00Z"/>
              </w:rPr>
            </w:pPr>
            <w:ins w:id="4913" w:author="vopatrilova" w:date="2018-11-22T16:09:00Z">
              <w:r w:rsidRPr="00F66595">
                <w:t xml:space="preserve">Slévárenské technologie </w:t>
              </w:r>
            </w:ins>
          </w:p>
          <w:p w:rsidR="00F66595" w:rsidRPr="00F66595" w:rsidRDefault="00F66595" w:rsidP="00F66595">
            <w:pPr>
              <w:pStyle w:val="Odstavecseseznamem"/>
              <w:numPr>
                <w:ilvl w:val="0"/>
                <w:numId w:val="84"/>
              </w:numPr>
              <w:rPr>
                <w:ins w:id="4914" w:author="vopatrilova" w:date="2018-11-22T16:09:00Z"/>
              </w:rPr>
            </w:pPr>
            <w:ins w:id="4915" w:author="vopatrilova" w:date="2018-11-22T16:09:00Z">
              <w:r w:rsidRPr="00F66595">
                <w:t xml:space="preserve">Válcování, linky s válcovacími stroji pro zpracování polymerů </w:t>
              </w:r>
            </w:ins>
          </w:p>
          <w:p w:rsidR="00F66595" w:rsidRPr="00F66595" w:rsidRDefault="00F66595" w:rsidP="00F66595">
            <w:pPr>
              <w:pStyle w:val="Odstavecseseznamem"/>
              <w:numPr>
                <w:ilvl w:val="0"/>
                <w:numId w:val="84"/>
              </w:numPr>
              <w:rPr>
                <w:ins w:id="4916" w:author="vopatrilova" w:date="2018-11-22T16:09:00Z"/>
              </w:rPr>
            </w:pPr>
            <w:ins w:id="4917" w:author="vopatrilova" w:date="2018-11-22T16:09:00Z">
              <w:r w:rsidRPr="00F66595">
                <w:t xml:space="preserve">Vytlačování, vytlačovací stroje, linky s vytlačovacími stroji </w:t>
              </w:r>
            </w:ins>
          </w:p>
          <w:p w:rsidR="00F66595" w:rsidRPr="00F66595" w:rsidRDefault="00F66595" w:rsidP="00F66595">
            <w:pPr>
              <w:pStyle w:val="Odstavecseseznamem"/>
              <w:numPr>
                <w:ilvl w:val="0"/>
                <w:numId w:val="84"/>
              </w:numPr>
              <w:rPr>
                <w:ins w:id="4918" w:author="vopatrilova" w:date="2018-11-22T16:09:00Z"/>
              </w:rPr>
            </w:pPr>
            <w:ins w:id="4919" w:author="vopatrilova" w:date="2018-11-22T16:09:00Z">
              <w:r w:rsidRPr="00F66595">
                <w:t xml:space="preserve">Vstřikování, vstřikovací stroje, vstřikovací formy, způsoby vstřikování </w:t>
              </w:r>
            </w:ins>
          </w:p>
          <w:p w:rsidR="00F66595" w:rsidRPr="00F66595" w:rsidRDefault="00F66595" w:rsidP="00F66595">
            <w:pPr>
              <w:pStyle w:val="Odstavecseseznamem"/>
              <w:numPr>
                <w:ilvl w:val="0"/>
                <w:numId w:val="84"/>
              </w:numPr>
              <w:rPr>
                <w:ins w:id="4920" w:author="vopatrilova" w:date="2018-11-22T16:09:00Z"/>
              </w:rPr>
            </w:pPr>
            <w:ins w:id="4921" w:author="vopatrilova" w:date="2018-11-22T16:09:00Z">
              <w:r w:rsidRPr="00F66595">
                <w:t xml:space="preserve">Vyfukování, principy, vyfukovací stroje. </w:t>
              </w:r>
            </w:ins>
          </w:p>
          <w:p w:rsidR="00F66595" w:rsidRPr="00F66595" w:rsidRDefault="00F66595" w:rsidP="00F66595">
            <w:pPr>
              <w:pStyle w:val="Odstavecseseznamem"/>
              <w:numPr>
                <w:ilvl w:val="0"/>
                <w:numId w:val="84"/>
              </w:numPr>
              <w:rPr>
                <w:ins w:id="4922" w:author="vopatrilova" w:date="2018-11-22T16:09:00Z"/>
              </w:rPr>
            </w:pPr>
            <w:ins w:id="4923" w:author="vopatrilova" w:date="2018-11-22T16:09:00Z">
              <w:r w:rsidRPr="00F66595">
                <w:t xml:space="preserve">Lisování, přetlačování, výrobní linky s lisovacími stroji. Rotační tváření </w:t>
              </w:r>
            </w:ins>
          </w:p>
          <w:p w:rsidR="00F66595" w:rsidRPr="00F66595" w:rsidRDefault="00F66595" w:rsidP="00F66595">
            <w:pPr>
              <w:pStyle w:val="Odstavecseseznamem"/>
              <w:numPr>
                <w:ilvl w:val="0"/>
                <w:numId w:val="84"/>
              </w:numPr>
              <w:rPr>
                <w:ins w:id="4924" w:author="vopatrilova" w:date="2018-11-22T16:09:00Z"/>
              </w:rPr>
            </w:pPr>
            <w:ins w:id="4925" w:author="vopatrilova" w:date="2018-11-22T16:09:00Z">
              <w:r w:rsidRPr="00F66595">
                <w:t>Natírání, povrchové úpravy, svařování, konfekce</w:t>
              </w:r>
            </w:ins>
          </w:p>
        </w:tc>
      </w:tr>
      <w:tr w:rsidR="00F66595" w:rsidRPr="00F66595" w:rsidTr="00742E6D">
        <w:trPr>
          <w:trHeight w:val="265"/>
          <w:ins w:id="4926" w:author="vopatrilova" w:date="2018-11-22T16:09:00Z"/>
        </w:trPr>
        <w:tc>
          <w:tcPr>
            <w:tcW w:w="3653" w:type="dxa"/>
            <w:gridSpan w:val="2"/>
            <w:tcBorders>
              <w:top w:val="nil"/>
            </w:tcBorders>
            <w:shd w:val="clear" w:color="auto" w:fill="F7CAAC"/>
          </w:tcPr>
          <w:p w:rsidR="00F66595" w:rsidRPr="00F66595" w:rsidRDefault="00F66595" w:rsidP="00742E6D">
            <w:pPr>
              <w:jc w:val="both"/>
              <w:rPr>
                <w:ins w:id="4927" w:author="vopatrilova" w:date="2018-11-22T16:09:00Z"/>
              </w:rPr>
            </w:pPr>
            <w:ins w:id="4928" w:author="vopatrilova" w:date="2018-11-22T16:09:00Z">
              <w:r w:rsidRPr="00F66595">
                <w:rPr>
                  <w:b/>
                </w:rPr>
                <w:t>Studijní literatura a studijní pomůcky</w:t>
              </w:r>
            </w:ins>
          </w:p>
        </w:tc>
        <w:tc>
          <w:tcPr>
            <w:tcW w:w="6202" w:type="dxa"/>
            <w:gridSpan w:val="6"/>
            <w:tcBorders>
              <w:top w:val="nil"/>
              <w:bottom w:val="nil"/>
            </w:tcBorders>
          </w:tcPr>
          <w:p w:rsidR="00F66595" w:rsidRPr="00F66595" w:rsidRDefault="00F66595" w:rsidP="00742E6D">
            <w:pPr>
              <w:jc w:val="both"/>
              <w:rPr>
                <w:ins w:id="4929" w:author="vopatrilova" w:date="2018-11-22T16:09:00Z"/>
              </w:rPr>
            </w:pPr>
          </w:p>
        </w:tc>
      </w:tr>
      <w:tr w:rsidR="00F66595" w:rsidRPr="00F66595" w:rsidTr="00742E6D">
        <w:trPr>
          <w:trHeight w:val="1497"/>
          <w:ins w:id="4930" w:author="vopatrilova" w:date="2018-11-22T16:09:00Z"/>
        </w:trPr>
        <w:tc>
          <w:tcPr>
            <w:tcW w:w="9855" w:type="dxa"/>
            <w:gridSpan w:val="8"/>
            <w:tcBorders>
              <w:top w:val="nil"/>
            </w:tcBorders>
          </w:tcPr>
          <w:p w:rsidR="00F66595" w:rsidRPr="00F66595" w:rsidRDefault="00F66595" w:rsidP="00742E6D">
            <w:pPr>
              <w:rPr>
                <w:ins w:id="4931" w:author="vopatrilova" w:date="2018-11-22T16:09:00Z"/>
                <w:b/>
              </w:rPr>
            </w:pPr>
            <w:ins w:id="4932" w:author="vopatrilova" w:date="2018-11-22T16:09:00Z">
              <w:r w:rsidRPr="00F66595">
                <w:rPr>
                  <w:b/>
                </w:rPr>
                <w:t xml:space="preserve">Základní literatura: </w:t>
              </w:r>
            </w:ins>
          </w:p>
          <w:p w:rsidR="00F66595" w:rsidRPr="00F66595" w:rsidRDefault="00F66595" w:rsidP="00742E6D">
            <w:pPr>
              <w:rPr>
                <w:ins w:id="4933" w:author="vopatrilova" w:date="2018-11-22T16:09:00Z"/>
              </w:rPr>
            </w:pPr>
            <w:ins w:id="4934" w:author="vopatrilova" w:date="2018-11-22T16:09:00Z">
              <w:r w:rsidRPr="00F66595">
                <w:t xml:space="preserve">KOCMAN,K.: </w:t>
              </w:r>
              <w:r w:rsidRPr="00F66595">
                <w:rPr>
                  <w:i/>
                </w:rPr>
                <w:t>Technologie obrábění</w:t>
              </w:r>
              <w:r w:rsidRPr="00F66595">
                <w:t>. CERM,  Brno, 2011. ISBN 80-214-3068-0.</w:t>
              </w:r>
            </w:ins>
          </w:p>
          <w:p w:rsidR="00F66595" w:rsidRPr="00F66595" w:rsidRDefault="00F66595" w:rsidP="00742E6D">
            <w:pPr>
              <w:rPr>
                <w:ins w:id="4935" w:author="vopatrilova" w:date="2018-11-22T16:09:00Z"/>
              </w:rPr>
            </w:pPr>
            <w:ins w:id="4936" w:author="vopatrilova" w:date="2018-11-22T16:09:00Z">
              <w:r w:rsidRPr="00F66595">
                <w:t xml:space="preserve">MAŇAS, M., STANĚK, M., MAŇAS, D. </w:t>
              </w:r>
              <w:r w:rsidRPr="00F66595">
                <w:rPr>
                  <w:i/>
                </w:rPr>
                <w:t>Výrobní stroje a zařízení. Stroje gumárenské a plastikářské</w:t>
              </w:r>
              <w:r w:rsidRPr="00F66595">
                <w:t xml:space="preserve"> I. Zlín, 2007. </w:t>
              </w:r>
            </w:ins>
          </w:p>
          <w:p w:rsidR="00F66595" w:rsidRPr="00F66595" w:rsidRDefault="00F66595" w:rsidP="00742E6D">
            <w:pPr>
              <w:rPr>
                <w:ins w:id="4937" w:author="vopatrilova" w:date="2018-11-22T16:09:00Z"/>
              </w:rPr>
            </w:pPr>
            <w:ins w:id="4938" w:author="vopatrilova" w:date="2018-11-22T16:09:00Z">
              <w:r w:rsidRPr="00F66595">
                <w:t xml:space="preserve">MAŇAS, M., HELŠTÝN,J.: </w:t>
              </w:r>
              <w:r w:rsidRPr="00F66595">
                <w:rPr>
                  <w:i/>
                </w:rPr>
                <w:t>Výrobní stroje a zařízení. Gumárenské a plastikářské stroje II</w:t>
              </w:r>
              <w:r w:rsidRPr="00F66595">
                <w:t xml:space="preserve">. Brno, 2001. </w:t>
              </w:r>
            </w:ins>
          </w:p>
          <w:p w:rsidR="00F66595" w:rsidRPr="00F66595" w:rsidRDefault="00F66595" w:rsidP="00742E6D">
            <w:pPr>
              <w:rPr>
                <w:ins w:id="4939" w:author="vopatrilova" w:date="2018-11-22T16:09:00Z"/>
              </w:rPr>
            </w:pPr>
            <w:ins w:id="4940" w:author="vopatrilova" w:date="2018-11-22T16:09:00Z">
              <w:r w:rsidRPr="00F66595">
                <w:t xml:space="preserve">ZDRAVECKÁ,E, KRÁL, J.: </w:t>
              </w:r>
              <w:r w:rsidRPr="00F66595">
                <w:rPr>
                  <w:i/>
                </w:rPr>
                <w:t>Základy strojárské výroby</w:t>
              </w:r>
              <w:r w:rsidRPr="00F66595">
                <w:t>. Prešov, 2002. ISBN 80-7165-353-5.</w:t>
              </w:r>
            </w:ins>
          </w:p>
          <w:p w:rsidR="00F66595" w:rsidRPr="00F66595" w:rsidRDefault="00F66595" w:rsidP="00742E6D">
            <w:pPr>
              <w:rPr>
                <w:ins w:id="4941" w:author="vopatrilova" w:date="2018-11-22T16:09:00Z"/>
              </w:rPr>
            </w:pPr>
            <w:ins w:id="4942" w:author="vopatrilova" w:date="2018-11-22T16:09:00Z">
              <w:r w:rsidRPr="00F66595">
                <w:t xml:space="preserve">ALEXY,P.: </w:t>
              </w:r>
              <w:r w:rsidRPr="00F66595">
                <w:rPr>
                  <w:i/>
                </w:rPr>
                <w:t>Procesy spracovania polymerov</w:t>
              </w:r>
              <w:r w:rsidRPr="00F66595">
                <w:t xml:space="preserve">. Bratilslava, 2011. ISBN 978-80-227-3470-7. </w:t>
              </w:r>
            </w:ins>
          </w:p>
          <w:p w:rsidR="00F66595" w:rsidRPr="00F66595" w:rsidRDefault="00F66595" w:rsidP="00742E6D">
            <w:pPr>
              <w:rPr>
                <w:ins w:id="4943" w:author="vopatrilova" w:date="2018-11-22T16:09:00Z"/>
                <w:b/>
              </w:rPr>
            </w:pPr>
            <w:ins w:id="4944" w:author="vopatrilova" w:date="2018-11-22T16:09:00Z">
              <w:r w:rsidRPr="00F66595">
                <w:rPr>
                  <w:b/>
                </w:rPr>
                <w:t xml:space="preserve">Doporučená literatura: </w:t>
              </w:r>
            </w:ins>
          </w:p>
          <w:p w:rsidR="00F66595" w:rsidRPr="00F66595" w:rsidRDefault="00F66595" w:rsidP="00742E6D">
            <w:pPr>
              <w:rPr>
                <w:ins w:id="4945" w:author="vopatrilova" w:date="2018-11-22T16:09:00Z"/>
              </w:rPr>
            </w:pPr>
            <w:ins w:id="4946" w:author="vopatrilova" w:date="2018-11-22T16:09:00Z">
              <w:r w:rsidRPr="00F66595">
                <w:t xml:space="preserve">Shaw, M.C.: </w:t>
              </w:r>
              <w:r w:rsidRPr="00F66595">
                <w:rPr>
                  <w:i/>
                </w:rPr>
                <w:t>Metal Cutting Principles</w:t>
              </w:r>
              <w:r w:rsidRPr="00F66595">
                <w:t>. Oxford, 2005. ISBN 0-19-514206-3.</w:t>
              </w:r>
            </w:ins>
          </w:p>
          <w:p w:rsidR="00F66595" w:rsidRPr="00F66595" w:rsidRDefault="00F66595" w:rsidP="00742E6D">
            <w:pPr>
              <w:jc w:val="both"/>
              <w:rPr>
                <w:ins w:id="4947" w:author="vopatrilova" w:date="2018-11-22T16:09:00Z"/>
              </w:rPr>
            </w:pPr>
            <w:ins w:id="4948" w:author="vopatrilova" w:date="2018-11-22T16:09:00Z">
              <w:r w:rsidRPr="00F66595">
                <w:t xml:space="preserve">Rauwendaal,C.: </w:t>
              </w:r>
              <w:r w:rsidRPr="00F66595">
                <w:rPr>
                  <w:i/>
                </w:rPr>
                <w:t>Understanding Extrusion.</w:t>
              </w:r>
              <w:r w:rsidRPr="00F66595">
                <w:t>Hanser Publishers, Munich, 2010, ISBN978-3-446-41686-4</w:t>
              </w:r>
            </w:ins>
          </w:p>
          <w:p w:rsidR="00F66595" w:rsidRPr="00F66595" w:rsidRDefault="00F66595" w:rsidP="00742E6D">
            <w:pPr>
              <w:jc w:val="both"/>
              <w:rPr>
                <w:ins w:id="4949" w:author="vopatrilova" w:date="2018-11-22T16:09:00Z"/>
              </w:rPr>
            </w:pPr>
            <w:ins w:id="4950" w:author="vopatrilova" w:date="2018-11-22T16:09:00Z">
              <w:r w:rsidRPr="00F66595">
                <w:t xml:space="preserve">Beamont,J.P., Nagel, R., Sherman, R.: </w:t>
              </w:r>
              <w:r w:rsidRPr="00F66595">
                <w:rPr>
                  <w:i/>
                </w:rPr>
                <w:t>Succesful Injection Molding</w:t>
              </w:r>
              <w:r w:rsidRPr="00F66595">
                <w:t>, Hanser Publishers, Munich, 2002, ISBN 3-446-19433-9</w:t>
              </w:r>
            </w:ins>
          </w:p>
          <w:p w:rsidR="00F66595" w:rsidRPr="00F66595" w:rsidRDefault="00F66595" w:rsidP="00742E6D">
            <w:pPr>
              <w:jc w:val="both"/>
              <w:rPr>
                <w:ins w:id="4951" w:author="vopatrilova" w:date="2018-11-22T16:09:00Z"/>
              </w:rPr>
            </w:pPr>
            <w:ins w:id="4952" w:author="vopatrilova" w:date="2018-11-22T16:09:00Z">
              <w:r w:rsidRPr="00F66595">
                <w:t xml:space="preserve">Lee,N.C.: </w:t>
              </w:r>
              <w:r w:rsidRPr="00F66595">
                <w:rPr>
                  <w:i/>
                </w:rPr>
                <w:t>Blow Molding Design Guide</w:t>
              </w:r>
              <w:r w:rsidRPr="00F66595">
                <w:t>.Hanser Publishers, Munich1998, ISBN 3-446-18255-1</w:t>
              </w:r>
            </w:ins>
          </w:p>
          <w:p w:rsidR="00F66595" w:rsidRPr="00F66595" w:rsidRDefault="00F66595" w:rsidP="00742E6D">
            <w:pPr>
              <w:rPr>
                <w:ins w:id="4953" w:author="vopatrilova" w:date="2018-11-22T16:09:00Z"/>
              </w:rPr>
            </w:pPr>
          </w:p>
        </w:tc>
      </w:tr>
      <w:tr w:rsidR="00F66595" w:rsidRPr="00F66595" w:rsidTr="00742E6D">
        <w:trPr>
          <w:ins w:id="4954" w:author="vopatrilova" w:date="2018-11-22T16:0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66595" w:rsidRPr="00F66595" w:rsidRDefault="00F66595" w:rsidP="00742E6D">
            <w:pPr>
              <w:jc w:val="center"/>
              <w:rPr>
                <w:ins w:id="4955" w:author="vopatrilova" w:date="2018-11-22T16:09:00Z"/>
                <w:b/>
              </w:rPr>
            </w:pPr>
            <w:ins w:id="4956" w:author="vopatrilova" w:date="2018-11-22T16:09:00Z">
              <w:r w:rsidRPr="00F66595">
                <w:rPr>
                  <w:b/>
                </w:rPr>
                <w:t>Informace ke kombinované nebo distanční formě</w:t>
              </w:r>
            </w:ins>
          </w:p>
        </w:tc>
      </w:tr>
      <w:tr w:rsidR="00F66595" w:rsidRPr="00F66595" w:rsidTr="00742E6D">
        <w:trPr>
          <w:ins w:id="4957" w:author="vopatrilova" w:date="2018-11-22T16:09:00Z"/>
        </w:trPr>
        <w:tc>
          <w:tcPr>
            <w:tcW w:w="4787" w:type="dxa"/>
            <w:gridSpan w:val="3"/>
            <w:tcBorders>
              <w:top w:val="single" w:sz="2" w:space="0" w:color="auto"/>
            </w:tcBorders>
            <w:shd w:val="clear" w:color="auto" w:fill="F7CAAC"/>
          </w:tcPr>
          <w:p w:rsidR="00F66595" w:rsidRPr="00F66595" w:rsidRDefault="00F66595" w:rsidP="00742E6D">
            <w:pPr>
              <w:jc w:val="both"/>
              <w:rPr>
                <w:ins w:id="4958" w:author="vopatrilova" w:date="2018-11-22T16:09:00Z"/>
              </w:rPr>
            </w:pPr>
            <w:ins w:id="4959" w:author="vopatrilova" w:date="2018-11-22T16:09:00Z">
              <w:r w:rsidRPr="00F66595">
                <w:rPr>
                  <w:b/>
                </w:rPr>
                <w:t>Rozsah konzultací (soustředění)</w:t>
              </w:r>
            </w:ins>
          </w:p>
        </w:tc>
        <w:tc>
          <w:tcPr>
            <w:tcW w:w="889" w:type="dxa"/>
            <w:tcBorders>
              <w:top w:val="single" w:sz="2" w:space="0" w:color="auto"/>
            </w:tcBorders>
          </w:tcPr>
          <w:p w:rsidR="00F66595" w:rsidRPr="00F66595" w:rsidRDefault="00F66595" w:rsidP="00742E6D">
            <w:pPr>
              <w:jc w:val="both"/>
              <w:rPr>
                <w:ins w:id="4960" w:author="vopatrilova" w:date="2018-11-22T16:09:00Z"/>
              </w:rPr>
            </w:pPr>
            <w:ins w:id="4961" w:author="vopatrilova" w:date="2018-11-22T16:09:00Z">
              <w:r w:rsidRPr="00F66595">
                <w:t>14</w:t>
              </w:r>
            </w:ins>
          </w:p>
        </w:tc>
        <w:tc>
          <w:tcPr>
            <w:tcW w:w="4179" w:type="dxa"/>
            <w:gridSpan w:val="4"/>
            <w:tcBorders>
              <w:top w:val="single" w:sz="2" w:space="0" w:color="auto"/>
            </w:tcBorders>
            <w:shd w:val="clear" w:color="auto" w:fill="F7CAAC"/>
          </w:tcPr>
          <w:p w:rsidR="00F66595" w:rsidRPr="00F66595" w:rsidRDefault="00F66595" w:rsidP="00742E6D">
            <w:pPr>
              <w:jc w:val="both"/>
              <w:rPr>
                <w:ins w:id="4962" w:author="vopatrilova" w:date="2018-11-22T16:09:00Z"/>
                <w:b/>
              </w:rPr>
            </w:pPr>
            <w:ins w:id="4963" w:author="vopatrilova" w:date="2018-11-22T16:09:00Z">
              <w:r w:rsidRPr="00F66595">
                <w:rPr>
                  <w:b/>
                </w:rPr>
                <w:t xml:space="preserve">hodin </w:t>
              </w:r>
            </w:ins>
          </w:p>
        </w:tc>
      </w:tr>
      <w:tr w:rsidR="00F66595" w:rsidRPr="00F66595" w:rsidTr="00742E6D">
        <w:trPr>
          <w:ins w:id="4964" w:author="vopatrilova" w:date="2018-11-22T16:09:00Z"/>
        </w:trPr>
        <w:tc>
          <w:tcPr>
            <w:tcW w:w="9855" w:type="dxa"/>
            <w:gridSpan w:val="8"/>
            <w:shd w:val="clear" w:color="auto" w:fill="F7CAAC"/>
          </w:tcPr>
          <w:p w:rsidR="00F66595" w:rsidRPr="00F66595" w:rsidRDefault="00F66595" w:rsidP="00742E6D">
            <w:pPr>
              <w:jc w:val="both"/>
              <w:rPr>
                <w:ins w:id="4965" w:author="vopatrilova" w:date="2018-11-22T16:09:00Z"/>
                <w:b/>
              </w:rPr>
            </w:pPr>
            <w:ins w:id="4966" w:author="vopatrilova" w:date="2018-11-22T16:09:00Z">
              <w:r w:rsidRPr="00F66595">
                <w:rPr>
                  <w:b/>
                </w:rPr>
                <w:t>Informace o způsobu kontaktu s vyučujícím</w:t>
              </w:r>
            </w:ins>
          </w:p>
        </w:tc>
      </w:tr>
      <w:tr w:rsidR="00F66595" w:rsidRPr="00F66595" w:rsidTr="00742E6D">
        <w:trPr>
          <w:trHeight w:val="625"/>
          <w:ins w:id="4967" w:author="vopatrilova" w:date="2018-11-22T16:09:00Z"/>
        </w:trPr>
        <w:tc>
          <w:tcPr>
            <w:tcW w:w="9855" w:type="dxa"/>
            <w:gridSpan w:val="8"/>
          </w:tcPr>
          <w:p w:rsidR="00F66595" w:rsidRPr="00F66595" w:rsidRDefault="00F66595" w:rsidP="00742E6D">
            <w:pPr>
              <w:jc w:val="both"/>
              <w:rPr>
                <w:ins w:id="4968" w:author="vopatrilova" w:date="2018-11-22T16:09:00Z"/>
              </w:rPr>
            </w:pPr>
            <w:ins w:id="4969" w:author="vopatrilova" w:date="2018-11-22T16:09:00Z">
              <w:r w:rsidRPr="00F66595">
                <w:t>Vyučující na FAI mají trvale vypsány a zveřejněny konzultace minimálně 2h/týden, v rámci kterých mají možnosti konzultovat podrobněji probíranou látku. Dále mohou studenti komunikovat s vyučujícím pomocí e-mailu a LMS Moodle.</w:t>
              </w:r>
            </w:ins>
          </w:p>
        </w:tc>
      </w:tr>
    </w:tbl>
    <w:p w:rsidR="00F66595" w:rsidRDefault="00F66595">
      <w:pPr>
        <w:rPr>
          <w:ins w:id="4970" w:author="vopatrilova" w:date="2018-11-22T16:11:00Z"/>
        </w:rPr>
      </w:pPr>
      <w:ins w:id="4971" w:author="vopatrilova" w:date="2018-11-22T16:1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RPr="00F66595" w:rsidTr="0010688A">
        <w:tc>
          <w:tcPr>
            <w:tcW w:w="9855" w:type="dxa"/>
            <w:gridSpan w:val="8"/>
            <w:tcBorders>
              <w:bottom w:val="double" w:sz="4" w:space="0" w:color="auto"/>
            </w:tcBorders>
            <w:shd w:val="clear" w:color="auto" w:fill="BDD6EE"/>
          </w:tcPr>
          <w:p w:rsidR="00982B32" w:rsidRPr="00F66595" w:rsidRDefault="00982B32" w:rsidP="0010688A">
            <w:pPr>
              <w:tabs>
                <w:tab w:val="right" w:pos="9458"/>
              </w:tabs>
              <w:jc w:val="both"/>
              <w:rPr>
                <w:b/>
                <w:sz w:val="28"/>
              </w:rPr>
            </w:pPr>
            <w:r w:rsidRPr="00F66595">
              <w:lastRenderedPageBreak/>
              <w:br w:type="page"/>
            </w:r>
            <w:r w:rsidRPr="00F66595">
              <w:rPr>
                <w:b/>
                <w:sz w:val="28"/>
              </w:rPr>
              <w:t>B-III – Charakteristika studijního předmětu</w:t>
            </w:r>
            <w:r w:rsidRPr="00F66595">
              <w:rPr>
                <w:b/>
                <w:sz w:val="28"/>
              </w:rPr>
              <w:tab/>
            </w:r>
            <w:r w:rsidR="008C3AC8" w:rsidRPr="00742E6D">
              <w:fldChar w:fldCharType="begin"/>
            </w:r>
            <w:r w:rsidR="00CD3B1D" w:rsidRPr="00F66595">
              <w:instrText xml:space="preserve"> REF aaSeznamB \h  \* MERGEFORMAT </w:instrText>
            </w:r>
            <w:r w:rsidR="008C3AC8" w:rsidRPr="00742E6D">
              <w:rPr>
                <w:rPrChange w:id="4972" w:author="vopatrilova" w:date="2018-11-22T16:10:00Z">
                  <w:rPr/>
                </w:rPrChange>
              </w:rPr>
              <w:fldChar w:fldCharType="separate"/>
            </w:r>
            <w:r w:rsidR="00E735CA" w:rsidRPr="00F66595">
              <w:rPr>
                <w:rStyle w:val="Odkazintenzivn"/>
              </w:rPr>
              <w:t>Abecední seznam</w:t>
            </w:r>
            <w:r w:rsidR="008C3AC8" w:rsidRPr="00742E6D">
              <w:fldChar w:fldCharType="end"/>
            </w:r>
          </w:p>
        </w:tc>
      </w:tr>
      <w:tr w:rsidR="00982B32" w:rsidRPr="00F66595" w:rsidTr="0010688A">
        <w:tc>
          <w:tcPr>
            <w:tcW w:w="3086" w:type="dxa"/>
            <w:tcBorders>
              <w:top w:val="double" w:sz="4" w:space="0" w:color="auto"/>
            </w:tcBorders>
            <w:shd w:val="clear" w:color="auto" w:fill="F7CAAC"/>
          </w:tcPr>
          <w:p w:rsidR="00982B32" w:rsidRPr="00F66595" w:rsidRDefault="00982B32" w:rsidP="0010688A">
            <w:pPr>
              <w:jc w:val="both"/>
              <w:rPr>
                <w:b/>
              </w:rPr>
            </w:pPr>
            <w:r w:rsidRPr="00F66595">
              <w:rPr>
                <w:b/>
              </w:rPr>
              <w:t>Název studijního předmětu</w:t>
            </w:r>
          </w:p>
        </w:tc>
        <w:tc>
          <w:tcPr>
            <w:tcW w:w="6769" w:type="dxa"/>
            <w:gridSpan w:val="7"/>
            <w:tcBorders>
              <w:top w:val="double" w:sz="4" w:space="0" w:color="auto"/>
            </w:tcBorders>
          </w:tcPr>
          <w:p w:rsidR="00982B32" w:rsidRPr="00F66595" w:rsidRDefault="00982B32" w:rsidP="0010688A">
            <w:pPr>
              <w:jc w:val="both"/>
            </w:pPr>
            <w:bookmarkStart w:id="4973" w:name="senzory"/>
            <w:r w:rsidRPr="00F66595">
              <w:rPr>
                <w:rFonts w:eastAsia="Symbol"/>
              </w:rPr>
              <w:t>Senzory</w:t>
            </w:r>
            <w:bookmarkEnd w:id="4973"/>
          </w:p>
        </w:tc>
      </w:tr>
      <w:tr w:rsidR="00982B32" w:rsidRPr="00F66595" w:rsidTr="0010688A">
        <w:tc>
          <w:tcPr>
            <w:tcW w:w="3086" w:type="dxa"/>
            <w:shd w:val="clear" w:color="auto" w:fill="F7CAAC"/>
          </w:tcPr>
          <w:p w:rsidR="00982B32" w:rsidRPr="00F66595" w:rsidRDefault="00982B32" w:rsidP="0010688A">
            <w:pPr>
              <w:jc w:val="both"/>
              <w:rPr>
                <w:b/>
              </w:rPr>
            </w:pPr>
            <w:r w:rsidRPr="00F66595">
              <w:rPr>
                <w:b/>
              </w:rPr>
              <w:t>Typ předmětu</w:t>
            </w:r>
          </w:p>
        </w:tc>
        <w:tc>
          <w:tcPr>
            <w:tcW w:w="3406" w:type="dxa"/>
            <w:gridSpan w:val="4"/>
          </w:tcPr>
          <w:p w:rsidR="00982B32" w:rsidRPr="00F66595" w:rsidRDefault="00982B32" w:rsidP="0010688A">
            <w:pPr>
              <w:jc w:val="both"/>
            </w:pPr>
            <w:r w:rsidRPr="00F66595">
              <w:t>Povinný „PZ“ pro specializaci:</w:t>
            </w:r>
          </w:p>
          <w:p w:rsidR="00982B32" w:rsidRPr="00F66595" w:rsidRDefault="00982B32" w:rsidP="0010688A">
            <w:pPr>
              <w:jc w:val="both"/>
            </w:pPr>
            <w:r w:rsidRPr="00F66595">
              <w:t>Průmyslová automatizace</w:t>
            </w:r>
          </w:p>
        </w:tc>
        <w:tc>
          <w:tcPr>
            <w:tcW w:w="2695" w:type="dxa"/>
            <w:gridSpan w:val="2"/>
            <w:shd w:val="clear" w:color="auto" w:fill="F7CAAC"/>
          </w:tcPr>
          <w:p w:rsidR="00982B32" w:rsidRPr="00F66595" w:rsidRDefault="00982B32" w:rsidP="0010688A">
            <w:pPr>
              <w:jc w:val="both"/>
            </w:pPr>
            <w:r w:rsidRPr="00F66595">
              <w:rPr>
                <w:b/>
              </w:rPr>
              <w:t>doporučený ročník / semestr</w:t>
            </w:r>
          </w:p>
        </w:tc>
        <w:tc>
          <w:tcPr>
            <w:tcW w:w="668" w:type="dxa"/>
          </w:tcPr>
          <w:p w:rsidR="00982B32" w:rsidRPr="00F66595" w:rsidRDefault="00982B32" w:rsidP="0010688A">
            <w:pPr>
              <w:jc w:val="both"/>
            </w:pPr>
            <w:r w:rsidRPr="00F66595">
              <w:t>2/L</w:t>
            </w:r>
          </w:p>
        </w:tc>
      </w:tr>
      <w:tr w:rsidR="00982B32" w:rsidRPr="00F66595" w:rsidTr="0010688A">
        <w:tc>
          <w:tcPr>
            <w:tcW w:w="3086" w:type="dxa"/>
            <w:shd w:val="clear" w:color="auto" w:fill="F7CAAC"/>
          </w:tcPr>
          <w:p w:rsidR="00982B32" w:rsidRPr="00F66595" w:rsidRDefault="00982B32" w:rsidP="0010688A">
            <w:pPr>
              <w:jc w:val="both"/>
              <w:rPr>
                <w:b/>
              </w:rPr>
            </w:pPr>
            <w:r w:rsidRPr="00F66595">
              <w:rPr>
                <w:b/>
              </w:rPr>
              <w:t>Rozsah studijního předmětu</w:t>
            </w:r>
          </w:p>
        </w:tc>
        <w:tc>
          <w:tcPr>
            <w:tcW w:w="1701" w:type="dxa"/>
            <w:gridSpan w:val="2"/>
          </w:tcPr>
          <w:p w:rsidR="00982B32" w:rsidRPr="00F66595" w:rsidRDefault="00982B32" w:rsidP="0010688A">
            <w:pPr>
              <w:jc w:val="both"/>
            </w:pPr>
            <w:r w:rsidRPr="00F66595">
              <w:t>28p+28c</w:t>
            </w:r>
          </w:p>
        </w:tc>
        <w:tc>
          <w:tcPr>
            <w:tcW w:w="889" w:type="dxa"/>
            <w:shd w:val="clear" w:color="auto" w:fill="F7CAAC"/>
          </w:tcPr>
          <w:p w:rsidR="00982B32" w:rsidRPr="00F66595" w:rsidRDefault="00982B32" w:rsidP="0010688A">
            <w:pPr>
              <w:jc w:val="both"/>
              <w:rPr>
                <w:b/>
              </w:rPr>
            </w:pPr>
            <w:r w:rsidRPr="00F66595">
              <w:rPr>
                <w:b/>
              </w:rPr>
              <w:t xml:space="preserve">hod. </w:t>
            </w:r>
          </w:p>
        </w:tc>
        <w:tc>
          <w:tcPr>
            <w:tcW w:w="816" w:type="dxa"/>
          </w:tcPr>
          <w:p w:rsidR="00982B32" w:rsidRPr="00F66595" w:rsidRDefault="00982B32" w:rsidP="0010688A">
            <w:pPr>
              <w:jc w:val="both"/>
            </w:pPr>
          </w:p>
        </w:tc>
        <w:tc>
          <w:tcPr>
            <w:tcW w:w="2156" w:type="dxa"/>
            <w:shd w:val="clear" w:color="auto" w:fill="F7CAAC"/>
          </w:tcPr>
          <w:p w:rsidR="00982B32" w:rsidRPr="00F66595" w:rsidRDefault="00982B32" w:rsidP="0010688A">
            <w:pPr>
              <w:jc w:val="both"/>
              <w:rPr>
                <w:b/>
              </w:rPr>
            </w:pPr>
            <w:r w:rsidRPr="00F66595">
              <w:rPr>
                <w:b/>
              </w:rPr>
              <w:t>kreditů</w:t>
            </w:r>
          </w:p>
        </w:tc>
        <w:tc>
          <w:tcPr>
            <w:tcW w:w="1207" w:type="dxa"/>
            <w:gridSpan w:val="2"/>
          </w:tcPr>
          <w:p w:rsidR="00982B32" w:rsidRPr="00F66595" w:rsidRDefault="00982B32" w:rsidP="0010688A">
            <w:pPr>
              <w:jc w:val="both"/>
            </w:pPr>
            <w:r w:rsidRPr="00F66595">
              <w:t>4</w:t>
            </w:r>
          </w:p>
        </w:tc>
      </w:tr>
      <w:tr w:rsidR="00982B32" w:rsidRPr="00F66595" w:rsidTr="0010688A">
        <w:tc>
          <w:tcPr>
            <w:tcW w:w="3086" w:type="dxa"/>
            <w:shd w:val="clear" w:color="auto" w:fill="F7CAAC"/>
          </w:tcPr>
          <w:p w:rsidR="00982B32" w:rsidRPr="00F66595" w:rsidRDefault="00982B32" w:rsidP="0010688A">
            <w:pPr>
              <w:jc w:val="both"/>
              <w:rPr>
                <w:b/>
                <w:sz w:val="22"/>
              </w:rPr>
            </w:pPr>
            <w:r w:rsidRPr="00F66595">
              <w:rPr>
                <w:b/>
              </w:rPr>
              <w:t>Prerekvizity, korekvizity, ekvivalence</w:t>
            </w:r>
          </w:p>
        </w:tc>
        <w:tc>
          <w:tcPr>
            <w:tcW w:w="6769" w:type="dxa"/>
            <w:gridSpan w:val="7"/>
          </w:tcPr>
          <w:p w:rsidR="00982B32" w:rsidRPr="00F66595" w:rsidRDefault="00982B32" w:rsidP="0010688A">
            <w:pPr>
              <w:jc w:val="both"/>
            </w:pPr>
            <w:r w:rsidRPr="00F66595">
              <w:t>nejsou</w:t>
            </w:r>
          </w:p>
        </w:tc>
      </w:tr>
      <w:tr w:rsidR="00982B32" w:rsidRPr="00F66595" w:rsidTr="0010688A">
        <w:tc>
          <w:tcPr>
            <w:tcW w:w="3086" w:type="dxa"/>
            <w:shd w:val="clear" w:color="auto" w:fill="F7CAAC"/>
          </w:tcPr>
          <w:p w:rsidR="00982B32" w:rsidRPr="00F66595" w:rsidRDefault="00982B32" w:rsidP="0010688A">
            <w:pPr>
              <w:jc w:val="both"/>
              <w:rPr>
                <w:b/>
              </w:rPr>
            </w:pPr>
            <w:r w:rsidRPr="00F66595">
              <w:rPr>
                <w:b/>
              </w:rPr>
              <w:t>Způsob ověření studijních výsledků</w:t>
            </w:r>
          </w:p>
        </w:tc>
        <w:tc>
          <w:tcPr>
            <w:tcW w:w="3406" w:type="dxa"/>
            <w:gridSpan w:val="4"/>
          </w:tcPr>
          <w:p w:rsidR="00982B32" w:rsidRPr="00F66595" w:rsidRDefault="00982B32" w:rsidP="0010688A">
            <w:pPr>
              <w:jc w:val="both"/>
            </w:pPr>
            <w:r w:rsidRPr="00F66595">
              <w:t>zápočet, zkouška</w:t>
            </w:r>
          </w:p>
        </w:tc>
        <w:tc>
          <w:tcPr>
            <w:tcW w:w="2156" w:type="dxa"/>
            <w:shd w:val="clear" w:color="auto" w:fill="F7CAAC"/>
          </w:tcPr>
          <w:p w:rsidR="00982B32" w:rsidRPr="00F66595" w:rsidRDefault="00982B32" w:rsidP="0010688A">
            <w:pPr>
              <w:jc w:val="both"/>
              <w:rPr>
                <w:b/>
              </w:rPr>
            </w:pPr>
            <w:r w:rsidRPr="00F66595">
              <w:rPr>
                <w:b/>
              </w:rPr>
              <w:t>Forma výuky</w:t>
            </w:r>
          </w:p>
        </w:tc>
        <w:tc>
          <w:tcPr>
            <w:tcW w:w="1207" w:type="dxa"/>
            <w:gridSpan w:val="2"/>
          </w:tcPr>
          <w:p w:rsidR="00982B32" w:rsidRPr="00F66595" w:rsidRDefault="00982B32" w:rsidP="0010688A">
            <w:pPr>
              <w:jc w:val="both"/>
            </w:pPr>
            <w:r w:rsidRPr="00F66595">
              <w:t>přednáška,</w:t>
            </w:r>
          </w:p>
          <w:p w:rsidR="00982B32" w:rsidRPr="00F66595" w:rsidRDefault="00982B32" w:rsidP="0010688A">
            <w:pPr>
              <w:jc w:val="both"/>
            </w:pPr>
            <w:r w:rsidRPr="00F66595">
              <w:t>cvičení</w:t>
            </w:r>
          </w:p>
        </w:tc>
      </w:tr>
      <w:tr w:rsidR="00982B32" w:rsidRPr="00F66595" w:rsidTr="0010688A">
        <w:tc>
          <w:tcPr>
            <w:tcW w:w="3086" w:type="dxa"/>
            <w:shd w:val="clear" w:color="auto" w:fill="F7CAAC"/>
          </w:tcPr>
          <w:p w:rsidR="00982B32" w:rsidRPr="00F66595" w:rsidRDefault="00982B32" w:rsidP="0010688A">
            <w:pPr>
              <w:jc w:val="both"/>
              <w:rPr>
                <w:b/>
              </w:rPr>
            </w:pPr>
            <w:r w:rsidRPr="00F66595">
              <w:rPr>
                <w:b/>
              </w:rPr>
              <w:t>Forma způsobu ověření studijních výsledků a další požadavky na studenta</w:t>
            </w:r>
          </w:p>
        </w:tc>
        <w:tc>
          <w:tcPr>
            <w:tcW w:w="6769" w:type="dxa"/>
            <w:gridSpan w:val="7"/>
            <w:tcBorders>
              <w:bottom w:val="nil"/>
            </w:tcBorders>
          </w:tcPr>
          <w:p w:rsidR="00982B32" w:rsidRPr="00F66595" w:rsidRDefault="00982B32" w:rsidP="0010688A">
            <w:pPr>
              <w:jc w:val="both"/>
              <w:rPr>
                <w:rFonts w:eastAsia="Symbol"/>
              </w:rPr>
            </w:pPr>
            <w:r w:rsidRPr="00F66595">
              <w:rPr>
                <w:rFonts w:eastAsia="Symbol"/>
              </w:rPr>
              <w:t>Samostatné zpracování individuálního zadání, jeho vyhodnocení a kontrola vyučujícím – podmínka pro udělení zápočtu z předmětu. Studentům během prvních laboratorních cvičení je zadáno konkrétní téma, které samostatně zpracují ve formě referátu. Témata předpokládáme typu „Optické aberace a jejich vliv na měření rozměrů těles“, „Šumy - fyzikální limity detektorů“, „Laserové dálkoměry“, „Hyperspektrální metody pozorování“, „Inteligentní senzory a jejich odolnost proti rušení“ a tak podobně. Zpracované téma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p>
          <w:p w:rsidR="00982B32" w:rsidRPr="00F66595" w:rsidRDefault="00982B32" w:rsidP="0010688A">
            <w:pPr>
              <w:jc w:val="both"/>
            </w:pPr>
            <w:r w:rsidRPr="00F66595">
              <w:rPr>
                <w:rFonts w:eastAsia="Symbol"/>
              </w:rPr>
              <w:t xml:space="preserve">U studenta se předpokládají základní znalosti vysokoškolské matematiky, fyziky a základů automatického řízení, obsažené v předmětech zařazených v předcházejících semestrech studia.  Pro získání zápočtu je nutností odevzdání protokolů z laboratorních cvičení s možností 20% omluvené neúčasti. Druhou nutnou podmínkou je vypracování referátu na zadané téma.  </w:t>
            </w:r>
          </w:p>
        </w:tc>
      </w:tr>
      <w:tr w:rsidR="00982B32" w:rsidRPr="00F66595" w:rsidTr="0010688A">
        <w:trPr>
          <w:trHeight w:val="554"/>
        </w:trPr>
        <w:tc>
          <w:tcPr>
            <w:tcW w:w="9855" w:type="dxa"/>
            <w:gridSpan w:val="8"/>
            <w:tcBorders>
              <w:top w:val="nil"/>
            </w:tcBorders>
          </w:tcPr>
          <w:p w:rsidR="00982B32" w:rsidRPr="00F66595" w:rsidRDefault="00982B32" w:rsidP="0010688A">
            <w:pPr>
              <w:jc w:val="both"/>
            </w:pPr>
          </w:p>
        </w:tc>
      </w:tr>
      <w:tr w:rsidR="00982B32" w:rsidRPr="00F66595" w:rsidTr="0010688A">
        <w:trPr>
          <w:trHeight w:val="197"/>
        </w:trPr>
        <w:tc>
          <w:tcPr>
            <w:tcW w:w="3086" w:type="dxa"/>
            <w:tcBorders>
              <w:top w:val="nil"/>
            </w:tcBorders>
            <w:shd w:val="clear" w:color="auto" w:fill="F7CAAC"/>
          </w:tcPr>
          <w:p w:rsidR="00982B32" w:rsidRPr="00F66595" w:rsidRDefault="00982B32" w:rsidP="0010688A">
            <w:pPr>
              <w:jc w:val="both"/>
              <w:rPr>
                <w:b/>
              </w:rPr>
            </w:pPr>
            <w:r w:rsidRPr="00F66595">
              <w:rPr>
                <w:b/>
              </w:rPr>
              <w:t>Garant předmětu</w:t>
            </w:r>
          </w:p>
        </w:tc>
        <w:tc>
          <w:tcPr>
            <w:tcW w:w="6769" w:type="dxa"/>
            <w:gridSpan w:val="7"/>
            <w:tcBorders>
              <w:top w:val="nil"/>
            </w:tcBorders>
          </w:tcPr>
          <w:p w:rsidR="00982B32" w:rsidRPr="00F66595" w:rsidRDefault="00982B32" w:rsidP="0010688A">
            <w:pPr>
              <w:jc w:val="both"/>
            </w:pPr>
            <w:r w:rsidRPr="00F66595">
              <w:rPr>
                <w:rFonts w:eastAsia="Symbol"/>
              </w:rPr>
              <w:t>doc. RNDr. Vojtěch Křesálek, CSc.</w:t>
            </w:r>
          </w:p>
        </w:tc>
      </w:tr>
      <w:tr w:rsidR="00982B32" w:rsidRPr="00F66595" w:rsidTr="0010688A">
        <w:trPr>
          <w:trHeight w:val="243"/>
        </w:trPr>
        <w:tc>
          <w:tcPr>
            <w:tcW w:w="3086" w:type="dxa"/>
            <w:tcBorders>
              <w:top w:val="nil"/>
            </w:tcBorders>
            <w:shd w:val="clear" w:color="auto" w:fill="F7CAAC"/>
          </w:tcPr>
          <w:p w:rsidR="00982B32" w:rsidRPr="00F66595" w:rsidRDefault="00982B32" w:rsidP="0010688A">
            <w:pPr>
              <w:jc w:val="both"/>
              <w:rPr>
                <w:b/>
              </w:rPr>
            </w:pPr>
            <w:r w:rsidRPr="00F66595">
              <w:rPr>
                <w:b/>
              </w:rPr>
              <w:t>Zapojení garanta do výuky předmětu</w:t>
            </w:r>
          </w:p>
        </w:tc>
        <w:tc>
          <w:tcPr>
            <w:tcW w:w="6769" w:type="dxa"/>
            <w:gridSpan w:val="7"/>
            <w:tcBorders>
              <w:top w:val="nil"/>
            </w:tcBorders>
          </w:tcPr>
          <w:p w:rsidR="00982B32" w:rsidRPr="00F66595" w:rsidRDefault="00982B32" w:rsidP="0010688A">
            <w:pPr>
              <w:jc w:val="both"/>
            </w:pPr>
            <w:r w:rsidRPr="00F66595">
              <w:t>Metodicky, vede přednášky</w:t>
            </w:r>
          </w:p>
        </w:tc>
      </w:tr>
      <w:tr w:rsidR="00982B32" w:rsidRPr="00F66595" w:rsidTr="0010688A">
        <w:tc>
          <w:tcPr>
            <w:tcW w:w="3086" w:type="dxa"/>
            <w:shd w:val="clear" w:color="auto" w:fill="F7CAAC"/>
          </w:tcPr>
          <w:p w:rsidR="00982B32" w:rsidRPr="00F66595" w:rsidRDefault="00982B32" w:rsidP="0010688A">
            <w:pPr>
              <w:jc w:val="both"/>
              <w:rPr>
                <w:b/>
              </w:rPr>
            </w:pPr>
            <w:r w:rsidRPr="00F66595">
              <w:rPr>
                <w:b/>
              </w:rPr>
              <w:t>Vyučující</w:t>
            </w:r>
          </w:p>
        </w:tc>
        <w:tc>
          <w:tcPr>
            <w:tcW w:w="6769" w:type="dxa"/>
            <w:gridSpan w:val="7"/>
            <w:tcBorders>
              <w:bottom w:val="nil"/>
            </w:tcBorders>
          </w:tcPr>
          <w:p w:rsidR="00982B32" w:rsidRPr="00F66595" w:rsidRDefault="00982B32" w:rsidP="0010688A">
            <w:pPr>
              <w:jc w:val="both"/>
            </w:pPr>
            <w:r w:rsidRPr="00F66595">
              <w:rPr>
                <w:rFonts w:eastAsia="Symbol"/>
              </w:rPr>
              <w:t xml:space="preserve">doc. RNDr. Vojtěch Křesálek, CSc. </w:t>
            </w:r>
            <w:r w:rsidRPr="00F66595">
              <w:t>(přednášky 100%)</w:t>
            </w:r>
          </w:p>
        </w:tc>
      </w:tr>
      <w:tr w:rsidR="00982B32" w:rsidRPr="00F66595" w:rsidTr="0010688A">
        <w:trPr>
          <w:trHeight w:val="554"/>
        </w:trPr>
        <w:tc>
          <w:tcPr>
            <w:tcW w:w="9855" w:type="dxa"/>
            <w:gridSpan w:val="8"/>
            <w:tcBorders>
              <w:top w:val="nil"/>
            </w:tcBorders>
          </w:tcPr>
          <w:p w:rsidR="00982B32" w:rsidRPr="00F66595" w:rsidRDefault="00982B32" w:rsidP="0010688A">
            <w:pPr>
              <w:jc w:val="both"/>
            </w:pPr>
          </w:p>
        </w:tc>
      </w:tr>
      <w:tr w:rsidR="00982B32" w:rsidRPr="00F66595" w:rsidTr="0010688A">
        <w:tc>
          <w:tcPr>
            <w:tcW w:w="3086" w:type="dxa"/>
            <w:shd w:val="clear" w:color="auto" w:fill="F7CAAC"/>
          </w:tcPr>
          <w:p w:rsidR="00982B32" w:rsidRPr="00F66595" w:rsidRDefault="00982B32" w:rsidP="0010688A">
            <w:pPr>
              <w:jc w:val="both"/>
              <w:rPr>
                <w:b/>
              </w:rPr>
            </w:pPr>
            <w:r w:rsidRPr="00F66595">
              <w:rPr>
                <w:b/>
              </w:rPr>
              <w:t>Stručná anotace předmětu</w:t>
            </w:r>
          </w:p>
        </w:tc>
        <w:tc>
          <w:tcPr>
            <w:tcW w:w="6769" w:type="dxa"/>
            <w:gridSpan w:val="7"/>
            <w:tcBorders>
              <w:bottom w:val="nil"/>
            </w:tcBorders>
          </w:tcPr>
          <w:p w:rsidR="00982B32" w:rsidRPr="00F66595" w:rsidRDefault="00982B32" w:rsidP="0010688A">
            <w:pPr>
              <w:jc w:val="both"/>
            </w:pPr>
          </w:p>
        </w:tc>
      </w:tr>
      <w:tr w:rsidR="00982B32" w:rsidRPr="00F66595" w:rsidTr="0010688A">
        <w:trPr>
          <w:trHeight w:val="3938"/>
        </w:trPr>
        <w:tc>
          <w:tcPr>
            <w:tcW w:w="9855" w:type="dxa"/>
            <w:gridSpan w:val="8"/>
            <w:tcBorders>
              <w:top w:val="nil"/>
              <w:bottom w:val="single" w:sz="12" w:space="0" w:color="auto"/>
            </w:tcBorders>
          </w:tcPr>
          <w:p w:rsidR="00982B32" w:rsidRPr="00F66595" w:rsidRDefault="00982B32" w:rsidP="0010688A">
            <w:pPr>
              <w:jc w:val="both"/>
            </w:pPr>
            <w:r w:rsidRPr="00F66595">
              <w:rPr>
                <w:rFonts w:eastAsia="Symbol"/>
              </w:rPr>
              <w:t>Po absolvování předmětu je student seznámen s problematikou vybraných typů senzorů s důrazem na senzory využívající optických prvků a metod aplikované optiky obecně, jelikož ostatní typy senzorů jsou probírány ve specializovaných přednáškách návrhu robotů a jejich instrumentace a řízení.</w:t>
            </w:r>
          </w:p>
          <w:p w:rsidR="00982B32" w:rsidRPr="00F66595" w:rsidRDefault="00982B32" w:rsidP="0010688A">
            <w:r w:rsidRPr="00F66595">
              <w:rPr>
                <w:rFonts w:eastAsia="Symbol"/>
              </w:rPr>
              <w:t>Témata:</w:t>
            </w:r>
          </w:p>
          <w:p w:rsidR="00982B32" w:rsidRPr="00F66595" w:rsidRDefault="00982B32" w:rsidP="0010688A">
            <w:pPr>
              <w:pStyle w:val="Odstavecseseznamem"/>
              <w:numPr>
                <w:ilvl w:val="0"/>
                <w:numId w:val="42"/>
              </w:numPr>
              <w:suppressAutoHyphens/>
              <w:contextualSpacing w:val="0"/>
            </w:pPr>
            <w:r w:rsidRPr="00F66595">
              <w:rPr>
                <w:rFonts w:eastAsia="Symbol"/>
              </w:rPr>
              <w:t>Základy geometrické optiky, zákon lomu pro paprsky, paprsková rovnice, znaménková konvence, zobrazovací rovnice</w:t>
            </w:r>
          </w:p>
          <w:p w:rsidR="00982B32" w:rsidRPr="00F66595" w:rsidRDefault="00982B32" w:rsidP="0010688A">
            <w:pPr>
              <w:pStyle w:val="Odstavecseseznamem"/>
              <w:numPr>
                <w:ilvl w:val="0"/>
                <w:numId w:val="42"/>
              </w:numPr>
              <w:suppressAutoHyphens/>
              <w:contextualSpacing w:val="0"/>
            </w:pPr>
            <w:r w:rsidRPr="00F66595">
              <w:rPr>
                <w:rFonts w:eastAsia="Symbol"/>
              </w:rPr>
              <w:t>Zrcadlové plochy, optická čočka, mikroskop, dalekohled, objektivy, kolimátor.</w:t>
            </w:r>
          </w:p>
          <w:p w:rsidR="00982B32" w:rsidRPr="00F66595" w:rsidRDefault="00982B32" w:rsidP="0010688A">
            <w:pPr>
              <w:pStyle w:val="Odstavecseseznamem"/>
              <w:numPr>
                <w:ilvl w:val="0"/>
                <w:numId w:val="42"/>
              </w:numPr>
              <w:suppressAutoHyphens/>
              <w:contextualSpacing w:val="0"/>
            </w:pPr>
            <w:r w:rsidRPr="00F66595">
              <w:rPr>
                <w:rFonts w:eastAsia="Symbol"/>
              </w:rPr>
              <w:t>Fotografický přístroj a kamera.</w:t>
            </w:r>
          </w:p>
          <w:p w:rsidR="00982B32" w:rsidRPr="00F66595" w:rsidRDefault="00982B32" w:rsidP="0010688A">
            <w:pPr>
              <w:pStyle w:val="Odstavecseseznamem"/>
              <w:numPr>
                <w:ilvl w:val="0"/>
                <w:numId w:val="42"/>
              </w:numPr>
              <w:suppressAutoHyphens/>
              <w:contextualSpacing w:val="0"/>
            </w:pPr>
            <w:r w:rsidRPr="00F66595">
              <w:rPr>
                <w:rFonts w:eastAsia="Symbol"/>
              </w:rPr>
              <w:t>Vady zobrazení (aberace), modulační funkce přenosu (MTF).</w:t>
            </w:r>
          </w:p>
          <w:p w:rsidR="00982B32" w:rsidRPr="00F66595" w:rsidRDefault="00982B32" w:rsidP="0010688A">
            <w:pPr>
              <w:pStyle w:val="Odstavecseseznamem"/>
              <w:numPr>
                <w:ilvl w:val="0"/>
                <w:numId w:val="42"/>
              </w:numPr>
              <w:suppressAutoHyphens/>
              <w:contextualSpacing w:val="0"/>
            </w:pPr>
            <w:r w:rsidRPr="00F66595">
              <w:rPr>
                <w:rFonts w:eastAsia="Symbol"/>
              </w:rPr>
              <w:t>Difrakce světla, optická ohybová mřížka, optický disperzní hranol, spektrometry.</w:t>
            </w:r>
          </w:p>
          <w:p w:rsidR="00982B32" w:rsidRPr="00F66595" w:rsidRDefault="00982B32" w:rsidP="0010688A">
            <w:pPr>
              <w:pStyle w:val="Odstavecseseznamem"/>
              <w:numPr>
                <w:ilvl w:val="0"/>
                <w:numId w:val="42"/>
              </w:numPr>
              <w:suppressAutoHyphens/>
              <w:contextualSpacing w:val="0"/>
            </w:pPr>
            <w:r w:rsidRPr="00F66595">
              <w:rPr>
                <w:rFonts w:eastAsia="Symbol"/>
              </w:rPr>
              <w:t>Interference světla, interferometry, optické metody měření délek, holografie.</w:t>
            </w:r>
          </w:p>
          <w:p w:rsidR="00982B32" w:rsidRPr="00F66595" w:rsidRDefault="00982B32" w:rsidP="0010688A">
            <w:pPr>
              <w:pStyle w:val="Odstavecseseznamem"/>
              <w:numPr>
                <w:ilvl w:val="0"/>
                <w:numId w:val="42"/>
              </w:numPr>
              <w:suppressAutoHyphens/>
              <w:contextualSpacing w:val="0"/>
            </w:pPr>
            <w:r w:rsidRPr="00F66595">
              <w:rPr>
                <w:rFonts w:eastAsia="Symbol"/>
              </w:rPr>
              <w:t>Lasery.</w:t>
            </w:r>
          </w:p>
          <w:p w:rsidR="00982B32" w:rsidRPr="00F66595" w:rsidRDefault="00982B32" w:rsidP="0010688A">
            <w:pPr>
              <w:pStyle w:val="Odstavecseseznamem"/>
              <w:numPr>
                <w:ilvl w:val="0"/>
                <w:numId w:val="42"/>
              </w:numPr>
              <w:suppressAutoHyphens/>
              <w:contextualSpacing w:val="0"/>
            </w:pPr>
            <w:r w:rsidRPr="00F66595">
              <w:rPr>
                <w:rFonts w:eastAsia="Symbol"/>
              </w:rPr>
              <w:t>Kontaktní měření teplot.</w:t>
            </w:r>
          </w:p>
          <w:p w:rsidR="00982B32" w:rsidRPr="00F66595" w:rsidRDefault="00982B32" w:rsidP="0010688A">
            <w:pPr>
              <w:pStyle w:val="Odstavecseseznamem"/>
              <w:numPr>
                <w:ilvl w:val="0"/>
                <w:numId w:val="42"/>
              </w:numPr>
              <w:suppressAutoHyphens/>
              <w:contextualSpacing w:val="0"/>
            </w:pPr>
            <w:r w:rsidRPr="00F66595">
              <w:rPr>
                <w:rFonts w:eastAsia="Symbol"/>
              </w:rPr>
              <w:t>Detektory záření, radiometrie, fotometrie.</w:t>
            </w:r>
          </w:p>
          <w:p w:rsidR="00982B32" w:rsidRPr="00F66595" w:rsidRDefault="00982B32" w:rsidP="0010688A">
            <w:pPr>
              <w:pStyle w:val="Odstavecseseznamem"/>
              <w:numPr>
                <w:ilvl w:val="0"/>
                <w:numId w:val="42"/>
              </w:numPr>
              <w:suppressAutoHyphens/>
              <w:contextualSpacing w:val="0"/>
            </w:pPr>
            <w:r w:rsidRPr="00F66595">
              <w:rPr>
                <w:rFonts w:eastAsia="Symbol"/>
              </w:rPr>
              <w:t>Nekontaktní měření teploty, termovizní systémy.</w:t>
            </w:r>
          </w:p>
          <w:p w:rsidR="00982B32" w:rsidRPr="00F66595" w:rsidRDefault="00982B32" w:rsidP="0010688A">
            <w:pPr>
              <w:pStyle w:val="Odstavecseseznamem"/>
              <w:numPr>
                <w:ilvl w:val="0"/>
                <w:numId w:val="42"/>
              </w:numPr>
              <w:suppressAutoHyphens/>
              <w:contextualSpacing w:val="0"/>
            </w:pPr>
            <w:r w:rsidRPr="00F66595">
              <w:rPr>
                <w:rFonts w:eastAsia="Symbol"/>
              </w:rPr>
              <w:t>Systémy pro noční vidění.</w:t>
            </w:r>
          </w:p>
          <w:p w:rsidR="00982B32" w:rsidRPr="00F66595" w:rsidRDefault="00982B32" w:rsidP="0010688A">
            <w:pPr>
              <w:pStyle w:val="Odstavecseseznamem"/>
              <w:numPr>
                <w:ilvl w:val="0"/>
                <w:numId w:val="42"/>
              </w:numPr>
              <w:suppressAutoHyphens/>
              <w:contextualSpacing w:val="0"/>
            </w:pPr>
            <w:r w:rsidRPr="00F66595">
              <w:rPr>
                <w:rFonts w:eastAsia="Symbol"/>
              </w:rPr>
              <w:t>Akustické senzory a ultrazvukové.</w:t>
            </w:r>
          </w:p>
          <w:p w:rsidR="00982B32" w:rsidRPr="00F66595" w:rsidRDefault="00982B32" w:rsidP="0010688A">
            <w:pPr>
              <w:pStyle w:val="Odstavecseseznamem"/>
              <w:numPr>
                <w:ilvl w:val="0"/>
                <w:numId w:val="42"/>
              </w:numPr>
              <w:suppressAutoHyphens/>
              <w:contextualSpacing w:val="0"/>
            </w:pPr>
            <w:r w:rsidRPr="00F66595">
              <w:rPr>
                <w:rFonts w:eastAsia="Symbol"/>
              </w:rPr>
              <w:t>Detektory ionizujícího záření, dosimetrie.</w:t>
            </w:r>
          </w:p>
          <w:p w:rsidR="00982B32" w:rsidRPr="00F66595" w:rsidRDefault="00982B32" w:rsidP="0010688A">
            <w:pPr>
              <w:pStyle w:val="Odstavecseseznamem"/>
              <w:numPr>
                <w:ilvl w:val="0"/>
                <w:numId w:val="42"/>
              </w:numPr>
              <w:contextualSpacing w:val="0"/>
            </w:pPr>
            <w:r w:rsidRPr="00F66595">
              <w:rPr>
                <w:rFonts w:eastAsia="Symbol"/>
              </w:rPr>
              <w:t>Magnetické senzory, chemické senzory.</w:t>
            </w:r>
          </w:p>
        </w:tc>
      </w:tr>
      <w:tr w:rsidR="00982B32" w:rsidRPr="00F66595" w:rsidTr="0010688A">
        <w:trPr>
          <w:trHeight w:val="265"/>
        </w:trPr>
        <w:tc>
          <w:tcPr>
            <w:tcW w:w="3653" w:type="dxa"/>
            <w:gridSpan w:val="2"/>
            <w:tcBorders>
              <w:top w:val="nil"/>
            </w:tcBorders>
            <w:shd w:val="clear" w:color="auto" w:fill="F7CAAC"/>
          </w:tcPr>
          <w:p w:rsidR="00982B32" w:rsidRPr="00F66595" w:rsidRDefault="00982B32" w:rsidP="0010688A">
            <w:pPr>
              <w:jc w:val="both"/>
            </w:pPr>
            <w:r w:rsidRPr="00F66595">
              <w:rPr>
                <w:b/>
              </w:rPr>
              <w:t>Studijní literatura a studijní pomůcky</w:t>
            </w:r>
          </w:p>
        </w:tc>
        <w:tc>
          <w:tcPr>
            <w:tcW w:w="6202" w:type="dxa"/>
            <w:gridSpan w:val="6"/>
            <w:tcBorders>
              <w:top w:val="nil"/>
              <w:bottom w:val="nil"/>
            </w:tcBorders>
          </w:tcPr>
          <w:p w:rsidR="00982B32" w:rsidRPr="00F66595" w:rsidRDefault="00982B32" w:rsidP="0010688A">
            <w:pPr>
              <w:jc w:val="both"/>
            </w:pPr>
          </w:p>
        </w:tc>
      </w:tr>
      <w:tr w:rsidR="00982B32" w:rsidRPr="00F66595" w:rsidTr="0010688A">
        <w:trPr>
          <w:trHeight w:val="1497"/>
        </w:trPr>
        <w:tc>
          <w:tcPr>
            <w:tcW w:w="9855" w:type="dxa"/>
            <w:gridSpan w:val="8"/>
            <w:tcBorders>
              <w:top w:val="nil"/>
            </w:tcBorders>
          </w:tcPr>
          <w:p w:rsidR="00982B32" w:rsidRPr="00F66595" w:rsidRDefault="00982B32" w:rsidP="0010688A">
            <w:pPr>
              <w:rPr>
                <w:b/>
              </w:rPr>
            </w:pPr>
            <w:del w:id="4974" w:author="vopatrilova" w:date="2018-11-19T12:55:00Z">
              <w:r w:rsidRPr="00F66595" w:rsidDel="00C661A8">
                <w:rPr>
                  <w:rFonts w:eastAsia="Symbol"/>
                  <w:b/>
                </w:rPr>
                <w:delText xml:space="preserve">Základní </w:delText>
              </w:r>
            </w:del>
            <w:ins w:id="4975" w:author="vopatrilova" w:date="2018-11-19T12:55:00Z">
              <w:r w:rsidR="00C661A8" w:rsidRPr="00F66595">
                <w:rPr>
                  <w:rFonts w:eastAsia="Symbol"/>
                  <w:b/>
                </w:rPr>
                <w:t xml:space="preserve">Povinná </w:t>
              </w:r>
            </w:ins>
            <w:r w:rsidRPr="00F66595">
              <w:rPr>
                <w:rFonts w:eastAsia="Symbol"/>
                <w:b/>
              </w:rPr>
              <w:t>literatura:</w:t>
            </w:r>
          </w:p>
          <w:p w:rsidR="00982B32" w:rsidRPr="00F66595" w:rsidRDefault="00982B32" w:rsidP="0010688A">
            <w:r w:rsidRPr="00F66595">
              <w:rPr>
                <w:rFonts w:eastAsia="Symbol"/>
              </w:rPr>
              <w:t xml:space="preserve">MALÝ, P. </w:t>
            </w:r>
            <w:r w:rsidRPr="00F66595">
              <w:rPr>
                <w:rFonts w:eastAsia="Symbol"/>
                <w:i/>
              </w:rPr>
              <w:t>Optika</w:t>
            </w:r>
            <w:r w:rsidRPr="00F66595">
              <w:rPr>
                <w:rFonts w:eastAsia="Symbol"/>
              </w:rPr>
              <w:t>. Vyd. 1. Praha: Karolinum, 2008, 361 s. ISBN 978-80-246-1342-0.</w:t>
            </w:r>
          </w:p>
          <w:p w:rsidR="00982B32" w:rsidRPr="00F66595" w:rsidRDefault="00982B32" w:rsidP="0010688A">
            <w:r w:rsidRPr="00F66595">
              <w:rPr>
                <w:rFonts w:eastAsia="Symbol"/>
              </w:rPr>
              <w:t>DRIGGERS, R. G, M. H. FRIEDMAN a</w:t>
            </w:r>
            <w:ins w:id="4976" w:author="Jiří Vojtěšek" w:date="2018-11-22T22:58:00Z">
              <w:r w:rsidR="00A44A84">
                <w:rPr>
                  <w:rFonts w:eastAsia="Symbol"/>
                </w:rPr>
                <w:t xml:space="preserve"> </w:t>
              </w:r>
            </w:ins>
            <w:del w:id="4977" w:author="Jiří Vojtěšek" w:date="2018-11-22T22:58:00Z">
              <w:r w:rsidRPr="00F66595" w:rsidDel="00A44A84">
                <w:rPr>
                  <w:rFonts w:eastAsia="Symbol"/>
                </w:rPr>
                <w:delText>j</w:delText>
              </w:r>
            </w:del>
            <w:ins w:id="4978" w:author="Jiří Vojtěšek" w:date="2018-11-22T22:58:00Z">
              <w:r w:rsidR="00A44A84">
                <w:rPr>
                  <w:rFonts w:eastAsia="Symbol"/>
                </w:rPr>
                <w:t>J</w:t>
              </w:r>
            </w:ins>
            <w:r w:rsidRPr="00F66595">
              <w:rPr>
                <w:rFonts w:eastAsia="Symbol"/>
              </w:rPr>
              <w:t xml:space="preserve">. NICHOLS. </w:t>
            </w:r>
            <w:r w:rsidRPr="00F66595">
              <w:rPr>
                <w:rFonts w:eastAsia="Symbol"/>
                <w:i/>
              </w:rPr>
              <w:t>Introduction to infrared and electro-optical systems</w:t>
            </w:r>
            <w:r w:rsidRPr="00F66595">
              <w:rPr>
                <w:rFonts w:eastAsia="Symbol"/>
              </w:rPr>
              <w:t>. Second edition. Boston: Artech House, 2012. ISBN 978-1-60807-101-2.</w:t>
            </w:r>
          </w:p>
          <w:p w:rsidR="00982B32" w:rsidRPr="00F66595" w:rsidRDefault="00982B32" w:rsidP="0010688A">
            <w:r w:rsidRPr="00F66595">
              <w:rPr>
                <w:rFonts w:eastAsia="Symbol"/>
              </w:rPr>
              <w:t xml:space="preserve">HUSÁK, M. </w:t>
            </w:r>
            <w:r w:rsidRPr="00F66595">
              <w:rPr>
                <w:rFonts w:eastAsia="Symbol"/>
                <w:i/>
              </w:rPr>
              <w:t>Mikrosenzory a mikroaktuátory</w:t>
            </w:r>
            <w:r w:rsidRPr="00F66595">
              <w:rPr>
                <w:rFonts w:eastAsia="Symbol"/>
              </w:rPr>
              <w:t>. Vyd. 1. Praha: Academia, 2008, 540 s. Gerstner. ISBN 978-80-200-1478-8.</w:t>
            </w:r>
          </w:p>
          <w:p w:rsidR="00982B32" w:rsidRPr="00F66595" w:rsidRDefault="00982B32" w:rsidP="0010688A">
            <w:pPr>
              <w:rPr>
                <w:rFonts w:eastAsia="Symbol"/>
              </w:rPr>
            </w:pPr>
            <w:r w:rsidRPr="00F66595">
              <w:rPr>
                <w:rFonts w:eastAsia="Symbol"/>
              </w:rPr>
              <w:t xml:space="preserve">ĎAĎO, S. a M. KREIDL. </w:t>
            </w:r>
            <w:r w:rsidRPr="00F66595">
              <w:rPr>
                <w:rFonts w:eastAsia="Symbol"/>
                <w:i/>
              </w:rPr>
              <w:t>Senzory a měřicí obvody</w:t>
            </w:r>
            <w:r w:rsidRPr="00F66595">
              <w:rPr>
                <w:rFonts w:eastAsia="Symbol"/>
              </w:rPr>
              <w:t>. Vyd. 2. Praha: Vydavatelství ČVUT, 1999, 315 s. ISBN 80-010-2057-6.</w:t>
            </w:r>
          </w:p>
          <w:p w:rsidR="00982B32" w:rsidRPr="00F66595" w:rsidRDefault="00982B32" w:rsidP="0010688A">
            <w:pPr>
              <w:rPr>
                <w:b/>
              </w:rPr>
            </w:pPr>
            <w:r w:rsidRPr="00F66595">
              <w:rPr>
                <w:rFonts w:eastAsia="Symbol"/>
                <w:b/>
              </w:rPr>
              <w:t>Doporučená literatura:</w:t>
            </w:r>
          </w:p>
          <w:p w:rsidR="00982B32" w:rsidRPr="00F66595" w:rsidRDefault="00982B32" w:rsidP="0010688A">
            <w:r w:rsidRPr="00F66595">
              <w:rPr>
                <w:rFonts w:eastAsia="Symbol"/>
              </w:rPr>
              <w:lastRenderedPageBreak/>
              <w:t xml:space="preserve">FRADEN, J. </w:t>
            </w:r>
            <w:r w:rsidRPr="00F66595">
              <w:rPr>
                <w:rFonts w:eastAsia="Symbol"/>
                <w:i/>
              </w:rPr>
              <w:t>AIP handbook of modern sensors: physics, designs and applications</w:t>
            </w:r>
            <w:r w:rsidRPr="00F66595">
              <w:rPr>
                <w:rFonts w:eastAsia="Symbol"/>
              </w:rPr>
              <w:t>. 3rd print. New York: American Institute of Physics, 1995, 13, 552 s. AIP series in modern instrumentation and measurements in physics. ISBN 15-639-6108-3.</w:t>
            </w:r>
          </w:p>
          <w:p w:rsidR="00982B32" w:rsidRPr="00F66595" w:rsidRDefault="00982B32" w:rsidP="0010688A">
            <w:pPr>
              <w:rPr>
                <w:rFonts w:eastAsia="Symbol"/>
              </w:rPr>
            </w:pPr>
            <w:r w:rsidRPr="00F66595">
              <w:rPr>
                <w:rFonts w:eastAsia="Symbol"/>
              </w:rPr>
              <w:t xml:space="preserve">FILKA, M. </w:t>
            </w:r>
            <w:r w:rsidRPr="00F66595">
              <w:rPr>
                <w:rFonts w:eastAsia="Symbol"/>
                <w:i/>
              </w:rPr>
              <w:t>Optoelektronika pro telekomunikace a informatiku</w:t>
            </w:r>
            <w:r w:rsidRPr="00F66595">
              <w:rPr>
                <w:rFonts w:eastAsia="Symbol"/>
              </w:rPr>
              <w:t>. Vyd. 1. Brno: M. Filka, 2009, 369 s. ISBN 978-80-86785-14-1.</w:t>
            </w:r>
          </w:p>
          <w:p w:rsidR="00982B32" w:rsidRPr="00F66595" w:rsidRDefault="00982B32" w:rsidP="0010688A">
            <w:r w:rsidRPr="00F66595">
              <w:rPr>
                <w:rFonts w:eastAsia="Symbol"/>
              </w:rPr>
              <w:t>DUNN, W.C.:</w:t>
            </w:r>
            <w:r w:rsidRPr="00F66595">
              <w:t xml:space="preserve"> </w:t>
            </w:r>
            <w:r w:rsidRPr="00F66595">
              <w:rPr>
                <w:rFonts w:eastAsia="Symbol"/>
                <w:i/>
              </w:rPr>
              <w:t>Introduction to Instrumentation</w:t>
            </w:r>
            <w:r w:rsidRPr="00F66595">
              <w:rPr>
                <w:rFonts w:eastAsia="Symbol"/>
              </w:rPr>
              <w:t xml:space="preserve">, </w:t>
            </w:r>
            <w:r w:rsidRPr="00F66595">
              <w:rPr>
                <w:rFonts w:eastAsia="Symbol"/>
                <w:i/>
              </w:rPr>
              <w:t>Sensors, and Process Control</w:t>
            </w:r>
            <w:r w:rsidRPr="00F66595">
              <w:rPr>
                <w:rFonts w:eastAsia="Symbol"/>
              </w:rPr>
              <w:t>.</w:t>
            </w:r>
            <w:r w:rsidRPr="00F66595">
              <w:t xml:space="preserve"> </w:t>
            </w:r>
            <w:r w:rsidRPr="00F66595">
              <w:rPr>
                <w:rFonts w:eastAsia="Symbol"/>
              </w:rPr>
              <w:t>ARTECH HOUSE 2006</w:t>
            </w:r>
          </w:p>
          <w:p w:rsidR="00982B32" w:rsidRPr="00F66595" w:rsidRDefault="00982B32" w:rsidP="0010688A">
            <w:pPr>
              <w:jc w:val="both"/>
            </w:pPr>
          </w:p>
        </w:tc>
      </w:tr>
      <w:tr w:rsidR="00982B32" w:rsidRPr="00F66595"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Pr="00F66595" w:rsidRDefault="00982B32" w:rsidP="0010688A">
            <w:pPr>
              <w:jc w:val="center"/>
              <w:rPr>
                <w:b/>
              </w:rPr>
            </w:pPr>
            <w:r w:rsidRPr="00F66595">
              <w:rPr>
                <w:b/>
              </w:rPr>
              <w:lastRenderedPageBreak/>
              <w:t>Informace ke kombinované nebo distanční formě</w:t>
            </w:r>
          </w:p>
        </w:tc>
      </w:tr>
      <w:tr w:rsidR="00982B32" w:rsidRPr="00F66595" w:rsidTr="0010688A">
        <w:tc>
          <w:tcPr>
            <w:tcW w:w="4787" w:type="dxa"/>
            <w:gridSpan w:val="3"/>
            <w:tcBorders>
              <w:top w:val="single" w:sz="2" w:space="0" w:color="auto"/>
            </w:tcBorders>
            <w:shd w:val="clear" w:color="auto" w:fill="F7CAAC"/>
          </w:tcPr>
          <w:p w:rsidR="00982B32" w:rsidRPr="00F66595" w:rsidRDefault="00982B32" w:rsidP="0010688A">
            <w:pPr>
              <w:jc w:val="both"/>
            </w:pPr>
            <w:r w:rsidRPr="00F66595">
              <w:rPr>
                <w:b/>
              </w:rPr>
              <w:t>Rozsah konzultací (soustředění)</w:t>
            </w:r>
          </w:p>
        </w:tc>
        <w:tc>
          <w:tcPr>
            <w:tcW w:w="889" w:type="dxa"/>
            <w:tcBorders>
              <w:top w:val="single" w:sz="2" w:space="0" w:color="auto"/>
            </w:tcBorders>
          </w:tcPr>
          <w:p w:rsidR="00982B32" w:rsidRPr="00F66595" w:rsidRDefault="00982B32" w:rsidP="0010688A">
            <w:pPr>
              <w:jc w:val="center"/>
            </w:pPr>
            <w:r w:rsidRPr="00F66595">
              <w:t>15</w:t>
            </w:r>
          </w:p>
        </w:tc>
        <w:tc>
          <w:tcPr>
            <w:tcW w:w="4179" w:type="dxa"/>
            <w:gridSpan w:val="4"/>
            <w:tcBorders>
              <w:top w:val="single" w:sz="2" w:space="0" w:color="auto"/>
            </w:tcBorders>
            <w:shd w:val="clear" w:color="auto" w:fill="F7CAAC"/>
          </w:tcPr>
          <w:p w:rsidR="00982B32" w:rsidRPr="00F66595" w:rsidRDefault="00982B32" w:rsidP="0010688A">
            <w:pPr>
              <w:jc w:val="both"/>
              <w:rPr>
                <w:b/>
              </w:rPr>
            </w:pPr>
            <w:r w:rsidRPr="00F66595">
              <w:rPr>
                <w:b/>
              </w:rPr>
              <w:t xml:space="preserve">hodin </w:t>
            </w:r>
          </w:p>
        </w:tc>
      </w:tr>
      <w:tr w:rsidR="00982B32" w:rsidRPr="00F66595" w:rsidTr="0010688A">
        <w:tc>
          <w:tcPr>
            <w:tcW w:w="9855" w:type="dxa"/>
            <w:gridSpan w:val="8"/>
            <w:shd w:val="clear" w:color="auto" w:fill="F7CAAC"/>
          </w:tcPr>
          <w:p w:rsidR="00982B32" w:rsidRPr="00F66595" w:rsidRDefault="00982B32" w:rsidP="0010688A">
            <w:pPr>
              <w:jc w:val="both"/>
              <w:rPr>
                <w:b/>
              </w:rPr>
            </w:pPr>
            <w:r w:rsidRPr="00F66595">
              <w:rPr>
                <w:b/>
              </w:rPr>
              <w:t>Informace o způsobu kontaktu s vyučujícím</w:t>
            </w:r>
          </w:p>
        </w:tc>
      </w:tr>
      <w:tr w:rsidR="00982B32" w:rsidTr="0010688A">
        <w:trPr>
          <w:trHeight w:val="1373"/>
        </w:trPr>
        <w:tc>
          <w:tcPr>
            <w:tcW w:w="9855" w:type="dxa"/>
            <w:gridSpan w:val="8"/>
          </w:tcPr>
          <w:p w:rsidR="00982B32" w:rsidRPr="00F66595" w:rsidRDefault="00982B32" w:rsidP="0010688A">
            <w:pPr>
              <w:jc w:val="both"/>
            </w:pPr>
            <w:r w:rsidRPr="00F66595">
              <w:rPr>
                <w:szCs w:val="22"/>
              </w:rPr>
              <w:t>Vyučující na FAI mají trvale vypsány a zveřejněny konzultace minimálně 2h/týden v rámci kterých mají možnosti konzultovat podrobněji probíranou látku. Dále mohou studenti komunikovat s vyučujícím pomocí</w:t>
            </w:r>
            <w:r w:rsidRPr="00F66595">
              <w:rPr>
                <w:szCs w:val="22"/>
              </w:rPr>
              <w:br/>
              <w:t>e-mailu a LMS Moodle.</w:t>
            </w:r>
            <w:r w:rsidRPr="00F66595">
              <w:rPr>
                <w:sz w:val="18"/>
              </w:rP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4979">
          <w:tblGrid>
            <w:gridCol w:w="115"/>
            <w:gridCol w:w="2971"/>
            <w:gridCol w:w="115"/>
            <w:gridCol w:w="452"/>
            <w:gridCol w:w="1134"/>
            <w:gridCol w:w="889"/>
            <w:gridCol w:w="816"/>
            <w:gridCol w:w="2156"/>
            <w:gridCol w:w="539"/>
            <w:gridCol w:w="668"/>
            <w:gridCol w:w="115"/>
          </w:tblGrid>
        </w:tblGridChange>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5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4980" w:name="softskills"/>
            <w:r>
              <w:t>Softskills</w:t>
            </w:r>
            <w:bookmarkEnd w:id="4980"/>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w:t>
            </w:r>
            <w:r w:rsidR="00E757B4">
              <w:t xml:space="preserve"> pro specializace </w:t>
            </w:r>
          </w:p>
          <w:p w:rsidR="00E757B4" w:rsidRDefault="00E757B4" w:rsidP="0010688A">
            <w:pPr>
              <w:jc w:val="both"/>
            </w:pPr>
            <w:r>
              <w:t>Inteligentní systémy s roboty</w:t>
            </w:r>
          </w:p>
          <w:p w:rsidR="00E757B4" w:rsidRDefault="00E757B4" w:rsidP="0010688A">
            <w:pPr>
              <w:jc w:val="both"/>
            </w:pPr>
            <w:r>
              <w:t>a 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24s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rsidRPr="00482220">
              <w:t>2</w:t>
            </w:r>
          </w:p>
        </w:tc>
      </w:tr>
      <w:tr w:rsidR="00982B32" w:rsidTr="0010688A">
        <w:tc>
          <w:tcPr>
            <w:tcW w:w="3086" w:type="dxa"/>
            <w:shd w:val="clear" w:color="auto" w:fill="F7CAAC"/>
          </w:tcPr>
          <w:p w:rsidR="00982B32" w:rsidRDefault="00982B32" w:rsidP="0010688A">
            <w:pPr>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rPr>
                <w:b/>
              </w:rPr>
            </w:pPr>
            <w:r>
              <w:rPr>
                <w:b/>
              </w:rPr>
              <w:t>Způsob ověření studijních výsledků</w:t>
            </w:r>
          </w:p>
        </w:tc>
        <w:tc>
          <w:tcPr>
            <w:tcW w:w="3406" w:type="dxa"/>
            <w:gridSpan w:val="4"/>
          </w:tcPr>
          <w:p w:rsidR="00982B32" w:rsidRDefault="00982B32" w:rsidP="0010688A">
            <w:pPr>
              <w:jc w:val="both"/>
            </w:pPr>
            <w:r>
              <w:t>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2. Prokázání úspěšného zvládnutí probírané tématiky při pohovoru s vyučujícím.</w:t>
            </w:r>
          </w:p>
          <w:p w:rsidR="00982B32" w:rsidRDefault="00982B32" w:rsidP="0010688A">
            <w:pPr>
              <w:jc w:val="both"/>
            </w:pPr>
          </w:p>
        </w:tc>
      </w:tr>
      <w:tr w:rsidR="00982B32" w:rsidTr="00755B2E">
        <w:trPr>
          <w:trHeight w:val="49"/>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Pr="00AF5BBC" w:rsidRDefault="00982B32" w:rsidP="0010688A">
            <w:pPr>
              <w:jc w:val="both"/>
              <w:rPr>
                <w:highlight w:val="yellow"/>
              </w:rPr>
            </w:pPr>
            <w:r w:rsidRPr="00B97032">
              <w:t>Ing. Jarmila Minaříková</w:t>
            </w:r>
            <w:r w:rsidR="00032065">
              <w:t xml:space="preserve"> (externí pracovnice)</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Pr="00AF5BBC" w:rsidRDefault="00982B32" w:rsidP="0010688A">
            <w:pPr>
              <w:jc w:val="both"/>
              <w:rPr>
                <w:highlight w:val="yellow"/>
              </w:rPr>
            </w:pPr>
            <w:r>
              <w:t xml:space="preserve">Metodicky, vedoucí seminářů </w:t>
            </w:r>
          </w:p>
        </w:tc>
      </w:tr>
      <w:tr w:rsidR="00982B32" w:rsidTr="00E735C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81" w:author="vopatrilova" w:date="2018-11-18T16:4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
          <w:trPrChange w:id="4982" w:author="vopatrilova" w:date="2018-11-18T16:43:00Z">
            <w:trPr>
              <w:gridBefore w:val="1"/>
            </w:trPr>
          </w:trPrChange>
        </w:trPr>
        <w:tc>
          <w:tcPr>
            <w:tcW w:w="3086" w:type="dxa"/>
            <w:shd w:val="clear" w:color="auto" w:fill="F7CAAC"/>
            <w:tcPrChange w:id="4983" w:author="vopatrilova" w:date="2018-11-18T16:43:00Z">
              <w:tcPr>
                <w:tcW w:w="3086" w:type="dxa"/>
                <w:gridSpan w:val="2"/>
                <w:shd w:val="clear" w:color="auto" w:fill="F7CAAC"/>
              </w:tcPr>
            </w:tcPrChange>
          </w:tcPr>
          <w:p w:rsidR="00982B32" w:rsidRDefault="00982B32" w:rsidP="0010688A">
            <w:pPr>
              <w:jc w:val="both"/>
              <w:rPr>
                <w:b/>
              </w:rPr>
            </w:pPr>
            <w:r>
              <w:rPr>
                <w:b/>
              </w:rPr>
              <w:t>Vyučující</w:t>
            </w:r>
          </w:p>
        </w:tc>
        <w:tc>
          <w:tcPr>
            <w:tcW w:w="6769" w:type="dxa"/>
            <w:gridSpan w:val="7"/>
            <w:tcBorders>
              <w:bottom w:val="nil"/>
            </w:tcBorders>
            <w:tcPrChange w:id="4984" w:author="vopatrilova" w:date="2018-11-18T16:43:00Z">
              <w:tcPr>
                <w:tcW w:w="6769" w:type="dxa"/>
                <w:gridSpan w:val="8"/>
                <w:tcBorders>
                  <w:bottom w:val="nil"/>
                </w:tcBorders>
              </w:tcPr>
            </w:tcPrChange>
          </w:tcPr>
          <w:p w:rsidR="00982B32" w:rsidRPr="00B97032" w:rsidRDefault="00982B32" w:rsidP="0010688A">
            <w:pPr>
              <w:jc w:val="both"/>
            </w:pPr>
            <w:r w:rsidRPr="00B97032">
              <w:t>Ing. Jarmila Minaříková</w:t>
            </w:r>
            <w:r>
              <w:t xml:space="preserve"> (semináře 100%)</w:t>
            </w:r>
          </w:p>
        </w:tc>
      </w:tr>
      <w:tr w:rsidR="00982B32" w:rsidTr="00E735C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85" w:author="vopatrilova" w:date="2018-11-18T16:4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
          <w:trPrChange w:id="4986" w:author="vopatrilova" w:date="2018-11-18T16:43:00Z">
            <w:trPr>
              <w:gridBefore w:val="1"/>
              <w:trHeight w:val="240"/>
            </w:trPr>
          </w:trPrChange>
        </w:trPr>
        <w:tc>
          <w:tcPr>
            <w:tcW w:w="9855" w:type="dxa"/>
            <w:gridSpan w:val="8"/>
            <w:tcBorders>
              <w:top w:val="nil"/>
            </w:tcBorders>
            <w:tcPrChange w:id="4987" w:author="vopatrilova" w:date="2018-11-18T16:43:00Z">
              <w:tcPr>
                <w:tcW w:w="9855" w:type="dxa"/>
                <w:gridSpan w:val="10"/>
                <w:tcBorders>
                  <w:top w:val="nil"/>
                </w:tcBorders>
              </w:tcPr>
            </w:tcPrChange>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FB12CD" w:rsidRDefault="00982B32" w:rsidP="0010688A">
            <w:pPr>
              <w:jc w:val="both"/>
            </w:pPr>
            <w:r>
              <w:t>Cílem předmětu je seznámení studentů technických studijních programů s principy psychologicko-společenských disciplín, vyskytujících se v běžném životě každé organizace a každého pracovníka. Jedná se o soubor „měkkých dovedností“, dovedností spojených se zapojením se do společnosti lidského kolektivu.</w:t>
            </w:r>
          </w:p>
          <w:p w:rsidR="00982B32" w:rsidRPr="00FB12CD" w:rsidRDefault="00982B32" w:rsidP="0010688A">
            <w:pPr>
              <w:jc w:val="both"/>
            </w:pPr>
            <w:r w:rsidRPr="00FB12CD">
              <w:t>Témata:</w:t>
            </w:r>
          </w:p>
          <w:p w:rsidR="00982B32" w:rsidRPr="00FB12CD" w:rsidRDefault="00982B32" w:rsidP="0010688A">
            <w:pPr>
              <w:numPr>
                <w:ilvl w:val="0"/>
                <w:numId w:val="43"/>
              </w:numPr>
              <w:suppressAutoHyphens/>
              <w:jc w:val="both"/>
            </w:pPr>
            <w:r w:rsidRPr="00FB12CD">
              <w:t>Základní pojmy</w:t>
            </w:r>
            <w:r>
              <w:t xml:space="preserve"> a vysvětlení jejich podstaty.</w:t>
            </w:r>
            <w:r w:rsidRPr="00FB12CD">
              <w:t xml:space="preserve"> </w:t>
            </w:r>
          </w:p>
          <w:p w:rsidR="00982B32" w:rsidRDefault="00982B32" w:rsidP="00217839">
            <w:pPr>
              <w:numPr>
                <w:ilvl w:val="0"/>
                <w:numId w:val="43"/>
              </w:numPr>
              <w:suppressAutoHyphens/>
              <w:jc w:val="both"/>
            </w:pPr>
            <w:r>
              <w:t>Emoční inteligence, její charakteristika,</w:t>
            </w:r>
            <w:r w:rsidR="0019146D">
              <w:t xml:space="preserve"> emoční inteligence kognitivní, interpersonální, emocionální a občanské ctnosti, etika a umění demokracie,</w:t>
            </w:r>
            <w:r>
              <w:t xml:space="preserve"> emoční inteligence v praxi, emoce a její místo v životě člověka, příklady diskuse</w:t>
            </w:r>
            <w:r w:rsidR="0019146D">
              <w:t>.</w:t>
            </w:r>
          </w:p>
          <w:p w:rsidR="00982B32" w:rsidRDefault="00982B32" w:rsidP="0010688A">
            <w:pPr>
              <w:numPr>
                <w:ilvl w:val="0"/>
                <w:numId w:val="43"/>
              </w:numPr>
              <w:suppressAutoHyphens/>
              <w:jc w:val="both"/>
            </w:pPr>
            <w:r>
              <w:t>Komunikace v organizaci, základní prvky komunikace, verbální a neverbální komunikace, komunikační dovednosti, případové situace, diskuse.</w:t>
            </w:r>
          </w:p>
          <w:p w:rsidR="00982B32" w:rsidRDefault="00982B32" w:rsidP="0010688A">
            <w:pPr>
              <w:numPr>
                <w:ilvl w:val="0"/>
                <w:numId w:val="43"/>
              </w:numPr>
              <w:suppressAutoHyphens/>
              <w:jc w:val="both"/>
            </w:pPr>
            <w:r>
              <w:t>Moc, vliv, autorita a jejich místo v životě člověka a společnosti, mocenské stránky managementu, příklady diskuse.</w:t>
            </w:r>
          </w:p>
          <w:p w:rsidR="00982B32" w:rsidRDefault="00982B32" w:rsidP="0010688A">
            <w:pPr>
              <w:numPr>
                <w:ilvl w:val="0"/>
                <w:numId w:val="43"/>
              </w:numPr>
              <w:suppressAutoHyphens/>
              <w:jc w:val="both"/>
            </w:pPr>
            <w:r>
              <w:t>Management organizace, ovlivňování, pravomoc, moc, typy moci, autorita, typy autorit, moc versus síla, příklady diskuse, případové situace.</w:t>
            </w:r>
          </w:p>
          <w:p w:rsidR="00982B32" w:rsidRDefault="00982B32" w:rsidP="0010688A">
            <w:pPr>
              <w:numPr>
                <w:ilvl w:val="0"/>
                <w:numId w:val="43"/>
              </w:numPr>
              <w:suppressAutoHyphens/>
              <w:jc w:val="both"/>
            </w:pPr>
            <w:r>
              <w:t>Systém kmenového vůdcovství, etapy lídrovství, pět stupňů kmenového vývoje, podnikové kmeny, kmenový vůdce a kmenová strategie, diskuse, případové studie.</w:t>
            </w:r>
          </w:p>
          <w:p w:rsidR="00982B32" w:rsidRDefault="00982B32" w:rsidP="0010688A">
            <w:pPr>
              <w:numPr>
                <w:ilvl w:val="0"/>
                <w:numId w:val="43"/>
              </w:numPr>
              <w:suppressAutoHyphens/>
              <w:jc w:val="both"/>
            </w:pPr>
            <w:r>
              <w:t>Spolupráce, vztah ke spolupráci, téma komunikace, struktura vztahů, základní hodnoty, vznešený cíl, příklady, diskuse.</w:t>
            </w:r>
          </w:p>
          <w:p w:rsidR="00982B32" w:rsidRDefault="00982B32" w:rsidP="0010688A">
            <w:pPr>
              <w:numPr>
                <w:ilvl w:val="0"/>
                <w:numId w:val="43"/>
              </w:numPr>
              <w:suppressAutoHyphens/>
              <w:jc w:val="both"/>
            </w:pPr>
            <w:r>
              <w:t>Vznik podnikových společenství, jejich význam, vývoj, fáze tvorby, dynamika a udržování společenství, příklady, diskuse.</w:t>
            </w:r>
          </w:p>
          <w:p w:rsidR="00982B32" w:rsidRDefault="00982B32" w:rsidP="0010688A">
            <w:pPr>
              <w:numPr>
                <w:ilvl w:val="0"/>
                <w:numId w:val="43"/>
              </w:numPr>
              <w:suppressAutoHyphens/>
              <w:jc w:val="both"/>
            </w:pPr>
            <w:r>
              <w:t>Společně sdílené hodnoty v podnikovém společenství, hodnocení, nástroje motivace, příklady, diskuse.</w:t>
            </w:r>
          </w:p>
          <w:p w:rsidR="00982B32" w:rsidRDefault="00982B32" w:rsidP="0010688A">
            <w:pPr>
              <w:numPr>
                <w:ilvl w:val="0"/>
                <w:numId w:val="43"/>
              </w:numPr>
              <w:suppressAutoHyphens/>
              <w:jc w:val="both"/>
            </w:pPr>
            <w:r>
              <w:t>Problematika změn, chyby v procesu realizace a řízení změn, kroky k jejich realizaci, příklady, diskuse.</w:t>
            </w:r>
          </w:p>
          <w:p w:rsidR="00982B32" w:rsidRDefault="00982B32" w:rsidP="0010688A">
            <w:pPr>
              <w:numPr>
                <w:ilvl w:val="0"/>
                <w:numId w:val="43"/>
              </w:numPr>
              <w:suppressAutoHyphens/>
              <w:jc w:val="both"/>
            </w:pPr>
            <w:r>
              <w:t>Příčiny k souhlasu a k odporu ke změnám, vize a jejich milníky, principy řízení změn, příklady, diskuse.</w:t>
            </w:r>
          </w:p>
          <w:p w:rsidR="00982B32" w:rsidRDefault="00982B32" w:rsidP="00217839">
            <w:pPr>
              <w:numPr>
                <w:ilvl w:val="0"/>
                <w:numId w:val="43"/>
              </w:numPr>
              <w:suppressAutoHyphens/>
              <w:jc w:val="both"/>
            </w:pPr>
            <w:r>
              <w:t>Charta výzkumné organizace a její aspekty, nástroje pro její nastavení v organizaci.</w:t>
            </w:r>
            <w:r w:rsidR="00217839">
              <w:t xml:space="preserve"> </w:t>
            </w:r>
            <w:r>
              <w:t xml:space="preserve">Kodex EU pro příjem výzkumných pracovníků, nástroje pro jeho uplatňování v organizaci. </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C661A8" w:rsidRDefault="008C3AC8" w:rsidP="0010688A">
            <w:pPr>
              <w:jc w:val="both"/>
              <w:rPr>
                <w:b/>
                <w:bCs/>
                <w:rPrChange w:id="4988" w:author="vopatrilova" w:date="2018-11-19T13:00:00Z">
                  <w:rPr>
                    <w:b/>
                    <w:bCs/>
                    <w:sz w:val="18"/>
                  </w:rPr>
                </w:rPrChange>
              </w:rPr>
            </w:pPr>
            <w:r w:rsidRPr="008C3AC8">
              <w:rPr>
                <w:b/>
                <w:bCs/>
                <w:rPrChange w:id="4989" w:author="vopatrilova" w:date="2018-11-19T13:00:00Z">
                  <w:rPr>
                    <w:b/>
                    <w:bCs/>
                    <w:color w:val="0000FF" w:themeColor="hyperlink"/>
                    <w:sz w:val="18"/>
                    <w:u w:val="single"/>
                  </w:rPr>
                </w:rPrChange>
              </w:rPr>
              <w:t>Povinná literatura:</w:t>
            </w:r>
          </w:p>
          <w:p w:rsidR="00982B32" w:rsidRPr="00C661A8" w:rsidRDefault="008C3AC8" w:rsidP="0010688A">
            <w:pPr>
              <w:jc w:val="both"/>
              <w:rPr>
                <w:ins w:id="4990" w:author="vopatrilova" w:date="2018-11-19T13:00:00Z"/>
                <w:rPrChange w:id="4991" w:author="vopatrilova" w:date="2018-11-19T13:00:00Z">
                  <w:rPr>
                    <w:ins w:id="4992" w:author="vopatrilova" w:date="2018-11-19T13:00:00Z"/>
                    <w:sz w:val="18"/>
                  </w:rPr>
                </w:rPrChange>
              </w:rPr>
            </w:pPr>
            <w:r w:rsidRPr="008C3AC8">
              <w:rPr>
                <w:rPrChange w:id="4993" w:author="vopatrilova" w:date="2018-11-19T13:00:00Z">
                  <w:rPr>
                    <w:color w:val="0000FF" w:themeColor="hyperlink"/>
                    <w:sz w:val="18"/>
                    <w:u w:val="single"/>
                  </w:rPr>
                </w:rPrChange>
              </w:rPr>
              <w:t xml:space="preserve">PETRÁŠOVÁ, M. A.,PRAUSOVÁ, I., ŠTĚPÁNEK, Z.: </w:t>
            </w:r>
            <w:r w:rsidRPr="008C3AC8">
              <w:rPr>
                <w:i/>
                <w:iCs/>
                <w:rPrChange w:id="4994" w:author="vopatrilova" w:date="2018-11-19T13:00:00Z">
                  <w:rPr>
                    <w:i/>
                    <w:iCs/>
                    <w:color w:val="0000FF" w:themeColor="hyperlink"/>
                    <w:sz w:val="18"/>
                    <w:u w:val="single"/>
                  </w:rPr>
                </w:rPrChange>
              </w:rPr>
              <w:t xml:space="preserve">Mentorink - forma podpory nové generace. Praha : </w:t>
            </w:r>
            <w:r w:rsidRPr="008C3AC8">
              <w:rPr>
                <w:rPrChange w:id="4995" w:author="vopatrilova" w:date="2018-11-19T13:00:00Z">
                  <w:rPr>
                    <w:color w:val="0000FF" w:themeColor="hyperlink"/>
                    <w:sz w:val="18"/>
                    <w:u w:val="single"/>
                  </w:rPr>
                </w:rPrChange>
              </w:rPr>
              <w:t>Portál, 2014. ISBN 978-80-262-0625-5.</w:t>
            </w:r>
          </w:p>
          <w:p w:rsidR="00C661A8" w:rsidRPr="00C661A8" w:rsidRDefault="008C3AC8" w:rsidP="00C661A8">
            <w:pPr>
              <w:rPr>
                <w:ins w:id="4996" w:author="vopatrilova" w:date="2018-11-19T13:00:00Z"/>
                <w:rPrChange w:id="4997" w:author="vopatrilova" w:date="2018-11-19T13:00:00Z">
                  <w:rPr>
                    <w:ins w:id="4998" w:author="vopatrilova" w:date="2018-11-19T13:00:00Z"/>
                    <w:sz w:val="24"/>
                    <w:szCs w:val="24"/>
                  </w:rPr>
                </w:rPrChange>
              </w:rPr>
            </w:pPr>
            <w:ins w:id="4999" w:author="vopatrilova" w:date="2018-11-19T13:00:00Z">
              <w:r w:rsidRPr="008C3AC8">
                <w:rPr>
                  <w:rPrChange w:id="5000" w:author="vopatrilova" w:date="2018-11-19T13:00:00Z">
                    <w:rPr>
                      <w:color w:val="0000FF" w:themeColor="hyperlink"/>
                      <w:sz w:val="24"/>
                      <w:szCs w:val="24"/>
                      <w:u w:val="single"/>
                    </w:rPr>
                  </w:rPrChange>
                </w:rPr>
                <w:t xml:space="preserve">PARSLOE,E.: </w:t>
              </w:r>
              <w:r w:rsidRPr="008C3AC8">
                <w:rPr>
                  <w:i/>
                  <w:iCs/>
                  <w:rPrChange w:id="5001" w:author="vopatrilova" w:date="2018-11-19T13:00:00Z">
                    <w:rPr>
                      <w:i/>
                      <w:iCs/>
                      <w:color w:val="0000FF" w:themeColor="hyperlink"/>
                      <w:sz w:val="24"/>
                      <w:szCs w:val="24"/>
                      <w:u w:val="single"/>
                    </w:rPr>
                  </w:rPrChange>
                </w:rPr>
                <w:t>Coaching, Mentoring and Assessing: A Practical Guide to Developing Competence. London: Kogan Page, 1992.</w:t>
              </w:r>
            </w:ins>
          </w:p>
          <w:p w:rsidR="00C661A8" w:rsidRPr="00C661A8" w:rsidDel="00C661A8" w:rsidRDefault="00C661A8" w:rsidP="0010688A">
            <w:pPr>
              <w:jc w:val="both"/>
              <w:rPr>
                <w:del w:id="5002" w:author="vopatrilova" w:date="2018-11-19T13:00:00Z"/>
                <w:rPrChange w:id="5003" w:author="vopatrilova" w:date="2018-11-19T13:00:00Z">
                  <w:rPr>
                    <w:del w:id="5004" w:author="vopatrilova" w:date="2018-11-19T13:00:00Z"/>
                    <w:sz w:val="18"/>
                  </w:rPr>
                </w:rPrChange>
              </w:rPr>
            </w:pPr>
          </w:p>
          <w:p w:rsidR="00982B32" w:rsidRPr="00C661A8" w:rsidRDefault="008C3AC8" w:rsidP="0010688A">
            <w:pPr>
              <w:jc w:val="both"/>
              <w:rPr>
                <w:rPrChange w:id="5005" w:author="vopatrilova" w:date="2018-11-19T13:00:00Z">
                  <w:rPr>
                    <w:sz w:val="18"/>
                  </w:rPr>
                </w:rPrChange>
              </w:rPr>
            </w:pPr>
            <w:r w:rsidRPr="008C3AC8">
              <w:rPr>
                <w:rPrChange w:id="5006" w:author="vopatrilova" w:date="2018-11-19T13:00:00Z">
                  <w:rPr>
                    <w:color w:val="0000FF" w:themeColor="hyperlink"/>
                    <w:sz w:val="18"/>
                    <w:u w:val="single"/>
                  </w:rPr>
                </w:rPrChange>
              </w:rPr>
              <w:t xml:space="preserve">Evropská charta pro výzkumné pracovníky  </w:t>
            </w:r>
          </w:p>
          <w:p w:rsidR="00982B32" w:rsidRPr="00C661A8" w:rsidRDefault="008C3AC8" w:rsidP="0010688A">
            <w:pPr>
              <w:jc w:val="both"/>
              <w:rPr>
                <w:rPrChange w:id="5007" w:author="vopatrilova" w:date="2018-11-19T13:00:00Z">
                  <w:rPr>
                    <w:sz w:val="18"/>
                  </w:rPr>
                </w:rPrChange>
              </w:rPr>
            </w:pPr>
            <w:r w:rsidRPr="008C3AC8">
              <w:rPr>
                <w:rPrChange w:id="5008" w:author="vopatrilova" w:date="2018-11-19T13:00:00Z">
                  <w:rPr>
                    <w:color w:val="0000FF" w:themeColor="hyperlink"/>
                    <w:sz w:val="18"/>
                    <w:u w:val="single"/>
                  </w:rPr>
                </w:rPrChange>
              </w:rPr>
              <w:t>Kodex chování pro přijímání výzkumných pracovníků.</w:t>
            </w:r>
          </w:p>
          <w:p w:rsidR="00982B32" w:rsidRPr="00C661A8" w:rsidRDefault="008C3AC8" w:rsidP="0010688A">
            <w:pPr>
              <w:jc w:val="both"/>
              <w:rPr>
                <w:b/>
                <w:rPrChange w:id="5009" w:author="vopatrilova" w:date="2018-11-19T13:00:00Z">
                  <w:rPr>
                    <w:b/>
                    <w:sz w:val="18"/>
                  </w:rPr>
                </w:rPrChange>
              </w:rPr>
            </w:pPr>
            <w:r w:rsidRPr="008C3AC8">
              <w:rPr>
                <w:b/>
                <w:rPrChange w:id="5010" w:author="vopatrilova" w:date="2018-11-19T13:00:00Z">
                  <w:rPr>
                    <w:b/>
                    <w:color w:val="0000FF" w:themeColor="hyperlink"/>
                    <w:sz w:val="18"/>
                    <w:u w:val="single"/>
                  </w:rPr>
                </w:rPrChange>
              </w:rPr>
              <w:t>Doporučená literatura:</w:t>
            </w:r>
          </w:p>
          <w:p w:rsidR="00982B32" w:rsidRPr="00C661A8" w:rsidRDefault="008C3AC8" w:rsidP="0010688A">
            <w:pPr>
              <w:rPr>
                <w:rPrChange w:id="5011" w:author="vopatrilova" w:date="2018-11-19T13:00:00Z">
                  <w:rPr>
                    <w:sz w:val="18"/>
                  </w:rPr>
                </w:rPrChange>
              </w:rPr>
            </w:pPr>
            <w:r w:rsidRPr="008C3AC8">
              <w:rPr>
                <w:rPrChange w:id="5012" w:author="vopatrilova" w:date="2018-11-19T13:00:00Z">
                  <w:rPr>
                    <w:color w:val="0000FF" w:themeColor="hyperlink"/>
                    <w:sz w:val="18"/>
                    <w:u w:val="single"/>
                  </w:rPr>
                </w:rPrChange>
              </w:rPr>
              <w:t xml:space="preserve">LOGAN, D., KING, J.,FISCHER-WRIGHT, H.: </w:t>
            </w:r>
            <w:r w:rsidRPr="008C3AC8">
              <w:rPr>
                <w:i/>
                <w:iCs/>
                <w:rPrChange w:id="5013" w:author="vopatrilova" w:date="2018-11-19T13:00:00Z">
                  <w:rPr>
                    <w:i/>
                    <w:iCs/>
                    <w:color w:val="0000FF" w:themeColor="hyperlink"/>
                    <w:sz w:val="18"/>
                    <w:u w:val="single"/>
                  </w:rPr>
                </w:rPrChange>
              </w:rPr>
              <w:t>Zrození kmenového vůdce</w:t>
            </w:r>
            <w:r w:rsidRPr="008C3AC8">
              <w:rPr>
                <w:rPrChange w:id="5014" w:author="vopatrilova" w:date="2018-11-19T13:00:00Z">
                  <w:rPr>
                    <w:color w:val="0000FF" w:themeColor="hyperlink"/>
                    <w:sz w:val="18"/>
                    <w:u w:val="single"/>
                  </w:rPr>
                </w:rPrChange>
              </w:rPr>
              <w:t>. Synergie Publishing SE, 2014. ISBN 978-80-7370-252-6</w:t>
            </w:r>
          </w:p>
          <w:p w:rsidR="00982B32" w:rsidRPr="00C661A8" w:rsidRDefault="008C3AC8" w:rsidP="0010688A">
            <w:pPr>
              <w:rPr>
                <w:rPrChange w:id="5015" w:author="vopatrilova" w:date="2018-11-19T13:00:00Z">
                  <w:rPr>
                    <w:sz w:val="18"/>
                  </w:rPr>
                </w:rPrChange>
              </w:rPr>
            </w:pPr>
            <w:r w:rsidRPr="008C3AC8">
              <w:rPr>
                <w:rPrChange w:id="5016" w:author="vopatrilova" w:date="2018-11-19T13:00:00Z">
                  <w:rPr>
                    <w:color w:val="0000FF" w:themeColor="hyperlink"/>
                    <w:sz w:val="18"/>
                    <w:u w:val="single"/>
                  </w:rPr>
                </w:rPrChange>
              </w:rPr>
              <w:t xml:space="preserve">GOLEMAN, D.: </w:t>
            </w:r>
            <w:r w:rsidRPr="008C3AC8">
              <w:rPr>
                <w:i/>
                <w:iCs/>
                <w:rPrChange w:id="5017" w:author="vopatrilova" w:date="2018-11-19T13:00:00Z">
                  <w:rPr>
                    <w:i/>
                    <w:iCs/>
                    <w:color w:val="0000FF" w:themeColor="hyperlink"/>
                    <w:sz w:val="18"/>
                    <w:u w:val="single"/>
                  </w:rPr>
                </w:rPrChange>
              </w:rPr>
              <w:t>Emoční inteligencí</w:t>
            </w:r>
            <w:r w:rsidRPr="008C3AC8">
              <w:rPr>
                <w:rPrChange w:id="5018" w:author="vopatrilova" w:date="2018-11-19T13:00:00Z">
                  <w:rPr>
                    <w:color w:val="0000FF" w:themeColor="hyperlink"/>
                    <w:sz w:val="18"/>
                    <w:u w:val="single"/>
                  </w:rPr>
                </w:rPrChange>
              </w:rPr>
              <w:t>. Praha: Metafora,2011. ISBN 978-80-7359-334-6</w:t>
            </w:r>
          </w:p>
          <w:p w:rsidR="00982B32" w:rsidRPr="00C661A8" w:rsidRDefault="008C3AC8" w:rsidP="0010688A">
            <w:pPr>
              <w:rPr>
                <w:rPrChange w:id="5019" w:author="vopatrilova" w:date="2018-11-19T13:00:00Z">
                  <w:rPr>
                    <w:sz w:val="18"/>
                  </w:rPr>
                </w:rPrChange>
              </w:rPr>
            </w:pPr>
            <w:r w:rsidRPr="008C3AC8">
              <w:rPr>
                <w:rPrChange w:id="5020" w:author="vopatrilova" w:date="2018-11-19T13:00:00Z">
                  <w:rPr>
                    <w:color w:val="0000FF" w:themeColor="hyperlink"/>
                    <w:sz w:val="18"/>
                    <w:u w:val="single"/>
                  </w:rPr>
                </w:rPrChange>
              </w:rPr>
              <w:t>COLLINS,</w:t>
            </w:r>
            <w:ins w:id="5021" w:author="Jiří Vojtěšek" w:date="2018-11-22T22:58:00Z">
              <w:r w:rsidR="00A44A84">
                <w:t xml:space="preserve"> </w:t>
              </w:r>
            </w:ins>
            <w:r w:rsidRPr="008C3AC8">
              <w:rPr>
                <w:rPrChange w:id="5022" w:author="vopatrilova" w:date="2018-11-19T13:00:00Z">
                  <w:rPr>
                    <w:color w:val="0000FF" w:themeColor="hyperlink"/>
                    <w:sz w:val="18"/>
                    <w:u w:val="single"/>
                  </w:rPr>
                </w:rPrChange>
              </w:rPr>
              <w:t xml:space="preserve">J. : </w:t>
            </w:r>
            <w:r w:rsidRPr="008C3AC8">
              <w:rPr>
                <w:i/>
                <w:iCs/>
                <w:rPrChange w:id="5023" w:author="vopatrilova" w:date="2018-11-19T13:00:00Z">
                  <w:rPr>
                    <w:i/>
                    <w:iCs/>
                    <w:color w:val="0000FF" w:themeColor="hyperlink"/>
                    <w:sz w:val="18"/>
                    <w:u w:val="single"/>
                  </w:rPr>
                </w:rPrChange>
              </w:rPr>
              <w:t>Jak udělat z dobré firmy skvělou</w:t>
            </w:r>
            <w:r w:rsidRPr="008C3AC8">
              <w:rPr>
                <w:rPrChange w:id="5024" w:author="vopatrilova" w:date="2018-11-19T13:00:00Z">
                  <w:rPr>
                    <w:color w:val="0000FF" w:themeColor="hyperlink"/>
                    <w:sz w:val="18"/>
                    <w:u w:val="single"/>
                  </w:rPr>
                </w:rPrChange>
              </w:rPr>
              <w:t>. Praha: Grada, 2008. ISBN 978-80-247-2545-1</w:t>
            </w:r>
          </w:p>
          <w:p w:rsidR="00982B32" w:rsidRPr="00C661A8" w:rsidRDefault="008C3AC8" w:rsidP="0010688A">
            <w:pPr>
              <w:rPr>
                <w:rPrChange w:id="5025" w:author="vopatrilova" w:date="2018-11-19T13:00:00Z">
                  <w:rPr>
                    <w:sz w:val="18"/>
                  </w:rPr>
                </w:rPrChange>
              </w:rPr>
            </w:pPr>
            <w:r w:rsidRPr="008C3AC8">
              <w:rPr>
                <w:rPrChange w:id="5026" w:author="vopatrilova" w:date="2018-11-19T13:00:00Z">
                  <w:rPr>
                    <w:color w:val="0000FF" w:themeColor="hyperlink"/>
                    <w:sz w:val="18"/>
                    <w:u w:val="single"/>
                  </w:rPr>
                </w:rPrChange>
              </w:rPr>
              <w:t xml:space="preserve">HEATH, CH.,HEATH,D.: </w:t>
            </w:r>
            <w:r w:rsidRPr="008C3AC8">
              <w:rPr>
                <w:i/>
                <w:iCs/>
                <w:rPrChange w:id="5027" w:author="vopatrilova" w:date="2018-11-19T13:00:00Z">
                  <w:rPr>
                    <w:i/>
                    <w:iCs/>
                    <w:color w:val="0000FF" w:themeColor="hyperlink"/>
                    <w:sz w:val="18"/>
                    <w:u w:val="single"/>
                  </w:rPr>
                </w:rPrChange>
              </w:rPr>
              <w:t>Proměna</w:t>
            </w:r>
            <w:r w:rsidRPr="008C3AC8">
              <w:rPr>
                <w:rPrChange w:id="5028" w:author="vopatrilova" w:date="2018-11-19T13:00:00Z">
                  <w:rPr>
                    <w:color w:val="0000FF" w:themeColor="hyperlink"/>
                    <w:sz w:val="18"/>
                    <w:u w:val="single"/>
                  </w:rPr>
                </w:rPrChange>
              </w:rPr>
              <w:t>. Brno: Jan Melvil Publisching, 2011. ISBN 978-80-87270-09-7</w:t>
            </w:r>
          </w:p>
          <w:p w:rsidR="00982B32" w:rsidRPr="00C661A8" w:rsidRDefault="008C3AC8" w:rsidP="00076AC4">
            <w:pPr>
              <w:rPr>
                <w:ins w:id="5029" w:author="vopatrilova" w:date="2018-11-19T13:00:00Z"/>
                <w:rPrChange w:id="5030" w:author="vopatrilova" w:date="2018-11-19T13:00:00Z">
                  <w:rPr>
                    <w:ins w:id="5031" w:author="vopatrilova" w:date="2018-11-19T13:00:00Z"/>
                    <w:sz w:val="18"/>
                  </w:rPr>
                </w:rPrChange>
              </w:rPr>
            </w:pPr>
            <w:r w:rsidRPr="008C3AC8">
              <w:rPr>
                <w:rPrChange w:id="5032" w:author="vopatrilova" w:date="2018-11-19T13:00:00Z">
                  <w:rPr>
                    <w:color w:val="0000FF" w:themeColor="hyperlink"/>
                    <w:sz w:val="18"/>
                    <w:u w:val="single"/>
                  </w:rPr>
                </w:rPrChange>
              </w:rPr>
              <w:t>WHITMORE,</w:t>
            </w:r>
            <w:ins w:id="5033" w:author="Jiří Vojtěšek" w:date="2018-11-22T22:58:00Z">
              <w:r w:rsidR="00A44A84">
                <w:t xml:space="preserve"> </w:t>
              </w:r>
            </w:ins>
            <w:r w:rsidRPr="008C3AC8">
              <w:rPr>
                <w:rPrChange w:id="5034" w:author="vopatrilova" w:date="2018-11-19T13:00:00Z">
                  <w:rPr>
                    <w:color w:val="0000FF" w:themeColor="hyperlink"/>
                    <w:sz w:val="18"/>
                    <w:u w:val="single"/>
                  </w:rPr>
                </w:rPrChange>
              </w:rPr>
              <w:t xml:space="preserve">J. : </w:t>
            </w:r>
            <w:r w:rsidRPr="008C3AC8">
              <w:rPr>
                <w:i/>
                <w:iCs/>
                <w:rPrChange w:id="5035" w:author="vopatrilova" w:date="2018-11-19T13:00:00Z">
                  <w:rPr>
                    <w:i/>
                    <w:iCs/>
                    <w:color w:val="0000FF" w:themeColor="hyperlink"/>
                    <w:sz w:val="18"/>
                    <w:u w:val="single"/>
                  </w:rPr>
                </w:rPrChange>
              </w:rPr>
              <w:t>Koučování.</w:t>
            </w:r>
            <w:r w:rsidRPr="008C3AC8">
              <w:rPr>
                <w:rPrChange w:id="5036" w:author="vopatrilova" w:date="2018-11-19T13:00:00Z">
                  <w:rPr>
                    <w:color w:val="0000FF" w:themeColor="hyperlink"/>
                    <w:sz w:val="18"/>
                    <w:u w:val="single"/>
                  </w:rPr>
                </w:rPrChange>
              </w:rPr>
              <w:t xml:space="preserve"> Praha: MANAGEMENT PRESS, 201. ISBN 978-80-7261-209-3</w:t>
            </w:r>
          </w:p>
          <w:p w:rsidR="00C661A8" w:rsidRPr="00C661A8" w:rsidRDefault="008C3AC8" w:rsidP="00C661A8">
            <w:pPr>
              <w:rPr>
                <w:ins w:id="5037" w:author="vopatrilova" w:date="2018-11-19T13:00:00Z"/>
                <w:rPrChange w:id="5038" w:author="vopatrilova" w:date="2018-11-19T13:00:00Z">
                  <w:rPr>
                    <w:ins w:id="5039" w:author="vopatrilova" w:date="2018-11-19T13:00:00Z"/>
                    <w:sz w:val="24"/>
                    <w:szCs w:val="24"/>
                  </w:rPr>
                </w:rPrChange>
              </w:rPr>
            </w:pPr>
            <w:ins w:id="5040" w:author="vopatrilova" w:date="2018-11-19T13:00:00Z">
              <w:r w:rsidRPr="008C3AC8">
                <w:rPr>
                  <w:rPrChange w:id="5041" w:author="vopatrilova" w:date="2018-11-19T13:00:00Z">
                    <w:rPr>
                      <w:color w:val="0000FF" w:themeColor="hyperlink"/>
                      <w:sz w:val="24"/>
                      <w:szCs w:val="24"/>
                      <w:u w:val="single"/>
                    </w:rPr>
                  </w:rPrChange>
                </w:rPr>
                <w:t>ZIMBARDO,</w:t>
              </w:r>
            </w:ins>
            <w:ins w:id="5042" w:author="Jiří Vojtěšek" w:date="2018-11-22T22:58:00Z">
              <w:r w:rsidR="00A44A84">
                <w:t xml:space="preserve"> </w:t>
              </w:r>
            </w:ins>
            <w:ins w:id="5043" w:author="vopatrilova" w:date="2018-11-19T13:00:00Z">
              <w:r w:rsidRPr="008C3AC8">
                <w:rPr>
                  <w:rPrChange w:id="5044" w:author="vopatrilova" w:date="2018-11-19T13:00:00Z">
                    <w:rPr>
                      <w:color w:val="0000FF" w:themeColor="hyperlink"/>
                      <w:sz w:val="24"/>
                      <w:szCs w:val="24"/>
                      <w:u w:val="single"/>
                    </w:rPr>
                  </w:rPrChange>
                </w:rPr>
                <w:t xml:space="preserve">P.: </w:t>
              </w:r>
              <w:r w:rsidRPr="008C3AC8">
                <w:rPr>
                  <w:i/>
                  <w:iCs/>
                  <w:rPrChange w:id="5045" w:author="vopatrilova" w:date="2018-11-19T13:00:00Z">
                    <w:rPr>
                      <w:i/>
                      <w:iCs/>
                      <w:color w:val="0000FF" w:themeColor="hyperlink"/>
                      <w:sz w:val="24"/>
                      <w:szCs w:val="24"/>
                      <w:u w:val="single"/>
                    </w:rPr>
                  </w:rPrChange>
                </w:rPr>
                <w:t>The Lucifer Effect: Understanding How Good People Turn Evil</w:t>
              </w:r>
              <w:r w:rsidRPr="008C3AC8">
                <w:rPr>
                  <w:rPrChange w:id="5046" w:author="vopatrilova" w:date="2018-11-19T13:00:00Z">
                    <w:rPr>
                      <w:color w:val="0000FF" w:themeColor="hyperlink"/>
                      <w:sz w:val="24"/>
                      <w:szCs w:val="24"/>
                      <w:u w:val="single"/>
                    </w:rPr>
                  </w:rPrChange>
                </w:rPr>
                <w:t>. New York: Random House, 2007.</w:t>
              </w:r>
            </w:ins>
          </w:p>
          <w:p w:rsidR="00C661A8" w:rsidRPr="00C661A8" w:rsidRDefault="008C3AC8" w:rsidP="00C661A8">
            <w:pPr>
              <w:rPr>
                <w:ins w:id="5047" w:author="vopatrilova" w:date="2018-11-19T13:00:00Z"/>
                <w:rPrChange w:id="5048" w:author="vopatrilova" w:date="2018-11-19T13:00:00Z">
                  <w:rPr>
                    <w:ins w:id="5049" w:author="vopatrilova" w:date="2018-11-19T13:00:00Z"/>
                    <w:sz w:val="24"/>
                    <w:szCs w:val="24"/>
                  </w:rPr>
                </w:rPrChange>
              </w:rPr>
            </w:pPr>
            <w:ins w:id="5050" w:author="vopatrilova" w:date="2018-11-19T13:00:00Z">
              <w:r w:rsidRPr="008C3AC8">
                <w:rPr>
                  <w:rPrChange w:id="5051" w:author="vopatrilova" w:date="2018-11-19T13:00:00Z">
                    <w:rPr>
                      <w:color w:val="0000FF" w:themeColor="hyperlink"/>
                      <w:sz w:val="24"/>
                      <w:szCs w:val="24"/>
                      <w:u w:val="single"/>
                    </w:rPr>
                  </w:rPrChange>
                </w:rPr>
                <w:t>ZELENÝ,</w:t>
              </w:r>
            </w:ins>
            <w:ins w:id="5052" w:author="Jiří Vojtěšek" w:date="2018-11-22T22:58:00Z">
              <w:r w:rsidR="00A44A84">
                <w:t xml:space="preserve"> </w:t>
              </w:r>
            </w:ins>
            <w:ins w:id="5053" w:author="vopatrilova" w:date="2018-11-19T13:00:00Z">
              <w:r w:rsidRPr="008C3AC8">
                <w:rPr>
                  <w:rPrChange w:id="5054" w:author="vopatrilova" w:date="2018-11-19T13:00:00Z">
                    <w:rPr>
                      <w:color w:val="0000FF" w:themeColor="hyperlink"/>
                      <w:sz w:val="24"/>
                      <w:szCs w:val="24"/>
                      <w:u w:val="single"/>
                    </w:rPr>
                  </w:rPrChange>
                </w:rPr>
                <w:t>M.:</w:t>
              </w:r>
              <w:r w:rsidRPr="008C3AC8">
                <w:rPr>
                  <w:i/>
                  <w:iCs/>
                  <w:rPrChange w:id="5055" w:author="vopatrilova" w:date="2018-11-19T13:00:00Z">
                    <w:rPr>
                      <w:i/>
                      <w:iCs/>
                      <w:color w:val="0000FF" w:themeColor="hyperlink"/>
                      <w:sz w:val="24"/>
                      <w:szCs w:val="24"/>
                      <w:u w:val="single"/>
                    </w:rPr>
                  </w:rPrChange>
                </w:rPr>
                <w:t xml:space="preserve"> Autopoiesis: A Theory of Living Organization.</w:t>
              </w:r>
              <w:r w:rsidRPr="008C3AC8">
                <w:rPr>
                  <w:rPrChange w:id="5056" w:author="vopatrilova" w:date="2018-11-19T13:00:00Z">
                    <w:rPr>
                      <w:color w:val="0000FF" w:themeColor="hyperlink"/>
                      <w:sz w:val="24"/>
                      <w:szCs w:val="24"/>
                      <w:u w:val="single"/>
                    </w:rPr>
                  </w:rPrChange>
                </w:rPr>
                <w:t>New York: North-Holland, 1981.</w:t>
              </w:r>
            </w:ins>
          </w:p>
          <w:p w:rsidR="00C661A8" w:rsidRPr="00C661A8" w:rsidRDefault="00C661A8" w:rsidP="00076AC4"/>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10</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9"/>
        </w:trPr>
        <w:tc>
          <w:tcPr>
            <w:tcW w:w="9855" w:type="dxa"/>
            <w:gridSpan w:val="8"/>
          </w:tcPr>
          <w:p w:rsidR="00982B32" w:rsidRDefault="00982B32" w:rsidP="0010688A">
            <w:pPr>
              <w:jc w:val="both"/>
              <w:rPr>
                <w:ins w:id="5057" w:author="vopatrilova" w:date="2018-11-18T16:44:00Z"/>
                <w:sz w:val="16"/>
              </w:rPr>
            </w:pPr>
            <w:r w:rsidRPr="00755B2E">
              <w:rPr>
                <w:sz w:val="18"/>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755B2E">
              <w:rPr>
                <w:sz w:val="16"/>
              </w:rPr>
              <w:t xml:space="preserve"> </w:t>
            </w:r>
          </w:p>
          <w:p w:rsidR="00E735CA" w:rsidRDefault="00E735CA" w:rsidP="0010688A">
            <w:pPr>
              <w:jc w:val="both"/>
              <w:rPr>
                <w:ins w:id="5058" w:author="vopatrilova" w:date="2018-11-19T12:56:00Z"/>
              </w:rPr>
            </w:pPr>
          </w:p>
          <w:p w:rsidR="00C661A8" w:rsidRDefault="00C661A8" w:rsidP="0010688A">
            <w:pPr>
              <w:jc w:val="both"/>
            </w:pPr>
          </w:p>
        </w:tc>
      </w:tr>
    </w:tbl>
    <w:p w:rsidR="00350441" w:rsidRDefault="00350441">
      <w:pPr>
        <w:rPr>
          <w:ins w:id="5059" w:author="vopatrilova" w:date="2018-11-22T11:05:00Z"/>
        </w:rPr>
      </w:pPr>
      <w:ins w:id="5060" w:author="vopatrilova" w:date="2018-11-22T11:0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5061" w:name="SWpodporaVypoctuISR"/>
            <w:r>
              <w:t>Softwarová podpora inženýrských výpočtů</w:t>
            </w:r>
            <w:bookmarkEnd w:id="5061"/>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1C00CC"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3</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závěrečné písemné práci.</w:t>
            </w:r>
          </w:p>
        </w:tc>
      </w:tr>
      <w:tr w:rsidR="00982B32" w:rsidTr="0010688A">
        <w:trPr>
          <w:trHeight w:val="50"/>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Ing. Karel Perůtka,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Ing. Karel Perůtka, Ph.D. (cvičení 100 %)</w:t>
            </w:r>
          </w:p>
        </w:tc>
      </w:tr>
      <w:tr w:rsidR="00982B32" w:rsidTr="0010688A">
        <w:trPr>
          <w:trHeight w:val="50"/>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3F1148" w:rsidRPr="00350441" w:rsidRDefault="003F1148" w:rsidP="003F1148">
            <w:pPr>
              <w:jc w:val="both"/>
            </w:pPr>
            <w:r w:rsidRPr="00350441">
              <w:t xml:space="preserve">Cílem předmětu je seznámit studenty/studentky se softwarových vybavením pro inženýrské výpočty. Absolventi/absolventky předmětu mají znalosti základů práce s programy Mathematica a MATLAB, porozumí vybraným nadstavbám těchto programů používaných v praxi s ohledem na charakteristiku studia. </w:t>
            </w:r>
          </w:p>
          <w:p w:rsidR="003F1148" w:rsidRPr="00350441" w:rsidRDefault="008C3AC8" w:rsidP="003F1148">
            <w:pPr>
              <w:jc w:val="both"/>
              <w:rPr>
                <w:rPrChange w:id="5062" w:author="vopatrilova" w:date="2018-11-22T11:05:00Z">
                  <w:rPr>
                    <w:sz w:val="18"/>
                  </w:rPr>
                </w:rPrChange>
              </w:rPr>
            </w:pPr>
            <w:r w:rsidRPr="008C3AC8">
              <w:rPr>
                <w:rPrChange w:id="5063" w:author="vopatrilova" w:date="2018-11-22T11:05:00Z">
                  <w:rPr>
                    <w:sz w:val="18"/>
                  </w:rPr>
                </w:rPrChange>
              </w:rPr>
              <w:t>Témata:</w:t>
            </w:r>
          </w:p>
          <w:p w:rsidR="003F1148" w:rsidRPr="00350441" w:rsidRDefault="008C3AC8" w:rsidP="003F1148">
            <w:pPr>
              <w:pStyle w:val="Odstavecseseznamem"/>
              <w:numPr>
                <w:ilvl w:val="0"/>
                <w:numId w:val="44"/>
              </w:numPr>
              <w:jc w:val="both"/>
              <w:rPr>
                <w:rPrChange w:id="5064" w:author="vopatrilova" w:date="2018-11-22T11:05:00Z">
                  <w:rPr>
                    <w:sz w:val="18"/>
                  </w:rPr>
                </w:rPrChange>
              </w:rPr>
            </w:pPr>
            <w:r w:rsidRPr="008C3AC8">
              <w:rPr>
                <w:rPrChange w:id="5065" w:author="vopatrilova" w:date="2018-11-22T11:05:00Z">
                  <w:rPr>
                    <w:sz w:val="18"/>
                  </w:rPr>
                </w:rPrChange>
              </w:rPr>
              <w:t>Seznámení se s požadavky na předmět, přehled existujícího softwarového vybavení používané pro inženýrské výpočty dostupného na pracovišti.</w:t>
            </w:r>
          </w:p>
          <w:p w:rsidR="003F1148" w:rsidRPr="00350441" w:rsidRDefault="008C3AC8" w:rsidP="003F1148">
            <w:pPr>
              <w:pStyle w:val="Odstavecseseznamem"/>
              <w:numPr>
                <w:ilvl w:val="0"/>
                <w:numId w:val="44"/>
              </w:numPr>
              <w:jc w:val="both"/>
              <w:rPr>
                <w:rPrChange w:id="5066" w:author="vopatrilova" w:date="2018-11-22T11:05:00Z">
                  <w:rPr>
                    <w:sz w:val="18"/>
                  </w:rPr>
                </w:rPrChange>
              </w:rPr>
            </w:pPr>
            <w:r w:rsidRPr="008C3AC8">
              <w:rPr>
                <w:rPrChange w:id="5067" w:author="vopatrilova" w:date="2018-11-22T11:05:00Z">
                  <w:rPr>
                    <w:sz w:val="18"/>
                  </w:rPr>
                </w:rPrChange>
              </w:rPr>
              <w:t>Mathematica - úvod, menu, aplikace, algebraické výrazy.</w:t>
            </w:r>
          </w:p>
          <w:p w:rsidR="003F1148" w:rsidRPr="00350441" w:rsidRDefault="008C3AC8" w:rsidP="003F1148">
            <w:pPr>
              <w:pStyle w:val="Odstavecseseznamem"/>
              <w:numPr>
                <w:ilvl w:val="0"/>
                <w:numId w:val="44"/>
              </w:numPr>
              <w:jc w:val="both"/>
              <w:rPr>
                <w:rPrChange w:id="5068" w:author="vopatrilova" w:date="2018-11-22T11:05:00Z">
                  <w:rPr>
                    <w:sz w:val="18"/>
                  </w:rPr>
                </w:rPrChange>
              </w:rPr>
            </w:pPr>
            <w:r w:rsidRPr="008C3AC8">
              <w:rPr>
                <w:rPrChange w:id="5069" w:author="vopatrilova" w:date="2018-11-22T11:05:00Z">
                  <w:rPr>
                    <w:sz w:val="18"/>
                  </w:rPr>
                </w:rPrChange>
              </w:rPr>
              <w:t>Mathematica - rovnice, práce s grafy, komplexní čísla.</w:t>
            </w:r>
          </w:p>
          <w:p w:rsidR="003F1148" w:rsidRPr="00350441" w:rsidRDefault="008C3AC8" w:rsidP="003F1148">
            <w:pPr>
              <w:pStyle w:val="Odstavecseseznamem"/>
              <w:numPr>
                <w:ilvl w:val="0"/>
                <w:numId w:val="44"/>
              </w:numPr>
              <w:jc w:val="both"/>
              <w:rPr>
                <w:rPrChange w:id="5070" w:author="vopatrilova" w:date="2018-11-22T11:05:00Z">
                  <w:rPr>
                    <w:sz w:val="18"/>
                  </w:rPr>
                </w:rPrChange>
              </w:rPr>
            </w:pPr>
            <w:r w:rsidRPr="008C3AC8">
              <w:rPr>
                <w:rPrChange w:id="5071" w:author="vopatrilova" w:date="2018-11-22T11:05:00Z">
                  <w:rPr>
                    <w:sz w:val="18"/>
                  </w:rPr>
                </w:rPrChange>
              </w:rPr>
              <w:t>Mathematica - funkce, vektory, analytická geometrie.</w:t>
            </w:r>
          </w:p>
          <w:p w:rsidR="003F1148" w:rsidRPr="00350441" w:rsidRDefault="008C3AC8" w:rsidP="003F1148">
            <w:pPr>
              <w:pStyle w:val="Odstavecseseznamem"/>
              <w:numPr>
                <w:ilvl w:val="0"/>
                <w:numId w:val="44"/>
              </w:numPr>
              <w:jc w:val="both"/>
              <w:rPr>
                <w:rPrChange w:id="5072" w:author="vopatrilova" w:date="2018-11-22T11:05:00Z">
                  <w:rPr>
                    <w:sz w:val="18"/>
                  </w:rPr>
                </w:rPrChange>
              </w:rPr>
            </w:pPr>
            <w:r w:rsidRPr="008C3AC8">
              <w:rPr>
                <w:rPrChange w:id="5073" w:author="vopatrilova" w:date="2018-11-22T11:05:00Z">
                  <w:rPr>
                    <w:sz w:val="18"/>
                  </w:rPr>
                </w:rPrChange>
              </w:rPr>
              <w:t>Mathematica - posloupnosti, diferenciální a integrální počet.</w:t>
            </w:r>
          </w:p>
          <w:p w:rsidR="003F1148" w:rsidRPr="00350441" w:rsidRDefault="008C3AC8" w:rsidP="003F1148">
            <w:pPr>
              <w:pStyle w:val="Odstavecseseznamem"/>
              <w:numPr>
                <w:ilvl w:val="0"/>
                <w:numId w:val="44"/>
              </w:numPr>
              <w:jc w:val="both"/>
              <w:rPr>
                <w:rPrChange w:id="5074" w:author="vopatrilova" w:date="2018-11-22T11:05:00Z">
                  <w:rPr>
                    <w:sz w:val="18"/>
                  </w:rPr>
                </w:rPrChange>
              </w:rPr>
            </w:pPr>
            <w:r w:rsidRPr="008C3AC8">
              <w:rPr>
                <w:rPrChange w:id="5075" w:author="vopatrilova" w:date="2018-11-22T11:05:00Z">
                  <w:rPr>
                    <w:sz w:val="18"/>
                  </w:rPr>
                </w:rPrChange>
              </w:rPr>
              <w:t xml:space="preserve">1. dílčí písemná práce – Mathematica </w:t>
            </w:r>
          </w:p>
          <w:p w:rsidR="003F1148" w:rsidRPr="00350441" w:rsidRDefault="008C3AC8" w:rsidP="003F1148">
            <w:pPr>
              <w:pStyle w:val="Odstavecseseznamem"/>
              <w:numPr>
                <w:ilvl w:val="0"/>
                <w:numId w:val="44"/>
              </w:numPr>
              <w:jc w:val="both"/>
              <w:rPr>
                <w:rPrChange w:id="5076" w:author="vopatrilova" w:date="2018-11-22T11:05:00Z">
                  <w:rPr>
                    <w:sz w:val="18"/>
                  </w:rPr>
                </w:rPrChange>
              </w:rPr>
            </w:pPr>
            <w:r w:rsidRPr="008C3AC8">
              <w:rPr>
                <w:rPrChange w:id="5077" w:author="vopatrilova" w:date="2018-11-22T11:05:00Z">
                  <w:rPr>
                    <w:sz w:val="18"/>
                  </w:rPr>
                </w:rPrChange>
              </w:rPr>
              <w:t>MATLAB - Popis MATLAB Desktop; operace a funkce pro práci se skaláry, vektory, maticemi a poli.</w:t>
            </w:r>
          </w:p>
          <w:p w:rsidR="003F1148" w:rsidRPr="00350441" w:rsidRDefault="008C3AC8" w:rsidP="003F1148">
            <w:pPr>
              <w:pStyle w:val="Odstavecseseznamem"/>
              <w:numPr>
                <w:ilvl w:val="0"/>
                <w:numId w:val="44"/>
              </w:numPr>
              <w:jc w:val="both"/>
              <w:rPr>
                <w:rPrChange w:id="5078" w:author="vopatrilova" w:date="2018-11-22T11:05:00Z">
                  <w:rPr>
                    <w:sz w:val="18"/>
                  </w:rPr>
                </w:rPrChange>
              </w:rPr>
            </w:pPr>
            <w:r w:rsidRPr="008C3AC8">
              <w:rPr>
                <w:rPrChange w:id="5079" w:author="vopatrilova" w:date="2018-11-22T11:05:00Z">
                  <w:rPr>
                    <w:sz w:val="18"/>
                  </w:rPr>
                </w:rPrChange>
              </w:rPr>
              <w:t xml:space="preserve">MATLAB - Funkce pro práci s komplexními čísly; podmínky a cykly, maskování cyklů; funkce pro práci s řetězci. </w:t>
            </w:r>
          </w:p>
          <w:p w:rsidR="003F1148" w:rsidRPr="00350441" w:rsidRDefault="008C3AC8" w:rsidP="003F1148">
            <w:pPr>
              <w:pStyle w:val="Odstavecseseznamem"/>
              <w:numPr>
                <w:ilvl w:val="0"/>
                <w:numId w:val="44"/>
              </w:numPr>
              <w:jc w:val="both"/>
              <w:rPr>
                <w:rPrChange w:id="5080" w:author="vopatrilova" w:date="2018-11-22T11:05:00Z">
                  <w:rPr>
                    <w:sz w:val="18"/>
                  </w:rPr>
                </w:rPrChange>
              </w:rPr>
            </w:pPr>
            <w:r w:rsidRPr="008C3AC8">
              <w:rPr>
                <w:rPrChange w:id="5081" w:author="vopatrilova" w:date="2018-11-22T11:05:00Z">
                  <w:rPr>
                    <w:sz w:val="18"/>
                  </w:rPr>
                </w:rPrChange>
              </w:rPr>
              <w:t xml:space="preserve">MATLAB - I/O operace se soubory; 2D a 3D vizualizace a nastavení parametrů vizualizace + speciální grafy; tvorba funkcí a skriptů, tvorba souborů se zdrojovým kódem (M-file). </w:t>
            </w:r>
          </w:p>
          <w:p w:rsidR="003F1148" w:rsidRPr="00350441" w:rsidRDefault="008C3AC8" w:rsidP="003F1148">
            <w:pPr>
              <w:pStyle w:val="Odstavecseseznamem"/>
              <w:numPr>
                <w:ilvl w:val="0"/>
                <w:numId w:val="44"/>
              </w:numPr>
              <w:jc w:val="both"/>
              <w:rPr>
                <w:rPrChange w:id="5082" w:author="vopatrilova" w:date="2018-11-22T11:05:00Z">
                  <w:rPr>
                    <w:sz w:val="18"/>
                  </w:rPr>
                </w:rPrChange>
              </w:rPr>
            </w:pPr>
            <w:r w:rsidRPr="008C3AC8">
              <w:rPr>
                <w:rPrChange w:id="5083" w:author="vopatrilova" w:date="2018-11-22T11:05:00Z">
                  <w:rPr>
                    <w:sz w:val="18"/>
                  </w:rPr>
                </w:rPrChange>
              </w:rPr>
              <w:t>MATLAB - Tvorba dialogových oken, práce s nástroji Matlab Editor, GUIDE a funkce pro práci s datumem a časem, export dat. Časová optimalizace kódu, zásady správného psaní kódu, ukázka tvorby projektu (numerické řešení obyčejných diferenciálních rovnic).</w:t>
            </w:r>
          </w:p>
          <w:p w:rsidR="003F1148" w:rsidRPr="00350441" w:rsidRDefault="008C3AC8" w:rsidP="003F1148">
            <w:pPr>
              <w:pStyle w:val="Odstavecseseznamem"/>
              <w:numPr>
                <w:ilvl w:val="0"/>
                <w:numId w:val="44"/>
              </w:numPr>
              <w:jc w:val="both"/>
              <w:rPr>
                <w:rPrChange w:id="5084" w:author="vopatrilova" w:date="2018-11-22T11:05:00Z">
                  <w:rPr>
                    <w:sz w:val="18"/>
                  </w:rPr>
                </w:rPrChange>
              </w:rPr>
            </w:pPr>
            <w:r w:rsidRPr="008C3AC8">
              <w:rPr>
                <w:rPrChange w:id="5085" w:author="vopatrilova" w:date="2018-11-22T11:05:00Z">
                  <w:rPr>
                    <w:sz w:val="18"/>
                  </w:rPr>
                </w:rPrChange>
              </w:rPr>
              <w:t xml:space="preserve">MATLAB - Symbolic Math Toolbox (výpočet derivací, integrálů, analytického řešení soustav algebraických a diferenciálních rovnic). Simulink, popis Simulink Library, tvorba modelu, tvorba vlastního bloku, jeho maskování, tvorba vlastní knihovny, ukázka tvorby vlastního projektu v Simulinku. </w:t>
            </w:r>
          </w:p>
          <w:p w:rsidR="003F1148" w:rsidRPr="00350441" w:rsidRDefault="008C3AC8" w:rsidP="003F1148">
            <w:pPr>
              <w:pStyle w:val="Odstavecseseznamem"/>
              <w:numPr>
                <w:ilvl w:val="0"/>
                <w:numId w:val="44"/>
              </w:numPr>
              <w:jc w:val="both"/>
              <w:rPr>
                <w:rPrChange w:id="5086" w:author="vopatrilova" w:date="2018-11-22T11:05:00Z">
                  <w:rPr>
                    <w:sz w:val="18"/>
                  </w:rPr>
                </w:rPrChange>
              </w:rPr>
            </w:pPr>
            <w:r w:rsidRPr="008C3AC8">
              <w:rPr>
                <w:rPrChange w:id="5087" w:author="vopatrilova" w:date="2018-11-22T11:05:00Z">
                  <w:rPr>
                    <w:sz w:val="18"/>
                  </w:rPr>
                </w:rPrChange>
              </w:rPr>
              <w:t>MATLAB - Control System Toolbox pro MATLAB (bloková algebra, funkce pro definování systému, vykreslení a výpočet charakteristik systému, nástroji SISOtool a LTIview). Modelování pohybu vozíku na rovině s kyvadlem.</w:t>
            </w:r>
          </w:p>
          <w:p w:rsidR="003F1148" w:rsidRPr="00350441" w:rsidRDefault="008C3AC8" w:rsidP="003F1148">
            <w:pPr>
              <w:pStyle w:val="Odstavecseseznamem"/>
              <w:numPr>
                <w:ilvl w:val="0"/>
                <w:numId w:val="44"/>
              </w:numPr>
              <w:jc w:val="both"/>
              <w:rPr>
                <w:rPrChange w:id="5088" w:author="vopatrilova" w:date="2018-11-22T11:05:00Z">
                  <w:rPr>
                    <w:sz w:val="18"/>
                  </w:rPr>
                </w:rPrChange>
              </w:rPr>
            </w:pPr>
            <w:r w:rsidRPr="008C3AC8">
              <w:rPr>
                <w:rPrChange w:id="5089" w:author="vopatrilova" w:date="2018-11-22T11:05:00Z">
                  <w:rPr>
                    <w:sz w:val="18"/>
                  </w:rPr>
                </w:rPrChange>
              </w:rPr>
              <w:t>2. dílčí písemná práce – MATLAB</w:t>
            </w:r>
          </w:p>
          <w:p w:rsidR="00982B32" w:rsidRPr="00350441" w:rsidRDefault="008C3AC8" w:rsidP="003F1148">
            <w:pPr>
              <w:pStyle w:val="Odstavecseseznamem"/>
              <w:numPr>
                <w:ilvl w:val="0"/>
                <w:numId w:val="44"/>
              </w:numPr>
              <w:jc w:val="both"/>
            </w:pPr>
            <w:r w:rsidRPr="008C3AC8">
              <w:rPr>
                <w:rPrChange w:id="5090" w:author="vopatrilova" w:date="2018-11-22T11:05:00Z">
                  <w:rPr>
                    <w:sz w:val="18"/>
                  </w:rPr>
                </w:rPrChange>
              </w:rPr>
              <w:t>Zápočtový týden, opravná písemná práce.</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350441" w:rsidRDefault="008C3AC8" w:rsidP="0010688A">
            <w:pPr>
              <w:rPr>
                <w:b/>
                <w:rPrChange w:id="5091" w:author="vopatrilova" w:date="2018-11-22T11:05:00Z">
                  <w:rPr>
                    <w:b/>
                    <w:sz w:val="18"/>
                  </w:rPr>
                </w:rPrChange>
              </w:rPr>
            </w:pPr>
            <w:r w:rsidRPr="008C3AC8">
              <w:rPr>
                <w:b/>
                <w:rPrChange w:id="5092" w:author="vopatrilova" w:date="2018-11-22T11:05:00Z">
                  <w:rPr>
                    <w:b/>
                    <w:sz w:val="18"/>
                  </w:rPr>
                </w:rPrChange>
              </w:rPr>
              <w:t>Povinná literatura:</w:t>
            </w:r>
          </w:p>
          <w:p w:rsidR="00982B32" w:rsidRPr="00350441" w:rsidRDefault="008C3AC8" w:rsidP="0010688A">
            <w:pPr>
              <w:rPr>
                <w:rPrChange w:id="5093" w:author="vopatrilova" w:date="2018-11-22T11:05:00Z">
                  <w:rPr>
                    <w:sz w:val="18"/>
                  </w:rPr>
                </w:rPrChange>
              </w:rPr>
            </w:pPr>
            <w:r w:rsidRPr="008C3AC8">
              <w:rPr>
                <w:rPrChange w:id="5094" w:author="vopatrilova" w:date="2018-11-22T11:05:00Z">
                  <w:rPr>
                    <w:sz w:val="18"/>
                  </w:rPr>
                </w:rPrChange>
              </w:rPr>
              <w:t>CHRAMCOV, B</w:t>
            </w:r>
            <w:del w:id="5095" w:author="Jiří Vojtěšek" w:date="2018-11-22T22:58:00Z">
              <w:r w:rsidRPr="008C3AC8" w:rsidDel="00563D7B">
                <w:rPr>
                  <w:rPrChange w:id="5096" w:author="vopatrilova" w:date="2018-11-22T11:05:00Z">
                    <w:rPr>
                      <w:sz w:val="18"/>
                    </w:rPr>
                  </w:rPrChange>
                </w:rPr>
                <w:delText>ronislav</w:delText>
              </w:r>
            </w:del>
            <w:r w:rsidRPr="008C3AC8">
              <w:rPr>
                <w:rPrChange w:id="5097" w:author="vopatrilova" w:date="2018-11-22T11:05:00Z">
                  <w:rPr>
                    <w:sz w:val="18"/>
                  </w:rPr>
                </w:rPrChange>
              </w:rPr>
              <w:t xml:space="preserve">. </w:t>
            </w:r>
            <w:r w:rsidRPr="008C3AC8">
              <w:rPr>
                <w:i/>
                <w:rPrChange w:id="5098" w:author="vopatrilova" w:date="2018-11-22T11:05:00Z">
                  <w:rPr>
                    <w:i/>
                    <w:sz w:val="18"/>
                  </w:rPr>
                </w:rPrChange>
              </w:rPr>
              <w:t>Základy práce v prostředí Mathematica</w:t>
            </w:r>
            <w:r w:rsidRPr="008C3AC8">
              <w:rPr>
                <w:rPrChange w:id="5099" w:author="vopatrilova" w:date="2018-11-22T11:05:00Z">
                  <w:rPr>
                    <w:sz w:val="18"/>
                  </w:rPr>
                </w:rPrChange>
              </w:rPr>
              <w:t xml:space="preserve">. Vyd. 1. Ve Zlíně : Univerzita Tomáše Bati ve Zlíně, 2005. ISBN 8073182688. </w:t>
            </w:r>
          </w:p>
          <w:p w:rsidR="00982B32" w:rsidRPr="00350441" w:rsidRDefault="008C3AC8" w:rsidP="0010688A">
            <w:pPr>
              <w:rPr>
                <w:rPrChange w:id="5100" w:author="vopatrilova" w:date="2018-11-22T11:05:00Z">
                  <w:rPr>
                    <w:sz w:val="18"/>
                  </w:rPr>
                </w:rPrChange>
              </w:rPr>
            </w:pPr>
            <w:r w:rsidRPr="008C3AC8">
              <w:rPr>
                <w:rPrChange w:id="5101" w:author="vopatrilova" w:date="2018-11-22T11:05:00Z">
                  <w:rPr>
                    <w:sz w:val="18"/>
                  </w:rPr>
                </w:rPrChange>
              </w:rPr>
              <w:t xml:space="preserve">ZAPLATÍLEK, K.; DOŇAR, B. </w:t>
            </w:r>
            <w:r w:rsidRPr="008C3AC8">
              <w:rPr>
                <w:i/>
                <w:rPrChange w:id="5102" w:author="vopatrilova" w:date="2018-11-22T11:05:00Z">
                  <w:rPr>
                    <w:i/>
                    <w:sz w:val="18"/>
                  </w:rPr>
                </w:rPrChange>
              </w:rPr>
              <w:t>MATLAB tvorba uživatelských aplikací</w:t>
            </w:r>
            <w:r w:rsidRPr="008C3AC8">
              <w:rPr>
                <w:rPrChange w:id="5103" w:author="vopatrilova" w:date="2018-11-22T11:05:00Z">
                  <w:rPr>
                    <w:sz w:val="18"/>
                  </w:rPr>
                </w:rPrChange>
              </w:rPr>
              <w:t xml:space="preserve">. BEN-Technická literatura, 2004. ISBN 80-7300-133-0. </w:t>
            </w:r>
          </w:p>
          <w:p w:rsidR="00982B32" w:rsidRPr="00350441" w:rsidRDefault="008C3AC8" w:rsidP="0010688A">
            <w:pPr>
              <w:rPr>
                <w:rPrChange w:id="5104" w:author="vopatrilova" w:date="2018-11-22T11:05:00Z">
                  <w:rPr>
                    <w:sz w:val="18"/>
                  </w:rPr>
                </w:rPrChange>
              </w:rPr>
            </w:pPr>
            <w:r w:rsidRPr="008C3AC8">
              <w:rPr>
                <w:rPrChange w:id="5105" w:author="vopatrilova" w:date="2018-11-22T11:05:00Z">
                  <w:rPr>
                    <w:sz w:val="18"/>
                  </w:rPr>
                </w:rPrChange>
              </w:rPr>
              <w:t>PERŮTKA, K</w:t>
            </w:r>
            <w:del w:id="5106" w:author="Jiří Vojtěšek" w:date="2018-11-22T22:58:00Z">
              <w:r w:rsidRPr="008C3AC8" w:rsidDel="00563D7B">
                <w:rPr>
                  <w:rPrChange w:id="5107" w:author="vopatrilova" w:date="2018-11-22T11:05:00Z">
                    <w:rPr>
                      <w:sz w:val="18"/>
                    </w:rPr>
                  </w:rPrChange>
                </w:rPr>
                <w:delText>arel</w:delText>
              </w:r>
            </w:del>
            <w:r w:rsidRPr="008C3AC8">
              <w:rPr>
                <w:rPrChange w:id="5108" w:author="vopatrilova" w:date="2018-11-22T11:05:00Z">
                  <w:rPr>
                    <w:sz w:val="18"/>
                  </w:rPr>
                </w:rPrChange>
              </w:rPr>
              <w:t xml:space="preserve">. </w:t>
            </w:r>
            <w:r w:rsidRPr="008C3AC8">
              <w:rPr>
                <w:i/>
                <w:rPrChange w:id="5109" w:author="vopatrilova" w:date="2018-11-22T11:05:00Z">
                  <w:rPr>
                    <w:i/>
                    <w:sz w:val="18"/>
                  </w:rPr>
                </w:rPrChange>
              </w:rPr>
              <w:t>MATLAB : základy pro studenty automatizace a informačních technologií</w:t>
            </w:r>
            <w:r w:rsidRPr="008C3AC8">
              <w:rPr>
                <w:rPrChange w:id="5110" w:author="vopatrilova" w:date="2018-11-22T11:05:00Z">
                  <w:rPr>
                    <w:sz w:val="18"/>
                  </w:rPr>
                </w:rPrChange>
              </w:rPr>
              <w:t xml:space="preserve">. Vyd. 1. Zlín : Ústav řízení procesů, Institut řízení procesů a aplikované informatiky, Fakulta technologická, 2005. ISBN 8073183552. </w:t>
            </w:r>
          </w:p>
          <w:p w:rsidR="00982B32" w:rsidRPr="00350441" w:rsidRDefault="008C3AC8" w:rsidP="0010688A">
            <w:pPr>
              <w:rPr>
                <w:rPrChange w:id="5111" w:author="vopatrilova" w:date="2018-11-22T11:05:00Z">
                  <w:rPr>
                    <w:sz w:val="18"/>
                  </w:rPr>
                </w:rPrChange>
              </w:rPr>
            </w:pPr>
            <w:r w:rsidRPr="008C3AC8">
              <w:rPr>
                <w:rPrChange w:id="5112" w:author="vopatrilova" w:date="2018-11-22T11:05:00Z">
                  <w:rPr>
                    <w:sz w:val="18"/>
                  </w:rPr>
                </w:rPrChange>
              </w:rPr>
              <w:t xml:space="preserve">KOZÁK, Š.; KAJAN, S. </w:t>
            </w:r>
            <w:r w:rsidRPr="008C3AC8">
              <w:rPr>
                <w:i/>
                <w:rPrChange w:id="5113" w:author="vopatrilova" w:date="2018-11-22T11:05:00Z">
                  <w:rPr>
                    <w:i/>
                    <w:sz w:val="18"/>
                  </w:rPr>
                </w:rPrChange>
              </w:rPr>
              <w:t>Matlab - Simulink I</w:t>
            </w:r>
            <w:r w:rsidRPr="008C3AC8">
              <w:rPr>
                <w:rPrChange w:id="5114" w:author="vopatrilova" w:date="2018-11-22T11:05:00Z">
                  <w:rPr>
                    <w:sz w:val="18"/>
                  </w:rPr>
                </w:rPrChange>
              </w:rPr>
              <w:t xml:space="preserve">. STU Bratislava, 1999. ISBN 80-227-1213-2. </w:t>
            </w:r>
          </w:p>
          <w:p w:rsidR="00982B32" w:rsidRPr="00350441" w:rsidRDefault="008C3AC8" w:rsidP="0010688A">
            <w:pPr>
              <w:rPr>
                <w:b/>
                <w:rPrChange w:id="5115" w:author="vopatrilova" w:date="2018-11-22T11:05:00Z">
                  <w:rPr>
                    <w:b/>
                    <w:sz w:val="18"/>
                  </w:rPr>
                </w:rPrChange>
              </w:rPr>
            </w:pPr>
            <w:r w:rsidRPr="008C3AC8">
              <w:rPr>
                <w:b/>
                <w:rPrChange w:id="5116" w:author="vopatrilova" w:date="2018-11-22T11:05:00Z">
                  <w:rPr>
                    <w:b/>
                    <w:sz w:val="18"/>
                  </w:rPr>
                </w:rPrChange>
              </w:rPr>
              <w:t>Doporučená literatura:</w:t>
            </w:r>
          </w:p>
          <w:p w:rsidR="00982B32" w:rsidRPr="00350441" w:rsidRDefault="008C3AC8" w:rsidP="0010688A">
            <w:pPr>
              <w:rPr>
                <w:rPrChange w:id="5117" w:author="vopatrilova" w:date="2018-11-22T11:05:00Z">
                  <w:rPr>
                    <w:sz w:val="18"/>
                  </w:rPr>
                </w:rPrChange>
              </w:rPr>
            </w:pPr>
            <w:r w:rsidRPr="008C3AC8">
              <w:rPr>
                <w:rPrChange w:id="5118" w:author="vopatrilova" w:date="2018-11-22T11:05:00Z">
                  <w:rPr>
                    <w:sz w:val="18"/>
                  </w:rPr>
                </w:rPrChange>
              </w:rPr>
              <w:t xml:space="preserve">HANSELMAN, D.C.; LITTLEFIELD, B. </w:t>
            </w:r>
            <w:r w:rsidRPr="008C3AC8">
              <w:rPr>
                <w:i/>
                <w:rPrChange w:id="5119" w:author="vopatrilova" w:date="2018-11-22T11:05:00Z">
                  <w:rPr>
                    <w:i/>
                    <w:sz w:val="18"/>
                  </w:rPr>
                </w:rPrChange>
              </w:rPr>
              <w:t>Mastering Matlab 7</w:t>
            </w:r>
            <w:r w:rsidRPr="008C3AC8">
              <w:rPr>
                <w:rPrChange w:id="5120" w:author="vopatrilova" w:date="2018-11-22T11:05:00Z">
                  <w:rPr>
                    <w:sz w:val="18"/>
                  </w:rPr>
                </w:rPrChange>
              </w:rPr>
              <w:t xml:space="preserve">. Prentice Hall, 2005. ISBN 0-13-143018-1. </w:t>
            </w:r>
          </w:p>
          <w:p w:rsidR="00982B32" w:rsidRPr="00350441" w:rsidRDefault="008C3AC8" w:rsidP="0010688A">
            <w:pPr>
              <w:rPr>
                <w:rPrChange w:id="5121" w:author="vopatrilova" w:date="2018-11-22T11:05:00Z">
                  <w:rPr>
                    <w:sz w:val="18"/>
                    <w:szCs w:val="18"/>
                  </w:rPr>
                </w:rPrChange>
              </w:rPr>
            </w:pPr>
            <w:r w:rsidRPr="008C3AC8">
              <w:rPr>
                <w:rPrChange w:id="5122" w:author="vopatrilova" w:date="2018-11-22T11:05:00Z">
                  <w:rPr>
                    <w:sz w:val="18"/>
                  </w:rPr>
                </w:rPrChange>
              </w:rPr>
              <w:t>DABNEY, J</w:t>
            </w:r>
            <w:del w:id="5123" w:author="Jiří Vojtěšek" w:date="2018-11-22T22:58:00Z">
              <w:r w:rsidRPr="008C3AC8" w:rsidDel="00563D7B">
                <w:rPr>
                  <w:rPrChange w:id="5124" w:author="vopatrilova" w:date="2018-11-22T11:05:00Z">
                    <w:rPr>
                      <w:sz w:val="18"/>
                    </w:rPr>
                  </w:rPrChange>
                </w:rPr>
                <w:delText>ames</w:delText>
              </w:r>
            </w:del>
            <w:r w:rsidRPr="008C3AC8">
              <w:rPr>
                <w:rPrChange w:id="5125" w:author="vopatrilova" w:date="2018-11-22T11:05:00Z">
                  <w:rPr>
                    <w:sz w:val="18"/>
                  </w:rPr>
                </w:rPrChange>
              </w:rPr>
              <w:t xml:space="preserve">. </w:t>
            </w:r>
            <w:r w:rsidRPr="008C3AC8">
              <w:rPr>
                <w:i/>
                <w:rPrChange w:id="5126" w:author="vopatrilova" w:date="2018-11-22T11:05:00Z">
                  <w:rPr>
                    <w:i/>
                    <w:sz w:val="18"/>
                    <w:szCs w:val="18"/>
                  </w:rPr>
                </w:rPrChange>
              </w:rPr>
              <w:t>Mastering Simulink</w:t>
            </w:r>
            <w:r w:rsidRPr="008C3AC8">
              <w:rPr>
                <w:rPrChange w:id="5127" w:author="vopatrilova" w:date="2018-11-22T11:05:00Z">
                  <w:rPr>
                    <w:sz w:val="18"/>
                    <w:szCs w:val="18"/>
                  </w:rPr>
                </w:rPrChange>
              </w:rPr>
              <w:t xml:space="preserve">. Upper Saddle River, N.J. : Pearson/Prentice Hall, 2004. ISBN 0-13-142477-7. </w:t>
            </w:r>
          </w:p>
          <w:p w:rsidR="00982B32" w:rsidRPr="00350441" w:rsidRDefault="008C3AC8" w:rsidP="0010688A">
            <w:pPr>
              <w:rPr>
                <w:rPrChange w:id="5128" w:author="vopatrilova" w:date="2018-11-22T11:05:00Z">
                  <w:rPr>
                    <w:sz w:val="18"/>
                    <w:szCs w:val="18"/>
                  </w:rPr>
                </w:rPrChange>
              </w:rPr>
            </w:pPr>
            <w:r w:rsidRPr="008C3AC8">
              <w:rPr>
                <w:rPrChange w:id="5129" w:author="vopatrilova" w:date="2018-11-22T11:05:00Z">
                  <w:rPr>
                    <w:sz w:val="18"/>
                    <w:szCs w:val="18"/>
                  </w:rPr>
                </w:rPrChange>
              </w:rPr>
              <w:t xml:space="preserve">KOZÁK, Š; KAJAN, S. </w:t>
            </w:r>
            <w:r w:rsidRPr="008C3AC8">
              <w:rPr>
                <w:i/>
                <w:rPrChange w:id="5130" w:author="vopatrilova" w:date="2018-11-22T11:05:00Z">
                  <w:rPr>
                    <w:i/>
                    <w:sz w:val="18"/>
                    <w:szCs w:val="18"/>
                  </w:rPr>
                </w:rPrChange>
              </w:rPr>
              <w:t>Matlab - Simulink II</w:t>
            </w:r>
            <w:r w:rsidRPr="008C3AC8">
              <w:rPr>
                <w:rPrChange w:id="5131" w:author="vopatrilova" w:date="2018-11-22T11:05:00Z">
                  <w:rPr>
                    <w:sz w:val="18"/>
                    <w:szCs w:val="18"/>
                  </w:rPr>
                </w:rPrChange>
              </w:rPr>
              <w:t>. STU Bratislava, 1999. ISBN 80-227-1235-3.</w:t>
            </w:r>
          </w:p>
          <w:p w:rsidR="00407F50" w:rsidRDefault="008C3AC8" w:rsidP="0010688A">
            <w:pPr>
              <w:rPr>
                <w:ins w:id="5132" w:author="vopatrilova" w:date="2018-11-22T11:05:00Z"/>
              </w:rPr>
            </w:pPr>
            <w:r w:rsidRPr="008C3AC8">
              <w:rPr>
                <w:rPrChange w:id="5133" w:author="vopatrilova" w:date="2018-11-22T11:05:00Z">
                  <w:rPr>
                    <w:sz w:val="18"/>
                    <w:szCs w:val="18"/>
                  </w:rPr>
                </w:rPrChange>
              </w:rPr>
              <w:t>PERUTKA, K</w:t>
            </w:r>
            <w:del w:id="5134" w:author="Jiří Vojtěšek" w:date="2018-11-22T22:58:00Z">
              <w:r w:rsidRPr="008C3AC8" w:rsidDel="00563D7B">
                <w:rPr>
                  <w:rPrChange w:id="5135" w:author="vopatrilova" w:date="2018-11-22T11:05:00Z">
                    <w:rPr>
                      <w:sz w:val="18"/>
                      <w:szCs w:val="18"/>
                    </w:rPr>
                  </w:rPrChange>
                </w:rPr>
                <w:delText>arel</w:delText>
              </w:r>
            </w:del>
            <w:r w:rsidRPr="008C3AC8">
              <w:rPr>
                <w:rPrChange w:id="5136" w:author="vopatrilova" w:date="2018-11-22T11:05:00Z">
                  <w:rPr>
                    <w:sz w:val="18"/>
                    <w:szCs w:val="18"/>
                  </w:rPr>
                </w:rPrChange>
              </w:rPr>
              <w:t xml:space="preserve">. </w:t>
            </w:r>
            <w:r w:rsidRPr="008C3AC8">
              <w:rPr>
                <w:i/>
                <w:rPrChange w:id="5137" w:author="vopatrilova" w:date="2018-11-22T11:05:00Z">
                  <w:rPr>
                    <w:i/>
                    <w:sz w:val="18"/>
                    <w:szCs w:val="18"/>
                  </w:rPr>
                </w:rPrChange>
              </w:rPr>
              <w:t>MATLAB for Engineers: Applications in Control, Electrical Engineering, IT and Robotics</w:t>
            </w:r>
            <w:r w:rsidRPr="008C3AC8">
              <w:rPr>
                <w:rPrChange w:id="5138" w:author="vopatrilova" w:date="2018-11-22T11:05:00Z">
                  <w:rPr>
                    <w:sz w:val="18"/>
                    <w:szCs w:val="18"/>
                  </w:rPr>
                </w:rPrChange>
              </w:rPr>
              <w:t>. Intech, 2011. ISBN 978-953-307-914-1.</w:t>
            </w:r>
          </w:p>
          <w:p w:rsidR="00350441" w:rsidRPr="00350441" w:rsidRDefault="00350441" w:rsidP="0010688A"/>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1C00CC" w:rsidP="0010688A">
            <w:pPr>
              <w:jc w:val="both"/>
            </w:pPr>
            <w:r>
              <w:t>16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23"/>
        </w:trPr>
        <w:tc>
          <w:tcPr>
            <w:tcW w:w="9855" w:type="dxa"/>
            <w:gridSpan w:val="8"/>
          </w:tcPr>
          <w:p w:rsidR="00982B32" w:rsidRDefault="00982B32" w:rsidP="0010688A">
            <w:pPr>
              <w:jc w:val="both"/>
            </w:pPr>
            <w:r w:rsidRPr="002F210F">
              <w:rPr>
                <w:sz w:val="18"/>
              </w:rPr>
              <w:t>Vyučující na FAI mají trvale vypsány a zveřejněny konzultace minimálně 2h/týden v rámci kterých mají možnosti konzultovat podrobněji probíranou látku. Dále mohou studenti komunikovat s vyučujícím pomocí e-mailu.</w:t>
            </w:r>
          </w:p>
        </w:tc>
      </w:tr>
    </w:tbl>
    <w:p w:rsidR="002F210F" w:rsidRDefault="002F210F"/>
    <w:p w:rsidR="00350441" w:rsidRDefault="00350441">
      <w:pPr>
        <w:rPr>
          <w:ins w:id="5139" w:author="vopatrilova" w:date="2018-11-22T11:05:00Z"/>
        </w:rPr>
      </w:pPr>
      <w:ins w:id="5140" w:author="vopatrilova" w:date="2018-11-22T11:0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5141" w:name="SWpodporaVypoctuPA"/>
            <w:r>
              <w:t>Softwarová podpora inženýrských výpočtů</w:t>
            </w:r>
            <w:bookmarkEnd w:id="5141"/>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42c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Klasifikovaný 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závěrečné písemné práci.</w:t>
            </w:r>
          </w:p>
        </w:tc>
      </w:tr>
      <w:tr w:rsidR="00982B32" w:rsidTr="0010688A">
        <w:trPr>
          <w:trHeight w:val="50"/>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Ing. Karel Perůtka,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Ing. Karel Perůtka, Ph.D. (cvičení 100 %)</w:t>
            </w:r>
          </w:p>
        </w:tc>
      </w:tr>
      <w:tr w:rsidR="00982B32" w:rsidTr="0010688A">
        <w:trPr>
          <w:trHeight w:val="50"/>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42F00" w:rsidRPr="00816F53" w:rsidRDefault="00942F00" w:rsidP="00942F00">
            <w:pPr>
              <w:jc w:val="both"/>
            </w:pPr>
            <w:r w:rsidRPr="00816F53">
              <w:t xml:space="preserve">Cílem předmětu je seznámit studenty/studentky se softwarových vybavením pro inženýrské výpočty. Absolventi/absolventky předmětu mají znalosti základů práce s programy Mathematica a MATLAB, porozumí vybraným nadstavbám těchto programů používaných v praxi s ohledem na charakteristiku studia. </w:t>
            </w:r>
          </w:p>
          <w:p w:rsidR="00942F00" w:rsidRPr="00816F53" w:rsidRDefault="008C3AC8" w:rsidP="00942F00">
            <w:pPr>
              <w:jc w:val="both"/>
              <w:rPr>
                <w:rPrChange w:id="5142" w:author="vopatrilova" w:date="2018-11-22T11:05:00Z">
                  <w:rPr>
                    <w:sz w:val="18"/>
                  </w:rPr>
                </w:rPrChange>
              </w:rPr>
            </w:pPr>
            <w:r w:rsidRPr="008C3AC8">
              <w:rPr>
                <w:rPrChange w:id="5143" w:author="vopatrilova" w:date="2018-11-22T11:05:00Z">
                  <w:rPr>
                    <w:sz w:val="18"/>
                  </w:rPr>
                </w:rPrChange>
              </w:rPr>
              <w:t>Témata:</w:t>
            </w:r>
          </w:p>
          <w:p w:rsidR="00942F00" w:rsidRPr="00816F53" w:rsidRDefault="008C3AC8" w:rsidP="00413040">
            <w:pPr>
              <w:pStyle w:val="Odstavecseseznamem"/>
              <w:numPr>
                <w:ilvl w:val="0"/>
                <w:numId w:val="65"/>
              </w:numPr>
              <w:jc w:val="both"/>
              <w:rPr>
                <w:rPrChange w:id="5144" w:author="vopatrilova" w:date="2018-11-22T11:05:00Z">
                  <w:rPr>
                    <w:sz w:val="18"/>
                  </w:rPr>
                </w:rPrChange>
              </w:rPr>
            </w:pPr>
            <w:r w:rsidRPr="008C3AC8">
              <w:rPr>
                <w:rPrChange w:id="5145" w:author="vopatrilova" w:date="2018-11-22T11:05:00Z">
                  <w:rPr>
                    <w:sz w:val="18"/>
                  </w:rPr>
                </w:rPrChange>
              </w:rPr>
              <w:t>Seznámení se s požadavky na předmět, přehled existujícího softwarového vybavení používané pro inženýrské výpočty dostupného na pracovišti.</w:t>
            </w:r>
          </w:p>
          <w:p w:rsidR="00942F00" w:rsidRPr="00816F53" w:rsidRDefault="008C3AC8" w:rsidP="00413040">
            <w:pPr>
              <w:pStyle w:val="Odstavecseseznamem"/>
              <w:numPr>
                <w:ilvl w:val="0"/>
                <w:numId w:val="65"/>
              </w:numPr>
              <w:jc w:val="both"/>
              <w:rPr>
                <w:rPrChange w:id="5146" w:author="vopatrilova" w:date="2018-11-22T11:05:00Z">
                  <w:rPr>
                    <w:sz w:val="18"/>
                  </w:rPr>
                </w:rPrChange>
              </w:rPr>
            </w:pPr>
            <w:r w:rsidRPr="008C3AC8">
              <w:rPr>
                <w:rPrChange w:id="5147" w:author="vopatrilova" w:date="2018-11-22T11:05:00Z">
                  <w:rPr>
                    <w:sz w:val="18"/>
                  </w:rPr>
                </w:rPrChange>
              </w:rPr>
              <w:t>Mathematica - úvod, menu, aplikace, algebraické výrazy.</w:t>
            </w:r>
          </w:p>
          <w:p w:rsidR="00942F00" w:rsidRPr="00816F53" w:rsidRDefault="008C3AC8" w:rsidP="00413040">
            <w:pPr>
              <w:pStyle w:val="Odstavecseseznamem"/>
              <w:numPr>
                <w:ilvl w:val="0"/>
                <w:numId w:val="65"/>
              </w:numPr>
              <w:jc w:val="both"/>
              <w:rPr>
                <w:rPrChange w:id="5148" w:author="vopatrilova" w:date="2018-11-22T11:05:00Z">
                  <w:rPr>
                    <w:sz w:val="18"/>
                  </w:rPr>
                </w:rPrChange>
              </w:rPr>
            </w:pPr>
            <w:r w:rsidRPr="008C3AC8">
              <w:rPr>
                <w:rPrChange w:id="5149" w:author="vopatrilova" w:date="2018-11-22T11:05:00Z">
                  <w:rPr>
                    <w:sz w:val="18"/>
                  </w:rPr>
                </w:rPrChange>
              </w:rPr>
              <w:t>Mathematica - rovnice, práce s grafy, komplexní čísla.</w:t>
            </w:r>
          </w:p>
          <w:p w:rsidR="00942F00" w:rsidRPr="00816F53" w:rsidRDefault="008C3AC8" w:rsidP="00413040">
            <w:pPr>
              <w:pStyle w:val="Odstavecseseznamem"/>
              <w:numPr>
                <w:ilvl w:val="0"/>
                <w:numId w:val="65"/>
              </w:numPr>
              <w:jc w:val="both"/>
              <w:rPr>
                <w:rPrChange w:id="5150" w:author="vopatrilova" w:date="2018-11-22T11:05:00Z">
                  <w:rPr>
                    <w:sz w:val="18"/>
                  </w:rPr>
                </w:rPrChange>
              </w:rPr>
            </w:pPr>
            <w:r w:rsidRPr="008C3AC8">
              <w:rPr>
                <w:rPrChange w:id="5151" w:author="vopatrilova" w:date="2018-11-22T11:05:00Z">
                  <w:rPr>
                    <w:sz w:val="18"/>
                  </w:rPr>
                </w:rPrChange>
              </w:rPr>
              <w:t>Mathematica - funkce, vektory, analytická geometrie.</w:t>
            </w:r>
          </w:p>
          <w:p w:rsidR="00942F00" w:rsidRPr="00816F53" w:rsidRDefault="008C3AC8" w:rsidP="00413040">
            <w:pPr>
              <w:pStyle w:val="Odstavecseseznamem"/>
              <w:numPr>
                <w:ilvl w:val="0"/>
                <w:numId w:val="65"/>
              </w:numPr>
              <w:jc w:val="both"/>
              <w:rPr>
                <w:rPrChange w:id="5152" w:author="vopatrilova" w:date="2018-11-22T11:05:00Z">
                  <w:rPr>
                    <w:sz w:val="18"/>
                  </w:rPr>
                </w:rPrChange>
              </w:rPr>
            </w:pPr>
            <w:r w:rsidRPr="008C3AC8">
              <w:rPr>
                <w:rPrChange w:id="5153" w:author="vopatrilova" w:date="2018-11-22T11:05:00Z">
                  <w:rPr>
                    <w:sz w:val="18"/>
                  </w:rPr>
                </w:rPrChange>
              </w:rPr>
              <w:t>Mathematica - posloupnosti, diferenciální a integrální počet.</w:t>
            </w:r>
          </w:p>
          <w:p w:rsidR="00942F00" w:rsidRPr="00816F53" w:rsidRDefault="008C3AC8" w:rsidP="00413040">
            <w:pPr>
              <w:pStyle w:val="Odstavecseseznamem"/>
              <w:numPr>
                <w:ilvl w:val="0"/>
                <w:numId w:val="65"/>
              </w:numPr>
              <w:jc w:val="both"/>
              <w:rPr>
                <w:rPrChange w:id="5154" w:author="vopatrilova" w:date="2018-11-22T11:05:00Z">
                  <w:rPr>
                    <w:sz w:val="18"/>
                  </w:rPr>
                </w:rPrChange>
              </w:rPr>
            </w:pPr>
            <w:r w:rsidRPr="008C3AC8">
              <w:rPr>
                <w:rPrChange w:id="5155" w:author="vopatrilova" w:date="2018-11-22T11:05:00Z">
                  <w:rPr>
                    <w:sz w:val="18"/>
                  </w:rPr>
                </w:rPrChange>
              </w:rPr>
              <w:t xml:space="preserve">1. dílčí písemná práce – Mathematica </w:t>
            </w:r>
          </w:p>
          <w:p w:rsidR="00942F00" w:rsidRPr="00816F53" w:rsidRDefault="008C3AC8" w:rsidP="00413040">
            <w:pPr>
              <w:pStyle w:val="Odstavecseseznamem"/>
              <w:numPr>
                <w:ilvl w:val="0"/>
                <w:numId w:val="65"/>
              </w:numPr>
              <w:jc w:val="both"/>
              <w:rPr>
                <w:rPrChange w:id="5156" w:author="vopatrilova" w:date="2018-11-22T11:05:00Z">
                  <w:rPr>
                    <w:sz w:val="18"/>
                  </w:rPr>
                </w:rPrChange>
              </w:rPr>
            </w:pPr>
            <w:r w:rsidRPr="008C3AC8">
              <w:rPr>
                <w:rPrChange w:id="5157" w:author="vopatrilova" w:date="2018-11-22T11:05:00Z">
                  <w:rPr>
                    <w:sz w:val="18"/>
                  </w:rPr>
                </w:rPrChange>
              </w:rPr>
              <w:t>MATLAB - Popis MATLAB Desktop; operace a funkce pro práci se skaláry, vektory, maticemi a poli.</w:t>
            </w:r>
          </w:p>
          <w:p w:rsidR="00942F00" w:rsidRPr="00816F53" w:rsidRDefault="008C3AC8" w:rsidP="00413040">
            <w:pPr>
              <w:pStyle w:val="Odstavecseseznamem"/>
              <w:numPr>
                <w:ilvl w:val="0"/>
                <w:numId w:val="65"/>
              </w:numPr>
              <w:jc w:val="both"/>
              <w:rPr>
                <w:rPrChange w:id="5158" w:author="vopatrilova" w:date="2018-11-22T11:05:00Z">
                  <w:rPr>
                    <w:sz w:val="18"/>
                  </w:rPr>
                </w:rPrChange>
              </w:rPr>
            </w:pPr>
            <w:r w:rsidRPr="008C3AC8">
              <w:rPr>
                <w:rPrChange w:id="5159" w:author="vopatrilova" w:date="2018-11-22T11:05:00Z">
                  <w:rPr>
                    <w:sz w:val="18"/>
                  </w:rPr>
                </w:rPrChange>
              </w:rPr>
              <w:t xml:space="preserve">MATLAB - Funkce pro práci s komplexními čísly; podmínky a cykly, maskování cyklů; funkce pro práci s řetězci. </w:t>
            </w:r>
          </w:p>
          <w:p w:rsidR="00942F00" w:rsidRPr="00816F53" w:rsidRDefault="008C3AC8" w:rsidP="00413040">
            <w:pPr>
              <w:pStyle w:val="Odstavecseseznamem"/>
              <w:numPr>
                <w:ilvl w:val="0"/>
                <w:numId w:val="65"/>
              </w:numPr>
              <w:jc w:val="both"/>
              <w:rPr>
                <w:rPrChange w:id="5160" w:author="vopatrilova" w:date="2018-11-22T11:05:00Z">
                  <w:rPr>
                    <w:sz w:val="18"/>
                  </w:rPr>
                </w:rPrChange>
              </w:rPr>
            </w:pPr>
            <w:r w:rsidRPr="008C3AC8">
              <w:rPr>
                <w:rPrChange w:id="5161" w:author="vopatrilova" w:date="2018-11-22T11:05:00Z">
                  <w:rPr>
                    <w:sz w:val="18"/>
                  </w:rPr>
                </w:rPrChange>
              </w:rPr>
              <w:t xml:space="preserve">MATLAB - I/O operace se soubory; 2D a 3D vizualizace a nastavení parametrů vizualizace + speciální grafy; tvorba funkcí a skriptů, tvorba souborů se zdrojovým kódem (M-file). </w:t>
            </w:r>
          </w:p>
          <w:p w:rsidR="00942F00" w:rsidRPr="00816F53" w:rsidRDefault="008C3AC8" w:rsidP="00413040">
            <w:pPr>
              <w:pStyle w:val="Odstavecseseznamem"/>
              <w:numPr>
                <w:ilvl w:val="0"/>
                <w:numId w:val="65"/>
              </w:numPr>
              <w:jc w:val="both"/>
              <w:rPr>
                <w:rPrChange w:id="5162" w:author="vopatrilova" w:date="2018-11-22T11:05:00Z">
                  <w:rPr>
                    <w:sz w:val="18"/>
                  </w:rPr>
                </w:rPrChange>
              </w:rPr>
            </w:pPr>
            <w:r w:rsidRPr="008C3AC8">
              <w:rPr>
                <w:rPrChange w:id="5163" w:author="vopatrilova" w:date="2018-11-22T11:05:00Z">
                  <w:rPr>
                    <w:sz w:val="18"/>
                  </w:rPr>
                </w:rPrChange>
              </w:rPr>
              <w:t>MATLAB - Tvorba dialogových oken, práce s nástroji Matlab Editor, GUIDE a funkce pro práci s datumem a časem, export dat. Časová optimalizace kódu, zásady správného psaní kódu, ukázka tvorby projektu (numerické řešení obyčejných diferenciálních rovnic).</w:t>
            </w:r>
          </w:p>
          <w:p w:rsidR="00942F00" w:rsidRPr="00816F53" w:rsidRDefault="008C3AC8" w:rsidP="00413040">
            <w:pPr>
              <w:pStyle w:val="Odstavecseseznamem"/>
              <w:numPr>
                <w:ilvl w:val="0"/>
                <w:numId w:val="65"/>
              </w:numPr>
              <w:jc w:val="both"/>
              <w:rPr>
                <w:rPrChange w:id="5164" w:author="vopatrilova" w:date="2018-11-22T11:05:00Z">
                  <w:rPr>
                    <w:sz w:val="18"/>
                  </w:rPr>
                </w:rPrChange>
              </w:rPr>
            </w:pPr>
            <w:r w:rsidRPr="008C3AC8">
              <w:rPr>
                <w:rPrChange w:id="5165" w:author="vopatrilova" w:date="2018-11-22T11:05:00Z">
                  <w:rPr>
                    <w:sz w:val="18"/>
                  </w:rPr>
                </w:rPrChange>
              </w:rPr>
              <w:t xml:space="preserve">MATLAB - Symbolic Math Toolbox (výpočet derivací, integrálů, analytického řešení soustav algebraických a diferenciálních rovnic). Simulink, popis Simulink Library, tvorba modelu, tvorba vlastního bloku, jeho maskování, tvorba vlastní knihovny, ukázka tvorby vlastního projektu v Simulinku. </w:t>
            </w:r>
          </w:p>
          <w:p w:rsidR="00942F00" w:rsidRPr="00816F53" w:rsidRDefault="008C3AC8" w:rsidP="00413040">
            <w:pPr>
              <w:pStyle w:val="Odstavecseseznamem"/>
              <w:numPr>
                <w:ilvl w:val="0"/>
                <w:numId w:val="65"/>
              </w:numPr>
              <w:jc w:val="both"/>
              <w:rPr>
                <w:rPrChange w:id="5166" w:author="vopatrilova" w:date="2018-11-22T11:05:00Z">
                  <w:rPr>
                    <w:sz w:val="18"/>
                  </w:rPr>
                </w:rPrChange>
              </w:rPr>
            </w:pPr>
            <w:r w:rsidRPr="008C3AC8">
              <w:rPr>
                <w:rPrChange w:id="5167" w:author="vopatrilova" w:date="2018-11-22T11:05:00Z">
                  <w:rPr>
                    <w:sz w:val="18"/>
                  </w:rPr>
                </w:rPrChange>
              </w:rPr>
              <w:t>MATLAB - Robotics Toolbox popis a příklady použití, výpočty pro modelování pohybu mobilního robota. Modelování pohybu vozíku na rovině s kyvadlem</w:t>
            </w:r>
            <w:r w:rsidRPr="008C3AC8">
              <w:rPr>
                <w:rFonts w:ascii="Tahoma" w:hAnsi="Tahoma" w:cs="Tahoma"/>
                <w:rPrChange w:id="5168" w:author="vopatrilova" w:date="2018-11-22T11:05:00Z">
                  <w:rPr>
                    <w:rFonts w:ascii="Tahoma" w:hAnsi="Tahoma" w:cs="Tahoma"/>
                    <w:sz w:val="18"/>
                  </w:rPr>
                </w:rPrChange>
              </w:rPr>
              <w:t>.</w:t>
            </w:r>
          </w:p>
          <w:p w:rsidR="00942F00" w:rsidRPr="00816F53" w:rsidRDefault="008C3AC8" w:rsidP="00413040">
            <w:pPr>
              <w:pStyle w:val="Odstavecseseznamem"/>
              <w:numPr>
                <w:ilvl w:val="0"/>
                <w:numId w:val="65"/>
              </w:numPr>
              <w:jc w:val="both"/>
              <w:rPr>
                <w:rPrChange w:id="5169" w:author="vopatrilova" w:date="2018-11-22T11:05:00Z">
                  <w:rPr>
                    <w:sz w:val="18"/>
                  </w:rPr>
                </w:rPrChange>
              </w:rPr>
            </w:pPr>
            <w:r w:rsidRPr="008C3AC8">
              <w:rPr>
                <w:rPrChange w:id="5170" w:author="vopatrilova" w:date="2018-11-22T11:05:00Z">
                  <w:rPr>
                    <w:sz w:val="18"/>
                  </w:rPr>
                </w:rPrChange>
              </w:rPr>
              <w:t>2. dílčí písemná práce – MATLAB</w:t>
            </w:r>
          </w:p>
          <w:p w:rsidR="00982B32" w:rsidRPr="00816F53" w:rsidRDefault="008C3AC8" w:rsidP="00413040">
            <w:pPr>
              <w:pStyle w:val="Odstavecseseznamem"/>
              <w:numPr>
                <w:ilvl w:val="0"/>
                <w:numId w:val="65"/>
              </w:numPr>
              <w:jc w:val="both"/>
            </w:pPr>
            <w:r w:rsidRPr="008C3AC8">
              <w:rPr>
                <w:rPrChange w:id="5171" w:author="vopatrilova" w:date="2018-11-22T11:05:00Z">
                  <w:rPr>
                    <w:sz w:val="18"/>
                  </w:rPr>
                </w:rPrChange>
              </w:rPr>
              <w:t>Zápočtový týden, opravná písemná práce.</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816F53" w:rsidRDefault="008C3AC8" w:rsidP="0010688A">
            <w:pPr>
              <w:rPr>
                <w:b/>
                <w:rPrChange w:id="5172" w:author="vopatrilova" w:date="2018-11-22T11:06:00Z">
                  <w:rPr>
                    <w:b/>
                    <w:sz w:val="18"/>
                  </w:rPr>
                </w:rPrChange>
              </w:rPr>
            </w:pPr>
            <w:r w:rsidRPr="008C3AC8">
              <w:rPr>
                <w:b/>
                <w:rPrChange w:id="5173" w:author="vopatrilova" w:date="2018-11-22T11:06:00Z">
                  <w:rPr>
                    <w:b/>
                    <w:sz w:val="18"/>
                  </w:rPr>
                </w:rPrChange>
              </w:rPr>
              <w:t>Povinná literatura:</w:t>
            </w:r>
          </w:p>
          <w:p w:rsidR="00982B32" w:rsidRPr="00816F53" w:rsidRDefault="008C3AC8" w:rsidP="0010688A">
            <w:pPr>
              <w:rPr>
                <w:rPrChange w:id="5174" w:author="vopatrilova" w:date="2018-11-22T11:06:00Z">
                  <w:rPr>
                    <w:sz w:val="18"/>
                  </w:rPr>
                </w:rPrChange>
              </w:rPr>
            </w:pPr>
            <w:r w:rsidRPr="008C3AC8">
              <w:rPr>
                <w:rPrChange w:id="5175" w:author="vopatrilova" w:date="2018-11-22T11:06:00Z">
                  <w:rPr>
                    <w:sz w:val="18"/>
                  </w:rPr>
                </w:rPrChange>
              </w:rPr>
              <w:t>CHRAMCOV, B</w:t>
            </w:r>
            <w:del w:id="5176" w:author="Jiří Vojtěšek" w:date="2018-11-22T22:59:00Z">
              <w:r w:rsidRPr="008C3AC8" w:rsidDel="00563D7B">
                <w:rPr>
                  <w:rPrChange w:id="5177" w:author="vopatrilova" w:date="2018-11-22T11:06:00Z">
                    <w:rPr>
                      <w:sz w:val="18"/>
                    </w:rPr>
                  </w:rPrChange>
                </w:rPr>
                <w:delText>ronislav</w:delText>
              </w:r>
            </w:del>
            <w:r w:rsidRPr="008C3AC8">
              <w:rPr>
                <w:rPrChange w:id="5178" w:author="vopatrilova" w:date="2018-11-22T11:06:00Z">
                  <w:rPr>
                    <w:sz w:val="18"/>
                  </w:rPr>
                </w:rPrChange>
              </w:rPr>
              <w:t xml:space="preserve">. </w:t>
            </w:r>
            <w:r w:rsidRPr="008C3AC8">
              <w:rPr>
                <w:i/>
                <w:rPrChange w:id="5179" w:author="vopatrilova" w:date="2018-11-22T11:06:00Z">
                  <w:rPr>
                    <w:i/>
                    <w:sz w:val="18"/>
                  </w:rPr>
                </w:rPrChange>
              </w:rPr>
              <w:t>Základy práce v prostředí Mathematica</w:t>
            </w:r>
            <w:r w:rsidRPr="008C3AC8">
              <w:rPr>
                <w:rPrChange w:id="5180" w:author="vopatrilova" w:date="2018-11-22T11:06:00Z">
                  <w:rPr>
                    <w:sz w:val="18"/>
                  </w:rPr>
                </w:rPrChange>
              </w:rPr>
              <w:t xml:space="preserve">. Vyd. 1. Ve Zlíně : Univerzita Tomáše Bati ve Zlíně, 2005. ISBN 8073182688. </w:t>
            </w:r>
          </w:p>
          <w:p w:rsidR="00982B32" w:rsidRPr="00816F53" w:rsidRDefault="008C3AC8" w:rsidP="0010688A">
            <w:pPr>
              <w:rPr>
                <w:rPrChange w:id="5181" w:author="vopatrilova" w:date="2018-11-22T11:06:00Z">
                  <w:rPr>
                    <w:sz w:val="18"/>
                  </w:rPr>
                </w:rPrChange>
              </w:rPr>
            </w:pPr>
            <w:r w:rsidRPr="008C3AC8">
              <w:rPr>
                <w:rPrChange w:id="5182" w:author="vopatrilova" w:date="2018-11-22T11:06:00Z">
                  <w:rPr>
                    <w:sz w:val="18"/>
                  </w:rPr>
                </w:rPrChange>
              </w:rPr>
              <w:t xml:space="preserve">ZAPLATÍLEK, K.; DOŇAR, B. </w:t>
            </w:r>
            <w:r w:rsidRPr="008C3AC8">
              <w:rPr>
                <w:i/>
                <w:rPrChange w:id="5183" w:author="vopatrilova" w:date="2018-11-22T11:06:00Z">
                  <w:rPr>
                    <w:i/>
                    <w:sz w:val="18"/>
                  </w:rPr>
                </w:rPrChange>
              </w:rPr>
              <w:t>MATLAB tvorba uživatelských aplikací</w:t>
            </w:r>
            <w:r w:rsidRPr="008C3AC8">
              <w:rPr>
                <w:rPrChange w:id="5184" w:author="vopatrilova" w:date="2018-11-22T11:06:00Z">
                  <w:rPr>
                    <w:sz w:val="18"/>
                  </w:rPr>
                </w:rPrChange>
              </w:rPr>
              <w:t xml:space="preserve">. BEN-Technická literatura, 2004. ISBN 80-7300-133-0. </w:t>
            </w:r>
          </w:p>
          <w:p w:rsidR="00982B32" w:rsidRPr="00816F53" w:rsidRDefault="008C3AC8" w:rsidP="0010688A">
            <w:pPr>
              <w:rPr>
                <w:rPrChange w:id="5185" w:author="vopatrilova" w:date="2018-11-22T11:06:00Z">
                  <w:rPr>
                    <w:sz w:val="18"/>
                  </w:rPr>
                </w:rPrChange>
              </w:rPr>
            </w:pPr>
            <w:r w:rsidRPr="008C3AC8">
              <w:rPr>
                <w:rPrChange w:id="5186" w:author="vopatrilova" w:date="2018-11-22T11:06:00Z">
                  <w:rPr>
                    <w:sz w:val="18"/>
                  </w:rPr>
                </w:rPrChange>
              </w:rPr>
              <w:t>PERŮTKA, K</w:t>
            </w:r>
            <w:del w:id="5187" w:author="Jiří Vojtěšek" w:date="2018-11-22T22:59:00Z">
              <w:r w:rsidRPr="008C3AC8" w:rsidDel="00563D7B">
                <w:rPr>
                  <w:rPrChange w:id="5188" w:author="vopatrilova" w:date="2018-11-22T11:06:00Z">
                    <w:rPr>
                      <w:sz w:val="18"/>
                    </w:rPr>
                  </w:rPrChange>
                </w:rPr>
                <w:delText>arel</w:delText>
              </w:r>
            </w:del>
            <w:r w:rsidRPr="008C3AC8">
              <w:rPr>
                <w:rPrChange w:id="5189" w:author="vopatrilova" w:date="2018-11-22T11:06:00Z">
                  <w:rPr>
                    <w:sz w:val="18"/>
                  </w:rPr>
                </w:rPrChange>
              </w:rPr>
              <w:t xml:space="preserve">. </w:t>
            </w:r>
            <w:r w:rsidRPr="008C3AC8">
              <w:rPr>
                <w:i/>
                <w:rPrChange w:id="5190" w:author="vopatrilova" w:date="2018-11-22T11:06:00Z">
                  <w:rPr>
                    <w:i/>
                    <w:sz w:val="18"/>
                  </w:rPr>
                </w:rPrChange>
              </w:rPr>
              <w:t>MATLAB : základy pro studenty automatizace a informačních technologií</w:t>
            </w:r>
            <w:r w:rsidRPr="008C3AC8">
              <w:rPr>
                <w:rPrChange w:id="5191" w:author="vopatrilova" w:date="2018-11-22T11:06:00Z">
                  <w:rPr>
                    <w:sz w:val="18"/>
                  </w:rPr>
                </w:rPrChange>
              </w:rPr>
              <w:t xml:space="preserve">. Vyd. 1. Zlín : Ústav řízení procesů, Institut řízení procesů a aplikované informatiky, Fakulta technologická, 2005. ISBN 8073183552. </w:t>
            </w:r>
          </w:p>
          <w:p w:rsidR="00982B32" w:rsidRPr="00816F53" w:rsidRDefault="008C3AC8" w:rsidP="0010688A">
            <w:pPr>
              <w:rPr>
                <w:rPrChange w:id="5192" w:author="vopatrilova" w:date="2018-11-22T11:06:00Z">
                  <w:rPr>
                    <w:sz w:val="18"/>
                  </w:rPr>
                </w:rPrChange>
              </w:rPr>
            </w:pPr>
            <w:r w:rsidRPr="008C3AC8">
              <w:rPr>
                <w:rPrChange w:id="5193" w:author="vopatrilova" w:date="2018-11-22T11:06:00Z">
                  <w:rPr>
                    <w:sz w:val="18"/>
                  </w:rPr>
                </w:rPrChange>
              </w:rPr>
              <w:t xml:space="preserve">KOZÁK, Š.; KAJAN, S. </w:t>
            </w:r>
            <w:r w:rsidRPr="008C3AC8">
              <w:rPr>
                <w:i/>
                <w:rPrChange w:id="5194" w:author="vopatrilova" w:date="2018-11-22T11:06:00Z">
                  <w:rPr>
                    <w:i/>
                    <w:sz w:val="18"/>
                  </w:rPr>
                </w:rPrChange>
              </w:rPr>
              <w:t>Matlab - Simulink I</w:t>
            </w:r>
            <w:r w:rsidRPr="008C3AC8">
              <w:rPr>
                <w:rPrChange w:id="5195" w:author="vopatrilova" w:date="2018-11-22T11:06:00Z">
                  <w:rPr>
                    <w:sz w:val="18"/>
                  </w:rPr>
                </w:rPrChange>
              </w:rPr>
              <w:t xml:space="preserve">. STU Bratislava, 1999. ISBN 80-227-1213-2. </w:t>
            </w:r>
          </w:p>
          <w:p w:rsidR="00982B32" w:rsidRPr="00816F53" w:rsidRDefault="008C3AC8" w:rsidP="0010688A">
            <w:pPr>
              <w:rPr>
                <w:b/>
                <w:rPrChange w:id="5196" w:author="vopatrilova" w:date="2018-11-22T11:06:00Z">
                  <w:rPr>
                    <w:b/>
                    <w:sz w:val="18"/>
                  </w:rPr>
                </w:rPrChange>
              </w:rPr>
            </w:pPr>
            <w:r w:rsidRPr="008C3AC8">
              <w:rPr>
                <w:b/>
                <w:rPrChange w:id="5197" w:author="vopatrilova" w:date="2018-11-22T11:06:00Z">
                  <w:rPr>
                    <w:b/>
                    <w:sz w:val="18"/>
                  </w:rPr>
                </w:rPrChange>
              </w:rPr>
              <w:t>Doporučená literatura:</w:t>
            </w:r>
          </w:p>
          <w:p w:rsidR="00982B32" w:rsidRPr="00816F53" w:rsidRDefault="008C3AC8" w:rsidP="0010688A">
            <w:pPr>
              <w:rPr>
                <w:rPrChange w:id="5198" w:author="vopatrilova" w:date="2018-11-22T11:06:00Z">
                  <w:rPr>
                    <w:sz w:val="18"/>
                  </w:rPr>
                </w:rPrChange>
              </w:rPr>
            </w:pPr>
            <w:r w:rsidRPr="008C3AC8">
              <w:rPr>
                <w:rPrChange w:id="5199" w:author="vopatrilova" w:date="2018-11-22T11:06:00Z">
                  <w:rPr>
                    <w:sz w:val="18"/>
                  </w:rPr>
                </w:rPrChange>
              </w:rPr>
              <w:t xml:space="preserve">HANSELMAN, D.C.; LITTLEFIELD, B. </w:t>
            </w:r>
            <w:r w:rsidRPr="008C3AC8">
              <w:rPr>
                <w:i/>
                <w:rPrChange w:id="5200" w:author="vopatrilova" w:date="2018-11-22T11:06:00Z">
                  <w:rPr>
                    <w:i/>
                    <w:sz w:val="18"/>
                  </w:rPr>
                </w:rPrChange>
              </w:rPr>
              <w:t>Mastering Matlab 7</w:t>
            </w:r>
            <w:r w:rsidRPr="008C3AC8">
              <w:rPr>
                <w:rPrChange w:id="5201" w:author="vopatrilova" w:date="2018-11-22T11:06:00Z">
                  <w:rPr>
                    <w:sz w:val="18"/>
                  </w:rPr>
                </w:rPrChange>
              </w:rPr>
              <w:t xml:space="preserve">. Prentice Hall, 2005. ISBN 0-13-143018-1. </w:t>
            </w:r>
          </w:p>
          <w:p w:rsidR="00982B32" w:rsidRPr="00816F53" w:rsidRDefault="008C3AC8" w:rsidP="0010688A">
            <w:pPr>
              <w:rPr>
                <w:rPrChange w:id="5202" w:author="vopatrilova" w:date="2018-11-22T11:06:00Z">
                  <w:rPr>
                    <w:sz w:val="18"/>
                  </w:rPr>
                </w:rPrChange>
              </w:rPr>
            </w:pPr>
            <w:r w:rsidRPr="008C3AC8">
              <w:rPr>
                <w:rPrChange w:id="5203" w:author="vopatrilova" w:date="2018-11-22T11:06:00Z">
                  <w:rPr>
                    <w:sz w:val="18"/>
                  </w:rPr>
                </w:rPrChange>
              </w:rPr>
              <w:t>DABNEY, J</w:t>
            </w:r>
            <w:del w:id="5204" w:author="Jiří Vojtěšek" w:date="2018-11-22T22:59:00Z">
              <w:r w:rsidRPr="008C3AC8" w:rsidDel="00563D7B">
                <w:rPr>
                  <w:rPrChange w:id="5205" w:author="vopatrilova" w:date="2018-11-22T11:06:00Z">
                    <w:rPr>
                      <w:sz w:val="18"/>
                    </w:rPr>
                  </w:rPrChange>
                </w:rPr>
                <w:delText>ames</w:delText>
              </w:r>
            </w:del>
            <w:r w:rsidRPr="008C3AC8">
              <w:rPr>
                <w:rPrChange w:id="5206" w:author="vopatrilova" w:date="2018-11-22T11:06:00Z">
                  <w:rPr>
                    <w:sz w:val="18"/>
                  </w:rPr>
                </w:rPrChange>
              </w:rPr>
              <w:t xml:space="preserve">. </w:t>
            </w:r>
            <w:r w:rsidRPr="008C3AC8">
              <w:rPr>
                <w:i/>
                <w:rPrChange w:id="5207" w:author="vopatrilova" w:date="2018-11-22T11:06:00Z">
                  <w:rPr>
                    <w:i/>
                    <w:sz w:val="18"/>
                  </w:rPr>
                </w:rPrChange>
              </w:rPr>
              <w:t>Mastering Simulink</w:t>
            </w:r>
            <w:r w:rsidRPr="008C3AC8">
              <w:rPr>
                <w:rPrChange w:id="5208" w:author="vopatrilova" w:date="2018-11-22T11:06:00Z">
                  <w:rPr>
                    <w:sz w:val="18"/>
                  </w:rPr>
                </w:rPrChange>
              </w:rPr>
              <w:t xml:space="preserve">. Upper Saddle River, N.J. : Pearson/Prentice Hall, 2004. ISBN 0-13-142477-7. </w:t>
            </w:r>
          </w:p>
          <w:p w:rsidR="00982B32" w:rsidRPr="00816F53" w:rsidRDefault="008C3AC8" w:rsidP="0010688A">
            <w:pPr>
              <w:rPr>
                <w:rPrChange w:id="5209" w:author="vopatrilova" w:date="2018-11-22T11:06:00Z">
                  <w:rPr>
                    <w:sz w:val="18"/>
                  </w:rPr>
                </w:rPrChange>
              </w:rPr>
            </w:pPr>
            <w:r w:rsidRPr="008C3AC8">
              <w:rPr>
                <w:rPrChange w:id="5210" w:author="vopatrilova" w:date="2018-11-22T11:06:00Z">
                  <w:rPr>
                    <w:sz w:val="18"/>
                  </w:rPr>
                </w:rPrChange>
              </w:rPr>
              <w:t xml:space="preserve">KOZÁK, Š; KAJAN, S. </w:t>
            </w:r>
            <w:r w:rsidRPr="008C3AC8">
              <w:rPr>
                <w:i/>
                <w:rPrChange w:id="5211" w:author="vopatrilova" w:date="2018-11-22T11:06:00Z">
                  <w:rPr>
                    <w:i/>
                    <w:sz w:val="18"/>
                  </w:rPr>
                </w:rPrChange>
              </w:rPr>
              <w:t>Matlab - Simulink II</w:t>
            </w:r>
            <w:r w:rsidRPr="008C3AC8">
              <w:rPr>
                <w:rPrChange w:id="5212" w:author="vopatrilova" w:date="2018-11-22T11:06:00Z">
                  <w:rPr>
                    <w:sz w:val="18"/>
                  </w:rPr>
                </w:rPrChange>
              </w:rPr>
              <w:t>. STU Bratislava, 1999. ISBN 80-227-1235-3.</w:t>
            </w:r>
          </w:p>
          <w:p w:rsidR="00942F00" w:rsidRDefault="008C3AC8" w:rsidP="0010688A">
            <w:pPr>
              <w:rPr>
                <w:ins w:id="5213" w:author="vopatrilova" w:date="2018-11-22T11:06:00Z"/>
              </w:rPr>
            </w:pPr>
            <w:r w:rsidRPr="008C3AC8">
              <w:rPr>
                <w:rPrChange w:id="5214" w:author="vopatrilova" w:date="2018-11-22T11:06:00Z">
                  <w:rPr>
                    <w:sz w:val="18"/>
                    <w:szCs w:val="18"/>
                  </w:rPr>
                </w:rPrChange>
              </w:rPr>
              <w:t>PERUTKA, K</w:t>
            </w:r>
            <w:del w:id="5215" w:author="Jiří Vojtěšek" w:date="2018-11-22T22:59:00Z">
              <w:r w:rsidRPr="008C3AC8" w:rsidDel="00563D7B">
                <w:rPr>
                  <w:rPrChange w:id="5216" w:author="vopatrilova" w:date="2018-11-22T11:06:00Z">
                    <w:rPr>
                      <w:sz w:val="18"/>
                      <w:szCs w:val="18"/>
                    </w:rPr>
                  </w:rPrChange>
                </w:rPr>
                <w:delText>arel</w:delText>
              </w:r>
            </w:del>
            <w:r w:rsidRPr="008C3AC8">
              <w:rPr>
                <w:rPrChange w:id="5217" w:author="vopatrilova" w:date="2018-11-22T11:06:00Z">
                  <w:rPr>
                    <w:sz w:val="18"/>
                    <w:szCs w:val="18"/>
                  </w:rPr>
                </w:rPrChange>
              </w:rPr>
              <w:t xml:space="preserve">. </w:t>
            </w:r>
            <w:r w:rsidRPr="008C3AC8">
              <w:rPr>
                <w:i/>
                <w:rPrChange w:id="5218" w:author="vopatrilova" w:date="2018-11-22T11:06:00Z">
                  <w:rPr>
                    <w:i/>
                    <w:sz w:val="18"/>
                    <w:szCs w:val="18"/>
                  </w:rPr>
                </w:rPrChange>
              </w:rPr>
              <w:t>MATLAB for Engineers: Applications in Control, Electrical Engineering, IT and Robotics</w:t>
            </w:r>
            <w:r w:rsidRPr="008C3AC8">
              <w:rPr>
                <w:rPrChange w:id="5219" w:author="vopatrilova" w:date="2018-11-22T11:06:00Z">
                  <w:rPr>
                    <w:sz w:val="18"/>
                    <w:szCs w:val="18"/>
                  </w:rPr>
                </w:rPrChange>
              </w:rPr>
              <w:t>. Intech, 2011. ISBN 978-953-307-914-1.</w:t>
            </w:r>
          </w:p>
          <w:p w:rsidR="00816F53" w:rsidRDefault="00816F53" w:rsidP="0010688A">
            <w:pPr>
              <w:rPr>
                <w:ins w:id="5220" w:author="vopatrilova" w:date="2018-11-22T11:06:00Z"/>
              </w:rPr>
            </w:pPr>
          </w:p>
          <w:p w:rsidR="00816F53" w:rsidRPr="00816F53" w:rsidRDefault="00816F53" w:rsidP="0010688A"/>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15</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423"/>
        </w:trPr>
        <w:tc>
          <w:tcPr>
            <w:tcW w:w="9855" w:type="dxa"/>
            <w:gridSpan w:val="8"/>
          </w:tcPr>
          <w:p w:rsidR="00982B32" w:rsidRDefault="00982B32" w:rsidP="0010688A">
            <w:pPr>
              <w:jc w:val="both"/>
            </w:pPr>
            <w:r w:rsidRPr="00C63A06">
              <w:t>Vyučující na FAI mají trvale vypsány a zveřejněny konzultace minimálně 2h/týden v rámci kterých mají možnosti konzultovat podrobněji probíranou látku. Dále mohou studenti komunikovat s vyučujícím pomocí e-mailu.</w:t>
            </w:r>
          </w:p>
        </w:tc>
      </w:tr>
    </w:tbl>
    <w:p w:rsidR="00982B32" w:rsidRDefault="00982B32" w:rsidP="00982B32"/>
    <w:p w:rsidR="00816F53" w:rsidRDefault="00816F53">
      <w:pPr>
        <w:rPr>
          <w:ins w:id="5221" w:author="vopatrilova" w:date="2018-11-22T11:06:00Z"/>
        </w:rPr>
      </w:pPr>
      <w:ins w:id="5222" w:author="vopatrilova" w:date="2018-11-22T11:06: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6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5223" w:name="SpojiteRizeni"/>
            <w:r>
              <w:t>Spojité řízení</w:t>
            </w:r>
            <w:bookmarkEnd w:id="5223"/>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w:t>
            </w:r>
            <w:r w:rsidR="0083672C">
              <w:t>ZT</w:t>
            </w:r>
            <w:r>
              <w:t>“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28p+14s+28c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6</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semináře,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seminářích a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laboratorních a seminárních úloh v průběhu semestru. </w:t>
            </w:r>
          </w:p>
          <w:p w:rsidR="00982B32" w:rsidRDefault="00982B32" w:rsidP="0010688A">
            <w:pPr>
              <w:jc w:val="both"/>
            </w:pPr>
            <w:r>
              <w:t>4. Prokázání úspěšného zvládnutí probírané tématiky při testu a ústním pohovoru s vyučujícím.</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rsidRPr="00211839">
              <w:t>doc. Ing. Libor Pekař,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přednášky</w:t>
            </w:r>
            <w:r w:rsidR="00E757B4">
              <w:t>, semináře a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sidRPr="00211839">
              <w:t>doc. Ing. Libor Pekař, Ph.D.</w:t>
            </w:r>
            <w:r>
              <w:t xml:space="preserve"> (přednášky 100%)</w:t>
            </w:r>
          </w:p>
          <w:p w:rsidR="00982B32" w:rsidRDefault="00982B32" w:rsidP="0010688A">
            <w:pPr>
              <w:jc w:val="both"/>
            </w:pP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jc w:val="both"/>
            </w:pPr>
            <w:r w:rsidRPr="00211839">
              <w:t>Posluchači absolvováním předmětu si prohloubí znalosti z obecné teorie systémů a jejich řízení, získají schopnosti návrhu celého spektra spojitých regulátorů a regulačních obvodů. V prostředí Matlab/Simulink jsou schopni řešit úlohy modelování a simulace lineárních a nelineárních úloh.</w:t>
            </w:r>
          </w:p>
          <w:p w:rsidR="00982B32" w:rsidRPr="00211839" w:rsidRDefault="00982B32" w:rsidP="0010688A">
            <w:pPr>
              <w:jc w:val="both"/>
            </w:pPr>
            <w:r>
              <w:t>Témata</w:t>
            </w:r>
            <w:r w:rsidRPr="00211839">
              <w:t>:</w:t>
            </w:r>
          </w:p>
          <w:p w:rsidR="00982B32" w:rsidRPr="00211839" w:rsidRDefault="00982B32" w:rsidP="0010688A">
            <w:pPr>
              <w:numPr>
                <w:ilvl w:val="0"/>
                <w:numId w:val="45"/>
              </w:numPr>
              <w:jc w:val="both"/>
            </w:pPr>
            <w:r w:rsidRPr="00211839">
              <w:t>Historie, pojmy kybernetiky, teorie systémů a teorie řízení. Systémy, veličiny, stavy.</w:t>
            </w:r>
          </w:p>
          <w:p w:rsidR="00982B32" w:rsidRPr="00211839" w:rsidRDefault="00982B32" w:rsidP="0010688A">
            <w:pPr>
              <w:numPr>
                <w:ilvl w:val="0"/>
                <w:numId w:val="45"/>
              </w:numPr>
              <w:ind w:left="1077" w:hanging="357"/>
              <w:jc w:val="both"/>
            </w:pPr>
            <w:r w:rsidRPr="00211839">
              <w:t xml:space="preserve">Zpětná vazba, regulační obvod, signály. Systémy spojité lineární a nelineární. </w:t>
            </w:r>
          </w:p>
          <w:p w:rsidR="00982B32" w:rsidRPr="00211839" w:rsidRDefault="00982B32" w:rsidP="0010688A">
            <w:pPr>
              <w:numPr>
                <w:ilvl w:val="0"/>
                <w:numId w:val="45"/>
              </w:numPr>
              <w:ind w:left="1077" w:hanging="357"/>
              <w:jc w:val="both"/>
            </w:pPr>
            <w:r w:rsidRPr="00211839">
              <w:t>Modely dynamických systémů. Lineární spojité dynamické systémy (LSDS).</w:t>
            </w:r>
          </w:p>
          <w:p w:rsidR="00982B32" w:rsidRPr="00211839" w:rsidRDefault="00982B32" w:rsidP="0010688A">
            <w:pPr>
              <w:numPr>
                <w:ilvl w:val="0"/>
                <w:numId w:val="45"/>
              </w:numPr>
              <w:ind w:left="1077" w:hanging="357"/>
              <w:jc w:val="both"/>
            </w:pPr>
            <w:r w:rsidRPr="00211839">
              <w:t>Speciální modely technických a technologických procesů a systémů.</w:t>
            </w:r>
          </w:p>
          <w:p w:rsidR="00982B32" w:rsidRPr="00211839" w:rsidRDefault="00982B32" w:rsidP="0010688A">
            <w:pPr>
              <w:numPr>
                <w:ilvl w:val="0"/>
                <w:numId w:val="45"/>
              </w:numPr>
              <w:ind w:left="1077" w:hanging="357"/>
              <w:jc w:val="both"/>
            </w:pPr>
            <w:r w:rsidRPr="00211839">
              <w:t>Vnější popisy spojitých systémů, impulsní a přechodové charakteristiky, výpočet charakteristik pomocí Laplaceovy transformace.</w:t>
            </w:r>
          </w:p>
          <w:p w:rsidR="00982B32" w:rsidRPr="00211839" w:rsidRDefault="00982B32" w:rsidP="0010688A">
            <w:pPr>
              <w:numPr>
                <w:ilvl w:val="0"/>
                <w:numId w:val="45"/>
              </w:numPr>
              <w:ind w:left="1077" w:hanging="357"/>
              <w:jc w:val="both"/>
            </w:pPr>
            <w:r w:rsidRPr="00211839">
              <w:t>Frekvenční přenos a frekvenční charakteristiky.</w:t>
            </w:r>
          </w:p>
          <w:p w:rsidR="00982B32" w:rsidRDefault="00982B32" w:rsidP="0010688A">
            <w:pPr>
              <w:numPr>
                <w:ilvl w:val="0"/>
                <w:numId w:val="45"/>
              </w:numPr>
              <w:ind w:left="1077" w:hanging="357"/>
              <w:jc w:val="both"/>
            </w:pPr>
            <w:r w:rsidRPr="00211839">
              <w:t>Stabilita Ljapunovská a BIBO. Kritéria stability algebraická a geometrická.</w:t>
            </w:r>
          </w:p>
          <w:p w:rsidR="00982B32" w:rsidRPr="00211839" w:rsidRDefault="00982B32" w:rsidP="0010688A">
            <w:pPr>
              <w:numPr>
                <w:ilvl w:val="0"/>
                <w:numId w:val="45"/>
              </w:numPr>
              <w:ind w:left="1077" w:hanging="357"/>
              <w:jc w:val="both"/>
            </w:pPr>
            <w:r>
              <w:t>Dopravní zpoždění, jeho vliv na dynamiku. Aproximace a kompenzace dopravního zpoždění. Smithův prediktor.</w:t>
            </w:r>
          </w:p>
          <w:p w:rsidR="00982B32" w:rsidRPr="00211839" w:rsidRDefault="00982B32" w:rsidP="0010688A">
            <w:pPr>
              <w:numPr>
                <w:ilvl w:val="0"/>
                <w:numId w:val="45"/>
              </w:numPr>
              <w:ind w:left="1077" w:hanging="357"/>
              <w:jc w:val="both"/>
            </w:pPr>
            <w:r w:rsidRPr="00211839">
              <w:t xml:space="preserve">Vnitřní (stavový) popis (SS) spojitých systémů. Nejednoznačnost SS popisu. Způsoby přepisu a volby stavových veličin. </w:t>
            </w:r>
          </w:p>
          <w:p w:rsidR="00982B32" w:rsidRDefault="00982B32" w:rsidP="0010688A">
            <w:pPr>
              <w:numPr>
                <w:ilvl w:val="0"/>
                <w:numId w:val="45"/>
              </w:numPr>
              <w:ind w:left="1077" w:hanging="357"/>
              <w:jc w:val="both"/>
            </w:pPr>
            <w:r w:rsidRPr="00211839">
              <w:t>Převod vnitřního popisu na vnější popis (přenos). Singulární syst</w:t>
            </w:r>
            <w:r>
              <w:t>émy, neminimální realizace LSDS.</w:t>
            </w:r>
          </w:p>
          <w:p w:rsidR="00982B32" w:rsidRPr="00211839" w:rsidRDefault="00982B32" w:rsidP="0010688A">
            <w:pPr>
              <w:numPr>
                <w:ilvl w:val="0"/>
                <w:numId w:val="45"/>
              </w:numPr>
              <w:ind w:left="1077" w:hanging="357"/>
              <w:jc w:val="both"/>
            </w:pPr>
            <w:r w:rsidRPr="00211839">
              <w:t>Vlastnosti systémů, řiditelnost, pozorovatelnost.</w:t>
            </w:r>
            <w:r>
              <w:t xml:space="preserve"> Luenbergův pozorovatel stavu.</w:t>
            </w:r>
          </w:p>
          <w:p w:rsidR="00982B32" w:rsidRPr="00211839" w:rsidRDefault="00982B32" w:rsidP="0010688A">
            <w:pPr>
              <w:numPr>
                <w:ilvl w:val="0"/>
                <w:numId w:val="45"/>
              </w:numPr>
              <w:ind w:left="1077" w:hanging="357"/>
              <w:jc w:val="both"/>
            </w:pPr>
            <w:r w:rsidRPr="00211839">
              <w:t>PID regulátory, jejich popis a dynamické vlastnosti.</w:t>
            </w:r>
          </w:p>
          <w:p w:rsidR="00982B32" w:rsidRPr="00211839" w:rsidRDefault="00982B32" w:rsidP="0010688A">
            <w:pPr>
              <w:numPr>
                <w:ilvl w:val="0"/>
                <w:numId w:val="45"/>
              </w:numPr>
              <w:ind w:left="1077" w:hanging="357"/>
              <w:jc w:val="both"/>
            </w:pPr>
            <w:r w:rsidRPr="00211839">
              <w:t>Klasické metody návrhu a nastavení PID regulátorů.</w:t>
            </w:r>
          </w:p>
          <w:p w:rsidR="00982B32" w:rsidRDefault="00982B32" w:rsidP="0010688A">
            <w:pPr>
              <w:numPr>
                <w:ilvl w:val="0"/>
                <w:numId w:val="45"/>
              </w:numPr>
              <w:ind w:left="1077" w:hanging="357"/>
              <w:jc w:val="both"/>
            </w:pPr>
            <w:r w:rsidRPr="00211839">
              <w:t>Nelineární systémy, typy nelinearit, linearizace a přehled metod řešení nelineárních obvodů.</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500494" w:rsidRDefault="00982B32" w:rsidP="0010688A">
            <w:pPr>
              <w:rPr>
                <w:b/>
              </w:rPr>
            </w:pPr>
            <w:r w:rsidRPr="00500494">
              <w:rPr>
                <w:b/>
              </w:rPr>
              <w:t xml:space="preserve">Základní literatura: </w:t>
            </w:r>
          </w:p>
          <w:p w:rsidR="00982B32" w:rsidRPr="00500494" w:rsidRDefault="00982B32" w:rsidP="0010688A">
            <w:r w:rsidRPr="00500494">
              <w:t xml:space="preserve">HUBA, M., HUBINSKÝ P. a ŽÁKOVÁ K. </w:t>
            </w:r>
            <w:r w:rsidRPr="00430490">
              <w:rPr>
                <w:i/>
              </w:rPr>
              <w:t>Teória systémov</w:t>
            </w:r>
            <w:r w:rsidRPr="00500494">
              <w:t>. Bratislava: Vydavatelstvo STU v Bratislave, 2004. ISBN 80-227-1820-3.</w:t>
            </w:r>
          </w:p>
          <w:p w:rsidR="00982B32" w:rsidRPr="00500494" w:rsidRDefault="00982B32" w:rsidP="0010688A">
            <w:r w:rsidRPr="00500494">
              <w:t xml:space="preserve">PEKAŘ, L. </w:t>
            </w:r>
            <w:r w:rsidRPr="00430490">
              <w:rPr>
                <w:i/>
              </w:rPr>
              <w:t>Sylabus seminářů předmětu Teorie systémů</w:t>
            </w:r>
            <w:r w:rsidRPr="00500494">
              <w:t xml:space="preserve">. In: Výuka na FAI [on-line]. ver2010b. Dostupné po přihlášení z: </w:t>
            </w:r>
            <w:hyperlink r:id="rId26" w:history="1">
              <w:r w:rsidRPr="00A02120">
                <w:rPr>
                  <w:rStyle w:val="Hypertextovodkaz"/>
                </w:rPr>
                <w:t>http://vyuka.fai.utb.cz/mod/resource/view.php?id=7489</w:t>
              </w:r>
            </w:hyperlink>
            <w:r>
              <w:t xml:space="preserve"> </w:t>
            </w:r>
          </w:p>
          <w:p w:rsidR="00982B32" w:rsidRPr="00500494" w:rsidRDefault="00982B32" w:rsidP="0010688A">
            <w:r w:rsidRPr="00500494">
              <w:t xml:space="preserve">PROKOP, R., MATUŠŮ, R. a PROKOPOVÁ, Z. </w:t>
            </w:r>
            <w:r w:rsidRPr="00430490">
              <w:rPr>
                <w:i/>
              </w:rPr>
              <w:t>Teorie automatického řízení: lineární spojité dynamické systémy</w:t>
            </w:r>
            <w:r w:rsidRPr="00500494">
              <w:t xml:space="preserve">. Zlín: Univerzita Tomáše Bati ve Zlíně, 2006, 102 s. ISBN 8073183692. </w:t>
            </w:r>
          </w:p>
          <w:p w:rsidR="00982B32" w:rsidRPr="00500494" w:rsidDel="00C661A8" w:rsidRDefault="00982B32" w:rsidP="0010688A">
            <w:pPr>
              <w:rPr>
                <w:del w:id="5224" w:author="vopatrilova" w:date="2018-11-19T13:01:00Z"/>
              </w:rPr>
            </w:pPr>
            <w:r w:rsidRPr="00500494">
              <w:t xml:space="preserve">OGATA, K. </w:t>
            </w:r>
            <w:r w:rsidRPr="00430490">
              <w:rPr>
                <w:i/>
              </w:rPr>
              <w:t>Modern Control Engineering</w:t>
            </w:r>
            <w:r w:rsidRPr="00500494">
              <w:t>. New Jersey: Prentice Hall, 2009. 5. vyd. 912 s. ISBN 978-0136156734.</w:t>
            </w:r>
          </w:p>
          <w:p w:rsidR="004B780D" w:rsidDel="00C661A8" w:rsidRDefault="004B780D" w:rsidP="0010688A">
            <w:pPr>
              <w:rPr>
                <w:del w:id="5225" w:author="vopatrilova" w:date="2018-11-19T13:01:00Z"/>
              </w:rPr>
            </w:pPr>
          </w:p>
          <w:p w:rsidR="004B780D" w:rsidRDefault="004B780D" w:rsidP="0010688A"/>
          <w:p w:rsidR="00982B32" w:rsidRPr="00500494" w:rsidRDefault="00982B32" w:rsidP="0010688A">
            <w:r w:rsidRPr="00500494">
              <w:t xml:space="preserve">NAVRÁTIL, P. </w:t>
            </w:r>
            <w:r w:rsidRPr="00430490">
              <w:rPr>
                <w:i/>
              </w:rPr>
              <w:t>Teorie systémů-Vybrané statě</w:t>
            </w:r>
            <w:r w:rsidRPr="00500494">
              <w:t xml:space="preserve">. Zlín: Univerzita Tomáše Bati ve Zlíně, 2017, 297 s. In: Výuka na FAI [on-line]. Dostupné z: </w:t>
            </w:r>
            <w:hyperlink r:id="rId27" w:history="1">
              <w:r w:rsidRPr="00A02120">
                <w:rPr>
                  <w:rStyle w:val="Hypertextovodkaz"/>
                </w:rPr>
                <w:t>http://vyuka.fai.utb.cz/pluginfile.php?file=%2F52016%2Fmod_folder%2Fcontent%2F0%2FNavratil%20%2B%2B%20Teorie%20systemu-Vybrane_State.pdf</w:t>
              </w:r>
            </w:hyperlink>
            <w:r>
              <w:t xml:space="preserve"> </w:t>
            </w:r>
          </w:p>
          <w:p w:rsidR="00982B32" w:rsidRPr="00500494" w:rsidRDefault="00982B32" w:rsidP="0010688A">
            <w:r w:rsidRPr="00500494">
              <w:lastRenderedPageBreak/>
              <w:t xml:space="preserve">ŠTECHA, J. a HAVLENA, V. </w:t>
            </w:r>
            <w:r w:rsidRPr="00430490">
              <w:rPr>
                <w:i/>
              </w:rPr>
              <w:t>Teorie dynamických systémů</w:t>
            </w:r>
            <w:r w:rsidRPr="00500494">
              <w:t>. Praha: Vydavatelství ČVUT, 2005. ISBN 80-227-1586-7.</w:t>
            </w:r>
          </w:p>
          <w:p w:rsidR="00982B32" w:rsidRPr="00500494" w:rsidRDefault="00982B32" w:rsidP="0010688A">
            <w:pPr>
              <w:rPr>
                <w:b/>
              </w:rPr>
            </w:pPr>
            <w:r w:rsidRPr="00500494">
              <w:rPr>
                <w:b/>
              </w:rPr>
              <w:t xml:space="preserve">Doporučená literatura: </w:t>
            </w:r>
          </w:p>
          <w:p w:rsidR="00982B32" w:rsidRPr="00500494" w:rsidRDefault="00982B32" w:rsidP="0010688A">
            <w:r w:rsidRPr="00500494">
              <w:t xml:space="preserve">BALÁTĚ, J. </w:t>
            </w:r>
            <w:r w:rsidRPr="00430490">
              <w:rPr>
                <w:i/>
              </w:rPr>
              <w:t>Automatické řízení</w:t>
            </w:r>
            <w:r w:rsidRPr="00500494">
              <w:t>. Praha: BEN Technická literatura, 2004. 664 s. ISBN 80-7300-020-2.</w:t>
            </w:r>
          </w:p>
          <w:p w:rsidR="00982B32" w:rsidRPr="00500494" w:rsidRDefault="00982B32" w:rsidP="0010688A">
            <w:r w:rsidRPr="00500494">
              <w:t xml:space="preserve">DOSTÁL, P. a GAZDOŠ, F. </w:t>
            </w:r>
            <w:r w:rsidRPr="00430490">
              <w:rPr>
                <w:i/>
              </w:rPr>
              <w:t>Řízení technologických procesů</w:t>
            </w:r>
            <w:r w:rsidRPr="00500494">
              <w:t>. Zlín: Univerzita Tomáše Bati ve Zlíně. Fakulta aplikované informatiky. Ústav řízení procesů, 2006, 98 s. Učební texty vysokých škol. ISBN 80-7318-465-6.</w:t>
            </w:r>
          </w:p>
          <w:p w:rsidR="00982B32" w:rsidRPr="00500494" w:rsidRDefault="00982B32" w:rsidP="0010688A">
            <w:pPr>
              <w:rPr>
                <w:rFonts w:eastAsiaTheme="minorHAnsi"/>
              </w:rPr>
            </w:pPr>
            <w:r w:rsidRPr="00500494">
              <w:rPr>
                <w:rFonts w:eastAsiaTheme="minorHAnsi"/>
              </w:rPr>
              <w:t xml:space="preserve">DOSTÁL, P. a MATUŠŮ, R. </w:t>
            </w:r>
            <w:r w:rsidRPr="00430490">
              <w:rPr>
                <w:rFonts w:eastAsiaTheme="minorHAnsi"/>
                <w:i/>
              </w:rPr>
              <w:t>Stavová a algebraická teorie řízení</w:t>
            </w:r>
            <w:r w:rsidRPr="00500494">
              <w:rPr>
                <w:rFonts w:eastAsiaTheme="minorHAnsi"/>
              </w:rPr>
              <w:t>. Zlín: Univerzita Tomáše Bati ve Zlíně, 2010. 91 s. ISBN 978–80–7318–991–4.</w:t>
            </w:r>
          </w:p>
          <w:p w:rsidR="00982B32" w:rsidRDefault="00982B32" w:rsidP="0010688A">
            <w:r w:rsidRPr="00500494">
              <w:t>DORF, R.</w:t>
            </w:r>
            <w:r>
              <w:t xml:space="preserve"> </w:t>
            </w:r>
            <w:r w:rsidRPr="00500494">
              <w:t xml:space="preserve">C. a BISHOP, R. </w:t>
            </w:r>
            <w:r w:rsidRPr="00430490">
              <w:rPr>
                <w:i/>
              </w:rPr>
              <w:t>Modern Control Systems</w:t>
            </w:r>
            <w:r w:rsidRPr="00500494">
              <w:t>. New Jersey: Pearson Prentice Hall, 2010. 12. vyd. 1104 s. ISBN 978-0136024583.</w:t>
            </w:r>
          </w:p>
          <w:p w:rsidR="006C50D9" w:rsidRDefault="006C50D9" w:rsidP="006C50D9">
            <w:pPr>
              <w:jc w:val="both"/>
            </w:pPr>
            <w:r w:rsidRPr="00AB334E">
              <w:rPr>
                <w:caps/>
              </w:rPr>
              <w:t>Keviczky</w:t>
            </w:r>
            <w:r w:rsidRPr="00AB334E">
              <w:t>, L</w:t>
            </w:r>
            <w:r>
              <w:t>.</w:t>
            </w:r>
            <w:r w:rsidRPr="00AB334E">
              <w:t xml:space="preserve"> et al. </w:t>
            </w:r>
            <w:r w:rsidRPr="00AB334E">
              <w:rPr>
                <w:i/>
                <w:iCs/>
              </w:rPr>
              <w:t>Control Engineering</w:t>
            </w:r>
            <w:r w:rsidRPr="00AB334E">
              <w:t>. 1st  ed. Györ: Széchenyi University Press, 2011. ISBN 978-963-9819-74-0.</w:t>
            </w:r>
          </w:p>
          <w:p w:rsidR="006C50D9" w:rsidRPr="0061786A" w:rsidRDefault="006C50D9" w:rsidP="006C50D9">
            <w:pPr>
              <w:rPr>
                <w:rFonts w:eastAsiaTheme="minorHAnsi"/>
                <w:lang w:eastAsia="en-US"/>
              </w:rPr>
            </w:pPr>
            <w:r>
              <w:t>FRANKLIN, G.</w:t>
            </w:r>
            <w:r w:rsidRPr="00AB334E">
              <w:t xml:space="preserve"> F</w:t>
            </w:r>
            <w:r>
              <w:t>.,</w:t>
            </w:r>
            <w:r w:rsidRPr="00AB334E">
              <w:t xml:space="preserve"> POWELL</w:t>
            </w:r>
            <w:r>
              <w:t>,</w:t>
            </w:r>
            <w:r w:rsidRPr="00AB334E">
              <w:t xml:space="preserve"> </w:t>
            </w:r>
            <w:r>
              <w:t xml:space="preserve">J. D. </w:t>
            </w:r>
            <w:r w:rsidRPr="00AB334E">
              <w:t>a EMAMI-NAEINI</w:t>
            </w:r>
            <w:r>
              <w:t xml:space="preserve"> A</w:t>
            </w:r>
            <w:r w:rsidRPr="00AB334E">
              <w:t xml:space="preserve">. </w:t>
            </w:r>
            <w:r w:rsidRPr="00AB334E">
              <w:rPr>
                <w:i/>
              </w:rPr>
              <w:t>Feedback Control of Dynamic Systems</w:t>
            </w:r>
            <w:r w:rsidRPr="00AB334E">
              <w:t>. 5th ed. Upper Saddle River, N.J.: Pearson Prentice Hall, c2006. ISBN 0-13-149930-0</w:t>
            </w:r>
            <w:r>
              <w:t>.</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24</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Pr="00430490" w:rsidRDefault="00982B32" w:rsidP="0010688A">
            <w:pPr>
              <w:jc w:val="both"/>
              <w:rPr>
                <w:sz w:val="18"/>
              </w:rPr>
            </w:pPr>
            <w:r w:rsidRPr="0043049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430490">
              <w:rPr>
                <w:sz w:val="18"/>
              </w:rPr>
              <w:t xml:space="preserve"> </w:t>
            </w:r>
          </w:p>
          <w:p w:rsidR="00982B32" w:rsidRPr="00C96C01" w:rsidRDefault="00982B32" w:rsidP="0010688A"/>
          <w:p w:rsidR="00982B32" w:rsidRPr="00C96C01" w:rsidRDefault="00982B32" w:rsidP="0010688A">
            <w:pPr>
              <w:tabs>
                <w:tab w:val="left" w:pos="1337"/>
              </w:tabs>
            </w:pPr>
            <w:r>
              <w:tab/>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721"/>
              </w:tabs>
              <w:jc w:val="both"/>
              <w:rPr>
                <w:b/>
                <w:sz w:val="28"/>
              </w:rPr>
            </w:pPr>
            <w:r>
              <w:rPr>
                <w:b/>
                <w:sz w:val="28"/>
              </w:rPr>
              <w:lastRenderedPageBreak/>
              <w:t>B-III – Charakteristika studijního předmětu</w:t>
            </w:r>
            <w:r>
              <w:rPr>
                <w:b/>
                <w:sz w:val="28"/>
              </w:rPr>
              <w:tab/>
            </w:r>
            <w:r w:rsidR="008C3AC8">
              <w:rPr>
                <w:b/>
                <w:sz w:val="28"/>
              </w:rPr>
              <w:fldChar w:fldCharType="begin"/>
            </w:r>
            <w:r>
              <w:rPr>
                <w:b/>
                <w:sz w:val="28"/>
              </w:rPr>
              <w:instrText xml:space="preserve"> REF aaSeznam \h  \* MERGEFORMAT </w:instrText>
            </w:r>
            <w:r w:rsidR="008C3AC8">
              <w:rPr>
                <w:b/>
                <w:sz w:val="28"/>
              </w:rPr>
            </w:r>
            <w:r w:rsidR="008C3AC8">
              <w:rPr>
                <w:b/>
                <w:sz w:val="28"/>
              </w:rPr>
              <w:fldChar w:fldCharType="separate"/>
            </w:r>
            <w:r w:rsidR="00E735CA">
              <w:rPr>
                <w:bCs/>
                <w:sz w:val="28"/>
              </w:rPr>
              <w:t>Chyba! Nenalezen zdroj odkazů.</w:t>
            </w:r>
            <w:r w:rsidR="008C3AC8">
              <w:rPr>
                <w:b/>
                <w:sz w:val="28"/>
              </w:rPr>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5226" w:name="sportovniAktivity"/>
            <w:r w:rsidRPr="003B2750">
              <w:t>Sportovní aktivity</w:t>
            </w:r>
            <w:r>
              <w:t xml:space="preserve"> 1-4</w:t>
            </w:r>
            <w:bookmarkEnd w:id="5226"/>
          </w:p>
        </w:tc>
      </w:tr>
      <w:tr w:rsidR="00982B32" w:rsidTr="0010688A">
        <w:trPr>
          <w:trHeight w:val="249"/>
        </w:trPr>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předmět</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Z; 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E757B4" w:rsidP="0010688A">
            <w:pPr>
              <w:jc w:val="both"/>
            </w:pPr>
            <w:r>
              <w:t>28</w:t>
            </w:r>
            <w:r w:rsidR="00982B32">
              <w:t>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r>
              <w:t>26</w:t>
            </w: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1</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cvičení</w:t>
            </w:r>
          </w:p>
        </w:tc>
      </w:tr>
      <w:tr w:rsidR="00982B32" w:rsidRPr="005757B5"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r>
              <w:t>Požadavky pro absolvování předmětu:</w:t>
            </w:r>
          </w:p>
          <w:p w:rsidR="00982B32" w:rsidRPr="00F83F5D" w:rsidRDefault="00982B32" w:rsidP="0010688A">
            <w:pPr>
              <w:pStyle w:val="Odstavecseseznamem"/>
              <w:numPr>
                <w:ilvl w:val="0"/>
                <w:numId w:val="46"/>
              </w:numPr>
              <w:ind w:left="213" w:hanging="213"/>
              <w:rPr>
                <w:color w:val="000000"/>
                <w:szCs w:val="24"/>
              </w:rPr>
            </w:pPr>
            <w:r>
              <w:t>10 aktivních</w:t>
            </w:r>
            <w:r w:rsidRPr="003B2750">
              <w:t xml:space="preserve"> účast</w:t>
            </w:r>
            <w:r>
              <w:t>í na cvičeních</w:t>
            </w:r>
          </w:p>
          <w:p w:rsidR="00982B32" w:rsidRPr="005757B5" w:rsidRDefault="00982B32" w:rsidP="0010688A">
            <w:pPr>
              <w:pStyle w:val="Odstavecseseznamem"/>
              <w:numPr>
                <w:ilvl w:val="0"/>
                <w:numId w:val="46"/>
              </w:numPr>
              <w:ind w:left="213" w:hanging="213"/>
              <w:rPr>
                <w:color w:val="000000"/>
                <w:szCs w:val="24"/>
              </w:rPr>
            </w:pPr>
            <w:r w:rsidRPr="003B2750">
              <w:t>účast na rektorském dni sportu</w:t>
            </w:r>
            <w:r>
              <w:t>.</w:t>
            </w:r>
          </w:p>
        </w:tc>
      </w:tr>
      <w:tr w:rsidR="00982B32" w:rsidTr="0010688A">
        <w:trPr>
          <w:trHeight w:val="76"/>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Mgr. Zdeněk Melichárek,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Pr="003B2750" w:rsidRDefault="00982B32" w:rsidP="0010688A">
            <w:pPr>
              <w:jc w:val="both"/>
            </w:pPr>
            <w:r w:rsidRPr="003B2750">
              <w:t>Mgr. Zdeněk Melichárek, PhD.</w:t>
            </w:r>
            <w:r>
              <w:t xml:space="preserve">; </w:t>
            </w:r>
            <w:r w:rsidRPr="003B2750">
              <w:t>Mgr. Lubomír Jenyš</w:t>
            </w:r>
            <w:r>
              <w:t xml:space="preserve">; </w:t>
            </w:r>
            <w:r w:rsidRPr="003B2750">
              <w:t>Mgr. Marcela Kubalčíková</w:t>
            </w:r>
            <w:r>
              <w:t xml:space="preserve">; </w:t>
            </w:r>
          </w:p>
          <w:p w:rsidR="00982B32" w:rsidRDefault="00982B32" w:rsidP="0010688A">
            <w:pPr>
              <w:jc w:val="both"/>
            </w:pPr>
            <w:r w:rsidRPr="003B2750">
              <w:t>Ing. Jiří Svoboda, Ph.D.</w:t>
            </w:r>
          </w:p>
        </w:tc>
      </w:tr>
      <w:tr w:rsidR="00982B32" w:rsidTr="0010688A">
        <w:trPr>
          <w:trHeight w:val="70"/>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RPr="00F83F5D" w:rsidTr="0010688A">
        <w:trPr>
          <w:trHeight w:val="992"/>
        </w:trPr>
        <w:tc>
          <w:tcPr>
            <w:tcW w:w="9855" w:type="dxa"/>
            <w:gridSpan w:val="8"/>
            <w:tcBorders>
              <w:top w:val="nil"/>
              <w:bottom w:val="single" w:sz="12" w:space="0" w:color="auto"/>
            </w:tcBorders>
          </w:tcPr>
          <w:p w:rsidR="00982B32" w:rsidRPr="00E60FF4" w:rsidRDefault="00982B32" w:rsidP="0010688A">
            <w:pPr>
              <w:autoSpaceDE w:val="0"/>
              <w:autoSpaceDN w:val="0"/>
              <w:adjustRightInd w:val="0"/>
            </w:pPr>
            <w:r w:rsidRPr="00E60FF4">
              <w:t>Cílem předmětu je rozvoj tělesné zdatnosti studentů, snaha pozitivně ovlivnit jejich přístup ke sportu a pohybu, což příznivě formuje zdravý životní styl.</w:t>
            </w:r>
            <w:r>
              <w:t xml:space="preserve"> Předmět je koncipován jako čtyřsemestrální (Sportovní aktivity 1-4), kde si studenti vybírají z následujících sportovních aktivit:</w:t>
            </w:r>
          </w:p>
          <w:p w:rsidR="00982B32" w:rsidRDefault="00982B32" w:rsidP="0010688A">
            <w:pPr>
              <w:autoSpaceDE w:val="0"/>
              <w:autoSpaceDN w:val="0"/>
              <w:adjustRightInd w:val="0"/>
              <w:ind w:left="247" w:hanging="247"/>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navazujících </w:t>
            </w:r>
            <w:r w:rsidRPr="003B2750">
              <w:t xml:space="preserve"> lekcích mohla rozvíjet svou fyzickou kondici, využívaje r</w:t>
            </w:r>
            <w:r w:rsidRPr="003B2750">
              <w:rPr>
                <w:rFonts w:cs="TimesNewRoman"/>
              </w:rPr>
              <w:t>ů</w:t>
            </w:r>
            <w:r w:rsidRPr="003B2750">
              <w:t>zných forem aerobiku (kalanetika, step aerobik atd.)</w:t>
            </w:r>
          </w:p>
          <w:p w:rsidR="00982B32" w:rsidRDefault="00982B32" w:rsidP="0010688A">
            <w:pPr>
              <w:autoSpaceDE w:val="0"/>
              <w:autoSpaceDN w:val="0"/>
              <w:adjustRightInd w:val="0"/>
              <w:ind w:left="247" w:hanging="247"/>
            </w:pPr>
            <w:r w:rsidRPr="0097040C">
              <w:rPr>
                <w:b/>
              </w:rPr>
              <w:t>Aikodo</w:t>
            </w:r>
            <w:r>
              <w:t xml:space="preserve"> - je seznámení se s relativně mladým Japonským sebeobranným bojovým uměním, sloužícímu k duchovnímu </w:t>
            </w:r>
          </w:p>
          <w:p w:rsidR="00982B32" w:rsidRDefault="00982B32" w:rsidP="0010688A">
            <w:pPr>
              <w:autoSpaceDE w:val="0"/>
              <w:autoSpaceDN w:val="0"/>
              <w:adjustRightInd w:val="0"/>
              <w:ind w:left="247" w:hanging="247"/>
            </w:pPr>
            <w:r>
              <w:t>i fyzickému rozvoji. Je zvládnutí základních technik v rozsahu 6.kyu (nejnižší tech. stupeň) České Asociace Aikidó.</w:t>
            </w:r>
          </w:p>
          <w:p w:rsidR="00982B32" w:rsidRDefault="00982B32" w:rsidP="0010688A">
            <w:pPr>
              <w:autoSpaceDE w:val="0"/>
              <w:autoSpaceDN w:val="0"/>
              <w:adjustRightInd w:val="0"/>
              <w:ind w:left="247" w:hanging="247"/>
            </w:pPr>
            <w:r w:rsidRPr="00AC13D7">
              <w:rPr>
                <w:b/>
              </w:rPr>
              <w:t>Americký fotbal</w:t>
            </w:r>
            <w:r>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982B32" w:rsidRPr="003B2750" w:rsidRDefault="00982B32" w:rsidP="0010688A">
            <w:pPr>
              <w:autoSpaceDE w:val="0"/>
              <w:autoSpaceDN w:val="0"/>
              <w:adjustRightInd w:val="0"/>
              <w:ind w:left="247" w:hanging="247"/>
            </w:pPr>
            <w:r w:rsidRPr="00CD682C">
              <w:rPr>
                <w:b/>
              </w:rPr>
              <w:t>Basketbal</w:t>
            </w:r>
            <w:r w:rsidRPr="003B2750">
              <w:t xml:space="preserve"> - zvládnutí základ</w:t>
            </w:r>
            <w:r w:rsidRPr="003B2750">
              <w:rPr>
                <w:rFonts w:cs="TimesNewRoman"/>
              </w:rPr>
              <w:t xml:space="preserve">ů </w:t>
            </w:r>
            <w:r w:rsidRPr="003B2750">
              <w:t>driblingu, p</w:t>
            </w:r>
            <w:r w:rsidRPr="003B2750">
              <w:rPr>
                <w:rFonts w:cs="TimesNewRoman"/>
              </w:rPr>
              <w:t>ř</w:t>
            </w:r>
            <w:r w:rsidRPr="003B2750">
              <w:t>ihrávky, st</w:t>
            </w:r>
            <w:r w:rsidRPr="003B2750">
              <w:rPr>
                <w:rFonts w:cs="TimesNewRoman"/>
              </w:rPr>
              <w:t>ř</w:t>
            </w:r>
            <w:r w:rsidRPr="003B2750">
              <w:t>elby na koš, obranné a úto</w:t>
            </w:r>
            <w:r w:rsidRPr="003B2750">
              <w:rPr>
                <w:rFonts w:cs="TimesNewRoman"/>
              </w:rPr>
              <w:t>č</w:t>
            </w:r>
            <w:r>
              <w:t>né kombinace, základy pravidel</w:t>
            </w:r>
            <w:r w:rsidRPr="003B2750">
              <w:t xml:space="preserve"> a technicko</w:t>
            </w:r>
            <w:r>
              <w:t>-</w:t>
            </w:r>
            <w:r w:rsidRPr="003B2750">
              <w:t xml:space="preserve"> taktických prvk</w:t>
            </w:r>
            <w:r w:rsidRPr="003B2750">
              <w:rPr>
                <w:rFonts w:cs="TimesNewRoman"/>
              </w:rPr>
              <w:t xml:space="preserve">ů </w:t>
            </w:r>
            <w:r w:rsidRPr="003B2750">
              <w:t>ve h</w:t>
            </w:r>
            <w:r w:rsidRPr="003B2750">
              <w:rPr>
                <w:rFonts w:cs="TimesNewRoman"/>
              </w:rPr>
              <w:t>ř</w:t>
            </w:r>
            <w:r w:rsidRPr="003B2750">
              <w:t>e.</w:t>
            </w:r>
          </w:p>
          <w:p w:rsidR="00982B32" w:rsidRPr="003B2750" w:rsidRDefault="00982B32" w:rsidP="0010688A">
            <w:pPr>
              <w:autoSpaceDE w:val="0"/>
              <w:autoSpaceDN w:val="0"/>
              <w:adjustRightInd w:val="0"/>
              <w:ind w:left="247" w:hanging="247"/>
            </w:pPr>
            <w:r w:rsidRPr="00CD682C">
              <w:rPr>
                <w:b/>
              </w:rPr>
              <w:t>Badminton</w:t>
            </w:r>
            <w:r w:rsidRPr="003B2750">
              <w:t xml:space="preserve"> - Hra pro každého. Výuka bude zam</w:t>
            </w:r>
            <w:r w:rsidRPr="00F83F5D">
              <w:rPr>
                <w:rFonts w:cs="TimesNewRoman"/>
              </w:rPr>
              <w:t>ěř</w:t>
            </w:r>
            <w:r w:rsidRPr="003B2750">
              <w:t>ená na zvládnutí základních úder</w:t>
            </w:r>
            <w:r w:rsidRPr="00F83F5D">
              <w:rPr>
                <w:rFonts w:cs="TimesNewRoman"/>
              </w:rPr>
              <w:t xml:space="preserve">ů </w:t>
            </w:r>
            <w:r w:rsidRPr="003B2750">
              <w:t>procvi</w:t>
            </w:r>
            <w:r w:rsidRPr="00F83F5D">
              <w:rPr>
                <w:rFonts w:cs="TimesNewRoman"/>
              </w:rPr>
              <w:t>č</w:t>
            </w:r>
            <w:r w:rsidRPr="003B2750">
              <w:t>ování post</w:t>
            </w:r>
            <w:r w:rsidRPr="00F83F5D">
              <w:rPr>
                <w:rFonts w:cs="TimesNewRoman"/>
              </w:rPr>
              <w:t>ř</w:t>
            </w:r>
            <w:r>
              <w:t xml:space="preserve">ehu, reakce a </w:t>
            </w:r>
            <w:r w:rsidRPr="003B2750">
              <w:t>rychlosti. P</w:t>
            </w:r>
            <w:r w:rsidRPr="00F83F5D">
              <w:rPr>
                <w:rFonts w:cs="TimesNewRoman"/>
              </w:rPr>
              <w:t>ř</w:t>
            </w:r>
            <w:r w:rsidRPr="003B2750">
              <w:t>i h</w:t>
            </w:r>
            <w:r w:rsidRPr="00F83F5D">
              <w:rPr>
                <w:rFonts w:cs="TimesNewRoman"/>
              </w:rPr>
              <w:t>ř</w:t>
            </w:r>
            <w:r w:rsidRPr="003B2750">
              <w:t>e si vyzkoušíte na vlastní k</w:t>
            </w:r>
            <w:r w:rsidRPr="00F83F5D">
              <w:rPr>
                <w:rFonts w:cs="TimesNewRoman"/>
              </w:rPr>
              <w:t>ů</w:t>
            </w:r>
            <w:r w:rsidRPr="003B2750">
              <w:t>ži energeticky nejnáro</w:t>
            </w:r>
            <w:r w:rsidRPr="00F83F5D">
              <w:rPr>
                <w:rFonts w:cs="TimesNewRoman"/>
              </w:rPr>
              <w:t>č</w:t>
            </w:r>
            <w:r w:rsidRPr="003B2750">
              <w:t>n</w:t>
            </w:r>
            <w:r w:rsidRPr="00F83F5D">
              <w:rPr>
                <w:rFonts w:cs="TimesNewRoman"/>
              </w:rPr>
              <w:t>ě</w:t>
            </w:r>
            <w:r w:rsidRPr="003B2750">
              <w:t xml:space="preserve">jší pohybovou </w:t>
            </w:r>
            <w:r w:rsidRPr="00F83F5D">
              <w:rPr>
                <w:rFonts w:cs="TimesNewRoman"/>
              </w:rPr>
              <w:t>č</w:t>
            </w:r>
            <w:r w:rsidRPr="003B2750">
              <w:t>innost mezi sporty v</w:t>
            </w:r>
            <w:r w:rsidRPr="00F83F5D">
              <w:rPr>
                <w:rFonts w:cs="TimesNewRoman"/>
              </w:rPr>
              <w:t>ů</w:t>
            </w:r>
            <w:r w:rsidRPr="003B2750">
              <w:t>bec</w:t>
            </w:r>
            <w:r>
              <w:t>.</w:t>
            </w:r>
          </w:p>
          <w:p w:rsidR="00982B32" w:rsidRDefault="00982B32" w:rsidP="0010688A">
            <w:pPr>
              <w:autoSpaceDE w:val="0"/>
              <w:autoSpaceDN w:val="0"/>
              <w:adjustRightInd w:val="0"/>
              <w:ind w:left="247" w:hanging="247"/>
            </w:pPr>
            <w:r>
              <w:rPr>
                <w:b/>
              </w:rPr>
              <w:t xml:space="preserve">Cyklistika - </w:t>
            </w:r>
            <w:r>
              <w:t>zlepšení úrovně pohybových dovedností a fyzické úrovně v návaznosti na cyklistické zatížení především kurzu. Studenti by měli být schopni se zapojit v příslušném akademickém týmu a reprezetnovat na akademických sportovních utkáních.</w:t>
            </w:r>
          </w:p>
          <w:p w:rsidR="00982B32" w:rsidRDefault="00982B32" w:rsidP="0010688A">
            <w:pPr>
              <w:autoSpaceDE w:val="0"/>
              <w:autoSpaceDN w:val="0"/>
              <w:adjustRightInd w:val="0"/>
              <w:ind w:left="247" w:hanging="247"/>
            </w:pPr>
            <w:r w:rsidRPr="00CD682C">
              <w:rPr>
                <w:b/>
              </w:rPr>
              <w:t>Florbal</w:t>
            </w:r>
            <w:r w:rsidRPr="003B2750">
              <w:t xml:space="preserve"> - je to bezkontaktní hra podobná hokeji s plastovými hokejkami a mí</w:t>
            </w:r>
            <w:r w:rsidRPr="003B2750">
              <w:rPr>
                <w:rFonts w:cs="TimesNewRoman"/>
              </w:rPr>
              <w:t>č</w:t>
            </w:r>
            <w:r w:rsidRPr="003B2750">
              <w:t>kem. Nápl</w:t>
            </w:r>
            <w:r w:rsidRPr="003B2750">
              <w:rPr>
                <w:rFonts w:cs="TimesNewRoman"/>
              </w:rPr>
              <w:t xml:space="preserve">ň </w:t>
            </w:r>
            <w:r w:rsidRPr="003B2750">
              <w:t>hodin zam</w:t>
            </w:r>
            <w:r w:rsidRPr="003B2750">
              <w:rPr>
                <w:rFonts w:cs="TimesNewRoman"/>
              </w:rPr>
              <w:t>ěř</w:t>
            </w:r>
            <w:r>
              <w:t xml:space="preserve">ena na herní </w:t>
            </w:r>
            <w:r w:rsidRPr="003B2750">
              <w:rPr>
                <w:rFonts w:cs="TimesNewRoman"/>
              </w:rPr>
              <w:t>č</w:t>
            </w:r>
            <w:r w:rsidRPr="003B2750">
              <w:t>innosti družstva a jednotlivce, kondi</w:t>
            </w:r>
            <w:r w:rsidRPr="003B2750">
              <w:rPr>
                <w:rFonts w:cs="TimesNewRoman"/>
              </w:rPr>
              <w:t>č</w:t>
            </w:r>
            <w:r w:rsidRPr="003B2750">
              <w:t>ní p</w:t>
            </w:r>
            <w:r w:rsidRPr="003B2750">
              <w:rPr>
                <w:rFonts w:cs="TimesNewRoman"/>
              </w:rPr>
              <w:t>ř</w:t>
            </w:r>
            <w:r w:rsidRPr="003B2750">
              <w:t>ípravu a hru samotnou. Návazností na tento druh aktivity by by</w:t>
            </w:r>
            <w:r>
              <w:t xml:space="preserve">la </w:t>
            </w:r>
            <w:r w:rsidRPr="003B2750">
              <w:t>možnost zapojení student</w:t>
            </w:r>
            <w:r w:rsidRPr="003B2750">
              <w:rPr>
                <w:rFonts w:cs="TimesNewRoman"/>
              </w:rPr>
              <w:t xml:space="preserve">ů </w:t>
            </w:r>
            <w:r w:rsidRPr="003B2750">
              <w:t>do družstva akademických reprezentant</w:t>
            </w:r>
            <w:r w:rsidRPr="003B2750">
              <w:rPr>
                <w:rFonts w:cs="TimesNewRoman"/>
              </w:rPr>
              <w:t>ů</w:t>
            </w:r>
            <w:r w:rsidRPr="003B2750">
              <w:t>, p</w:t>
            </w:r>
            <w:r w:rsidRPr="003B2750">
              <w:rPr>
                <w:rFonts w:cs="TimesNewRoman"/>
              </w:rPr>
              <w:t>ř</w:t>
            </w:r>
            <w:r w:rsidRPr="003B2750">
              <w:t>ipravujících se na akademické p</w:t>
            </w:r>
            <w:r w:rsidRPr="003B2750">
              <w:rPr>
                <w:rFonts w:cs="TimesNewRoman"/>
              </w:rPr>
              <w:t>ř</w:t>
            </w:r>
            <w:r>
              <w:t>ebory vysokých škol a ČAH.</w:t>
            </w:r>
          </w:p>
          <w:p w:rsidR="00982B32" w:rsidRDefault="00982B32" w:rsidP="0010688A">
            <w:pPr>
              <w:autoSpaceDE w:val="0"/>
              <w:autoSpaceDN w:val="0"/>
              <w:adjustRightInd w:val="0"/>
              <w:ind w:left="247" w:hanging="247"/>
            </w:pPr>
            <w:r w:rsidRPr="0097040C">
              <w:rPr>
                <w:b/>
              </w:rPr>
              <w:t>Golf</w:t>
            </w:r>
            <w:r>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982B32" w:rsidRPr="003B2750" w:rsidRDefault="00982B32" w:rsidP="0010688A">
            <w:pPr>
              <w:autoSpaceDE w:val="0"/>
              <w:autoSpaceDN w:val="0"/>
              <w:adjustRightInd w:val="0"/>
              <w:ind w:left="247" w:hanging="247"/>
            </w:pPr>
            <w:r w:rsidRPr="00CD682C">
              <w:rPr>
                <w:b/>
              </w:rPr>
              <w:t>Horolezectví</w:t>
            </w:r>
            <w:r w:rsidRPr="003B2750">
              <w:t xml:space="preserve"> - teoretické a praktické základy pro sportovní lezení. Praxe provozovaná na um</w:t>
            </w:r>
            <w:r w:rsidRPr="003B2750">
              <w:rPr>
                <w:rFonts w:cs="TimesNewRoman"/>
              </w:rPr>
              <w:t>ě</w:t>
            </w:r>
            <w:r w:rsidRPr="003B2750">
              <w:t>lé sportovní st</w:t>
            </w:r>
            <w:r w:rsidRPr="003B2750">
              <w:rPr>
                <w:rFonts w:cs="TimesNewRoman"/>
              </w:rPr>
              <w:t>ě</w:t>
            </w:r>
            <w:r w:rsidRPr="003B2750">
              <w:t>n</w:t>
            </w:r>
            <w:r w:rsidRPr="003B2750">
              <w:rPr>
                <w:rFonts w:cs="TimesNewRoman"/>
              </w:rPr>
              <w:t>ě</w:t>
            </w:r>
            <w:r>
              <w:t xml:space="preserve">, </w:t>
            </w:r>
            <w:r w:rsidRPr="003B2750">
              <w:t>p</w:t>
            </w:r>
            <w:r w:rsidRPr="003B2750">
              <w:rPr>
                <w:rFonts w:cs="TimesNewRoman"/>
              </w:rPr>
              <w:t>ř</w:t>
            </w:r>
            <w:r w:rsidRPr="003B2750">
              <w:t>ípadn</w:t>
            </w:r>
            <w:r w:rsidRPr="003B2750">
              <w:rPr>
                <w:rFonts w:cs="TimesNewRoman"/>
              </w:rPr>
              <w:t xml:space="preserve">ě </w:t>
            </w:r>
            <w:r w:rsidRPr="003B2750">
              <w:t>p</w:t>
            </w:r>
            <w:r w:rsidRPr="003B2750">
              <w:rPr>
                <w:rFonts w:cs="TimesNewRoman"/>
              </w:rPr>
              <w:t>ř</w:t>
            </w:r>
            <w:r w:rsidRPr="003B2750">
              <w:t>írodních skalních útvarech v okolí Zlína.</w:t>
            </w:r>
          </w:p>
          <w:p w:rsidR="00982B32" w:rsidRDefault="00982B32" w:rsidP="0010688A">
            <w:pPr>
              <w:autoSpaceDE w:val="0"/>
              <w:autoSpaceDN w:val="0"/>
              <w:adjustRightInd w:val="0"/>
              <w:ind w:left="247" w:hanging="247"/>
            </w:pPr>
            <w:r w:rsidRPr="00CD682C">
              <w:rPr>
                <w:b/>
              </w:rPr>
              <w:t>Indoor Cycling, spinning</w:t>
            </w:r>
            <w:r w:rsidRPr="003B2750">
              <w:t xml:space="preserve"> - moderní forma kondi</w:t>
            </w:r>
            <w:r w:rsidRPr="003B2750">
              <w:rPr>
                <w:rFonts w:cs="TimesNewRoman"/>
              </w:rPr>
              <w:t>č</w:t>
            </w:r>
            <w:r w:rsidRPr="003B2750">
              <w:t>ního programu provozovanéh</w:t>
            </w:r>
            <w:r>
              <w:t xml:space="preserve">o na speciálních spinningových </w:t>
            </w:r>
            <w:r w:rsidRPr="003B2750">
              <w:t>cyklotrenažerech pod vedením odborných instruktor</w:t>
            </w:r>
            <w:r w:rsidRPr="003B2750">
              <w:rPr>
                <w:rFonts w:cs="TimesNewRoman"/>
              </w:rPr>
              <w:t xml:space="preserve">ů </w:t>
            </w:r>
            <w:r>
              <w:t xml:space="preserve">pestrou formou s individuálním </w:t>
            </w:r>
            <w:r w:rsidRPr="003B2750">
              <w:t>prog</w:t>
            </w:r>
            <w:r>
              <w:t>ramem pro zlepšení</w:t>
            </w:r>
            <w:r w:rsidRPr="003B2750">
              <w:t xml:space="preserve"> fyzické kondice.</w:t>
            </w:r>
          </w:p>
          <w:p w:rsidR="00982B32" w:rsidRPr="003B2750" w:rsidRDefault="00982B32" w:rsidP="0010688A">
            <w:pPr>
              <w:autoSpaceDE w:val="0"/>
              <w:autoSpaceDN w:val="0"/>
              <w:adjustRightInd w:val="0"/>
              <w:ind w:left="247" w:hanging="247"/>
            </w:pPr>
            <w:r w:rsidRPr="00440AAD">
              <w:rPr>
                <w:b/>
              </w:rPr>
              <w:t>Kendo</w:t>
            </w:r>
            <w:r>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982B32" w:rsidRDefault="00982B32" w:rsidP="0010688A">
            <w:pPr>
              <w:autoSpaceDE w:val="0"/>
              <w:autoSpaceDN w:val="0"/>
              <w:adjustRightInd w:val="0"/>
              <w:ind w:left="247" w:hanging="247"/>
            </w:pPr>
            <w:r w:rsidRPr="0097040C">
              <w:rPr>
                <w:b/>
              </w:rPr>
              <w:t>Kurz letní</w:t>
            </w:r>
            <w:r>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982B32" w:rsidRPr="003B2750" w:rsidRDefault="00982B32" w:rsidP="0010688A">
            <w:pPr>
              <w:autoSpaceDE w:val="0"/>
              <w:autoSpaceDN w:val="0"/>
              <w:adjustRightInd w:val="0"/>
              <w:ind w:left="247" w:hanging="247"/>
            </w:pPr>
            <w:r w:rsidRPr="000711A8">
              <w:rPr>
                <w:b/>
              </w:rPr>
              <w:t>Lyžování tuzemské</w:t>
            </w:r>
            <w:r>
              <w:t xml:space="preserve"> - </w:t>
            </w:r>
            <w:r w:rsidRPr="003B2750">
              <w:t>základní postoj, p</w:t>
            </w:r>
            <w:r w:rsidRPr="003B2750">
              <w:rPr>
                <w:rFonts w:cs="TimesNewRoman"/>
              </w:rPr>
              <w:t>ř</w:t>
            </w:r>
            <w:r w:rsidRPr="003B2750">
              <w:t>enášení váhy, jízda v dlouhém a st</w:t>
            </w:r>
            <w:r w:rsidRPr="003B2750">
              <w:rPr>
                <w:rFonts w:cs="TimesNewRoman"/>
              </w:rPr>
              <w:t>ř</w:t>
            </w:r>
            <w:r w:rsidRPr="003B2750">
              <w:t>edním oblouku, regulace rychlosti, jízda na vleku, ú</w:t>
            </w:r>
            <w:r w:rsidRPr="003B2750">
              <w:rPr>
                <w:rFonts w:cs="TimesNewRoman"/>
              </w:rPr>
              <w:t>č</w:t>
            </w:r>
            <w:r w:rsidRPr="003B2750">
              <w:t>ast  na lyža</w:t>
            </w:r>
            <w:r w:rsidRPr="003B2750">
              <w:rPr>
                <w:rFonts w:cs="TimesNewRoman"/>
              </w:rPr>
              <w:t>ř</w:t>
            </w:r>
            <w:r w:rsidRPr="003B2750">
              <w:t>ském kurzu vypsaném ÚTV.</w:t>
            </w:r>
          </w:p>
          <w:p w:rsidR="00982B32" w:rsidRDefault="00982B32" w:rsidP="0010688A">
            <w:pPr>
              <w:autoSpaceDE w:val="0"/>
              <w:autoSpaceDN w:val="0"/>
              <w:adjustRightInd w:val="0"/>
              <w:ind w:left="247" w:hanging="247"/>
            </w:pPr>
            <w:r w:rsidRPr="000711A8">
              <w:rPr>
                <w:b/>
              </w:rPr>
              <w:t>Lyžování zahraniční</w:t>
            </w:r>
            <w:r>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982B32" w:rsidRPr="003B2750" w:rsidRDefault="00982B32" w:rsidP="0010688A">
            <w:pPr>
              <w:autoSpaceDE w:val="0"/>
              <w:autoSpaceDN w:val="0"/>
              <w:adjustRightInd w:val="0"/>
              <w:ind w:left="247" w:hanging="247"/>
            </w:pPr>
            <w:r w:rsidRPr="00CD682C">
              <w:rPr>
                <w:b/>
              </w:rPr>
              <w:t>Plavání</w:t>
            </w:r>
            <w:r w:rsidRPr="003B2750">
              <w:t xml:space="preserve"> - kontrola zdatnosti formou vstupního plaveckého testu na 100 m, po</w:t>
            </w:r>
            <w:r w:rsidRPr="003B2750">
              <w:rPr>
                <w:rFonts w:cs="TimesNewRoman"/>
              </w:rPr>
              <w:t>č</w:t>
            </w:r>
            <w:r w:rsidRPr="003B2750">
              <w:t>et neplavc</w:t>
            </w:r>
            <w:r w:rsidRPr="003B2750">
              <w:rPr>
                <w:rFonts w:cs="TimesNewRoman"/>
              </w:rPr>
              <w:t xml:space="preserve">ů </w:t>
            </w:r>
            <w:r w:rsidRPr="003B2750">
              <w:t>dostat na hodn</w:t>
            </w:r>
            <w:r>
              <w:t xml:space="preserve">otu 0, zvládnout </w:t>
            </w:r>
            <w:r w:rsidRPr="003B2750">
              <w:t xml:space="preserve"> t</w:t>
            </w:r>
            <w:r w:rsidRPr="003B2750">
              <w:rPr>
                <w:rFonts w:cs="TimesNewRoman"/>
              </w:rPr>
              <w:t>ř</w:t>
            </w:r>
            <w:r w:rsidRPr="003B2750">
              <w:t>i základní plavecké styly - prsa, kraul, znak. Metodika dýchání do vody, splývání, plavání pod vodou, záchrana tonoucího.</w:t>
            </w:r>
          </w:p>
          <w:p w:rsidR="00982B32" w:rsidRPr="003B2750" w:rsidRDefault="00982B32" w:rsidP="0010688A">
            <w:pPr>
              <w:autoSpaceDE w:val="0"/>
              <w:autoSpaceDN w:val="0"/>
              <w:adjustRightInd w:val="0"/>
              <w:ind w:left="247" w:hanging="247"/>
            </w:pPr>
            <w:r>
              <w:rPr>
                <w:b/>
              </w:rPr>
              <w:lastRenderedPageBreak/>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rsidRPr="003B2750">
              <w:t>ihrávka na krátkou, 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 xml:space="preserve">ů </w:t>
            </w:r>
            <w:r>
              <w:t xml:space="preserve">rozvíjeny </w:t>
            </w:r>
            <w:r w:rsidRPr="003B2750">
              <w:t>v </w:t>
            </w:r>
            <w:r w:rsidRPr="003B2750">
              <w:rPr>
                <w:rFonts w:cs="TimesNewRoman"/>
              </w:rPr>
              <w:t>ř</w:t>
            </w:r>
            <w:r w:rsidRPr="003B2750">
              <w:t>ádné h</w:t>
            </w:r>
            <w:r w:rsidRPr="003B2750">
              <w:rPr>
                <w:rFonts w:cs="TimesNewRoman"/>
              </w:rPr>
              <w:t>ř</w:t>
            </w:r>
            <w:r w:rsidRPr="003B2750">
              <w:t>e.</w:t>
            </w:r>
          </w:p>
          <w:p w:rsidR="00982B32" w:rsidRPr="003B2750" w:rsidRDefault="00982B32" w:rsidP="0010688A">
            <w:pPr>
              <w:autoSpaceDE w:val="0"/>
              <w:autoSpaceDN w:val="0"/>
              <w:adjustRightInd w:val="0"/>
              <w:ind w:left="247" w:hanging="247"/>
            </w:pPr>
            <w:r w:rsidRPr="00CD682C">
              <w:rPr>
                <w:b/>
              </w:rPr>
              <w:t>Sebeobrana</w:t>
            </w:r>
            <w:r w:rsidRPr="003B2750">
              <w:t xml:space="preserve"> - teoretickými poznatky a praktickými dovednostmi seznámit studenty s</w:t>
            </w:r>
            <w:r>
              <w:t xml:space="preserve">e základy, rozsahem a podstatou </w:t>
            </w:r>
            <w:r w:rsidRPr="003B2750">
              <w:t>tréninkového procesu juda p</w:t>
            </w:r>
            <w:r w:rsidRPr="003B2750">
              <w:rPr>
                <w:rFonts w:cs="TimesNewRoman"/>
              </w:rPr>
              <w:t>ř</w:t>
            </w:r>
            <w:r w:rsidRPr="003B2750">
              <w:t>i aplikované sebeobran</w:t>
            </w:r>
            <w:r w:rsidRPr="003B2750">
              <w:rPr>
                <w:rFonts w:cs="TimesNewRoman"/>
              </w:rPr>
              <w:t>ě</w:t>
            </w:r>
            <w:r w:rsidRPr="003B2750">
              <w:t>.</w:t>
            </w:r>
          </w:p>
          <w:p w:rsidR="00982B32" w:rsidRPr="003B2750" w:rsidRDefault="00982B32" w:rsidP="0010688A">
            <w:pPr>
              <w:autoSpaceDE w:val="0"/>
              <w:autoSpaceDN w:val="0"/>
              <w:adjustRightInd w:val="0"/>
              <w:ind w:left="247" w:hanging="247"/>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e, technika a taktické prvky p</w:t>
            </w:r>
            <w:r w:rsidRPr="003B2750">
              <w:rPr>
                <w:rFonts w:cs="TimesNewRoman"/>
              </w:rPr>
              <w:t>ř</w:t>
            </w:r>
            <w:r w:rsidRPr="003B2750">
              <w:t>i h</w:t>
            </w:r>
            <w:r w:rsidRPr="003B2750">
              <w:rPr>
                <w:rFonts w:cs="TimesNewRoman"/>
              </w:rPr>
              <w:t>ř</w:t>
            </w:r>
            <w:r>
              <w:t>e.</w:t>
            </w:r>
            <w:r w:rsidRPr="003B2750">
              <w:t xml:space="preserve"> Fyzicky náro</w:t>
            </w:r>
            <w:r w:rsidRPr="003B2750">
              <w:rPr>
                <w:rFonts w:cs="TimesNewRoman"/>
              </w:rPr>
              <w:t>č</w:t>
            </w:r>
            <w:r w:rsidRPr="003B2750">
              <w:t>ná, ale pestrá pálková hra.</w:t>
            </w:r>
          </w:p>
          <w:p w:rsidR="00982B32" w:rsidRDefault="00982B32" w:rsidP="0010688A">
            <w:pPr>
              <w:autoSpaceDE w:val="0"/>
              <w:autoSpaceDN w:val="0"/>
              <w:adjustRightInd w:val="0"/>
              <w:ind w:left="247" w:hanging="247"/>
            </w:pPr>
            <w:r w:rsidRPr="009E1C63">
              <w:rPr>
                <w:b/>
              </w:rPr>
              <w:t>Stolní tenis</w:t>
            </w:r>
            <w:r>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982B32" w:rsidRDefault="00982B32" w:rsidP="0010688A">
            <w:pPr>
              <w:autoSpaceDE w:val="0"/>
              <w:autoSpaceDN w:val="0"/>
              <w:adjustRightInd w:val="0"/>
              <w:ind w:left="247" w:hanging="247"/>
            </w:pPr>
            <w:r w:rsidRPr="00CD682C">
              <w:rPr>
                <w:b/>
              </w:rPr>
              <w:t>Taekwondo</w:t>
            </w:r>
            <w:r w:rsidRPr="003B2750">
              <w:t xml:space="preserve"> - cílem výuky taekwonda je zvládnutí základní úderové techniky nohou i rukou. Studenty p</w:t>
            </w:r>
            <w:r w:rsidRPr="003B2750">
              <w:rPr>
                <w:rFonts w:cs="TimesNewRoman"/>
              </w:rPr>
              <w:t>ř</w:t>
            </w:r>
            <w:r>
              <w:t xml:space="preserve">ipravit i po </w:t>
            </w:r>
            <w:r w:rsidRPr="003B2750">
              <w:t>stránce fyzické (rychlost, obratnost, orientace v prostoru).</w:t>
            </w:r>
          </w:p>
          <w:p w:rsidR="00982B32" w:rsidRDefault="00982B32" w:rsidP="0010688A">
            <w:pPr>
              <w:autoSpaceDE w:val="0"/>
              <w:autoSpaceDN w:val="0"/>
              <w:adjustRightInd w:val="0"/>
              <w:ind w:left="247" w:hanging="247"/>
            </w:pPr>
            <w:r w:rsidRPr="00CD682C">
              <w:rPr>
                <w:b/>
              </w:rPr>
              <w:t>Taj Ji Quan</w:t>
            </w:r>
            <w:r w:rsidRPr="003B2750">
              <w:t xml:space="preserve"> - Tradi</w:t>
            </w:r>
            <w:r w:rsidRPr="003B2750">
              <w:rPr>
                <w:rFonts w:cs="TimesNewRoman"/>
              </w:rPr>
              <w:t>č</w:t>
            </w:r>
            <w:r w:rsidRPr="003B2750">
              <w:t xml:space="preserve">ní </w:t>
            </w:r>
            <w:r w:rsidRPr="003B2750">
              <w:rPr>
                <w:rFonts w:cs="TimesNewRoman"/>
              </w:rPr>
              <w:t>č</w:t>
            </w:r>
            <w:r w:rsidRPr="003B2750">
              <w:t>ínské cvi</w:t>
            </w:r>
            <w:r w:rsidRPr="003B2750">
              <w:rPr>
                <w:rFonts w:cs="TimesNewRoman"/>
              </w:rPr>
              <w:t>č</w:t>
            </w:r>
            <w:r w:rsidRPr="003B2750">
              <w:t>ení pro udržení t</w:t>
            </w:r>
            <w:r w:rsidRPr="003B2750">
              <w:rPr>
                <w:rFonts w:cs="TimesNewRoman"/>
              </w:rPr>
              <w:t>ě</w:t>
            </w:r>
            <w:r w:rsidRPr="003B2750">
              <w:t>la i ducha ve form</w:t>
            </w:r>
            <w:r w:rsidRPr="003B2750">
              <w:rPr>
                <w:rFonts w:cs="TimesNewRoman"/>
              </w:rPr>
              <w:t xml:space="preserve">ě </w:t>
            </w:r>
            <w:r w:rsidRPr="003B2750">
              <w:t>vhodné pro všechny v</w:t>
            </w:r>
            <w:r w:rsidRPr="003B2750">
              <w:rPr>
                <w:rFonts w:cs="TimesNewRoman"/>
              </w:rPr>
              <w:t>ě</w:t>
            </w:r>
            <w:r w:rsidRPr="003B2750">
              <w:t>kové kategorie, ob</w:t>
            </w:r>
            <w:r>
              <w:rPr>
                <w:rFonts w:cs="TimesNewRoman"/>
              </w:rPr>
              <w:t>ě</w:t>
            </w:r>
            <w:r w:rsidRPr="003B2750">
              <w:rPr>
                <w:rFonts w:cs="TimesNewRoman"/>
              </w:rPr>
              <w:t xml:space="preserve"> </w:t>
            </w:r>
            <w:r w:rsidRPr="003B2750">
              <w:t>pohlaví a osoby se zdravotními problémy i bez nich. Cvi</w:t>
            </w:r>
            <w:r w:rsidRPr="003B2750">
              <w:rPr>
                <w:rFonts w:cs="TimesNewRoman"/>
              </w:rPr>
              <w:t>č</w:t>
            </w:r>
            <w:r w:rsidRPr="003B2750">
              <w:t>í se základní pr</w:t>
            </w:r>
            <w:r w:rsidRPr="003B2750">
              <w:rPr>
                <w:rFonts w:cs="TimesNewRoman"/>
              </w:rPr>
              <w:t>ů</w:t>
            </w:r>
            <w:r w:rsidRPr="003B2750">
              <w:t>pravná cvi</w:t>
            </w:r>
            <w:r w:rsidRPr="003B2750">
              <w:rPr>
                <w:rFonts w:cs="TimesNewRoman"/>
              </w:rPr>
              <w:t>č</w:t>
            </w:r>
            <w:r w:rsidRPr="003B2750">
              <w:t>ení pro uvoln</w:t>
            </w:r>
            <w:r w:rsidRPr="003B2750">
              <w:rPr>
                <w:rFonts w:cs="TimesNewRoman"/>
              </w:rPr>
              <w:t>ě</w:t>
            </w:r>
            <w:r w:rsidRPr="003B2750">
              <w:t>ní sval</w:t>
            </w:r>
            <w:r w:rsidRPr="003B2750">
              <w:rPr>
                <w:rFonts w:cs="TimesNewRoman"/>
              </w:rPr>
              <w:t>ů</w:t>
            </w:r>
            <w:r>
              <w:t>,</w:t>
            </w:r>
            <w:r w:rsidRPr="003B2750">
              <w:t xml:space="preserve"> protáhnutí a posílení šlach a kloubních spojení, úvodní sestava odvozená z tradi</w:t>
            </w:r>
            <w:r w:rsidRPr="003B2750">
              <w:rPr>
                <w:rFonts w:cs="TimesNewRoman"/>
              </w:rPr>
              <w:t>č</w:t>
            </w:r>
            <w:r>
              <w:t xml:space="preserve">ního stylu rodiny Jang </w:t>
            </w:r>
            <w:r w:rsidRPr="003B2750">
              <w:t>a cvi</w:t>
            </w:r>
            <w:r w:rsidRPr="003B2750">
              <w:rPr>
                <w:rFonts w:cs="TimesNewRoman"/>
              </w:rPr>
              <w:t>č</w:t>
            </w:r>
            <w:r w:rsidRPr="003B2750">
              <w:t>ení na rozvoj vnit</w:t>
            </w:r>
            <w:r w:rsidRPr="003B2750">
              <w:rPr>
                <w:rFonts w:cs="TimesNewRoman"/>
              </w:rPr>
              <w:t>ř</w:t>
            </w:r>
            <w:r w:rsidRPr="003B2750">
              <w:t>ní energie.</w:t>
            </w:r>
          </w:p>
          <w:p w:rsidR="00982B32" w:rsidRPr="003B2750" w:rsidRDefault="00982B32" w:rsidP="0010688A">
            <w:pPr>
              <w:autoSpaceDE w:val="0"/>
              <w:autoSpaceDN w:val="0"/>
              <w:adjustRightInd w:val="0"/>
              <w:ind w:left="247" w:hanging="247"/>
            </w:pPr>
            <w:r w:rsidRPr="002400C8">
              <w:rPr>
                <w:b/>
              </w:rPr>
              <w:t>Tenis</w:t>
            </w:r>
            <w:r>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982B32" w:rsidRDefault="00982B32" w:rsidP="0010688A">
            <w:pPr>
              <w:autoSpaceDE w:val="0"/>
              <w:autoSpaceDN w:val="0"/>
              <w:adjustRightInd w:val="0"/>
              <w:ind w:left="247" w:hanging="247"/>
              <w:rPr>
                <w:b/>
              </w:rPr>
            </w:pPr>
            <w:r>
              <w:rPr>
                <w:b/>
              </w:rPr>
              <w:t>Thajský b</w:t>
            </w:r>
            <w:r w:rsidRPr="00CD682C">
              <w:rPr>
                <w:b/>
              </w:rPr>
              <w:t>ox</w:t>
            </w:r>
            <w:r w:rsidRPr="00CD682C">
              <w:t xml:space="preserve"> - tréninkovou formou v profesionálním ringu a na cvi</w:t>
            </w:r>
            <w:r w:rsidRPr="00CD682C">
              <w:rPr>
                <w:rFonts w:cs="TimesNewRoman"/>
              </w:rPr>
              <w:t>č</w:t>
            </w:r>
            <w:r w:rsidRPr="00CD682C">
              <w:t>ícím ná</w:t>
            </w:r>
            <w:r w:rsidRPr="00CD682C">
              <w:rPr>
                <w:rFonts w:cs="TimesNewRoman"/>
              </w:rPr>
              <w:t>ř</w:t>
            </w:r>
            <w:r w:rsidRPr="00CD682C">
              <w:t>adí se sezn</w:t>
            </w:r>
            <w:r>
              <w:t>ámit s boxem a kickboxem. Pod</w:t>
            </w:r>
            <w:r w:rsidRPr="00CD682C">
              <w:t xml:space="preserve"> odborným vedením projít boxerským tréninkem, p</w:t>
            </w:r>
            <w:r w:rsidRPr="00CD682C">
              <w:rPr>
                <w:rFonts w:cs="TimesNewRoman"/>
              </w:rPr>
              <w:t>ř</w:t>
            </w:r>
            <w:r w:rsidRPr="00CD682C">
              <w:t>ípadn</w:t>
            </w:r>
            <w:r w:rsidRPr="00CD682C">
              <w:rPr>
                <w:rFonts w:cs="TimesNewRoman"/>
              </w:rPr>
              <w:t xml:space="preserve">ě </w:t>
            </w:r>
            <w:r w:rsidRPr="00CD682C">
              <w:t>si prohloubit již získané dovednosti</w:t>
            </w:r>
          </w:p>
          <w:p w:rsidR="00982B32" w:rsidRPr="003B2750" w:rsidRDefault="00982B32" w:rsidP="0010688A">
            <w:pPr>
              <w:autoSpaceDE w:val="0"/>
              <w:autoSpaceDN w:val="0"/>
              <w:adjustRightInd w:val="0"/>
              <w:ind w:left="247" w:hanging="247"/>
            </w:pPr>
            <w:r w:rsidRPr="00CD682C">
              <w:rPr>
                <w:b/>
              </w:rPr>
              <w:t>Volejbal</w:t>
            </w:r>
            <w:r w:rsidRPr="003B2750">
              <w:t xml:space="preserve"> - </w:t>
            </w:r>
            <w:r w:rsidRPr="00CD682C">
              <w:t>zvládnutí základ</w:t>
            </w:r>
            <w:r w:rsidRPr="00CD682C">
              <w:rPr>
                <w:rFonts w:cs="TimesNewRoman"/>
              </w:rPr>
              <w:t xml:space="preserve">ů </w:t>
            </w:r>
            <w:r w:rsidRPr="00CD682C">
              <w:t xml:space="preserve">herních </w:t>
            </w:r>
            <w:r w:rsidRPr="00CD682C">
              <w:rPr>
                <w:rFonts w:cs="TimesNewRoman"/>
              </w:rPr>
              <w:t>č</w:t>
            </w:r>
            <w:r w:rsidRPr="00CD682C">
              <w:t>inností jednotlivce - odbíjení obouru</w:t>
            </w:r>
            <w:r w:rsidRPr="00CD682C">
              <w:rPr>
                <w:rFonts w:cs="TimesNewRoman"/>
              </w:rPr>
              <w:t xml:space="preserve">č </w:t>
            </w:r>
            <w:r w:rsidRPr="00CD682C">
              <w:t>vrchem, odbíjení obouru</w:t>
            </w:r>
            <w:r w:rsidRPr="00CD682C">
              <w:rPr>
                <w:rFonts w:cs="TimesNewRoman"/>
              </w:rPr>
              <w:t xml:space="preserve">č </w:t>
            </w:r>
            <w:r w:rsidRPr="00CD682C">
              <w:t>spodem, podání  spodní a vrchní, základy pravidel, zvládnutí základních technicko- taktických úkol</w:t>
            </w:r>
            <w:r w:rsidRPr="00CD682C">
              <w:rPr>
                <w:rFonts w:cs="TimesNewRoman"/>
              </w:rPr>
              <w:t xml:space="preserve">ů </w:t>
            </w:r>
            <w:r w:rsidRPr="00CD682C">
              <w:t>v samotné h</w:t>
            </w:r>
            <w:r w:rsidRPr="00CD682C">
              <w:rPr>
                <w:rFonts w:cs="TimesNewRoman"/>
              </w:rPr>
              <w:t>ř</w:t>
            </w:r>
            <w:r w:rsidRPr="00CD682C">
              <w:t>e.</w:t>
            </w:r>
            <w:r w:rsidRPr="003B2750">
              <w:t xml:space="preserve"> </w:t>
            </w:r>
          </w:p>
          <w:p w:rsidR="00982B32" w:rsidRPr="003B2750" w:rsidRDefault="00982B32" w:rsidP="0010688A">
            <w:pPr>
              <w:autoSpaceDE w:val="0"/>
              <w:autoSpaceDN w:val="0"/>
              <w:adjustRightInd w:val="0"/>
              <w:ind w:left="247" w:hanging="247"/>
            </w:pPr>
            <w:r w:rsidRPr="00CD682C">
              <w:rPr>
                <w:b/>
              </w:rPr>
              <w:t>Zdravotní t</w:t>
            </w:r>
            <w:r w:rsidRPr="00CD682C">
              <w:rPr>
                <w:rFonts w:cs="TimesNewRoman"/>
                <w:b/>
              </w:rPr>
              <w:t>ě</w:t>
            </w:r>
            <w:r w:rsidRPr="00CD682C">
              <w:rPr>
                <w:b/>
              </w:rPr>
              <w:t>lesná výchova</w:t>
            </w:r>
            <w:r w:rsidRPr="003B2750">
              <w:t xml:space="preserve"> - v dnešní populaci student</w:t>
            </w:r>
            <w:r w:rsidRPr="003B2750">
              <w:rPr>
                <w:rFonts w:cs="TimesNewRoman"/>
              </w:rPr>
              <w:t xml:space="preserve">ů </w:t>
            </w:r>
            <w:r w:rsidRPr="003B2750">
              <w:t xml:space="preserve">se vyskytuje </w:t>
            </w:r>
            <w:r w:rsidRPr="003B2750">
              <w:rPr>
                <w:rFonts w:cs="TimesNewRoman"/>
              </w:rPr>
              <w:t>č</w:t>
            </w:r>
            <w:r w:rsidRPr="003B2750">
              <w:t>ím dál tím více t</w:t>
            </w:r>
            <w:r w:rsidRPr="003B2750">
              <w:rPr>
                <w:rFonts w:cs="TimesNewRoman"/>
              </w:rPr>
              <w:t>ě</w:t>
            </w:r>
            <w:r w:rsidRPr="003B2750">
              <w:t>ch, kte</w:t>
            </w:r>
            <w:r w:rsidRPr="003B2750">
              <w:rPr>
                <w:rFonts w:cs="TimesNewRoman"/>
              </w:rPr>
              <w:t>ř</w:t>
            </w:r>
            <w:r w:rsidRPr="003B2750">
              <w:t>í mají n</w:t>
            </w:r>
            <w:r w:rsidRPr="003B2750">
              <w:rPr>
                <w:rFonts w:cs="TimesNewRoman"/>
              </w:rPr>
              <w:t>ě</w:t>
            </w:r>
            <w:r>
              <w:t xml:space="preserve">jaké zdravotní </w:t>
            </w:r>
            <w:r w:rsidRPr="003B2750">
              <w:t>problémy. Jestliže chceme být nápomocni jejich plnému za</w:t>
            </w:r>
            <w:r w:rsidRPr="003B2750">
              <w:rPr>
                <w:rFonts w:cs="TimesNewRoman"/>
              </w:rPr>
              <w:t>ř</w:t>
            </w:r>
            <w:r w:rsidRPr="003B2750">
              <w:t>azení mezi ostatní, zav</w:t>
            </w:r>
            <w:r>
              <w:t xml:space="preserve">ádíme pro takové jedince </w:t>
            </w:r>
            <w:r w:rsidRPr="003B2750">
              <w:t>zdravotní t</w:t>
            </w:r>
            <w:r w:rsidRPr="003B2750">
              <w:rPr>
                <w:rFonts w:cs="TimesNewRoman"/>
              </w:rPr>
              <w:t>ě</w:t>
            </w:r>
            <w:r w:rsidRPr="003B2750">
              <w:t>lesnou výchovu. Eliminujeme tím i ty, kte</w:t>
            </w:r>
            <w:r w:rsidRPr="003B2750">
              <w:rPr>
                <w:rFonts w:cs="TimesNewRoman"/>
              </w:rPr>
              <w:t>ř</w:t>
            </w:r>
            <w:r w:rsidRPr="003B2750">
              <w:t>í by se cht</w:t>
            </w:r>
            <w:r w:rsidRPr="003B2750">
              <w:rPr>
                <w:rFonts w:cs="TimesNewRoman"/>
              </w:rPr>
              <w:t>ě</w:t>
            </w:r>
            <w:r w:rsidRPr="003B2750">
              <w:t>li práv</w:t>
            </w:r>
            <w:r w:rsidRPr="003B2750">
              <w:rPr>
                <w:rFonts w:cs="TimesNewRoman"/>
              </w:rPr>
              <w:t xml:space="preserve">ě </w:t>
            </w:r>
            <w:r w:rsidRPr="003B2750">
              <w:t>z t</w:t>
            </w:r>
            <w:r w:rsidRPr="003B2750">
              <w:rPr>
                <w:rFonts w:cs="TimesNewRoman"/>
              </w:rPr>
              <w:t>ě</w:t>
            </w:r>
            <w:r w:rsidRPr="003B2750">
              <w:t>chto d</w:t>
            </w:r>
            <w:r w:rsidRPr="003B2750">
              <w:rPr>
                <w:rFonts w:cs="TimesNewRoman"/>
              </w:rPr>
              <w:t>ů</w:t>
            </w:r>
            <w:r w:rsidRPr="003B2750">
              <w:t>vod</w:t>
            </w:r>
            <w:r w:rsidRPr="003B2750">
              <w:rPr>
                <w:rFonts w:cs="TimesNewRoman"/>
              </w:rPr>
              <w:t xml:space="preserve">ů </w:t>
            </w:r>
            <w:r w:rsidRPr="003B2750">
              <w:t>vyh</w:t>
            </w:r>
            <w:r>
              <w:t xml:space="preserve">nout za každou </w:t>
            </w:r>
            <w:r w:rsidRPr="003B2750">
              <w:t>cenu pohybu a t</w:t>
            </w:r>
            <w:r w:rsidRPr="003B2750">
              <w:rPr>
                <w:rFonts w:cs="TimesNewRoman"/>
              </w:rPr>
              <w:t>ě</w:t>
            </w:r>
            <w:r w:rsidRPr="003B2750">
              <w:t>lesné výchov</w:t>
            </w:r>
            <w:r w:rsidRPr="003B2750">
              <w:rPr>
                <w:rFonts w:cs="TimesNewRoman"/>
              </w:rPr>
              <w:t>ě</w:t>
            </w:r>
            <w:r w:rsidRPr="003B2750">
              <w:t>. U t</w:t>
            </w:r>
            <w:r w:rsidRPr="003B2750">
              <w:rPr>
                <w:rFonts w:cs="TimesNewRoman"/>
              </w:rPr>
              <w:t>ě</w:t>
            </w:r>
            <w:r w:rsidRPr="003B2750">
              <w:t>chto student</w:t>
            </w:r>
            <w:r w:rsidRPr="003B2750">
              <w:rPr>
                <w:rFonts w:cs="TimesNewRoman"/>
              </w:rPr>
              <w:t xml:space="preserve">ů </w:t>
            </w:r>
            <w:r w:rsidRPr="003B2750">
              <w:t>požadujeme vyjád</w:t>
            </w:r>
            <w:r w:rsidRPr="003B2750">
              <w:rPr>
                <w:rFonts w:cs="TimesNewRoman"/>
              </w:rPr>
              <w:t>ř</w:t>
            </w:r>
            <w:r>
              <w:t xml:space="preserve">ení odborného </w:t>
            </w:r>
            <w:r w:rsidRPr="003B2750">
              <w:t>léka</w:t>
            </w:r>
            <w:r w:rsidRPr="003B2750">
              <w:rPr>
                <w:rFonts w:cs="TimesNewRoman"/>
              </w:rPr>
              <w:t>ř</w:t>
            </w:r>
            <w:r w:rsidRPr="003B2750">
              <w:t xml:space="preserve">e, </w:t>
            </w:r>
            <w:r>
              <w:t xml:space="preserve">kde jsou uvedeny </w:t>
            </w:r>
            <w:r w:rsidRPr="003B2750">
              <w:t>možnosti náhradní t</w:t>
            </w:r>
            <w:r w:rsidRPr="003B2750">
              <w:rPr>
                <w:rFonts w:cs="TimesNewRoman"/>
              </w:rPr>
              <w:t>ě</w:t>
            </w:r>
            <w:r w:rsidRPr="003B2750">
              <w:t>lesné výchovy v souladu s jejich zdravotními problémy.</w:t>
            </w:r>
          </w:p>
          <w:p w:rsidR="00982B32" w:rsidRPr="00F83F5D" w:rsidRDefault="00982B32" w:rsidP="0010688A">
            <w:pPr>
              <w:autoSpaceDE w:val="0"/>
              <w:autoSpaceDN w:val="0"/>
              <w:adjustRightInd w:val="0"/>
              <w:rPr>
                <w:color w:val="000000"/>
                <w:szCs w:val="24"/>
              </w:rPr>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lastRenderedPageBreak/>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823"/>
        </w:trPr>
        <w:tc>
          <w:tcPr>
            <w:tcW w:w="9855" w:type="dxa"/>
            <w:gridSpan w:val="8"/>
            <w:tcBorders>
              <w:top w:val="nil"/>
            </w:tcBorders>
          </w:tcPr>
          <w:p w:rsidR="00982B32" w:rsidRDefault="00982B32" w:rsidP="0010688A">
            <w:pPr>
              <w:jc w:val="both"/>
            </w:pPr>
            <w:r>
              <w:t xml:space="preserve">MACÁKOVÁ, M. </w:t>
            </w:r>
            <w:r>
              <w:rPr>
                <w:i/>
              </w:rPr>
              <w:t>Aerobik</w:t>
            </w:r>
            <w:r w:rsidRPr="00362EE8">
              <w:rPr>
                <w:i/>
              </w:rPr>
              <w:t>:</w:t>
            </w:r>
            <w:r>
              <w:rPr>
                <w:i/>
              </w:rPr>
              <w:t xml:space="preserve"> </w:t>
            </w:r>
            <w:r w:rsidRPr="00362EE8">
              <w:rPr>
                <w:i/>
              </w:rPr>
              <w:t>moderní formy aerobiku, výživa a cviky pro dobrou kondici</w:t>
            </w:r>
            <w:r>
              <w:t>, soutěže v aerobiku. Praha : Grada, 2001.</w:t>
            </w:r>
          </w:p>
          <w:p w:rsidR="00982B32" w:rsidRDefault="00982B32" w:rsidP="0010688A">
            <w:pPr>
              <w:jc w:val="both"/>
            </w:pPr>
            <w:r w:rsidRPr="00362EE8">
              <w:rPr>
                <w:i/>
              </w:rPr>
              <w:t>Defensive Football Strategies (American Football Coaches Association)</w:t>
            </w:r>
            <w:r>
              <w:t>. August 2, 2000, Paperback.</w:t>
            </w:r>
          </w:p>
          <w:p w:rsidR="00982B32" w:rsidRDefault="00982B32" w:rsidP="0010688A">
            <w:pPr>
              <w:jc w:val="both"/>
            </w:pPr>
            <w:r>
              <w:t xml:space="preserve">BARTÍK, P., M. SLIŽIK a Z. REGULI. </w:t>
            </w:r>
            <w:r w:rsidRPr="00362EE8">
              <w:rPr>
                <w:i/>
              </w:rPr>
              <w:t>Teória a didaktika úpolov a bojových umení</w:t>
            </w:r>
            <w:r>
              <w:t>. 2007.</w:t>
            </w:r>
          </w:p>
          <w:p w:rsidR="00982B32" w:rsidRDefault="00982B32" w:rsidP="0010688A">
            <w:pPr>
              <w:jc w:val="both"/>
            </w:pPr>
            <w:r>
              <w:t xml:space="preserve">SIDWELLS, Ch. </w:t>
            </w:r>
            <w:r w:rsidRPr="00362EE8">
              <w:rPr>
                <w:i/>
              </w:rPr>
              <w:t>Velká kniha o cyklistice</w:t>
            </w:r>
            <w:r>
              <w:t>. Slovart Bratislava , 2004.</w:t>
            </w:r>
          </w:p>
          <w:p w:rsidR="00982B32" w:rsidRDefault="00982B32" w:rsidP="0010688A">
            <w:pPr>
              <w:jc w:val="both"/>
            </w:pPr>
            <w:r>
              <w:t xml:space="preserve">ŠAFAŘÍKOVÁ L., SKRUŽNÝ Z. </w:t>
            </w:r>
            <w:r w:rsidRPr="00362EE8">
              <w:rPr>
                <w:i/>
              </w:rPr>
              <w:t>Florbal - technika, trénink, pravidla hry</w:t>
            </w:r>
            <w:r>
              <w:t xml:space="preserve"> . Praha: Grada, 2005. ISBN 978-80-247-0383-1.</w:t>
            </w:r>
          </w:p>
          <w:p w:rsidR="00982B32" w:rsidRDefault="00982B32" w:rsidP="0010688A">
            <w:pPr>
              <w:jc w:val="both"/>
            </w:pPr>
            <w:r>
              <w:t xml:space="preserve">STEVE N. </w:t>
            </w:r>
            <w:r w:rsidRPr="00362EE8">
              <w:rPr>
                <w:i/>
              </w:rPr>
              <w:t>Golf pro každého</w:t>
            </w:r>
            <w:r>
              <w:t>. Slovart, 2010. ISBN 978-80-7391-380-9.</w:t>
            </w:r>
          </w:p>
          <w:p w:rsidR="00982B32" w:rsidRDefault="00982B32" w:rsidP="0010688A">
            <w:pPr>
              <w:jc w:val="both"/>
            </w:pPr>
            <w:r>
              <w:t xml:space="preserve">PROCHÁZKA, V. </w:t>
            </w:r>
            <w:r w:rsidRPr="00362EE8">
              <w:rPr>
                <w:i/>
              </w:rPr>
              <w:t>Horolezectví</w:t>
            </w:r>
            <w:r>
              <w:t>. Praha, 1990. ISBN 80-7033-037-6.</w:t>
            </w:r>
          </w:p>
          <w:p w:rsidR="00982B32" w:rsidRDefault="00982B32" w:rsidP="0010688A">
            <w:pPr>
              <w:jc w:val="both"/>
            </w:pPr>
            <w:r>
              <w:t xml:space="preserve">JOHNNY, G. </w:t>
            </w:r>
            <w:r w:rsidRPr="00362EE8">
              <w:rPr>
                <w:i/>
              </w:rPr>
              <w:t>Spinning Instruktor Manual</w:t>
            </w:r>
            <w:r>
              <w:t>.</w:t>
            </w:r>
          </w:p>
          <w:p w:rsidR="00982B32" w:rsidRDefault="00982B32" w:rsidP="0010688A">
            <w:pPr>
              <w:jc w:val="both"/>
            </w:pPr>
            <w:r>
              <w:t xml:space="preserve">RÝČ, B. </w:t>
            </w:r>
            <w:r w:rsidRPr="00362EE8">
              <w:rPr>
                <w:i/>
              </w:rPr>
              <w:t>Sebeobrana na ulici</w:t>
            </w:r>
            <w:r>
              <w:t>. 1. vyd. Praha : Grada, 2008. ISBN 978-80-247-2440-9.</w:t>
            </w:r>
          </w:p>
          <w:p w:rsidR="00982B32" w:rsidRDefault="00982B32" w:rsidP="0010688A">
            <w:pPr>
              <w:jc w:val="both"/>
            </w:pPr>
            <w:r>
              <w:t xml:space="preserve">NEUMANN, G.,PFÜTZNER A., HOTTENROTT, K. </w:t>
            </w:r>
            <w:r w:rsidRPr="00362EE8">
              <w:rPr>
                <w:i/>
              </w:rPr>
              <w:t>Trénink pod kontrolou</w:t>
            </w:r>
            <w:r>
              <w:t>. 2005. ISBN 80-247-0967-3.</w:t>
            </w:r>
          </w:p>
          <w:p w:rsidR="00982B32" w:rsidRDefault="00982B32" w:rsidP="0010688A">
            <w:pPr>
              <w:jc w:val="both"/>
            </w:pPr>
            <w:r>
              <w:t xml:space="preserve">KUBÁČ, P; NAVRÁTÍKOVÁ, T. </w:t>
            </w:r>
            <w:r w:rsidRPr="00362EE8">
              <w:rPr>
                <w:i/>
              </w:rPr>
              <w:t>Lyžařský kurz od A do Z</w:t>
            </w:r>
            <w:r>
              <w:t>. olomouc, 2001. ISBN 80-85783-36-3.</w:t>
            </w:r>
          </w:p>
          <w:p w:rsidR="00982B32" w:rsidRDefault="00982B32" w:rsidP="0010688A">
            <w:pPr>
              <w:jc w:val="both"/>
            </w:pPr>
            <w:r>
              <w:t xml:space="preserve">ČECHOVSKÁ, I. </w:t>
            </w:r>
            <w:r w:rsidRPr="00362EE8">
              <w:rPr>
                <w:i/>
              </w:rPr>
              <w:t>Plavání</w:t>
            </w:r>
            <w:r>
              <w:t xml:space="preserve">. 2., upr. vyd. Praha : Grada, 2008. ISBN 978-80-247-2154-5. </w:t>
            </w:r>
          </w:p>
          <w:p w:rsidR="00982B32" w:rsidRDefault="00982B32" w:rsidP="0010688A">
            <w:pPr>
              <w:jc w:val="both"/>
            </w:pPr>
            <w:r>
              <w:t xml:space="preserve">HÝBNER J.: </w:t>
            </w:r>
            <w:r w:rsidRPr="00362EE8">
              <w:rPr>
                <w:i/>
              </w:rPr>
              <w:t>Stolní tenis - technika úderů, taktika hry, příprava mládeže</w:t>
            </w:r>
            <w:r>
              <w:t>. Praha: Grada, 2002. ISBN 80-247-0306-8.</w:t>
            </w:r>
          </w:p>
          <w:p w:rsidR="00982B32" w:rsidRDefault="00982B32" w:rsidP="0010688A">
            <w:pPr>
              <w:jc w:val="both"/>
            </w:pPr>
            <w:r w:rsidRPr="00362EE8">
              <w:rPr>
                <w:i/>
              </w:rPr>
              <w:t>Volejbal : viděno třemi : od základních odbití po herní činnosti</w:t>
            </w:r>
            <w:r>
              <w:t>. 1. vyd. Praha : Grada, 2008. ISBN 978-80-247-2744-8</w:t>
            </w:r>
          </w:p>
          <w:p w:rsidR="00982B32" w:rsidRDefault="00982B32" w:rsidP="0010688A">
            <w:pPr>
              <w:jc w:val="both"/>
            </w:pPr>
            <w:r>
              <w:t xml:space="preserve">KOPŘIVOVÁ, J. </w:t>
            </w:r>
            <w:r w:rsidRPr="00362EE8">
              <w:rPr>
                <w:i/>
              </w:rPr>
              <w:t>Stav zdravotně oslabených žáků a studentů ve školní zdravotní tělovýchově v regionu Jižní Morava</w:t>
            </w:r>
            <w:r>
              <w:t>. Praha, 2005.</w:t>
            </w:r>
          </w:p>
          <w:p w:rsidR="00982B32" w:rsidRDefault="00982B32" w:rsidP="0010688A">
            <w:pPr>
              <w:jc w:val="both"/>
            </w:pPr>
            <w:r>
              <w:t xml:space="preserve">SCHONBORN R. </w:t>
            </w:r>
            <w:r w:rsidRPr="00362EE8">
              <w:rPr>
                <w:i/>
              </w:rPr>
              <w:t>Optimální tenisový trénink - cesta k úspěšnému tenisu od začátečníka ke světové špičce</w:t>
            </w:r>
            <w:r>
              <w:t>. Olomouc, 2008. ISBN 3-938509-11-2.</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48"/>
        </w:trPr>
        <w:tc>
          <w:tcPr>
            <w:tcW w:w="9855" w:type="dxa"/>
            <w:gridSpan w:val="8"/>
          </w:tcPr>
          <w:p w:rsidR="00982B32" w:rsidRDefault="00982B32" w:rsidP="0010688A">
            <w:pPr>
              <w:jc w:val="both"/>
            </w:pP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5227">
          <w:tblGrid>
            <w:gridCol w:w="115"/>
            <w:gridCol w:w="2971"/>
            <w:gridCol w:w="567"/>
            <w:gridCol w:w="1134"/>
            <w:gridCol w:w="889"/>
            <w:gridCol w:w="816"/>
            <w:gridCol w:w="2156"/>
            <w:gridCol w:w="539"/>
            <w:gridCol w:w="668"/>
            <w:gridCol w:w="115"/>
          </w:tblGrid>
        </w:tblGridChange>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5228" w:name="SystemyProPrenosaUkladaniDat"/>
            <w:r>
              <w:t>Systémy pro přenos a ukládání dat</w:t>
            </w:r>
            <w:bookmarkEnd w:id="5228"/>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w:t>
            </w:r>
            <w:ins w:id="5229" w:author="vopatrilova" w:date="2018-11-22T16:12:00Z">
              <w:r w:rsidR="00F66595">
                <w:t>i</w:t>
              </w:r>
            </w:ins>
            <w:del w:id="5230" w:author="vopatrilova" w:date="2018-11-22T16:12:00Z">
              <w:r w:rsidDel="00F66595">
                <w:delText>e:</w:delText>
              </w:r>
            </w:del>
          </w:p>
          <w:p w:rsidR="00982B32" w:rsidDel="00F66595" w:rsidRDefault="00982B32" w:rsidP="0010688A">
            <w:pPr>
              <w:jc w:val="both"/>
              <w:rPr>
                <w:del w:id="5231" w:author="vopatrilova" w:date="2018-11-22T16:12:00Z"/>
              </w:rPr>
            </w:pPr>
            <w:del w:id="5232" w:author="vopatrilova" w:date="2018-11-22T16:12:00Z">
              <w:r w:rsidDel="00F66595">
                <w:delText>Inteligentní systémy s roboty</w:delText>
              </w:r>
            </w:del>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14p + 28c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rsidRPr="00B60182">
              <w:t>Předpokladem jsou znalosti a dovednosti získané na středním stupni. Je požadována úroveň počítačové gramotnosti na úrov</w:t>
            </w:r>
            <w:r>
              <w:t>ni "středně pokročilý uživatel"</w:t>
            </w:r>
            <w:r w:rsidRPr="00991DAD">
              <w:t>.</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Ústní i písemná forma zkoušení</w:t>
            </w:r>
          </w:p>
          <w:p w:rsidR="00982B32" w:rsidRDefault="00982B32" w:rsidP="0010688A">
            <w:pPr>
              <w:jc w:val="both"/>
            </w:pPr>
            <w:r>
              <w:t>1. Povinná a aktivní účast na jednotlivých cvičeních (80% účast na cvičení).</w:t>
            </w:r>
          </w:p>
          <w:p w:rsidR="00982B32" w:rsidRDefault="00982B32" w:rsidP="0010688A">
            <w:pPr>
              <w:jc w:val="both"/>
            </w:pPr>
            <w:r>
              <w:t>2. Teoretické a praktické zvládnutí základní problematiky a jednotlivých témat.</w:t>
            </w:r>
          </w:p>
          <w:p w:rsidR="00982B32" w:rsidRDefault="00982B32" w:rsidP="0010688A">
            <w:pPr>
              <w:jc w:val="both"/>
            </w:pPr>
            <w:r>
              <w:t>3. Vypracování a obhájení ročníkového projektu, absolvování všech testů na min. 50 %.</w:t>
            </w:r>
          </w:p>
          <w:p w:rsidR="00982B32" w:rsidRDefault="00982B32" w:rsidP="0010688A">
            <w:pPr>
              <w:jc w:val="both"/>
            </w:pPr>
            <w:r>
              <w:t>4. Prokázání úspěšného zvládnutí probírané tématiky při ústním přezkoušení.</w:t>
            </w:r>
          </w:p>
        </w:tc>
      </w:tr>
      <w:tr w:rsidR="00982B32" w:rsidTr="00412EC8">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33" w:author="vopatrilova" w:date="2018-11-18T16:4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
          <w:trPrChange w:id="5234" w:author="vopatrilova" w:date="2018-11-18T16:48:00Z">
            <w:trPr>
              <w:gridBefore w:val="1"/>
              <w:trHeight w:val="554"/>
            </w:trPr>
          </w:trPrChange>
        </w:trPr>
        <w:tc>
          <w:tcPr>
            <w:tcW w:w="9855" w:type="dxa"/>
            <w:gridSpan w:val="8"/>
            <w:tcBorders>
              <w:top w:val="nil"/>
            </w:tcBorders>
            <w:tcPrChange w:id="5235" w:author="vopatrilova" w:date="2018-11-18T16:48:00Z">
              <w:tcPr>
                <w:tcW w:w="9855" w:type="dxa"/>
                <w:gridSpan w:val="9"/>
                <w:tcBorders>
                  <w:top w:val="nil"/>
                </w:tcBorders>
              </w:tcPr>
            </w:tcPrChange>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 xml:space="preserve">doc. Ing. Jiří Vojtěšek, Ph.D. </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přednášky</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Ing. Jiří Vojtěšek, Ph.D. (50%), doc. Ing. Zdenka Prokopová, CSc. (50%)</w:t>
            </w:r>
          </w:p>
        </w:tc>
      </w:tr>
      <w:tr w:rsidR="00982B32" w:rsidTr="00412EC8">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236" w:author="vopatrilova" w:date="2018-11-18T16:4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
          <w:trPrChange w:id="5237" w:author="vopatrilova" w:date="2018-11-18T16:48:00Z">
            <w:trPr>
              <w:gridBefore w:val="1"/>
              <w:trHeight w:val="554"/>
            </w:trPr>
          </w:trPrChange>
        </w:trPr>
        <w:tc>
          <w:tcPr>
            <w:tcW w:w="9855" w:type="dxa"/>
            <w:gridSpan w:val="8"/>
            <w:tcBorders>
              <w:top w:val="nil"/>
            </w:tcBorders>
            <w:tcPrChange w:id="5238" w:author="vopatrilova" w:date="2018-11-18T16:48:00Z">
              <w:tcPr>
                <w:tcW w:w="9855" w:type="dxa"/>
                <w:gridSpan w:val="9"/>
                <w:tcBorders>
                  <w:top w:val="nil"/>
                </w:tcBorders>
              </w:tcPr>
            </w:tcPrChange>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r>
              <w:t>Po absolvování předmětu je student schopen popsat a realizovat jednoduchou počítačovou síť. Dále je obeznámen s dotazovacím jazykem SQL a je schopen realizovat jednoduchý databázový systém.</w:t>
            </w:r>
          </w:p>
          <w:p w:rsidR="00982B32" w:rsidRDefault="00982B32" w:rsidP="0010688A">
            <w:r>
              <w:t>Témata:</w:t>
            </w:r>
          </w:p>
          <w:p w:rsidR="00982B32" w:rsidRDefault="00982B32" w:rsidP="0010688A">
            <w:pPr>
              <w:pStyle w:val="Odstavecseseznamem"/>
              <w:numPr>
                <w:ilvl w:val="0"/>
                <w:numId w:val="47"/>
              </w:numPr>
            </w:pPr>
            <w:r>
              <w:t>Základní pojmy DBS - struktura, tabulka, indexy, primární a cizí klíče, datové typy, atd.</w:t>
            </w:r>
          </w:p>
          <w:p w:rsidR="00982B32" w:rsidRDefault="00982B32" w:rsidP="0010688A">
            <w:pPr>
              <w:pStyle w:val="Odstavecseseznamem"/>
              <w:numPr>
                <w:ilvl w:val="0"/>
                <w:numId w:val="47"/>
              </w:numPr>
            </w:pPr>
            <w:r>
              <w:t xml:space="preserve">Konceptuální datové modelování. </w:t>
            </w:r>
          </w:p>
          <w:p w:rsidR="00982B32" w:rsidRDefault="00982B32" w:rsidP="0010688A">
            <w:pPr>
              <w:pStyle w:val="Odstavecseseznamem"/>
              <w:numPr>
                <w:ilvl w:val="0"/>
                <w:numId w:val="47"/>
              </w:numPr>
            </w:pPr>
            <w:r>
              <w:t xml:space="preserve">Relační model dat. </w:t>
            </w:r>
          </w:p>
          <w:p w:rsidR="00982B32" w:rsidRDefault="00982B32" w:rsidP="0010688A">
            <w:pPr>
              <w:pStyle w:val="Odstavecseseznamem"/>
              <w:numPr>
                <w:ilvl w:val="0"/>
                <w:numId w:val="47"/>
              </w:numPr>
            </w:pPr>
            <w:r>
              <w:t xml:space="preserve">Normální formy - funkční závislosti. </w:t>
            </w:r>
          </w:p>
          <w:p w:rsidR="00982B32" w:rsidRDefault="00982B32" w:rsidP="0010688A">
            <w:pPr>
              <w:pStyle w:val="Odstavecseseznamem"/>
              <w:numPr>
                <w:ilvl w:val="0"/>
                <w:numId w:val="47"/>
              </w:numPr>
            </w:pPr>
            <w:r>
              <w:t>Jazyk SQL - základní příkazy a výběr dat.</w:t>
            </w:r>
          </w:p>
          <w:p w:rsidR="00982B32" w:rsidRDefault="00982B32" w:rsidP="0010688A">
            <w:pPr>
              <w:pStyle w:val="Odstavecseseznamem"/>
              <w:numPr>
                <w:ilvl w:val="0"/>
                <w:numId w:val="47"/>
              </w:numPr>
            </w:pPr>
            <w:r>
              <w:t xml:space="preserve">Jazyk SQL - agregace a funkce v SQL. </w:t>
            </w:r>
          </w:p>
          <w:p w:rsidR="00982B32" w:rsidRDefault="00982B32" w:rsidP="0010688A">
            <w:pPr>
              <w:pStyle w:val="Odstavecseseznamem"/>
              <w:numPr>
                <w:ilvl w:val="0"/>
                <w:numId w:val="47"/>
              </w:numPr>
            </w:pPr>
            <w:r>
              <w:t>Jazyk SQL - vnořené dotazy, pohledy.</w:t>
            </w:r>
          </w:p>
          <w:p w:rsidR="00982B32" w:rsidRDefault="00982B32" w:rsidP="0010688A">
            <w:pPr>
              <w:pStyle w:val="Odstavecseseznamem"/>
              <w:numPr>
                <w:ilvl w:val="0"/>
                <w:numId w:val="47"/>
              </w:numPr>
            </w:pPr>
            <w:r>
              <w:t>Historie počítačových sítí, základní terminologie a dělení sítí.</w:t>
            </w:r>
          </w:p>
          <w:p w:rsidR="00982B32" w:rsidRDefault="00982B32" w:rsidP="0010688A">
            <w:pPr>
              <w:pStyle w:val="Odstavecseseznamem"/>
              <w:numPr>
                <w:ilvl w:val="0"/>
                <w:numId w:val="47"/>
              </w:numPr>
            </w:pPr>
            <w:r>
              <w:t>Topologie počítačových sítí – fyzická, logická topologie.</w:t>
            </w:r>
          </w:p>
          <w:p w:rsidR="00982B32" w:rsidRDefault="00982B32" w:rsidP="0010688A">
            <w:pPr>
              <w:pStyle w:val="Odstavecseseznamem"/>
              <w:numPr>
                <w:ilvl w:val="0"/>
                <w:numId w:val="47"/>
              </w:numPr>
            </w:pPr>
            <w:r>
              <w:t>Standardizace v počítačových sítích – model ISO/OSI, TCP/IP. Historie, struktura.</w:t>
            </w:r>
          </w:p>
          <w:p w:rsidR="00982B32" w:rsidRDefault="00982B32" w:rsidP="0010688A">
            <w:pPr>
              <w:pStyle w:val="Odstavecseseznamem"/>
              <w:numPr>
                <w:ilvl w:val="0"/>
                <w:numId w:val="47"/>
              </w:numPr>
            </w:pPr>
            <w:r>
              <w:t>Způsoby připojení k počítačové sítí – aktivní a pasivní prvky, kolizní doména, broadcastová doména.</w:t>
            </w:r>
          </w:p>
          <w:p w:rsidR="00982B32" w:rsidRDefault="00982B32" w:rsidP="0010688A">
            <w:pPr>
              <w:pStyle w:val="Odstavecseseznamem"/>
              <w:numPr>
                <w:ilvl w:val="0"/>
                <w:numId w:val="47"/>
              </w:numPr>
            </w:pPr>
            <w:r>
              <w:t>Přenosová média pro drátové připojení k síti, optická vlákna.</w:t>
            </w:r>
          </w:p>
          <w:p w:rsidR="00982B32" w:rsidRDefault="00982B32" w:rsidP="0010688A">
            <w:pPr>
              <w:pStyle w:val="Odstavecseseznamem"/>
              <w:numPr>
                <w:ilvl w:val="0"/>
                <w:numId w:val="47"/>
              </w:numPr>
            </w:pPr>
            <w:r>
              <w:t>Bezdrátové připojení k síti – WLAN, IEEE 802.11, WiFi. Licenční a bezlicenční pásma, bezpečnost atd.</w:t>
            </w:r>
          </w:p>
          <w:p w:rsidR="00982B32" w:rsidRDefault="00982B32" w:rsidP="0010688A">
            <w:pPr>
              <w:pStyle w:val="Odstavecseseznamem"/>
              <w:numPr>
                <w:ilvl w:val="0"/>
                <w:numId w:val="47"/>
              </w:numPr>
            </w:pPr>
            <w:r>
              <w:t>Ethernet – základní parametry, kolize, přenosové rychlosti atd.</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1C0137" w:rsidRDefault="00982B32" w:rsidP="0010688A">
            <w:pPr>
              <w:jc w:val="both"/>
              <w:rPr>
                <w:b/>
                <w:bCs/>
              </w:rPr>
            </w:pPr>
            <w:r w:rsidRPr="001C0137">
              <w:rPr>
                <w:b/>
                <w:bCs/>
              </w:rPr>
              <w:t>Povinná literatura:</w:t>
            </w:r>
          </w:p>
          <w:p w:rsidR="00982B32" w:rsidRDefault="00982B32" w:rsidP="0010688A">
            <w:pPr>
              <w:jc w:val="both"/>
            </w:pPr>
            <w:r>
              <w:t xml:space="preserve">KUROSE, J. F. a K. W. ROSS. </w:t>
            </w:r>
            <w:r w:rsidRPr="00563D7B">
              <w:rPr>
                <w:i/>
                <w:rPrChange w:id="5239" w:author="Jiří Vojtěšek" w:date="2018-11-22T23:00:00Z">
                  <w:rPr/>
                </w:rPrChange>
              </w:rPr>
              <w:t>Počítačové sítě</w:t>
            </w:r>
            <w:r>
              <w:t xml:space="preserve">. 1. vyd. Brno: Computer Press, 2014, 622 s. ISBN 978-80-251-3010-0. </w:t>
            </w:r>
          </w:p>
          <w:p w:rsidR="00982B32" w:rsidRDefault="00982B32" w:rsidP="0010688A">
            <w:pPr>
              <w:jc w:val="both"/>
            </w:pPr>
            <w:r>
              <w:t xml:space="preserve">KROENKE, D. M., AUER, D. J. </w:t>
            </w:r>
            <w:r w:rsidRPr="00563D7B">
              <w:rPr>
                <w:i/>
                <w:rPrChange w:id="5240" w:author="Jiří Vojtěšek" w:date="2018-11-22T23:00:00Z">
                  <w:rPr/>
                </w:rPrChange>
              </w:rPr>
              <w:t>Databáze</w:t>
            </w:r>
            <w:r>
              <w:t>. 1. vyd. Brno: Computer Press, 2015, 496 s. ISBN 978-80-251-4352-0.</w:t>
            </w:r>
          </w:p>
          <w:p w:rsidR="00982B32" w:rsidRDefault="00982B32" w:rsidP="0010688A">
            <w:pPr>
              <w:jc w:val="both"/>
              <w:rPr>
                <w:ins w:id="5241" w:author="vopatrilova" w:date="2018-11-19T14:12:00Z"/>
              </w:rPr>
            </w:pPr>
            <w:r>
              <w:t xml:space="preserve">KÁLLAY, F. a P. PENIAK. </w:t>
            </w:r>
            <w:r w:rsidRPr="00563D7B">
              <w:rPr>
                <w:i/>
                <w:rPrChange w:id="5242" w:author="Jiří Vojtěšek" w:date="2018-11-22T23:00:00Z">
                  <w:rPr/>
                </w:rPrChange>
              </w:rPr>
              <w:t>Počítačové sítě LAN/MAN/WAN a jejich aplikace</w:t>
            </w:r>
            <w:r>
              <w:t>. 2. vyd. Praha: Grada, 2003, 356 s. ISBN 80-247-0545-1.</w:t>
            </w:r>
          </w:p>
          <w:p w:rsidR="00773021" w:rsidRDefault="00773021" w:rsidP="0010688A">
            <w:pPr>
              <w:jc w:val="both"/>
            </w:pPr>
            <w:ins w:id="5243" w:author="vopatrilova" w:date="2018-11-19T14:12:00Z">
              <w:r>
                <w:t xml:space="preserve">TANENBAUM, Andrew S a D WETHERALL. </w:t>
              </w:r>
              <w:r w:rsidRPr="00563D7B">
                <w:rPr>
                  <w:i/>
                  <w:rPrChange w:id="5244" w:author="Jiří Vojtěšek" w:date="2018-11-22T23:00:00Z">
                    <w:rPr/>
                  </w:rPrChange>
                </w:rPr>
                <w:t>Computer networks</w:t>
              </w:r>
              <w:r>
                <w:t>. 5th ed. Boston: Pearson Prentice Hall, c2011, xxii, 933 p. ISBN 0132126958.</w:t>
              </w:r>
            </w:ins>
          </w:p>
          <w:p w:rsidR="00982B32" w:rsidRPr="00E05968" w:rsidRDefault="00982B32" w:rsidP="0010688A">
            <w:pPr>
              <w:jc w:val="both"/>
              <w:rPr>
                <w:b/>
              </w:rPr>
            </w:pPr>
            <w:r w:rsidRPr="00E05968">
              <w:rPr>
                <w:b/>
              </w:rPr>
              <w:t>Doporučená literatura:</w:t>
            </w:r>
          </w:p>
          <w:p w:rsidR="00982B32" w:rsidRDefault="00982B32" w:rsidP="0010688A">
            <w:pPr>
              <w:jc w:val="both"/>
            </w:pPr>
            <w:r>
              <w:t xml:space="preserve">SOSINSKY, B. </w:t>
            </w:r>
            <w:r w:rsidRPr="00563D7B">
              <w:rPr>
                <w:i/>
                <w:rPrChange w:id="5245" w:author="Jiří Vojtěšek" w:date="2018-11-22T23:00:00Z">
                  <w:rPr/>
                </w:rPrChange>
              </w:rPr>
              <w:t>Mistrovství – počítačové sítě</w:t>
            </w:r>
            <w:r>
              <w:t>. 1. vyd. Brno: Computer Press, 2010, 840 s. ISBN 978-80-251-3363-7.</w:t>
            </w:r>
          </w:p>
          <w:p w:rsidR="00982B32" w:rsidRDefault="00982B32" w:rsidP="0010688A">
            <w:pPr>
              <w:jc w:val="both"/>
            </w:pPr>
            <w:r>
              <w:t xml:space="preserve">LACKO, Ľ. </w:t>
            </w:r>
            <w:r w:rsidRPr="00563D7B">
              <w:rPr>
                <w:i/>
                <w:rPrChange w:id="5246" w:author="Jiří Vojtěšek" w:date="2018-11-22T23:00:00Z">
                  <w:rPr/>
                </w:rPrChange>
              </w:rPr>
              <w:t>1001 tipů a triků pro SQL</w:t>
            </w:r>
            <w:r>
              <w:t>. 1. vyd. Brno: Computer Press, 2014, 416 s. ISBN 978-80-251-3825-0.</w:t>
            </w:r>
          </w:p>
          <w:p w:rsidR="00982B32" w:rsidRDefault="00982B32" w:rsidP="0010688A">
            <w:pPr>
              <w:jc w:val="both"/>
            </w:pPr>
            <w:r>
              <w:t xml:space="preserve">KEOGH, J. E. </w:t>
            </w:r>
            <w:r w:rsidRPr="00563D7B">
              <w:rPr>
                <w:i/>
                <w:rPrChange w:id="5247" w:author="Jiří Vojtěšek" w:date="2018-11-22T23:00:00Z">
                  <w:rPr/>
                </w:rPrChange>
              </w:rPr>
              <w:t>Datové struktury bez předchozích znalostí</w:t>
            </w:r>
            <w:r>
              <w:t>. Praha: Computer Press, 2006. ISBN 978-80-251-0689-6.</w:t>
            </w:r>
          </w:p>
          <w:p w:rsidR="00982B32" w:rsidRPr="00563D7B" w:rsidRDefault="00982B32" w:rsidP="0010688A">
            <w:pPr>
              <w:jc w:val="both"/>
            </w:pPr>
            <w:r>
              <w:t xml:space="preserve">STANEK, W. R. </w:t>
            </w:r>
            <w:r w:rsidRPr="00563D7B">
              <w:rPr>
                <w:i/>
                <w:rPrChange w:id="5248" w:author="Jiří Vojtěšek" w:date="2018-11-22T23:00:00Z">
                  <w:rPr/>
                </w:rPrChange>
              </w:rPr>
              <w:t>SQL Server 2012 – Kapesní rádce administrátora</w:t>
            </w:r>
            <w:r>
              <w:t>. Praha: Computer Press, 2006. ISBN 978-80-251-3797-6.</w:t>
            </w:r>
          </w:p>
          <w:p w:rsidR="00773021" w:rsidRPr="00563D7B" w:rsidRDefault="00773021" w:rsidP="00773021">
            <w:pPr>
              <w:rPr>
                <w:ins w:id="5249" w:author="vopatrilova" w:date="2018-11-19T14:12:00Z"/>
                <w:color w:val="000000"/>
                <w:rPrChange w:id="5250" w:author="Jiří Vojtěšek" w:date="2018-11-22T23:00:00Z">
                  <w:rPr>
                    <w:ins w:id="5251" w:author="vopatrilova" w:date="2018-11-19T14:12:00Z"/>
                    <w:color w:val="000000"/>
                    <w:sz w:val="24"/>
                    <w:szCs w:val="24"/>
                  </w:rPr>
                </w:rPrChange>
              </w:rPr>
            </w:pPr>
            <w:ins w:id="5252" w:author="vopatrilova" w:date="2018-11-19T14:12:00Z">
              <w:r w:rsidRPr="00563D7B">
                <w:rPr>
                  <w:color w:val="000000"/>
                  <w:rPrChange w:id="5253" w:author="Jiří Vojtěšek" w:date="2018-11-22T23:00:00Z">
                    <w:rPr>
                      <w:color w:val="000000"/>
                      <w:sz w:val="24"/>
                      <w:szCs w:val="24"/>
                    </w:rPr>
                  </w:rPrChange>
                </w:rPr>
                <w:t xml:space="preserve">SOSINSKY, B. </w:t>
              </w:r>
              <w:r w:rsidRPr="00563D7B">
                <w:rPr>
                  <w:i/>
                  <w:color w:val="000000"/>
                  <w:rPrChange w:id="5254" w:author="Jiří Vojtěšek" w:date="2018-11-22T23:00:00Z">
                    <w:rPr>
                      <w:color w:val="000000"/>
                      <w:sz w:val="24"/>
                      <w:szCs w:val="24"/>
                    </w:rPr>
                  </w:rPrChange>
                </w:rPr>
                <w:t>Networking Bible</w:t>
              </w:r>
              <w:r w:rsidRPr="00563D7B">
                <w:rPr>
                  <w:color w:val="000000"/>
                  <w:rPrChange w:id="5255" w:author="Jiří Vojtěšek" w:date="2018-11-22T23:00:00Z">
                    <w:rPr>
                      <w:color w:val="000000"/>
                      <w:sz w:val="24"/>
                      <w:szCs w:val="24"/>
                    </w:rPr>
                  </w:rPrChange>
                </w:rPr>
                <w:t>. 1st ed. WILEY, 2009, 912 p. ISBN 978-0-470-43131-3.</w:t>
              </w:r>
            </w:ins>
          </w:p>
          <w:p w:rsidR="00773021" w:rsidRPr="00563D7B" w:rsidRDefault="00773021" w:rsidP="00773021">
            <w:pPr>
              <w:rPr>
                <w:ins w:id="5256" w:author="vopatrilova" w:date="2018-11-19T14:12:00Z"/>
                <w:color w:val="000000"/>
                <w:rPrChange w:id="5257" w:author="Jiří Vojtěšek" w:date="2018-11-22T23:00:00Z">
                  <w:rPr>
                    <w:ins w:id="5258" w:author="vopatrilova" w:date="2018-11-19T14:12:00Z"/>
                    <w:color w:val="000000"/>
                    <w:sz w:val="24"/>
                    <w:szCs w:val="24"/>
                  </w:rPr>
                </w:rPrChange>
              </w:rPr>
            </w:pPr>
            <w:ins w:id="5259" w:author="vopatrilova" w:date="2018-11-19T14:12:00Z">
              <w:r w:rsidRPr="00563D7B">
                <w:rPr>
                  <w:color w:val="000000"/>
                  <w:rPrChange w:id="5260" w:author="Jiří Vojtěšek" w:date="2018-11-22T23:00:00Z">
                    <w:rPr>
                      <w:color w:val="000000"/>
                      <w:sz w:val="24"/>
                      <w:szCs w:val="24"/>
                    </w:rPr>
                  </w:rPrChange>
                </w:rPr>
                <w:t xml:space="preserve">2. DONAHUE, G. A. </w:t>
              </w:r>
              <w:r w:rsidRPr="00563D7B">
                <w:rPr>
                  <w:i/>
                  <w:color w:val="000000"/>
                  <w:rPrChange w:id="5261" w:author="Jiří Vojtěšek" w:date="2018-11-22T23:00:00Z">
                    <w:rPr>
                      <w:color w:val="000000"/>
                      <w:sz w:val="24"/>
                      <w:szCs w:val="24"/>
                    </w:rPr>
                  </w:rPrChange>
                </w:rPr>
                <w:t>Network warrior</w:t>
              </w:r>
              <w:r w:rsidRPr="00563D7B">
                <w:rPr>
                  <w:color w:val="000000"/>
                  <w:rPrChange w:id="5262" w:author="Jiří Vojtěšek" w:date="2018-11-22T23:00:00Z">
                    <w:rPr>
                      <w:color w:val="000000"/>
                      <w:sz w:val="24"/>
                      <w:szCs w:val="24"/>
                    </w:rPr>
                  </w:rPrChange>
                </w:rPr>
                <w:t>. 2nd ed. O'Reilly Media, 2011, 788 p. ISBN 978-1-449-38786-0.</w:t>
              </w:r>
            </w:ins>
          </w:p>
          <w:p w:rsidR="00982B32" w:rsidRDefault="00982B32" w:rsidP="0010688A">
            <w:pPr>
              <w:jc w:val="both"/>
            </w:pPr>
            <w:del w:id="5263" w:author="vopatrilova" w:date="2018-11-19T14:12:00Z">
              <w:r w:rsidRPr="00563D7B" w:rsidDel="00773021">
                <w:delText>TANENBAUM, Andrew</w:delText>
              </w:r>
              <w:r w:rsidDel="00773021">
                <w:delText xml:space="preserve"> S a D WETHERALL. Computer networks. 5th ed. Boston: Pearson Prentice Hall, c2011, xxii, 933 p. ISBN 0132126958.</w:delText>
              </w:r>
            </w:del>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14</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564"/>
        </w:trPr>
        <w:tc>
          <w:tcPr>
            <w:tcW w:w="9855" w:type="dxa"/>
            <w:gridSpan w:val="8"/>
          </w:tcPr>
          <w:p w:rsidR="00982B32" w:rsidRDefault="00982B32" w:rsidP="0010688A">
            <w:pPr>
              <w:jc w:val="both"/>
              <w:rPr>
                <w:ins w:id="5264" w:author="vopatrilova" w:date="2018-11-18T16:48:00Z"/>
                <w:sz w:val="18"/>
              </w:rPr>
            </w:pPr>
            <w:r w:rsidRPr="000D2AD5">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0D2AD5">
              <w:rPr>
                <w:sz w:val="18"/>
              </w:rPr>
              <w:t xml:space="preserve"> </w:t>
            </w:r>
          </w:p>
          <w:p w:rsidR="00412EC8" w:rsidRDefault="00412EC8" w:rsidP="0010688A">
            <w:pPr>
              <w:jc w:val="both"/>
            </w:pPr>
          </w:p>
        </w:tc>
      </w:tr>
    </w:tbl>
    <w:p w:rsidR="00F66595" w:rsidRDefault="00F66595">
      <w:pPr>
        <w:rPr>
          <w:ins w:id="5265" w:author="vopatrilova" w:date="2018-11-22T16:11:00Z"/>
        </w:rPr>
      </w:pPr>
    </w:p>
    <w:p w:rsidR="00F66595" w:rsidRDefault="00F66595">
      <w:pPr>
        <w:rPr>
          <w:ins w:id="5266" w:author="vopatrilova" w:date="2018-11-22T16:12:00Z"/>
        </w:rPr>
      </w:pPr>
      <w:ins w:id="5267" w:author="vopatrilova" w:date="2018-11-22T16:12: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6595" w:rsidTr="00742E6D">
        <w:trPr>
          <w:ins w:id="5268" w:author="vopatrilova" w:date="2018-11-22T16:11:00Z"/>
        </w:trPr>
        <w:tc>
          <w:tcPr>
            <w:tcW w:w="9855" w:type="dxa"/>
            <w:gridSpan w:val="8"/>
            <w:tcBorders>
              <w:bottom w:val="double" w:sz="4" w:space="0" w:color="auto"/>
            </w:tcBorders>
            <w:shd w:val="clear" w:color="auto" w:fill="BDD6EE"/>
          </w:tcPr>
          <w:p w:rsidR="00F66595" w:rsidRDefault="00F66595" w:rsidP="00742E6D">
            <w:pPr>
              <w:tabs>
                <w:tab w:val="right" w:pos="9458"/>
              </w:tabs>
              <w:jc w:val="both"/>
              <w:rPr>
                <w:ins w:id="5269" w:author="vopatrilova" w:date="2018-11-22T16:11:00Z"/>
                <w:b/>
                <w:sz w:val="28"/>
              </w:rPr>
            </w:pPr>
            <w:ins w:id="5270" w:author="vopatrilova" w:date="2018-11-22T16:11:00Z">
              <w:r>
                <w:lastRenderedPageBreak/>
                <w:br w:type="page"/>
              </w:r>
              <w:r>
                <w:rPr>
                  <w:b/>
                  <w:sz w:val="28"/>
                </w:rPr>
                <w:t>B-III – Charakteristika studijního předmětu</w:t>
              </w:r>
              <w:r>
                <w:rPr>
                  <w:b/>
                  <w:sz w:val="28"/>
                </w:rPr>
                <w:tab/>
              </w:r>
              <w:r>
                <w:fldChar w:fldCharType="begin"/>
              </w:r>
              <w:r>
                <w:instrText xml:space="preserve"> REF aaSeznamB \h  \* MERGEFORMAT </w:instrText>
              </w:r>
            </w:ins>
            <w:ins w:id="5271" w:author="vopatrilova" w:date="2018-11-22T16:11:00Z">
              <w:r>
                <w:fldChar w:fldCharType="separate"/>
              </w:r>
              <w:r w:rsidRPr="00E735CA">
                <w:rPr>
                  <w:rStyle w:val="Odkazintenzivn"/>
                </w:rPr>
                <w:t>Abecední seznam</w:t>
              </w:r>
              <w:r>
                <w:fldChar w:fldCharType="end"/>
              </w:r>
            </w:ins>
          </w:p>
        </w:tc>
      </w:tr>
      <w:tr w:rsidR="00F66595" w:rsidTr="00742E6D">
        <w:trPr>
          <w:ins w:id="5272" w:author="vopatrilova" w:date="2018-11-22T16:11:00Z"/>
        </w:trPr>
        <w:tc>
          <w:tcPr>
            <w:tcW w:w="3086" w:type="dxa"/>
            <w:tcBorders>
              <w:top w:val="double" w:sz="4" w:space="0" w:color="auto"/>
            </w:tcBorders>
            <w:shd w:val="clear" w:color="auto" w:fill="F7CAAC"/>
          </w:tcPr>
          <w:p w:rsidR="00F66595" w:rsidRDefault="00F66595" w:rsidP="00742E6D">
            <w:pPr>
              <w:jc w:val="both"/>
              <w:rPr>
                <w:ins w:id="5273" w:author="vopatrilova" w:date="2018-11-22T16:11:00Z"/>
                <w:b/>
              </w:rPr>
            </w:pPr>
            <w:ins w:id="5274" w:author="vopatrilova" w:date="2018-11-22T16:11:00Z">
              <w:r>
                <w:rPr>
                  <w:b/>
                </w:rPr>
                <w:t>Název studijního předmětu</w:t>
              </w:r>
            </w:ins>
          </w:p>
        </w:tc>
        <w:tc>
          <w:tcPr>
            <w:tcW w:w="6769" w:type="dxa"/>
            <w:gridSpan w:val="7"/>
            <w:tcBorders>
              <w:top w:val="double" w:sz="4" w:space="0" w:color="auto"/>
            </w:tcBorders>
          </w:tcPr>
          <w:p w:rsidR="00F66595" w:rsidRDefault="00F66595" w:rsidP="00742E6D">
            <w:pPr>
              <w:jc w:val="both"/>
              <w:rPr>
                <w:ins w:id="5275" w:author="vopatrilova" w:date="2018-11-22T16:11:00Z"/>
              </w:rPr>
            </w:pPr>
            <w:ins w:id="5276" w:author="vopatrilova" w:date="2018-11-22T16:11:00Z">
              <w:r>
                <w:t>Systémy pro přenos a ukládání dat</w:t>
              </w:r>
            </w:ins>
          </w:p>
        </w:tc>
      </w:tr>
      <w:tr w:rsidR="00F66595" w:rsidTr="00742E6D">
        <w:trPr>
          <w:ins w:id="5277" w:author="vopatrilova" w:date="2018-11-22T16:11:00Z"/>
        </w:trPr>
        <w:tc>
          <w:tcPr>
            <w:tcW w:w="3086" w:type="dxa"/>
            <w:shd w:val="clear" w:color="auto" w:fill="F7CAAC"/>
          </w:tcPr>
          <w:p w:rsidR="00F66595" w:rsidRDefault="00F66595" w:rsidP="00742E6D">
            <w:pPr>
              <w:jc w:val="both"/>
              <w:rPr>
                <w:ins w:id="5278" w:author="vopatrilova" w:date="2018-11-22T16:11:00Z"/>
                <w:b/>
              </w:rPr>
            </w:pPr>
            <w:ins w:id="5279" w:author="vopatrilova" w:date="2018-11-22T16:11:00Z">
              <w:r>
                <w:rPr>
                  <w:b/>
                </w:rPr>
                <w:t>Typ předmětu</w:t>
              </w:r>
            </w:ins>
          </w:p>
        </w:tc>
        <w:tc>
          <w:tcPr>
            <w:tcW w:w="3406" w:type="dxa"/>
            <w:gridSpan w:val="4"/>
          </w:tcPr>
          <w:p w:rsidR="00F66595" w:rsidRDefault="00F66595" w:rsidP="00742E6D">
            <w:pPr>
              <w:jc w:val="both"/>
              <w:rPr>
                <w:ins w:id="5280" w:author="vopatrilova" w:date="2018-11-22T16:11:00Z"/>
              </w:rPr>
            </w:pPr>
            <w:ins w:id="5281" w:author="vopatrilova" w:date="2018-11-22T16:11:00Z">
              <w:r>
                <w:t>Povinný pro specializac</w:t>
              </w:r>
            </w:ins>
            <w:ins w:id="5282" w:author="vopatrilova" w:date="2018-11-22T16:12:00Z">
              <w:r>
                <w:t>i</w:t>
              </w:r>
            </w:ins>
          </w:p>
          <w:p w:rsidR="00F66595" w:rsidRDefault="00F66595" w:rsidP="00742E6D">
            <w:pPr>
              <w:jc w:val="both"/>
              <w:rPr>
                <w:ins w:id="5283" w:author="vopatrilova" w:date="2018-11-22T16:11:00Z"/>
              </w:rPr>
            </w:pPr>
            <w:ins w:id="5284" w:author="vopatrilova" w:date="2018-11-22T16:11:00Z">
              <w:r>
                <w:t>Inteligentní systémy s roboty</w:t>
              </w:r>
            </w:ins>
          </w:p>
        </w:tc>
        <w:tc>
          <w:tcPr>
            <w:tcW w:w="2695" w:type="dxa"/>
            <w:gridSpan w:val="2"/>
            <w:shd w:val="clear" w:color="auto" w:fill="F7CAAC"/>
          </w:tcPr>
          <w:p w:rsidR="00F66595" w:rsidRDefault="00F66595" w:rsidP="00742E6D">
            <w:pPr>
              <w:jc w:val="both"/>
              <w:rPr>
                <w:ins w:id="5285" w:author="vopatrilova" w:date="2018-11-22T16:11:00Z"/>
              </w:rPr>
            </w:pPr>
            <w:ins w:id="5286" w:author="vopatrilova" w:date="2018-11-22T16:11:00Z">
              <w:r>
                <w:rPr>
                  <w:b/>
                </w:rPr>
                <w:t>doporučený ročník / semestr</w:t>
              </w:r>
            </w:ins>
          </w:p>
        </w:tc>
        <w:tc>
          <w:tcPr>
            <w:tcW w:w="668" w:type="dxa"/>
          </w:tcPr>
          <w:p w:rsidR="00F66595" w:rsidRDefault="00F66595" w:rsidP="00742E6D">
            <w:pPr>
              <w:jc w:val="both"/>
              <w:rPr>
                <w:ins w:id="5287" w:author="vopatrilova" w:date="2018-11-22T16:11:00Z"/>
              </w:rPr>
            </w:pPr>
            <w:ins w:id="5288" w:author="vopatrilova" w:date="2018-11-22T16:11:00Z">
              <w:r>
                <w:t>1/L</w:t>
              </w:r>
            </w:ins>
          </w:p>
        </w:tc>
      </w:tr>
      <w:tr w:rsidR="00F66595" w:rsidTr="00742E6D">
        <w:trPr>
          <w:ins w:id="5289" w:author="vopatrilova" w:date="2018-11-22T16:11:00Z"/>
        </w:trPr>
        <w:tc>
          <w:tcPr>
            <w:tcW w:w="3086" w:type="dxa"/>
            <w:shd w:val="clear" w:color="auto" w:fill="F7CAAC"/>
          </w:tcPr>
          <w:p w:rsidR="00F66595" w:rsidRDefault="00F66595" w:rsidP="00742E6D">
            <w:pPr>
              <w:jc w:val="both"/>
              <w:rPr>
                <w:ins w:id="5290" w:author="vopatrilova" w:date="2018-11-22T16:11:00Z"/>
                <w:b/>
              </w:rPr>
            </w:pPr>
            <w:ins w:id="5291" w:author="vopatrilova" w:date="2018-11-22T16:11:00Z">
              <w:r>
                <w:rPr>
                  <w:b/>
                </w:rPr>
                <w:t>Rozsah studijního předmětu</w:t>
              </w:r>
            </w:ins>
          </w:p>
        </w:tc>
        <w:tc>
          <w:tcPr>
            <w:tcW w:w="1701" w:type="dxa"/>
            <w:gridSpan w:val="2"/>
          </w:tcPr>
          <w:p w:rsidR="00F66595" w:rsidRDefault="00F66595" w:rsidP="00742E6D">
            <w:pPr>
              <w:jc w:val="both"/>
              <w:rPr>
                <w:ins w:id="5292" w:author="vopatrilova" w:date="2018-11-22T16:11:00Z"/>
              </w:rPr>
            </w:pPr>
            <w:ins w:id="5293" w:author="vopatrilova" w:date="2018-11-22T16:11:00Z">
              <w:r>
                <w:t>14p + 28c</w:t>
              </w:r>
            </w:ins>
          </w:p>
        </w:tc>
        <w:tc>
          <w:tcPr>
            <w:tcW w:w="889" w:type="dxa"/>
            <w:shd w:val="clear" w:color="auto" w:fill="F7CAAC"/>
          </w:tcPr>
          <w:p w:rsidR="00F66595" w:rsidRDefault="00F66595" w:rsidP="00742E6D">
            <w:pPr>
              <w:jc w:val="both"/>
              <w:rPr>
                <w:ins w:id="5294" w:author="vopatrilova" w:date="2018-11-22T16:11:00Z"/>
                <w:b/>
              </w:rPr>
            </w:pPr>
            <w:ins w:id="5295" w:author="vopatrilova" w:date="2018-11-22T16:11:00Z">
              <w:r>
                <w:rPr>
                  <w:b/>
                </w:rPr>
                <w:t xml:space="preserve">hod. </w:t>
              </w:r>
            </w:ins>
          </w:p>
        </w:tc>
        <w:tc>
          <w:tcPr>
            <w:tcW w:w="816" w:type="dxa"/>
          </w:tcPr>
          <w:p w:rsidR="00F66595" w:rsidRDefault="00F66595" w:rsidP="00742E6D">
            <w:pPr>
              <w:jc w:val="both"/>
              <w:rPr>
                <w:ins w:id="5296" w:author="vopatrilova" w:date="2018-11-22T16:11:00Z"/>
              </w:rPr>
            </w:pPr>
          </w:p>
        </w:tc>
        <w:tc>
          <w:tcPr>
            <w:tcW w:w="2156" w:type="dxa"/>
            <w:shd w:val="clear" w:color="auto" w:fill="F7CAAC"/>
          </w:tcPr>
          <w:p w:rsidR="00F66595" w:rsidRDefault="00F66595" w:rsidP="00742E6D">
            <w:pPr>
              <w:jc w:val="both"/>
              <w:rPr>
                <w:ins w:id="5297" w:author="vopatrilova" w:date="2018-11-22T16:11:00Z"/>
                <w:b/>
              </w:rPr>
            </w:pPr>
            <w:ins w:id="5298" w:author="vopatrilova" w:date="2018-11-22T16:11:00Z">
              <w:r>
                <w:rPr>
                  <w:b/>
                </w:rPr>
                <w:t>kreditů</w:t>
              </w:r>
            </w:ins>
          </w:p>
        </w:tc>
        <w:tc>
          <w:tcPr>
            <w:tcW w:w="1207" w:type="dxa"/>
            <w:gridSpan w:val="2"/>
          </w:tcPr>
          <w:p w:rsidR="00F66595" w:rsidRDefault="00F66595" w:rsidP="00742E6D">
            <w:pPr>
              <w:jc w:val="both"/>
              <w:rPr>
                <w:ins w:id="5299" w:author="vopatrilova" w:date="2018-11-22T16:11:00Z"/>
              </w:rPr>
            </w:pPr>
            <w:ins w:id="5300" w:author="vopatrilova" w:date="2018-11-22T16:11:00Z">
              <w:r>
                <w:t>4</w:t>
              </w:r>
            </w:ins>
          </w:p>
        </w:tc>
      </w:tr>
      <w:tr w:rsidR="00F66595" w:rsidTr="00742E6D">
        <w:trPr>
          <w:ins w:id="5301" w:author="vopatrilova" w:date="2018-11-22T16:11:00Z"/>
        </w:trPr>
        <w:tc>
          <w:tcPr>
            <w:tcW w:w="3086" w:type="dxa"/>
            <w:shd w:val="clear" w:color="auto" w:fill="F7CAAC"/>
          </w:tcPr>
          <w:p w:rsidR="00F66595" w:rsidRDefault="00F66595" w:rsidP="00742E6D">
            <w:pPr>
              <w:jc w:val="both"/>
              <w:rPr>
                <w:ins w:id="5302" w:author="vopatrilova" w:date="2018-11-22T16:11:00Z"/>
                <w:b/>
                <w:sz w:val="22"/>
              </w:rPr>
            </w:pPr>
            <w:ins w:id="5303" w:author="vopatrilova" w:date="2018-11-22T16:11:00Z">
              <w:r>
                <w:rPr>
                  <w:b/>
                </w:rPr>
                <w:t>Prerekvizity, korekvizity, ekvivalence</w:t>
              </w:r>
            </w:ins>
          </w:p>
        </w:tc>
        <w:tc>
          <w:tcPr>
            <w:tcW w:w="6769" w:type="dxa"/>
            <w:gridSpan w:val="7"/>
          </w:tcPr>
          <w:p w:rsidR="00F66595" w:rsidRDefault="00F66595" w:rsidP="00742E6D">
            <w:pPr>
              <w:jc w:val="both"/>
              <w:rPr>
                <w:ins w:id="5304" w:author="vopatrilova" w:date="2018-11-22T16:11:00Z"/>
              </w:rPr>
            </w:pPr>
            <w:ins w:id="5305" w:author="vopatrilova" w:date="2018-11-22T16:11:00Z">
              <w:r w:rsidRPr="00B60182">
                <w:t>Předpokladem jsou znalosti a dovednosti získané na středním stupni. Je požadována úroveň počítačové gramotnosti na úrov</w:t>
              </w:r>
              <w:r>
                <w:t>ni "středně pokročilý uživatel"</w:t>
              </w:r>
              <w:r w:rsidRPr="00991DAD">
                <w:t>.</w:t>
              </w:r>
            </w:ins>
          </w:p>
        </w:tc>
      </w:tr>
      <w:tr w:rsidR="00F66595" w:rsidTr="00742E6D">
        <w:trPr>
          <w:ins w:id="5306" w:author="vopatrilova" w:date="2018-11-22T16:11:00Z"/>
        </w:trPr>
        <w:tc>
          <w:tcPr>
            <w:tcW w:w="3086" w:type="dxa"/>
            <w:shd w:val="clear" w:color="auto" w:fill="F7CAAC"/>
          </w:tcPr>
          <w:p w:rsidR="00F66595" w:rsidRDefault="00F66595" w:rsidP="00742E6D">
            <w:pPr>
              <w:jc w:val="both"/>
              <w:rPr>
                <w:ins w:id="5307" w:author="vopatrilova" w:date="2018-11-22T16:11:00Z"/>
                <w:b/>
              </w:rPr>
            </w:pPr>
            <w:ins w:id="5308" w:author="vopatrilova" w:date="2018-11-22T16:11:00Z">
              <w:r>
                <w:rPr>
                  <w:b/>
                </w:rPr>
                <w:t>Způsob ověření studijních výsledků</w:t>
              </w:r>
            </w:ins>
          </w:p>
        </w:tc>
        <w:tc>
          <w:tcPr>
            <w:tcW w:w="3406" w:type="dxa"/>
            <w:gridSpan w:val="4"/>
          </w:tcPr>
          <w:p w:rsidR="00F66595" w:rsidRDefault="00F66595" w:rsidP="00742E6D">
            <w:pPr>
              <w:jc w:val="both"/>
              <w:rPr>
                <w:ins w:id="5309" w:author="vopatrilova" w:date="2018-11-22T16:11:00Z"/>
              </w:rPr>
            </w:pPr>
            <w:ins w:id="5310" w:author="vopatrilova" w:date="2018-11-22T16:11:00Z">
              <w:r>
                <w:t>Zápočet, zkouška</w:t>
              </w:r>
            </w:ins>
          </w:p>
        </w:tc>
        <w:tc>
          <w:tcPr>
            <w:tcW w:w="2156" w:type="dxa"/>
            <w:shd w:val="clear" w:color="auto" w:fill="F7CAAC"/>
          </w:tcPr>
          <w:p w:rsidR="00F66595" w:rsidRDefault="00F66595" w:rsidP="00742E6D">
            <w:pPr>
              <w:jc w:val="both"/>
              <w:rPr>
                <w:ins w:id="5311" w:author="vopatrilova" w:date="2018-11-22T16:11:00Z"/>
                <w:b/>
              </w:rPr>
            </w:pPr>
            <w:ins w:id="5312" w:author="vopatrilova" w:date="2018-11-22T16:11:00Z">
              <w:r>
                <w:rPr>
                  <w:b/>
                </w:rPr>
                <w:t>Forma výuky</w:t>
              </w:r>
            </w:ins>
          </w:p>
        </w:tc>
        <w:tc>
          <w:tcPr>
            <w:tcW w:w="1207" w:type="dxa"/>
            <w:gridSpan w:val="2"/>
          </w:tcPr>
          <w:p w:rsidR="00F66595" w:rsidRDefault="00F66595" w:rsidP="00742E6D">
            <w:pPr>
              <w:jc w:val="both"/>
              <w:rPr>
                <w:ins w:id="5313" w:author="vopatrilova" w:date="2018-11-22T16:11:00Z"/>
              </w:rPr>
            </w:pPr>
            <w:ins w:id="5314" w:author="vopatrilova" w:date="2018-11-22T16:11:00Z">
              <w:r>
                <w:t>Přednášky, cvičení</w:t>
              </w:r>
            </w:ins>
          </w:p>
        </w:tc>
      </w:tr>
      <w:tr w:rsidR="00F66595" w:rsidTr="00742E6D">
        <w:trPr>
          <w:ins w:id="5315" w:author="vopatrilova" w:date="2018-11-22T16:11:00Z"/>
        </w:trPr>
        <w:tc>
          <w:tcPr>
            <w:tcW w:w="3086" w:type="dxa"/>
            <w:shd w:val="clear" w:color="auto" w:fill="F7CAAC"/>
          </w:tcPr>
          <w:p w:rsidR="00F66595" w:rsidRDefault="00F66595" w:rsidP="00742E6D">
            <w:pPr>
              <w:jc w:val="both"/>
              <w:rPr>
                <w:ins w:id="5316" w:author="vopatrilova" w:date="2018-11-22T16:11:00Z"/>
                <w:b/>
              </w:rPr>
            </w:pPr>
            <w:ins w:id="5317" w:author="vopatrilova" w:date="2018-11-22T16:11:00Z">
              <w:r>
                <w:rPr>
                  <w:b/>
                </w:rPr>
                <w:t>Forma způsobu ověření studijních výsledků a další požadavky na studenta</w:t>
              </w:r>
            </w:ins>
          </w:p>
        </w:tc>
        <w:tc>
          <w:tcPr>
            <w:tcW w:w="6769" w:type="dxa"/>
            <w:gridSpan w:val="7"/>
            <w:tcBorders>
              <w:bottom w:val="nil"/>
            </w:tcBorders>
          </w:tcPr>
          <w:p w:rsidR="00F66595" w:rsidRDefault="00F66595" w:rsidP="00742E6D">
            <w:pPr>
              <w:jc w:val="both"/>
              <w:rPr>
                <w:ins w:id="5318" w:author="vopatrilova" w:date="2018-11-22T16:11:00Z"/>
              </w:rPr>
            </w:pPr>
            <w:ins w:id="5319" w:author="vopatrilova" w:date="2018-11-22T16:11:00Z">
              <w:r>
                <w:t>Ústní i písemná forma zkoušení</w:t>
              </w:r>
            </w:ins>
          </w:p>
          <w:p w:rsidR="00F66595" w:rsidRDefault="00F66595" w:rsidP="00742E6D">
            <w:pPr>
              <w:jc w:val="both"/>
              <w:rPr>
                <w:ins w:id="5320" w:author="vopatrilova" w:date="2018-11-22T16:11:00Z"/>
              </w:rPr>
            </w:pPr>
            <w:ins w:id="5321" w:author="vopatrilova" w:date="2018-11-22T16:11:00Z">
              <w:r>
                <w:t>1. Povinná a aktivní účast na jednotlivých cvičeních (80% účast na cvičení).</w:t>
              </w:r>
            </w:ins>
          </w:p>
          <w:p w:rsidR="00F66595" w:rsidRDefault="00F66595" w:rsidP="00742E6D">
            <w:pPr>
              <w:jc w:val="both"/>
              <w:rPr>
                <w:ins w:id="5322" w:author="vopatrilova" w:date="2018-11-22T16:11:00Z"/>
              </w:rPr>
            </w:pPr>
            <w:ins w:id="5323" w:author="vopatrilova" w:date="2018-11-22T16:11:00Z">
              <w:r>
                <w:t>2. Teoretické a praktické zvládnutí základní problematiky a jednotlivých témat.</w:t>
              </w:r>
            </w:ins>
          </w:p>
          <w:p w:rsidR="00F66595" w:rsidRDefault="00F66595" w:rsidP="00742E6D">
            <w:pPr>
              <w:jc w:val="both"/>
              <w:rPr>
                <w:ins w:id="5324" w:author="vopatrilova" w:date="2018-11-22T16:11:00Z"/>
              </w:rPr>
            </w:pPr>
            <w:ins w:id="5325" w:author="vopatrilova" w:date="2018-11-22T16:11:00Z">
              <w:r>
                <w:t>3. Vypracování a obhájení ročníkového projektu, absolvování všech testů na min. 50 %.</w:t>
              </w:r>
            </w:ins>
          </w:p>
          <w:p w:rsidR="00F66595" w:rsidRDefault="00F66595" w:rsidP="00742E6D">
            <w:pPr>
              <w:jc w:val="both"/>
              <w:rPr>
                <w:ins w:id="5326" w:author="vopatrilova" w:date="2018-11-22T16:11:00Z"/>
              </w:rPr>
            </w:pPr>
            <w:ins w:id="5327" w:author="vopatrilova" w:date="2018-11-22T16:11:00Z">
              <w:r>
                <w:t>4. Prokázání úspěšného zvládnutí probírané tématiky při ústním přezkoušení.</w:t>
              </w:r>
            </w:ins>
          </w:p>
        </w:tc>
      </w:tr>
      <w:tr w:rsidR="00F66595" w:rsidTr="00742E6D">
        <w:trPr>
          <w:trHeight w:val="70"/>
          <w:ins w:id="5328" w:author="vopatrilova" w:date="2018-11-22T16:11:00Z"/>
        </w:trPr>
        <w:tc>
          <w:tcPr>
            <w:tcW w:w="9855" w:type="dxa"/>
            <w:gridSpan w:val="8"/>
            <w:tcBorders>
              <w:top w:val="nil"/>
            </w:tcBorders>
          </w:tcPr>
          <w:p w:rsidR="00F66595" w:rsidRDefault="00F66595" w:rsidP="00742E6D">
            <w:pPr>
              <w:jc w:val="both"/>
              <w:rPr>
                <w:ins w:id="5329" w:author="vopatrilova" w:date="2018-11-22T16:11:00Z"/>
              </w:rPr>
            </w:pPr>
          </w:p>
        </w:tc>
      </w:tr>
      <w:tr w:rsidR="00F66595" w:rsidTr="00742E6D">
        <w:trPr>
          <w:trHeight w:val="197"/>
          <w:ins w:id="5330" w:author="vopatrilova" w:date="2018-11-22T16:11:00Z"/>
        </w:trPr>
        <w:tc>
          <w:tcPr>
            <w:tcW w:w="3086" w:type="dxa"/>
            <w:tcBorders>
              <w:top w:val="nil"/>
            </w:tcBorders>
            <w:shd w:val="clear" w:color="auto" w:fill="F7CAAC"/>
          </w:tcPr>
          <w:p w:rsidR="00F66595" w:rsidRDefault="00F66595" w:rsidP="00742E6D">
            <w:pPr>
              <w:jc w:val="both"/>
              <w:rPr>
                <w:ins w:id="5331" w:author="vopatrilova" w:date="2018-11-22T16:11:00Z"/>
                <w:b/>
              </w:rPr>
            </w:pPr>
            <w:ins w:id="5332" w:author="vopatrilova" w:date="2018-11-22T16:11:00Z">
              <w:r>
                <w:rPr>
                  <w:b/>
                </w:rPr>
                <w:t>Garant předmětu</w:t>
              </w:r>
            </w:ins>
          </w:p>
        </w:tc>
        <w:tc>
          <w:tcPr>
            <w:tcW w:w="6769" w:type="dxa"/>
            <w:gridSpan w:val="7"/>
            <w:tcBorders>
              <w:top w:val="nil"/>
            </w:tcBorders>
          </w:tcPr>
          <w:p w:rsidR="00F66595" w:rsidRDefault="00F66595" w:rsidP="00742E6D">
            <w:pPr>
              <w:jc w:val="both"/>
              <w:rPr>
                <w:ins w:id="5333" w:author="vopatrilova" w:date="2018-11-22T16:11:00Z"/>
              </w:rPr>
            </w:pPr>
            <w:ins w:id="5334" w:author="vopatrilova" w:date="2018-11-22T16:11:00Z">
              <w:r>
                <w:t xml:space="preserve">doc. Ing. Jiří Vojtěšek, Ph.D. </w:t>
              </w:r>
            </w:ins>
          </w:p>
        </w:tc>
      </w:tr>
      <w:tr w:rsidR="00F66595" w:rsidTr="00742E6D">
        <w:trPr>
          <w:trHeight w:val="243"/>
          <w:ins w:id="5335" w:author="vopatrilova" w:date="2018-11-22T16:11:00Z"/>
        </w:trPr>
        <w:tc>
          <w:tcPr>
            <w:tcW w:w="3086" w:type="dxa"/>
            <w:tcBorders>
              <w:top w:val="nil"/>
            </w:tcBorders>
            <w:shd w:val="clear" w:color="auto" w:fill="F7CAAC"/>
          </w:tcPr>
          <w:p w:rsidR="00F66595" w:rsidRDefault="00F66595" w:rsidP="00742E6D">
            <w:pPr>
              <w:jc w:val="both"/>
              <w:rPr>
                <w:ins w:id="5336" w:author="vopatrilova" w:date="2018-11-22T16:11:00Z"/>
                <w:b/>
              </w:rPr>
            </w:pPr>
            <w:ins w:id="5337" w:author="vopatrilova" w:date="2018-11-22T16:11:00Z">
              <w:r>
                <w:rPr>
                  <w:b/>
                </w:rPr>
                <w:t>Zapojení garanta do výuky předmětu</w:t>
              </w:r>
            </w:ins>
          </w:p>
        </w:tc>
        <w:tc>
          <w:tcPr>
            <w:tcW w:w="6769" w:type="dxa"/>
            <w:gridSpan w:val="7"/>
            <w:tcBorders>
              <w:top w:val="nil"/>
            </w:tcBorders>
          </w:tcPr>
          <w:p w:rsidR="00F66595" w:rsidRDefault="00F66595" w:rsidP="00742E6D">
            <w:pPr>
              <w:jc w:val="both"/>
              <w:rPr>
                <w:ins w:id="5338" w:author="vopatrilova" w:date="2018-11-22T16:11:00Z"/>
              </w:rPr>
            </w:pPr>
            <w:ins w:id="5339" w:author="vopatrilova" w:date="2018-11-22T16:11:00Z">
              <w:r>
                <w:t>Metodicky, vede přednášky</w:t>
              </w:r>
            </w:ins>
          </w:p>
        </w:tc>
      </w:tr>
      <w:tr w:rsidR="00F66595" w:rsidTr="00742E6D">
        <w:trPr>
          <w:ins w:id="5340" w:author="vopatrilova" w:date="2018-11-22T16:11:00Z"/>
        </w:trPr>
        <w:tc>
          <w:tcPr>
            <w:tcW w:w="3086" w:type="dxa"/>
            <w:shd w:val="clear" w:color="auto" w:fill="F7CAAC"/>
          </w:tcPr>
          <w:p w:rsidR="00F66595" w:rsidRDefault="00F66595" w:rsidP="00742E6D">
            <w:pPr>
              <w:jc w:val="both"/>
              <w:rPr>
                <w:ins w:id="5341" w:author="vopatrilova" w:date="2018-11-22T16:11:00Z"/>
                <w:b/>
              </w:rPr>
            </w:pPr>
            <w:ins w:id="5342" w:author="vopatrilova" w:date="2018-11-22T16:11:00Z">
              <w:r>
                <w:rPr>
                  <w:b/>
                </w:rPr>
                <w:t>Vyučující</w:t>
              </w:r>
            </w:ins>
          </w:p>
        </w:tc>
        <w:tc>
          <w:tcPr>
            <w:tcW w:w="6769" w:type="dxa"/>
            <w:gridSpan w:val="7"/>
            <w:tcBorders>
              <w:bottom w:val="nil"/>
            </w:tcBorders>
          </w:tcPr>
          <w:p w:rsidR="00F66595" w:rsidRDefault="00F66595" w:rsidP="00742E6D">
            <w:pPr>
              <w:jc w:val="both"/>
              <w:rPr>
                <w:ins w:id="5343" w:author="vopatrilova" w:date="2018-11-22T16:11:00Z"/>
              </w:rPr>
            </w:pPr>
            <w:ins w:id="5344" w:author="vopatrilova" w:date="2018-11-22T16:11:00Z">
              <w:r>
                <w:t>doc. Ing. Jiří Vojtěšek, Ph.D. (50%), doc. Ing. Zdenka Prokopová, CSc. (50%)</w:t>
              </w:r>
            </w:ins>
          </w:p>
        </w:tc>
      </w:tr>
      <w:tr w:rsidR="00F66595" w:rsidTr="00742E6D">
        <w:trPr>
          <w:trHeight w:val="70"/>
          <w:ins w:id="5345" w:author="vopatrilova" w:date="2018-11-22T16:11:00Z"/>
        </w:trPr>
        <w:tc>
          <w:tcPr>
            <w:tcW w:w="9855" w:type="dxa"/>
            <w:gridSpan w:val="8"/>
            <w:tcBorders>
              <w:top w:val="nil"/>
            </w:tcBorders>
          </w:tcPr>
          <w:p w:rsidR="00F66595" w:rsidRDefault="00F66595" w:rsidP="00742E6D">
            <w:pPr>
              <w:jc w:val="both"/>
              <w:rPr>
                <w:ins w:id="5346" w:author="vopatrilova" w:date="2018-11-22T16:11:00Z"/>
              </w:rPr>
            </w:pPr>
          </w:p>
        </w:tc>
      </w:tr>
      <w:tr w:rsidR="00F66595" w:rsidTr="00742E6D">
        <w:trPr>
          <w:ins w:id="5347" w:author="vopatrilova" w:date="2018-11-22T16:11:00Z"/>
        </w:trPr>
        <w:tc>
          <w:tcPr>
            <w:tcW w:w="3086" w:type="dxa"/>
            <w:shd w:val="clear" w:color="auto" w:fill="F7CAAC"/>
          </w:tcPr>
          <w:p w:rsidR="00F66595" w:rsidRDefault="00F66595" w:rsidP="00742E6D">
            <w:pPr>
              <w:jc w:val="both"/>
              <w:rPr>
                <w:ins w:id="5348" w:author="vopatrilova" w:date="2018-11-22T16:11:00Z"/>
                <w:b/>
              </w:rPr>
            </w:pPr>
            <w:ins w:id="5349" w:author="vopatrilova" w:date="2018-11-22T16:11:00Z">
              <w:r>
                <w:rPr>
                  <w:b/>
                </w:rPr>
                <w:t>Stručná anotace předmětu</w:t>
              </w:r>
            </w:ins>
          </w:p>
        </w:tc>
        <w:tc>
          <w:tcPr>
            <w:tcW w:w="6769" w:type="dxa"/>
            <w:gridSpan w:val="7"/>
            <w:tcBorders>
              <w:bottom w:val="nil"/>
            </w:tcBorders>
          </w:tcPr>
          <w:p w:rsidR="00F66595" w:rsidRDefault="00F66595" w:rsidP="00742E6D">
            <w:pPr>
              <w:jc w:val="both"/>
              <w:rPr>
                <w:ins w:id="5350" w:author="vopatrilova" w:date="2018-11-22T16:11:00Z"/>
              </w:rPr>
            </w:pPr>
          </w:p>
        </w:tc>
      </w:tr>
      <w:tr w:rsidR="00F66595" w:rsidTr="00742E6D">
        <w:trPr>
          <w:trHeight w:val="3938"/>
          <w:ins w:id="5351" w:author="vopatrilova" w:date="2018-11-22T16:11:00Z"/>
        </w:trPr>
        <w:tc>
          <w:tcPr>
            <w:tcW w:w="9855" w:type="dxa"/>
            <w:gridSpan w:val="8"/>
            <w:tcBorders>
              <w:top w:val="nil"/>
              <w:bottom w:val="single" w:sz="12" w:space="0" w:color="auto"/>
            </w:tcBorders>
          </w:tcPr>
          <w:p w:rsidR="00F66595" w:rsidRDefault="00F66595" w:rsidP="00742E6D">
            <w:pPr>
              <w:rPr>
                <w:ins w:id="5352" w:author="vopatrilova" w:date="2018-11-22T16:11:00Z"/>
              </w:rPr>
            </w:pPr>
            <w:ins w:id="5353" w:author="vopatrilova" w:date="2018-11-22T16:11:00Z">
              <w:r>
                <w:t>Po absolvování předmětu je student schopen popsat a realizovat jednoduchou počítačovou síť. Dále je obeznámen s dotazovacím jazykem SQL a je schopen realizovat jednoduchý databázový systém.</w:t>
              </w:r>
            </w:ins>
          </w:p>
          <w:p w:rsidR="00F66595" w:rsidRDefault="00F66595" w:rsidP="00742E6D">
            <w:pPr>
              <w:rPr>
                <w:ins w:id="5354" w:author="vopatrilova" w:date="2018-11-22T16:11:00Z"/>
              </w:rPr>
            </w:pPr>
            <w:ins w:id="5355" w:author="vopatrilova" w:date="2018-11-22T16:11:00Z">
              <w:r>
                <w:t>Témata:</w:t>
              </w:r>
            </w:ins>
          </w:p>
          <w:p w:rsidR="00F66595" w:rsidRDefault="00F66595" w:rsidP="00F66595">
            <w:pPr>
              <w:pStyle w:val="Odstavecseseznamem"/>
              <w:numPr>
                <w:ilvl w:val="0"/>
                <w:numId w:val="85"/>
              </w:numPr>
              <w:rPr>
                <w:ins w:id="5356" w:author="vopatrilova" w:date="2018-11-22T16:11:00Z"/>
              </w:rPr>
            </w:pPr>
            <w:ins w:id="5357" w:author="vopatrilova" w:date="2018-11-22T16:11:00Z">
              <w:r>
                <w:t>Základní pojmy DBS - struktura, tabulka, indexy, primární a cizí klíče, datové typy, atd.</w:t>
              </w:r>
            </w:ins>
          </w:p>
          <w:p w:rsidR="00F66595" w:rsidRDefault="00F66595" w:rsidP="00F66595">
            <w:pPr>
              <w:pStyle w:val="Odstavecseseznamem"/>
              <w:numPr>
                <w:ilvl w:val="0"/>
                <w:numId w:val="85"/>
              </w:numPr>
              <w:rPr>
                <w:ins w:id="5358" w:author="vopatrilova" w:date="2018-11-22T16:11:00Z"/>
              </w:rPr>
            </w:pPr>
            <w:ins w:id="5359" w:author="vopatrilova" w:date="2018-11-22T16:11:00Z">
              <w:r>
                <w:t xml:space="preserve">Konceptuální datové modelování. </w:t>
              </w:r>
            </w:ins>
          </w:p>
          <w:p w:rsidR="00F66595" w:rsidRDefault="00F66595" w:rsidP="00F66595">
            <w:pPr>
              <w:pStyle w:val="Odstavecseseznamem"/>
              <w:numPr>
                <w:ilvl w:val="0"/>
                <w:numId w:val="85"/>
              </w:numPr>
              <w:rPr>
                <w:ins w:id="5360" w:author="vopatrilova" w:date="2018-11-22T16:11:00Z"/>
              </w:rPr>
            </w:pPr>
            <w:ins w:id="5361" w:author="vopatrilova" w:date="2018-11-22T16:11:00Z">
              <w:r>
                <w:t xml:space="preserve">Relační model dat. </w:t>
              </w:r>
            </w:ins>
          </w:p>
          <w:p w:rsidR="00F66595" w:rsidRDefault="00F66595" w:rsidP="00F66595">
            <w:pPr>
              <w:pStyle w:val="Odstavecseseznamem"/>
              <w:numPr>
                <w:ilvl w:val="0"/>
                <w:numId w:val="85"/>
              </w:numPr>
              <w:rPr>
                <w:ins w:id="5362" w:author="vopatrilova" w:date="2018-11-22T16:11:00Z"/>
              </w:rPr>
            </w:pPr>
            <w:ins w:id="5363" w:author="vopatrilova" w:date="2018-11-22T16:11:00Z">
              <w:r>
                <w:t xml:space="preserve">Normální formy - funkční závislosti. </w:t>
              </w:r>
            </w:ins>
          </w:p>
          <w:p w:rsidR="00F66595" w:rsidRDefault="00F66595" w:rsidP="00F66595">
            <w:pPr>
              <w:pStyle w:val="Odstavecseseznamem"/>
              <w:numPr>
                <w:ilvl w:val="0"/>
                <w:numId w:val="85"/>
              </w:numPr>
              <w:rPr>
                <w:ins w:id="5364" w:author="vopatrilova" w:date="2018-11-22T16:11:00Z"/>
              </w:rPr>
            </w:pPr>
            <w:ins w:id="5365" w:author="vopatrilova" w:date="2018-11-22T16:11:00Z">
              <w:r>
                <w:t>Jazyk SQL - základní příkazy a výběr dat.</w:t>
              </w:r>
            </w:ins>
          </w:p>
          <w:p w:rsidR="00F66595" w:rsidRDefault="00F66595" w:rsidP="00F66595">
            <w:pPr>
              <w:pStyle w:val="Odstavecseseznamem"/>
              <w:numPr>
                <w:ilvl w:val="0"/>
                <w:numId w:val="85"/>
              </w:numPr>
              <w:rPr>
                <w:ins w:id="5366" w:author="vopatrilova" w:date="2018-11-22T16:11:00Z"/>
              </w:rPr>
            </w:pPr>
            <w:ins w:id="5367" w:author="vopatrilova" w:date="2018-11-22T16:11:00Z">
              <w:r>
                <w:t xml:space="preserve">Jazyk SQL - agregace a funkce v SQL. </w:t>
              </w:r>
            </w:ins>
          </w:p>
          <w:p w:rsidR="00F66595" w:rsidRDefault="00F66595" w:rsidP="00F66595">
            <w:pPr>
              <w:pStyle w:val="Odstavecseseznamem"/>
              <w:numPr>
                <w:ilvl w:val="0"/>
                <w:numId w:val="85"/>
              </w:numPr>
              <w:rPr>
                <w:ins w:id="5368" w:author="vopatrilova" w:date="2018-11-22T16:11:00Z"/>
              </w:rPr>
            </w:pPr>
            <w:ins w:id="5369" w:author="vopatrilova" w:date="2018-11-22T16:11:00Z">
              <w:r>
                <w:t>Jazyk SQL - vnořené dotazy, pohledy.</w:t>
              </w:r>
            </w:ins>
          </w:p>
          <w:p w:rsidR="00F66595" w:rsidRDefault="00F66595" w:rsidP="00F66595">
            <w:pPr>
              <w:pStyle w:val="Odstavecseseznamem"/>
              <w:numPr>
                <w:ilvl w:val="0"/>
                <w:numId w:val="85"/>
              </w:numPr>
              <w:rPr>
                <w:ins w:id="5370" w:author="vopatrilova" w:date="2018-11-22T16:11:00Z"/>
              </w:rPr>
            </w:pPr>
            <w:ins w:id="5371" w:author="vopatrilova" w:date="2018-11-22T16:11:00Z">
              <w:r>
                <w:t>Historie počítačových sítí, základní terminologie a dělení sítí.</w:t>
              </w:r>
            </w:ins>
          </w:p>
          <w:p w:rsidR="00F66595" w:rsidRDefault="00F66595" w:rsidP="00F66595">
            <w:pPr>
              <w:pStyle w:val="Odstavecseseznamem"/>
              <w:numPr>
                <w:ilvl w:val="0"/>
                <w:numId w:val="85"/>
              </w:numPr>
              <w:rPr>
                <w:ins w:id="5372" w:author="vopatrilova" w:date="2018-11-22T16:11:00Z"/>
              </w:rPr>
            </w:pPr>
            <w:ins w:id="5373" w:author="vopatrilova" w:date="2018-11-22T16:11:00Z">
              <w:r>
                <w:t>Topologie počítačových sítí – fyzická, logická topologie.</w:t>
              </w:r>
            </w:ins>
          </w:p>
          <w:p w:rsidR="00F66595" w:rsidRDefault="00F66595" w:rsidP="00F66595">
            <w:pPr>
              <w:pStyle w:val="Odstavecseseznamem"/>
              <w:numPr>
                <w:ilvl w:val="0"/>
                <w:numId w:val="85"/>
              </w:numPr>
              <w:rPr>
                <w:ins w:id="5374" w:author="vopatrilova" w:date="2018-11-22T16:11:00Z"/>
              </w:rPr>
            </w:pPr>
            <w:ins w:id="5375" w:author="vopatrilova" w:date="2018-11-22T16:11:00Z">
              <w:r>
                <w:t>Standardizace v počítačových sítích – model ISO/OSI, TCP/IP. Historie, struktura.</w:t>
              </w:r>
            </w:ins>
          </w:p>
          <w:p w:rsidR="00F66595" w:rsidRDefault="00F66595" w:rsidP="00F66595">
            <w:pPr>
              <w:pStyle w:val="Odstavecseseznamem"/>
              <w:numPr>
                <w:ilvl w:val="0"/>
                <w:numId w:val="85"/>
              </w:numPr>
              <w:rPr>
                <w:ins w:id="5376" w:author="vopatrilova" w:date="2018-11-22T16:11:00Z"/>
              </w:rPr>
            </w:pPr>
            <w:ins w:id="5377" w:author="vopatrilova" w:date="2018-11-22T16:11:00Z">
              <w:r>
                <w:t>Způsoby připojení k počítačové sítí – aktivní a pasivní prvky, kolizní doména, broadcastová doména.</w:t>
              </w:r>
            </w:ins>
          </w:p>
          <w:p w:rsidR="00F66595" w:rsidRDefault="00F66595" w:rsidP="00F66595">
            <w:pPr>
              <w:pStyle w:val="Odstavecseseznamem"/>
              <w:numPr>
                <w:ilvl w:val="0"/>
                <w:numId w:val="85"/>
              </w:numPr>
              <w:rPr>
                <w:ins w:id="5378" w:author="vopatrilova" w:date="2018-11-22T16:11:00Z"/>
              </w:rPr>
            </w:pPr>
            <w:ins w:id="5379" w:author="vopatrilova" w:date="2018-11-22T16:11:00Z">
              <w:r>
                <w:t>Přenosová média pro drátové připojení k síti, optická vlákna.</w:t>
              </w:r>
            </w:ins>
          </w:p>
          <w:p w:rsidR="00F66595" w:rsidRDefault="00F66595" w:rsidP="00F66595">
            <w:pPr>
              <w:pStyle w:val="Odstavecseseznamem"/>
              <w:numPr>
                <w:ilvl w:val="0"/>
                <w:numId w:val="85"/>
              </w:numPr>
              <w:rPr>
                <w:ins w:id="5380" w:author="vopatrilova" w:date="2018-11-22T16:11:00Z"/>
              </w:rPr>
            </w:pPr>
            <w:ins w:id="5381" w:author="vopatrilova" w:date="2018-11-22T16:11:00Z">
              <w:r>
                <w:t>Bezdrátové připojení k síti – WLAN, IEEE 802.11, WiFi. Licenční a bezlicenční pásma, bezpečnost atd.</w:t>
              </w:r>
            </w:ins>
          </w:p>
          <w:p w:rsidR="00F66595" w:rsidRDefault="00F66595" w:rsidP="00F66595">
            <w:pPr>
              <w:pStyle w:val="Odstavecseseznamem"/>
              <w:numPr>
                <w:ilvl w:val="0"/>
                <w:numId w:val="85"/>
              </w:numPr>
              <w:rPr>
                <w:ins w:id="5382" w:author="vopatrilova" w:date="2018-11-22T16:11:00Z"/>
              </w:rPr>
            </w:pPr>
            <w:ins w:id="5383" w:author="vopatrilova" w:date="2018-11-22T16:11:00Z">
              <w:r>
                <w:t>Ethernet – základní parametry, kolize, přenosové rychlosti atd.</w:t>
              </w:r>
            </w:ins>
          </w:p>
        </w:tc>
      </w:tr>
      <w:tr w:rsidR="00F66595" w:rsidTr="00742E6D">
        <w:trPr>
          <w:trHeight w:val="265"/>
          <w:ins w:id="5384" w:author="vopatrilova" w:date="2018-11-22T16:11:00Z"/>
        </w:trPr>
        <w:tc>
          <w:tcPr>
            <w:tcW w:w="3653" w:type="dxa"/>
            <w:gridSpan w:val="2"/>
            <w:tcBorders>
              <w:top w:val="nil"/>
            </w:tcBorders>
            <w:shd w:val="clear" w:color="auto" w:fill="F7CAAC"/>
          </w:tcPr>
          <w:p w:rsidR="00F66595" w:rsidRDefault="00F66595" w:rsidP="00742E6D">
            <w:pPr>
              <w:jc w:val="both"/>
              <w:rPr>
                <w:ins w:id="5385" w:author="vopatrilova" w:date="2018-11-22T16:11:00Z"/>
              </w:rPr>
            </w:pPr>
            <w:ins w:id="5386" w:author="vopatrilova" w:date="2018-11-22T16:11:00Z">
              <w:r>
                <w:rPr>
                  <w:b/>
                </w:rPr>
                <w:t>Studijní literatura a studijní pomůcky</w:t>
              </w:r>
            </w:ins>
          </w:p>
        </w:tc>
        <w:tc>
          <w:tcPr>
            <w:tcW w:w="6202" w:type="dxa"/>
            <w:gridSpan w:val="6"/>
            <w:tcBorders>
              <w:top w:val="nil"/>
              <w:bottom w:val="nil"/>
            </w:tcBorders>
          </w:tcPr>
          <w:p w:rsidR="00F66595" w:rsidRDefault="00F66595" w:rsidP="00742E6D">
            <w:pPr>
              <w:jc w:val="both"/>
              <w:rPr>
                <w:ins w:id="5387" w:author="vopatrilova" w:date="2018-11-22T16:11:00Z"/>
              </w:rPr>
            </w:pPr>
          </w:p>
        </w:tc>
      </w:tr>
      <w:tr w:rsidR="00F66595" w:rsidTr="00742E6D">
        <w:trPr>
          <w:trHeight w:val="1497"/>
          <w:ins w:id="5388" w:author="vopatrilova" w:date="2018-11-22T16:11:00Z"/>
        </w:trPr>
        <w:tc>
          <w:tcPr>
            <w:tcW w:w="9855" w:type="dxa"/>
            <w:gridSpan w:val="8"/>
            <w:tcBorders>
              <w:top w:val="nil"/>
            </w:tcBorders>
          </w:tcPr>
          <w:p w:rsidR="00F66595" w:rsidRPr="001C0137" w:rsidRDefault="00F66595" w:rsidP="00742E6D">
            <w:pPr>
              <w:jc w:val="both"/>
              <w:rPr>
                <w:ins w:id="5389" w:author="vopatrilova" w:date="2018-11-22T16:11:00Z"/>
                <w:b/>
                <w:bCs/>
              </w:rPr>
            </w:pPr>
            <w:ins w:id="5390" w:author="vopatrilova" w:date="2018-11-22T16:11:00Z">
              <w:r w:rsidRPr="001C0137">
                <w:rPr>
                  <w:b/>
                  <w:bCs/>
                </w:rPr>
                <w:t>Povinná literatura:</w:t>
              </w:r>
            </w:ins>
          </w:p>
          <w:p w:rsidR="00F66595" w:rsidRDefault="00F66595" w:rsidP="00742E6D">
            <w:pPr>
              <w:jc w:val="both"/>
              <w:rPr>
                <w:ins w:id="5391" w:author="vopatrilova" w:date="2018-11-22T16:11:00Z"/>
              </w:rPr>
            </w:pPr>
            <w:ins w:id="5392" w:author="vopatrilova" w:date="2018-11-22T16:11:00Z">
              <w:r>
                <w:t xml:space="preserve">KUROSE, J. F. a K. W. ROSS. Počítačové sítě. 1. vyd. Brno: Computer Press, 2014, 622 s. ISBN 978-80-251-3010-0. </w:t>
              </w:r>
            </w:ins>
          </w:p>
          <w:p w:rsidR="00F66595" w:rsidRDefault="00F66595" w:rsidP="00742E6D">
            <w:pPr>
              <w:jc w:val="both"/>
              <w:rPr>
                <w:ins w:id="5393" w:author="vopatrilova" w:date="2018-11-22T16:11:00Z"/>
              </w:rPr>
            </w:pPr>
            <w:ins w:id="5394" w:author="vopatrilova" w:date="2018-11-22T16:11:00Z">
              <w:r>
                <w:t>KROENKE, D. M., AUER, D. J. Databáze. 1. vyd. Brno: Computer Press, 2015, 496 s. ISBN 978-80-251-4352-0.</w:t>
              </w:r>
            </w:ins>
          </w:p>
          <w:p w:rsidR="00F66595" w:rsidRDefault="00F66595" w:rsidP="00742E6D">
            <w:pPr>
              <w:jc w:val="both"/>
              <w:rPr>
                <w:ins w:id="5395" w:author="vopatrilova" w:date="2018-11-22T16:11:00Z"/>
              </w:rPr>
            </w:pPr>
            <w:ins w:id="5396" w:author="vopatrilova" w:date="2018-11-22T16:11:00Z">
              <w:r>
                <w:t>KÁLLAY, F. a P. PENIAK. Počítačové sítě LAN/MAN/WAN a jejich aplikace. 2. vyd. Praha: Grada, 2003, 356 s. ISBN 80-247-0545-1.</w:t>
              </w:r>
            </w:ins>
          </w:p>
          <w:p w:rsidR="00F66595" w:rsidRDefault="00F66595" w:rsidP="00742E6D">
            <w:pPr>
              <w:jc w:val="both"/>
              <w:rPr>
                <w:ins w:id="5397" w:author="vopatrilova" w:date="2018-11-22T16:11:00Z"/>
              </w:rPr>
            </w:pPr>
            <w:ins w:id="5398" w:author="vopatrilova" w:date="2018-11-22T16:11:00Z">
              <w:r>
                <w:t>TANENBAUM, Andrew S a D WETHERALL. Computer networks. 5th ed. Boston: Pearson Prentice Hall, c2011, xxii, 933 p. ISBN 0132126958.</w:t>
              </w:r>
            </w:ins>
          </w:p>
          <w:p w:rsidR="00F66595" w:rsidRPr="00E05968" w:rsidRDefault="00F66595" w:rsidP="00742E6D">
            <w:pPr>
              <w:jc w:val="both"/>
              <w:rPr>
                <w:ins w:id="5399" w:author="vopatrilova" w:date="2018-11-22T16:11:00Z"/>
                <w:b/>
              </w:rPr>
            </w:pPr>
            <w:ins w:id="5400" w:author="vopatrilova" w:date="2018-11-22T16:11:00Z">
              <w:r w:rsidRPr="00E05968">
                <w:rPr>
                  <w:b/>
                </w:rPr>
                <w:t>Doporučená literatura:</w:t>
              </w:r>
            </w:ins>
          </w:p>
          <w:p w:rsidR="00F66595" w:rsidRDefault="00F66595" w:rsidP="00742E6D">
            <w:pPr>
              <w:jc w:val="both"/>
              <w:rPr>
                <w:ins w:id="5401" w:author="vopatrilova" w:date="2018-11-22T16:11:00Z"/>
              </w:rPr>
            </w:pPr>
            <w:ins w:id="5402" w:author="vopatrilova" w:date="2018-11-22T16:11:00Z">
              <w:r>
                <w:t>SOSINSKY, B. Mistrovství – počítačové sítě. 1. vyd. Brno: Computer Press, 2010, 840 s. ISBN 978-80-251-3363-7.</w:t>
              </w:r>
            </w:ins>
          </w:p>
          <w:p w:rsidR="00F66595" w:rsidRDefault="00F66595" w:rsidP="00742E6D">
            <w:pPr>
              <w:jc w:val="both"/>
              <w:rPr>
                <w:ins w:id="5403" w:author="vopatrilova" w:date="2018-11-22T16:11:00Z"/>
              </w:rPr>
            </w:pPr>
            <w:ins w:id="5404" w:author="vopatrilova" w:date="2018-11-22T16:11:00Z">
              <w:r>
                <w:t>LACKO, Ľ. 1001 tipů a triků pro SQL. 1. vyd. Brno: Computer Press, 2014, 416 s. ISBN 978-80-251-3825-0.</w:t>
              </w:r>
            </w:ins>
          </w:p>
          <w:p w:rsidR="00F66595" w:rsidRDefault="00F66595" w:rsidP="00742E6D">
            <w:pPr>
              <w:jc w:val="both"/>
              <w:rPr>
                <w:ins w:id="5405" w:author="vopatrilova" w:date="2018-11-22T16:11:00Z"/>
              </w:rPr>
            </w:pPr>
            <w:ins w:id="5406" w:author="vopatrilova" w:date="2018-11-22T16:11:00Z">
              <w:r>
                <w:t>KEOGH, J. E. Datové struktury bez předchozích znalostí. Praha: Computer Press, 2006. ISBN 978-80-251-0689-6.</w:t>
              </w:r>
            </w:ins>
          </w:p>
          <w:p w:rsidR="00F66595" w:rsidRDefault="00F66595" w:rsidP="00742E6D">
            <w:pPr>
              <w:jc w:val="both"/>
              <w:rPr>
                <w:ins w:id="5407" w:author="vopatrilova" w:date="2018-11-22T16:11:00Z"/>
              </w:rPr>
            </w:pPr>
            <w:ins w:id="5408" w:author="vopatrilova" w:date="2018-11-22T16:11:00Z">
              <w:r>
                <w:t>STANEK, W. R. SQL Server 2012 – Kapesní rádce administrátora. Praha: Computer Press, 2006. ISBN 978-80-251-3797-6.</w:t>
              </w:r>
            </w:ins>
          </w:p>
          <w:p w:rsidR="00F66595" w:rsidRPr="00773021" w:rsidRDefault="00F66595" w:rsidP="00742E6D">
            <w:pPr>
              <w:rPr>
                <w:ins w:id="5409" w:author="vopatrilova" w:date="2018-11-22T16:11:00Z"/>
                <w:color w:val="000000"/>
                <w:sz w:val="24"/>
                <w:szCs w:val="24"/>
              </w:rPr>
            </w:pPr>
            <w:ins w:id="5410" w:author="vopatrilova" w:date="2018-11-22T16:11:00Z">
              <w:r w:rsidRPr="00773021">
                <w:rPr>
                  <w:color w:val="000000"/>
                  <w:sz w:val="24"/>
                  <w:szCs w:val="24"/>
                </w:rPr>
                <w:t>SOSINSKY, B. Networking Bible. 1st ed. WILEY, 2009, 912 p. ISBN 978-0-470-43131-3.</w:t>
              </w:r>
            </w:ins>
          </w:p>
          <w:p w:rsidR="00F66595" w:rsidRPr="00F66595" w:rsidRDefault="00F66595">
            <w:pPr>
              <w:rPr>
                <w:ins w:id="5411" w:author="vopatrilova" w:date="2018-11-22T16:11:00Z"/>
                <w:color w:val="000000"/>
                <w:sz w:val="24"/>
                <w:szCs w:val="24"/>
                <w:rPrChange w:id="5412" w:author="vopatrilova" w:date="2018-11-22T16:12:00Z">
                  <w:rPr>
                    <w:ins w:id="5413" w:author="vopatrilova" w:date="2018-11-22T16:11:00Z"/>
                  </w:rPr>
                </w:rPrChange>
              </w:rPr>
              <w:pPrChange w:id="5414" w:author="vopatrilova" w:date="2018-11-22T16:12:00Z">
                <w:pPr>
                  <w:jc w:val="both"/>
                </w:pPr>
              </w:pPrChange>
            </w:pPr>
            <w:ins w:id="5415" w:author="vopatrilova" w:date="2018-11-22T16:11:00Z">
              <w:r w:rsidRPr="00773021">
                <w:rPr>
                  <w:color w:val="000000"/>
                  <w:sz w:val="24"/>
                  <w:szCs w:val="24"/>
                </w:rPr>
                <w:t>2. DONAHUE, G. A. Network warrior. 2nd ed. O'Reilly Media, 2011, 788 p. ISBN 978-1-449-38786-0.</w:t>
              </w:r>
            </w:ins>
          </w:p>
        </w:tc>
      </w:tr>
      <w:tr w:rsidR="00F66595" w:rsidTr="00742E6D">
        <w:trPr>
          <w:ins w:id="5416" w:author="vopatrilova" w:date="2018-11-22T16:1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66595" w:rsidRDefault="00F66595" w:rsidP="00742E6D">
            <w:pPr>
              <w:jc w:val="center"/>
              <w:rPr>
                <w:ins w:id="5417" w:author="vopatrilova" w:date="2018-11-22T16:11:00Z"/>
                <w:b/>
              </w:rPr>
            </w:pPr>
            <w:ins w:id="5418" w:author="vopatrilova" w:date="2018-11-22T16:11:00Z">
              <w:r>
                <w:rPr>
                  <w:b/>
                </w:rPr>
                <w:t>Informace ke kombinované nebo distanční formě</w:t>
              </w:r>
            </w:ins>
          </w:p>
        </w:tc>
      </w:tr>
      <w:tr w:rsidR="00F66595" w:rsidTr="00742E6D">
        <w:trPr>
          <w:ins w:id="5419" w:author="vopatrilova" w:date="2018-11-22T16:11:00Z"/>
        </w:trPr>
        <w:tc>
          <w:tcPr>
            <w:tcW w:w="4787" w:type="dxa"/>
            <w:gridSpan w:val="3"/>
            <w:tcBorders>
              <w:top w:val="single" w:sz="2" w:space="0" w:color="auto"/>
            </w:tcBorders>
            <w:shd w:val="clear" w:color="auto" w:fill="F7CAAC"/>
          </w:tcPr>
          <w:p w:rsidR="00F66595" w:rsidRDefault="00F66595" w:rsidP="00742E6D">
            <w:pPr>
              <w:jc w:val="both"/>
              <w:rPr>
                <w:ins w:id="5420" w:author="vopatrilova" w:date="2018-11-22T16:11:00Z"/>
              </w:rPr>
            </w:pPr>
            <w:ins w:id="5421" w:author="vopatrilova" w:date="2018-11-22T16:11:00Z">
              <w:r>
                <w:rPr>
                  <w:b/>
                </w:rPr>
                <w:t>Rozsah konzultací (soustředění)</w:t>
              </w:r>
            </w:ins>
          </w:p>
        </w:tc>
        <w:tc>
          <w:tcPr>
            <w:tcW w:w="889" w:type="dxa"/>
            <w:tcBorders>
              <w:top w:val="single" w:sz="2" w:space="0" w:color="auto"/>
            </w:tcBorders>
          </w:tcPr>
          <w:p w:rsidR="00F66595" w:rsidRDefault="00F66595" w:rsidP="00742E6D">
            <w:pPr>
              <w:jc w:val="both"/>
              <w:rPr>
                <w:ins w:id="5422" w:author="vopatrilova" w:date="2018-11-22T16:11:00Z"/>
              </w:rPr>
            </w:pPr>
            <w:ins w:id="5423" w:author="vopatrilova" w:date="2018-11-22T16:11:00Z">
              <w:r>
                <w:t>14</w:t>
              </w:r>
            </w:ins>
          </w:p>
        </w:tc>
        <w:tc>
          <w:tcPr>
            <w:tcW w:w="4179" w:type="dxa"/>
            <w:gridSpan w:val="4"/>
            <w:tcBorders>
              <w:top w:val="single" w:sz="2" w:space="0" w:color="auto"/>
            </w:tcBorders>
            <w:shd w:val="clear" w:color="auto" w:fill="F7CAAC"/>
          </w:tcPr>
          <w:p w:rsidR="00F66595" w:rsidRDefault="00F66595" w:rsidP="00742E6D">
            <w:pPr>
              <w:jc w:val="both"/>
              <w:rPr>
                <w:ins w:id="5424" w:author="vopatrilova" w:date="2018-11-22T16:11:00Z"/>
                <w:b/>
              </w:rPr>
            </w:pPr>
            <w:ins w:id="5425" w:author="vopatrilova" w:date="2018-11-22T16:11:00Z">
              <w:r>
                <w:rPr>
                  <w:b/>
                </w:rPr>
                <w:t xml:space="preserve">hodin </w:t>
              </w:r>
            </w:ins>
          </w:p>
        </w:tc>
      </w:tr>
      <w:tr w:rsidR="00F66595" w:rsidTr="00742E6D">
        <w:trPr>
          <w:ins w:id="5426" w:author="vopatrilova" w:date="2018-11-22T16:11:00Z"/>
        </w:trPr>
        <w:tc>
          <w:tcPr>
            <w:tcW w:w="9855" w:type="dxa"/>
            <w:gridSpan w:val="8"/>
            <w:shd w:val="clear" w:color="auto" w:fill="F7CAAC"/>
          </w:tcPr>
          <w:p w:rsidR="00F66595" w:rsidRDefault="00F66595" w:rsidP="00742E6D">
            <w:pPr>
              <w:jc w:val="both"/>
              <w:rPr>
                <w:ins w:id="5427" w:author="vopatrilova" w:date="2018-11-22T16:11:00Z"/>
                <w:b/>
              </w:rPr>
            </w:pPr>
            <w:ins w:id="5428" w:author="vopatrilova" w:date="2018-11-22T16:11:00Z">
              <w:r>
                <w:rPr>
                  <w:b/>
                </w:rPr>
                <w:t>Informace o způsobu kontaktu s vyučujícím</w:t>
              </w:r>
            </w:ins>
          </w:p>
        </w:tc>
      </w:tr>
      <w:tr w:rsidR="00F66595" w:rsidTr="00742E6D">
        <w:trPr>
          <w:trHeight w:val="564"/>
          <w:ins w:id="5429" w:author="vopatrilova" w:date="2018-11-22T16:11:00Z"/>
        </w:trPr>
        <w:tc>
          <w:tcPr>
            <w:tcW w:w="9855" w:type="dxa"/>
            <w:gridSpan w:val="8"/>
          </w:tcPr>
          <w:p w:rsidR="00F66595" w:rsidRPr="00F66595" w:rsidRDefault="00F66595" w:rsidP="00742E6D">
            <w:pPr>
              <w:jc w:val="both"/>
              <w:rPr>
                <w:ins w:id="5430" w:author="vopatrilova" w:date="2018-11-22T16:11:00Z"/>
                <w:sz w:val="18"/>
                <w:rPrChange w:id="5431" w:author="vopatrilova" w:date="2018-11-22T16:13:00Z">
                  <w:rPr>
                    <w:ins w:id="5432" w:author="vopatrilova" w:date="2018-11-22T16:11:00Z"/>
                  </w:rPr>
                </w:rPrChange>
              </w:rPr>
            </w:pPr>
            <w:ins w:id="5433" w:author="vopatrilova" w:date="2018-11-22T16:11:00Z">
              <w:r w:rsidRPr="000D2AD5">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0D2AD5">
                <w:rPr>
                  <w:sz w:val="18"/>
                </w:rPr>
                <w:t xml:space="preserve"> </w:t>
              </w:r>
            </w:ins>
          </w:p>
        </w:tc>
      </w:tr>
      <w:tr w:rsidR="00982B32" w:rsidTr="0010688A">
        <w:tc>
          <w:tcPr>
            <w:tcW w:w="9855" w:type="dxa"/>
            <w:gridSpan w:val="8"/>
            <w:tcBorders>
              <w:bottom w:val="double" w:sz="4" w:space="0" w:color="auto"/>
            </w:tcBorders>
            <w:shd w:val="clear" w:color="auto" w:fill="BDD6EE"/>
          </w:tcPr>
          <w:p w:rsidR="00982B32" w:rsidRDefault="00982B32" w:rsidP="0010688A">
            <w:pPr>
              <w:tabs>
                <w:tab w:val="right" w:pos="9440"/>
              </w:tabs>
              <w:jc w:val="both"/>
              <w:rPr>
                <w:b/>
                <w:sz w:val="28"/>
              </w:rPr>
            </w:pPr>
            <w:r>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lastRenderedPageBreak/>
              <w:t>Název studijního předmětu</w:t>
            </w:r>
          </w:p>
        </w:tc>
        <w:tc>
          <w:tcPr>
            <w:tcW w:w="6769" w:type="dxa"/>
            <w:gridSpan w:val="7"/>
            <w:tcBorders>
              <w:top w:val="double" w:sz="4" w:space="0" w:color="auto"/>
            </w:tcBorders>
          </w:tcPr>
          <w:p w:rsidR="00982B32" w:rsidRDefault="00982B32" w:rsidP="0010688A">
            <w:pPr>
              <w:jc w:val="both"/>
            </w:pPr>
            <w:bookmarkStart w:id="5434" w:name="TechnickeProstredkyAutomatizace"/>
            <w:r>
              <w:rPr>
                <w:rFonts w:eastAsia="Symbol"/>
              </w:rPr>
              <w:t>Technické prostředky automatizace</w:t>
            </w:r>
            <w:bookmarkEnd w:id="5434"/>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217839">
            <w:pPr>
              <w:jc w:val="both"/>
            </w:pPr>
            <w:r>
              <w:t xml:space="preserve">Povinný </w:t>
            </w:r>
            <w:r w:rsidR="00217839">
              <w:t>„PZ“ pro specializaci:</w:t>
            </w:r>
          </w:p>
          <w:p w:rsidR="00217839" w:rsidRDefault="00217839" w:rsidP="00217839">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28p+28c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w:t>
            </w:r>
          </w:p>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rPr>
                <w:rFonts w:eastAsia="Symbol"/>
              </w:rPr>
            </w:pPr>
            <w:r>
              <w:rPr>
                <w:rFonts w:eastAsia="Symbol"/>
              </w:rPr>
              <w:t>Samostatné zpracování individuálního zadání, jeho vyhodnocení a kontrola vyučujícím – podmínka pro udělení zápočtu z předmětu. Studentům během prvních laboratorních cvičení je zadáno konkrétní téma, které samostatně zpracují ve formě referátu. Témata předpokládáme typu „Optické aberace a jejich vliv na měření rozměrů těles“, „Šumy - fyzikální limity detektorů“, „Laserové dálkoměry“, „Hyperspektrální metody pozorování“, „Inteligentní senzory a jejich odolnost proti rušení“ a tak podobně. Zpracované téma prezentují v posledních dvou laboratorních cvičeních před ostatními studenty a proběhne diskuze o předneseném tématu a jeho vztahu k jiným vědeckým oblastem s důrazem na praktická současná řešení i trendy v dané problematice. Student by měl ukázat širší technickou gramotnost, schopnost analýzy směrů vývoje a schopnost prezentace získaných poznatků.</w:t>
            </w:r>
          </w:p>
          <w:p w:rsidR="00982B32" w:rsidRDefault="00982B32" w:rsidP="0010688A">
            <w:pPr>
              <w:jc w:val="both"/>
            </w:pPr>
            <w:r>
              <w:rPr>
                <w:rFonts w:eastAsia="Symbol"/>
              </w:rPr>
              <w:t xml:space="preserve">U studenta se předpokládají základní znalosti vysokoškolské matematiky, fyziky a základů automatického řízení, obsažené v předmětech zařazených v předcházejících semestrech studia.  Pro získání zápočtu je nutností odevzdání protokolů z laboratorních cvičení s možností 20% omluvené neúčasti. Druhou nutnou podmínkou je vypracování referátu na zadané téma.  </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rPr>
                <w:rFonts w:eastAsia="Symbol"/>
              </w:rPr>
              <w:t>doc. RNDr. Vojtěch Křesálek,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přednášky</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rPr>
                <w:rFonts w:eastAsia="Symbol"/>
              </w:rPr>
              <w:t xml:space="preserve">doc. RNDr. Vojtěch Křesálek, CSc. </w:t>
            </w:r>
            <w:r>
              <w:t>(přednášky 100%)</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jc w:val="both"/>
            </w:pPr>
            <w:r>
              <w:rPr>
                <w:rFonts w:eastAsia="Symbol"/>
              </w:rPr>
              <w:t>Po absolvování předmětu je student seznámen s problematikou vybraných typů senzorů s důrazem na senzory využívající optických prvků a metod aplikované optiky obecně, jelikož ostatní typy senzorů jsou probírány ve specializovaných přednáškách návrhu robotů a jejich instrumentace a řízení.</w:t>
            </w:r>
          </w:p>
          <w:p w:rsidR="00982B32" w:rsidRDefault="00982B32" w:rsidP="0010688A">
            <w:r>
              <w:rPr>
                <w:rFonts w:eastAsia="Symbol"/>
              </w:rPr>
              <w:t>Témata:</w:t>
            </w:r>
          </w:p>
          <w:p w:rsidR="00982B32" w:rsidRDefault="00982B32" w:rsidP="0010688A">
            <w:pPr>
              <w:pStyle w:val="Odstavecseseznamem"/>
              <w:numPr>
                <w:ilvl w:val="0"/>
                <w:numId w:val="48"/>
              </w:numPr>
              <w:suppressAutoHyphens/>
              <w:contextualSpacing w:val="0"/>
            </w:pPr>
            <w:r>
              <w:rPr>
                <w:rFonts w:eastAsia="Symbol"/>
              </w:rPr>
              <w:t>Základy geometrické optiky, zákon lomu pro paprsky, paprsková rovnice, znaménková konvence, zobrazovací rovnice</w:t>
            </w:r>
          </w:p>
          <w:p w:rsidR="00982B32" w:rsidRDefault="00982B32" w:rsidP="0010688A">
            <w:pPr>
              <w:pStyle w:val="Odstavecseseznamem"/>
              <w:numPr>
                <w:ilvl w:val="0"/>
                <w:numId w:val="48"/>
              </w:numPr>
              <w:suppressAutoHyphens/>
              <w:contextualSpacing w:val="0"/>
            </w:pPr>
            <w:r>
              <w:rPr>
                <w:rFonts w:eastAsia="Symbol"/>
              </w:rPr>
              <w:t>Zrcadlové plochy, optická čočka, mikroskop, dalekohled, objektivy, kolimátor.</w:t>
            </w:r>
          </w:p>
          <w:p w:rsidR="00982B32" w:rsidRDefault="00982B32" w:rsidP="0010688A">
            <w:pPr>
              <w:pStyle w:val="Odstavecseseznamem"/>
              <w:numPr>
                <w:ilvl w:val="0"/>
                <w:numId w:val="48"/>
              </w:numPr>
              <w:suppressAutoHyphens/>
              <w:contextualSpacing w:val="0"/>
            </w:pPr>
            <w:r>
              <w:rPr>
                <w:rFonts w:eastAsia="Symbol"/>
              </w:rPr>
              <w:t>Fotografický přístroj a kamera.</w:t>
            </w:r>
          </w:p>
          <w:p w:rsidR="00982B32" w:rsidRDefault="00982B32" w:rsidP="0010688A">
            <w:pPr>
              <w:pStyle w:val="Odstavecseseznamem"/>
              <w:numPr>
                <w:ilvl w:val="0"/>
                <w:numId w:val="48"/>
              </w:numPr>
              <w:suppressAutoHyphens/>
              <w:contextualSpacing w:val="0"/>
            </w:pPr>
            <w:r>
              <w:rPr>
                <w:rFonts w:eastAsia="Symbol"/>
              </w:rPr>
              <w:t>Vady zobrazení (aberace), modulační funkce přenosu (MTF).</w:t>
            </w:r>
          </w:p>
          <w:p w:rsidR="00982B32" w:rsidRDefault="00982B32" w:rsidP="0010688A">
            <w:pPr>
              <w:pStyle w:val="Odstavecseseznamem"/>
              <w:numPr>
                <w:ilvl w:val="0"/>
                <w:numId w:val="48"/>
              </w:numPr>
              <w:suppressAutoHyphens/>
              <w:contextualSpacing w:val="0"/>
            </w:pPr>
            <w:r>
              <w:rPr>
                <w:rFonts w:eastAsia="Symbol"/>
              </w:rPr>
              <w:t>Difrakce světla, optická ohybová mřížka, optický disperzní hranol, spektrometry.</w:t>
            </w:r>
          </w:p>
          <w:p w:rsidR="00982B32" w:rsidRDefault="00982B32" w:rsidP="0010688A">
            <w:pPr>
              <w:pStyle w:val="Odstavecseseznamem"/>
              <w:numPr>
                <w:ilvl w:val="0"/>
                <w:numId w:val="48"/>
              </w:numPr>
              <w:suppressAutoHyphens/>
              <w:contextualSpacing w:val="0"/>
            </w:pPr>
            <w:r>
              <w:rPr>
                <w:rFonts w:eastAsia="Symbol"/>
              </w:rPr>
              <w:t>Interference světla, interferometry, optické metody měření délek, holografie.</w:t>
            </w:r>
          </w:p>
          <w:p w:rsidR="00982B32" w:rsidRDefault="00982B32" w:rsidP="0010688A">
            <w:pPr>
              <w:pStyle w:val="Odstavecseseznamem"/>
              <w:numPr>
                <w:ilvl w:val="0"/>
                <w:numId w:val="48"/>
              </w:numPr>
              <w:suppressAutoHyphens/>
              <w:contextualSpacing w:val="0"/>
            </w:pPr>
            <w:r>
              <w:rPr>
                <w:rFonts w:eastAsia="Symbol"/>
              </w:rPr>
              <w:t>Lasery.</w:t>
            </w:r>
          </w:p>
          <w:p w:rsidR="00982B32" w:rsidRDefault="00982B32" w:rsidP="0010688A">
            <w:pPr>
              <w:pStyle w:val="Odstavecseseznamem"/>
              <w:numPr>
                <w:ilvl w:val="0"/>
                <w:numId w:val="48"/>
              </w:numPr>
              <w:suppressAutoHyphens/>
              <w:contextualSpacing w:val="0"/>
            </w:pPr>
            <w:r>
              <w:rPr>
                <w:rFonts w:eastAsia="Symbol"/>
              </w:rPr>
              <w:t>Kontaktní měření teplot.</w:t>
            </w:r>
          </w:p>
          <w:p w:rsidR="00982B32" w:rsidRDefault="00982B32" w:rsidP="0010688A">
            <w:pPr>
              <w:pStyle w:val="Odstavecseseznamem"/>
              <w:numPr>
                <w:ilvl w:val="0"/>
                <w:numId w:val="48"/>
              </w:numPr>
              <w:suppressAutoHyphens/>
              <w:contextualSpacing w:val="0"/>
            </w:pPr>
            <w:r>
              <w:rPr>
                <w:rFonts w:eastAsia="Symbol"/>
              </w:rPr>
              <w:t>Detektory záření, radiometrie, fotometrie.</w:t>
            </w:r>
          </w:p>
          <w:p w:rsidR="00982B32" w:rsidRDefault="00982B32" w:rsidP="0010688A">
            <w:pPr>
              <w:pStyle w:val="Odstavecseseznamem"/>
              <w:numPr>
                <w:ilvl w:val="0"/>
                <w:numId w:val="48"/>
              </w:numPr>
              <w:suppressAutoHyphens/>
              <w:contextualSpacing w:val="0"/>
            </w:pPr>
            <w:r>
              <w:rPr>
                <w:rFonts w:eastAsia="Symbol"/>
              </w:rPr>
              <w:t>Nekontaktní měření teploty, termovizní systémy.</w:t>
            </w:r>
          </w:p>
          <w:p w:rsidR="00982B32" w:rsidRDefault="00982B32" w:rsidP="0010688A">
            <w:pPr>
              <w:pStyle w:val="Odstavecseseznamem"/>
              <w:numPr>
                <w:ilvl w:val="0"/>
                <w:numId w:val="48"/>
              </w:numPr>
              <w:suppressAutoHyphens/>
              <w:contextualSpacing w:val="0"/>
            </w:pPr>
            <w:r>
              <w:rPr>
                <w:rFonts w:eastAsia="Symbol"/>
              </w:rPr>
              <w:t>Systémy pro noční vidění.</w:t>
            </w:r>
          </w:p>
          <w:p w:rsidR="00982B32" w:rsidRDefault="00982B32" w:rsidP="0010688A">
            <w:pPr>
              <w:pStyle w:val="Odstavecseseznamem"/>
              <w:numPr>
                <w:ilvl w:val="0"/>
                <w:numId w:val="48"/>
              </w:numPr>
              <w:suppressAutoHyphens/>
              <w:contextualSpacing w:val="0"/>
            </w:pPr>
            <w:r>
              <w:rPr>
                <w:rFonts w:eastAsia="Symbol"/>
              </w:rPr>
              <w:t>Akustické senzory a ultrazvukové.</w:t>
            </w:r>
          </w:p>
          <w:p w:rsidR="00982B32" w:rsidRDefault="00982B32" w:rsidP="0010688A">
            <w:pPr>
              <w:pStyle w:val="Odstavecseseznamem"/>
              <w:numPr>
                <w:ilvl w:val="0"/>
                <w:numId w:val="48"/>
              </w:numPr>
              <w:suppressAutoHyphens/>
              <w:contextualSpacing w:val="0"/>
            </w:pPr>
            <w:r>
              <w:rPr>
                <w:rFonts w:eastAsia="Symbol"/>
              </w:rPr>
              <w:t>Detektory ionizujícího záření, dosimetrie.</w:t>
            </w:r>
          </w:p>
          <w:p w:rsidR="00982B32" w:rsidRDefault="00982B32" w:rsidP="0010688A">
            <w:pPr>
              <w:pStyle w:val="Odstavecseseznamem"/>
              <w:numPr>
                <w:ilvl w:val="0"/>
                <w:numId w:val="48"/>
              </w:numPr>
              <w:contextualSpacing w:val="0"/>
            </w:pPr>
            <w:r>
              <w:rPr>
                <w:rFonts w:eastAsia="Symbol"/>
              </w:rPr>
              <w:t>Magnetické senzory, chemické senzory.</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5C794E" w:rsidRDefault="00982B32" w:rsidP="0010688A">
            <w:pPr>
              <w:rPr>
                <w:b/>
              </w:rPr>
            </w:pPr>
            <w:del w:id="5435" w:author="vopatrilova" w:date="2018-11-22T11:07:00Z">
              <w:r w:rsidRPr="005C794E" w:rsidDel="00816F53">
                <w:rPr>
                  <w:rFonts w:eastAsia="Symbol"/>
                  <w:b/>
                </w:rPr>
                <w:delText xml:space="preserve">Základní </w:delText>
              </w:r>
            </w:del>
            <w:ins w:id="5436" w:author="vopatrilova" w:date="2018-11-22T11:07:00Z">
              <w:r w:rsidR="00816F53">
                <w:rPr>
                  <w:rFonts w:eastAsia="Symbol"/>
                  <w:b/>
                </w:rPr>
                <w:t xml:space="preserve">Povinná </w:t>
              </w:r>
            </w:ins>
            <w:r w:rsidRPr="005C794E">
              <w:rPr>
                <w:rFonts w:eastAsia="Symbol"/>
                <w:b/>
              </w:rPr>
              <w:t>literatura:</w:t>
            </w:r>
          </w:p>
          <w:p w:rsidR="00982B32" w:rsidRPr="005C794E" w:rsidRDefault="00982B32" w:rsidP="0010688A">
            <w:r w:rsidRPr="005C794E">
              <w:rPr>
                <w:rFonts w:eastAsia="Symbol"/>
              </w:rPr>
              <w:t xml:space="preserve">MALÝ, P. </w:t>
            </w:r>
            <w:r w:rsidRPr="005C794E">
              <w:rPr>
                <w:rFonts w:eastAsia="Symbol"/>
                <w:i/>
              </w:rPr>
              <w:t>Optika</w:t>
            </w:r>
            <w:r w:rsidRPr="005C794E">
              <w:rPr>
                <w:rFonts w:eastAsia="Symbol"/>
              </w:rPr>
              <w:t>. Vyd. 1. Praha: Karolinum, 2008, 361 s. ISBN 978-80-246-1342-0.</w:t>
            </w:r>
          </w:p>
          <w:p w:rsidR="00982B32" w:rsidRPr="005C794E" w:rsidRDefault="00982B32" w:rsidP="0010688A">
            <w:r w:rsidRPr="005C794E">
              <w:rPr>
                <w:rFonts w:eastAsia="Symbol"/>
              </w:rPr>
              <w:t xml:space="preserve">DRIGGERS, R. G, M. H. FRIEDMAN aj. NICHOLS. </w:t>
            </w:r>
            <w:r w:rsidRPr="005C794E">
              <w:rPr>
                <w:rFonts w:eastAsia="Symbol"/>
                <w:i/>
              </w:rPr>
              <w:t>Introduction to infrared and electro-optical systems</w:t>
            </w:r>
            <w:r w:rsidRPr="005C794E">
              <w:rPr>
                <w:rFonts w:eastAsia="Symbol"/>
              </w:rPr>
              <w:t>. Second edition. Boston: Artech House, 2012. ISBN 978-1-60807-101-2.</w:t>
            </w:r>
          </w:p>
          <w:p w:rsidR="00982B32" w:rsidRPr="005C794E" w:rsidRDefault="00982B32" w:rsidP="0010688A">
            <w:r w:rsidRPr="005C794E">
              <w:rPr>
                <w:rFonts w:eastAsia="Symbol"/>
              </w:rPr>
              <w:t xml:space="preserve">HUSÁK, M. </w:t>
            </w:r>
            <w:r w:rsidRPr="005C794E">
              <w:rPr>
                <w:rFonts w:eastAsia="Symbol"/>
                <w:i/>
              </w:rPr>
              <w:t>Mikrosenzory a mikroaktuátory</w:t>
            </w:r>
            <w:r w:rsidRPr="005C794E">
              <w:rPr>
                <w:rFonts w:eastAsia="Symbol"/>
              </w:rPr>
              <w:t>. Vyd. 1. Praha: Academia, 2008, 540 s. Gerstner. ISBN 978-80-200-1478-8.</w:t>
            </w:r>
          </w:p>
          <w:p w:rsidR="00982B32" w:rsidRDefault="00982B32" w:rsidP="0010688A">
            <w:pPr>
              <w:rPr>
                <w:rFonts w:eastAsia="Symbol"/>
              </w:rPr>
            </w:pPr>
            <w:r w:rsidRPr="005C794E">
              <w:rPr>
                <w:rFonts w:eastAsia="Symbol"/>
              </w:rPr>
              <w:t xml:space="preserve">ĎAĎO, S. a M. KREIDL. </w:t>
            </w:r>
            <w:r w:rsidRPr="005C794E">
              <w:rPr>
                <w:rFonts w:eastAsia="Symbol"/>
                <w:i/>
              </w:rPr>
              <w:t>Senzory a měřicí obvody</w:t>
            </w:r>
            <w:r w:rsidRPr="005C794E">
              <w:rPr>
                <w:rFonts w:eastAsia="Symbol"/>
              </w:rPr>
              <w:t>. Vyd. 2. Praha: Vydavatelství ČVUT, 1999, 315 s. ISBN 80-010-2057-6.</w:t>
            </w:r>
          </w:p>
          <w:p w:rsidR="00982B32" w:rsidRDefault="00982B32" w:rsidP="0010688A">
            <w:pPr>
              <w:rPr>
                <w:rFonts w:eastAsia="Symbol"/>
              </w:rPr>
            </w:pPr>
          </w:p>
          <w:p w:rsidR="00982B32" w:rsidRPr="005C794E" w:rsidRDefault="00982B32" w:rsidP="0010688A">
            <w:pPr>
              <w:rPr>
                <w:b/>
              </w:rPr>
            </w:pPr>
            <w:r w:rsidRPr="005C794E">
              <w:rPr>
                <w:rFonts w:eastAsia="Symbol"/>
                <w:b/>
              </w:rPr>
              <w:t>Doporučená literatura:</w:t>
            </w:r>
          </w:p>
          <w:p w:rsidR="00982B32" w:rsidRPr="005C794E" w:rsidRDefault="00982B32" w:rsidP="0010688A">
            <w:r w:rsidRPr="005C794E">
              <w:rPr>
                <w:rFonts w:eastAsia="Symbol"/>
              </w:rPr>
              <w:lastRenderedPageBreak/>
              <w:t xml:space="preserve">FRADEN, J. </w:t>
            </w:r>
            <w:r w:rsidRPr="005C794E">
              <w:rPr>
                <w:rFonts w:eastAsia="Symbol"/>
                <w:i/>
              </w:rPr>
              <w:t>AIP handbook of modern sensors: physics, designs and applications</w:t>
            </w:r>
            <w:r w:rsidRPr="005C794E">
              <w:rPr>
                <w:rFonts w:eastAsia="Symbol"/>
              </w:rPr>
              <w:t>. 3rd print. New York: American Institute of Physics, 1995, 13, 552 s. AIP series in modern instrumentation and measurements in physics. ISBN 15-639-6108-3.</w:t>
            </w:r>
          </w:p>
          <w:p w:rsidR="00982B32" w:rsidRPr="005C794E" w:rsidRDefault="00982B32" w:rsidP="0010688A">
            <w:pPr>
              <w:rPr>
                <w:rFonts w:eastAsia="Symbol"/>
              </w:rPr>
            </w:pPr>
            <w:r w:rsidRPr="005C794E">
              <w:rPr>
                <w:rFonts w:eastAsia="Symbol"/>
              </w:rPr>
              <w:t xml:space="preserve">FILKA, M. </w:t>
            </w:r>
            <w:r w:rsidRPr="005C794E">
              <w:rPr>
                <w:rFonts w:eastAsia="Symbol"/>
                <w:i/>
              </w:rPr>
              <w:t>Optoelektronika pro telekomunikace a informatiku</w:t>
            </w:r>
            <w:r w:rsidRPr="005C794E">
              <w:rPr>
                <w:rFonts w:eastAsia="Symbol"/>
              </w:rPr>
              <w:t>. Vyd. 1. Brno: M. Filka, 2009, 369 s. ISBN 978-80-86785-14-1.</w:t>
            </w:r>
          </w:p>
          <w:p w:rsidR="00982B32" w:rsidRPr="005C794E" w:rsidRDefault="00982B32" w:rsidP="0010688A">
            <w:r w:rsidRPr="005C794E">
              <w:rPr>
                <w:rFonts w:eastAsia="Symbol"/>
              </w:rPr>
              <w:t xml:space="preserve"> DUNN, W.C.:</w:t>
            </w:r>
            <w:r w:rsidRPr="005C794E">
              <w:t xml:space="preserve"> </w:t>
            </w:r>
            <w:r w:rsidRPr="005C794E">
              <w:rPr>
                <w:rFonts w:eastAsia="Symbol"/>
                <w:i/>
              </w:rPr>
              <w:t>Introduction to Instrumentation, Sensors, and Process Control</w:t>
            </w:r>
            <w:r w:rsidRPr="005C794E">
              <w:rPr>
                <w:rFonts w:eastAsia="Symbol"/>
              </w:rPr>
              <w:t>.</w:t>
            </w:r>
            <w:r w:rsidRPr="005C794E">
              <w:t xml:space="preserve"> </w:t>
            </w:r>
            <w:r w:rsidRPr="005C794E">
              <w:rPr>
                <w:rFonts w:eastAsia="Symbol"/>
              </w:rPr>
              <w:t>ARTECH HOUSE 2006</w:t>
            </w:r>
          </w:p>
          <w:p w:rsidR="00982B32" w:rsidRDefault="00982B32" w:rsidP="0010688A">
            <w:pPr>
              <w:jc w:val="both"/>
            </w:pP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18</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111"/>
        </w:trPr>
        <w:tc>
          <w:tcPr>
            <w:tcW w:w="9855" w:type="dxa"/>
            <w:gridSpan w:val="8"/>
          </w:tcPr>
          <w:p w:rsidR="00982B32" w:rsidRDefault="00982B32" w:rsidP="0010688A">
            <w:pPr>
              <w:jc w:val="both"/>
            </w:pPr>
            <w:r w:rsidRPr="005C794E">
              <w:rPr>
                <w:szCs w:val="22"/>
              </w:rPr>
              <w:t>Vyučující na FAI mají trvale vypsány a zveřejněny konzultace minimálně 2h/týden v rámci kterých mají možnosti konzultovat podrobněji probíranou látku. Dále mohou studenti komunikovat s vyučujícím pomocí</w:t>
            </w:r>
            <w:r w:rsidRPr="005C794E">
              <w:rPr>
                <w:szCs w:val="22"/>
              </w:rPr>
              <w:br/>
              <w:t>e-mailu a LMS Moodle.</w:t>
            </w:r>
            <w:r w:rsidRPr="005C794E">
              <w:rPr>
                <w:sz w:val="18"/>
              </w:rP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38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5437" w:name="TepelneProcesy"/>
            <w:r>
              <w:t xml:space="preserve">Tepelné procesy </w:t>
            </w:r>
            <w:bookmarkEnd w:id="5437"/>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2/L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28p+42s+14c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6</w:t>
            </w:r>
          </w:p>
        </w:tc>
      </w:tr>
      <w:tr w:rsidR="00982B32" w:rsidTr="0010688A">
        <w:tc>
          <w:tcPr>
            <w:tcW w:w="3086" w:type="dxa"/>
            <w:shd w:val="clear" w:color="auto" w:fill="F7CAAC"/>
          </w:tcPr>
          <w:p w:rsidR="00982B32" w:rsidRDefault="00982B32" w:rsidP="0010688A">
            <w:pPr>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 semináře, 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Default="00982B32" w:rsidP="0010688A">
            <w:pPr>
              <w:jc w:val="both"/>
            </w:pPr>
            <w:r>
              <w:t xml:space="preserve">1. Povinná a aktivní ;účast na jednotlivých cvičeních (80% účast na cvičení). </w:t>
            </w:r>
          </w:p>
          <w:p w:rsidR="00982B32" w:rsidRDefault="00982B32" w:rsidP="0010688A">
            <w:pPr>
              <w:jc w:val="both"/>
            </w:pPr>
            <w:r>
              <w:t xml:space="preserve">2. Teoretické a praktické zvládnutí základní problematiky a jednotlivých témat. </w:t>
            </w:r>
          </w:p>
          <w:p w:rsidR="00982B32" w:rsidRDefault="00982B32" w:rsidP="0010688A">
            <w:pPr>
              <w:jc w:val="both"/>
            </w:pPr>
            <w:r>
              <w:t xml:space="preserve">3. Úspěšné a samostatné vypracování všech zadaných úloh v průběhu semestru. </w:t>
            </w:r>
          </w:p>
          <w:p w:rsidR="00982B32" w:rsidRDefault="00982B32" w:rsidP="0010688A">
            <w:pPr>
              <w:jc w:val="both"/>
            </w:pPr>
            <w:r>
              <w:t>4. Prokázání úspěšného zvládnutí probírané tématiky při písemné a ústní zkoušce.</w:t>
            </w:r>
          </w:p>
        </w:tc>
      </w:tr>
      <w:tr w:rsidR="00982B32" w:rsidTr="0010688A">
        <w:trPr>
          <w:trHeight w:val="228"/>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rsidRPr="00A963DA">
              <w:t>prof. Ing. Dagmar Janáčová,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 přednášky, semináře a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prof. Ing. Dagmar Janáčová, CSc. (přednášky 100%)</w:t>
            </w:r>
          </w:p>
        </w:tc>
      </w:tr>
      <w:tr w:rsidR="00982B32" w:rsidTr="0010688A">
        <w:trPr>
          <w:trHeight w:val="26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A72920">
        <w:trPr>
          <w:trHeight w:val="53"/>
        </w:trPr>
        <w:tc>
          <w:tcPr>
            <w:tcW w:w="9855" w:type="dxa"/>
            <w:gridSpan w:val="8"/>
            <w:tcBorders>
              <w:top w:val="nil"/>
              <w:bottom w:val="single" w:sz="12" w:space="0" w:color="auto"/>
            </w:tcBorders>
          </w:tcPr>
          <w:p w:rsidR="00982B32" w:rsidRDefault="00982B32" w:rsidP="0010688A">
            <w:pPr>
              <w:jc w:val="both"/>
              <w:rPr>
                <w:noProof/>
                <w:sz w:val="22"/>
                <w:szCs w:val="22"/>
              </w:rPr>
            </w:pPr>
            <w:r w:rsidRPr="0092697D">
              <w:rPr>
                <w:noProof/>
                <w:sz w:val="22"/>
                <w:szCs w:val="22"/>
              </w:rPr>
              <w:t xml:space="preserve">Cílem předmětu je seznámit studenta se základy termomechaniky, zejména s mechanismy sdílení tepla. Předmět Tepelné procesy slouží jako teoretický základ pro další technologické předměty. Získané znalosti studenti využijí pro analýzu, modelování, optimalizaci a automatizaci procesů za účelem minimalizace nákladů spojených se spotřebou energií a tepelných ztrát. </w:t>
            </w:r>
          </w:p>
          <w:p w:rsidR="00982B32" w:rsidRPr="005F2206" w:rsidRDefault="00982B32" w:rsidP="0010688A">
            <w:pPr>
              <w:jc w:val="both"/>
              <w:rPr>
                <w:noProof/>
                <w:sz w:val="22"/>
                <w:szCs w:val="22"/>
              </w:rPr>
            </w:pPr>
            <w:r w:rsidRPr="00543918">
              <w:rPr>
                <w:noProof/>
                <w:sz w:val="22"/>
                <w:szCs w:val="22"/>
              </w:rPr>
              <w:t>Témata:</w:t>
            </w:r>
          </w:p>
          <w:p w:rsidR="00982B32" w:rsidRPr="0092697D" w:rsidRDefault="00982B32" w:rsidP="0010688A">
            <w:pPr>
              <w:pStyle w:val="Odstavecseseznamem"/>
              <w:numPr>
                <w:ilvl w:val="0"/>
                <w:numId w:val="49"/>
              </w:numPr>
              <w:rPr>
                <w:noProof/>
                <w:sz w:val="22"/>
                <w:szCs w:val="22"/>
              </w:rPr>
            </w:pPr>
            <w:r>
              <w:rPr>
                <w:noProof/>
                <w:sz w:val="22"/>
                <w:szCs w:val="22"/>
              </w:rPr>
              <w:t>Ú</w:t>
            </w:r>
            <w:r w:rsidRPr="0092697D">
              <w:rPr>
                <w:noProof/>
                <w:sz w:val="22"/>
                <w:szCs w:val="22"/>
              </w:rPr>
              <w:t xml:space="preserve">vod do Tepelných procesů, základy technické termodynamiky. Základní stavové veličiny pracovní látky. Stavová rovnice ideálního plynu. Směs ideálních plynů.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První zákon termodynamiky: teplo, práce, vnitřní energie, entalpie. 2. </w:t>
            </w:r>
            <w:r>
              <w:rPr>
                <w:noProof/>
                <w:sz w:val="22"/>
                <w:szCs w:val="22"/>
              </w:rPr>
              <w:t>z</w:t>
            </w:r>
            <w:r w:rsidRPr="0092697D">
              <w:rPr>
                <w:noProof/>
                <w:sz w:val="22"/>
                <w:szCs w:val="22"/>
              </w:rPr>
              <w:t xml:space="preserve">ákon termodynamiky, entropie. Vratné a nevratné děje ideálních plynů.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Teoretické základy tepelných cyklů. Termodynamika par. Van der Walsova stavová rovnice reálného plynu. Energetické veličiny páry a kapaliny, parní tabulky, diagramy.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Termodynamické děje ve vodní páře. Termodynamika vlhkého vzduchu.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Termodynamika proudění plynů a par, expanze, komprese. Joulův-Thomsonův jev.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Adiabatické proudění dýzami. Lavalova dýza. Vliv změny provozních podmínek.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Cykly tepelných strojů plynové a parní. Chladicí zařízení. Kompresory.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Sdílení tepla vedením, prouděním, stanovení součinitele přestupu tepla, bezrozměrná kritéria.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Sdílení tepla: vedením prouděním, sáláním a nestacionárním vedením v tuhých látkách, kombinované sdílení - prostup tepla. Součinitel prostupu tepla, prostup tepla přes složenou desku, složenou válcovou a kulovou stěnu, tepelný odpor, tepelné izolace.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Výměníky tepla. Druhy výměníků, součinitel prostupu tepla výměníku, entalpická bilance výměníku, výkon výměníku, střední logaritmický rozdíl teplot, souproudý a protiproudý výměník.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Sdílení tepla sáláním. Intenzita vyzařování, odrazivost, pohltivost, propustnost, vztah pohltivosti a emisivity, absolutně černé, absolutně bílé, šedé těleso, úhrnná emisivita, Stefan-Boltzmannův zákon, Boltzmannova konstanta.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Nestacionární sdílení tepla vedením v tuhých látkách. Fourier-Kirchhoffova rovnice vedení tepla. Význam. Okrajové podmínky pro Fourier-Kirchhoffovu rovnici vedení tepla v tuhých látkách. Součinitel teplotní vodivosti. Konkrétní zápisy jednotlivých druhů okrajových podmínek, význam. </w:t>
            </w:r>
          </w:p>
          <w:p w:rsidR="00982B32" w:rsidRPr="0092697D" w:rsidRDefault="00982B32" w:rsidP="0010688A">
            <w:pPr>
              <w:pStyle w:val="Odstavecseseznamem"/>
              <w:numPr>
                <w:ilvl w:val="0"/>
                <w:numId w:val="49"/>
              </w:numPr>
              <w:rPr>
                <w:noProof/>
                <w:sz w:val="22"/>
                <w:szCs w:val="22"/>
              </w:rPr>
            </w:pPr>
            <w:r w:rsidRPr="0092697D">
              <w:rPr>
                <w:noProof/>
                <w:sz w:val="22"/>
                <w:szCs w:val="22"/>
              </w:rPr>
              <w:t xml:space="preserve">Odvození nestacionárního teplotního pole pro "nekonečnou desku" Fourierovou separací proměnných pro okrajovou podmínku 1. a 3. druhu. </w:t>
            </w:r>
          </w:p>
          <w:p w:rsidR="00982B32" w:rsidRDefault="00982B32" w:rsidP="0010688A">
            <w:pPr>
              <w:pStyle w:val="Odstavecseseznamem"/>
              <w:numPr>
                <w:ilvl w:val="0"/>
                <w:numId w:val="49"/>
              </w:numPr>
              <w:rPr>
                <w:noProof/>
                <w:sz w:val="22"/>
                <w:szCs w:val="22"/>
              </w:rPr>
            </w:pPr>
            <w:r w:rsidRPr="0092697D">
              <w:rPr>
                <w:noProof/>
                <w:sz w:val="22"/>
                <w:szCs w:val="22"/>
              </w:rPr>
              <w:t xml:space="preserve">Ohřev a chlazení míchaných zásobníků kapalin. Způsob výpočtu teploty </w:t>
            </w:r>
            <w:r>
              <w:rPr>
                <w:noProof/>
                <w:sz w:val="22"/>
                <w:szCs w:val="22"/>
              </w:rPr>
              <w:t xml:space="preserve">náplně </w:t>
            </w:r>
            <w:r w:rsidRPr="0092697D">
              <w:rPr>
                <w:noProof/>
                <w:sz w:val="22"/>
                <w:szCs w:val="22"/>
              </w:rPr>
              <w:t>v zásobníku v závislosti na čase z tepelné bilance.</w:t>
            </w:r>
          </w:p>
          <w:p w:rsidR="00982B32" w:rsidRDefault="00982B32" w:rsidP="0010688A">
            <w:pPr>
              <w:rPr>
                <w:noProof/>
                <w:sz w:val="22"/>
                <w:szCs w:val="22"/>
              </w:rPr>
            </w:pPr>
          </w:p>
          <w:p w:rsidR="00982B32" w:rsidRDefault="00982B32" w:rsidP="0010688A">
            <w:pPr>
              <w:rPr>
                <w:noProof/>
                <w:sz w:val="22"/>
                <w:szCs w:val="22"/>
              </w:rPr>
            </w:pPr>
          </w:p>
          <w:p w:rsidR="00982B32" w:rsidRDefault="00982B32" w:rsidP="0010688A">
            <w:pPr>
              <w:rPr>
                <w:noProof/>
                <w:sz w:val="22"/>
                <w:szCs w:val="22"/>
              </w:rPr>
            </w:pPr>
          </w:p>
          <w:p w:rsidR="00982B32" w:rsidRDefault="00982B32" w:rsidP="0010688A">
            <w:pPr>
              <w:rPr>
                <w:noProof/>
                <w:sz w:val="22"/>
                <w:szCs w:val="22"/>
              </w:rPr>
            </w:pPr>
          </w:p>
          <w:p w:rsidR="00982B32" w:rsidRDefault="00982B32" w:rsidP="0010688A">
            <w:pPr>
              <w:rPr>
                <w:ins w:id="5438" w:author="vopatrilova" w:date="2018-11-22T11:07:00Z"/>
                <w:noProof/>
                <w:sz w:val="22"/>
                <w:szCs w:val="22"/>
              </w:rPr>
            </w:pPr>
          </w:p>
          <w:p w:rsidR="00816F53" w:rsidRPr="00F65FE1" w:rsidRDefault="00816F53" w:rsidP="0010688A">
            <w:pPr>
              <w:rPr>
                <w:noProof/>
                <w:sz w:val="22"/>
                <w:szCs w:val="22"/>
              </w:rPr>
            </w:pP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lastRenderedPageBreak/>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9A4D3B" w:rsidRDefault="00982B32" w:rsidP="0010688A">
            <w:pPr>
              <w:jc w:val="both"/>
              <w:rPr>
                <w:b/>
                <w:bCs/>
                <w:sz w:val="22"/>
                <w:szCs w:val="22"/>
              </w:rPr>
            </w:pPr>
            <w:r w:rsidRPr="004579DF">
              <w:rPr>
                <w:b/>
                <w:bCs/>
                <w:sz w:val="22"/>
              </w:rPr>
              <w:t xml:space="preserve">Povinná </w:t>
            </w:r>
            <w:r w:rsidRPr="009A4D3B">
              <w:rPr>
                <w:b/>
                <w:bCs/>
                <w:sz w:val="22"/>
                <w:szCs w:val="22"/>
              </w:rPr>
              <w:t>literatura:</w:t>
            </w:r>
          </w:p>
          <w:p w:rsidR="00982B32" w:rsidRPr="00E86148" w:rsidRDefault="00982B32" w:rsidP="0010688A">
            <w:pPr>
              <w:rPr>
                <w:sz w:val="22"/>
                <w:szCs w:val="22"/>
              </w:rPr>
            </w:pPr>
            <w:r w:rsidRPr="002A3535">
              <w:rPr>
                <w:sz w:val="22"/>
                <w:szCs w:val="22"/>
              </w:rPr>
              <w:t xml:space="preserve">KOLAT, P. </w:t>
            </w:r>
            <w:r w:rsidRPr="002A3535">
              <w:rPr>
                <w:i/>
                <w:sz w:val="22"/>
                <w:szCs w:val="22"/>
              </w:rPr>
              <w:t>Přenos tepla a hmoty</w:t>
            </w:r>
            <w:r w:rsidRPr="00E86148">
              <w:rPr>
                <w:sz w:val="22"/>
                <w:szCs w:val="22"/>
              </w:rPr>
              <w:t xml:space="preserve">, FS, VŠB-TU Ostrava, 2001. </w:t>
            </w:r>
          </w:p>
          <w:p w:rsidR="00982B32" w:rsidRPr="009A4D3B" w:rsidRDefault="00982B32" w:rsidP="0010688A">
            <w:pPr>
              <w:rPr>
                <w:sz w:val="22"/>
                <w:szCs w:val="22"/>
                <w:rPrChange w:id="5439" w:author="Jiří Vojtěšek" w:date="2018-11-22T23:00:00Z">
                  <w:rPr>
                    <w:sz w:val="22"/>
                  </w:rPr>
                </w:rPrChange>
              </w:rPr>
            </w:pPr>
            <w:r w:rsidRPr="00E86148">
              <w:rPr>
                <w:sz w:val="22"/>
                <w:szCs w:val="22"/>
              </w:rPr>
              <w:t xml:space="preserve">ENENKL, V., RAMÍK, Z. </w:t>
            </w:r>
            <w:r w:rsidRPr="009A4D3B">
              <w:rPr>
                <w:i/>
                <w:sz w:val="22"/>
                <w:szCs w:val="22"/>
                <w:rPrChange w:id="5440" w:author="Jiří Vojtěšek" w:date="2018-11-22T23:00:00Z">
                  <w:rPr>
                    <w:i/>
                    <w:sz w:val="22"/>
                  </w:rPr>
                </w:rPrChange>
              </w:rPr>
              <w:t>Sdílení tepla IA</w:t>
            </w:r>
            <w:r w:rsidRPr="009A4D3B">
              <w:rPr>
                <w:sz w:val="22"/>
                <w:szCs w:val="22"/>
                <w:rPrChange w:id="5441" w:author="Jiří Vojtěšek" w:date="2018-11-22T23:00:00Z">
                  <w:rPr>
                    <w:sz w:val="22"/>
                  </w:rPr>
                </w:rPrChange>
              </w:rPr>
              <w:t xml:space="preserve">. Praha: SNTL, 1981. </w:t>
            </w:r>
          </w:p>
          <w:p w:rsidR="00982B32" w:rsidRPr="009A4D3B" w:rsidRDefault="00982B32" w:rsidP="0010688A">
            <w:pPr>
              <w:rPr>
                <w:sz w:val="22"/>
                <w:szCs w:val="22"/>
                <w:rPrChange w:id="5442" w:author="Jiří Vojtěšek" w:date="2018-11-22T23:00:00Z">
                  <w:rPr>
                    <w:sz w:val="22"/>
                  </w:rPr>
                </w:rPrChange>
              </w:rPr>
            </w:pPr>
            <w:r w:rsidRPr="009A4D3B">
              <w:rPr>
                <w:sz w:val="22"/>
                <w:szCs w:val="22"/>
                <w:rPrChange w:id="5443" w:author="Jiří Vojtěšek" w:date="2018-11-22T23:00:00Z">
                  <w:rPr>
                    <w:sz w:val="22"/>
                  </w:rPr>
                </w:rPrChange>
              </w:rPr>
              <w:t xml:space="preserve">KOLOMAZNÍK, K. </w:t>
            </w:r>
            <w:r w:rsidRPr="009A4D3B">
              <w:rPr>
                <w:i/>
                <w:sz w:val="22"/>
                <w:szCs w:val="22"/>
                <w:rPrChange w:id="5444" w:author="Jiří Vojtěšek" w:date="2018-11-22T23:00:00Z">
                  <w:rPr>
                    <w:i/>
                    <w:sz w:val="22"/>
                  </w:rPr>
                </w:rPrChange>
              </w:rPr>
              <w:t>Teorie technologických procesů III</w:t>
            </w:r>
            <w:r w:rsidRPr="009A4D3B">
              <w:rPr>
                <w:sz w:val="22"/>
                <w:szCs w:val="22"/>
                <w:rPrChange w:id="5445" w:author="Jiří Vojtěšek" w:date="2018-11-22T23:00:00Z">
                  <w:rPr>
                    <w:sz w:val="22"/>
                  </w:rPr>
                </w:rPrChange>
              </w:rPr>
              <w:t>. Brno: VUT, 1978.</w:t>
            </w:r>
          </w:p>
          <w:p w:rsidR="00982B32" w:rsidRPr="009A4D3B" w:rsidRDefault="00982B32" w:rsidP="0010688A">
            <w:pPr>
              <w:rPr>
                <w:ins w:id="5446" w:author="vopatrilova" w:date="2018-11-19T14:13:00Z"/>
                <w:sz w:val="22"/>
                <w:szCs w:val="22"/>
                <w:rPrChange w:id="5447" w:author="Jiří Vojtěšek" w:date="2018-11-22T23:00:00Z">
                  <w:rPr>
                    <w:ins w:id="5448" w:author="vopatrilova" w:date="2018-11-19T14:13:00Z"/>
                    <w:sz w:val="22"/>
                  </w:rPr>
                </w:rPrChange>
              </w:rPr>
            </w:pPr>
            <w:r w:rsidRPr="009A4D3B">
              <w:rPr>
                <w:sz w:val="22"/>
                <w:szCs w:val="22"/>
                <w:rPrChange w:id="5449" w:author="Jiří Vojtěšek" w:date="2018-11-22T23:00:00Z">
                  <w:rPr>
                    <w:sz w:val="22"/>
                  </w:rPr>
                </w:rPrChange>
              </w:rPr>
              <w:t xml:space="preserve">JANÁČOVÁ, D., CHARVÁTOVÁ,H., KOLOMAZNÍK, K., BLAHA, A. </w:t>
            </w:r>
            <w:r w:rsidRPr="009A4D3B">
              <w:rPr>
                <w:i/>
                <w:sz w:val="22"/>
                <w:szCs w:val="22"/>
                <w:rPrChange w:id="5450" w:author="Jiří Vojtěšek" w:date="2018-11-22T23:00:00Z">
                  <w:rPr>
                    <w:i/>
                    <w:sz w:val="22"/>
                  </w:rPr>
                </w:rPrChange>
              </w:rPr>
              <w:t>Procesní inženýrství: transportní, fyzikální a termodynamická data</w:t>
            </w:r>
            <w:r w:rsidRPr="009A4D3B">
              <w:rPr>
                <w:sz w:val="22"/>
                <w:szCs w:val="22"/>
                <w:rPrChange w:id="5451" w:author="Jiří Vojtěšek" w:date="2018-11-22T23:00:00Z">
                  <w:rPr>
                    <w:sz w:val="22"/>
                  </w:rPr>
                </w:rPrChange>
              </w:rPr>
              <w:t xml:space="preserve">. Univerzita Tomáše Bati ve Zlíně, 2011. ISBN 978-80-7318-997-6. </w:t>
            </w:r>
          </w:p>
          <w:p w:rsidR="00773021" w:rsidRPr="009A4D3B" w:rsidRDefault="008C3AC8" w:rsidP="00773021">
            <w:pPr>
              <w:jc w:val="both"/>
              <w:rPr>
                <w:ins w:id="5452" w:author="vopatrilova" w:date="2018-11-19T14:13:00Z"/>
                <w:sz w:val="22"/>
                <w:szCs w:val="22"/>
                <w:lang w:val="en-US"/>
                <w:rPrChange w:id="5453" w:author="Jiří Vojtěšek" w:date="2018-11-22T23:00:00Z">
                  <w:rPr>
                    <w:ins w:id="5454" w:author="vopatrilova" w:date="2018-11-19T14:13:00Z"/>
                    <w:lang w:val="en-US"/>
                  </w:rPr>
                </w:rPrChange>
              </w:rPr>
            </w:pPr>
            <w:ins w:id="5455" w:author="vopatrilova" w:date="2018-11-19T14:13:00Z">
              <w:r w:rsidRPr="009A4D3B">
                <w:rPr>
                  <w:color w:val="000000"/>
                  <w:sz w:val="22"/>
                  <w:szCs w:val="22"/>
                  <w:rPrChange w:id="5456" w:author="Jiří Vojtěšek" w:date="2018-11-22T23:00:00Z">
                    <w:rPr>
                      <w:color w:val="000000"/>
                      <w:highlight w:val="yellow"/>
                      <w:u w:val="single"/>
                    </w:rPr>
                  </w:rPrChange>
                </w:rPr>
                <w:t xml:space="preserve">SERTH, R.,W., LESTINA, T., G. </w:t>
              </w:r>
              <w:r w:rsidRPr="009A4D3B">
                <w:rPr>
                  <w:i/>
                  <w:iCs/>
                  <w:color w:val="000000"/>
                  <w:sz w:val="22"/>
                  <w:szCs w:val="22"/>
                  <w:rPrChange w:id="5457" w:author="Jiří Vojtěšek" w:date="2018-11-22T23:00:00Z">
                    <w:rPr>
                      <w:i/>
                      <w:iCs/>
                      <w:color w:val="000000"/>
                      <w:highlight w:val="yellow"/>
                      <w:u w:val="single"/>
                    </w:rPr>
                  </w:rPrChange>
                </w:rPr>
                <w:t>Process heat transfer: principles, applications and rules of thumb</w:t>
              </w:r>
              <w:r w:rsidRPr="009A4D3B">
                <w:rPr>
                  <w:color w:val="000000"/>
                  <w:sz w:val="22"/>
                  <w:szCs w:val="22"/>
                  <w:rPrChange w:id="5458" w:author="Jiří Vojtěšek" w:date="2018-11-22T23:00:00Z">
                    <w:rPr>
                      <w:color w:val="000000"/>
                      <w:highlight w:val="yellow"/>
                      <w:u w:val="single"/>
                    </w:rPr>
                  </w:rPrChange>
                </w:rPr>
                <w:t xml:space="preserve">. 2nd ed. Oxford: Academic Press, 2014, 1 online zdroj (633 pages). ISBN 9780123977922. Dostupné také z: </w:t>
              </w:r>
              <w:r w:rsidRPr="009A4D3B">
                <w:rPr>
                  <w:color w:val="000000"/>
                  <w:sz w:val="22"/>
                  <w:szCs w:val="22"/>
                  <w:rPrChange w:id="5459" w:author="Jiří Vojtěšek" w:date="2018-11-22T23:00:00Z">
                    <w:rPr>
                      <w:color w:val="000000"/>
                      <w:highlight w:val="yellow"/>
                      <w:u w:val="single"/>
                    </w:rPr>
                  </w:rPrChange>
                </w:rPr>
                <w:fldChar w:fldCharType="begin"/>
              </w:r>
              <w:r w:rsidRPr="009A4D3B">
                <w:rPr>
                  <w:color w:val="000000"/>
                  <w:sz w:val="22"/>
                  <w:szCs w:val="22"/>
                  <w:rPrChange w:id="5460" w:author="Jiří Vojtěšek" w:date="2018-11-22T23:00:00Z">
                    <w:rPr>
                      <w:color w:val="000000"/>
                      <w:highlight w:val="yellow"/>
                      <w:u w:val="single"/>
                    </w:rPr>
                  </w:rPrChange>
                </w:rPr>
                <w:instrText xml:space="preserve"> HYPERLINK "http://app.knovel.com/hotlink/toc/id:kpPHTPART5/process_heat_transfer__principles_applications_and_rules_of_thumb_2nd_edition" </w:instrText>
              </w:r>
              <w:r w:rsidRPr="009A4D3B">
                <w:rPr>
                  <w:color w:val="000000"/>
                  <w:sz w:val="22"/>
                  <w:szCs w:val="22"/>
                  <w:rPrChange w:id="5461" w:author="Jiří Vojtěšek" w:date="2018-11-22T23:00:00Z">
                    <w:rPr>
                      <w:color w:val="000000"/>
                      <w:highlight w:val="yellow"/>
                      <w:u w:val="single"/>
                    </w:rPr>
                  </w:rPrChange>
                </w:rPr>
                <w:fldChar w:fldCharType="separate"/>
              </w:r>
              <w:r w:rsidRPr="009A4D3B">
                <w:rPr>
                  <w:rStyle w:val="Hypertextovodkaz"/>
                  <w:sz w:val="22"/>
                  <w:szCs w:val="22"/>
                  <w:rPrChange w:id="5462" w:author="Jiří Vojtěšek" w:date="2018-11-22T23:00:00Z">
                    <w:rPr>
                      <w:rStyle w:val="Hypertextovodkaz"/>
                      <w:highlight w:val="yellow"/>
                    </w:rPr>
                  </w:rPrChange>
                </w:rPr>
                <w:t>http://app.knovel.com/hotlink/toc/id:kpPHTPART5/process_heat_transfer__principles_applications_and_rules_of_thumb_2nd_edition</w:t>
              </w:r>
              <w:r w:rsidRPr="009A4D3B">
                <w:rPr>
                  <w:color w:val="000000"/>
                  <w:sz w:val="22"/>
                  <w:szCs w:val="22"/>
                  <w:rPrChange w:id="5463" w:author="Jiří Vojtěšek" w:date="2018-11-22T23:00:00Z">
                    <w:rPr>
                      <w:color w:val="000000"/>
                      <w:highlight w:val="yellow"/>
                      <w:u w:val="single"/>
                    </w:rPr>
                  </w:rPrChange>
                </w:rPr>
                <w:fldChar w:fldCharType="end"/>
              </w:r>
            </w:ins>
          </w:p>
          <w:p w:rsidR="00773021" w:rsidRPr="009A4D3B" w:rsidRDefault="00773021" w:rsidP="0010688A">
            <w:pPr>
              <w:rPr>
                <w:sz w:val="22"/>
                <w:szCs w:val="22"/>
              </w:rPr>
            </w:pPr>
          </w:p>
          <w:p w:rsidR="00982B32" w:rsidRPr="002A3535" w:rsidRDefault="00982B32" w:rsidP="0010688A">
            <w:pPr>
              <w:rPr>
                <w:b/>
                <w:sz w:val="22"/>
                <w:szCs w:val="22"/>
              </w:rPr>
            </w:pPr>
            <w:r w:rsidRPr="002A3535">
              <w:rPr>
                <w:b/>
                <w:sz w:val="22"/>
                <w:szCs w:val="22"/>
              </w:rPr>
              <w:t>Doporučená literatura:</w:t>
            </w:r>
          </w:p>
          <w:p w:rsidR="00982B32" w:rsidRPr="009A4D3B" w:rsidRDefault="00982B32" w:rsidP="0010688A">
            <w:pPr>
              <w:rPr>
                <w:sz w:val="22"/>
                <w:szCs w:val="22"/>
                <w:rPrChange w:id="5464" w:author="Jiří Vojtěšek" w:date="2018-11-22T23:00:00Z">
                  <w:rPr>
                    <w:sz w:val="22"/>
                  </w:rPr>
                </w:rPrChange>
              </w:rPr>
            </w:pPr>
            <w:r w:rsidRPr="00E86148">
              <w:rPr>
                <w:sz w:val="22"/>
                <w:szCs w:val="22"/>
              </w:rPr>
              <w:t xml:space="preserve">CARSLAW, H. S. </w:t>
            </w:r>
            <w:r w:rsidRPr="00E86148">
              <w:rPr>
                <w:i/>
                <w:sz w:val="22"/>
                <w:szCs w:val="22"/>
              </w:rPr>
              <w:t>Conduction of heat in solids</w:t>
            </w:r>
            <w:r w:rsidRPr="009A4D3B">
              <w:rPr>
                <w:sz w:val="22"/>
                <w:szCs w:val="22"/>
                <w:rPrChange w:id="5465" w:author="Jiří Vojtěšek" w:date="2018-11-22T23:00:00Z">
                  <w:rPr>
                    <w:sz w:val="22"/>
                  </w:rPr>
                </w:rPrChange>
              </w:rPr>
              <w:t xml:space="preserve">. 2nd ed. Oxford : Clarendon Press, 1959. ISBN 0-19-853368-3. </w:t>
            </w:r>
          </w:p>
          <w:p w:rsidR="00982B32" w:rsidRPr="009A4D3B" w:rsidRDefault="00982B32" w:rsidP="0010688A">
            <w:pPr>
              <w:rPr>
                <w:sz w:val="22"/>
                <w:szCs w:val="22"/>
                <w:rPrChange w:id="5466" w:author="Jiří Vojtěšek" w:date="2018-11-22T23:00:00Z">
                  <w:rPr>
                    <w:sz w:val="22"/>
                  </w:rPr>
                </w:rPrChange>
              </w:rPr>
            </w:pPr>
            <w:r w:rsidRPr="009A4D3B">
              <w:rPr>
                <w:sz w:val="22"/>
                <w:szCs w:val="22"/>
                <w:rPrChange w:id="5467" w:author="Jiří Vojtěšek" w:date="2018-11-22T23:00:00Z">
                  <w:rPr>
                    <w:sz w:val="22"/>
                  </w:rPr>
                </w:rPrChange>
              </w:rPr>
              <w:t xml:space="preserve">BYRON, W. E. STEWART, E.D. </w:t>
            </w:r>
            <w:r w:rsidRPr="009A4D3B">
              <w:rPr>
                <w:i/>
                <w:sz w:val="22"/>
                <w:szCs w:val="22"/>
                <w:rPrChange w:id="5468" w:author="Jiří Vojtěšek" w:date="2018-11-22T23:00:00Z">
                  <w:rPr>
                    <w:i/>
                    <w:sz w:val="22"/>
                  </w:rPr>
                </w:rPrChange>
              </w:rPr>
              <w:t>Lightfoot. Trasport Phenomena</w:t>
            </w:r>
            <w:r w:rsidRPr="009A4D3B">
              <w:rPr>
                <w:sz w:val="22"/>
                <w:szCs w:val="22"/>
                <w:rPrChange w:id="5469" w:author="Jiří Vojtěšek" w:date="2018-11-22T23:00:00Z">
                  <w:rPr>
                    <w:sz w:val="22"/>
                  </w:rPr>
                </w:rPrChange>
              </w:rPr>
              <w:t>. J. Wiley and Sons, New York, 1961.</w:t>
            </w:r>
          </w:p>
          <w:p w:rsidR="00982B32" w:rsidRDefault="00982B32" w:rsidP="0010688A">
            <w:r w:rsidRPr="009A4D3B">
              <w:rPr>
                <w:sz w:val="22"/>
                <w:szCs w:val="22"/>
                <w:rPrChange w:id="5470" w:author="Jiří Vojtěšek" w:date="2018-11-22T23:00:00Z">
                  <w:rPr>
                    <w:sz w:val="22"/>
                  </w:rPr>
                </w:rPrChange>
              </w:rPr>
              <w:t xml:space="preserve">DVOŘÁK, Z. </w:t>
            </w:r>
            <w:r w:rsidRPr="009A4D3B">
              <w:rPr>
                <w:i/>
                <w:sz w:val="22"/>
                <w:szCs w:val="22"/>
                <w:rPrChange w:id="5471" w:author="Jiří Vojtěšek" w:date="2018-11-22T23:00:00Z">
                  <w:rPr>
                    <w:i/>
                    <w:sz w:val="22"/>
                  </w:rPr>
                </w:rPrChange>
              </w:rPr>
              <w:t>Sdílení tepla a výměníky</w:t>
            </w:r>
            <w:r w:rsidRPr="004579DF">
              <w:rPr>
                <w:sz w:val="22"/>
              </w:rPr>
              <w:t>, ČVUT Praha, FS, 1992.</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24</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052"/>
        </w:trPr>
        <w:tc>
          <w:tcPr>
            <w:tcW w:w="9855" w:type="dxa"/>
            <w:gridSpan w:val="8"/>
          </w:tcPr>
          <w:p w:rsidR="00982B32" w:rsidRDefault="00982B32" w:rsidP="0010688A">
            <w:pPr>
              <w:jc w:val="both"/>
            </w:pPr>
            <w:r w:rsidRPr="004579DF">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4579DF">
              <w:rPr>
                <w:sz w:val="18"/>
              </w:rP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58"/>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5472" w:name="UmelaAvypocetniInteligence"/>
            <w:r>
              <w:t>Umělá a výpočetní inteligence</w:t>
            </w:r>
            <w:bookmarkEnd w:id="5472"/>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„PZ“ pro specializaci:</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3/L</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24p + 24c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5</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w:t>
            </w:r>
          </w:p>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r>
              <w:t>Pro udělení</w:t>
            </w:r>
            <w:r w:rsidRPr="00EC44EC">
              <w:t xml:space="preserve"> zápočtu </w:t>
            </w:r>
            <w:r>
              <w:t xml:space="preserve">je požadováno: </w:t>
            </w:r>
          </w:p>
          <w:p w:rsidR="00982B32" w:rsidRDefault="00982B32" w:rsidP="0010688A">
            <w:pPr>
              <w:pStyle w:val="Odstavecseseznamem"/>
              <w:numPr>
                <w:ilvl w:val="0"/>
                <w:numId w:val="50"/>
              </w:numPr>
            </w:pPr>
            <w:r>
              <w:t>povinná a aktivní účast na jednotlivých cvičeních (80% účast na cvičení).</w:t>
            </w:r>
          </w:p>
          <w:p w:rsidR="00982B32" w:rsidRDefault="00982B32" w:rsidP="0010688A">
            <w:pPr>
              <w:pStyle w:val="Odstavecseseznamem"/>
              <w:numPr>
                <w:ilvl w:val="0"/>
                <w:numId w:val="50"/>
              </w:numPr>
            </w:pPr>
            <w:r>
              <w:t>úspěšné a samostatné vypracování všech zadaných úloh v průběhu semestru.</w:t>
            </w:r>
          </w:p>
          <w:p w:rsidR="00982B32" w:rsidRDefault="00982B32" w:rsidP="0010688A">
            <w:pPr>
              <w:ind w:left="60"/>
            </w:pPr>
            <w:r>
              <w:t>Pro úspěšné absolvování zkoušky je požadováno:</w:t>
            </w:r>
          </w:p>
          <w:p w:rsidR="00982B32" w:rsidRDefault="00982B32" w:rsidP="0010688A">
            <w:pPr>
              <w:pStyle w:val="Odstavecseseznamem"/>
              <w:numPr>
                <w:ilvl w:val="0"/>
                <w:numId w:val="50"/>
              </w:numPr>
            </w:pPr>
            <w:r>
              <w:t>splnění požadavků zápočtu</w:t>
            </w:r>
          </w:p>
          <w:p w:rsidR="00982B32" w:rsidRDefault="00982B32" w:rsidP="0010688A">
            <w:pPr>
              <w:pStyle w:val="Odstavecseseznamem"/>
              <w:numPr>
                <w:ilvl w:val="0"/>
                <w:numId w:val="50"/>
              </w:numPr>
            </w:pPr>
            <w:r>
              <w:t>teoretické a praktické zvládnutí základní problematiky a jednotlivých témat.</w:t>
            </w:r>
          </w:p>
          <w:p w:rsidR="00982B32" w:rsidRDefault="00982B32" w:rsidP="0010688A">
            <w:pPr>
              <w:pStyle w:val="Odstavecseseznamem"/>
              <w:numPr>
                <w:ilvl w:val="0"/>
                <w:numId w:val="50"/>
              </w:numPr>
            </w:pPr>
            <w:r>
              <w:t xml:space="preserve">prokázání úspěšného zvládnutí probírané tématiky při ústním a písemné zkoušce. </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Ing. Zuzana Komínková Oplatková,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vedení přednášek</w:t>
            </w:r>
            <w:r w:rsidR="00E757B4">
              <w:t xml:space="preserve"> a cvičení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Ing. Zuzana Komínková Oplatková, Ph.D. (přednášky 100 %)</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8B2865" w:rsidRDefault="00982B32" w:rsidP="0010688A">
            <w:pPr>
              <w:jc w:val="both"/>
              <w:rPr>
                <w:noProof/>
                <w:szCs w:val="22"/>
                <w:lang w:val="en-GB"/>
              </w:rPr>
            </w:pPr>
            <w:r w:rsidRPr="008B2865">
              <w:rPr>
                <w:noProof/>
                <w:szCs w:val="22"/>
                <w:lang w:val="en-GB"/>
              </w:rPr>
              <w:t xml:space="preserve">Cílem kurzu je získání poznatků z </w:t>
            </w:r>
            <w:r w:rsidRPr="008B2865">
              <w:rPr>
                <w:noProof/>
                <w:szCs w:val="22"/>
              </w:rPr>
              <w:t>vybraných a příbuzných oblastí poměrně dynamicky se rozvíjejícího oboru Umělé inteligence, a všech příbuzných metod patřící do skupiny tzv. „Computational Intelligence“. Student je seznámen se základní klasifikací metod a nástrojů a jejich vybranými reálnými aplikacemi. Probírány jsou zejména metody postavené na fuzzy logice a množinách, pravděpodobnostního počítání, strojového učení (Machine learningu), základy bio-inspirovaných výpočetních technik s řadou praktických aspektů (optimalizace), hybridní a multiagentní systémy a praktické aplikace klasifikace, zpracování a rozpoznávání vzorů a jazyka.</w:t>
            </w:r>
          </w:p>
          <w:p w:rsidR="00982B32" w:rsidRPr="008B2865" w:rsidRDefault="00982B32" w:rsidP="0010688A">
            <w:pPr>
              <w:rPr>
                <w:szCs w:val="22"/>
              </w:rPr>
            </w:pPr>
            <w:r w:rsidRPr="008B2865">
              <w:rPr>
                <w:szCs w:val="22"/>
              </w:rPr>
              <w:t>Témata:</w:t>
            </w:r>
          </w:p>
          <w:p w:rsidR="00982B32" w:rsidRPr="008B2865" w:rsidRDefault="00982B32" w:rsidP="0010688A">
            <w:pPr>
              <w:numPr>
                <w:ilvl w:val="0"/>
                <w:numId w:val="51"/>
              </w:numPr>
              <w:rPr>
                <w:szCs w:val="22"/>
              </w:rPr>
            </w:pPr>
            <w:r w:rsidRPr="008B2865">
              <w:rPr>
                <w:szCs w:val="22"/>
              </w:rPr>
              <w:t>Úvod do umělé a výpočetní inteligence – historický přehled, přehled metod.</w:t>
            </w:r>
          </w:p>
          <w:p w:rsidR="00982B32" w:rsidRPr="008B2865" w:rsidRDefault="00982B32" w:rsidP="0010688A">
            <w:pPr>
              <w:numPr>
                <w:ilvl w:val="0"/>
                <w:numId w:val="51"/>
              </w:numPr>
              <w:rPr>
                <w:szCs w:val="22"/>
              </w:rPr>
            </w:pPr>
            <w:r w:rsidRPr="008B2865">
              <w:rPr>
                <w:szCs w:val="22"/>
              </w:rPr>
              <w:t>Úvod do softcomputingu – neuronové sítě, evoluční algoritmy, fuzzy teorie.</w:t>
            </w:r>
          </w:p>
          <w:p w:rsidR="00982B32" w:rsidRPr="008B2865" w:rsidRDefault="00982B32" w:rsidP="0010688A">
            <w:pPr>
              <w:numPr>
                <w:ilvl w:val="0"/>
                <w:numId w:val="51"/>
              </w:numPr>
              <w:rPr>
                <w:szCs w:val="22"/>
              </w:rPr>
            </w:pPr>
            <w:r w:rsidRPr="008B2865">
              <w:rPr>
                <w:szCs w:val="22"/>
              </w:rPr>
              <w:t>Hybridní inteligentní systémy (neuro-fuzzy sítě, evoluční neuronové sítě, rough fuzzy hybridizace), expertní systémy.</w:t>
            </w:r>
          </w:p>
          <w:p w:rsidR="00982B32" w:rsidRPr="008B2865" w:rsidRDefault="00982B32" w:rsidP="0010688A">
            <w:pPr>
              <w:numPr>
                <w:ilvl w:val="0"/>
                <w:numId w:val="51"/>
              </w:numPr>
              <w:rPr>
                <w:szCs w:val="22"/>
              </w:rPr>
            </w:pPr>
            <w:r w:rsidRPr="008B2865">
              <w:rPr>
                <w:szCs w:val="22"/>
              </w:rPr>
              <w:t>Kognitivní systémy, umělý život.</w:t>
            </w:r>
          </w:p>
          <w:p w:rsidR="00982B32" w:rsidRPr="008B2865" w:rsidRDefault="00982B32" w:rsidP="0010688A">
            <w:pPr>
              <w:numPr>
                <w:ilvl w:val="0"/>
                <w:numId w:val="51"/>
              </w:numPr>
              <w:rPr>
                <w:szCs w:val="22"/>
              </w:rPr>
            </w:pPr>
            <w:r w:rsidRPr="008B2865">
              <w:rPr>
                <w:szCs w:val="22"/>
              </w:rPr>
              <w:t>Agentní a multiagentní systémy.</w:t>
            </w:r>
          </w:p>
          <w:p w:rsidR="00982B32" w:rsidRPr="008B2865" w:rsidRDefault="00982B32" w:rsidP="0010688A">
            <w:pPr>
              <w:numPr>
                <w:ilvl w:val="0"/>
                <w:numId w:val="51"/>
              </w:numPr>
              <w:rPr>
                <w:szCs w:val="22"/>
              </w:rPr>
            </w:pPr>
            <w:r w:rsidRPr="008B2865">
              <w:rPr>
                <w:szCs w:val="22"/>
              </w:rPr>
              <w:t>Hejnová inteligence a robotika.</w:t>
            </w:r>
          </w:p>
          <w:p w:rsidR="00982B32" w:rsidRPr="008B2865" w:rsidRDefault="00982B32" w:rsidP="0010688A">
            <w:pPr>
              <w:numPr>
                <w:ilvl w:val="0"/>
                <w:numId w:val="51"/>
              </w:numPr>
              <w:rPr>
                <w:szCs w:val="22"/>
              </w:rPr>
            </w:pPr>
            <w:r w:rsidRPr="008B2865">
              <w:rPr>
                <w:szCs w:val="22"/>
              </w:rPr>
              <w:t>Fraktály a teorie chaosu.</w:t>
            </w:r>
          </w:p>
          <w:p w:rsidR="00982B32" w:rsidRPr="008B2865" w:rsidRDefault="00982B32" w:rsidP="0010688A">
            <w:pPr>
              <w:numPr>
                <w:ilvl w:val="0"/>
                <w:numId w:val="51"/>
              </w:numPr>
              <w:rPr>
                <w:szCs w:val="22"/>
              </w:rPr>
            </w:pPr>
            <w:r w:rsidRPr="008B2865">
              <w:rPr>
                <w:szCs w:val="22"/>
              </w:rPr>
              <w:t>L-systémy a modelování eco-systémů.</w:t>
            </w:r>
          </w:p>
          <w:p w:rsidR="00982B32" w:rsidRPr="008B2865" w:rsidRDefault="00982B32" w:rsidP="0010688A">
            <w:pPr>
              <w:numPr>
                <w:ilvl w:val="0"/>
                <w:numId w:val="51"/>
              </w:numPr>
              <w:rPr>
                <w:szCs w:val="22"/>
              </w:rPr>
            </w:pPr>
            <w:r w:rsidRPr="008B2865">
              <w:rPr>
                <w:szCs w:val="22"/>
              </w:rPr>
              <w:t>Umělá inteligence a teorie her.</w:t>
            </w:r>
          </w:p>
          <w:p w:rsidR="00982B32" w:rsidRPr="008B2865" w:rsidRDefault="00982B32" w:rsidP="0010688A">
            <w:pPr>
              <w:numPr>
                <w:ilvl w:val="0"/>
                <w:numId w:val="51"/>
              </w:numPr>
              <w:rPr>
                <w:szCs w:val="22"/>
              </w:rPr>
            </w:pPr>
            <w:r w:rsidRPr="008B2865">
              <w:rPr>
                <w:szCs w:val="22"/>
              </w:rPr>
              <w:t>Umělá inteligence ve hrách, gamesourcing.</w:t>
            </w:r>
          </w:p>
          <w:p w:rsidR="00982B32" w:rsidRPr="008B2865" w:rsidRDefault="00982B32" w:rsidP="0010688A">
            <w:pPr>
              <w:numPr>
                <w:ilvl w:val="0"/>
                <w:numId w:val="51"/>
              </w:numPr>
              <w:rPr>
                <w:szCs w:val="22"/>
              </w:rPr>
            </w:pPr>
            <w:r w:rsidRPr="008B2865">
              <w:rPr>
                <w:szCs w:val="22"/>
              </w:rPr>
              <w:t>Sémantické analýza, zpracování přirozeného jazyka (natural language processing).</w:t>
            </w:r>
          </w:p>
          <w:p w:rsidR="00982B32" w:rsidRPr="008B2865" w:rsidRDefault="00982B32" w:rsidP="0010688A">
            <w:pPr>
              <w:numPr>
                <w:ilvl w:val="0"/>
                <w:numId w:val="51"/>
              </w:numPr>
              <w:rPr>
                <w:szCs w:val="22"/>
              </w:rPr>
            </w:pPr>
            <w:r w:rsidRPr="008B2865">
              <w:rPr>
                <w:szCs w:val="22"/>
              </w:rPr>
              <w:t>Zápočtový týden, konzultační hodina, probrání témat ke zkoušce.</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1C0137" w:rsidRDefault="00982B32" w:rsidP="0010688A">
            <w:pPr>
              <w:jc w:val="both"/>
              <w:rPr>
                <w:b/>
                <w:bCs/>
              </w:rPr>
            </w:pPr>
            <w:r w:rsidRPr="001C0137">
              <w:rPr>
                <w:b/>
                <w:bCs/>
              </w:rPr>
              <w:t>Povinná literatura:</w:t>
            </w:r>
          </w:p>
          <w:p w:rsidR="00982B32" w:rsidRDefault="00982B32" w:rsidP="0010688A">
            <w:pPr>
              <w:jc w:val="both"/>
            </w:pPr>
            <w:r>
              <w:t xml:space="preserve">MAŘÍK, V. a kol. (eds.): </w:t>
            </w:r>
            <w:r>
              <w:rPr>
                <w:i/>
              </w:rPr>
              <w:t>Umělá inteligence</w:t>
            </w:r>
            <w:r>
              <w:t xml:space="preserve"> </w:t>
            </w:r>
            <w:r w:rsidRPr="00ED7354">
              <w:rPr>
                <w:i/>
              </w:rPr>
              <w:t>1–5</w:t>
            </w:r>
            <w:r>
              <w:t>. Academia, 1993, 1997, 1999, 2003, 2007.</w:t>
            </w:r>
          </w:p>
          <w:p w:rsidR="00982B32" w:rsidRDefault="00982B32" w:rsidP="0010688A">
            <w:pPr>
              <w:jc w:val="both"/>
            </w:pPr>
            <w:r>
              <w:t>ZELINKA</w:t>
            </w:r>
            <w:r w:rsidRPr="00155C0A">
              <w:t xml:space="preserve">, I., </w:t>
            </w:r>
            <w:r>
              <w:t>OPLATKOVÁ</w:t>
            </w:r>
            <w:r w:rsidRPr="00155C0A">
              <w:t xml:space="preserve">, Z., </w:t>
            </w:r>
            <w:r>
              <w:t>OŠMERA</w:t>
            </w:r>
            <w:r w:rsidRPr="00155C0A">
              <w:t xml:space="preserve">, P., </w:t>
            </w:r>
            <w:r>
              <w:t>ŠEDA</w:t>
            </w:r>
            <w:r w:rsidRPr="00155C0A">
              <w:t xml:space="preserve">, M., </w:t>
            </w:r>
            <w:r>
              <w:t>VČELAŘ</w:t>
            </w:r>
            <w:r w:rsidRPr="00155C0A">
              <w:t xml:space="preserve">, F.: </w:t>
            </w:r>
            <w:r w:rsidRPr="00C32587">
              <w:rPr>
                <w:i/>
              </w:rPr>
              <w:t>Evoluční výpočetní techniky - principy a aplikace</w:t>
            </w:r>
            <w:r w:rsidRPr="00155C0A">
              <w:t>, BEN - technická literatura, Praha, 2008, ISBN 80-7300-218-3</w:t>
            </w:r>
            <w:r>
              <w:t>.</w:t>
            </w:r>
          </w:p>
          <w:p w:rsidR="00982B32" w:rsidRDefault="00982B32" w:rsidP="0010688A">
            <w:r>
              <w:t xml:space="preserve">VOLNÁ E.: </w:t>
            </w:r>
            <w:r w:rsidRPr="00C32587">
              <w:rPr>
                <w:i/>
              </w:rPr>
              <w:t>Základy soft computingu</w:t>
            </w:r>
            <w:r>
              <w:t xml:space="preserve">, skripta, Ostravská univerzita, 2012, </w:t>
            </w:r>
            <w:r>
              <w:rPr>
                <w:lang w:val="en-US"/>
              </w:rPr>
              <w:t xml:space="preserve">[online], </w:t>
            </w:r>
            <w:r>
              <w:rPr>
                <w:rStyle w:val="CittHTML"/>
              </w:rPr>
              <w:t>www1.osu.cz/~volna/Zaklady_softcomputingu_skripta.pdf</w:t>
            </w:r>
          </w:p>
          <w:p w:rsidR="00982B32" w:rsidRPr="00E05968" w:rsidRDefault="00982B32" w:rsidP="0010688A">
            <w:pPr>
              <w:jc w:val="both"/>
              <w:rPr>
                <w:b/>
              </w:rPr>
            </w:pPr>
            <w:r w:rsidRPr="00E05968">
              <w:rPr>
                <w:b/>
              </w:rPr>
              <w:t>Doporučená literatura:</w:t>
            </w:r>
          </w:p>
          <w:p w:rsidR="00982B32" w:rsidRDefault="00982B32" w:rsidP="0010688A">
            <w:r>
              <w:t xml:space="preserve">KRUSE, </w:t>
            </w:r>
            <w:del w:id="5473" w:author="Jiří Vojtěšek" w:date="2018-11-22T23:01:00Z">
              <w:r w:rsidDel="009A4D3B">
                <w:delText>Rudolf</w:delText>
              </w:r>
            </w:del>
            <w:ins w:id="5474" w:author="Jiří Vojtěšek" w:date="2018-11-22T23:01:00Z">
              <w:r w:rsidR="009A4D3B">
                <w:t>R.</w:t>
              </w:r>
            </w:ins>
            <w:r>
              <w:t xml:space="preserve">, et al. </w:t>
            </w:r>
            <w:r>
              <w:rPr>
                <w:i/>
                <w:iCs/>
              </w:rPr>
              <w:t>Computational intelligence: a methodological introduction</w:t>
            </w:r>
            <w:r>
              <w:t>. Springer, 2016.</w:t>
            </w:r>
          </w:p>
          <w:p w:rsidR="00982B32" w:rsidRDefault="00982B32" w:rsidP="0010688A">
            <w:r>
              <w:t xml:space="preserve">KACPRZYK, </w:t>
            </w:r>
            <w:del w:id="5475" w:author="Jiří Vojtěšek" w:date="2018-11-22T23:01:00Z">
              <w:r w:rsidDel="009A4D3B">
                <w:delText>Janusz</w:delText>
              </w:r>
            </w:del>
            <w:ins w:id="5476" w:author="Jiří Vojtěšek" w:date="2018-11-22T23:01:00Z">
              <w:r w:rsidR="009A4D3B">
                <w:t>J.</w:t>
              </w:r>
            </w:ins>
            <w:r>
              <w:t xml:space="preserve">; PEDRYCZ, </w:t>
            </w:r>
            <w:del w:id="5477" w:author="Jiří Vojtěšek" w:date="2018-11-22T23:01:00Z">
              <w:r w:rsidDel="009A4D3B">
                <w:delText xml:space="preserve">Witold </w:delText>
              </w:r>
            </w:del>
            <w:ins w:id="5478" w:author="Jiří Vojtěšek" w:date="2018-11-22T23:01:00Z">
              <w:r w:rsidR="009A4D3B">
                <w:t xml:space="preserve">W. </w:t>
              </w:r>
            </w:ins>
            <w:r>
              <w:t xml:space="preserve">(ed.). </w:t>
            </w:r>
            <w:r>
              <w:rPr>
                <w:i/>
                <w:iCs/>
              </w:rPr>
              <w:t>Springer handbook of computational intelligence</w:t>
            </w:r>
            <w:r>
              <w:t>. Springer, 2015.</w:t>
            </w:r>
          </w:p>
          <w:p w:rsidR="00982B32" w:rsidRDefault="00982B32" w:rsidP="0010688A">
            <w:r>
              <w:t xml:space="preserve">YANNAKAKIS, </w:t>
            </w:r>
            <w:del w:id="5479" w:author="Jiří Vojtěšek" w:date="2018-11-22T23:01:00Z">
              <w:r w:rsidDel="009A4D3B">
                <w:delText xml:space="preserve">Georgios </w:delText>
              </w:r>
            </w:del>
            <w:ins w:id="5480" w:author="Jiří Vojtěšek" w:date="2018-11-22T23:01:00Z">
              <w:r w:rsidR="009A4D3B">
                <w:t xml:space="preserve">G. </w:t>
              </w:r>
            </w:ins>
            <w:r>
              <w:t>N.; TOGELIUS, J</w:t>
            </w:r>
            <w:del w:id="5481" w:author="Jiří Vojtěšek" w:date="2018-11-22T23:01:00Z">
              <w:r w:rsidDel="009A4D3B">
                <w:delText>ulian</w:delText>
              </w:r>
            </w:del>
            <w:r>
              <w:t xml:space="preserve">. </w:t>
            </w:r>
            <w:r>
              <w:rPr>
                <w:i/>
                <w:iCs/>
              </w:rPr>
              <w:t>Artificial Intelligence and Games</w:t>
            </w:r>
            <w:r>
              <w:t>. New York: Springer, 2018.</w:t>
            </w:r>
          </w:p>
          <w:p w:rsidR="00982B32" w:rsidRDefault="00982B32" w:rsidP="0010688A">
            <w:pPr>
              <w:jc w:val="both"/>
              <w:rPr>
                <w:lang w:val="en-US"/>
              </w:rPr>
            </w:pPr>
            <w:r>
              <w:t xml:space="preserve">ZELINKA I.: </w:t>
            </w:r>
            <w:r w:rsidRPr="007D014E">
              <w:rPr>
                <w:i/>
                <w:lang w:val="en-US"/>
              </w:rPr>
              <w:t>Aplikovan</w:t>
            </w:r>
            <w:r w:rsidRPr="007D014E">
              <w:rPr>
                <w:rFonts w:hint="eastAsia"/>
                <w:i/>
                <w:lang w:val="en-US"/>
              </w:rPr>
              <w:t>á</w:t>
            </w:r>
            <w:r w:rsidRPr="007D014E">
              <w:rPr>
                <w:i/>
                <w:lang w:val="en-US"/>
              </w:rPr>
              <w:t xml:space="preserve"> informatika aneb </w:t>
            </w:r>
            <w:r w:rsidRPr="007D014E">
              <w:rPr>
                <w:rFonts w:hint="eastAsia"/>
                <w:i/>
                <w:lang w:val="en-US"/>
              </w:rPr>
              <w:t>ú</w:t>
            </w:r>
            <w:r w:rsidRPr="007D014E">
              <w:rPr>
                <w:i/>
                <w:lang w:val="en-US"/>
              </w:rPr>
              <w:t>vod do frakt</w:t>
            </w:r>
            <w:r w:rsidRPr="007D014E">
              <w:rPr>
                <w:rFonts w:hint="eastAsia"/>
                <w:i/>
                <w:lang w:val="en-US"/>
              </w:rPr>
              <w:t>á</w:t>
            </w:r>
            <w:r w:rsidRPr="007D014E">
              <w:rPr>
                <w:i/>
                <w:lang w:val="en-US"/>
              </w:rPr>
              <w:t>ln</w:t>
            </w:r>
            <w:r w:rsidRPr="007D014E">
              <w:rPr>
                <w:rFonts w:hint="eastAsia"/>
                <w:i/>
                <w:lang w:val="en-US"/>
              </w:rPr>
              <w:t>í</w:t>
            </w:r>
            <w:r w:rsidRPr="007D014E">
              <w:rPr>
                <w:i/>
                <w:lang w:val="en-US"/>
              </w:rPr>
              <w:t xml:space="preserve"> geometrie, bun</w:t>
            </w:r>
            <w:r w:rsidRPr="007D014E">
              <w:rPr>
                <w:rFonts w:hint="eastAsia"/>
                <w:i/>
                <w:lang w:val="en-US"/>
              </w:rPr>
              <w:t>ěč</w:t>
            </w:r>
            <w:r w:rsidRPr="007D014E">
              <w:rPr>
                <w:i/>
                <w:lang w:val="en-US"/>
              </w:rPr>
              <w:t>n</w:t>
            </w:r>
            <w:r w:rsidRPr="007D014E">
              <w:rPr>
                <w:rFonts w:hint="eastAsia"/>
                <w:i/>
                <w:lang w:val="en-US"/>
              </w:rPr>
              <w:t>ý</w:t>
            </w:r>
            <w:r w:rsidRPr="007D014E">
              <w:rPr>
                <w:i/>
                <w:lang w:val="en-US"/>
              </w:rPr>
              <w:t>ch automat</w:t>
            </w:r>
            <w:r w:rsidRPr="007D014E">
              <w:rPr>
                <w:rFonts w:hint="eastAsia"/>
                <w:i/>
                <w:lang w:val="en-US"/>
              </w:rPr>
              <w:t>ů</w:t>
            </w:r>
            <w:r>
              <w:t xml:space="preserve">, skripta, UTB, Zlín, 2005, ISBN: </w:t>
            </w:r>
            <w:r w:rsidRPr="002B2BDF">
              <w:rPr>
                <w:lang w:val="en-US"/>
              </w:rPr>
              <w:t>8073182750</w:t>
            </w:r>
          </w:p>
          <w:p w:rsidR="00982B32" w:rsidRPr="00DB7DF2" w:rsidRDefault="00982B32" w:rsidP="0010688A">
            <w:r w:rsidRPr="00DB7DF2">
              <w:t xml:space="preserve">RUSSELL, </w:t>
            </w:r>
            <w:del w:id="5482" w:author="Jiří Vojtěšek" w:date="2018-11-22T23:01:00Z">
              <w:r w:rsidRPr="00DB7DF2" w:rsidDel="009A4D3B">
                <w:delText xml:space="preserve">Stuart </w:delText>
              </w:r>
            </w:del>
            <w:ins w:id="5483" w:author="Jiří Vojtěšek" w:date="2018-11-22T23:01:00Z">
              <w:r w:rsidR="009A4D3B" w:rsidRPr="00DB7DF2">
                <w:t>S</w:t>
              </w:r>
              <w:r w:rsidR="009A4D3B">
                <w:t>.</w:t>
              </w:r>
              <w:r w:rsidR="009A4D3B" w:rsidRPr="00DB7DF2">
                <w:t xml:space="preserve"> </w:t>
              </w:r>
            </w:ins>
            <w:r w:rsidRPr="00DB7DF2">
              <w:t xml:space="preserve">J. a </w:t>
            </w:r>
            <w:del w:id="5484" w:author="Jiří Vojtěšek" w:date="2018-11-22T23:01:00Z">
              <w:r w:rsidRPr="00DB7DF2" w:rsidDel="009A4D3B">
                <w:delText xml:space="preserve">Peter </w:delText>
              </w:r>
            </w:del>
            <w:ins w:id="5485" w:author="Jiří Vojtěšek" w:date="2018-11-22T23:01:00Z">
              <w:r w:rsidR="009A4D3B" w:rsidRPr="00DB7DF2">
                <w:t>P</w:t>
              </w:r>
              <w:r w:rsidR="009A4D3B">
                <w:t>.</w:t>
              </w:r>
              <w:r w:rsidR="009A4D3B" w:rsidRPr="00DB7DF2">
                <w:t xml:space="preserve"> </w:t>
              </w:r>
            </w:ins>
            <w:r w:rsidRPr="00DB7DF2">
              <w:t>NORVIG. </w:t>
            </w:r>
            <w:r w:rsidRPr="00DB7DF2">
              <w:rPr>
                <w:i/>
              </w:rPr>
              <w:t>Artificial intelligence: a modern approach</w:t>
            </w:r>
            <w:r w:rsidRPr="00DB7DF2">
              <w:t>. 3rd ed. Upper Saddle River: Prentice Hall, c2010, xviii, 1132 s. Prentice Hall series in artificial intelligence. ISBN 978-0-13-604259-4.</w:t>
            </w:r>
          </w:p>
          <w:p w:rsidR="00982B32" w:rsidRPr="00DB7DF2" w:rsidRDefault="00982B32" w:rsidP="0010688A">
            <w:r w:rsidRPr="00DB7DF2">
              <w:t>FERBER, J</w:t>
            </w:r>
            <w:del w:id="5486" w:author="Jiří Vojtěšek" w:date="2018-11-22T23:01:00Z">
              <w:r w:rsidRPr="00DB7DF2" w:rsidDel="009A4D3B">
                <w:delText>acques</w:delText>
              </w:r>
            </w:del>
            <w:r w:rsidRPr="00DB7DF2">
              <w:rPr>
                <w:i/>
              </w:rPr>
              <w:t>. Multi-agent systems: an introduction to distributed artificial intelligence</w:t>
            </w:r>
            <w:r w:rsidRPr="00DB7DF2">
              <w:t>. Harlow: Addison Wesley, 1999, xviii, 509 s. ISBN 0201360489.</w:t>
            </w:r>
          </w:p>
          <w:p w:rsidR="00982B32" w:rsidRPr="00DB7DF2" w:rsidRDefault="00982B32" w:rsidP="0010688A">
            <w:r w:rsidRPr="00DB7DF2">
              <w:lastRenderedPageBreak/>
              <w:t>GOLDBERG, Y</w:t>
            </w:r>
            <w:del w:id="5487" w:author="Jiří Vojtěšek" w:date="2018-11-22T23:01:00Z">
              <w:r w:rsidRPr="00DB7DF2" w:rsidDel="009A4D3B">
                <w:delText>oav</w:delText>
              </w:r>
            </w:del>
            <w:r w:rsidRPr="00DB7DF2">
              <w:t>. </w:t>
            </w:r>
            <w:r w:rsidRPr="00DB7DF2">
              <w:rPr>
                <w:i/>
              </w:rPr>
              <w:t>Neural network methods for natural language processin</w:t>
            </w:r>
            <w:r w:rsidRPr="00DB7DF2">
              <w:t>g. San Rafael: Morgan &amp; Claypool Publishers, [2017], xxii, 287. Synthesis lectures on human language technologies. ISBN 978-1-68173-235-0.</w:t>
            </w:r>
          </w:p>
          <w:p w:rsidR="00982B32" w:rsidRDefault="00982B32" w:rsidP="00BE26ED">
            <w:r w:rsidRPr="00DB7DF2">
              <w:t xml:space="preserve">LAM, </w:t>
            </w:r>
            <w:del w:id="5488" w:author="Jiří Vojtěšek" w:date="2018-11-22T23:01:00Z">
              <w:r w:rsidRPr="00DB7DF2" w:rsidDel="009A4D3B">
                <w:delText>Hak</w:delText>
              </w:r>
            </w:del>
            <w:ins w:id="5489" w:author="Jiří Vojtěšek" w:date="2018-11-22T23:01:00Z">
              <w:r w:rsidR="009A4D3B" w:rsidRPr="00DB7DF2">
                <w:t>H</w:t>
              </w:r>
              <w:r w:rsidR="009A4D3B">
                <w:t>.</w:t>
              </w:r>
            </w:ins>
            <w:r w:rsidRPr="00DB7DF2">
              <w:t>-</w:t>
            </w:r>
            <w:del w:id="5490" w:author="Jiří Vojtěšek" w:date="2018-11-22T23:01:00Z">
              <w:r w:rsidRPr="00DB7DF2" w:rsidDel="009A4D3B">
                <w:delText>Keung</w:delText>
              </w:r>
            </w:del>
            <w:ins w:id="5491" w:author="Jiří Vojtěšek" w:date="2018-11-22T23:01:00Z">
              <w:r w:rsidR="009A4D3B" w:rsidRPr="00DB7DF2">
                <w:t>K</w:t>
              </w:r>
              <w:r w:rsidR="009A4D3B">
                <w:t>.</w:t>
              </w:r>
            </w:ins>
            <w:r w:rsidRPr="00DB7DF2">
              <w:t xml:space="preserve">, S. H. LING a </w:t>
            </w:r>
            <w:del w:id="5492" w:author="Jiří Vojtěšek" w:date="2018-11-22T23:01:00Z">
              <w:r w:rsidRPr="00DB7DF2" w:rsidDel="00BE26ED">
                <w:delText xml:space="preserve">Hung </w:delText>
              </w:r>
            </w:del>
            <w:ins w:id="5493" w:author="Jiří Vojtěšek" w:date="2018-11-22T23:01:00Z">
              <w:r w:rsidR="00BE26ED" w:rsidRPr="00DB7DF2">
                <w:t>H</w:t>
              </w:r>
              <w:r w:rsidR="00BE26ED">
                <w:t>.</w:t>
              </w:r>
              <w:r w:rsidR="00BE26ED" w:rsidRPr="00DB7DF2">
                <w:t xml:space="preserve"> </w:t>
              </w:r>
            </w:ins>
            <w:r w:rsidRPr="00DB7DF2">
              <w:t>T. NGUYEN. </w:t>
            </w:r>
            <w:r w:rsidRPr="00DB7DF2">
              <w:rPr>
                <w:i/>
              </w:rPr>
              <w:t>Computational intelligence and its applications: evolutionary computation, fuzzy logic, neural network and support vector machine techniques</w:t>
            </w:r>
            <w:r w:rsidRPr="00DB7DF2">
              <w:t>. London: Imperial College Press, c2012, x, 307 s. ISBN 978-1-84816-691-2.</w:t>
            </w: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22</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737"/>
        </w:trPr>
        <w:tc>
          <w:tcPr>
            <w:tcW w:w="9855" w:type="dxa"/>
            <w:gridSpan w:val="8"/>
          </w:tcPr>
          <w:p w:rsidR="00982B32" w:rsidRDefault="00982B32" w:rsidP="0010688A">
            <w:pPr>
              <w:jc w:val="both"/>
            </w:pPr>
            <w:r w:rsidRPr="00802BD0">
              <w:rPr>
                <w:szCs w:val="22"/>
              </w:rPr>
              <w:t>Vyučující na FAI mají trvale vypsány a zveřejněny konzultace minimálně 2h/týden v rámci kterých mají možnosti konzultovat podrobněji probíranou látku. Dále mohou studenti komunikovat s vyučujícím pomocí e-mailu a LMS Moodle.</w:t>
            </w:r>
            <w:r w:rsidRPr="00802BD0">
              <w:rPr>
                <w:sz w:val="18"/>
              </w:rPr>
              <w:t xml:space="preserve"> </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44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5494" w:name="uvodDoMaterialovychVed"/>
            <w:r>
              <w:t>Úvod do materiálových věd</w:t>
            </w:r>
            <w:bookmarkEnd w:id="5494"/>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specializace:</w:t>
            </w:r>
          </w:p>
          <w:p w:rsidR="00982B32" w:rsidRDefault="00982B32" w:rsidP="0010688A">
            <w:pPr>
              <w:jc w:val="both"/>
            </w:pPr>
            <w:r>
              <w:t>Inteligentní systémy s roboty</w:t>
            </w:r>
          </w:p>
          <w:p w:rsidR="00982B32" w:rsidRDefault="00982B32" w:rsidP="0010688A">
            <w:pPr>
              <w:jc w:val="both"/>
            </w:pPr>
            <w:r>
              <w:t>Průmyslová automatizace</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Default="00982B32" w:rsidP="0010688A">
            <w:pPr>
              <w:jc w:val="both"/>
            </w:pPr>
            <w:r>
              <w:t>1/Z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28p+14c</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4</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pPr>
              <w:jc w:val="both"/>
            </w:pPr>
            <w:r>
              <w:t>Nejsou</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Přednášky</w:t>
            </w:r>
          </w:p>
          <w:p w:rsidR="00982B32" w:rsidRDefault="00982B32" w:rsidP="0010688A">
            <w:pPr>
              <w:jc w:val="both"/>
            </w:pPr>
            <w:r>
              <w:t>cvičení</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Default="00982B32" w:rsidP="0010688A">
            <w:pPr>
              <w:jc w:val="both"/>
            </w:pPr>
            <w:r>
              <w:t>Písemná i ústní forma</w:t>
            </w:r>
          </w:p>
          <w:p w:rsidR="00982B32" w:rsidRPr="006136B1" w:rsidRDefault="00982B32" w:rsidP="0010688A">
            <w:pPr>
              <w:jc w:val="both"/>
            </w:pPr>
            <w:r w:rsidRPr="00023F00">
              <w:t>Účast na cvičeních</w:t>
            </w:r>
            <w:r>
              <w:t>.</w:t>
            </w:r>
            <w:r w:rsidRPr="00023F00">
              <w:t xml:space="preserve"> Zpracování a obhajoba zadaných individuálních prací/protokolů</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doc. Ing. Miroslav Maňas, CSc.</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Metodicky, přednášející</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r>
              <w:t>doc. Ing. Miroslav Maňas, CSc. (přednášky 100 %)</w:t>
            </w: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Pr="00EB7C03" w:rsidRDefault="00982B32" w:rsidP="0010688A">
            <w:r w:rsidRPr="00023F00">
              <w:t>Cílem předmětu je seznámit studenty se základními typy konstrukčních materiálů, jejich vlastnostmi a metodami testování.</w:t>
            </w:r>
          </w:p>
          <w:p w:rsidR="00982B32" w:rsidRDefault="00982B32" w:rsidP="0010688A">
            <w:r>
              <w:t>Témata:</w:t>
            </w:r>
          </w:p>
          <w:p w:rsidR="00982B32" w:rsidRDefault="00982B32" w:rsidP="0010688A">
            <w:pPr>
              <w:pStyle w:val="Odstavecseseznamem"/>
              <w:numPr>
                <w:ilvl w:val="0"/>
                <w:numId w:val="52"/>
              </w:numPr>
            </w:pPr>
            <w:r w:rsidRPr="00023F00">
              <w:t>Stavba atomu, meziatomové vazby, struktura krystalických látek</w:t>
            </w:r>
            <w:r>
              <w:t xml:space="preserve">, poruchy krystalové stavby </w:t>
            </w:r>
          </w:p>
          <w:p w:rsidR="00982B32" w:rsidRDefault="00982B32" w:rsidP="0010688A">
            <w:pPr>
              <w:pStyle w:val="Odstavecseseznamem"/>
              <w:numPr>
                <w:ilvl w:val="0"/>
                <w:numId w:val="52"/>
              </w:numPr>
            </w:pPr>
            <w:r w:rsidRPr="00023F00">
              <w:t>Tuhnutí a krystalizace, fázové diagramy, soustava Fe-</w:t>
            </w:r>
            <w:r>
              <w:t xml:space="preserve">Fe3 , soustava Fe-C(grafit) </w:t>
            </w:r>
          </w:p>
          <w:p w:rsidR="00982B32" w:rsidRDefault="00982B32" w:rsidP="0010688A">
            <w:pPr>
              <w:pStyle w:val="Odstavecseseznamem"/>
              <w:numPr>
                <w:ilvl w:val="0"/>
                <w:numId w:val="52"/>
              </w:numPr>
            </w:pPr>
            <w:r w:rsidRPr="00023F00">
              <w:t>Kovové materiály-železné a neže</w:t>
            </w:r>
            <w:r>
              <w:t xml:space="preserve">lezné kovy a jejich slitiny </w:t>
            </w:r>
          </w:p>
          <w:p w:rsidR="00982B32" w:rsidRDefault="00982B32" w:rsidP="0010688A">
            <w:pPr>
              <w:pStyle w:val="Odstavecseseznamem"/>
              <w:numPr>
                <w:ilvl w:val="0"/>
                <w:numId w:val="52"/>
              </w:numPr>
            </w:pPr>
            <w:r>
              <w:t>O</w:t>
            </w:r>
            <w:r w:rsidRPr="00023F00">
              <w:t>celi, tříd</w:t>
            </w:r>
            <w:r>
              <w:t xml:space="preserve">ění, použití </w:t>
            </w:r>
          </w:p>
          <w:p w:rsidR="00982B32" w:rsidRDefault="00982B32" w:rsidP="0010688A">
            <w:pPr>
              <w:pStyle w:val="Odstavecseseznamem"/>
              <w:numPr>
                <w:ilvl w:val="0"/>
                <w:numId w:val="52"/>
              </w:numPr>
            </w:pPr>
            <w:r>
              <w:t xml:space="preserve">Tepelné zpracování ocelí </w:t>
            </w:r>
          </w:p>
          <w:p w:rsidR="00982B32" w:rsidRDefault="00982B32" w:rsidP="0010688A">
            <w:pPr>
              <w:pStyle w:val="Odstavecseseznamem"/>
              <w:numPr>
                <w:ilvl w:val="0"/>
                <w:numId w:val="52"/>
              </w:numPr>
            </w:pPr>
            <w:r w:rsidRPr="00023F00">
              <w:t>Chemicko-tepelné a mechanic</w:t>
            </w:r>
            <w:r>
              <w:t>ko-tepelné zpracování ocelí</w:t>
            </w:r>
          </w:p>
          <w:p w:rsidR="00982B32" w:rsidRDefault="00982B32" w:rsidP="0010688A">
            <w:pPr>
              <w:pStyle w:val="Odstavecseseznamem"/>
              <w:numPr>
                <w:ilvl w:val="0"/>
                <w:numId w:val="52"/>
              </w:numPr>
            </w:pPr>
            <w:r w:rsidRPr="00023F00">
              <w:t>Vybrané neže</w:t>
            </w:r>
            <w:r>
              <w:t xml:space="preserve">lezné kovy a jejich slitiny </w:t>
            </w:r>
          </w:p>
          <w:p w:rsidR="00982B32" w:rsidRDefault="00982B32" w:rsidP="0010688A">
            <w:pPr>
              <w:pStyle w:val="Odstavecseseznamem"/>
              <w:numPr>
                <w:ilvl w:val="0"/>
                <w:numId w:val="52"/>
              </w:numPr>
            </w:pPr>
            <w:r w:rsidRPr="00023F00">
              <w:t>Nekovové konstrukční mater</w:t>
            </w:r>
            <w:r>
              <w:t xml:space="preserve">iály (dřevo, keramika sklo) </w:t>
            </w:r>
          </w:p>
          <w:p w:rsidR="00982B32" w:rsidRDefault="00982B32" w:rsidP="0010688A">
            <w:pPr>
              <w:pStyle w:val="Odstavecseseznamem"/>
              <w:numPr>
                <w:ilvl w:val="0"/>
                <w:numId w:val="52"/>
              </w:numPr>
            </w:pPr>
            <w:r w:rsidRPr="00023F00">
              <w:t>Polymery a kompozity s polymerní matricí</w:t>
            </w:r>
            <w:r>
              <w:t>,</w:t>
            </w:r>
            <w:r w:rsidRPr="00023F00">
              <w:t xml:space="preserve"> rozdělení</w:t>
            </w:r>
            <w:r>
              <w:t xml:space="preserve"> a struktura </w:t>
            </w:r>
          </w:p>
          <w:p w:rsidR="00982B32" w:rsidRDefault="00982B32" w:rsidP="0010688A">
            <w:pPr>
              <w:pStyle w:val="Odstavecseseznamem"/>
              <w:numPr>
                <w:ilvl w:val="0"/>
                <w:numId w:val="52"/>
              </w:numPr>
            </w:pPr>
            <w:r w:rsidRPr="00023F00">
              <w:t>Vlastnosti polymerních materiál</w:t>
            </w:r>
            <w:r>
              <w:t>ů</w:t>
            </w:r>
            <w:r w:rsidRPr="00023F00">
              <w:t xml:space="preserve">, reologie polymerních tavenin </w:t>
            </w:r>
          </w:p>
          <w:p w:rsidR="00982B32" w:rsidRDefault="00982B32" w:rsidP="0010688A">
            <w:pPr>
              <w:pStyle w:val="Odstavecseseznamem"/>
              <w:numPr>
                <w:ilvl w:val="0"/>
                <w:numId w:val="52"/>
              </w:numPr>
            </w:pPr>
            <w:r w:rsidRPr="00023F00">
              <w:t>Kompozitní materiály, struktura a v</w:t>
            </w:r>
            <w:r>
              <w:t xml:space="preserve">lastnosti </w:t>
            </w:r>
          </w:p>
          <w:p w:rsidR="00982B32" w:rsidRDefault="00982B32" w:rsidP="0010688A">
            <w:pPr>
              <w:pStyle w:val="Odstavecseseznamem"/>
              <w:numPr>
                <w:ilvl w:val="0"/>
                <w:numId w:val="52"/>
              </w:numPr>
            </w:pPr>
            <w:r w:rsidRPr="00023F00">
              <w:t>Mechanické vlastnosti materiál I. Statické zkoušky materiál</w:t>
            </w:r>
            <w:r>
              <w:t>ů</w:t>
            </w:r>
            <w:r w:rsidRPr="00023F00">
              <w:t>, zkouška tahem, tlakem, ohybem</w:t>
            </w:r>
            <w:r>
              <w:t>, krutem</w:t>
            </w:r>
          </w:p>
          <w:p w:rsidR="00982B32" w:rsidRDefault="00982B32" w:rsidP="0010688A">
            <w:pPr>
              <w:pStyle w:val="Odstavecseseznamem"/>
              <w:numPr>
                <w:ilvl w:val="0"/>
                <w:numId w:val="52"/>
              </w:numPr>
            </w:pPr>
            <w:r w:rsidRPr="00023F00">
              <w:t>Mechanické zkoušky materiál II. Dynamické zkoušky materiál, lomová mechanika, únava materiálu</w:t>
            </w:r>
            <w:r>
              <w:t xml:space="preserve">, creep </w:t>
            </w:r>
          </w:p>
          <w:p w:rsidR="00982B32" w:rsidRPr="00EB7C03" w:rsidRDefault="00982B32" w:rsidP="0010688A">
            <w:pPr>
              <w:pStyle w:val="Odstavecseseznamem"/>
              <w:numPr>
                <w:ilvl w:val="0"/>
                <w:numId w:val="52"/>
              </w:numPr>
            </w:pPr>
            <w:r w:rsidRPr="00023F00">
              <w:t>Zkoušky tvrdosti</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9533A0" w:rsidRDefault="008C3AC8" w:rsidP="0010688A">
            <w:pPr>
              <w:rPr>
                <w:b/>
              </w:rPr>
            </w:pPr>
            <w:r w:rsidRPr="008C3AC8">
              <w:rPr>
                <w:b/>
                <w:rPrChange w:id="5495" w:author="vopatrilova" w:date="2018-11-19T14:41:00Z">
                  <w:rPr>
                    <w:b/>
                    <w:color w:val="0000FF" w:themeColor="hyperlink"/>
                    <w:u w:val="single"/>
                  </w:rPr>
                </w:rPrChange>
              </w:rPr>
              <w:t xml:space="preserve">Základní literatura: </w:t>
            </w:r>
          </w:p>
          <w:p w:rsidR="00982B32" w:rsidRPr="009533A0" w:rsidRDefault="008C3AC8" w:rsidP="0010688A">
            <w:r w:rsidRPr="008C3AC8">
              <w:rPr>
                <w:rPrChange w:id="5496" w:author="vopatrilova" w:date="2018-11-19T14:41:00Z">
                  <w:rPr>
                    <w:color w:val="0000FF" w:themeColor="hyperlink"/>
                    <w:u w:val="single"/>
                  </w:rPr>
                </w:rPrChange>
              </w:rPr>
              <w:t xml:space="preserve">PTÁČEK a kol. </w:t>
            </w:r>
            <w:r w:rsidRPr="008C3AC8">
              <w:rPr>
                <w:i/>
                <w:rPrChange w:id="5497" w:author="vopatrilova" w:date="2018-11-19T14:41:00Z">
                  <w:rPr>
                    <w:i/>
                    <w:color w:val="0000FF" w:themeColor="hyperlink"/>
                    <w:u w:val="single"/>
                  </w:rPr>
                </w:rPrChange>
              </w:rPr>
              <w:t>Nauka o materiálu I</w:t>
            </w:r>
            <w:r w:rsidRPr="008C3AC8">
              <w:rPr>
                <w:rPrChange w:id="5498" w:author="vopatrilova" w:date="2018-11-19T14:41:00Z">
                  <w:rPr>
                    <w:color w:val="0000FF" w:themeColor="hyperlink"/>
                    <w:u w:val="single"/>
                  </w:rPr>
                </w:rPrChange>
              </w:rPr>
              <w:t xml:space="preserve">. Brno, 2001. </w:t>
            </w:r>
          </w:p>
          <w:p w:rsidR="00982B32" w:rsidRPr="009533A0" w:rsidRDefault="008C3AC8" w:rsidP="0010688A">
            <w:r w:rsidRPr="008C3AC8">
              <w:rPr>
                <w:rPrChange w:id="5499" w:author="vopatrilova" w:date="2018-11-19T14:41:00Z">
                  <w:rPr>
                    <w:color w:val="0000FF" w:themeColor="hyperlink"/>
                    <w:u w:val="single"/>
                  </w:rPr>
                </w:rPrChange>
              </w:rPr>
              <w:t xml:space="preserve">PTÁČEK a kol. </w:t>
            </w:r>
            <w:r w:rsidRPr="008C3AC8">
              <w:rPr>
                <w:i/>
                <w:rPrChange w:id="5500" w:author="vopatrilova" w:date="2018-11-19T14:41:00Z">
                  <w:rPr>
                    <w:i/>
                    <w:color w:val="0000FF" w:themeColor="hyperlink"/>
                    <w:u w:val="single"/>
                  </w:rPr>
                </w:rPrChange>
              </w:rPr>
              <w:t>Nauka o materiálu II</w:t>
            </w:r>
            <w:r w:rsidRPr="008C3AC8">
              <w:rPr>
                <w:rPrChange w:id="5501" w:author="vopatrilova" w:date="2018-11-19T14:41:00Z">
                  <w:rPr>
                    <w:color w:val="0000FF" w:themeColor="hyperlink"/>
                    <w:u w:val="single"/>
                  </w:rPr>
                </w:rPrChange>
              </w:rPr>
              <w:t xml:space="preserve">. Brno, 1999. </w:t>
            </w:r>
          </w:p>
          <w:p w:rsidR="00212ACC" w:rsidRDefault="008C3AC8">
            <w:pPr>
              <w:rPr>
                <w:ins w:id="5502" w:author="Jiří Vojtěšek" w:date="2018-11-22T23:02:00Z"/>
              </w:rPr>
              <w:pPrChange w:id="5503" w:author="vopatrilova" w:date="2018-11-19T14:14:00Z">
                <w:pPr>
                  <w:numPr>
                    <w:numId w:val="79"/>
                  </w:numPr>
                  <w:tabs>
                    <w:tab w:val="num" w:pos="720"/>
                  </w:tabs>
                  <w:spacing w:before="100" w:beforeAutospacing="1" w:after="100" w:afterAutospacing="1"/>
                  <w:ind w:left="720" w:hanging="360"/>
                </w:pPr>
              </w:pPrChange>
            </w:pPr>
            <w:r w:rsidRPr="008C3AC8">
              <w:rPr>
                <w:rPrChange w:id="5504" w:author="vopatrilova" w:date="2018-11-19T14:41:00Z">
                  <w:rPr>
                    <w:color w:val="0000FF" w:themeColor="hyperlink"/>
                    <w:u w:val="single"/>
                  </w:rPr>
                </w:rPrChange>
              </w:rPr>
              <w:t xml:space="preserve">DUCHÁČEK, V. </w:t>
            </w:r>
            <w:r w:rsidRPr="008C3AC8">
              <w:rPr>
                <w:i/>
                <w:rPrChange w:id="5505" w:author="vopatrilova" w:date="2018-11-19T14:41:00Z">
                  <w:rPr>
                    <w:i/>
                    <w:color w:val="0000FF" w:themeColor="hyperlink"/>
                    <w:u w:val="single"/>
                  </w:rPr>
                </w:rPrChange>
              </w:rPr>
              <w:t>Polymery. Výroba, vlastnosti, zpracování, použití</w:t>
            </w:r>
            <w:r w:rsidRPr="008C3AC8">
              <w:rPr>
                <w:rPrChange w:id="5506" w:author="vopatrilova" w:date="2018-11-19T14:41:00Z">
                  <w:rPr>
                    <w:color w:val="0000FF" w:themeColor="hyperlink"/>
                    <w:u w:val="single"/>
                  </w:rPr>
                </w:rPrChange>
              </w:rPr>
              <w:t xml:space="preserve">. Praha, 1995. ISBN 80-7080-241-3. </w:t>
            </w:r>
          </w:p>
          <w:p w:rsidR="003953E9" w:rsidRPr="003953E9" w:rsidRDefault="00212ACC">
            <w:pPr>
              <w:rPr>
                <w:ins w:id="5507" w:author="vopatrilova" w:date="2018-11-19T14:14:00Z"/>
                <w:rPrChange w:id="5508" w:author="vopatrilova" w:date="2018-11-19T14:41:00Z">
                  <w:rPr>
                    <w:ins w:id="5509" w:author="vopatrilova" w:date="2018-11-19T14:14:00Z"/>
                    <w:rFonts w:ascii="Tahoma" w:hAnsi="Tahoma" w:cs="Tahoma"/>
                  </w:rPr>
                </w:rPrChange>
              </w:rPr>
              <w:pPrChange w:id="5510" w:author="vopatrilova" w:date="2018-11-19T14:14:00Z">
                <w:pPr>
                  <w:numPr>
                    <w:numId w:val="79"/>
                  </w:numPr>
                  <w:tabs>
                    <w:tab w:val="num" w:pos="720"/>
                  </w:tabs>
                  <w:spacing w:before="100" w:beforeAutospacing="1" w:after="100" w:afterAutospacing="1"/>
                  <w:ind w:left="720" w:hanging="360"/>
                </w:pPr>
              </w:pPrChange>
            </w:pPr>
            <w:ins w:id="5511" w:author="vopatrilova" w:date="2018-11-19T14:14:00Z">
              <w:r w:rsidRPr="00212ACC">
                <w:t>ANDERSON</w:t>
              </w:r>
              <w:r w:rsidR="008C3AC8" w:rsidRPr="008C3AC8">
                <w:rPr>
                  <w:rPrChange w:id="5512" w:author="vopatrilova" w:date="2018-11-19T14:41:00Z">
                    <w:rPr>
                      <w:rFonts w:ascii="Tahoma" w:hAnsi="Tahoma" w:cs="Tahoma"/>
                      <w:color w:val="0000FF" w:themeColor="hyperlink"/>
                      <w:u w:val="single"/>
                    </w:rPr>
                  </w:rPrChange>
                </w:rPr>
                <w:t>,</w:t>
              </w:r>
            </w:ins>
            <w:ins w:id="5513" w:author="Jiří Vojtěšek" w:date="2018-11-22T23:02:00Z">
              <w:r>
                <w:t xml:space="preserve"> </w:t>
              </w:r>
            </w:ins>
            <w:ins w:id="5514" w:author="vopatrilova" w:date="2018-11-19T14:14:00Z">
              <w:r w:rsidR="008C3AC8" w:rsidRPr="008C3AC8">
                <w:rPr>
                  <w:rPrChange w:id="5515" w:author="vopatrilova" w:date="2018-11-19T14:41:00Z">
                    <w:rPr>
                      <w:rFonts w:ascii="Tahoma" w:hAnsi="Tahoma" w:cs="Tahoma"/>
                      <w:color w:val="0000FF" w:themeColor="hyperlink"/>
                      <w:u w:val="single"/>
                    </w:rPr>
                  </w:rPrChange>
                </w:rPr>
                <w:t>J.</w:t>
              </w:r>
            </w:ins>
            <w:ins w:id="5516" w:author="Jiří Vojtěšek" w:date="2018-11-22T23:02:00Z">
              <w:r>
                <w:t xml:space="preserve"> </w:t>
              </w:r>
            </w:ins>
            <w:ins w:id="5517" w:author="vopatrilova" w:date="2018-11-19T14:14:00Z">
              <w:r w:rsidR="008C3AC8" w:rsidRPr="008C3AC8">
                <w:rPr>
                  <w:rPrChange w:id="5518" w:author="vopatrilova" w:date="2018-11-19T14:41:00Z">
                    <w:rPr>
                      <w:rFonts w:ascii="Tahoma" w:hAnsi="Tahoma" w:cs="Tahoma"/>
                      <w:color w:val="0000FF" w:themeColor="hyperlink"/>
                      <w:u w:val="single"/>
                    </w:rPr>
                  </w:rPrChange>
                </w:rPr>
                <w:t xml:space="preserve">C.et.al.: </w:t>
              </w:r>
              <w:r w:rsidR="008C3AC8" w:rsidRPr="00212ACC">
                <w:rPr>
                  <w:i/>
                  <w:rPrChange w:id="5519" w:author="Jiří Vojtěšek" w:date="2018-11-22T23:02:00Z">
                    <w:rPr>
                      <w:rFonts w:ascii="Tahoma" w:hAnsi="Tahoma" w:cs="Tahoma"/>
                      <w:color w:val="0000FF" w:themeColor="hyperlink"/>
                      <w:u w:val="single"/>
                    </w:rPr>
                  </w:rPrChange>
                </w:rPr>
                <w:t>Materials Science</w:t>
              </w:r>
              <w:r w:rsidR="008C3AC8" w:rsidRPr="008C3AC8">
                <w:rPr>
                  <w:rPrChange w:id="5520" w:author="vopatrilova" w:date="2018-11-19T14:41:00Z">
                    <w:rPr>
                      <w:rFonts w:ascii="Tahoma" w:hAnsi="Tahoma" w:cs="Tahoma"/>
                      <w:color w:val="0000FF" w:themeColor="hyperlink"/>
                      <w:u w:val="single"/>
                    </w:rPr>
                  </w:rPrChange>
                </w:rPr>
                <w:t xml:space="preserve">. Chapman &amp; Hall. 1990 </w:t>
              </w:r>
            </w:ins>
          </w:p>
          <w:p w:rsidR="00773021" w:rsidRPr="009533A0" w:rsidRDefault="00773021" w:rsidP="0010688A"/>
          <w:p w:rsidR="00982B32" w:rsidRPr="009533A0" w:rsidRDefault="008C3AC8" w:rsidP="0010688A">
            <w:pPr>
              <w:rPr>
                <w:b/>
              </w:rPr>
            </w:pPr>
            <w:r w:rsidRPr="008C3AC8">
              <w:rPr>
                <w:b/>
                <w:rPrChange w:id="5521" w:author="vopatrilova" w:date="2018-11-19T14:41:00Z">
                  <w:rPr>
                    <w:b/>
                    <w:color w:val="0000FF" w:themeColor="hyperlink"/>
                    <w:u w:val="single"/>
                  </w:rPr>
                </w:rPrChange>
              </w:rPr>
              <w:t xml:space="preserve">Doporučená literatura: </w:t>
            </w:r>
          </w:p>
          <w:p w:rsidR="00982B32" w:rsidRPr="009533A0" w:rsidRDefault="008C3AC8" w:rsidP="0010688A">
            <w:r w:rsidRPr="008C3AC8">
              <w:rPr>
                <w:rPrChange w:id="5522" w:author="vopatrilova" w:date="2018-11-19T14:41:00Z">
                  <w:rPr>
                    <w:color w:val="0000FF" w:themeColor="hyperlink"/>
                    <w:u w:val="single"/>
                  </w:rPr>
                </w:rPrChange>
              </w:rPr>
              <w:t xml:space="preserve">FISCHER, CRIPPS, A.C. </w:t>
            </w:r>
            <w:r w:rsidRPr="008C3AC8">
              <w:rPr>
                <w:i/>
                <w:rPrChange w:id="5523" w:author="vopatrilova" w:date="2018-11-19T14:41:00Z">
                  <w:rPr>
                    <w:i/>
                    <w:color w:val="0000FF" w:themeColor="hyperlink"/>
                    <w:u w:val="single"/>
                  </w:rPr>
                </w:rPrChange>
              </w:rPr>
              <w:t>Introduction to Contact Mechanics</w:t>
            </w:r>
            <w:r w:rsidRPr="008C3AC8">
              <w:rPr>
                <w:rPrChange w:id="5524" w:author="vopatrilova" w:date="2018-11-19T14:41:00Z">
                  <w:rPr>
                    <w:color w:val="0000FF" w:themeColor="hyperlink"/>
                    <w:u w:val="single"/>
                  </w:rPr>
                </w:rPrChange>
              </w:rPr>
              <w:t>.. New York, 2000. ISBN 0-387-98914-5.</w:t>
            </w:r>
          </w:p>
          <w:p w:rsidR="003953E9" w:rsidRDefault="00212ACC">
            <w:pPr>
              <w:rPr>
                <w:ins w:id="5525" w:author="vopatrilova" w:date="2018-11-19T14:41:00Z"/>
              </w:rPr>
              <w:pPrChange w:id="5526" w:author="vopatrilova" w:date="2018-11-19T14:41:00Z">
                <w:pPr>
                  <w:pStyle w:val="Odstavecseseznamem"/>
                  <w:numPr>
                    <w:numId w:val="80"/>
                  </w:numPr>
                  <w:tabs>
                    <w:tab w:val="num" w:pos="720"/>
                  </w:tabs>
                  <w:spacing w:before="100" w:beforeAutospacing="1" w:after="100" w:afterAutospacing="1"/>
                  <w:ind w:hanging="360"/>
                </w:pPr>
              </w:pPrChange>
            </w:pPr>
            <w:r w:rsidRPr="00212ACC">
              <w:t>CALISTER</w:t>
            </w:r>
            <w:r w:rsidR="008C3AC8" w:rsidRPr="008C3AC8">
              <w:rPr>
                <w:rPrChange w:id="5527" w:author="vopatrilova" w:date="2018-11-19T14:41:00Z">
                  <w:rPr>
                    <w:color w:val="0000FF" w:themeColor="hyperlink"/>
                    <w:u w:val="single"/>
                  </w:rPr>
                </w:rPrChange>
              </w:rPr>
              <w:t xml:space="preserve">, W.D.: </w:t>
            </w:r>
            <w:r w:rsidR="008C3AC8" w:rsidRPr="008C3AC8">
              <w:rPr>
                <w:i/>
                <w:rPrChange w:id="5528" w:author="vopatrilova" w:date="2018-11-19T14:41:00Z">
                  <w:rPr>
                    <w:i/>
                    <w:color w:val="0000FF" w:themeColor="hyperlink"/>
                    <w:u w:val="single"/>
                  </w:rPr>
                </w:rPrChange>
              </w:rPr>
              <w:t>Material Science and Engineering. An introdoction</w:t>
            </w:r>
            <w:r w:rsidR="008C3AC8" w:rsidRPr="008C3AC8">
              <w:rPr>
                <w:rPrChange w:id="5529" w:author="vopatrilova" w:date="2018-11-19T14:41:00Z">
                  <w:rPr>
                    <w:color w:val="0000FF" w:themeColor="hyperlink"/>
                    <w:u w:val="single"/>
                  </w:rPr>
                </w:rPrChange>
              </w:rPr>
              <w:t>. 3rd ed. Willey, New York, 1994,ISBN 0-471-58128-3</w:t>
            </w:r>
          </w:p>
          <w:p w:rsidR="003953E9" w:rsidRDefault="00212ACC">
            <w:pPr>
              <w:rPr>
                <w:ins w:id="5530" w:author="vopatrilova" w:date="2018-11-19T14:41:00Z"/>
              </w:rPr>
              <w:pPrChange w:id="5531" w:author="vopatrilova" w:date="2018-11-19T14:41:00Z">
                <w:pPr>
                  <w:pStyle w:val="Odstavecseseznamem"/>
                  <w:numPr>
                    <w:numId w:val="80"/>
                  </w:numPr>
                  <w:tabs>
                    <w:tab w:val="num" w:pos="720"/>
                  </w:tabs>
                  <w:spacing w:before="100" w:beforeAutospacing="1" w:after="100" w:afterAutospacing="1"/>
                  <w:ind w:hanging="360"/>
                </w:pPr>
              </w:pPrChange>
            </w:pPr>
            <w:ins w:id="5532" w:author="vopatrilova" w:date="2018-11-19T14:41:00Z">
              <w:r w:rsidRPr="00212ACC">
                <w:t>CAMPO</w:t>
              </w:r>
              <w:r w:rsidR="008C3AC8" w:rsidRPr="008C3AC8">
                <w:rPr>
                  <w:rPrChange w:id="5533" w:author="vopatrilova" w:date="2018-11-19T14:41:00Z">
                    <w:rPr>
                      <w:color w:val="0000FF" w:themeColor="hyperlink"/>
                      <w:u w:val="single"/>
                    </w:rPr>
                  </w:rPrChange>
                </w:rPr>
                <w:t xml:space="preserve">,E.A.: </w:t>
              </w:r>
              <w:r w:rsidR="008C3AC8" w:rsidRPr="00212ACC">
                <w:rPr>
                  <w:i/>
                  <w:rPrChange w:id="5534" w:author="Jiří Vojtěšek" w:date="2018-11-22T23:02:00Z">
                    <w:rPr>
                      <w:color w:val="0000FF" w:themeColor="hyperlink"/>
                      <w:u w:val="single"/>
                    </w:rPr>
                  </w:rPrChange>
                </w:rPr>
                <w:t>Indus</w:t>
              </w:r>
            </w:ins>
            <w:ins w:id="5535" w:author="Jiří Vojtěšek" w:date="2018-11-22T23:02:00Z">
              <w:r>
                <w:rPr>
                  <w:i/>
                </w:rPr>
                <w:t>t</w:t>
              </w:r>
            </w:ins>
            <w:ins w:id="5536" w:author="vopatrilova" w:date="2018-11-19T14:41:00Z">
              <w:r w:rsidR="008C3AC8" w:rsidRPr="00212ACC">
                <w:rPr>
                  <w:i/>
                  <w:rPrChange w:id="5537" w:author="Jiří Vojtěšek" w:date="2018-11-22T23:02:00Z">
                    <w:rPr>
                      <w:color w:val="0000FF" w:themeColor="hyperlink"/>
                      <w:u w:val="single"/>
                    </w:rPr>
                  </w:rPrChange>
                </w:rPr>
                <w:t>rial Polyme</w:t>
              </w:r>
              <w:r w:rsidR="008C3AC8" w:rsidRPr="008C3AC8">
                <w:rPr>
                  <w:rPrChange w:id="5538" w:author="vopatrilova" w:date="2018-11-19T14:41:00Z">
                    <w:rPr>
                      <w:color w:val="0000FF" w:themeColor="hyperlink"/>
                      <w:u w:val="single"/>
                    </w:rPr>
                  </w:rPrChange>
                </w:rPr>
                <w:t>rs.Hanser Publishers.Munich.2008.ISBN 978-3-446-41119-7.</w:t>
              </w:r>
            </w:ins>
          </w:p>
          <w:p w:rsidR="009533A0" w:rsidRPr="009533A0" w:rsidRDefault="009533A0" w:rsidP="0010688A"/>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both"/>
            </w:pPr>
            <w:r>
              <w:t>16</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Pr="00EB7C03" w:rsidRDefault="00982B32" w:rsidP="0010688A">
            <w:pPr>
              <w:jc w:val="both"/>
            </w:pPr>
            <w:r w:rsidRPr="00EB7C03">
              <w:t>Vyučující na FAI mají trvale vypsány a zveřejněny konzultace minimálně 2h/týden</w:t>
            </w:r>
            <w:r>
              <w:t>,</w:t>
            </w:r>
            <w:r w:rsidRPr="00EB7C03">
              <w:t xml:space="preserve"> v rámci kterých mají možnosti konzultovat podrobněji probíranou látku. Dále mohou studenti komunikovat s vyučujícím pomocí e-mailu a LMS Moodle.</w:t>
            </w:r>
          </w:p>
        </w:tc>
      </w:tr>
    </w:tbl>
    <w:p w:rsidR="00982B32" w:rsidRDefault="00982B32" w:rsidP="00982B32"/>
    <w:p w:rsidR="00982B32" w:rsidRDefault="00982B32" w:rsidP="00982B32">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82B32" w:rsidTr="0010688A">
        <w:tc>
          <w:tcPr>
            <w:tcW w:w="9855" w:type="dxa"/>
            <w:gridSpan w:val="8"/>
            <w:tcBorders>
              <w:bottom w:val="double" w:sz="4" w:space="0" w:color="auto"/>
            </w:tcBorders>
            <w:shd w:val="clear" w:color="auto" w:fill="BDD6EE"/>
          </w:tcPr>
          <w:p w:rsidR="00982B32" w:rsidRDefault="00982B32" w:rsidP="0010688A">
            <w:pPr>
              <w:tabs>
                <w:tab w:val="right" w:pos="9390"/>
              </w:tabs>
              <w:jc w:val="both"/>
              <w:rPr>
                <w:b/>
                <w:sz w:val="28"/>
              </w:rPr>
            </w:pPr>
            <w:r>
              <w:lastRenderedPageBreak/>
              <w:br w:type="page"/>
            </w:r>
            <w:r>
              <w:rPr>
                <w:b/>
                <w:sz w:val="28"/>
              </w:rPr>
              <w:t>B-III – Charakteristika studijního předmětu</w:t>
            </w:r>
            <w:r>
              <w:rPr>
                <w:b/>
                <w:sz w:val="28"/>
              </w:rPr>
              <w:tab/>
            </w:r>
            <w:r w:rsidR="00742E6D">
              <w:fldChar w:fldCharType="begin"/>
            </w:r>
            <w:r w:rsidR="00742E6D">
              <w:instrText xml:space="preserve"> REF aaSeznamB \h  \* MERGEFORMAT </w:instrText>
            </w:r>
            <w:r w:rsidR="00742E6D">
              <w:fldChar w:fldCharType="separate"/>
            </w:r>
            <w:r w:rsidR="00E735CA" w:rsidRPr="00E735CA">
              <w:rPr>
                <w:rStyle w:val="Odkazintenzivn"/>
              </w:rPr>
              <w:t>Abecední seznam</w:t>
            </w:r>
            <w:r w:rsidR="00742E6D">
              <w:fldChar w:fldCharType="end"/>
            </w:r>
          </w:p>
        </w:tc>
      </w:tr>
      <w:tr w:rsidR="00982B32" w:rsidTr="0010688A">
        <w:tc>
          <w:tcPr>
            <w:tcW w:w="3086" w:type="dxa"/>
            <w:tcBorders>
              <w:top w:val="double" w:sz="4" w:space="0" w:color="auto"/>
            </w:tcBorders>
            <w:shd w:val="clear" w:color="auto" w:fill="F7CAAC"/>
          </w:tcPr>
          <w:p w:rsidR="00982B32" w:rsidRDefault="00982B32" w:rsidP="0010688A">
            <w:pPr>
              <w:jc w:val="both"/>
              <w:rPr>
                <w:b/>
              </w:rPr>
            </w:pPr>
            <w:r>
              <w:rPr>
                <w:b/>
              </w:rPr>
              <w:t>Název studijního předmětu</w:t>
            </w:r>
          </w:p>
        </w:tc>
        <w:tc>
          <w:tcPr>
            <w:tcW w:w="6769" w:type="dxa"/>
            <w:gridSpan w:val="7"/>
            <w:tcBorders>
              <w:top w:val="double" w:sz="4" w:space="0" w:color="auto"/>
            </w:tcBorders>
          </w:tcPr>
          <w:p w:rsidR="00982B32" w:rsidRDefault="00982B32" w:rsidP="0010688A">
            <w:pPr>
              <w:jc w:val="both"/>
            </w:pPr>
            <w:bookmarkStart w:id="5539" w:name="vybraneKapitolyMat"/>
            <w:r>
              <w:t>Vybrané kapitoly z matematiky</w:t>
            </w:r>
            <w:bookmarkEnd w:id="5539"/>
          </w:p>
        </w:tc>
      </w:tr>
      <w:tr w:rsidR="00982B32" w:rsidTr="0010688A">
        <w:tc>
          <w:tcPr>
            <w:tcW w:w="3086" w:type="dxa"/>
            <w:shd w:val="clear" w:color="auto" w:fill="F7CAAC"/>
          </w:tcPr>
          <w:p w:rsidR="00982B32" w:rsidRDefault="00982B32" w:rsidP="0010688A">
            <w:pPr>
              <w:jc w:val="both"/>
              <w:rPr>
                <w:b/>
              </w:rPr>
            </w:pPr>
            <w:r>
              <w:rPr>
                <w:b/>
              </w:rPr>
              <w:t>Typ předmětu</w:t>
            </w:r>
          </w:p>
        </w:tc>
        <w:tc>
          <w:tcPr>
            <w:tcW w:w="3406" w:type="dxa"/>
            <w:gridSpan w:val="4"/>
          </w:tcPr>
          <w:p w:rsidR="00982B32" w:rsidRDefault="00982B32" w:rsidP="0010688A">
            <w:pPr>
              <w:jc w:val="both"/>
            </w:pPr>
            <w:r>
              <w:t>Povinný pro specializaci:</w:t>
            </w:r>
          </w:p>
          <w:p w:rsidR="00982B32" w:rsidRDefault="00982B32" w:rsidP="0010688A">
            <w:pPr>
              <w:jc w:val="both"/>
            </w:pPr>
            <w:r>
              <w:t>Inteligentní systémy s roboty</w:t>
            </w:r>
          </w:p>
        </w:tc>
        <w:tc>
          <w:tcPr>
            <w:tcW w:w="2695" w:type="dxa"/>
            <w:gridSpan w:val="2"/>
            <w:shd w:val="clear" w:color="auto" w:fill="F7CAAC"/>
          </w:tcPr>
          <w:p w:rsidR="00982B32" w:rsidRDefault="00982B32" w:rsidP="0010688A">
            <w:pPr>
              <w:jc w:val="both"/>
            </w:pPr>
            <w:r>
              <w:rPr>
                <w:b/>
              </w:rPr>
              <w:t>doporučený ročník / semestr</w:t>
            </w:r>
          </w:p>
        </w:tc>
        <w:tc>
          <w:tcPr>
            <w:tcW w:w="668" w:type="dxa"/>
          </w:tcPr>
          <w:p w:rsidR="00982B32" w:rsidRPr="00AA07F3" w:rsidRDefault="00982B32" w:rsidP="0010688A">
            <w:pPr>
              <w:jc w:val="both"/>
              <w:rPr>
                <w:lang w:val="en-US"/>
              </w:rPr>
            </w:pPr>
            <w:r>
              <w:t>2</w:t>
            </w:r>
            <w:r>
              <w:rPr>
                <w:lang w:val="en-US"/>
              </w:rPr>
              <w:t>/Z</w:t>
            </w:r>
          </w:p>
        </w:tc>
      </w:tr>
      <w:tr w:rsidR="00982B32" w:rsidTr="0010688A">
        <w:tc>
          <w:tcPr>
            <w:tcW w:w="3086" w:type="dxa"/>
            <w:shd w:val="clear" w:color="auto" w:fill="F7CAAC"/>
          </w:tcPr>
          <w:p w:rsidR="00982B32" w:rsidRDefault="00982B32" w:rsidP="0010688A">
            <w:pPr>
              <w:jc w:val="both"/>
              <w:rPr>
                <w:b/>
              </w:rPr>
            </w:pPr>
            <w:r>
              <w:rPr>
                <w:b/>
              </w:rPr>
              <w:t>Rozsah studijního předmětu</w:t>
            </w:r>
          </w:p>
        </w:tc>
        <w:tc>
          <w:tcPr>
            <w:tcW w:w="1701" w:type="dxa"/>
            <w:gridSpan w:val="2"/>
          </w:tcPr>
          <w:p w:rsidR="00982B32" w:rsidRDefault="00982B32" w:rsidP="0010688A">
            <w:pPr>
              <w:jc w:val="both"/>
            </w:pPr>
            <w:r>
              <w:t>28p+28s</w:t>
            </w:r>
          </w:p>
        </w:tc>
        <w:tc>
          <w:tcPr>
            <w:tcW w:w="889" w:type="dxa"/>
            <w:shd w:val="clear" w:color="auto" w:fill="F7CAAC"/>
          </w:tcPr>
          <w:p w:rsidR="00982B32" w:rsidRDefault="00982B32" w:rsidP="0010688A">
            <w:pPr>
              <w:jc w:val="both"/>
              <w:rPr>
                <w:b/>
              </w:rPr>
            </w:pPr>
            <w:r>
              <w:rPr>
                <w:b/>
              </w:rPr>
              <w:t xml:space="preserve">hod. </w:t>
            </w:r>
          </w:p>
        </w:tc>
        <w:tc>
          <w:tcPr>
            <w:tcW w:w="816" w:type="dxa"/>
          </w:tcPr>
          <w:p w:rsidR="00982B32" w:rsidRDefault="00982B32" w:rsidP="0010688A">
            <w:pPr>
              <w:jc w:val="both"/>
            </w:pPr>
          </w:p>
        </w:tc>
        <w:tc>
          <w:tcPr>
            <w:tcW w:w="2156" w:type="dxa"/>
            <w:shd w:val="clear" w:color="auto" w:fill="F7CAAC"/>
          </w:tcPr>
          <w:p w:rsidR="00982B32" w:rsidRDefault="00982B32" w:rsidP="0010688A">
            <w:pPr>
              <w:jc w:val="both"/>
              <w:rPr>
                <w:b/>
              </w:rPr>
            </w:pPr>
            <w:r>
              <w:rPr>
                <w:b/>
              </w:rPr>
              <w:t>kreditů</w:t>
            </w:r>
          </w:p>
        </w:tc>
        <w:tc>
          <w:tcPr>
            <w:tcW w:w="1207" w:type="dxa"/>
            <w:gridSpan w:val="2"/>
          </w:tcPr>
          <w:p w:rsidR="00982B32" w:rsidRDefault="00982B32" w:rsidP="0010688A">
            <w:pPr>
              <w:jc w:val="both"/>
            </w:pPr>
            <w:r>
              <w:t>6</w:t>
            </w:r>
          </w:p>
        </w:tc>
      </w:tr>
      <w:tr w:rsidR="00982B32" w:rsidTr="0010688A">
        <w:tc>
          <w:tcPr>
            <w:tcW w:w="3086" w:type="dxa"/>
            <w:shd w:val="clear" w:color="auto" w:fill="F7CAAC"/>
          </w:tcPr>
          <w:p w:rsidR="00982B32" w:rsidRDefault="00982B32" w:rsidP="0010688A">
            <w:pPr>
              <w:jc w:val="both"/>
              <w:rPr>
                <w:b/>
                <w:sz w:val="22"/>
              </w:rPr>
            </w:pPr>
            <w:r>
              <w:rPr>
                <w:b/>
              </w:rPr>
              <w:t>Prerekvizity, korekvizity, ekvivalence</w:t>
            </w:r>
          </w:p>
        </w:tc>
        <w:tc>
          <w:tcPr>
            <w:tcW w:w="6769" w:type="dxa"/>
            <w:gridSpan w:val="7"/>
          </w:tcPr>
          <w:p w:rsidR="00982B32" w:rsidRDefault="00982B32" w:rsidP="0010688A">
            <w:r>
              <w:t>U studenta se předpokládají základní znalosti algebry a diferenciálního                  a integrálního počtu funkce jedné proměnné.</w:t>
            </w:r>
          </w:p>
        </w:tc>
      </w:tr>
      <w:tr w:rsidR="00982B32" w:rsidTr="0010688A">
        <w:tc>
          <w:tcPr>
            <w:tcW w:w="3086" w:type="dxa"/>
            <w:shd w:val="clear" w:color="auto" w:fill="F7CAAC"/>
          </w:tcPr>
          <w:p w:rsidR="00982B32" w:rsidRDefault="00982B32" w:rsidP="0010688A">
            <w:pPr>
              <w:jc w:val="both"/>
              <w:rPr>
                <w:b/>
              </w:rPr>
            </w:pPr>
            <w:r>
              <w:rPr>
                <w:b/>
              </w:rPr>
              <w:t>Způsob ověření studijních výsledků</w:t>
            </w:r>
          </w:p>
        </w:tc>
        <w:tc>
          <w:tcPr>
            <w:tcW w:w="3406" w:type="dxa"/>
            <w:gridSpan w:val="4"/>
          </w:tcPr>
          <w:p w:rsidR="00982B32" w:rsidRDefault="00982B32" w:rsidP="0010688A">
            <w:pPr>
              <w:jc w:val="both"/>
            </w:pPr>
            <w:r>
              <w:t>Zápočet, zkouška</w:t>
            </w:r>
          </w:p>
        </w:tc>
        <w:tc>
          <w:tcPr>
            <w:tcW w:w="2156" w:type="dxa"/>
            <w:shd w:val="clear" w:color="auto" w:fill="F7CAAC"/>
          </w:tcPr>
          <w:p w:rsidR="00982B32" w:rsidRDefault="00982B32" w:rsidP="0010688A">
            <w:pPr>
              <w:jc w:val="both"/>
              <w:rPr>
                <w:b/>
              </w:rPr>
            </w:pPr>
            <w:r>
              <w:rPr>
                <w:b/>
              </w:rPr>
              <w:t>Forma výuky</w:t>
            </w:r>
          </w:p>
        </w:tc>
        <w:tc>
          <w:tcPr>
            <w:tcW w:w="1207" w:type="dxa"/>
            <w:gridSpan w:val="2"/>
          </w:tcPr>
          <w:p w:rsidR="00982B32" w:rsidRDefault="00982B32" w:rsidP="0010688A">
            <w:pPr>
              <w:jc w:val="both"/>
            </w:pPr>
            <w:r>
              <w:t>Přednáška, seminář</w:t>
            </w:r>
          </w:p>
        </w:tc>
      </w:tr>
      <w:tr w:rsidR="00982B32" w:rsidTr="0010688A">
        <w:tc>
          <w:tcPr>
            <w:tcW w:w="3086" w:type="dxa"/>
            <w:shd w:val="clear" w:color="auto" w:fill="F7CAAC"/>
          </w:tcPr>
          <w:p w:rsidR="00982B32" w:rsidRDefault="00982B32" w:rsidP="0010688A">
            <w:pPr>
              <w:jc w:val="both"/>
              <w:rPr>
                <w:b/>
              </w:rPr>
            </w:pPr>
            <w:r>
              <w:rPr>
                <w:b/>
              </w:rPr>
              <w:t>Forma způsobu ověření studijních výsledků a další požadavky na studenta</w:t>
            </w:r>
          </w:p>
        </w:tc>
        <w:tc>
          <w:tcPr>
            <w:tcW w:w="6769" w:type="dxa"/>
            <w:gridSpan w:val="7"/>
            <w:tcBorders>
              <w:bottom w:val="nil"/>
            </w:tcBorders>
          </w:tcPr>
          <w:p w:rsidR="00982B32" w:rsidRPr="00E075FF" w:rsidRDefault="00982B32" w:rsidP="0010688A">
            <w:pPr>
              <w:jc w:val="both"/>
              <w:rPr>
                <w:rStyle w:val="Hypertextovodkaz"/>
              </w:rPr>
            </w:pPr>
            <w:r>
              <w:t xml:space="preserve">1. </w:t>
            </w:r>
            <w:r>
              <w:rPr>
                <w:lang w:val="en-US"/>
              </w:rPr>
              <w:t>Aktivní</w:t>
            </w:r>
            <w:r>
              <w:t xml:space="preserve"> účast na seminářích – účast aspoň 80 </w:t>
            </w:r>
            <w:r>
              <w:rPr>
                <w:lang w:val="en-US"/>
              </w:rPr>
              <w:t>%.</w:t>
            </w:r>
          </w:p>
          <w:p w:rsidR="00982B32" w:rsidRDefault="00982B32" w:rsidP="0010688A">
            <w:pPr>
              <w:jc w:val="both"/>
              <w:rPr>
                <w:lang w:val="en-US"/>
              </w:rPr>
            </w:pPr>
            <w:r>
              <w:rPr>
                <w:lang w:val="en-US"/>
              </w:rPr>
              <w:t>2. Úspěšné a samostatné absolvování všech zadaných zápočtových písemných prací.</w:t>
            </w:r>
          </w:p>
          <w:p w:rsidR="00982B32" w:rsidRPr="00902DE5" w:rsidRDefault="00982B32" w:rsidP="0010688A">
            <w:pPr>
              <w:jc w:val="both"/>
            </w:pPr>
            <w:r>
              <w:rPr>
                <w:lang w:val="en-US"/>
              </w:rPr>
              <w:t>3. Úspěšné absolvování zkoušky, forma je písemná. Předpokladem ke skládání zkoušky je udělený zápočet.</w:t>
            </w:r>
          </w:p>
          <w:p w:rsidR="00982B32" w:rsidRDefault="00982B32" w:rsidP="0010688A">
            <w:pPr>
              <w:jc w:val="both"/>
            </w:pPr>
          </w:p>
          <w:p w:rsidR="00982B32" w:rsidRDefault="00982B32" w:rsidP="0010688A">
            <w:pPr>
              <w:jc w:val="both"/>
            </w:pPr>
          </w:p>
        </w:tc>
      </w:tr>
      <w:tr w:rsidR="00982B32" w:rsidTr="0010688A">
        <w:trPr>
          <w:trHeight w:val="554"/>
        </w:trPr>
        <w:tc>
          <w:tcPr>
            <w:tcW w:w="9855" w:type="dxa"/>
            <w:gridSpan w:val="8"/>
            <w:tcBorders>
              <w:top w:val="nil"/>
            </w:tcBorders>
          </w:tcPr>
          <w:p w:rsidR="00982B32" w:rsidRDefault="00982B32" w:rsidP="0010688A">
            <w:pPr>
              <w:jc w:val="both"/>
            </w:pPr>
          </w:p>
        </w:tc>
      </w:tr>
      <w:tr w:rsidR="00982B32" w:rsidTr="0010688A">
        <w:trPr>
          <w:trHeight w:val="197"/>
        </w:trPr>
        <w:tc>
          <w:tcPr>
            <w:tcW w:w="3086" w:type="dxa"/>
            <w:tcBorders>
              <w:top w:val="nil"/>
            </w:tcBorders>
            <w:shd w:val="clear" w:color="auto" w:fill="F7CAAC"/>
          </w:tcPr>
          <w:p w:rsidR="00982B32" w:rsidRDefault="00982B32" w:rsidP="0010688A">
            <w:pPr>
              <w:jc w:val="both"/>
              <w:rPr>
                <w:b/>
              </w:rPr>
            </w:pPr>
            <w:r>
              <w:rPr>
                <w:b/>
              </w:rPr>
              <w:t>Garant předmětu</w:t>
            </w:r>
          </w:p>
        </w:tc>
        <w:tc>
          <w:tcPr>
            <w:tcW w:w="6769" w:type="dxa"/>
            <w:gridSpan w:val="7"/>
            <w:tcBorders>
              <w:top w:val="nil"/>
            </w:tcBorders>
          </w:tcPr>
          <w:p w:rsidR="00982B32" w:rsidRDefault="00982B32" w:rsidP="0010688A">
            <w:pPr>
              <w:jc w:val="both"/>
            </w:pPr>
            <w:r>
              <w:t>Mgr. Jana Řezníčková, Ph.D.</w:t>
            </w:r>
          </w:p>
        </w:tc>
      </w:tr>
      <w:tr w:rsidR="00982B32" w:rsidTr="0010688A">
        <w:trPr>
          <w:trHeight w:val="243"/>
        </w:trPr>
        <w:tc>
          <w:tcPr>
            <w:tcW w:w="3086" w:type="dxa"/>
            <w:tcBorders>
              <w:top w:val="nil"/>
            </w:tcBorders>
            <w:shd w:val="clear" w:color="auto" w:fill="F7CAAC"/>
          </w:tcPr>
          <w:p w:rsidR="00982B32" w:rsidRDefault="00982B32" w:rsidP="0010688A">
            <w:pPr>
              <w:jc w:val="both"/>
              <w:rPr>
                <w:b/>
              </w:rPr>
            </w:pPr>
            <w:r>
              <w:rPr>
                <w:b/>
              </w:rPr>
              <w:t>Zapojení garanta do výuky předmětu</w:t>
            </w:r>
          </w:p>
        </w:tc>
        <w:tc>
          <w:tcPr>
            <w:tcW w:w="6769" w:type="dxa"/>
            <w:gridSpan w:val="7"/>
            <w:tcBorders>
              <w:top w:val="nil"/>
            </w:tcBorders>
          </w:tcPr>
          <w:p w:rsidR="00982B32" w:rsidRDefault="00982B32" w:rsidP="0010688A">
            <w:pPr>
              <w:jc w:val="both"/>
            </w:pPr>
            <w:r>
              <w:t>Vede přednášky a semináře.</w:t>
            </w:r>
          </w:p>
        </w:tc>
      </w:tr>
      <w:tr w:rsidR="00982B32" w:rsidTr="0010688A">
        <w:tc>
          <w:tcPr>
            <w:tcW w:w="3086" w:type="dxa"/>
            <w:shd w:val="clear" w:color="auto" w:fill="F7CAAC"/>
          </w:tcPr>
          <w:p w:rsidR="00982B32" w:rsidRDefault="00982B32" w:rsidP="0010688A">
            <w:pPr>
              <w:jc w:val="both"/>
              <w:rPr>
                <w:b/>
              </w:rPr>
            </w:pPr>
            <w:r>
              <w:rPr>
                <w:b/>
              </w:rPr>
              <w:t>Vyučující</w:t>
            </w:r>
          </w:p>
        </w:tc>
        <w:tc>
          <w:tcPr>
            <w:tcW w:w="6769" w:type="dxa"/>
            <w:gridSpan w:val="7"/>
            <w:tcBorders>
              <w:bottom w:val="nil"/>
            </w:tcBorders>
          </w:tcPr>
          <w:p w:rsidR="00982B32" w:rsidRDefault="00982B32" w:rsidP="0010688A">
            <w:pPr>
              <w:jc w:val="both"/>
            </w:pPr>
          </w:p>
        </w:tc>
      </w:tr>
      <w:tr w:rsidR="00982B32" w:rsidTr="0010688A">
        <w:trPr>
          <w:trHeight w:val="554"/>
        </w:trPr>
        <w:tc>
          <w:tcPr>
            <w:tcW w:w="9855" w:type="dxa"/>
            <w:gridSpan w:val="8"/>
            <w:tcBorders>
              <w:top w:val="nil"/>
            </w:tcBorders>
          </w:tcPr>
          <w:p w:rsidR="00982B32" w:rsidRDefault="00982B32" w:rsidP="0010688A">
            <w:pPr>
              <w:jc w:val="both"/>
            </w:pPr>
            <w:r>
              <w:t>Mgr. Jana Řezníčková, Ph.D. (přednášky 100%)</w:t>
            </w:r>
          </w:p>
        </w:tc>
      </w:tr>
      <w:tr w:rsidR="00982B32" w:rsidTr="0010688A">
        <w:tc>
          <w:tcPr>
            <w:tcW w:w="3086" w:type="dxa"/>
            <w:shd w:val="clear" w:color="auto" w:fill="F7CAAC"/>
          </w:tcPr>
          <w:p w:rsidR="00982B32" w:rsidRDefault="00982B32" w:rsidP="0010688A">
            <w:pPr>
              <w:jc w:val="both"/>
              <w:rPr>
                <w:b/>
              </w:rPr>
            </w:pPr>
            <w:r>
              <w:rPr>
                <w:b/>
              </w:rPr>
              <w:t>Stručná anotace předmětu</w:t>
            </w:r>
          </w:p>
        </w:tc>
        <w:tc>
          <w:tcPr>
            <w:tcW w:w="6769" w:type="dxa"/>
            <w:gridSpan w:val="7"/>
            <w:tcBorders>
              <w:bottom w:val="nil"/>
            </w:tcBorders>
          </w:tcPr>
          <w:p w:rsidR="00982B32" w:rsidRDefault="00982B32" w:rsidP="0010688A">
            <w:pPr>
              <w:jc w:val="both"/>
            </w:pPr>
          </w:p>
        </w:tc>
      </w:tr>
      <w:tr w:rsidR="00982B32" w:rsidTr="0010688A">
        <w:trPr>
          <w:trHeight w:val="3938"/>
        </w:trPr>
        <w:tc>
          <w:tcPr>
            <w:tcW w:w="9855" w:type="dxa"/>
            <w:gridSpan w:val="8"/>
            <w:tcBorders>
              <w:top w:val="nil"/>
              <w:bottom w:val="single" w:sz="12" w:space="0" w:color="auto"/>
            </w:tcBorders>
          </w:tcPr>
          <w:p w:rsidR="00982B32" w:rsidRDefault="00982B32" w:rsidP="0010688A">
            <w:pPr>
              <w:jc w:val="both"/>
            </w:pPr>
            <w:r w:rsidRPr="00CE1DD5">
              <w:t xml:space="preserve">Po absolvování předmětu je student seznámen se základními pojmy a úlohami z diferenciálního počtu funkce více proměnných a s metodami výpočtu vícenásobných integrálů. </w:t>
            </w:r>
            <w:r>
              <w:t xml:space="preserve">Student bude rovněž umět používat numerické metody při řešení lineárních a nelineárních algebraických rovnic a jejich soustav. </w:t>
            </w:r>
          </w:p>
          <w:p w:rsidR="00982B32" w:rsidRDefault="00982B32" w:rsidP="0010688A">
            <w:r>
              <w:t>Témata</w:t>
            </w:r>
            <w:r w:rsidRPr="005F5292">
              <w:t>:</w:t>
            </w:r>
          </w:p>
          <w:p w:rsidR="00982B32" w:rsidRDefault="00982B32" w:rsidP="0010688A">
            <w:pPr>
              <w:numPr>
                <w:ilvl w:val="0"/>
                <w:numId w:val="53"/>
              </w:numPr>
            </w:pPr>
            <w:r>
              <w:t xml:space="preserve">Metrický prostor. Metrika. Konvergence posloupnosti v metrickém prostoru. </w:t>
            </w:r>
          </w:p>
          <w:p w:rsidR="00982B32" w:rsidRDefault="00982B32" w:rsidP="0010688A">
            <w:pPr>
              <w:numPr>
                <w:ilvl w:val="0"/>
                <w:numId w:val="53"/>
              </w:numPr>
            </w:pPr>
            <w:r>
              <w:t>Otevřená a uzavřená množina. Úplný metrický prostor. Věta o pevném bodu.</w:t>
            </w:r>
          </w:p>
          <w:p w:rsidR="00982B32" w:rsidRDefault="00982B32" w:rsidP="0010688A">
            <w:pPr>
              <w:numPr>
                <w:ilvl w:val="0"/>
                <w:numId w:val="53"/>
              </w:numPr>
            </w:pPr>
            <w:r>
              <w:t xml:space="preserve">Numerické metody řešení lineárních algebraických rovnic a jejich soustav. Iterační metody. </w:t>
            </w:r>
          </w:p>
          <w:p w:rsidR="00982B32" w:rsidRDefault="00982B32" w:rsidP="0010688A">
            <w:pPr>
              <w:numPr>
                <w:ilvl w:val="0"/>
                <w:numId w:val="53"/>
              </w:numPr>
            </w:pPr>
            <w:r>
              <w:t>Numerické metody řešení nelineárních rovnic a jejich soustav. Metoda prosté iterace. Newtonova metoda.</w:t>
            </w:r>
          </w:p>
          <w:p w:rsidR="00982B32" w:rsidRDefault="00982B32" w:rsidP="0010688A">
            <w:pPr>
              <w:numPr>
                <w:ilvl w:val="0"/>
                <w:numId w:val="53"/>
              </w:numPr>
            </w:pPr>
            <w:r>
              <w:t>Interpolace a aproximace funkcí. Numerické derivování a integrování.</w:t>
            </w:r>
          </w:p>
          <w:p w:rsidR="00982B32" w:rsidRDefault="00982B32" w:rsidP="0010688A">
            <w:pPr>
              <w:numPr>
                <w:ilvl w:val="0"/>
                <w:numId w:val="53"/>
              </w:numPr>
            </w:pPr>
            <w:r>
              <w:t xml:space="preserve">Řešení obyčejných diferenciálních rovnic 1. řádu a jejich soustav metodou postupných aproximací. </w:t>
            </w:r>
          </w:p>
          <w:p w:rsidR="00982B32" w:rsidRDefault="00982B32" w:rsidP="0010688A">
            <w:pPr>
              <w:numPr>
                <w:ilvl w:val="0"/>
                <w:numId w:val="53"/>
              </w:numPr>
              <w:jc w:val="both"/>
            </w:pPr>
            <w:r>
              <w:t xml:space="preserve">Pojem funkce více proměnných, graf funkce více proměnných, okolí bodu, limita a spojitost funkce více proměnných. </w:t>
            </w:r>
          </w:p>
          <w:p w:rsidR="00982B32" w:rsidRDefault="00982B32" w:rsidP="0010688A">
            <w:pPr>
              <w:numPr>
                <w:ilvl w:val="0"/>
                <w:numId w:val="53"/>
              </w:numPr>
              <w:jc w:val="both"/>
            </w:pPr>
            <w:r>
              <w:t xml:space="preserve">Parciální derivace funkce více proměnných, derivace ve směru, gradient funkce. Totální diferenciál. Tečná rovina a normála plochy. </w:t>
            </w:r>
          </w:p>
          <w:p w:rsidR="00982B32" w:rsidRDefault="00982B32" w:rsidP="0010688A">
            <w:pPr>
              <w:numPr>
                <w:ilvl w:val="0"/>
                <w:numId w:val="53"/>
              </w:numPr>
            </w:pPr>
            <w:r>
              <w:t>Parciální derivace vyšších řádů. Diferenciály vyšších řádů. Taylorův polynom.</w:t>
            </w:r>
          </w:p>
          <w:p w:rsidR="00982B32" w:rsidRDefault="00982B32" w:rsidP="0010688A">
            <w:pPr>
              <w:numPr>
                <w:ilvl w:val="0"/>
                <w:numId w:val="53"/>
              </w:numPr>
              <w:jc w:val="both"/>
            </w:pPr>
            <w:r>
              <w:t>Lokální, globální a vázané extrémy funkce více proměnných.</w:t>
            </w:r>
          </w:p>
          <w:p w:rsidR="00982B32" w:rsidRDefault="00982B32" w:rsidP="0010688A">
            <w:pPr>
              <w:numPr>
                <w:ilvl w:val="0"/>
                <w:numId w:val="53"/>
              </w:numPr>
              <w:jc w:val="both"/>
            </w:pPr>
            <w:r>
              <w:t>Implicitní funkce více proměnných. Derivace funkce dané implicitně.</w:t>
            </w:r>
          </w:p>
          <w:p w:rsidR="00982B32" w:rsidRDefault="00982B32" w:rsidP="0010688A">
            <w:pPr>
              <w:numPr>
                <w:ilvl w:val="0"/>
                <w:numId w:val="53"/>
              </w:numPr>
            </w:pPr>
            <w:r>
              <w:t xml:space="preserve">Základní vlastnosti a výpočet dvojného integrálu. Fubiniho věta. </w:t>
            </w:r>
          </w:p>
          <w:p w:rsidR="00982B32" w:rsidRDefault="00982B32" w:rsidP="0010688A">
            <w:pPr>
              <w:numPr>
                <w:ilvl w:val="0"/>
                <w:numId w:val="53"/>
              </w:numPr>
            </w:pPr>
            <w:r>
              <w:t>Transformace dvojného integrálu. Transformace do polárních souřadnic a do zobecněných polárních souřadnic.</w:t>
            </w:r>
          </w:p>
          <w:p w:rsidR="00982B32" w:rsidRDefault="00982B32" w:rsidP="0010688A">
            <w:pPr>
              <w:numPr>
                <w:ilvl w:val="0"/>
                <w:numId w:val="53"/>
              </w:numPr>
            </w:pPr>
            <w:r>
              <w:t xml:space="preserve">Vybrané aplikace dvojného integrálu - objem tělesa, obsah rovinného útvaru, moment setrvačnosti hmotného rovinného útvaru, souřadnice těžiště hmotného rovinného útvaru. </w:t>
            </w:r>
          </w:p>
        </w:tc>
      </w:tr>
      <w:tr w:rsidR="00982B32" w:rsidTr="0010688A">
        <w:trPr>
          <w:trHeight w:val="265"/>
        </w:trPr>
        <w:tc>
          <w:tcPr>
            <w:tcW w:w="3653" w:type="dxa"/>
            <w:gridSpan w:val="2"/>
            <w:tcBorders>
              <w:top w:val="nil"/>
            </w:tcBorders>
            <w:shd w:val="clear" w:color="auto" w:fill="F7CAAC"/>
          </w:tcPr>
          <w:p w:rsidR="00982B32" w:rsidRDefault="00982B32" w:rsidP="0010688A">
            <w:pPr>
              <w:jc w:val="both"/>
            </w:pPr>
            <w:r>
              <w:rPr>
                <w:b/>
              </w:rPr>
              <w:t>Studijní literatura a studijní pomůcky</w:t>
            </w:r>
          </w:p>
        </w:tc>
        <w:tc>
          <w:tcPr>
            <w:tcW w:w="6202" w:type="dxa"/>
            <w:gridSpan w:val="6"/>
            <w:tcBorders>
              <w:top w:val="nil"/>
              <w:bottom w:val="nil"/>
            </w:tcBorders>
          </w:tcPr>
          <w:p w:rsidR="00982B32" w:rsidRDefault="00982B32" w:rsidP="0010688A">
            <w:pPr>
              <w:jc w:val="both"/>
            </w:pPr>
          </w:p>
        </w:tc>
      </w:tr>
      <w:tr w:rsidR="00982B32" w:rsidTr="0010688A">
        <w:trPr>
          <w:trHeight w:val="1497"/>
        </w:trPr>
        <w:tc>
          <w:tcPr>
            <w:tcW w:w="9855" w:type="dxa"/>
            <w:gridSpan w:val="8"/>
            <w:tcBorders>
              <w:top w:val="nil"/>
            </w:tcBorders>
          </w:tcPr>
          <w:p w:rsidR="00982B32" w:rsidRPr="00800C93" w:rsidRDefault="00982B32" w:rsidP="0010688A">
            <w:pPr>
              <w:jc w:val="both"/>
              <w:rPr>
                <w:b/>
              </w:rPr>
            </w:pPr>
            <w:del w:id="5540" w:author="vopatrilova" w:date="2018-11-19T14:41:00Z">
              <w:r w:rsidRPr="00800C93" w:rsidDel="009533A0">
                <w:rPr>
                  <w:b/>
                </w:rPr>
                <w:delText xml:space="preserve">Základní </w:delText>
              </w:r>
            </w:del>
            <w:ins w:id="5541" w:author="vopatrilova" w:date="2018-11-19T14:41:00Z">
              <w:r w:rsidR="009533A0">
                <w:rPr>
                  <w:b/>
                </w:rPr>
                <w:t xml:space="preserve">Povinná </w:t>
              </w:r>
            </w:ins>
            <w:r w:rsidRPr="00800C93">
              <w:rPr>
                <w:b/>
              </w:rPr>
              <w:t xml:space="preserve">literatura: </w:t>
            </w:r>
          </w:p>
          <w:p w:rsidR="00377439" w:rsidDel="009533A0" w:rsidRDefault="00377439" w:rsidP="00377439">
            <w:pPr>
              <w:jc w:val="both"/>
              <w:rPr>
                <w:del w:id="5542" w:author="vopatrilova" w:date="2018-11-19T14:41:00Z"/>
              </w:rPr>
            </w:pPr>
            <w:del w:id="5543" w:author="vopatrilova" w:date="2018-11-19T14:41:00Z">
              <w:r w:rsidDel="009533A0">
                <w:delText xml:space="preserve">Základní: </w:delText>
              </w:r>
            </w:del>
          </w:p>
          <w:p w:rsidR="00377439" w:rsidRDefault="00377439" w:rsidP="00377439">
            <w:pPr>
              <w:jc w:val="both"/>
            </w:pPr>
            <w:r>
              <w:t xml:space="preserve">DOŠLÁ, Z.; DOŠLÝ, O. </w:t>
            </w:r>
            <w:r>
              <w:rPr>
                <w:i/>
                <w:iCs/>
              </w:rPr>
              <w:t>Metrické prostory: teorie a příklady</w:t>
            </w:r>
            <w:r>
              <w:t>. 3. přeprac. vyd. Brno: Masarykova univerzita, 2006, viii, 90 s. ISBN 80-210-4160-9.</w:t>
            </w:r>
          </w:p>
          <w:p w:rsidR="00377439" w:rsidRDefault="00377439" w:rsidP="00377439">
            <w:pPr>
              <w:jc w:val="both"/>
            </w:pPr>
            <w:r>
              <w:t>HOROVÁ, I</w:t>
            </w:r>
            <w:r w:rsidRPr="00687134">
              <w:rPr>
                <w:i/>
              </w:rPr>
              <w:t>. Numerické metody</w:t>
            </w:r>
            <w:r>
              <w:t>. Skriptum PřF MU Brno, 1999.</w:t>
            </w:r>
          </w:p>
          <w:p w:rsidR="00377439" w:rsidRDefault="00377439" w:rsidP="00377439">
            <w:pPr>
              <w:jc w:val="both"/>
            </w:pPr>
            <w:r>
              <w:t xml:space="preserve">OSTRAVSKÝ, J. </w:t>
            </w:r>
            <w:r w:rsidRPr="00687134">
              <w:rPr>
                <w:i/>
              </w:rPr>
              <w:t>Diferenciální počet funkce více proměnných</w:t>
            </w:r>
            <w:r>
              <w:t xml:space="preserve">. Nekonečné číselné řady. Zlín: UTB, 2004. ISBN 80-7318-203-8. </w:t>
            </w:r>
          </w:p>
          <w:p w:rsidR="00377439" w:rsidRDefault="00377439" w:rsidP="00377439">
            <w:pPr>
              <w:jc w:val="both"/>
            </w:pPr>
            <w:r>
              <w:t xml:space="preserve">KALAS, </w:t>
            </w:r>
            <w:del w:id="5544" w:author="Jiří Vojtěšek" w:date="2018-11-22T23:02:00Z">
              <w:r w:rsidDel="00212ACC">
                <w:delText xml:space="preserve">Josef </w:delText>
              </w:r>
            </w:del>
            <w:ins w:id="5545" w:author="Jiří Vojtěšek" w:date="2018-11-22T23:02:00Z">
              <w:r w:rsidR="00212ACC">
                <w:t xml:space="preserve">J. </w:t>
              </w:r>
            </w:ins>
            <w:r>
              <w:t xml:space="preserve">a </w:t>
            </w:r>
            <w:del w:id="5546" w:author="Jiří Vojtěšek" w:date="2018-11-22T23:02:00Z">
              <w:r w:rsidDel="00212ACC">
                <w:delText xml:space="preserve">Jaromír </w:delText>
              </w:r>
            </w:del>
            <w:ins w:id="5547" w:author="Jiří Vojtěšek" w:date="2018-11-22T23:02:00Z">
              <w:r w:rsidR="00212ACC">
                <w:t xml:space="preserve">J. </w:t>
              </w:r>
            </w:ins>
            <w:r>
              <w:t xml:space="preserve">KUBEN. </w:t>
            </w:r>
            <w:r>
              <w:rPr>
                <w:i/>
                <w:iCs/>
              </w:rPr>
              <w:t>Integrální počet funkcí více proměnných</w:t>
            </w:r>
            <w:r>
              <w:t>. Brno: Masarykova univerzita, 2009. ISBN 978-80-210-4975-8.</w:t>
            </w:r>
          </w:p>
          <w:p w:rsidR="00377439" w:rsidRDefault="00377439" w:rsidP="00377439">
            <w:pPr>
              <w:jc w:val="both"/>
            </w:pPr>
          </w:p>
          <w:p w:rsidR="00377439" w:rsidRPr="00377439" w:rsidRDefault="00377439" w:rsidP="00377439">
            <w:pPr>
              <w:jc w:val="both"/>
              <w:rPr>
                <w:b/>
              </w:rPr>
            </w:pPr>
            <w:r w:rsidRPr="00377439">
              <w:rPr>
                <w:b/>
              </w:rPr>
              <w:t>Doporučená literatura:</w:t>
            </w:r>
          </w:p>
          <w:p w:rsidR="00377439" w:rsidRDefault="00377439" w:rsidP="00377439">
            <w:pPr>
              <w:jc w:val="both"/>
            </w:pPr>
            <w:r>
              <w:t xml:space="preserve">KUBÍČEK, M., DUBCOVÁ, M., JANOVSKÁ, D. </w:t>
            </w:r>
            <w:r w:rsidRPr="00687134">
              <w:rPr>
                <w:i/>
              </w:rPr>
              <w:t>Numerické metody a algoritmy</w:t>
            </w:r>
            <w:r>
              <w:t>. Praha: VŠCHT, 2005. ISBN 80-708-0558-7.</w:t>
            </w:r>
          </w:p>
          <w:p w:rsidR="00377439" w:rsidRDefault="00377439" w:rsidP="00377439">
            <w:pPr>
              <w:jc w:val="both"/>
            </w:pPr>
            <w:r>
              <w:t xml:space="preserve">ČERMÁK, </w:t>
            </w:r>
            <w:del w:id="5548" w:author="Jiří Vojtěšek" w:date="2018-11-22T23:02:00Z">
              <w:r w:rsidDel="00212ACC">
                <w:delText xml:space="preserve">Libor </w:delText>
              </w:r>
            </w:del>
            <w:ins w:id="5549" w:author="Jiří Vojtěšek" w:date="2018-11-22T23:02:00Z">
              <w:r w:rsidR="00212ACC">
                <w:t xml:space="preserve">L. </w:t>
              </w:r>
            </w:ins>
            <w:r>
              <w:t xml:space="preserve">a </w:t>
            </w:r>
            <w:del w:id="5550" w:author="Jiří Vojtěšek" w:date="2018-11-22T23:02:00Z">
              <w:r w:rsidDel="00212ACC">
                <w:delText xml:space="preserve">Rudolf </w:delText>
              </w:r>
            </w:del>
            <w:ins w:id="5551" w:author="Jiří Vojtěšek" w:date="2018-11-22T23:02:00Z">
              <w:r w:rsidR="00212ACC">
                <w:t xml:space="preserve">R. </w:t>
              </w:r>
            </w:ins>
            <w:r>
              <w:t xml:space="preserve">HLAVIČKA. </w:t>
            </w:r>
            <w:r>
              <w:rPr>
                <w:i/>
                <w:iCs/>
              </w:rPr>
              <w:t>Numerické metody</w:t>
            </w:r>
            <w:r>
              <w:t>. Vydání třetí. Brno: Akademické nakladatelství CERM, 2016. ISBN 978-80-214-5437-8.</w:t>
            </w:r>
          </w:p>
          <w:p w:rsidR="00377439" w:rsidRDefault="00377439" w:rsidP="00377439">
            <w:pPr>
              <w:jc w:val="both"/>
            </w:pPr>
            <w:r>
              <w:t xml:space="preserve">REKTORYS, K. </w:t>
            </w:r>
            <w:r w:rsidRPr="00687134">
              <w:rPr>
                <w:i/>
              </w:rPr>
              <w:t>Přehled užité matematiky I., II</w:t>
            </w:r>
            <w:r>
              <w:t>. Praha: Prometheus, 1995. ISBN 80-85849-92-5.</w:t>
            </w:r>
          </w:p>
          <w:p w:rsidR="00377439" w:rsidRDefault="00377439" w:rsidP="00377439">
            <w:pPr>
              <w:jc w:val="both"/>
            </w:pPr>
            <w:r>
              <w:lastRenderedPageBreak/>
              <w:t xml:space="preserve">WEIR, </w:t>
            </w:r>
            <w:del w:id="5552" w:author="Jiří Vojtěšek" w:date="2018-11-22T23:03:00Z">
              <w:r w:rsidDel="00212ACC">
                <w:delText xml:space="preserve">Maurice </w:delText>
              </w:r>
            </w:del>
            <w:ins w:id="5553" w:author="Jiří Vojtěšek" w:date="2018-11-22T23:03:00Z">
              <w:r w:rsidR="00212ACC">
                <w:t xml:space="preserve">M. </w:t>
              </w:r>
            </w:ins>
            <w:r>
              <w:t>D</w:t>
            </w:r>
            <w:ins w:id="5554" w:author="Jiří Vojtěšek" w:date="2018-11-22T23:03:00Z">
              <w:r w:rsidR="00212ACC">
                <w:t>.</w:t>
              </w:r>
            </w:ins>
            <w:r>
              <w:t xml:space="preserve">, </w:t>
            </w:r>
            <w:del w:id="5555" w:author="Jiří Vojtěšek" w:date="2018-11-22T23:03:00Z">
              <w:r w:rsidDel="00212ACC">
                <w:delText xml:space="preserve">Joel </w:delText>
              </w:r>
            </w:del>
            <w:ins w:id="5556" w:author="Jiří Vojtěšek" w:date="2018-11-22T23:03:00Z">
              <w:r w:rsidR="00212ACC">
                <w:t xml:space="preserve">J. </w:t>
              </w:r>
            </w:ins>
            <w:r>
              <w:t xml:space="preserve">HASS, </w:t>
            </w:r>
            <w:del w:id="5557" w:author="Jiří Vojtěšek" w:date="2018-11-22T23:03:00Z">
              <w:r w:rsidDel="00212ACC">
                <w:delText xml:space="preserve">George </w:delText>
              </w:r>
            </w:del>
            <w:ins w:id="5558" w:author="Jiří Vojtěšek" w:date="2018-11-22T23:03:00Z">
              <w:r w:rsidR="00212ACC">
                <w:t xml:space="preserve">G. </w:t>
              </w:r>
            </w:ins>
            <w:r>
              <w:t>B</w:t>
            </w:r>
            <w:ins w:id="5559" w:author="Jiří Vojtěšek" w:date="2018-11-22T23:03:00Z">
              <w:r w:rsidR="00212ACC">
                <w:t>.</w:t>
              </w:r>
            </w:ins>
            <w:r>
              <w:t xml:space="preserve"> THOMAS a </w:t>
            </w:r>
            <w:del w:id="5560" w:author="Jiří Vojtěšek" w:date="2018-11-22T23:03:00Z">
              <w:r w:rsidDel="00212ACC">
                <w:delText xml:space="preserve">Ross </w:delText>
              </w:r>
            </w:del>
            <w:ins w:id="5561" w:author="Jiří Vojtěšek" w:date="2018-11-22T23:03:00Z">
              <w:r w:rsidR="00212ACC">
                <w:t xml:space="preserve">R. </w:t>
              </w:r>
            </w:ins>
            <w:r>
              <w:t>L</w:t>
            </w:r>
            <w:ins w:id="5562" w:author="Jiří Vojtěšek" w:date="2018-11-22T23:03:00Z">
              <w:r w:rsidR="00212ACC">
                <w:t>.</w:t>
              </w:r>
            </w:ins>
            <w:r>
              <w:t xml:space="preserve"> FINNEY. </w:t>
            </w:r>
            <w:r>
              <w:rPr>
                <w:i/>
                <w:iCs/>
              </w:rPr>
              <w:t>Thomas' calculus</w:t>
            </w:r>
            <w:r>
              <w:t>. 11th ed., media upgrade. Boston: Pearson Addison Wesley, c2008. ISBN 978-0-321-48987-6.</w:t>
            </w:r>
          </w:p>
          <w:p w:rsidR="00377439" w:rsidRDefault="00377439" w:rsidP="00377439">
            <w:pPr>
              <w:jc w:val="both"/>
            </w:pPr>
            <w:r>
              <w:t xml:space="preserve">AYRES, </w:t>
            </w:r>
            <w:del w:id="5563" w:author="Jiří Vojtěšek" w:date="2018-11-22T23:03:00Z">
              <w:r w:rsidDel="00212ACC">
                <w:delText>Frank</w:delText>
              </w:r>
            </w:del>
            <w:ins w:id="5564" w:author="Jiří Vojtěšek" w:date="2018-11-22T23:03:00Z">
              <w:r w:rsidR="00212ACC">
                <w:t>F.</w:t>
              </w:r>
            </w:ins>
            <w:r>
              <w:t xml:space="preserve">, </w:t>
            </w:r>
            <w:del w:id="5565" w:author="Jiří Vojtěšek" w:date="2018-11-22T23:03:00Z">
              <w:r w:rsidDel="00212ACC">
                <w:delText xml:space="preserve">Frank </w:delText>
              </w:r>
            </w:del>
            <w:ins w:id="5566" w:author="Jiří Vojtěšek" w:date="2018-11-22T23:03:00Z">
              <w:r w:rsidR="00212ACC">
                <w:t xml:space="preserve">F. </w:t>
              </w:r>
            </w:ins>
            <w:r>
              <w:t xml:space="preserve">AYRES a </w:t>
            </w:r>
            <w:del w:id="5567" w:author="Jiří Vojtěšek" w:date="2018-11-22T23:03:00Z">
              <w:r w:rsidDel="00212ACC">
                <w:delText xml:space="preserve">Elliott </w:delText>
              </w:r>
            </w:del>
            <w:ins w:id="5568" w:author="Jiří Vojtěšek" w:date="2018-11-22T23:03:00Z">
              <w:r w:rsidR="00212ACC">
                <w:t xml:space="preserve">E. </w:t>
              </w:r>
            </w:ins>
            <w:r>
              <w:t xml:space="preserve">MENDELSON. </w:t>
            </w:r>
            <w:r>
              <w:rPr>
                <w:i/>
                <w:iCs/>
              </w:rPr>
              <w:t>Schaum's outline of calculus</w:t>
            </w:r>
            <w:r>
              <w:t>. 4th ed. New York: McGraw-Hill, c1999. ISBN 0-07-041973-6.</w:t>
            </w:r>
          </w:p>
          <w:p w:rsidR="00982B32" w:rsidRDefault="00377439" w:rsidP="00377439">
            <w:pPr>
              <w:jc w:val="both"/>
            </w:pPr>
            <w:r>
              <w:t xml:space="preserve">DAHLQUIST, </w:t>
            </w:r>
            <w:del w:id="5569" w:author="Jiří Vojtěšek" w:date="2018-11-22T23:03:00Z">
              <w:r w:rsidDel="00212ACC">
                <w:delText xml:space="preserve">Germund </w:delText>
              </w:r>
            </w:del>
            <w:ins w:id="5570" w:author="Jiří Vojtěšek" w:date="2018-11-22T23:03:00Z">
              <w:r w:rsidR="00212ACC">
                <w:t xml:space="preserve">G. </w:t>
              </w:r>
            </w:ins>
            <w:r>
              <w:t xml:space="preserve">a </w:t>
            </w:r>
            <w:del w:id="5571" w:author="Jiří Vojtěšek" w:date="2018-11-22T23:03:00Z">
              <w:r w:rsidDel="00212ACC">
                <w:delText xml:space="preserve">Ake </w:delText>
              </w:r>
            </w:del>
            <w:ins w:id="5572" w:author="Jiří Vojtěšek" w:date="2018-11-22T23:03:00Z">
              <w:r w:rsidR="00212ACC">
                <w:t xml:space="preserve">A. </w:t>
              </w:r>
            </w:ins>
            <w:r>
              <w:t xml:space="preserve">BJÖRCK. </w:t>
            </w:r>
            <w:r w:rsidRPr="00377439">
              <w:rPr>
                <w:i/>
                <w:iCs/>
              </w:rPr>
              <w:t>Numerical methods</w:t>
            </w:r>
            <w:r>
              <w:t>. Mineola, N.Y.: Dover Publications, 2003. ISBN 0486428079.</w:t>
            </w:r>
          </w:p>
          <w:p w:rsidR="00982B32" w:rsidRDefault="00982B32" w:rsidP="0010688A">
            <w:pPr>
              <w:jc w:val="both"/>
            </w:pPr>
          </w:p>
        </w:tc>
      </w:tr>
      <w:tr w:rsidR="00982B32" w:rsidTr="0010688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82B32" w:rsidRDefault="00982B32" w:rsidP="0010688A">
            <w:pPr>
              <w:jc w:val="center"/>
              <w:rPr>
                <w:b/>
              </w:rPr>
            </w:pPr>
            <w:r>
              <w:rPr>
                <w:b/>
              </w:rPr>
              <w:lastRenderedPageBreak/>
              <w:t>Informace ke kombinované nebo distanční formě</w:t>
            </w:r>
          </w:p>
        </w:tc>
      </w:tr>
      <w:tr w:rsidR="00982B32" w:rsidTr="0010688A">
        <w:tc>
          <w:tcPr>
            <w:tcW w:w="4787" w:type="dxa"/>
            <w:gridSpan w:val="3"/>
            <w:tcBorders>
              <w:top w:val="single" w:sz="2" w:space="0" w:color="auto"/>
            </w:tcBorders>
            <w:shd w:val="clear" w:color="auto" w:fill="F7CAAC"/>
          </w:tcPr>
          <w:p w:rsidR="00982B32" w:rsidRDefault="00982B32" w:rsidP="0010688A">
            <w:pPr>
              <w:jc w:val="both"/>
            </w:pPr>
            <w:r>
              <w:rPr>
                <w:b/>
              </w:rPr>
              <w:t>Rozsah konzultací (soustředění)</w:t>
            </w:r>
          </w:p>
        </w:tc>
        <w:tc>
          <w:tcPr>
            <w:tcW w:w="889" w:type="dxa"/>
            <w:tcBorders>
              <w:top w:val="single" w:sz="2" w:space="0" w:color="auto"/>
            </w:tcBorders>
          </w:tcPr>
          <w:p w:rsidR="00982B32" w:rsidRDefault="00982B32" w:rsidP="0010688A">
            <w:pPr>
              <w:jc w:val="center"/>
            </w:pPr>
            <w:r>
              <w:t>23</w:t>
            </w:r>
          </w:p>
        </w:tc>
        <w:tc>
          <w:tcPr>
            <w:tcW w:w="4179" w:type="dxa"/>
            <w:gridSpan w:val="4"/>
            <w:tcBorders>
              <w:top w:val="single" w:sz="2" w:space="0" w:color="auto"/>
            </w:tcBorders>
            <w:shd w:val="clear" w:color="auto" w:fill="F7CAAC"/>
          </w:tcPr>
          <w:p w:rsidR="00982B32" w:rsidRDefault="00982B32" w:rsidP="0010688A">
            <w:pPr>
              <w:jc w:val="both"/>
              <w:rPr>
                <w:b/>
              </w:rPr>
            </w:pPr>
            <w:r>
              <w:rPr>
                <w:b/>
              </w:rPr>
              <w:t xml:space="preserve">hodin </w:t>
            </w:r>
          </w:p>
        </w:tc>
      </w:tr>
      <w:tr w:rsidR="00982B32" w:rsidTr="0010688A">
        <w:tc>
          <w:tcPr>
            <w:tcW w:w="9855" w:type="dxa"/>
            <w:gridSpan w:val="8"/>
            <w:shd w:val="clear" w:color="auto" w:fill="F7CAAC"/>
          </w:tcPr>
          <w:p w:rsidR="00982B32" w:rsidRDefault="00982B32" w:rsidP="0010688A">
            <w:pPr>
              <w:jc w:val="both"/>
              <w:rPr>
                <w:b/>
              </w:rPr>
            </w:pPr>
            <w:r>
              <w:rPr>
                <w:b/>
              </w:rPr>
              <w:t>Informace o způsobu kontaktu s vyučujícím</w:t>
            </w:r>
          </w:p>
        </w:tc>
      </w:tr>
      <w:tr w:rsidR="00982B32" w:rsidTr="0010688A">
        <w:trPr>
          <w:trHeight w:val="1373"/>
        </w:trPr>
        <w:tc>
          <w:tcPr>
            <w:tcW w:w="9855" w:type="dxa"/>
            <w:gridSpan w:val="8"/>
          </w:tcPr>
          <w:p w:rsidR="00982B32" w:rsidRPr="00F259FF" w:rsidRDefault="00982B32" w:rsidP="0010688A">
            <w:pPr>
              <w:pStyle w:val="Normlnweb"/>
              <w:rPr>
                <w:sz w:val="20"/>
                <w:szCs w:val="20"/>
              </w:rPr>
            </w:pPr>
            <w:r w:rsidRPr="00F259FF">
              <w:rPr>
                <w:sz w:val="20"/>
                <w:szCs w:val="20"/>
              </w:rPr>
              <w:t>Na stránkách FAI mají vyučující vypsány a zveřejněny konzultace, v rámci kterých mají studenti možnost konzultovat probíranou látku. Rovněž je možno obrátit se na vyučujícího písemnou formou  prostřednictvím e-mailu a LMS Moodle. Dále je studentům umožněno navštěvovat Maths Support Centre, jehož provoz zaštiťuje vedení FAI.</w:t>
            </w:r>
          </w:p>
          <w:p w:rsidR="00982B32" w:rsidRPr="00F259FF" w:rsidRDefault="00982B32" w:rsidP="0010688A">
            <w:pPr>
              <w:jc w:val="both"/>
            </w:pPr>
          </w:p>
        </w:tc>
      </w:tr>
    </w:tbl>
    <w:p w:rsidR="00982B32" w:rsidRDefault="00982B32" w:rsidP="00982B32"/>
    <w:p w:rsidR="00982B32" w:rsidRDefault="00982B32" w:rsidP="00982B32">
      <w:pPr>
        <w:spacing w:after="160" w:line="259" w:lineRule="auto"/>
      </w:pPr>
    </w:p>
    <w:p w:rsidR="00982B32" w:rsidRDefault="00982B32" w:rsidP="00D45951">
      <w:pPr>
        <w:rPr>
          <w:b/>
          <w:sz w:val="28"/>
        </w:rPr>
        <w:sectPr w:rsidR="00982B32" w:rsidSect="0098390C">
          <w:pgSz w:w="11906" w:h="16838"/>
          <w:pgMar w:top="720" w:right="720" w:bottom="720" w:left="720" w:header="708" w:footer="708" w:gutter="0"/>
          <w:cols w:space="708"/>
          <w:titlePg/>
          <w:docGrid w:linePitch="360"/>
        </w:sect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9"/>
        <w:gridCol w:w="1070"/>
        <w:gridCol w:w="1058"/>
        <w:gridCol w:w="4820"/>
      </w:tblGrid>
      <w:tr w:rsidR="0047563A" w:rsidTr="00375B7A">
        <w:tc>
          <w:tcPr>
            <w:tcW w:w="9247" w:type="dxa"/>
            <w:gridSpan w:val="4"/>
            <w:tcBorders>
              <w:bottom w:val="double" w:sz="4" w:space="0" w:color="auto"/>
            </w:tcBorders>
            <w:shd w:val="clear" w:color="auto" w:fill="BDD6EE"/>
          </w:tcPr>
          <w:p w:rsidR="0047563A" w:rsidRDefault="0047563A" w:rsidP="0050699D">
            <w:pPr>
              <w:tabs>
                <w:tab w:val="right" w:pos="8856"/>
              </w:tabs>
              <w:ind w:left="-1156" w:firstLine="1156"/>
              <w:jc w:val="both"/>
              <w:rPr>
                <w:b/>
                <w:sz w:val="28"/>
              </w:rPr>
            </w:pPr>
            <w:r>
              <w:lastRenderedPageBreak/>
              <w:br w:type="page"/>
            </w:r>
            <w:bookmarkStart w:id="5573" w:name="CI"/>
            <w:r>
              <w:rPr>
                <w:b/>
                <w:sz w:val="28"/>
              </w:rPr>
              <w:t>Personální zabezpečení</w:t>
            </w:r>
            <w:bookmarkEnd w:id="5573"/>
            <w:r>
              <w:rPr>
                <w:b/>
                <w:sz w:val="28"/>
              </w:rPr>
              <w:t xml:space="preserve"> – přehled vyučujících</w:t>
            </w:r>
            <w:r w:rsidR="0050699D">
              <w:rPr>
                <w:b/>
                <w:sz w:val="26"/>
                <w:szCs w:val="26"/>
              </w:rPr>
              <w:tab/>
            </w:r>
            <w:r w:rsidR="00742E6D">
              <w:fldChar w:fldCharType="begin"/>
            </w:r>
            <w:r w:rsidR="00742E6D">
              <w:instrText xml:space="preserve"> REF aobsah \h  \* MERGEFORMAT </w:instrText>
            </w:r>
            <w:r w:rsidR="00742E6D">
              <w:fldChar w:fldCharType="separate"/>
            </w:r>
            <w:r w:rsidR="00E735CA" w:rsidRPr="00E735CA">
              <w:rPr>
                <w:rStyle w:val="Odkazintenzivn"/>
              </w:rPr>
              <w:t>Obsah žádosti</w:t>
            </w:r>
            <w:r w:rsidR="00742E6D">
              <w:fldChar w:fldCharType="end"/>
            </w:r>
          </w:p>
        </w:tc>
      </w:tr>
      <w:tr w:rsidR="0047563A" w:rsidTr="00375B7A">
        <w:tc>
          <w:tcPr>
            <w:tcW w:w="3369" w:type="dxa"/>
            <w:gridSpan w:val="2"/>
            <w:tcBorders>
              <w:top w:val="double" w:sz="4" w:space="0" w:color="auto"/>
            </w:tcBorders>
            <w:shd w:val="clear" w:color="auto" w:fill="F7CAAC"/>
          </w:tcPr>
          <w:p w:rsidR="0047563A" w:rsidRDefault="0047563A" w:rsidP="00375B7A">
            <w:pPr>
              <w:ind w:left="-1156" w:firstLine="1156"/>
              <w:jc w:val="both"/>
              <w:rPr>
                <w:b/>
              </w:rPr>
            </w:pPr>
            <w:r>
              <w:rPr>
                <w:b/>
              </w:rPr>
              <w:t>Vysoká škola</w:t>
            </w:r>
          </w:p>
        </w:tc>
        <w:tc>
          <w:tcPr>
            <w:tcW w:w="5878" w:type="dxa"/>
            <w:gridSpan w:val="2"/>
            <w:tcBorders>
              <w:top w:val="double" w:sz="4" w:space="0" w:color="auto"/>
            </w:tcBorders>
          </w:tcPr>
          <w:p w:rsidR="0047563A" w:rsidRDefault="0047563A" w:rsidP="00375B7A">
            <w:pPr>
              <w:ind w:left="-1156" w:firstLine="1156"/>
              <w:jc w:val="both"/>
            </w:pPr>
            <w:r>
              <w:t>Univerzita Tomáše Bati ve Zlíně</w:t>
            </w:r>
          </w:p>
        </w:tc>
      </w:tr>
      <w:tr w:rsidR="0047563A" w:rsidTr="00375B7A">
        <w:tc>
          <w:tcPr>
            <w:tcW w:w="3369" w:type="dxa"/>
            <w:gridSpan w:val="2"/>
            <w:shd w:val="clear" w:color="auto" w:fill="F7CAAC"/>
          </w:tcPr>
          <w:p w:rsidR="0047563A" w:rsidRDefault="0047563A" w:rsidP="00375B7A">
            <w:pPr>
              <w:ind w:left="-1156" w:firstLine="1156"/>
              <w:jc w:val="both"/>
              <w:rPr>
                <w:b/>
                <w:sz w:val="22"/>
              </w:rPr>
            </w:pPr>
            <w:r>
              <w:rPr>
                <w:b/>
              </w:rPr>
              <w:t>Součást vysoké školy</w:t>
            </w:r>
          </w:p>
        </w:tc>
        <w:tc>
          <w:tcPr>
            <w:tcW w:w="5878" w:type="dxa"/>
            <w:gridSpan w:val="2"/>
          </w:tcPr>
          <w:p w:rsidR="0047563A" w:rsidRDefault="0047563A" w:rsidP="00375B7A">
            <w:pPr>
              <w:ind w:left="-1156" w:firstLine="1156"/>
              <w:jc w:val="both"/>
            </w:pPr>
            <w:r>
              <w:t>Fakulta aplikované informatiky</w:t>
            </w:r>
          </w:p>
        </w:tc>
      </w:tr>
      <w:tr w:rsidR="0047563A" w:rsidTr="00375B7A">
        <w:tc>
          <w:tcPr>
            <w:tcW w:w="3369" w:type="dxa"/>
            <w:gridSpan w:val="2"/>
            <w:shd w:val="clear" w:color="auto" w:fill="F7CAAC"/>
          </w:tcPr>
          <w:p w:rsidR="0047563A" w:rsidRDefault="0047563A" w:rsidP="00375B7A">
            <w:pPr>
              <w:ind w:left="-1156" w:firstLine="1156"/>
              <w:jc w:val="both"/>
              <w:rPr>
                <w:b/>
              </w:rPr>
            </w:pPr>
            <w:r>
              <w:rPr>
                <w:b/>
              </w:rPr>
              <w:t>Název studijního programu</w:t>
            </w:r>
          </w:p>
        </w:tc>
        <w:tc>
          <w:tcPr>
            <w:tcW w:w="5878" w:type="dxa"/>
            <w:gridSpan w:val="2"/>
          </w:tcPr>
          <w:p w:rsidR="0047563A" w:rsidRDefault="0047563A" w:rsidP="00375B7A">
            <w:pPr>
              <w:ind w:left="-1156" w:firstLine="1156"/>
              <w:jc w:val="both"/>
            </w:pPr>
            <w:r>
              <w:t>Aplikovaná informatika v průmyslové automatizaci</w:t>
            </w:r>
          </w:p>
        </w:tc>
      </w:tr>
      <w:tr w:rsidR="0047563A" w:rsidTr="00375B7A">
        <w:tc>
          <w:tcPr>
            <w:tcW w:w="3369" w:type="dxa"/>
            <w:gridSpan w:val="2"/>
            <w:shd w:val="clear" w:color="auto" w:fill="F7CAAC"/>
          </w:tcPr>
          <w:p w:rsidR="0047563A" w:rsidRDefault="0047563A" w:rsidP="00375B7A">
            <w:pPr>
              <w:ind w:left="-1156" w:firstLine="1156"/>
              <w:jc w:val="both"/>
              <w:rPr>
                <w:b/>
              </w:rPr>
            </w:pPr>
            <w:r>
              <w:rPr>
                <w:b/>
              </w:rPr>
              <w:t>Specializace</w:t>
            </w:r>
          </w:p>
        </w:tc>
        <w:tc>
          <w:tcPr>
            <w:tcW w:w="5878" w:type="dxa"/>
            <w:gridSpan w:val="2"/>
          </w:tcPr>
          <w:p w:rsidR="0047563A" w:rsidRDefault="0047563A" w:rsidP="00375B7A">
            <w:pPr>
              <w:ind w:left="-1156" w:firstLine="1156"/>
              <w:jc w:val="both"/>
            </w:pPr>
            <w:r>
              <w:t>„Inteligentní systémy s roboty“, „Průmyslová automatizace“</w:t>
            </w:r>
          </w:p>
        </w:tc>
      </w:tr>
      <w:tr w:rsidR="0047563A" w:rsidTr="00375B7A">
        <w:tc>
          <w:tcPr>
            <w:tcW w:w="9247" w:type="dxa"/>
            <w:gridSpan w:val="4"/>
            <w:shd w:val="clear" w:color="auto" w:fill="F7CAAC"/>
          </w:tcPr>
          <w:p w:rsidR="0047563A" w:rsidRPr="003F3B71" w:rsidRDefault="0047563A" w:rsidP="00375B7A">
            <w:pPr>
              <w:ind w:left="-1156" w:firstLine="1156"/>
              <w:jc w:val="center"/>
              <w:rPr>
                <w:b/>
              </w:rPr>
            </w:pPr>
            <w:bookmarkStart w:id="5574" w:name="AabecedniSeznam"/>
            <w:bookmarkStart w:id="5575" w:name="aaSeznamC"/>
            <w:r w:rsidRPr="003F3B71">
              <w:rPr>
                <w:b/>
              </w:rPr>
              <w:t>Abecední seznam</w:t>
            </w:r>
            <w:bookmarkEnd w:id="5574"/>
            <w:bookmarkEnd w:id="5575"/>
          </w:p>
        </w:tc>
      </w:tr>
      <w:tr w:rsidR="0047563A" w:rsidTr="00375B7A">
        <w:tc>
          <w:tcPr>
            <w:tcW w:w="9247" w:type="dxa"/>
            <w:gridSpan w:val="4"/>
            <w:shd w:val="clear" w:color="auto" w:fill="EAF1DD" w:themeFill="accent3" w:themeFillTint="33"/>
          </w:tcPr>
          <w:p w:rsidR="0047563A" w:rsidRPr="003F3B71" w:rsidRDefault="0047563A" w:rsidP="00375B7A">
            <w:pPr>
              <w:ind w:left="-1156" w:firstLine="1156"/>
              <w:jc w:val="center"/>
              <w:rPr>
                <w:b/>
              </w:rPr>
            </w:pPr>
            <w:r w:rsidRPr="00D72D63">
              <w:rPr>
                <w:i/>
              </w:rPr>
              <w:t>Seznam</w:t>
            </w:r>
            <w:r>
              <w:rPr>
                <w:i/>
              </w:rPr>
              <w:t xml:space="preserve"> interních</w:t>
            </w:r>
            <w:r w:rsidRPr="00D72D63">
              <w:rPr>
                <w:i/>
              </w:rPr>
              <w:t xml:space="preserve"> </w:t>
            </w:r>
            <w:r>
              <w:rPr>
                <w:i/>
              </w:rPr>
              <w:t>vyučujících</w:t>
            </w:r>
            <w:r w:rsidRPr="00D72D63">
              <w:rPr>
                <w:i/>
              </w:rPr>
              <w:t xml:space="preserve"> v abecedním pořadí</w:t>
            </w:r>
            <w:r>
              <w:rPr>
                <w:i/>
              </w:rPr>
              <w:t>:</w:t>
            </w:r>
          </w:p>
        </w:tc>
      </w:tr>
      <w:tr w:rsidR="0047563A" w:rsidTr="00375B7A">
        <w:tc>
          <w:tcPr>
            <w:tcW w:w="2299" w:type="dxa"/>
            <w:shd w:val="clear" w:color="auto" w:fill="EAF1DD" w:themeFill="accent3" w:themeFillTint="33"/>
            <w:vAlign w:val="center"/>
          </w:tcPr>
          <w:p w:rsidR="0047563A" w:rsidRPr="00063629" w:rsidRDefault="0047563A" w:rsidP="00375B7A">
            <w:pPr>
              <w:ind w:left="-1156" w:firstLine="1156"/>
              <w:jc w:val="center"/>
              <w:rPr>
                <w:b/>
                <w:i/>
              </w:rPr>
            </w:pPr>
            <w:r>
              <w:rPr>
                <w:b/>
                <w:i/>
              </w:rPr>
              <w:t>Příjmení</w:t>
            </w:r>
          </w:p>
        </w:tc>
        <w:tc>
          <w:tcPr>
            <w:tcW w:w="2128" w:type="dxa"/>
            <w:gridSpan w:val="2"/>
            <w:shd w:val="clear" w:color="auto" w:fill="EAF1DD" w:themeFill="accent3" w:themeFillTint="33"/>
          </w:tcPr>
          <w:p w:rsidR="0047563A" w:rsidRPr="00063629" w:rsidRDefault="0047563A" w:rsidP="00375B7A">
            <w:pPr>
              <w:ind w:left="-1156" w:firstLine="1156"/>
              <w:jc w:val="center"/>
              <w:rPr>
                <w:b/>
                <w:i/>
              </w:rPr>
            </w:pPr>
            <w:r>
              <w:rPr>
                <w:b/>
                <w:i/>
              </w:rPr>
              <w:t>Jméno</w:t>
            </w:r>
          </w:p>
        </w:tc>
        <w:tc>
          <w:tcPr>
            <w:tcW w:w="4820" w:type="dxa"/>
            <w:shd w:val="clear" w:color="auto" w:fill="EAF1DD" w:themeFill="accent3" w:themeFillTint="33"/>
            <w:vAlign w:val="center"/>
          </w:tcPr>
          <w:p w:rsidR="0047563A" w:rsidRPr="00063629" w:rsidRDefault="0047563A" w:rsidP="00375B7A">
            <w:pPr>
              <w:ind w:left="-1156" w:firstLine="1156"/>
              <w:jc w:val="center"/>
              <w:rPr>
                <w:b/>
                <w:i/>
              </w:rPr>
            </w:pPr>
            <w:r w:rsidRPr="00063629">
              <w:rPr>
                <w:b/>
                <w:i/>
              </w:rPr>
              <w:t>Tituly</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aAdamek \h  \* MERGEFORMAT </w:instrText>
            </w:r>
            <w:r>
              <w:fldChar w:fldCharType="separate"/>
            </w:r>
            <w:r w:rsidR="00E735CA" w:rsidRPr="00E735CA">
              <w:rPr>
                <w:rStyle w:val="Odkazintenzivn"/>
              </w:rPr>
              <w:t>Adámek</w:t>
            </w:r>
            <w:r>
              <w:fldChar w:fldCharType="end"/>
            </w:r>
          </w:p>
        </w:tc>
        <w:tc>
          <w:tcPr>
            <w:tcW w:w="2128" w:type="dxa"/>
            <w:gridSpan w:val="2"/>
          </w:tcPr>
          <w:p w:rsidR="0047563A" w:rsidRDefault="0047563A" w:rsidP="009E3877">
            <w:pPr>
              <w:spacing w:before="40" w:after="40"/>
              <w:ind w:left="-1156" w:firstLine="1156"/>
            </w:pPr>
            <w:r w:rsidRPr="00391A82">
              <w:t>Milan</w:t>
            </w:r>
          </w:p>
        </w:tc>
        <w:tc>
          <w:tcPr>
            <w:tcW w:w="4820" w:type="dxa"/>
            <w:shd w:val="clear" w:color="auto" w:fill="auto"/>
            <w:vAlign w:val="center"/>
          </w:tcPr>
          <w:p w:rsidR="0047563A" w:rsidRPr="00063629" w:rsidRDefault="0047563A" w:rsidP="009E3877">
            <w:pPr>
              <w:spacing w:before="40" w:after="40"/>
              <w:ind w:left="-1156" w:firstLine="1156"/>
            </w:pPr>
            <w:r>
              <w:t>Doc. Mgr.,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aDolinayJ \h  \* MERGEFORMAT </w:instrText>
            </w:r>
            <w:r>
              <w:fldChar w:fldCharType="separate"/>
            </w:r>
            <w:r w:rsidR="00E735CA" w:rsidRPr="00E735CA">
              <w:rPr>
                <w:rStyle w:val="Odkazintenzivn"/>
              </w:rPr>
              <w:t>Dolinay</w:t>
            </w:r>
            <w:r>
              <w:fldChar w:fldCharType="end"/>
            </w:r>
          </w:p>
        </w:tc>
        <w:tc>
          <w:tcPr>
            <w:tcW w:w="2128" w:type="dxa"/>
            <w:gridSpan w:val="2"/>
          </w:tcPr>
          <w:p w:rsidR="0047563A" w:rsidRDefault="0047563A" w:rsidP="009E3877">
            <w:pPr>
              <w:spacing w:before="40" w:after="40"/>
              <w:ind w:left="-1156" w:firstLine="1156"/>
            </w:pPr>
            <w:r w:rsidRPr="00391A82">
              <w:t>Jan</w:t>
            </w:r>
          </w:p>
        </w:tc>
        <w:tc>
          <w:tcPr>
            <w:tcW w:w="4820" w:type="dxa"/>
            <w:shd w:val="clear" w:color="auto" w:fill="auto"/>
            <w:vAlign w:val="center"/>
          </w:tcPr>
          <w:p w:rsidR="0047563A" w:rsidRPr="00063629" w:rsidRDefault="0047563A" w:rsidP="009E3877">
            <w:pPr>
              <w:spacing w:before="40" w:after="40"/>
              <w:ind w:left="-1156" w:firstLine="1156"/>
            </w:pPr>
            <w:r>
              <w:t>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aDolinayV \h  \* MERGEFORMAT </w:instrText>
            </w:r>
            <w:r>
              <w:fldChar w:fldCharType="separate"/>
            </w:r>
            <w:r w:rsidR="00E735CA" w:rsidRPr="00E735CA">
              <w:rPr>
                <w:rStyle w:val="Odkazintenzivn"/>
              </w:rPr>
              <w:t>Dolinay</w:t>
            </w:r>
            <w:r>
              <w:fldChar w:fldCharType="end"/>
            </w:r>
          </w:p>
        </w:tc>
        <w:tc>
          <w:tcPr>
            <w:tcW w:w="2128" w:type="dxa"/>
            <w:gridSpan w:val="2"/>
          </w:tcPr>
          <w:p w:rsidR="0047563A" w:rsidRDefault="0047563A" w:rsidP="009E3877">
            <w:pPr>
              <w:spacing w:before="40" w:after="40"/>
              <w:ind w:left="-1156" w:firstLine="1156"/>
            </w:pPr>
            <w:r w:rsidRPr="00391A82">
              <w:t>Viliam</w:t>
            </w:r>
          </w:p>
        </w:tc>
        <w:tc>
          <w:tcPr>
            <w:tcW w:w="4820" w:type="dxa"/>
            <w:shd w:val="clear" w:color="auto" w:fill="auto"/>
            <w:vAlign w:val="center"/>
          </w:tcPr>
          <w:p w:rsidR="0047563A" w:rsidRPr="00063629" w:rsidRDefault="0047563A" w:rsidP="009E3877">
            <w:pPr>
              <w:spacing w:before="40" w:after="40"/>
              <w:ind w:left="-1156" w:firstLine="1156"/>
            </w:pPr>
            <w:r>
              <w:t>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aDostalek \h  \* MERGEFORMAT </w:instrText>
            </w:r>
            <w:r>
              <w:fldChar w:fldCharType="separate"/>
            </w:r>
            <w:r w:rsidR="00E735CA" w:rsidRPr="00E735CA">
              <w:rPr>
                <w:rStyle w:val="Odkazintenzivn"/>
              </w:rPr>
              <w:t>Dostálek</w:t>
            </w:r>
            <w:r>
              <w:fldChar w:fldCharType="end"/>
            </w:r>
          </w:p>
        </w:tc>
        <w:tc>
          <w:tcPr>
            <w:tcW w:w="2128" w:type="dxa"/>
            <w:gridSpan w:val="2"/>
          </w:tcPr>
          <w:p w:rsidR="0047563A" w:rsidRDefault="0047563A" w:rsidP="009E3877">
            <w:pPr>
              <w:spacing w:before="40" w:after="40"/>
              <w:ind w:left="-1156" w:firstLine="1156"/>
            </w:pPr>
            <w:r w:rsidRPr="00391A82">
              <w:t>Petr</w:t>
            </w:r>
          </w:p>
        </w:tc>
        <w:tc>
          <w:tcPr>
            <w:tcW w:w="4820" w:type="dxa"/>
            <w:shd w:val="clear" w:color="auto" w:fill="auto"/>
            <w:vAlign w:val="center"/>
          </w:tcPr>
          <w:p w:rsidR="0047563A" w:rsidRPr="00063629" w:rsidRDefault="0047563A" w:rsidP="009E3877">
            <w:pPr>
              <w:spacing w:before="40" w:after="40"/>
              <w:ind w:left="-1156" w:firstLine="1156"/>
            </w:pPr>
            <w:r>
              <w:t>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aDulik4 \h  \* MERGEFORMAT </w:instrText>
            </w:r>
            <w:r>
              <w:fldChar w:fldCharType="separate"/>
            </w:r>
            <w:r w:rsidR="00E735CA" w:rsidRPr="00E735CA">
              <w:rPr>
                <w:rStyle w:val="Odkazintenzivn"/>
              </w:rPr>
              <w:t>Dulík</w:t>
            </w:r>
            <w:r>
              <w:fldChar w:fldCharType="end"/>
            </w:r>
          </w:p>
        </w:tc>
        <w:tc>
          <w:tcPr>
            <w:tcW w:w="2128" w:type="dxa"/>
            <w:gridSpan w:val="2"/>
          </w:tcPr>
          <w:p w:rsidR="0047563A" w:rsidRDefault="0047563A" w:rsidP="009E3877">
            <w:pPr>
              <w:spacing w:before="40" w:after="40"/>
              <w:ind w:left="-1156" w:firstLine="1156"/>
            </w:pPr>
            <w:r w:rsidRPr="00391A82">
              <w:t>Tomáš</w:t>
            </w:r>
          </w:p>
        </w:tc>
        <w:tc>
          <w:tcPr>
            <w:tcW w:w="4820" w:type="dxa"/>
            <w:shd w:val="clear" w:color="auto" w:fill="auto"/>
            <w:vAlign w:val="center"/>
          </w:tcPr>
          <w:p w:rsidR="0047563A" w:rsidRPr="00063629" w:rsidRDefault="0047563A" w:rsidP="009E3877">
            <w:pPr>
              <w:spacing w:before="40" w:after="40"/>
              <w:ind w:left="-1156" w:firstLine="1156"/>
            </w:pPr>
            <w:r>
              <w:t>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aChalupa \h  \* MERGEFORMAT </w:instrText>
            </w:r>
            <w:r>
              <w:fldChar w:fldCharType="separate"/>
            </w:r>
            <w:r w:rsidR="00E735CA" w:rsidRPr="00E735CA">
              <w:rPr>
                <w:rStyle w:val="Odkazintenzivn"/>
              </w:rPr>
              <w:t>Chalupa</w:t>
            </w:r>
            <w:r>
              <w:fldChar w:fldCharType="end"/>
            </w:r>
          </w:p>
        </w:tc>
        <w:tc>
          <w:tcPr>
            <w:tcW w:w="2128" w:type="dxa"/>
            <w:gridSpan w:val="2"/>
          </w:tcPr>
          <w:p w:rsidR="0047563A" w:rsidRDefault="0047563A" w:rsidP="009E3877">
            <w:pPr>
              <w:spacing w:before="40" w:after="40"/>
              <w:ind w:left="-1156" w:firstLine="1156"/>
            </w:pPr>
            <w:r w:rsidRPr="00391A82">
              <w:t>Petr</w:t>
            </w:r>
          </w:p>
        </w:tc>
        <w:tc>
          <w:tcPr>
            <w:tcW w:w="4820" w:type="dxa"/>
            <w:shd w:val="clear" w:color="auto" w:fill="auto"/>
            <w:vAlign w:val="center"/>
          </w:tcPr>
          <w:p w:rsidR="0047563A" w:rsidRPr="00063629" w:rsidRDefault="0047563A" w:rsidP="009E3877">
            <w:pPr>
              <w:spacing w:before="40" w:after="40"/>
              <w:ind w:left="-1156" w:firstLine="1156"/>
            </w:pPr>
            <w:r>
              <w:t>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aChramcov \h  \* MERGEFORMAT </w:instrText>
            </w:r>
            <w:r>
              <w:fldChar w:fldCharType="separate"/>
            </w:r>
            <w:r w:rsidR="00E735CA" w:rsidRPr="00E735CA">
              <w:rPr>
                <w:rStyle w:val="Odkazintenzivn"/>
              </w:rPr>
              <w:t>Chramcov</w:t>
            </w:r>
            <w:r>
              <w:fldChar w:fldCharType="end"/>
            </w:r>
          </w:p>
        </w:tc>
        <w:tc>
          <w:tcPr>
            <w:tcW w:w="2128" w:type="dxa"/>
            <w:gridSpan w:val="2"/>
          </w:tcPr>
          <w:p w:rsidR="0047563A" w:rsidRDefault="0047563A" w:rsidP="009E3877">
            <w:pPr>
              <w:spacing w:before="40" w:after="40"/>
              <w:ind w:left="-1156" w:firstLine="1156"/>
            </w:pPr>
            <w:r w:rsidRPr="00391A82">
              <w:t>Bronislav</w:t>
            </w:r>
          </w:p>
        </w:tc>
        <w:tc>
          <w:tcPr>
            <w:tcW w:w="4820" w:type="dxa"/>
            <w:shd w:val="clear" w:color="auto" w:fill="auto"/>
            <w:vAlign w:val="center"/>
          </w:tcPr>
          <w:p w:rsidR="0047563A" w:rsidRPr="00063629" w:rsidRDefault="0047563A" w:rsidP="009E3877">
            <w:pPr>
              <w:spacing w:before="40" w:after="40"/>
              <w:ind w:left="-1156" w:firstLine="1156"/>
            </w:pPr>
            <w:r>
              <w:t>doc. 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aChuda \h  \* MERGEFORMAT </w:instrText>
            </w:r>
            <w:r>
              <w:fldChar w:fldCharType="separate"/>
            </w:r>
            <w:r w:rsidR="00E735CA" w:rsidRPr="00E735CA">
              <w:rPr>
                <w:rStyle w:val="Odkazintenzivn"/>
              </w:rPr>
              <w:t>Chudá</w:t>
            </w:r>
            <w:r>
              <w:fldChar w:fldCharType="end"/>
            </w:r>
          </w:p>
        </w:tc>
        <w:tc>
          <w:tcPr>
            <w:tcW w:w="2128" w:type="dxa"/>
            <w:gridSpan w:val="2"/>
          </w:tcPr>
          <w:p w:rsidR="0047563A" w:rsidRDefault="0047563A" w:rsidP="009E3877">
            <w:pPr>
              <w:spacing w:before="40" w:after="40"/>
              <w:ind w:left="-1156" w:firstLine="1156"/>
            </w:pPr>
            <w:r w:rsidRPr="00391A82">
              <w:t>Hana</w:t>
            </w:r>
          </w:p>
        </w:tc>
        <w:tc>
          <w:tcPr>
            <w:tcW w:w="4820" w:type="dxa"/>
            <w:shd w:val="clear" w:color="auto" w:fill="auto"/>
            <w:vAlign w:val="center"/>
          </w:tcPr>
          <w:p w:rsidR="0047563A" w:rsidRPr="00063629" w:rsidRDefault="0047563A" w:rsidP="009E3877">
            <w:pPr>
              <w:spacing w:before="40" w:after="40"/>
              <w:ind w:left="-1156" w:firstLine="1156"/>
            </w:pPr>
            <w:r>
              <w:t>Mgr.,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aJanacova \h  \* MERGEFORMAT </w:instrText>
            </w:r>
            <w:r>
              <w:fldChar w:fldCharType="separate"/>
            </w:r>
            <w:r w:rsidR="00E735CA" w:rsidRPr="00E735CA">
              <w:rPr>
                <w:rStyle w:val="Odkazintenzivn"/>
              </w:rPr>
              <w:t>Janáčová</w:t>
            </w:r>
            <w:r>
              <w:fldChar w:fldCharType="end"/>
            </w:r>
          </w:p>
        </w:tc>
        <w:tc>
          <w:tcPr>
            <w:tcW w:w="2128" w:type="dxa"/>
            <w:gridSpan w:val="2"/>
          </w:tcPr>
          <w:p w:rsidR="0047563A" w:rsidRDefault="0047563A" w:rsidP="009E3877">
            <w:pPr>
              <w:spacing w:before="40" w:after="40"/>
              <w:ind w:left="-1156" w:firstLine="1156"/>
            </w:pPr>
            <w:r w:rsidRPr="00391A82">
              <w:t>Dagmar</w:t>
            </w:r>
          </w:p>
        </w:tc>
        <w:tc>
          <w:tcPr>
            <w:tcW w:w="4820" w:type="dxa"/>
            <w:shd w:val="clear" w:color="auto" w:fill="auto"/>
            <w:vAlign w:val="center"/>
          </w:tcPr>
          <w:p w:rsidR="0047563A" w:rsidRPr="00063629" w:rsidRDefault="0047563A" w:rsidP="009E3877">
            <w:pPr>
              <w:spacing w:before="40" w:after="40"/>
              <w:ind w:left="-1156" w:firstLine="1156"/>
            </w:pPr>
            <w:r>
              <w:t>prof. Ing., CSc.</w:t>
            </w:r>
          </w:p>
        </w:tc>
      </w:tr>
      <w:tr w:rsidR="0047563A" w:rsidTr="00375B7A">
        <w:tc>
          <w:tcPr>
            <w:tcW w:w="2299" w:type="dxa"/>
            <w:shd w:val="clear" w:color="auto" w:fill="auto"/>
          </w:tcPr>
          <w:p w:rsidR="0047563A" w:rsidRPr="008E3CB6" w:rsidRDefault="00742E6D" w:rsidP="009E3877">
            <w:pPr>
              <w:spacing w:before="40" w:after="40"/>
              <w:ind w:left="-1156" w:firstLine="1156"/>
              <w:rPr>
                <w:rStyle w:val="Odkazintenzivn"/>
              </w:rPr>
            </w:pPr>
            <w:r>
              <w:fldChar w:fldCharType="begin"/>
            </w:r>
            <w:r>
              <w:instrText xml:space="preserve"> REF aKominkova \h  \* MERGEFORMAT </w:instrText>
            </w:r>
            <w:r>
              <w:fldChar w:fldCharType="separate"/>
            </w:r>
            <w:r w:rsidR="00E735CA" w:rsidRPr="00E735CA">
              <w:rPr>
                <w:rStyle w:val="Odkazintenzivn"/>
              </w:rPr>
              <w:t>Komínková Oplatková</w:t>
            </w:r>
            <w:r>
              <w:fldChar w:fldCharType="end"/>
            </w:r>
          </w:p>
        </w:tc>
        <w:tc>
          <w:tcPr>
            <w:tcW w:w="2128" w:type="dxa"/>
            <w:gridSpan w:val="2"/>
          </w:tcPr>
          <w:p w:rsidR="0047563A" w:rsidRDefault="0047563A" w:rsidP="009E3877">
            <w:pPr>
              <w:spacing w:before="40" w:after="40"/>
              <w:ind w:left="-1156" w:firstLine="1156"/>
            </w:pPr>
            <w:r w:rsidRPr="00391A82">
              <w:t>Zuzana</w:t>
            </w:r>
          </w:p>
        </w:tc>
        <w:tc>
          <w:tcPr>
            <w:tcW w:w="4820" w:type="dxa"/>
            <w:shd w:val="clear" w:color="auto" w:fill="auto"/>
            <w:vAlign w:val="center"/>
          </w:tcPr>
          <w:p w:rsidR="0047563A" w:rsidRPr="00063629" w:rsidRDefault="0047563A" w:rsidP="009E3877">
            <w:pPr>
              <w:spacing w:before="40" w:after="40"/>
              <w:ind w:left="-1156" w:firstLine="1156"/>
            </w:pPr>
            <w:r>
              <w:t>doc. 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aKral \h  \* MERGEFORMAT </w:instrText>
            </w:r>
            <w:r>
              <w:fldChar w:fldCharType="separate"/>
            </w:r>
            <w:r w:rsidR="00E735CA" w:rsidRPr="00E735CA">
              <w:rPr>
                <w:rStyle w:val="Odkazintenzivn"/>
              </w:rPr>
              <w:t>Král</w:t>
            </w:r>
            <w:r>
              <w:fldChar w:fldCharType="end"/>
            </w:r>
          </w:p>
        </w:tc>
        <w:tc>
          <w:tcPr>
            <w:tcW w:w="2128" w:type="dxa"/>
            <w:gridSpan w:val="2"/>
          </w:tcPr>
          <w:p w:rsidR="0047563A" w:rsidRDefault="0047563A" w:rsidP="009E3877">
            <w:pPr>
              <w:spacing w:before="40" w:after="40"/>
              <w:ind w:left="-1156" w:firstLine="1156"/>
            </w:pPr>
            <w:r w:rsidRPr="00391A82">
              <w:t>Erik</w:t>
            </w:r>
          </w:p>
        </w:tc>
        <w:tc>
          <w:tcPr>
            <w:tcW w:w="4820" w:type="dxa"/>
            <w:shd w:val="clear" w:color="auto" w:fill="auto"/>
            <w:vAlign w:val="center"/>
          </w:tcPr>
          <w:p w:rsidR="0047563A" w:rsidRPr="00063629" w:rsidRDefault="0047563A" w:rsidP="009E3877">
            <w:pPr>
              <w:spacing w:before="40" w:after="40"/>
              <w:ind w:left="-1156" w:firstLine="1156"/>
            </w:pPr>
            <w:r>
              <w:t>Ing. et 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aKresalek \h  \* MERGEFORMAT </w:instrText>
            </w:r>
            <w:r>
              <w:fldChar w:fldCharType="separate"/>
            </w:r>
            <w:r w:rsidR="00E735CA" w:rsidRPr="00E735CA">
              <w:rPr>
                <w:rStyle w:val="Odkazintenzivn"/>
              </w:rPr>
              <w:t>Křesálek</w:t>
            </w:r>
            <w:r>
              <w:fldChar w:fldCharType="end"/>
            </w:r>
          </w:p>
        </w:tc>
        <w:tc>
          <w:tcPr>
            <w:tcW w:w="2128" w:type="dxa"/>
            <w:gridSpan w:val="2"/>
          </w:tcPr>
          <w:p w:rsidR="0047563A" w:rsidRDefault="0047563A" w:rsidP="009E3877">
            <w:pPr>
              <w:spacing w:before="40" w:after="40"/>
              <w:ind w:left="-1156" w:firstLine="1156"/>
            </w:pPr>
            <w:r w:rsidRPr="00391A82">
              <w:t>Vojtěch</w:t>
            </w:r>
          </w:p>
        </w:tc>
        <w:tc>
          <w:tcPr>
            <w:tcW w:w="4820" w:type="dxa"/>
            <w:shd w:val="clear" w:color="auto" w:fill="auto"/>
            <w:vAlign w:val="center"/>
          </w:tcPr>
          <w:p w:rsidR="0047563A" w:rsidRPr="00063629" w:rsidRDefault="0047563A" w:rsidP="009E3877">
            <w:pPr>
              <w:spacing w:before="40" w:after="40"/>
              <w:ind w:left="-1156" w:firstLine="1156"/>
            </w:pPr>
            <w:r>
              <w:t>doc. RNDr., CSc.</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aManas \h  \* MERGEFORMAT </w:instrText>
            </w:r>
            <w:r>
              <w:fldChar w:fldCharType="separate"/>
            </w:r>
            <w:r w:rsidR="00E735CA" w:rsidRPr="00E735CA">
              <w:rPr>
                <w:rStyle w:val="Odkazintenzivn"/>
              </w:rPr>
              <w:t>Maňas</w:t>
            </w:r>
            <w:r>
              <w:fldChar w:fldCharType="end"/>
            </w:r>
          </w:p>
        </w:tc>
        <w:tc>
          <w:tcPr>
            <w:tcW w:w="2128" w:type="dxa"/>
            <w:gridSpan w:val="2"/>
          </w:tcPr>
          <w:p w:rsidR="0047563A" w:rsidRDefault="0047563A" w:rsidP="009E3877">
            <w:pPr>
              <w:spacing w:before="40" w:after="40"/>
              <w:ind w:left="-1156" w:firstLine="1156"/>
            </w:pPr>
            <w:r w:rsidRPr="00391A82">
              <w:t>Miroslav</w:t>
            </w:r>
          </w:p>
        </w:tc>
        <w:tc>
          <w:tcPr>
            <w:tcW w:w="4820" w:type="dxa"/>
            <w:shd w:val="clear" w:color="auto" w:fill="auto"/>
            <w:vAlign w:val="center"/>
          </w:tcPr>
          <w:p w:rsidR="0047563A" w:rsidRPr="00063629" w:rsidRDefault="0047563A" w:rsidP="009E3877">
            <w:pPr>
              <w:spacing w:before="40" w:after="40"/>
              <w:ind w:left="-1156" w:firstLine="1156"/>
            </w:pPr>
            <w:r>
              <w:t>doc. Ing., CSc.</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aNavratilM \h  \* MERGEFORMAT </w:instrText>
            </w:r>
            <w:r>
              <w:fldChar w:fldCharType="separate"/>
            </w:r>
            <w:r w:rsidR="00E735CA" w:rsidRPr="00E735CA">
              <w:rPr>
                <w:rStyle w:val="Odkazintenzivn"/>
              </w:rPr>
              <w:t>Navrátil</w:t>
            </w:r>
            <w:r>
              <w:fldChar w:fldCharType="end"/>
            </w:r>
          </w:p>
        </w:tc>
        <w:tc>
          <w:tcPr>
            <w:tcW w:w="2128" w:type="dxa"/>
            <w:gridSpan w:val="2"/>
          </w:tcPr>
          <w:p w:rsidR="0047563A" w:rsidRDefault="0047563A" w:rsidP="009E3877">
            <w:pPr>
              <w:spacing w:before="40" w:after="40"/>
              <w:ind w:left="-1156" w:firstLine="1156"/>
            </w:pPr>
            <w:r w:rsidRPr="00391A82">
              <w:t>Milan</w:t>
            </w:r>
          </w:p>
        </w:tc>
        <w:tc>
          <w:tcPr>
            <w:tcW w:w="4820" w:type="dxa"/>
            <w:shd w:val="clear" w:color="auto" w:fill="auto"/>
            <w:vAlign w:val="center"/>
          </w:tcPr>
          <w:p w:rsidR="0047563A" w:rsidRPr="00063629" w:rsidRDefault="0047563A" w:rsidP="009E3877">
            <w:pPr>
              <w:spacing w:before="40" w:after="40"/>
              <w:ind w:left="-1156" w:firstLine="1156"/>
            </w:pPr>
            <w:r>
              <w:t>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aPekar \h  \* MERGEFORMAT </w:instrText>
            </w:r>
            <w:r>
              <w:fldChar w:fldCharType="separate"/>
            </w:r>
            <w:r w:rsidR="00E735CA" w:rsidRPr="00E735CA">
              <w:rPr>
                <w:rStyle w:val="Odkazintenzivn"/>
              </w:rPr>
              <w:t>Pekař</w:t>
            </w:r>
            <w:r>
              <w:fldChar w:fldCharType="end"/>
            </w:r>
          </w:p>
        </w:tc>
        <w:tc>
          <w:tcPr>
            <w:tcW w:w="2128" w:type="dxa"/>
            <w:gridSpan w:val="2"/>
          </w:tcPr>
          <w:p w:rsidR="0047563A" w:rsidRDefault="0047563A" w:rsidP="009E3877">
            <w:pPr>
              <w:spacing w:before="40" w:after="40"/>
              <w:ind w:left="-1156" w:firstLine="1156"/>
            </w:pPr>
            <w:r w:rsidRPr="00391A82">
              <w:t>Libor</w:t>
            </w:r>
          </w:p>
        </w:tc>
        <w:tc>
          <w:tcPr>
            <w:tcW w:w="4820" w:type="dxa"/>
            <w:shd w:val="clear" w:color="auto" w:fill="auto"/>
            <w:vAlign w:val="center"/>
          </w:tcPr>
          <w:p w:rsidR="0047563A" w:rsidRPr="00063629" w:rsidRDefault="0047563A" w:rsidP="009E3877">
            <w:pPr>
              <w:spacing w:before="40" w:after="40"/>
              <w:ind w:left="-1156" w:firstLine="1156"/>
            </w:pPr>
            <w:r>
              <w:t>doc. 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aPerutka \h  \* MERGEFORMAT </w:instrText>
            </w:r>
            <w:r>
              <w:fldChar w:fldCharType="separate"/>
            </w:r>
            <w:r w:rsidR="00E735CA" w:rsidRPr="00E735CA">
              <w:rPr>
                <w:rStyle w:val="Odkazintenzivn"/>
              </w:rPr>
              <w:t>Perůtka</w:t>
            </w:r>
            <w:r>
              <w:fldChar w:fldCharType="end"/>
            </w:r>
          </w:p>
        </w:tc>
        <w:tc>
          <w:tcPr>
            <w:tcW w:w="2128" w:type="dxa"/>
            <w:gridSpan w:val="2"/>
          </w:tcPr>
          <w:p w:rsidR="0047563A" w:rsidRDefault="0047563A" w:rsidP="009E3877">
            <w:pPr>
              <w:spacing w:before="40" w:after="40"/>
              <w:ind w:left="-1156" w:firstLine="1156"/>
            </w:pPr>
            <w:r w:rsidRPr="00391A82">
              <w:t>Karel</w:t>
            </w:r>
          </w:p>
        </w:tc>
        <w:tc>
          <w:tcPr>
            <w:tcW w:w="4820" w:type="dxa"/>
            <w:shd w:val="clear" w:color="auto" w:fill="auto"/>
            <w:vAlign w:val="center"/>
          </w:tcPr>
          <w:p w:rsidR="0047563A" w:rsidRPr="00063629" w:rsidRDefault="0047563A" w:rsidP="009E3877">
            <w:pPr>
              <w:spacing w:before="40" w:after="40"/>
              <w:ind w:left="-1156" w:firstLine="1156"/>
            </w:pPr>
            <w:r>
              <w:t>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aProkopova \h  \* MERGEFORMAT </w:instrText>
            </w:r>
            <w:r>
              <w:fldChar w:fldCharType="separate"/>
            </w:r>
            <w:r w:rsidR="00E735CA" w:rsidRPr="00E735CA">
              <w:rPr>
                <w:rStyle w:val="Odkazintenzivn"/>
              </w:rPr>
              <w:t>Prokopová</w:t>
            </w:r>
            <w:r>
              <w:fldChar w:fldCharType="end"/>
            </w:r>
          </w:p>
        </w:tc>
        <w:tc>
          <w:tcPr>
            <w:tcW w:w="2128" w:type="dxa"/>
            <w:gridSpan w:val="2"/>
          </w:tcPr>
          <w:p w:rsidR="0047563A" w:rsidRDefault="0047563A" w:rsidP="009E3877">
            <w:pPr>
              <w:spacing w:before="40" w:after="40"/>
              <w:ind w:left="-1156" w:firstLine="1156"/>
            </w:pPr>
            <w:r w:rsidRPr="00391A82">
              <w:t>Zdenka</w:t>
            </w:r>
          </w:p>
        </w:tc>
        <w:tc>
          <w:tcPr>
            <w:tcW w:w="4820" w:type="dxa"/>
            <w:shd w:val="clear" w:color="auto" w:fill="auto"/>
            <w:vAlign w:val="center"/>
          </w:tcPr>
          <w:p w:rsidR="0047563A" w:rsidRPr="00063629" w:rsidRDefault="0047563A" w:rsidP="009E3877">
            <w:pPr>
              <w:spacing w:before="40" w:after="40"/>
              <w:ind w:left="-1156" w:firstLine="1156"/>
            </w:pPr>
            <w:r>
              <w:t>doc. Ing, CSc.</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aReznickova \h  \* MERGEFORMAT </w:instrText>
            </w:r>
            <w:r>
              <w:fldChar w:fldCharType="separate"/>
            </w:r>
            <w:r w:rsidR="00E735CA" w:rsidRPr="00E735CA">
              <w:rPr>
                <w:rStyle w:val="Odkazintenzivn"/>
              </w:rPr>
              <w:t>Řezníčková</w:t>
            </w:r>
            <w:r>
              <w:fldChar w:fldCharType="end"/>
            </w:r>
          </w:p>
        </w:tc>
        <w:tc>
          <w:tcPr>
            <w:tcW w:w="2128" w:type="dxa"/>
            <w:gridSpan w:val="2"/>
          </w:tcPr>
          <w:p w:rsidR="0047563A" w:rsidRDefault="0047563A" w:rsidP="009E3877">
            <w:pPr>
              <w:spacing w:before="40" w:after="40"/>
              <w:ind w:left="-1156" w:firstLine="1156"/>
            </w:pPr>
            <w:r w:rsidRPr="00391A82">
              <w:t>Jana</w:t>
            </w:r>
          </w:p>
        </w:tc>
        <w:tc>
          <w:tcPr>
            <w:tcW w:w="4820" w:type="dxa"/>
            <w:shd w:val="clear" w:color="auto" w:fill="auto"/>
            <w:vAlign w:val="center"/>
          </w:tcPr>
          <w:p w:rsidR="0047563A" w:rsidRPr="00063629" w:rsidRDefault="0047563A" w:rsidP="009E3877">
            <w:pPr>
              <w:spacing w:before="40" w:after="40"/>
              <w:ind w:left="-1156" w:firstLine="1156"/>
            </w:pPr>
            <w:r>
              <w:t>Mgr.,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aSedlacek \h  \* MERGEFORMAT </w:instrText>
            </w:r>
            <w:r>
              <w:fldChar w:fldCharType="separate"/>
            </w:r>
            <w:r w:rsidR="00E735CA" w:rsidRPr="00E735CA">
              <w:rPr>
                <w:rStyle w:val="Odkazintenzivn"/>
              </w:rPr>
              <w:t>Sedláček</w:t>
            </w:r>
            <w:r>
              <w:fldChar w:fldCharType="end"/>
            </w:r>
          </w:p>
        </w:tc>
        <w:tc>
          <w:tcPr>
            <w:tcW w:w="2128" w:type="dxa"/>
            <w:gridSpan w:val="2"/>
          </w:tcPr>
          <w:p w:rsidR="0047563A" w:rsidRDefault="0047563A" w:rsidP="009E3877">
            <w:pPr>
              <w:spacing w:before="40" w:after="40"/>
              <w:ind w:left="-1156" w:firstLine="1156"/>
            </w:pPr>
            <w:r w:rsidRPr="00391A82">
              <w:t>Lubomír</w:t>
            </w:r>
          </w:p>
        </w:tc>
        <w:tc>
          <w:tcPr>
            <w:tcW w:w="4820" w:type="dxa"/>
            <w:shd w:val="clear" w:color="auto" w:fill="auto"/>
            <w:vAlign w:val="center"/>
          </w:tcPr>
          <w:p w:rsidR="0047563A" w:rsidRPr="00063629" w:rsidRDefault="0047563A" w:rsidP="009E3877">
            <w:pPr>
              <w:spacing w:before="40" w:after="40"/>
              <w:ind w:left="-1156" w:firstLine="1156"/>
            </w:pPr>
            <w:r>
              <w:t>Mgr.,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aSykorova \h  \* MERGEFORMAT </w:instrText>
            </w:r>
            <w:r>
              <w:fldChar w:fldCharType="separate"/>
            </w:r>
            <w:r w:rsidR="00E735CA" w:rsidRPr="00E735CA">
              <w:rPr>
                <w:rStyle w:val="Odkazintenzivn"/>
              </w:rPr>
              <w:t>Sýkorová</w:t>
            </w:r>
            <w:r>
              <w:fldChar w:fldCharType="end"/>
            </w:r>
          </w:p>
        </w:tc>
        <w:tc>
          <w:tcPr>
            <w:tcW w:w="2128" w:type="dxa"/>
            <w:gridSpan w:val="2"/>
          </w:tcPr>
          <w:p w:rsidR="0047563A" w:rsidRDefault="0047563A" w:rsidP="009E3877">
            <w:pPr>
              <w:spacing w:before="40" w:after="40"/>
              <w:ind w:left="-1156" w:firstLine="1156"/>
            </w:pPr>
            <w:r w:rsidRPr="00391A82">
              <w:t>Libuše</w:t>
            </w:r>
          </w:p>
        </w:tc>
        <w:tc>
          <w:tcPr>
            <w:tcW w:w="4820" w:type="dxa"/>
            <w:shd w:val="clear" w:color="auto" w:fill="auto"/>
            <w:vAlign w:val="center"/>
          </w:tcPr>
          <w:p w:rsidR="0047563A" w:rsidRPr="00063629" w:rsidRDefault="0047563A" w:rsidP="009E3877">
            <w:pPr>
              <w:spacing w:before="40" w:after="40"/>
              <w:ind w:left="-1156" w:firstLine="1156"/>
            </w:pPr>
            <w:r>
              <w:t>doc. 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aSysala \h  \* MERGEFORMAT </w:instrText>
            </w:r>
            <w:r>
              <w:fldChar w:fldCharType="separate"/>
            </w:r>
            <w:r w:rsidR="00E735CA" w:rsidRPr="00E735CA">
              <w:rPr>
                <w:rStyle w:val="Odkazintenzivn"/>
              </w:rPr>
              <w:t>Sysala</w:t>
            </w:r>
            <w:r>
              <w:fldChar w:fldCharType="end"/>
            </w:r>
          </w:p>
        </w:tc>
        <w:tc>
          <w:tcPr>
            <w:tcW w:w="2128" w:type="dxa"/>
            <w:gridSpan w:val="2"/>
          </w:tcPr>
          <w:p w:rsidR="0047563A" w:rsidRDefault="0047563A" w:rsidP="009E3877">
            <w:pPr>
              <w:spacing w:before="40" w:after="40"/>
              <w:ind w:left="-1156" w:firstLine="1156"/>
            </w:pPr>
            <w:r w:rsidRPr="00391A82">
              <w:t>Tomáš</w:t>
            </w:r>
          </w:p>
        </w:tc>
        <w:tc>
          <w:tcPr>
            <w:tcW w:w="4820" w:type="dxa"/>
            <w:shd w:val="clear" w:color="auto" w:fill="auto"/>
            <w:vAlign w:val="center"/>
          </w:tcPr>
          <w:p w:rsidR="0047563A" w:rsidRPr="00063629" w:rsidRDefault="0047563A" w:rsidP="009E3877">
            <w:pPr>
              <w:spacing w:before="40" w:after="40"/>
              <w:ind w:left="-1156" w:firstLine="1156"/>
            </w:pPr>
            <w:r>
              <w:t>Ing., Ph.D.</w:t>
            </w:r>
          </w:p>
        </w:tc>
      </w:tr>
      <w:tr w:rsidR="0047563A" w:rsidTr="00375B7A">
        <w:tc>
          <w:tcPr>
            <w:tcW w:w="2299" w:type="dxa"/>
            <w:shd w:val="clear" w:color="auto" w:fill="auto"/>
          </w:tcPr>
          <w:p w:rsidR="0047563A" w:rsidRPr="008E3CB6" w:rsidRDefault="00742E6D" w:rsidP="009E3877">
            <w:pPr>
              <w:spacing w:before="40" w:after="40"/>
              <w:ind w:left="-1156" w:firstLine="1156"/>
              <w:rPr>
                <w:rStyle w:val="Odkazintenzivn"/>
              </w:rPr>
            </w:pPr>
            <w:r>
              <w:fldChar w:fldCharType="begin"/>
            </w:r>
            <w:r>
              <w:instrText xml:space="preserve"> REF aSysel \h  \* MERGEFORMAT </w:instrText>
            </w:r>
            <w:r>
              <w:fldChar w:fldCharType="separate"/>
            </w:r>
            <w:r w:rsidR="00E735CA" w:rsidRPr="00E735CA">
              <w:rPr>
                <w:rStyle w:val="Odkazintenzivn"/>
              </w:rPr>
              <w:t>Sysel</w:t>
            </w:r>
            <w:r>
              <w:fldChar w:fldCharType="end"/>
            </w:r>
          </w:p>
        </w:tc>
        <w:tc>
          <w:tcPr>
            <w:tcW w:w="2128" w:type="dxa"/>
            <w:gridSpan w:val="2"/>
          </w:tcPr>
          <w:p w:rsidR="0047563A" w:rsidRDefault="0047563A" w:rsidP="009E3877">
            <w:pPr>
              <w:spacing w:before="40" w:after="40"/>
              <w:ind w:left="-1156" w:firstLine="1156"/>
            </w:pPr>
            <w:r w:rsidRPr="00391A82">
              <w:t>Martin</w:t>
            </w:r>
          </w:p>
        </w:tc>
        <w:tc>
          <w:tcPr>
            <w:tcW w:w="4820" w:type="dxa"/>
            <w:shd w:val="clear" w:color="auto" w:fill="auto"/>
            <w:vAlign w:val="center"/>
          </w:tcPr>
          <w:p w:rsidR="0047563A" w:rsidRPr="00063629" w:rsidRDefault="0047563A" w:rsidP="009E3877">
            <w:pPr>
              <w:spacing w:before="40" w:after="40"/>
              <w:ind w:left="-1156" w:firstLine="1156"/>
            </w:pPr>
            <w:r>
              <w:t>doc. 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aUrednicek \h  \* MERGEFORMAT </w:instrText>
            </w:r>
            <w:r>
              <w:fldChar w:fldCharType="separate"/>
            </w:r>
            <w:r w:rsidR="00E735CA" w:rsidRPr="00E735CA">
              <w:rPr>
                <w:rStyle w:val="Odkazintenzivn"/>
              </w:rPr>
              <w:t>Úředníček</w:t>
            </w:r>
            <w:r>
              <w:fldChar w:fldCharType="end"/>
            </w:r>
          </w:p>
        </w:tc>
        <w:tc>
          <w:tcPr>
            <w:tcW w:w="2128" w:type="dxa"/>
            <w:gridSpan w:val="2"/>
          </w:tcPr>
          <w:p w:rsidR="0047563A" w:rsidRDefault="0047563A" w:rsidP="009E3877">
            <w:pPr>
              <w:spacing w:before="40" w:after="40"/>
              <w:ind w:left="-1156" w:firstLine="1156"/>
            </w:pPr>
            <w:r w:rsidRPr="00391A82">
              <w:t>Zdeněk</w:t>
            </w:r>
          </w:p>
        </w:tc>
        <w:tc>
          <w:tcPr>
            <w:tcW w:w="4820" w:type="dxa"/>
            <w:shd w:val="clear" w:color="auto" w:fill="auto"/>
            <w:vAlign w:val="center"/>
          </w:tcPr>
          <w:p w:rsidR="0047563A" w:rsidRPr="00063629" w:rsidRDefault="0047563A" w:rsidP="009E3877">
            <w:pPr>
              <w:spacing w:before="40" w:after="40"/>
              <w:ind w:left="-1156" w:firstLine="1156"/>
            </w:pPr>
            <w:r>
              <w:t>doc. Ing. RNDr., CSc.</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aVala \h  \* MERGEFORMAT </w:instrText>
            </w:r>
            <w:r>
              <w:fldChar w:fldCharType="separate"/>
            </w:r>
            <w:r w:rsidR="00E735CA" w:rsidRPr="00E735CA">
              <w:rPr>
                <w:rStyle w:val="Odkazintenzivn"/>
              </w:rPr>
              <w:t>Vala</w:t>
            </w:r>
            <w:r>
              <w:fldChar w:fldCharType="end"/>
            </w:r>
          </w:p>
        </w:tc>
        <w:tc>
          <w:tcPr>
            <w:tcW w:w="2128" w:type="dxa"/>
            <w:gridSpan w:val="2"/>
          </w:tcPr>
          <w:p w:rsidR="0047563A" w:rsidRDefault="0047563A" w:rsidP="009E3877">
            <w:pPr>
              <w:spacing w:before="40" w:after="40"/>
              <w:ind w:left="-1156" w:firstLine="1156"/>
            </w:pPr>
            <w:r w:rsidRPr="00391A82">
              <w:t>Radek</w:t>
            </w:r>
          </w:p>
        </w:tc>
        <w:tc>
          <w:tcPr>
            <w:tcW w:w="4820" w:type="dxa"/>
            <w:shd w:val="clear" w:color="auto" w:fill="auto"/>
            <w:vAlign w:val="center"/>
          </w:tcPr>
          <w:p w:rsidR="0047563A" w:rsidRPr="00063629" w:rsidRDefault="0047563A" w:rsidP="009E3877">
            <w:pPr>
              <w:spacing w:before="40" w:after="40"/>
              <w:ind w:left="-1156" w:firstLine="1156"/>
            </w:pPr>
            <w:r>
              <w:t>Ing., Ph.D.</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aVasekL \h  \* MERGEFORMAT </w:instrText>
            </w:r>
            <w:r>
              <w:fldChar w:fldCharType="separate"/>
            </w:r>
            <w:r w:rsidR="00E735CA" w:rsidRPr="00E735CA">
              <w:rPr>
                <w:rStyle w:val="Odkazintenzivn"/>
              </w:rPr>
              <w:t>Vašek</w:t>
            </w:r>
            <w:r>
              <w:fldChar w:fldCharType="end"/>
            </w:r>
          </w:p>
        </w:tc>
        <w:tc>
          <w:tcPr>
            <w:tcW w:w="2128" w:type="dxa"/>
            <w:gridSpan w:val="2"/>
          </w:tcPr>
          <w:p w:rsidR="0047563A" w:rsidRDefault="0047563A" w:rsidP="009E3877">
            <w:pPr>
              <w:spacing w:before="40" w:after="40"/>
              <w:ind w:left="-1156" w:firstLine="1156"/>
            </w:pPr>
            <w:r w:rsidRPr="00391A82">
              <w:t>Lubomír</w:t>
            </w:r>
          </w:p>
        </w:tc>
        <w:tc>
          <w:tcPr>
            <w:tcW w:w="4820" w:type="dxa"/>
            <w:shd w:val="clear" w:color="auto" w:fill="auto"/>
            <w:vAlign w:val="center"/>
          </w:tcPr>
          <w:p w:rsidR="0047563A" w:rsidRPr="00063629" w:rsidRDefault="0047563A" w:rsidP="009E3877">
            <w:pPr>
              <w:spacing w:before="40" w:after="40"/>
              <w:ind w:left="-1156" w:firstLine="1156"/>
            </w:pPr>
            <w:r>
              <w:t>doc. Ing., CSc.</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aVasekV \h  \* MERGEFORMAT </w:instrText>
            </w:r>
            <w:r>
              <w:fldChar w:fldCharType="separate"/>
            </w:r>
            <w:r w:rsidR="00E735CA" w:rsidRPr="00E735CA">
              <w:rPr>
                <w:rStyle w:val="Odkazintenzivn"/>
              </w:rPr>
              <w:t>Vašek</w:t>
            </w:r>
            <w:r>
              <w:fldChar w:fldCharType="end"/>
            </w:r>
          </w:p>
        </w:tc>
        <w:tc>
          <w:tcPr>
            <w:tcW w:w="2128" w:type="dxa"/>
            <w:gridSpan w:val="2"/>
          </w:tcPr>
          <w:p w:rsidR="0047563A" w:rsidRDefault="0047563A" w:rsidP="009E3877">
            <w:pPr>
              <w:spacing w:before="40" w:after="40"/>
              <w:ind w:left="-1156" w:firstLine="1156"/>
            </w:pPr>
            <w:r w:rsidRPr="00391A82">
              <w:t>Vladimír</w:t>
            </w:r>
          </w:p>
        </w:tc>
        <w:tc>
          <w:tcPr>
            <w:tcW w:w="4820" w:type="dxa"/>
            <w:shd w:val="clear" w:color="auto" w:fill="auto"/>
            <w:vAlign w:val="center"/>
          </w:tcPr>
          <w:p w:rsidR="0047563A" w:rsidRPr="00063629" w:rsidRDefault="0047563A" w:rsidP="009E3877">
            <w:pPr>
              <w:spacing w:before="40" w:after="40"/>
              <w:ind w:left="-1156" w:firstLine="1156"/>
            </w:pPr>
            <w:r>
              <w:t>prof. Ing., CSc.</w:t>
            </w:r>
          </w:p>
        </w:tc>
      </w:tr>
      <w:tr w:rsidR="0047563A" w:rsidTr="00375B7A">
        <w:tc>
          <w:tcPr>
            <w:tcW w:w="2299" w:type="dxa"/>
            <w:shd w:val="clear" w:color="auto" w:fill="auto"/>
          </w:tcPr>
          <w:p w:rsidR="0047563A" w:rsidRPr="00407681" w:rsidRDefault="00742E6D" w:rsidP="009E3877">
            <w:pPr>
              <w:spacing w:before="40" w:after="40"/>
              <w:ind w:left="-1156" w:firstLine="1156"/>
              <w:rPr>
                <w:rStyle w:val="Odkazintenzivn"/>
              </w:rPr>
            </w:pPr>
            <w:r>
              <w:fldChar w:fldCharType="begin"/>
            </w:r>
            <w:r>
              <w:instrText xml:space="preserve"> REF aVaskova \h  \* MERGEFORMAT </w:instrText>
            </w:r>
            <w:r>
              <w:fldChar w:fldCharType="separate"/>
            </w:r>
            <w:r w:rsidR="00E735CA" w:rsidRPr="00E735CA">
              <w:rPr>
                <w:rStyle w:val="Odkazintenzivn"/>
              </w:rPr>
              <w:t>Vašková</w:t>
            </w:r>
            <w:r>
              <w:fldChar w:fldCharType="end"/>
            </w:r>
          </w:p>
        </w:tc>
        <w:tc>
          <w:tcPr>
            <w:tcW w:w="2128" w:type="dxa"/>
            <w:gridSpan w:val="2"/>
          </w:tcPr>
          <w:p w:rsidR="0047563A" w:rsidRDefault="0047563A" w:rsidP="009E3877">
            <w:pPr>
              <w:spacing w:before="40" w:after="40"/>
              <w:ind w:left="-1156" w:firstLine="1156"/>
            </w:pPr>
            <w:r w:rsidRPr="00391A82">
              <w:t>Hana</w:t>
            </w:r>
          </w:p>
        </w:tc>
        <w:tc>
          <w:tcPr>
            <w:tcW w:w="4820" w:type="dxa"/>
            <w:shd w:val="clear" w:color="auto" w:fill="auto"/>
            <w:vAlign w:val="center"/>
          </w:tcPr>
          <w:p w:rsidR="0047563A" w:rsidRPr="00063629" w:rsidRDefault="0047563A" w:rsidP="009E3877">
            <w:pPr>
              <w:spacing w:before="40" w:after="40"/>
              <w:ind w:left="-1156" w:firstLine="1156"/>
            </w:pPr>
            <w:r>
              <w:t>Mgr., Ph.D.</w:t>
            </w:r>
          </w:p>
        </w:tc>
      </w:tr>
      <w:tr w:rsidR="0047563A" w:rsidTr="00375B7A">
        <w:tc>
          <w:tcPr>
            <w:tcW w:w="2299" w:type="dxa"/>
            <w:shd w:val="clear" w:color="auto" w:fill="auto"/>
          </w:tcPr>
          <w:p w:rsidR="0047563A" w:rsidRPr="00F31218" w:rsidRDefault="00742E6D" w:rsidP="009E3877">
            <w:pPr>
              <w:spacing w:before="40" w:after="40"/>
              <w:ind w:left="-1156" w:firstLine="1156"/>
              <w:rPr>
                <w:rStyle w:val="Odkazintenzivn"/>
              </w:rPr>
            </w:pPr>
            <w:r>
              <w:fldChar w:fldCharType="begin"/>
            </w:r>
            <w:r>
              <w:instrText xml:space="preserve"> REF aVojtesek \h  \* MERGEFORMAT </w:instrText>
            </w:r>
            <w:r>
              <w:fldChar w:fldCharType="separate"/>
            </w:r>
            <w:r w:rsidR="00E735CA" w:rsidRPr="00E735CA">
              <w:rPr>
                <w:rStyle w:val="Odkazintenzivn"/>
              </w:rPr>
              <w:t>Vojtěšek</w:t>
            </w:r>
            <w:r>
              <w:fldChar w:fldCharType="end"/>
            </w:r>
          </w:p>
        </w:tc>
        <w:tc>
          <w:tcPr>
            <w:tcW w:w="2128" w:type="dxa"/>
            <w:gridSpan w:val="2"/>
          </w:tcPr>
          <w:p w:rsidR="0047563A" w:rsidRPr="00404BB4" w:rsidRDefault="0047563A" w:rsidP="009E3877">
            <w:pPr>
              <w:spacing w:before="40" w:after="40"/>
              <w:ind w:left="-1156" w:firstLine="1156"/>
            </w:pPr>
            <w:r w:rsidRPr="00391A82">
              <w:t>Jiří</w:t>
            </w:r>
          </w:p>
        </w:tc>
        <w:tc>
          <w:tcPr>
            <w:tcW w:w="4820" w:type="dxa"/>
            <w:shd w:val="clear" w:color="auto" w:fill="auto"/>
            <w:vAlign w:val="center"/>
          </w:tcPr>
          <w:p w:rsidR="0047563A" w:rsidRPr="00063629" w:rsidRDefault="0047563A" w:rsidP="009E3877">
            <w:pPr>
              <w:spacing w:before="40" w:after="40"/>
              <w:ind w:left="-1156" w:firstLine="1156"/>
            </w:pPr>
            <w:r>
              <w:t>doc. Ing., Ph.D.</w:t>
            </w:r>
          </w:p>
        </w:tc>
      </w:tr>
      <w:tr w:rsidR="0047563A" w:rsidTr="00375B7A">
        <w:tc>
          <w:tcPr>
            <w:tcW w:w="9247" w:type="dxa"/>
            <w:gridSpan w:val="4"/>
            <w:shd w:val="clear" w:color="auto" w:fill="EAF1DD" w:themeFill="accent3" w:themeFillTint="33"/>
          </w:tcPr>
          <w:p w:rsidR="0047563A" w:rsidRPr="003F3B71" w:rsidRDefault="0047563A" w:rsidP="00375B7A">
            <w:pPr>
              <w:ind w:left="-1156" w:firstLine="1156"/>
              <w:jc w:val="center"/>
              <w:rPr>
                <w:b/>
              </w:rPr>
            </w:pPr>
            <w:r w:rsidRPr="00D72D63">
              <w:rPr>
                <w:i/>
              </w:rPr>
              <w:t>Seznam</w:t>
            </w:r>
            <w:r>
              <w:rPr>
                <w:i/>
              </w:rPr>
              <w:t xml:space="preserve"> externích</w:t>
            </w:r>
            <w:r w:rsidRPr="00D72D63">
              <w:rPr>
                <w:i/>
              </w:rPr>
              <w:t xml:space="preserve"> </w:t>
            </w:r>
            <w:r>
              <w:rPr>
                <w:i/>
              </w:rPr>
              <w:t>vyučujících a odborníků z praxe</w:t>
            </w:r>
            <w:r w:rsidRPr="00D72D63">
              <w:rPr>
                <w:i/>
              </w:rPr>
              <w:t xml:space="preserve"> v abecedním pořadí</w:t>
            </w:r>
            <w:r>
              <w:rPr>
                <w:i/>
              </w:rPr>
              <w:t>:</w:t>
            </w:r>
          </w:p>
        </w:tc>
      </w:tr>
      <w:tr w:rsidR="0047563A" w:rsidTr="00375B7A">
        <w:tc>
          <w:tcPr>
            <w:tcW w:w="2299" w:type="dxa"/>
            <w:shd w:val="clear" w:color="auto" w:fill="EAF1DD" w:themeFill="accent3" w:themeFillTint="33"/>
            <w:vAlign w:val="center"/>
          </w:tcPr>
          <w:p w:rsidR="0047563A" w:rsidRPr="00063629" w:rsidRDefault="0047563A" w:rsidP="00375B7A">
            <w:pPr>
              <w:ind w:left="-1156" w:firstLine="1156"/>
              <w:jc w:val="center"/>
              <w:rPr>
                <w:b/>
                <w:i/>
              </w:rPr>
            </w:pPr>
            <w:r>
              <w:rPr>
                <w:b/>
                <w:i/>
              </w:rPr>
              <w:t>Příjmení</w:t>
            </w:r>
          </w:p>
        </w:tc>
        <w:tc>
          <w:tcPr>
            <w:tcW w:w="2128" w:type="dxa"/>
            <w:gridSpan w:val="2"/>
            <w:shd w:val="clear" w:color="auto" w:fill="EAF1DD" w:themeFill="accent3" w:themeFillTint="33"/>
          </w:tcPr>
          <w:p w:rsidR="0047563A" w:rsidRPr="00063629" w:rsidRDefault="0047563A" w:rsidP="00375B7A">
            <w:pPr>
              <w:ind w:left="-1156" w:firstLine="1156"/>
              <w:jc w:val="center"/>
              <w:rPr>
                <w:b/>
                <w:i/>
              </w:rPr>
            </w:pPr>
            <w:r>
              <w:rPr>
                <w:b/>
                <w:i/>
              </w:rPr>
              <w:t>Jméno</w:t>
            </w:r>
          </w:p>
        </w:tc>
        <w:tc>
          <w:tcPr>
            <w:tcW w:w="4820" w:type="dxa"/>
            <w:shd w:val="clear" w:color="auto" w:fill="EAF1DD" w:themeFill="accent3" w:themeFillTint="33"/>
            <w:vAlign w:val="center"/>
          </w:tcPr>
          <w:p w:rsidR="0047563A" w:rsidRPr="00063629" w:rsidRDefault="0047563A" w:rsidP="00375B7A">
            <w:pPr>
              <w:ind w:left="-1156" w:firstLine="1156"/>
              <w:jc w:val="center"/>
              <w:rPr>
                <w:b/>
                <w:i/>
              </w:rPr>
            </w:pPr>
            <w:r w:rsidRPr="00063629">
              <w:rPr>
                <w:b/>
                <w:i/>
              </w:rPr>
              <w:t>Tituly</w:t>
            </w:r>
          </w:p>
        </w:tc>
      </w:tr>
      <w:tr w:rsidR="0047563A" w:rsidTr="00375B7A">
        <w:tc>
          <w:tcPr>
            <w:tcW w:w="2299" w:type="dxa"/>
            <w:shd w:val="clear" w:color="auto" w:fill="auto"/>
          </w:tcPr>
          <w:p w:rsidR="0047563A" w:rsidRPr="008E3CB6" w:rsidRDefault="00742E6D" w:rsidP="009E3877">
            <w:pPr>
              <w:spacing w:before="40" w:after="40"/>
              <w:ind w:left="-1156" w:firstLine="1156"/>
              <w:rPr>
                <w:rStyle w:val="Odkazintenzivn"/>
              </w:rPr>
            </w:pPr>
            <w:r>
              <w:fldChar w:fldCharType="begin"/>
            </w:r>
            <w:r>
              <w:instrText xml:space="preserve"> REF aKunovsky \h  \* MERGEFORMAT </w:instrText>
            </w:r>
            <w:r>
              <w:fldChar w:fldCharType="separate"/>
            </w:r>
            <w:r w:rsidR="00E735CA" w:rsidRPr="00E735CA">
              <w:rPr>
                <w:rStyle w:val="Odkazintenzivn"/>
              </w:rPr>
              <w:t>Kunovský</w:t>
            </w:r>
            <w:r>
              <w:fldChar w:fldCharType="end"/>
            </w:r>
          </w:p>
        </w:tc>
        <w:tc>
          <w:tcPr>
            <w:tcW w:w="2128" w:type="dxa"/>
            <w:gridSpan w:val="2"/>
          </w:tcPr>
          <w:p w:rsidR="0047563A" w:rsidRPr="0080611C" w:rsidRDefault="0047563A" w:rsidP="009E3877">
            <w:pPr>
              <w:spacing w:before="40" w:after="40"/>
              <w:ind w:left="-1156" w:firstLine="1156"/>
            </w:pPr>
            <w:r w:rsidRPr="0082367C">
              <w:t>Jan</w:t>
            </w:r>
          </w:p>
        </w:tc>
        <w:tc>
          <w:tcPr>
            <w:tcW w:w="4820" w:type="dxa"/>
            <w:shd w:val="clear" w:color="auto" w:fill="auto"/>
            <w:vAlign w:val="center"/>
          </w:tcPr>
          <w:p w:rsidR="0047563A" w:rsidRPr="0080611C" w:rsidRDefault="0047563A" w:rsidP="009E3877">
            <w:pPr>
              <w:spacing w:before="40" w:after="40"/>
              <w:ind w:left="-1156" w:firstLine="1156"/>
            </w:pPr>
            <w:r>
              <w:t>doc. Ing., CSc.</w:t>
            </w:r>
          </w:p>
        </w:tc>
      </w:tr>
    </w:tbl>
    <w:p w:rsidR="0047563A" w:rsidRDefault="0047563A" w:rsidP="0047563A"/>
    <w:p w:rsidR="00FA6019" w:rsidRDefault="00FA6019" w:rsidP="00FA6019"/>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1"/>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rsidRPr="00500900">
              <w:t>Aplikovaná informati</w:t>
            </w:r>
            <w:r>
              <w:t>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Milan </w:t>
            </w:r>
            <w:bookmarkStart w:id="5576" w:name="aAdamek"/>
            <w:r>
              <w:t>Adámek</w:t>
            </w:r>
            <w:bookmarkEnd w:id="5576"/>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doc. Mgr.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1967</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339"/>
        </w:trPr>
        <w:tc>
          <w:tcPr>
            <w:tcW w:w="9859" w:type="dxa"/>
            <w:gridSpan w:val="11"/>
            <w:tcBorders>
              <w:top w:val="nil"/>
            </w:tcBorders>
          </w:tcPr>
          <w:p w:rsidR="00FA6019" w:rsidRDefault="00FA6019" w:rsidP="0010688A">
            <w:pPr>
              <w:jc w:val="both"/>
            </w:pPr>
            <w:r>
              <w:t>Elektrotechnika – garant, přednášející (100%)</w:t>
            </w:r>
          </w:p>
          <w:p w:rsidR="00FA6019" w:rsidRDefault="00FA6019" w:rsidP="0010688A">
            <w:pPr>
              <w:jc w:val="both"/>
            </w:pPr>
            <w:r>
              <w:t>Analogová a číslicová technika – garant, přednášející (100%)</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Pr="005B6B64" w:rsidRDefault="00FA6019" w:rsidP="0010688A">
            <w:pPr>
              <w:pStyle w:val="Zkladntext"/>
              <w:ind w:left="1247" w:hanging="1247"/>
              <w:jc w:val="left"/>
              <w:rPr>
                <w:sz w:val="20"/>
              </w:rPr>
            </w:pPr>
            <w:r w:rsidRPr="005B6B64">
              <w:rPr>
                <w:sz w:val="20"/>
              </w:rPr>
              <w:t>1985 – 1990</w:t>
            </w:r>
            <w:r>
              <w:rPr>
                <w:sz w:val="20"/>
              </w:rPr>
              <w:t>:</w:t>
            </w:r>
            <w:r w:rsidRPr="005B6B64">
              <w:rPr>
                <w:sz w:val="20"/>
              </w:rPr>
              <w:tab/>
              <w:t xml:space="preserve">UP Olomouc, Fakulta přírodovědecká, obor </w:t>
            </w:r>
            <w:r>
              <w:rPr>
                <w:sz w:val="20"/>
              </w:rPr>
              <w:t>„</w:t>
            </w:r>
            <w:r w:rsidRPr="005B6B64">
              <w:rPr>
                <w:sz w:val="20"/>
              </w:rPr>
              <w:t>Experimentální fyzika</w:t>
            </w:r>
            <w:r>
              <w:rPr>
                <w:sz w:val="20"/>
              </w:rPr>
              <w:t>“</w:t>
            </w:r>
            <w:r w:rsidRPr="005B6B64">
              <w:rPr>
                <w:sz w:val="20"/>
              </w:rPr>
              <w:t xml:space="preserve">, </w:t>
            </w:r>
            <w:r>
              <w:rPr>
                <w:sz w:val="20"/>
              </w:rPr>
              <w:t>(</w:t>
            </w:r>
            <w:r w:rsidRPr="005B6B64">
              <w:rPr>
                <w:sz w:val="20"/>
              </w:rPr>
              <w:t>Mgr.</w:t>
            </w:r>
            <w:r>
              <w:rPr>
                <w:sz w:val="20"/>
              </w:rPr>
              <w:t>)</w:t>
            </w:r>
            <w:r w:rsidRPr="005B6B64">
              <w:rPr>
                <w:sz w:val="20"/>
              </w:rPr>
              <w:t xml:space="preserve"> </w:t>
            </w:r>
          </w:p>
          <w:p w:rsidR="00FA6019" w:rsidRPr="005B6B64" w:rsidRDefault="00FA6019" w:rsidP="0010688A">
            <w:pPr>
              <w:pStyle w:val="Zkladntext"/>
              <w:ind w:left="1247" w:hanging="1247"/>
              <w:jc w:val="left"/>
              <w:rPr>
                <w:sz w:val="20"/>
              </w:rPr>
            </w:pPr>
            <w:r w:rsidRPr="005B6B64">
              <w:rPr>
                <w:sz w:val="20"/>
              </w:rPr>
              <w:t>1993 – 1996</w:t>
            </w:r>
            <w:r>
              <w:rPr>
                <w:sz w:val="20"/>
              </w:rPr>
              <w:t>:</w:t>
            </w:r>
            <w:r w:rsidRPr="005B6B64">
              <w:rPr>
                <w:sz w:val="20"/>
              </w:rPr>
              <w:tab/>
              <w:t xml:space="preserve">UP Olomouc, Fakulta přírodovědecká, </w:t>
            </w:r>
            <w:r>
              <w:rPr>
                <w:sz w:val="20"/>
              </w:rPr>
              <w:t>obor „Informatika“</w:t>
            </w:r>
            <w:r w:rsidRPr="005B6B64">
              <w:rPr>
                <w:sz w:val="20"/>
              </w:rPr>
              <w:t xml:space="preserve"> </w:t>
            </w:r>
          </w:p>
          <w:p w:rsidR="00FA6019" w:rsidRPr="005B6B64" w:rsidRDefault="00FA6019" w:rsidP="0010688A">
            <w:pPr>
              <w:pStyle w:val="Zkladntext"/>
              <w:ind w:left="1247" w:hanging="1247"/>
              <w:jc w:val="left"/>
              <w:rPr>
                <w:sz w:val="20"/>
              </w:rPr>
            </w:pPr>
            <w:r w:rsidRPr="005B6B64">
              <w:rPr>
                <w:sz w:val="20"/>
              </w:rPr>
              <w:t>1998 – 2002</w:t>
            </w:r>
            <w:r>
              <w:rPr>
                <w:sz w:val="20"/>
              </w:rPr>
              <w:t>:</w:t>
            </w:r>
            <w:r w:rsidRPr="005B6B64">
              <w:rPr>
                <w:sz w:val="20"/>
              </w:rPr>
              <w:tab/>
              <w:t>UTB</w:t>
            </w:r>
            <w:r>
              <w:rPr>
                <w:sz w:val="20"/>
              </w:rPr>
              <w:t xml:space="preserve"> ve Zlíně</w:t>
            </w:r>
            <w:r w:rsidRPr="005B6B64">
              <w:rPr>
                <w:sz w:val="20"/>
              </w:rPr>
              <w:t xml:space="preserve">, Fakulta technologická, obor </w:t>
            </w:r>
            <w:r>
              <w:rPr>
                <w:sz w:val="20"/>
              </w:rPr>
              <w:t>„</w:t>
            </w:r>
            <w:r w:rsidRPr="005B6B64">
              <w:rPr>
                <w:sz w:val="20"/>
              </w:rPr>
              <w:t>Technická kybernetika</w:t>
            </w:r>
            <w:r>
              <w:rPr>
                <w:sz w:val="20"/>
              </w:rPr>
              <w:t>“</w:t>
            </w:r>
            <w:r w:rsidRPr="005B6B64">
              <w:rPr>
                <w:sz w:val="20"/>
              </w:rPr>
              <w:t xml:space="preserve">, </w:t>
            </w:r>
            <w:r>
              <w:rPr>
                <w:sz w:val="20"/>
              </w:rPr>
              <w:t>(</w:t>
            </w:r>
            <w:r w:rsidRPr="005B6B64">
              <w:rPr>
                <w:sz w:val="20"/>
              </w:rPr>
              <w:t>Ph.D</w:t>
            </w:r>
            <w:r>
              <w:rPr>
                <w:sz w:val="20"/>
              </w:rPr>
              <w:t>.)</w:t>
            </w:r>
          </w:p>
          <w:p w:rsidR="00FA6019" w:rsidRPr="00CB7D6B" w:rsidRDefault="00FA6019" w:rsidP="0010688A">
            <w:pPr>
              <w:jc w:val="both"/>
            </w:pPr>
            <w:del w:id="5577" w:author="vopatrilova" w:date="2018-11-19T14:44:00Z">
              <w:r w:rsidDel="00F67DFE">
                <w:delText>2008:</w:delText>
              </w:r>
              <w:r w:rsidRPr="009D3BE2" w:rsidDel="00F67DFE">
                <w:delText xml:space="preserve"> </w:delText>
              </w:r>
              <w:r w:rsidDel="00F67DFE">
                <w:delText xml:space="preserve">             </w:delText>
              </w:r>
              <w:r w:rsidRPr="009D3BE2" w:rsidDel="00F67DFE">
                <w:delText>UTB ve Zlíně, Fakulta aplikované informatiky, obor „Řízení strojů a procesů“, (doc.)</w:delText>
              </w:r>
            </w:del>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10688A">
        <w:trPr>
          <w:trHeight w:val="1090"/>
        </w:trPr>
        <w:tc>
          <w:tcPr>
            <w:tcW w:w="9859" w:type="dxa"/>
            <w:gridSpan w:val="11"/>
          </w:tcPr>
          <w:p w:rsidR="00FA6019" w:rsidRPr="005B6B64" w:rsidRDefault="00FA6019" w:rsidP="0010688A">
            <w:pPr>
              <w:pStyle w:val="Zkladntext"/>
              <w:ind w:left="1247" w:hanging="1247"/>
              <w:jc w:val="left"/>
              <w:rPr>
                <w:sz w:val="20"/>
              </w:rPr>
            </w:pPr>
            <w:r w:rsidRPr="005B6B64">
              <w:rPr>
                <w:sz w:val="20"/>
              </w:rPr>
              <w:t>1997 – 2000</w:t>
            </w:r>
            <w:r w:rsidRPr="005B6B64">
              <w:rPr>
                <w:sz w:val="20"/>
              </w:rPr>
              <w:tab/>
              <w:t xml:space="preserve">Vysoké učení technické Brno, Fakulta technologická, Ústav automatizace a řídicí techniky, odborný asistent </w:t>
            </w:r>
          </w:p>
          <w:p w:rsidR="00FA6019" w:rsidRPr="005B6B64" w:rsidRDefault="00FA6019" w:rsidP="0010688A">
            <w:pPr>
              <w:pStyle w:val="Zkladntext"/>
              <w:ind w:left="1247" w:hanging="1247"/>
              <w:jc w:val="left"/>
              <w:rPr>
                <w:sz w:val="20"/>
              </w:rPr>
            </w:pPr>
            <w:r w:rsidRPr="005B6B64">
              <w:rPr>
                <w:sz w:val="20"/>
              </w:rPr>
              <w:t>2001 – 2004</w:t>
            </w:r>
            <w:r w:rsidRPr="005B6B64">
              <w:rPr>
                <w:sz w:val="20"/>
              </w:rPr>
              <w:tab/>
              <w:t xml:space="preserve">UTB ve Zlíně, Fakulta technologická, Institut informačních technologií, odborný asistent </w:t>
            </w:r>
          </w:p>
          <w:p w:rsidR="00FA6019" w:rsidRPr="005B6B64" w:rsidRDefault="00FA6019" w:rsidP="0010688A">
            <w:pPr>
              <w:pStyle w:val="Zkladntext"/>
              <w:ind w:left="1247" w:hanging="1247"/>
              <w:jc w:val="left"/>
              <w:rPr>
                <w:sz w:val="20"/>
              </w:rPr>
            </w:pPr>
            <w:r w:rsidRPr="005B6B64">
              <w:rPr>
                <w:sz w:val="20"/>
              </w:rPr>
              <w:t>2004 – 2005</w:t>
            </w:r>
            <w:r w:rsidRPr="005B6B64">
              <w:rPr>
                <w:sz w:val="20"/>
              </w:rPr>
              <w:tab/>
              <w:t xml:space="preserve">UTB ve Zlíně, Fakulta technologické, Ústav elektrotechniky a měření, zástupce ředitele ústavu </w:t>
            </w:r>
          </w:p>
          <w:p w:rsidR="00FA6019" w:rsidRPr="005B6B64" w:rsidRDefault="00FA6019" w:rsidP="0010688A">
            <w:pPr>
              <w:pStyle w:val="Zkladntext"/>
              <w:ind w:left="1247" w:hanging="1247"/>
              <w:jc w:val="left"/>
              <w:rPr>
                <w:sz w:val="20"/>
              </w:rPr>
            </w:pPr>
            <w:r w:rsidRPr="005B6B64">
              <w:rPr>
                <w:sz w:val="20"/>
              </w:rPr>
              <w:t>2006 – 2008</w:t>
            </w:r>
            <w:r w:rsidRPr="005B6B64">
              <w:rPr>
                <w:sz w:val="20"/>
              </w:rPr>
              <w:tab/>
              <w:t>UTB ve Zlíně ve Zlíně, Fakulta aplikované informatiky, Ústav elektrotechniky a měření, zástupce ředitele ústavu, proděkan pro propagaci a rozvoj</w:t>
            </w:r>
          </w:p>
          <w:p w:rsidR="00FA6019" w:rsidRDefault="00FA6019" w:rsidP="0010688A">
            <w:pPr>
              <w:pStyle w:val="Zkladntext"/>
              <w:ind w:left="1247" w:hanging="1247"/>
              <w:jc w:val="left"/>
              <w:rPr>
                <w:sz w:val="20"/>
              </w:rPr>
            </w:pPr>
            <w:r w:rsidRPr="005B6B64">
              <w:rPr>
                <w:sz w:val="20"/>
              </w:rPr>
              <w:t>2010 – 2014</w:t>
            </w:r>
            <w:r w:rsidRPr="005B6B64">
              <w:rPr>
                <w:sz w:val="20"/>
              </w:rPr>
              <w:tab/>
              <w:t>UTB ve Zlíně ve Zlíně, Fakulta aplikované informatiky, Ústav bezpečnostního inženýrství, ředitel ústavu, proděkan p</w:t>
            </w:r>
            <w:r>
              <w:rPr>
                <w:sz w:val="20"/>
              </w:rPr>
              <w:t xml:space="preserve">ro tvůrčí činnosti a propagaci </w:t>
            </w:r>
          </w:p>
          <w:p w:rsidR="00FA6019" w:rsidRPr="00080943" w:rsidRDefault="00FA6019" w:rsidP="0010688A">
            <w:pPr>
              <w:jc w:val="both"/>
            </w:pPr>
            <w:r w:rsidRPr="009D3BE2">
              <w:t xml:space="preserve">2014 – dosud: UTB ve Zlíně, Fakulta aplikované informatiky, </w:t>
            </w:r>
            <w:r>
              <w:t>děkan</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105"/>
        </w:trPr>
        <w:tc>
          <w:tcPr>
            <w:tcW w:w="9859" w:type="dxa"/>
            <w:gridSpan w:val="11"/>
          </w:tcPr>
          <w:p w:rsidR="00FA6019" w:rsidRDefault="00FA6019" w:rsidP="0010688A">
            <w:pPr>
              <w:jc w:val="both"/>
            </w:pPr>
            <w:r>
              <w:t xml:space="preserve">Od roku 1998 vedoucí úspěšně obhájených 74 bakalářských a 75 diplomových prací. </w:t>
            </w:r>
          </w:p>
          <w:p w:rsidR="00FA6019" w:rsidRDefault="00FA6019" w:rsidP="0010688A">
            <w:pPr>
              <w:jc w:val="both"/>
            </w:pPr>
            <w:r>
              <w:t>Školitel 13 studentů doktorského studijního programu.</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r>
              <w:t>Řízení strojů a procesů</w:t>
            </w:r>
          </w:p>
        </w:tc>
        <w:tc>
          <w:tcPr>
            <w:tcW w:w="2245" w:type="dxa"/>
            <w:gridSpan w:val="2"/>
          </w:tcPr>
          <w:p w:rsidR="00FA6019" w:rsidRDefault="00FA6019" w:rsidP="0010688A">
            <w:pPr>
              <w:jc w:val="both"/>
            </w:pPr>
            <w:r>
              <w:t>2008</w:t>
            </w:r>
          </w:p>
        </w:tc>
        <w:tc>
          <w:tcPr>
            <w:tcW w:w="2248" w:type="dxa"/>
            <w:gridSpan w:val="4"/>
            <w:tcBorders>
              <w:right w:val="single" w:sz="12" w:space="0" w:color="auto"/>
            </w:tcBorders>
          </w:tcPr>
          <w:p w:rsidR="00FA6019" w:rsidRDefault="00F67DFE" w:rsidP="0010688A">
            <w:pPr>
              <w:jc w:val="both"/>
            </w:pPr>
            <w:ins w:id="5578" w:author="vopatrilova" w:date="2018-11-19T14:44:00Z">
              <w:r>
                <w:t xml:space="preserve">FAI, </w:t>
              </w:r>
            </w:ins>
            <w:r w:rsidR="00FA6019">
              <w:t>UTB ve Zlíně</w:t>
            </w: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Pr="003B5737" w:rsidRDefault="00FA6019" w:rsidP="0010688A">
            <w:pPr>
              <w:jc w:val="both"/>
            </w:pPr>
            <w:r>
              <w:t>125</w:t>
            </w:r>
          </w:p>
        </w:tc>
        <w:tc>
          <w:tcPr>
            <w:tcW w:w="693" w:type="dxa"/>
            <w:vMerge w:val="restart"/>
          </w:tcPr>
          <w:p w:rsidR="00FA6019" w:rsidRPr="003B5737" w:rsidRDefault="00FA6019" w:rsidP="0010688A">
            <w:pPr>
              <w:jc w:val="both"/>
            </w:pPr>
            <w:r>
              <w:t>245</w:t>
            </w:r>
          </w:p>
        </w:tc>
        <w:tc>
          <w:tcPr>
            <w:tcW w:w="694" w:type="dxa"/>
            <w:vMerge w:val="restart"/>
          </w:tcPr>
          <w:p w:rsidR="00FA6019" w:rsidRPr="003B5737" w:rsidRDefault="00FA6019" w:rsidP="0010688A">
            <w:pPr>
              <w:jc w:val="both"/>
            </w:pPr>
            <w:r>
              <w:t>250</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0D265F" w:rsidRDefault="00FA6019" w:rsidP="0010688A">
            <w:pPr>
              <w:jc w:val="both"/>
            </w:pPr>
            <w:r w:rsidRPr="000D265F">
              <w:t>K</w:t>
            </w:r>
            <w:r>
              <w:t>OVÁŘ</w:t>
            </w:r>
            <w:r w:rsidRPr="000D265F">
              <w:t>, S., V. M</w:t>
            </w:r>
            <w:r>
              <w:t>ACH</w:t>
            </w:r>
            <w:r w:rsidRPr="000D265F">
              <w:t>, J. V</w:t>
            </w:r>
            <w:r>
              <w:t>ALOUCH</w:t>
            </w:r>
            <w:r w:rsidRPr="000D265F">
              <w:t xml:space="preserve"> a </w:t>
            </w:r>
            <w:r w:rsidRPr="00CB7D6B">
              <w:rPr>
                <w:b/>
              </w:rPr>
              <w:t>M. ADÁMEK (25</w:t>
            </w:r>
            <w:ins w:id="5579" w:author="Jiří Vojtěšek" w:date="2018-11-22T23:03:00Z">
              <w:r w:rsidR="00A35D9D">
                <w:rPr>
                  <w:b/>
                </w:rPr>
                <w:t xml:space="preserve"> </w:t>
              </w:r>
            </w:ins>
            <w:r w:rsidRPr="00CB7D6B">
              <w:rPr>
                <w:b/>
              </w:rPr>
              <w:t>%).</w:t>
            </w:r>
            <w:r w:rsidRPr="000D265F">
              <w:t xml:space="preserve"> Electromagnetic compatibility of arduino development platform in near and far-field. </w:t>
            </w:r>
            <w:r w:rsidRPr="000D265F">
              <w:rPr>
                <w:i/>
                <w:iCs/>
              </w:rPr>
              <w:t>International Journal of Applied Engineering Research</w:t>
            </w:r>
            <w:r w:rsidRPr="000D265F">
              <w:t xml:space="preserve">. 2017, </w:t>
            </w:r>
            <w:r w:rsidRPr="000D265F">
              <w:rPr>
                <w:b/>
                <w:bCs/>
              </w:rPr>
              <w:t>12</w:t>
            </w:r>
            <w:r w:rsidRPr="000D265F">
              <w:t>(15), 5047–5052. ISSN 09734562.</w:t>
            </w:r>
          </w:p>
          <w:p w:rsidR="00FA6019" w:rsidRDefault="00FA6019" w:rsidP="0010688A">
            <w:r>
              <w:t>MACH</w:t>
            </w:r>
            <w:r w:rsidRPr="00F577C3">
              <w:t>, V</w:t>
            </w:r>
            <w:r>
              <w:t>., S.</w:t>
            </w:r>
            <w:r w:rsidRPr="00F577C3">
              <w:t xml:space="preserve"> K</w:t>
            </w:r>
            <w:r>
              <w:t>OVÁŘ</w:t>
            </w:r>
            <w:r w:rsidRPr="00F577C3">
              <w:t>, J</w:t>
            </w:r>
            <w:r>
              <w:t>.</w:t>
            </w:r>
            <w:r w:rsidRPr="00F577C3">
              <w:t xml:space="preserve"> V</w:t>
            </w:r>
            <w:r>
              <w:t>ALOUCH</w:t>
            </w:r>
            <w:r w:rsidRPr="00F577C3">
              <w:t xml:space="preserve">, </w:t>
            </w:r>
            <w:r w:rsidRPr="00CB7D6B">
              <w:rPr>
                <w:b/>
              </w:rPr>
              <w:t>M. ADÁMEK (25</w:t>
            </w:r>
            <w:ins w:id="5580" w:author="Jiří Vojtěšek" w:date="2018-11-22T23:03:00Z">
              <w:r w:rsidR="00A35D9D">
                <w:rPr>
                  <w:b/>
                </w:rPr>
                <w:t xml:space="preserve"> </w:t>
              </w:r>
            </w:ins>
            <w:r w:rsidRPr="00CB7D6B">
              <w:rPr>
                <w:b/>
              </w:rPr>
              <w:t>%)</w:t>
            </w:r>
            <w:r>
              <w:t xml:space="preserve"> </w:t>
            </w:r>
            <w:r w:rsidRPr="00F577C3">
              <w:t xml:space="preserve"> a R</w:t>
            </w:r>
            <w:r>
              <w:t>. M.</w:t>
            </w:r>
            <w:r w:rsidRPr="00F577C3">
              <w:t xml:space="preserve"> S</w:t>
            </w:r>
            <w:r>
              <w:t>.</w:t>
            </w:r>
            <w:r w:rsidRPr="00F577C3">
              <w:t xml:space="preserve"> S</w:t>
            </w:r>
            <w:r>
              <w:t>ILVA</w:t>
            </w:r>
            <w:r w:rsidRPr="00F577C3">
              <w:t>. Electromagnetic Compatibility of</w:t>
            </w:r>
            <w:r>
              <w:t xml:space="preserve">  </w:t>
            </w:r>
            <w:r w:rsidRPr="00F577C3">
              <w:t>Raspberry PI Development Platform in Near and Far-field. In: </w:t>
            </w:r>
            <w:r w:rsidRPr="00F577C3">
              <w:rPr>
                <w:i/>
                <w:iCs/>
              </w:rPr>
              <w:t>2017 PROGRESS IN ELECTROMAGNETICS RESEARCH SYMPOSIUM - FALL (PIERS - FALL)</w:t>
            </w:r>
            <w:r w:rsidRPr="00F577C3">
              <w:t>. 345 E 47TH ST, NEW YORK, NY 10017 USA: IEEE, 2017, s. 2466–2472. Progress in Electromagnetics Research Symposium. ISBN 978-1-5386-1211-8</w:t>
            </w:r>
          </w:p>
          <w:p w:rsidR="00FA6019" w:rsidRDefault="00FA6019" w:rsidP="0010688A">
            <w:r w:rsidRPr="00CB7D6B">
              <w:rPr>
                <w:b/>
              </w:rPr>
              <w:t>ADÁMEK, M.(45</w:t>
            </w:r>
            <w:ins w:id="5581" w:author="Jiří Vojtěšek" w:date="2018-11-22T23:03:00Z">
              <w:r w:rsidR="00A35D9D">
                <w:rPr>
                  <w:b/>
                </w:rPr>
                <w:t xml:space="preserve"> </w:t>
              </w:r>
            </w:ins>
            <w:r w:rsidRPr="00CB7D6B">
              <w:rPr>
                <w:b/>
              </w:rPr>
              <w:t>%),</w:t>
            </w:r>
            <w:r w:rsidRPr="004D4FAC">
              <w:t xml:space="preserve"> M. P</w:t>
            </w:r>
            <w:r>
              <w:t>OSPÍŠILÍK</w:t>
            </w:r>
            <w:r w:rsidRPr="004D4FAC">
              <w:t xml:space="preserve"> a J. J</w:t>
            </w:r>
            <w:r>
              <w:t>AKUBEC.</w:t>
            </w:r>
            <w:r w:rsidRPr="004D4FAC">
              <w:t xml:space="preserve"> Design of locator for security applications. </w:t>
            </w:r>
            <w:r w:rsidRPr="004D4FAC">
              <w:rPr>
                <w:i/>
              </w:rPr>
              <w:t xml:space="preserve">International Journal of Circuits, Systems and Signal Processing. </w:t>
            </w:r>
            <w:r w:rsidRPr="004D4FAC">
              <w:t>2016, 10, 43–51. ISSN 19984464</w:t>
            </w:r>
          </w:p>
          <w:p w:rsidR="00FA6019" w:rsidRDefault="00FA6019" w:rsidP="0010688A">
            <w:r w:rsidRPr="000D265F">
              <w:t>L</w:t>
            </w:r>
            <w:r>
              <w:t>APKOVÁ</w:t>
            </w:r>
            <w:r w:rsidRPr="000D265F">
              <w:t>, D., L. K</w:t>
            </w:r>
            <w:r>
              <w:t>RÁLÍK</w:t>
            </w:r>
            <w:r w:rsidRPr="000D265F">
              <w:t xml:space="preserve"> a </w:t>
            </w:r>
            <w:r w:rsidRPr="00CB7D6B">
              <w:rPr>
                <w:b/>
              </w:rPr>
              <w:t>M. ADÁMEK (35</w:t>
            </w:r>
            <w:ins w:id="5582" w:author="Jiří Vojtěšek" w:date="2018-11-22T23:03:00Z">
              <w:r w:rsidR="00A35D9D">
                <w:rPr>
                  <w:b/>
                </w:rPr>
                <w:t xml:space="preserve"> </w:t>
              </w:r>
            </w:ins>
            <w:r w:rsidRPr="00CB7D6B">
              <w:rPr>
                <w:b/>
              </w:rPr>
              <w:t>%).</w:t>
            </w:r>
            <w:r w:rsidRPr="000D265F">
              <w:t xml:space="preserve"> EMG analysis for basic self-defense techniques. </w:t>
            </w:r>
            <w:r w:rsidRPr="000D265F">
              <w:rPr>
                <w:i/>
                <w:iCs/>
              </w:rPr>
              <w:t>Advances in Intelligent Systems and Computing</w:t>
            </w:r>
            <w:r w:rsidRPr="000D265F">
              <w:t xml:space="preserve"> [online]. 2016, </w:t>
            </w:r>
            <w:r w:rsidRPr="000D265F">
              <w:rPr>
                <w:b/>
                <w:bCs/>
              </w:rPr>
              <w:t>465</w:t>
            </w:r>
            <w:r w:rsidRPr="000D265F">
              <w:t>, 353–362. ISSN 21945357.</w:t>
            </w:r>
          </w:p>
          <w:p w:rsidR="00FA6019" w:rsidRPr="003B5737" w:rsidRDefault="00FA6019" w:rsidP="0010688A">
            <w:r w:rsidRPr="000D265F">
              <w:t>L</w:t>
            </w:r>
            <w:r>
              <w:t>APKOVÁ</w:t>
            </w:r>
            <w:r w:rsidRPr="000D265F">
              <w:t xml:space="preserve">, D. a </w:t>
            </w:r>
            <w:r w:rsidRPr="00CB7D6B">
              <w:rPr>
                <w:b/>
              </w:rPr>
              <w:t>M. ADÁMEK (50</w:t>
            </w:r>
            <w:ins w:id="5583" w:author="Jiří Vojtěšek" w:date="2018-11-22T23:03:00Z">
              <w:r w:rsidR="00A35D9D">
                <w:rPr>
                  <w:b/>
                </w:rPr>
                <w:t xml:space="preserve"> </w:t>
              </w:r>
            </w:ins>
            <w:r w:rsidRPr="00CB7D6B">
              <w:rPr>
                <w:b/>
              </w:rPr>
              <w:t>%)</w:t>
            </w:r>
            <w:r w:rsidRPr="000D265F">
              <w:t>. Using strain gauge for measuring of direct punch force. In: </w:t>
            </w:r>
            <w:r w:rsidRPr="000D265F">
              <w:rPr>
                <w:i/>
                <w:iCs/>
              </w:rPr>
              <w:t>XXI IMEKO World Congress „Measurement in Research and Industry"</w:t>
            </w:r>
            <w:r w:rsidRPr="000D265F">
              <w:t xml:space="preserve"> [online]. B.m.: IMEKO-International Measurement Federation Secretariat, 2015. </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3232CF" w:rsidRDefault="00FA6019" w:rsidP="0010688A">
            <w:pPr>
              <w:rPr>
                <w:lang w:val="sk-SK"/>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388"/>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rsidRPr="00E86534">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Jan </w:t>
            </w:r>
            <w:bookmarkStart w:id="5584" w:name="aDolinayJ"/>
            <w:r>
              <w:t>Dolinay</w:t>
            </w:r>
            <w:bookmarkEnd w:id="5584"/>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Ing.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1975</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514"/>
        </w:trPr>
        <w:tc>
          <w:tcPr>
            <w:tcW w:w="9859" w:type="dxa"/>
            <w:gridSpan w:val="11"/>
            <w:tcBorders>
              <w:top w:val="nil"/>
            </w:tcBorders>
          </w:tcPr>
          <w:p w:rsidR="00FA6019" w:rsidRDefault="00FA6019" w:rsidP="0010688A">
            <w:pPr>
              <w:jc w:val="both"/>
            </w:pPr>
            <w:r w:rsidRPr="00A235E7">
              <w:t>Embedded systémy s mikropočítači</w:t>
            </w:r>
            <w:r>
              <w:t xml:space="preserve"> – garant, přednášející (25%), cvičící (100%)</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Pr="009D3BE2" w:rsidRDefault="00FA6019" w:rsidP="0010688A">
            <w:pPr>
              <w:jc w:val="both"/>
            </w:pPr>
            <w:r w:rsidRPr="009D3BE2">
              <w:t>199</w:t>
            </w:r>
            <w:r>
              <w:t>6</w:t>
            </w:r>
            <w:r w:rsidRPr="009D3BE2">
              <w:t xml:space="preserve"> – 2002: UTB ve Zlíně, Fakulta </w:t>
            </w:r>
            <w:r w:rsidRPr="00A235E7">
              <w:t xml:space="preserve">technologická, Institut informačních technologií, </w:t>
            </w:r>
            <w:r>
              <w:t>„</w:t>
            </w:r>
            <w:r w:rsidRPr="00A235E7">
              <w:t>Obor Automatizace a řídicí technika ve spotřebním průmyslu</w:t>
            </w:r>
            <w:r>
              <w:t>“</w:t>
            </w:r>
            <w:r w:rsidRPr="00A235E7">
              <w:t xml:space="preserve">, </w:t>
            </w:r>
            <w:r>
              <w:t>(</w:t>
            </w:r>
            <w:r w:rsidRPr="00A235E7">
              <w:t>Ing.</w:t>
            </w:r>
            <w:r>
              <w:t>)</w:t>
            </w:r>
          </w:p>
          <w:p w:rsidR="00FA6019" w:rsidRPr="009D3BE2" w:rsidRDefault="00FA6019" w:rsidP="0010688A">
            <w:pPr>
              <w:jc w:val="both"/>
            </w:pPr>
            <w:r w:rsidRPr="009D3BE2">
              <w:t>2002 – 20</w:t>
            </w:r>
            <w:r>
              <w:t>10</w:t>
            </w:r>
            <w:r w:rsidRPr="009D3BE2">
              <w:t>: UTB ve Zlíně, Fakulta aplikované informatiky, obor „Technická kybernetika“, (Ph.D.)</w:t>
            </w:r>
          </w:p>
          <w:p w:rsidR="00FA6019" w:rsidRPr="009D3BE2" w:rsidRDefault="00FA6019" w:rsidP="0010688A">
            <w:pPr>
              <w:jc w:val="both"/>
            </w:pPr>
          </w:p>
          <w:p w:rsidR="00FA6019" w:rsidRPr="00822882" w:rsidRDefault="00FA6019" w:rsidP="0010688A">
            <w:pPr>
              <w:jc w:val="both"/>
              <w:rPr>
                <w:b/>
              </w:rPr>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10688A">
        <w:trPr>
          <w:trHeight w:val="1090"/>
        </w:trPr>
        <w:tc>
          <w:tcPr>
            <w:tcW w:w="9859" w:type="dxa"/>
            <w:gridSpan w:val="11"/>
          </w:tcPr>
          <w:p w:rsidR="00FA6019" w:rsidRPr="009D3BE2" w:rsidRDefault="00FA6019" w:rsidP="0010688A">
            <w:pPr>
              <w:jc w:val="both"/>
            </w:pPr>
            <w:r w:rsidRPr="009D3BE2">
              <w:t>200</w:t>
            </w:r>
            <w:r>
              <w:t>4</w:t>
            </w:r>
            <w:r w:rsidRPr="009D3BE2">
              <w:t xml:space="preserve"> – 201</w:t>
            </w:r>
            <w:r>
              <w:t>0</w:t>
            </w:r>
            <w:r w:rsidRPr="009D3BE2">
              <w:t xml:space="preserve">: UTB ve Zlíně, Fakulta aplikované informatiky, Ústav </w:t>
            </w:r>
            <w:r w:rsidRPr="00A235E7">
              <w:t>automatizace a řídicí techniky</w:t>
            </w:r>
            <w:r>
              <w:t xml:space="preserve">, </w:t>
            </w:r>
            <w:r w:rsidRPr="009D3BE2">
              <w:t>asistent</w:t>
            </w:r>
          </w:p>
          <w:p w:rsidR="00FA6019" w:rsidRPr="009D3BE2" w:rsidRDefault="00FA6019" w:rsidP="0010688A">
            <w:pPr>
              <w:jc w:val="both"/>
            </w:pPr>
            <w:r w:rsidRPr="009D3BE2">
              <w:t>201</w:t>
            </w:r>
            <w:r>
              <w:t>0</w:t>
            </w:r>
            <w:r w:rsidRPr="009D3BE2">
              <w:t xml:space="preserve"> – dosud: UTB ve Zlíně, Fakulta aplikované informatiky, Ústav </w:t>
            </w:r>
            <w:r w:rsidRPr="00A235E7">
              <w:t>automatizace a řídicí techniky</w:t>
            </w:r>
            <w:r>
              <w:t xml:space="preserve">, odborný </w:t>
            </w:r>
            <w:r w:rsidRPr="009D3BE2">
              <w:t>asistent</w:t>
            </w:r>
          </w:p>
          <w:p w:rsidR="00FA6019" w:rsidRPr="00080943" w:rsidRDefault="00FA6019" w:rsidP="0010688A">
            <w:pPr>
              <w:jc w:val="both"/>
            </w:pP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311"/>
        </w:trPr>
        <w:tc>
          <w:tcPr>
            <w:tcW w:w="9859" w:type="dxa"/>
            <w:gridSpan w:val="11"/>
          </w:tcPr>
          <w:p w:rsidR="00FA6019" w:rsidRDefault="00FA6019" w:rsidP="0010688A">
            <w:pPr>
              <w:jc w:val="both"/>
            </w:pPr>
            <w:r>
              <w:t xml:space="preserve">Od roku 2007 vedoucí úspěšně obhájených 75 bakalářských a 5 diplomových prací. </w:t>
            </w:r>
          </w:p>
          <w:p w:rsidR="00FA6019" w:rsidRDefault="00FA6019" w:rsidP="0010688A">
            <w:pPr>
              <w:jc w:val="both"/>
            </w:pP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Pr="003B5737" w:rsidRDefault="00FA6019" w:rsidP="0010688A">
            <w:pPr>
              <w:jc w:val="both"/>
            </w:pPr>
            <w:r>
              <w:t>9</w:t>
            </w:r>
          </w:p>
        </w:tc>
        <w:tc>
          <w:tcPr>
            <w:tcW w:w="693" w:type="dxa"/>
            <w:vMerge w:val="restart"/>
          </w:tcPr>
          <w:p w:rsidR="00FA6019" w:rsidRPr="003B5737" w:rsidRDefault="00FA6019" w:rsidP="0010688A">
            <w:pPr>
              <w:jc w:val="both"/>
            </w:pPr>
            <w:r>
              <w:t>7</w:t>
            </w:r>
          </w:p>
        </w:tc>
        <w:tc>
          <w:tcPr>
            <w:tcW w:w="694" w:type="dxa"/>
            <w:vMerge w:val="restart"/>
          </w:tcPr>
          <w:p w:rsidR="00FA6019" w:rsidRPr="003B5737" w:rsidRDefault="00FA6019" w:rsidP="0010688A">
            <w:pPr>
              <w:jc w:val="both"/>
            </w:pPr>
            <w:r>
              <w:t>0</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E86534" w:rsidRDefault="00FA6019" w:rsidP="0010688A">
            <w:r w:rsidRPr="00CB7D6B">
              <w:rPr>
                <w:b/>
                <w:bCs/>
              </w:rPr>
              <w:t>DOLINAY</w:t>
            </w:r>
            <w:r w:rsidRPr="00CB7D6B">
              <w:rPr>
                <w:b/>
              </w:rPr>
              <w:t>, Jan (80 %);</w:t>
            </w:r>
            <w:r w:rsidRPr="00E86534">
              <w:t xml:space="preserve"> DOSTÁLEK, Petr; VAŠEK, Vladimír. Arduino debugger. </w:t>
            </w:r>
            <w:r w:rsidRPr="00E86534">
              <w:rPr>
                <w:i/>
              </w:rPr>
              <w:t>IEEE Embedded Systems Letters</w:t>
            </w:r>
            <w:r w:rsidRPr="00E86534">
              <w:t>, 2016, roč. 8, č. 4, s. 85-88. ISSN 1943-0663.</w:t>
            </w:r>
          </w:p>
          <w:p w:rsidR="00FA6019" w:rsidRPr="00E86534" w:rsidRDefault="00FA6019" w:rsidP="0010688A">
            <w:r w:rsidRPr="006940FE">
              <w:rPr>
                <w:b/>
                <w:bCs/>
              </w:rPr>
              <w:t>DOLINAY</w:t>
            </w:r>
            <w:r w:rsidRPr="006940FE">
              <w:rPr>
                <w:b/>
              </w:rPr>
              <w:t>, Jan (40 %);</w:t>
            </w:r>
            <w:r w:rsidRPr="00E86534">
              <w:t xml:space="preserve"> DOSTÁLEK, Petr; VAŠEK, Vladimír. ARM-based Microcontroller Platform for Teaching Microcontroller Programming. </w:t>
            </w:r>
            <w:r w:rsidRPr="00E86534">
              <w:rPr>
                <w:i/>
              </w:rPr>
              <w:t>International Journal of Education and Information Technologies</w:t>
            </w:r>
            <w:r w:rsidRPr="00E86534">
              <w:t>, 2016, roč. 2016, č. 10, s. 113-119. ISSN 2074-1316.</w:t>
            </w:r>
          </w:p>
          <w:p w:rsidR="00FA6019" w:rsidRPr="00E86534" w:rsidRDefault="00FA6019" w:rsidP="0010688A">
            <w:r w:rsidRPr="006940FE">
              <w:rPr>
                <w:b/>
                <w:bCs/>
              </w:rPr>
              <w:t>DOLINAY</w:t>
            </w:r>
            <w:r w:rsidRPr="006940FE">
              <w:rPr>
                <w:b/>
              </w:rPr>
              <w:t>, Jan (80 %);</w:t>
            </w:r>
            <w:r w:rsidRPr="00E86534">
              <w:t xml:space="preserve"> DOSTÁLEK, Petr; VAŠEK, Vladimír. Software Library for Fast Digital Input and Output for the Arduino Platform. </w:t>
            </w:r>
            <w:r w:rsidRPr="00E86534">
              <w:rPr>
                <w:i/>
              </w:rPr>
              <w:t>WSEAS Transactions on Computers</w:t>
            </w:r>
            <w:r w:rsidRPr="00E86534">
              <w:t>, 2015, roč. 14, č. Neuveden, s. 819-825. ISSN 1109-2750.</w:t>
            </w:r>
          </w:p>
          <w:p w:rsidR="00FA6019" w:rsidRPr="00E86534" w:rsidDel="00F67DFE" w:rsidRDefault="00FA6019" w:rsidP="0010688A">
            <w:pPr>
              <w:rPr>
                <w:del w:id="5585" w:author="vopatrilova" w:date="2018-11-19T14:44:00Z"/>
              </w:rPr>
            </w:pPr>
            <w:del w:id="5586" w:author="vopatrilova" w:date="2018-11-19T14:44:00Z">
              <w:r w:rsidRPr="006940FE" w:rsidDel="00F67DFE">
                <w:rPr>
                  <w:b/>
                  <w:bCs/>
                </w:rPr>
                <w:delText>DOLINAY</w:delText>
              </w:r>
              <w:r w:rsidRPr="006940FE" w:rsidDel="00F67DFE">
                <w:rPr>
                  <w:b/>
                </w:rPr>
                <w:delText>, Jan (70 %)</w:delText>
              </w:r>
              <w:r w:rsidRPr="00E86534" w:rsidDel="00F67DFE">
                <w:delText xml:space="preserve">; DOSTÁLEK, Petr; VAŠEK, Vladimír. Microcontroller Software Library for Process Control. </w:delText>
              </w:r>
              <w:r w:rsidRPr="00E86534" w:rsidDel="00F67DFE">
                <w:rPr>
                  <w:i/>
                </w:rPr>
                <w:delText>WSEAS Transactions on Systems and Control</w:delText>
              </w:r>
              <w:r w:rsidRPr="00E86534" w:rsidDel="00F67DFE">
                <w:delText>, 2015, roč. 10, č. Neuveden, s. 105-112. ISSN 1991-8763.</w:delText>
              </w:r>
            </w:del>
          </w:p>
          <w:p w:rsidR="00FA6019" w:rsidRPr="00E86534" w:rsidRDefault="00FA6019" w:rsidP="0010688A">
            <w:r w:rsidRPr="006940FE">
              <w:rPr>
                <w:b/>
                <w:bCs/>
              </w:rPr>
              <w:t>DOLINAY</w:t>
            </w:r>
            <w:r w:rsidRPr="006940FE">
              <w:rPr>
                <w:b/>
              </w:rPr>
              <w:t>, Jan (40 %)</w:t>
            </w:r>
            <w:r w:rsidRPr="00E86534">
              <w:t xml:space="preserve">; DOLINAY, Viliam; VAŠEK, Vladimír; DOSTÁLEK, Petr. Posturography device based on accelerometer. </w:t>
            </w:r>
            <w:r w:rsidRPr="00E86534">
              <w:rPr>
                <w:i/>
              </w:rPr>
              <w:t>International Journal of Systems applications, Engineering &amp;Development</w:t>
            </w:r>
            <w:r w:rsidRPr="00E86534">
              <w:t>, 2015, roč. 2014, č. 8, s. 155-162. ISSN 2074-1308.</w:t>
            </w:r>
          </w:p>
          <w:p w:rsidR="00FA6019" w:rsidRPr="00E86534" w:rsidDel="00F67DFE" w:rsidRDefault="00FA6019" w:rsidP="0010688A">
            <w:pPr>
              <w:rPr>
                <w:del w:id="5587" w:author="vopatrilova" w:date="2018-11-19T14:44:00Z"/>
              </w:rPr>
            </w:pPr>
            <w:del w:id="5588" w:author="vopatrilova" w:date="2018-11-19T14:44:00Z">
              <w:r w:rsidRPr="006940FE" w:rsidDel="00F67DFE">
                <w:rPr>
                  <w:b/>
                  <w:bCs/>
                </w:rPr>
                <w:delText>DOLINAY</w:delText>
              </w:r>
              <w:r w:rsidRPr="006940FE" w:rsidDel="00F67DFE">
                <w:rPr>
                  <w:b/>
                </w:rPr>
                <w:delText>, Jan (40 %);</w:delText>
              </w:r>
              <w:r w:rsidRPr="00E86534" w:rsidDel="00F67DFE">
                <w:delText xml:space="preserve"> DOSTÁLEK, Petr; VAŠEK, Vladimír. New development kit for teaching microcontroller programming. In </w:delText>
              </w:r>
              <w:r w:rsidRPr="00E86534" w:rsidDel="00F67DFE">
                <w:rPr>
                  <w:i/>
                </w:rPr>
                <w:delText>Proceedings of the International Conferences</w:delText>
              </w:r>
              <w:r w:rsidRPr="00E86534" w:rsidDel="00F67DFE">
                <w:delText>. Baltimore : WSEAS Press, 2015, s. 349-352. ISBN 978-1-61804-326-9.</w:delText>
              </w:r>
            </w:del>
          </w:p>
          <w:p w:rsidR="00FA6019" w:rsidRPr="00E86534" w:rsidRDefault="00FA6019" w:rsidP="0010688A">
            <w:r w:rsidRPr="006940FE">
              <w:rPr>
                <w:b/>
                <w:bCs/>
              </w:rPr>
              <w:t>DOLINAY</w:t>
            </w:r>
            <w:r w:rsidRPr="006940FE">
              <w:rPr>
                <w:b/>
              </w:rPr>
              <w:t>, Jan (70 %);</w:t>
            </w:r>
            <w:r w:rsidRPr="00E86534">
              <w:t xml:space="preserve"> DOSTÁLEK, Petr; VAŠEK, Vladimír. Program modules for control applications of microcontrollers. In </w:t>
            </w:r>
            <w:r w:rsidRPr="00E86534">
              <w:rPr>
                <w:i/>
              </w:rPr>
              <w:t>Latest Trends on Systems. Volume II</w:t>
            </w:r>
            <w:r w:rsidRPr="00E86534">
              <w:t>. Rhodes : Europment, 2014, s. 488-491. ISSN 1790-5117. ISBN 978-1-61804-244-6.</w:t>
            </w:r>
          </w:p>
          <w:p w:rsidR="00FA6019" w:rsidRPr="00E86534" w:rsidRDefault="00FA6019" w:rsidP="0010688A"/>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3232CF" w:rsidRDefault="00FA6019" w:rsidP="0010688A">
            <w:pPr>
              <w:rPr>
                <w:lang w:val="sk-SK"/>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 w:rsidR="00816F53" w:rsidRDefault="00816F53">
      <w:pPr>
        <w:rPr>
          <w:ins w:id="5589" w:author="vopatrilova" w:date="2018-11-22T11:09:00Z"/>
        </w:rPr>
      </w:pPr>
      <w:ins w:id="5590" w:author="vopatrilova" w:date="2018-11-22T11:0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67DFE" w:rsidTr="00F67DFE">
        <w:trPr>
          <w:ins w:id="5591" w:author="vopatrilova" w:date="2018-11-19T14:46:00Z"/>
        </w:trPr>
        <w:tc>
          <w:tcPr>
            <w:tcW w:w="9859" w:type="dxa"/>
            <w:gridSpan w:val="11"/>
            <w:tcBorders>
              <w:bottom w:val="double" w:sz="4" w:space="0" w:color="auto"/>
            </w:tcBorders>
            <w:shd w:val="clear" w:color="auto" w:fill="BDD6EE"/>
          </w:tcPr>
          <w:p w:rsidR="00F67DFE" w:rsidRDefault="00F67DFE" w:rsidP="00F67DFE">
            <w:pPr>
              <w:tabs>
                <w:tab w:val="right" w:pos="9462"/>
              </w:tabs>
              <w:jc w:val="both"/>
              <w:rPr>
                <w:ins w:id="5592" w:author="vopatrilova" w:date="2018-11-19T14:46:00Z"/>
                <w:b/>
                <w:sz w:val="28"/>
              </w:rPr>
            </w:pPr>
            <w:ins w:id="5593" w:author="vopatrilova" w:date="2018-11-19T14:46:00Z">
              <w:r>
                <w:rPr>
                  <w:b/>
                  <w:sz w:val="28"/>
                </w:rPr>
                <w:lastRenderedPageBreak/>
                <w:t>C-I – Personální zabezpečení</w:t>
              </w:r>
              <w:r>
                <w:rPr>
                  <w:b/>
                  <w:sz w:val="28"/>
                </w:rPr>
                <w:tab/>
              </w:r>
              <w:r w:rsidR="008C3AC8">
                <w:fldChar w:fldCharType="begin"/>
              </w:r>
              <w:r>
                <w:instrText xml:space="preserve"> REF AabecedniSeznam \h  \* MERGEFORMAT </w:instrText>
              </w:r>
            </w:ins>
            <w:ins w:id="5594" w:author="vopatrilova" w:date="2018-11-19T14:46:00Z">
              <w:r w:rsidR="008C3AC8">
                <w:fldChar w:fldCharType="separate"/>
              </w:r>
              <w:r w:rsidRPr="009A4E68">
                <w:rPr>
                  <w:rStyle w:val="Odkazintenzivn"/>
                </w:rPr>
                <w:t>Abecední seznam</w:t>
              </w:r>
              <w:r w:rsidR="008C3AC8">
                <w:fldChar w:fldCharType="end"/>
              </w:r>
            </w:ins>
          </w:p>
        </w:tc>
      </w:tr>
      <w:tr w:rsidR="00F67DFE" w:rsidTr="00F67DFE">
        <w:trPr>
          <w:ins w:id="5595" w:author="vopatrilova" w:date="2018-11-19T14:46:00Z"/>
        </w:trPr>
        <w:tc>
          <w:tcPr>
            <w:tcW w:w="2518" w:type="dxa"/>
            <w:tcBorders>
              <w:top w:val="double" w:sz="4" w:space="0" w:color="auto"/>
            </w:tcBorders>
            <w:shd w:val="clear" w:color="auto" w:fill="F7CAAC"/>
          </w:tcPr>
          <w:p w:rsidR="00F67DFE" w:rsidRDefault="00F67DFE" w:rsidP="00F67DFE">
            <w:pPr>
              <w:jc w:val="both"/>
              <w:rPr>
                <w:ins w:id="5596" w:author="vopatrilova" w:date="2018-11-19T14:46:00Z"/>
                <w:b/>
              </w:rPr>
            </w:pPr>
            <w:ins w:id="5597" w:author="vopatrilova" w:date="2018-11-19T14:46:00Z">
              <w:r>
                <w:rPr>
                  <w:b/>
                </w:rPr>
                <w:t>Vysoká škola</w:t>
              </w:r>
            </w:ins>
          </w:p>
        </w:tc>
        <w:tc>
          <w:tcPr>
            <w:tcW w:w="7341" w:type="dxa"/>
            <w:gridSpan w:val="10"/>
          </w:tcPr>
          <w:p w:rsidR="00F67DFE" w:rsidRDefault="00F67DFE" w:rsidP="00F67DFE">
            <w:pPr>
              <w:jc w:val="both"/>
              <w:rPr>
                <w:ins w:id="5598" w:author="vopatrilova" w:date="2018-11-19T14:46:00Z"/>
              </w:rPr>
            </w:pPr>
            <w:ins w:id="5599" w:author="vopatrilova" w:date="2018-11-19T14:46:00Z">
              <w:r>
                <w:t>Univerzita Tomáše Bati ve Zlíně</w:t>
              </w:r>
            </w:ins>
          </w:p>
        </w:tc>
      </w:tr>
      <w:tr w:rsidR="00F67DFE" w:rsidTr="00F67DFE">
        <w:trPr>
          <w:ins w:id="5600" w:author="vopatrilova" w:date="2018-11-19T14:46:00Z"/>
        </w:trPr>
        <w:tc>
          <w:tcPr>
            <w:tcW w:w="2518" w:type="dxa"/>
            <w:shd w:val="clear" w:color="auto" w:fill="F7CAAC"/>
          </w:tcPr>
          <w:p w:rsidR="00F67DFE" w:rsidRDefault="00F67DFE" w:rsidP="00F67DFE">
            <w:pPr>
              <w:jc w:val="both"/>
              <w:rPr>
                <w:ins w:id="5601" w:author="vopatrilova" w:date="2018-11-19T14:46:00Z"/>
                <w:b/>
              </w:rPr>
            </w:pPr>
            <w:ins w:id="5602" w:author="vopatrilova" w:date="2018-11-19T14:46:00Z">
              <w:r>
                <w:rPr>
                  <w:b/>
                </w:rPr>
                <w:t>Součást vysoké školy</w:t>
              </w:r>
            </w:ins>
          </w:p>
        </w:tc>
        <w:tc>
          <w:tcPr>
            <w:tcW w:w="7341" w:type="dxa"/>
            <w:gridSpan w:val="10"/>
          </w:tcPr>
          <w:p w:rsidR="00F67DFE" w:rsidRDefault="00F67DFE" w:rsidP="00F67DFE">
            <w:pPr>
              <w:jc w:val="both"/>
              <w:rPr>
                <w:ins w:id="5603" w:author="vopatrilova" w:date="2018-11-19T14:46:00Z"/>
              </w:rPr>
            </w:pPr>
            <w:ins w:id="5604" w:author="vopatrilova" w:date="2018-11-19T14:46:00Z">
              <w:r>
                <w:t>Fakulta aplikované informatiky</w:t>
              </w:r>
            </w:ins>
          </w:p>
        </w:tc>
      </w:tr>
      <w:tr w:rsidR="00F67DFE" w:rsidTr="00F67DFE">
        <w:trPr>
          <w:ins w:id="5605" w:author="vopatrilova" w:date="2018-11-19T14:46:00Z"/>
        </w:trPr>
        <w:tc>
          <w:tcPr>
            <w:tcW w:w="2518" w:type="dxa"/>
            <w:shd w:val="clear" w:color="auto" w:fill="F7CAAC"/>
          </w:tcPr>
          <w:p w:rsidR="00F67DFE" w:rsidRDefault="00F67DFE" w:rsidP="00F67DFE">
            <w:pPr>
              <w:jc w:val="both"/>
              <w:rPr>
                <w:ins w:id="5606" w:author="vopatrilova" w:date="2018-11-19T14:46:00Z"/>
                <w:b/>
              </w:rPr>
            </w:pPr>
            <w:ins w:id="5607" w:author="vopatrilova" w:date="2018-11-19T14:46:00Z">
              <w:r>
                <w:rPr>
                  <w:b/>
                </w:rPr>
                <w:t>Název studijního programu</w:t>
              </w:r>
            </w:ins>
          </w:p>
        </w:tc>
        <w:tc>
          <w:tcPr>
            <w:tcW w:w="7341" w:type="dxa"/>
            <w:gridSpan w:val="10"/>
          </w:tcPr>
          <w:p w:rsidR="00F67DFE" w:rsidRDefault="00B46341" w:rsidP="00F67DFE">
            <w:pPr>
              <w:jc w:val="both"/>
              <w:rPr>
                <w:ins w:id="5608" w:author="vopatrilova" w:date="2018-11-19T14:46:00Z"/>
              </w:rPr>
            </w:pPr>
            <w:ins w:id="5609" w:author="vopatrilova" w:date="2018-11-20T13:32:00Z">
              <w:r w:rsidRPr="00BE77F9">
                <w:t>Aplikovaná inform</w:t>
              </w:r>
              <w:r>
                <w:t>atika v průmyslové automatizaci</w:t>
              </w:r>
            </w:ins>
          </w:p>
        </w:tc>
      </w:tr>
      <w:tr w:rsidR="00F67DFE" w:rsidTr="00F67DFE">
        <w:trPr>
          <w:ins w:id="5610" w:author="vopatrilova" w:date="2018-11-19T14:46:00Z"/>
        </w:trPr>
        <w:tc>
          <w:tcPr>
            <w:tcW w:w="2518" w:type="dxa"/>
            <w:shd w:val="clear" w:color="auto" w:fill="F7CAAC"/>
          </w:tcPr>
          <w:p w:rsidR="00F67DFE" w:rsidRDefault="00F67DFE" w:rsidP="00F67DFE">
            <w:pPr>
              <w:jc w:val="both"/>
              <w:rPr>
                <w:ins w:id="5611" w:author="vopatrilova" w:date="2018-11-19T14:46:00Z"/>
                <w:b/>
              </w:rPr>
            </w:pPr>
            <w:ins w:id="5612" w:author="vopatrilova" w:date="2018-11-19T14:46:00Z">
              <w:r>
                <w:rPr>
                  <w:b/>
                </w:rPr>
                <w:t>Jméno a příjmení</w:t>
              </w:r>
            </w:ins>
          </w:p>
        </w:tc>
        <w:tc>
          <w:tcPr>
            <w:tcW w:w="4536" w:type="dxa"/>
            <w:gridSpan w:val="5"/>
          </w:tcPr>
          <w:p w:rsidR="00F67DFE" w:rsidRDefault="00F67DFE" w:rsidP="00F67DFE">
            <w:pPr>
              <w:jc w:val="both"/>
              <w:rPr>
                <w:ins w:id="5613" w:author="vopatrilova" w:date="2018-11-19T14:46:00Z"/>
              </w:rPr>
            </w:pPr>
            <w:ins w:id="5614" w:author="vopatrilova" w:date="2018-11-19T14:46:00Z">
              <w:r>
                <w:t>Viliam Dolinay</w:t>
              </w:r>
            </w:ins>
          </w:p>
        </w:tc>
        <w:tc>
          <w:tcPr>
            <w:tcW w:w="709" w:type="dxa"/>
            <w:shd w:val="clear" w:color="auto" w:fill="F7CAAC"/>
          </w:tcPr>
          <w:p w:rsidR="00F67DFE" w:rsidRDefault="00F67DFE" w:rsidP="00F67DFE">
            <w:pPr>
              <w:jc w:val="both"/>
              <w:rPr>
                <w:ins w:id="5615" w:author="vopatrilova" w:date="2018-11-19T14:46:00Z"/>
                <w:b/>
              </w:rPr>
            </w:pPr>
            <w:ins w:id="5616" w:author="vopatrilova" w:date="2018-11-19T14:46:00Z">
              <w:r>
                <w:rPr>
                  <w:b/>
                </w:rPr>
                <w:t>Tituly</w:t>
              </w:r>
            </w:ins>
          </w:p>
        </w:tc>
        <w:tc>
          <w:tcPr>
            <w:tcW w:w="2096" w:type="dxa"/>
            <w:gridSpan w:val="4"/>
          </w:tcPr>
          <w:p w:rsidR="00F67DFE" w:rsidRDefault="00F67DFE" w:rsidP="00F67DFE">
            <w:pPr>
              <w:jc w:val="both"/>
              <w:rPr>
                <w:ins w:id="5617" w:author="vopatrilova" w:date="2018-11-19T14:46:00Z"/>
              </w:rPr>
            </w:pPr>
            <w:ins w:id="5618" w:author="vopatrilova" w:date="2018-11-19T14:46:00Z">
              <w:r>
                <w:t>Ing. Ph.D.</w:t>
              </w:r>
            </w:ins>
          </w:p>
        </w:tc>
      </w:tr>
      <w:tr w:rsidR="00F67DFE" w:rsidTr="00F67DFE">
        <w:trPr>
          <w:ins w:id="5619" w:author="vopatrilova" w:date="2018-11-19T14:46:00Z"/>
        </w:trPr>
        <w:tc>
          <w:tcPr>
            <w:tcW w:w="2518" w:type="dxa"/>
            <w:shd w:val="clear" w:color="auto" w:fill="F7CAAC"/>
          </w:tcPr>
          <w:p w:rsidR="00F67DFE" w:rsidRDefault="00F67DFE" w:rsidP="00F67DFE">
            <w:pPr>
              <w:jc w:val="both"/>
              <w:rPr>
                <w:ins w:id="5620" w:author="vopatrilova" w:date="2018-11-19T14:46:00Z"/>
                <w:b/>
              </w:rPr>
            </w:pPr>
            <w:ins w:id="5621" w:author="vopatrilova" w:date="2018-11-19T14:46:00Z">
              <w:r>
                <w:rPr>
                  <w:b/>
                </w:rPr>
                <w:t>Rok narození</w:t>
              </w:r>
            </w:ins>
          </w:p>
        </w:tc>
        <w:tc>
          <w:tcPr>
            <w:tcW w:w="829" w:type="dxa"/>
          </w:tcPr>
          <w:p w:rsidR="00F67DFE" w:rsidRDefault="00F67DFE" w:rsidP="00F67DFE">
            <w:pPr>
              <w:jc w:val="both"/>
              <w:rPr>
                <w:ins w:id="5622" w:author="vopatrilova" w:date="2018-11-19T14:46:00Z"/>
              </w:rPr>
            </w:pPr>
            <w:ins w:id="5623" w:author="vopatrilova" w:date="2018-11-19T14:46:00Z">
              <w:r>
                <w:t>1977</w:t>
              </w:r>
            </w:ins>
          </w:p>
        </w:tc>
        <w:tc>
          <w:tcPr>
            <w:tcW w:w="1721" w:type="dxa"/>
            <w:shd w:val="clear" w:color="auto" w:fill="F7CAAC"/>
          </w:tcPr>
          <w:p w:rsidR="00F67DFE" w:rsidRDefault="00F67DFE" w:rsidP="00F67DFE">
            <w:pPr>
              <w:jc w:val="both"/>
              <w:rPr>
                <w:ins w:id="5624" w:author="vopatrilova" w:date="2018-11-19T14:46:00Z"/>
                <w:b/>
              </w:rPr>
            </w:pPr>
            <w:ins w:id="5625" w:author="vopatrilova" w:date="2018-11-19T14:46:00Z">
              <w:r>
                <w:rPr>
                  <w:b/>
                </w:rPr>
                <w:t>typ vztahu k VŠ</w:t>
              </w:r>
            </w:ins>
          </w:p>
        </w:tc>
        <w:tc>
          <w:tcPr>
            <w:tcW w:w="992" w:type="dxa"/>
            <w:gridSpan w:val="2"/>
          </w:tcPr>
          <w:p w:rsidR="00F67DFE" w:rsidRDefault="00F67DFE" w:rsidP="00F67DFE">
            <w:pPr>
              <w:jc w:val="both"/>
              <w:rPr>
                <w:ins w:id="5626" w:author="vopatrilova" w:date="2018-11-19T14:46:00Z"/>
              </w:rPr>
            </w:pPr>
            <w:ins w:id="5627" w:author="vopatrilova" w:date="2018-11-19T14:46:00Z">
              <w:r>
                <w:t>pp.</w:t>
              </w:r>
            </w:ins>
          </w:p>
        </w:tc>
        <w:tc>
          <w:tcPr>
            <w:tcW w:w="994" w:type="dxa"/>
            <w:shd w:val="clear" w:color="auto" w:fill="F7CAAC"/>
          </w:tcPr>
          <w:p w:rsidR="00F67DFE" w:rsidRDefault="00F67DFE" w:rsidP="00F67DFE">
            <w:pPr>
              <w:jc w:val="both"/>
              <w:rPr>
                <w:ins w:id="5628" w:author="vopatrilova" w:date="2018-11-19T14:46:00Z"/>
                <w:b/>
              </w:rPr>
            </w:pPr>
            <w:ins w:id="5629" w:author="vopatrilova" w:date="2018-11-19T14:46:00Z">
              <w:r>
                <w:rPr>
                  <w:b/>
                </w:rPr>
                <w:t>rozsah</w:t>
              </w:r>
            </w:ins>
          </w:p>
        </w:tc>
        <w:tc>
          <w:tcPr>
            <w:tcW w:w="709" w:type="dxa"/>
          </w:tcPr>
          <w:p w:rsidR="00F67DFE" w:rsidRDefault="00F67DFE" w:rsidP="00F67DFE">
            <w:pPr>
              <w:jc w:val="both"/>
              <w:rPr>
                <w:ins w:id="5630" w:author="vopatrilova" w:date="2018-11-19T14:46:00Z"/>
              </w:rPr>
            </w:pPr>
            <w:ins w:id="5631" w:author="vopatrilova" w:date="2018-11-19T14:46:00Z">
              <w:r>
                <w:t>40</w:t>
              </w:r>
            </w:ins>
          </w:p>
        </w:tc>
        <w:tc>
          <w:tcPr>
            <w:tcW w:w="709" w:type="dxa"/>
            <w:gridSpan w:val="2"/>
            <w:shd w:val="clear" w:color="auto" w:fill="F7CAAC"/>
          </w:tcPr>
          <w:p w:rsidR="00F67DFE" w:rsidRDefault="00F67DFE" w:rsidP="00F67DFE">
            <w:pPr>
              <w:jc w:val="both"/>
              <w:rPr>
                <w:ins w:id="5632" w:author="vopatrilova" w:date="2018-11-19T14:46:00Z"/>
                <w:b/>
              </w:rPr>
            </w:pPr>
            <w:ins w:id="5633" w:author="vopatrilova" w:date="2018-11-19T14:46:00Z">
              <w:r>
                <w:rPr>
                  <w:b/>
                </w:rPr>
                <w:t>do kdy</w:t>
              </w:r>
            </w:ins>
          </w:p>
        </w:tc>
        <w:tc>
          <w:tcPr>
            <w:tcW w:w="1387" w:type="dxa"/>
            <w:gridSpan w:val="2"/>
          </w:tcPr>
          <w:p w:rsidR="00F67DFE" w:rsidRDefault="00F67DFE" w:rsidP="00F67DFE">
            <w:pPr>
              <w:jc w:val="both"/>
              <w:rPr>
                <w:ins w:id="5634" w:author="vopatrilova" w:date="2018-11-19T14:46:00Z"/>
              </w:rPr>
            </w:pPr>
            <w:ins w:id="5635" w:author="vopatrilova" w:date="2018-11-19T14:46:00Z">
              <w:r>
                <w:t>30.9.2019</w:t>
              </w:r>
            </w:ins>
          </w:p>
        </w:tc>
      </w:tr>
      <w:tr w:rsidR="00F67DFE" w:rsidTr="00F67DFE">
        <w:trPr>
          <w:ins w:id="5636" w:author="vopatrilova" w:date="2018-11-19T14:46:00Z"/>
        </w:trPr>
        <w:tc>
          <w:tcPr>
            <w:tcW w:w="5068" w:type="dxa"/>
            <w:gridSpan w:val="3"/>
            <w:shd w:val="clear" w:color="auto" w:fill="F7CAAC"/>
          </w:tcPr>
          <w:p w:rsidR="00F67DFE" w:rsidRDefault="00F67DFE" w:rsidP="00F67DFE">
            <w:pPr>
              <w:jc w:val="both"/>
              <w:rPr>
                <w:ins w:id="5637" w:author="vopatrilova" w:date="2018-11-19T14:46:00Z"/>
                <w:b/>
              </w:rPr>
            </w:pPr>
            <w:ins w:id="5638" w:author="vopatrilova" w:date="2018-11-19T14:46:00Z">
              <w:r>
                <w:rPr>
                  <w:b/>
                </w:rPr>
                <w:t>Typ vztahu na součásti VŠ, která uskutečňuje st. program</w:t>
              </w:r>
            </w:ins>
          </w:p>
        </w:tc>
        <w:tc>
          <w:tcPr>
            <w:tcW w:w="992" w:type="dxa"/>
            <w:gridSpan w:val="2"/>
          </w:tcPr>
          <w:p w:rsidR="00F67DFE" w:rsidRDefault="00F67DFE" w:rsidP="00F67DFE">
            <w:pPr>
              <w:jc w:val="both"/>
              <w:rPr>
                <w:ins w:id="5639" w:author="vopatrilova" w:date="2018-11-19T14:46:00Z"/>
              </w:rPr>
            </w:pPr>
            <w:ins w:id="5640" w:author="vopatrilova" w:date="2018-11-19T14:46:00Z">
              <w:r>
                <w:t>pp.</w:t>
              </w:r>
            </w:ins>
          </w:p>
        </w:tc>
        <w:tc>
          <w:tcPr>
            <w:tcW w:w="994" w:type="dxa"/>
            <w:shd w:val="clear" w:color="auto" w:fill="F7CAAC"/>
          </w:tcPr>
          <w:p w:rsidR="00F67DFE" w:rsidRDefault="00F67DFE" w:rsidP="00F67DFE">
            <w:pPr>
              <w:jc w:val="both"/>
              <w:rPr>
                <w:ins w:id="5641" w:author="vopatrilova" w:date="2018-11-19T14:46:00Z"/>
                <w:b/>
              </w:rPr>
            </w:pPr>
            <w:ins w:id="5642" w:author="vopatrilova" w:date="2018-11-19T14:46:00Z">
              <w:r>
                <w:rPr>
                  <w:b/>
                </w:rPr>
                <w:t>rozsah</w:t>
              </w:r>
            </w:ins>
          </w:p>
        </w:tc>
        <w:tc>
          <w:tcPr>
            <w:tcW w:w="709" w:type="dxa"/>
          </w:tcPr>
          <w:p w:rsidR="00F67DFE" w:rsidRDefault="00F67DFE" w:rsidP="00F67DFE">
            <w:pPr>
              <w:jc w:val="both"/>
              <w:rPr>
                <w:ins w:id="5643" w:author="vopatrilova" w:date="2018-11-19T14:46:00Z"/>
              </w:rPr>
            </w:pPr>
            <w:ins w:id="5644" w:author="vopatrilova" w:date="2018-11-19T14:46:00Z">
              <w:r>
                <w:t>40</w:t>
              </w:r>
            </w:ins>
          </w:p>
        </w:tc>
        <w:tc>
          <w:tcPr>
            <w:tcW w:w="709" w:type="dxa"/>
            <w:gridSpan w:val="2"/>
            <w:shd w:val="clear" w:color="auto" w:fill="F7CAAC"/>
          </w:tcPr>
          <w:p w:rsidR="00F67DFE" w:rsidRDefault="00F67DFE" w:rsidP="00F67DFE">
            <w:pPr>
              <w:jc w:val="both"/>
              <w:rPr>
                <w:ins w:id="5645" w:author="vopatrilova" w:date="2018-11-19T14:46:00Z"/>
                <w:b/>
              </w:rPr>
            </w:pPr>
            <w:ins w:id="5646" w:author="vopatrilova" w:date="2018-11-19T14:46:00Z">
              <w:r>
                <w:rPr>
                  <w:b/>
                </w:rPr>
                <w:t>do kdy</w:t>
              </w:r>
            </w:ins>
          </w:p>
        </w:tc>
        <w:tc>
          <w:tcPr>
            <w:tcW w:w="1387" w:type="dxa"/>
            <w:gridSpan w:val="2"/>
          </w:tcPr>
          <w:p w:rsidR="00F67DFE" w:rsidRDefault="00F67DFE" w:rsidP="00F67DFE">
            <w:pPr>
              <w:jc w:val="both"/>
              <w:rPr>
                <w:ins w:id="5647" w:author="vopatrilova" w:date="2018-11-19T14:46:00Z"/>
              </w:rPr>
            </w:pPr>
            <w:ins w:id="5648" w:author="vopatrilova" w:date="2018-11-19T14:46:00Z">
              <w:r>
                <w:t>30.9.2019</w:t>
              </w:r>
            </w:ins>
          </w:p>
        </w:tc>
      </w:tr>
      <w:tr w:rsidR="00F67DFE" w:rsidTr="00F67DFE">
        <w:trPr>
          <w:ins w:id="5649" w:author="vopatrilova" w:date="2018-11-19T14:46:00Z"/>
        </w:trPr>
        <w:tc>
          <w:tcPr>
            <w:tcW w:w="6060" w:type="dxa"/>
            <w:gridSpan w:val="5"/>
            <w:shd w:val="clear" w:color="auto" w:fill="F7CAAC"/>
          </w:tcPr>
          <w:p w:rsidR="00F67DFE" w:rsidRDefault="00F67DFE" w:rsidP="00F67DFE">
            <w:pPr>
              <w:jc w:val="both"/>
              <w:rPr>
                <w:ins w:id="5650" w:author="vopatrilova" w:date="2018-11-19T14:46:00Z"/>
              </w:rPr>
            </w:pPr>
            <w:ins w:id="5651" w:author="vopatrilova" w:date="2018-11-19T14:46:00Z">
              <w:r>
                <w:rPr>
                  <w:b/>
                </w:rPr>
                <w:t>Další současná působení jako akademický pracovník na jiných VŠ</w:t>
              </w:r>
            </w:ins>
          </w:p>
        </w:tc>
        <w:tc>
          <w:tcPr>
            <w:tcW w:w="1703" w:type="dxa"/>
            <w:gridSpan w:val="2"/>
            <w:shd w:val="clear" w:color="auto" w:fill="F7CAAC"/>
          </w:tcPr>
          <w:p w:rsidR="00F67DFE" w:rsidRDefault="00F67DFE" w:rsidP="00F67DFE">
            <w:pPr>
              <w:jc w:val="both"/>
              <w:rPr>
                <w:ins w:id="5652" w:author="vopatrilova" w:date="2018-11-19T14:46:00Z"/>
                <w:b/>
              </w:rPr>
            </w:pPr>
            <w:ins w:id="5653" w:author="vopatrilova" w:date="2018-11-19T14:46:00Z">
              <w:r>
                <w:rPr>
                  <w:b/>
                </w:rPr>
                <w:t>typ prac. vztahu</w:t>
              </w:r>
            </w:ins>
          </w:p>
        </w:tc>
        <w:tc>
          <w:tcPr>
            <w:tcW w:w="2096" w:type="dxa"/>
            <w:gridSpan w:val="4"/>
            <w:shd w:val="clear" w:color="auto" w:fill="F7CAAC"/>
          </w:tcPr>
          <w:p w:rsidR="00F67DFE" w:rsidRDefault="00F67DFE" w:rsidP="00F67DFE">
            <w:pPr>
              <w:jc w:val="both"/>
              <w:rPr>
                <w:ins w:id="5654" w:author="vopatrilova" w:date="2018-11-19T14:46:00Z"/>
                <w:b/>
              </w:rPr>
            </w:pPr>
            <w:ins w:id="5655" w:author="vopatrilova" w:date="2018-11-19T14:46:00Z">
              <w:r>
                <w:rPr>
                  <w:b/>
                </w:rPr>
                <w:t>rozsah</w:t>
              </w:r>
            </w:ins>
          </w:p>
        </w:tc>
      </w:tr>
      <w:tr w:rsidR="00F67DFE" w:rsidTr="00F67DFE">
        <w:trPr>
          <w:ins w:id="5656" w:author="vopatrilova" w:date="2018-11-19T14:46:00Z"/>
        </w:trPr>
        <w:tc>
          <w:tcPr>
            <w:tcW w:w="6060" w:type="dxa"/>
            <w:gridSpan w:val="5"/>
          </w:tcPr>
          <w:p w:rsidR="00F67DFE" w:rsidRDefault="00F67DFE" w:rsidP="00F67DFE">
            <w:pPr>
              <w:jc w:val="both"/>
              <w:rPr>
                <w:ins w:id="5657" w:author="vopatrilova" w:date="2018-11-19T14:46:00Z"/>
              </w:rPr>
            </w:pPr>
          </w:p>
        </w:tc>
        <w:tc>
          <w:tcPr>
            <w:tcW w:w="1703" w:type="dxa"/>
            <w:gridSpan w:val="2"/>
          </w:tcPr>
          <w:p w:rsidR="00F67DFE" w:rsidRDefault="00F67DFE" w:rsidP="00F67DFE">
            <w:pPr>
              <w:jc w:val="both"/>
              <w:rPr>
                <w:ins w:id="5658" w:author="vopatrilova" w:date="2018-11-19T14:46:00Z"/>
              </w:rPr>
            </w:pPr>
          </w:p>
        </w:tc>
        <w:tc>
          <w:tcPr>
            <w:tcW w:w="2096" w:type="dxa"/>
            <w:gridSpan w:val="4"/>
          </w:tcPr>
          <w:p w:rsidR="00F67DFE" w:rsidRDefault="00F67DFE" w:rsidP="00F67DFE">
            <w:pPr>
              <w:jc w:val="both"/>
              <w:rPr>
                <w:ins w:id="5659" w:author="vopatrilova" w:date="2018-11-19T14:46:00Z"/>
              </w:rPr>
            </w:pPr>
          </w:p>
        </w:tc>
      </w:tr>
      <w:tr w:rsidR="00F67DFE" w:rsidTr="00F67DFE">
        <w:trPr>
          <w:ins w:id="5660" w:author="vopatrilova" w:date="2018-11-19T14:46:00Z"/>
        </w:trPr>
        <w:tc>
          <w:tcPr>
            <w:tcW w:w="6060" w:type="dxa"/>
            <w:gridSpan w:val="5"/>
          </w:tcPr>
          <w:p w:rsidR="00F67DFE" w:rsidRDefault="00F67DFE" w:rsidP="00F67DFE">
            <w:pPr>
              <w:jc w:val="both"/>
              <w:rPr>
                <w:ins w:id="5661" w:author="vopatrilova" w:date="2018-11-19T14:46:00Z"/>
              </w:rPr>
            </w:pPr>
          </w:p>
        </w:tc>
        <w:tc>
          <w:tcPr>
            <w:tcW w:w="1703" w:type="dxa"/>
            <w:gridSpan w:val="2"/>
          </w:tcPr>
          <w:p w:rsidR="00F67DFE" w:rsidRDefault="00F67DFE" w:rsidP="00F67DFE">
            <w:pPr>
              <w:jc w:val="both"/>
              <w:rPr>
                <w:ins w:id="5662" w:author="vopatrilova" w:date="2018-11-19T14:46:00Z"/>
              </w:rPr>
            </w:pPr>
          </w:p>
        </w:tc>
        <w:tc>
          <w:tcPr>
            <w:tcW w:w="2096" w:type="dxa"/>
            <w:gridSpan w:val="4"/>
          </w:tcPr>
          <w:p w:rsidR="00F67DFE" w:rsidRDefault="00F67DFE" w:rsidP="00F67DFE">
            <w:pPr>
              <w:jc w:val="both"/>
              <w:rPr>
                <w:ins w:id="5663" w:author="vopatrilova" w:date="2018-11-19T14:46:00Z"/>
              </w:rPr>
            </w:pPr>
          </w:p>
        </w:tc>
      </w:tr>
      <w:tr w:rsidR="00F67DFE" w:rsidTr="00F67DFE">
        <w:trPr>
          <w:ins w:id="5664" w:author="vopatrilova" w:date="2018-11-19T14:46:00Z"/>
        </w:trPr>
        <w:tc>
          <w:tcPr>
            <w:tcW w:w="9859" w:type="dxa"/>
            <w:gridSpan w:val="11"/>
            <w:shd w:val="clear" w:color="auto" w:fill="F7CAAC"/>
          </w:tcPr>
          <w:p w:rsidR="00F67DFE" w:rsidRDefault="00F67DFE" w:rsidP="00F67DFE">
            <w:pPr>
              <w:jc w:val="both"/>
              <w:rPr>
                <w:ins w:id="5665" w:author="vopatrilova" w:date="2018-11-19T14:46:00Z"/>
              </w:rPr>
            </w:pPr>
            <w:ins w:id="5666" w:author="vopatrilova" w:date="2018-11-19T14:46:00Z">
              <w:r>
                <w:rPr>
                  <w:b/>
                </w:rPr>
                <w:t>Předměty příslušného studijního programu a způsob zapojení do jejich výuky, příp. další zapojení do uskutečňování studijního programu</w:t>
              </w:r>
            </w:ins>
          </w:p>
        </w:tc>
      </w:tr>
      <w:tr w:rsidR="00F67DFE" w:rsidTr="00F67DFE">
        <w:trPr>
          <w:trHeight w:val="1118"/>
          <w:ins w:id="5667" w:author="vopatrilova" w:date="2018-11-19T14:46:00Z"/>
        </w:trPr>
        <w:tc>
          <w:tcPr>
            <w:tcW w:w="9859" w:type="dxa"/>
            <w:gridSpan w:val="11"/>
            <w:tcBorders>
              <w:top w:val="nil"/>
            </w:tcBorders>
          </w:tcPr>
          <w:p w:rsidR="00F67DFE" w:rsidRDefault="00F67DFE" w:rsidP="00F67DFE">
            <w:pPr>
              <w:rPr>
                <w:ins w:id="5668" w:author="vopatrilova" w:date="2018-11-19T14:47:00Z"/>
              </w:rPr>
            </w:pPr>
            <w:ins w:id="5669" w:author="vopatrilova" w:date="2018-11-19T14:47:00Z">
              <w:r w:rsidRPr="001137D3">
                <w:t>Programování a aplikace průmyslových robotů a manipulátorů</w:t>
              </w:r>
              <w:r>
                <w:t xml:space="preserve"> – přednášející (25%), cvičící (100%)</w:t>
              </w:r>
            </w:ins>
          </w:p>
          <w:p w:rsidR="00F67DFE" w:rsidRDefault="00F67DFE" w:rsidP="00F67DFE">
            <w:pPr>
              <w:jc w:val="both"/>
              <w:rPr>
                <w:ins w:id="5670" w:author="vopatrilova" w:date="2018-11-19T14:46:00Z"/>
              </w:rPr>
            </w:pPr>
          </w:p>
        </w:tc>
      </w:tr>
      <w:tr w:rsidR="00F67DFE" w:rsidTr="00F67DFE">
        <w:trPr>
          <w:ins w:id="5671" w:author="vopatrilova" w:date="2018-11-19T14:46:00Z"/>
        </w:trPr>
        <w:tc>
          <w:tcPr>
            <w:tcW w:w="9859" w:type="dxa"/>
            <w:gridSpan w:val="11"/>
            <w:shd w:val="clear" w:color="auto" w:fill="F7CAAC"/>
          </w:tcPr>
          <w:p w:rsidR="00F67DFE" w:rsidRDefault="00F67DFE" w:rsidP="00F67DFE">
            <w:pPr>
              <w:jc w:val="both"/>
              <w:rPr>
                <w:ins w:id="5672" w:author="vopatrilova" w:date="2018-11-19T14:46:00Z"/>
              </w:rPr>
            </w:pPr>
            <w:ins w:id="5673" w:author="vopatrilova" w:date="2018-11-19T14:46:00Z">
              <w:r>
                <w:rPr>
                  <w:b/>
                </w:rPr>
                <w:t xml:space="preserve">Údaje o vzdělání na VŠ </w:t>
              </w:r>
            </w:ins>
          </w:p>
        </w:tc>
      </w:tr>
      <w:tr w:rsidR="00F67DFE" w:rsidTr="00F67DFE">
        <w:trPr>
          <w:trHeight w:val="1055"/>
          <w:ins w:id="5674" w:author="vopatrilova" w:date="2018-11-19T14:46:00Z"/>
        </w:trPr>
        <w:tc>
          <w:tcPr>
            <w:tcW w:w="9859" w:type="dxa"/>
            <w:gridSpan w:val="11"/>
          </w:tcPr>
          <w:p w:rsidR="00F67DFE" w:rsidRPr="009D3BE2" w:rsidRDefault="00F67DFE" w:rsidP="00F67DFE">
            <w:pPr>
              <w:jc w:val="both"/>
              <w:rPr>
                <w:ins w:id="5675" w:author="vopatrilova" w:date="2018-11-19T14:46:00Z"/>
              </w:rPr>
            </w:pPr>
            <w:ins w:id="5676" w:author="vopatrilova" w:date="2018-11-19T14:46:00Z">
              <w:r w:rsidRPr="009D3BE2">
                <w:t xml:space="preserve">1997 – </w:t>
              </w:r>
              <w:r>
                <w:t>2003</w:t>
              </w:r>
              <w:r w:rsidRPr="009D3BE2">
                <w:t>: UTB ve Zlíně, Fakulta aplikované informatiky, obor „Automatizace a řídící technika ve spotřebním průmyslu“, (Ing.)</w:t>
              </w:r>
            </w:ins>
          </w:p>
          <w:p w:rsidR="00F67DFE" w:rsidRPr="009D3BE2" w:rsidRDefault="00F67DFE" w:rsidP="00F67DFE">
            <w:pPr>
              <w:jc w:val="both"/>
              <w:rPr>
                <w:ins w:id="5677" w:author="vopatrilova" w:date="2018-11-19T14:46:00Z"/>
              </w:rPr>
            </w:pPr>
            <w:ins w:id="5678" w:author="vopatrilova" w:date="2018-11-19T14:46:00Z">
              <w:r w:rsidRPr="009D3BE2">
                <w:t>200</w:t>
              </w:r>
              <w:r>
                <w:t>3</w:t>
              </w:r>
              <w:r w:rsidRPr="009D3BE2">
                <w:t xml:space="preserve"> – </w:t>
              </w:r>
              <w:r>
                <w:t>2011</w:t>
              </w:r>
              <w:r w:rsidRPr="009D3BE2">
                <w:t>: UTB ve Zlíně, Fakulta aplikované informatiky, obor „Technická kybernetika“, (Ph.D.)</w:t>
              </w:r>
            </w:ins>
          </w:p>
          <w:p w:rsidR="00F67DFE" w:rsidRPr="00822882" w:rsidRDefault="00F67DFE" w:rsidP="00F67DFE">
            <w:pPr>
              <w:jc w:val="both"/>
              <w:rPr>
                <w:ins w:id="5679" w:author="vopatrilova" w:date="2018-11-19T14:46:00Z"/>
                <w:b/>
              </w:rPr>
            </w:pPr>
          </w:p>
        </w:tc>
      </w:tr>
      <w:tr w:rsidR="00F67DFE" w:rsidTr="00F67DFE">
        <w:trPr>
          <w:ins w:id="5680" w:author="vopatrilova" w:date="2018-11-19T14:46:00Z"/>
        </w:trPr>
        <w:tc>
          <w:tcPr>
            <w:tcW w:w="9859" w:type="dxa"/>
            <w:gridSpan w:val="11"/>
            <w:shd w:val="clear" w:color="auto" w:fill="F7CAAC"/>
          </w:tcPr>
          <w:p w:rsidR="00F67DFE" w:rsidRDefault="00F67DFE" w:rsidP="00F67DFE">
            <w:pPr>
              <w:jc w:val="both"/>
              <w:rPr>
                <w:ins w:id="5681" w:author="vopatrilova" w:date="2018-11-19T14:46:00Z"/>
                <w:b/>
              </w:rPr>
            </w:pPr>
            <w:ins w:id="5682" w:author="vopatrilova" w:date="2018-11-19T14:46:00Z">
              <w:r>
                <w:rPr>
                  <w:b/>
                </w:rPr>
                <w:t>Údaje o odborném působení od absolvování VŠ</w:t>
              </w:r>
            </w:ins>
          </w:p>
          <w:p w:rsidR="00F67DFE" w:rsidRDefault="00F67DFE" w:rsidP="00F67DFE">
            <w:pPr>
              <w:jc w:val="both"/>
              <w:rPr>
                <w:ins w:id="5683" w:author="vopatrilova" w:date="2018-11-19T14:46:00Z"/>
                <w:b/>
              </w:rPr>
            </w:pPr>
          </w:p>
        </w:tc>
      </w:tr>
      <w:tr w:rsidR="00F67DFE" w:rsidTr="00F67DFE">
        <w:trPr>
          <w:trHeight w:val="1090"/>
          <w:ins w:id="5684" w:author="vopatrilova" w:date="2018-11-19T14:46:00Z"/>
        </w:trPr>
        <w:tc>
          <w:tcPr>
            <w:tcW w:w="9859" w:type="dxa"/>
            <w:gridSpan w:val="11"/>
          </w:tcPr>
          <w:p w:rsidR="00F67DFE" w:rsidRPr="00080943" w:rsidRDefault="00F67DFE" w:rsidP="00F67DFE">
            <w:pPr>
              <w:jc w:val="both"/>
              <w:rPr>
                <w:ins w:id="5685" w:author="vopatrilova" w:date="2018-11-19T14:46:00Z"/>
              </w:rPr>
            </w:pPr>
            <w:ins w:id="5686" w:author="vopatrilova" w:date="2018-11-19T14:46:00Z">
              <w:r w:rsidRPr="009D3BE2">
                <w:t>20</w:t>
              </w:r>
              <w:r>
                <w:t>06</w:t>
              </w:r>
              <w:r w:rsidRPr="009D3BE2">
                <w:t xml:space="preserve"> – dosud: UTB ve Zlíně, Fakulta aplikované informatiky, </w:t>
              </w:r>
              <w:r>
                <w:t>odborný pracovník</w:t>
              </w:r>
            </w:ins>
          </w:p>
        </w:tc>
      </w:tr>
      <w:tr w:rsidR="00F67DFE" w:rsidTr="00F67DFE">
        <w:trPr>
          <w:trHeight w:val="250"/>
          <w:ins w:id="5687" w:author="vopatrilova" w:date="2018-11-19T14:46:00Z"/>
        </w:trPr>
        <w:tc>
          <w:tcPr>
            <w:tcW w:w="9859" w:type="dxa"/>
            <w:gridSpan w:val="11"/>
            <w:shd w:val="clear" w:color="auto" w:fill="F7CAAC"/>
          </w:tcPr>
          <w:p w:rsidR="00F67DFE" w:rsidRDefault="00F67DFE" w:rsidP="00F67DFE">
            <w:pPr>
              <w:jc w:val="both"/>
              <w:rPr>
                <w:ins w:id="5688" w:author="vopatrilova" w:date="2018-11-19T14:46:00Z"/>
              </w:rPr>
            </w:pPr>
            <w:ins w:id="5689" w:author="vopatrilova" w:date="2018-11-19T14:46:00Z">
              <w:r>
                <w:rPr>
                  <w:b/>
                </w:rPr>
                <w:t>Zkušenosti s vedením kvalifikačních a rigorózních prací</w:t>
              </w:r>
            </w:ins>
          </w:p>
        </w:tc>
      </w:tr>
      <w:tr w:rsidR="00F67DFE" w:rsidTr="00F67DFE">
        <w:trPr>
          <w:trHeight w:val="1105"/>
          <w:ins w:id="5690" w:author="vopatrilova" w:date="2018-11-19T14:46:00Z"/>
        </w:trPr>
        <w:tc>
          <w:tcPr>
            <w:tcW w:w="9859" w:type="dxa"/>
            <w:gridSpan w:val="11"/>
          </w:tcPr>
          <w:p w:rsidR="00F67DFE" w:rsidRDefault="00F67DFE" w:rsidP="00F67DFE">
            <w:pPr>
              <w:jc w:val="both"/>
              <w:rPr>
                <w:ins w:id="5691" w:author="vopatrilova" w:date="2018-11-19T14:46:00Z"/>
              </w:rPr>
            </w:pPr>
            <w:ins w:id="5692" w:author="vopatrilova" w:date="2018-11-19T14:46:00Z">
              <w:r>
                <w:t xml:space="preserve">Od roku 2004 vedoucí úspěšně obhájených 3 bakalářských a 2 diplomových prací. </w:t>
              </w:r>
            </w:ins>
          </w:p>
        </w:tc>
      </w:tr>
      <w:tr w:rsidR="00F67DFE" w:rsidTr="00F67DFE">
        <w:trPr>
          <w:cantSplit/>
          <w:ins w:id="5693" w:author="vopatrilova" w:date="2018-11-19T14:46:00Z"/>
        </w:trPr>
        <w:tc>
          <w:tcPr>
            <w:tcW w:w="3347" w:type="dxa"/>
            <w:gridSpan w:val="2"/>
            <w:tcBorders>
              <w:top w:val="single" w:sz="12" w:space="0" w:color="auto"/>
            </w:tcBorders>
            <w:shd w:val="clear" w:color="auto" w:fill="F7CAAC"/>
          </w:tcPr>
          <w:p w:rsidR="00F67DFE" w:rsidRDefault="00F67DFE" w:rsidP="00F67DFE">
            <w:pPr>
              <w:jc w:val="both"/>
              <w:rPr>
                <w:ins w:id="5694" w:author="vopatrilova" w:date="2018-11-19T14:46:00Z"/>
              </w:rPr>
            </w:pPr>
            <w:ins w:id="5695" w:author="vopatrilova" w:date="2018-11-19T14:46:00Z">
              <w:r>
                <w:rPr>
                  <w:b/>
                </w:rPr>
                <w:t xml:space="preserve">Obor habilitačního řízení </w:t>
              </w:r>
            </w:ins>
          </w:p>
        </w:tc>
        <w:tc>
          <w:tcPr>
            <w:tcW w:w="2245" w:type="dxa"/>
            <w:gridSpan w:val="2"/>
            <w:tcBorders>
              <w:top w:val="single" w:sz="12" w:space="0" w:color="auto"/>
            </w:tcBorders>
            <w:shd w:val="clear" w:color="auto" w:fill="F7CAAC"/>
          </w:tcPr>
          <w:p w:rsidR="00F67DFE" w:rsidRDefault="00F67DFE" w:rsidP="00F67DFE">
            <w:pPr>
              <w:jc w:val="both"/>
              <w:rPr>
                <w:ins w:id="5696" w:author="vopatrilova" w:date="2018-11-19T14:46:00Z"/>
              </w:rPr>
            </w:pPr>
            <w:ins w:id="5697" w:author="vopatrilova" w:date="2018-11-19T14:46:00Z">
              <w:r>
                <w:rPr>
                  <w:b/>
                </w:rPr>
                <w:t>Rok udělení hodnosti</w:t>
              </w:r>
            </w:ins>
          </w:p>
        </w:tc>
        <w:tc>
          <w:tcPr>
            <w:tcW w:w="2248" w:type="dxa"/>
            <w:gridSpan w:val="4"/>
            <w:tcBorders>
              <w:top w:val="single" w:sz="12" w:space="0" w:color="auto"/>
              <w:right w:val="single" w:sz="12" w:space="0" w:color="auto"/>
            </w:tcBorders>
            <w:shd w:val="clear" w:color="auto" w:fill="F7CAAC"/>
          </w:tcPr>
          <w:p w:rsidR="00F67DFE" w:rsidRDefault="00F67DFE" w:rsidP="00F67DFE">
            <w:pPr>
              <w:jc w:val="both"/>
              <w:rPr>
                <w:ins w:id="5698" w:author="vopatrilova" w:date="2018-11-19T14:46:00Z"/>
              </w:rPr>
            </w:pPr>
            <w:ins w:id="5699" w:author="vopatrilova" w:date="2018-11-19T14:46:00Z">
              <w:r>
                <w:rPr>
                  <w:b/>
                </w:rPr>
                <w:t>Řízení konáno na VŠ</w:t>
              </w:r>
            </w:ins>
          </w:p>
        </w:tc>
        <w:tc>
          <w:tcPr>
            <w:tcW w:w="2019" w:type="dxa"/>
            <w:gridSpan w:val="3"/>
            <w:tcBorders>
              <w:top w:val="single" w:sz="12" w:space="0" w:color="auto"/>
              <w:left w:val="single" w:sz="12" w:space="0" w:color="auto"/>
            </w:tcBorders>
            <w:shd w:val="clear" w:color="auto" w:fill="F7CAAC"/>
          </w:tcPr>
          <w:p w:rsidR="00F67DFE" w:rsidRDefault="00F67DFE" w:rsidP="00F67DFE">
            <w:pPr>
              <w:jc w:val="both"/>
              <w:rPr>
                <w:ins w:id="5700" w:author="vopatrilova" w:date="2018-11-19T14:46:00Z"/>
                <w:b/>
              </w:rPr>
            </w:pPr>
            <w:ins w:id="5701" w:author="vopatrilova" w:date="2018-11-19T14:46:00Z">
              <w:r>
                <w:rPr>
                  <w:b/>
                </w:rPr>
                <w:t>Ohlasy publikací</w:t>
              </w:r>
            </w:ins>
          </w:p>
        </w:tc>
      </w:tr>
      <w:tr w:rsidR="00F67DFE" w:rsidTr="00F67DFE">
        <w:trPr>
          <w:cantSplit/>
          <w:ins w:id="5702" w:author="vopatrilova" w:date="2018-11-19T14:46:00Z"/>
        </w:trPr>
        <w:tc>
          <w:tcPr>
            <w:tcW w:w="3347" w:type="dxa"/>
            <w:gridSpan w:val="2"/>
          </w:tcPr>
          <w:p w:rsidR="00F67DFE" w:rsidRDefault="00F67DFE" w:rsidP="00F67DFE">
            <w:pPr>
              <w:jc w:val="both"/>
              <w:rPr>
                <w:ins w:id="5703" w:author="vopatrilova" w:date="2018-11-19T14:46:00Z"/>
              </w:rPr>
            </w:pPr>
          </w:p>
        </w:tc>
        <w:tc>
          <w:tcPr>
            <w:tcW w:w="2245" w:type="dxa"/>
            <w:gridSpan w:val="2"/>
          </w:tcPr>
          <w:p w:rsidR="00F67DFE" w:rsidRDefault="00F67DFE" w:rsidP="00F67DFE">
            <w:pPr>
              <w:jc w:val="both"/>
              <w:rPr>
                <w:ins w:id="5704" w:author="vopatrilova" w:date="2018-11-19T14:46:00Z"/>
              </w:rPr>
            </w:pPr>
          </w:p>
        </w:tc>
        <w:tc>
          <w:tcPr>
            <w:tcW w:w="2248" w:type="dxa"/>
            <w:gridSpan w:val="4"/>
            <w:tcBorders>
              <w:right w:val="single" w:sz="12" w:space="0" w:color="auto"/>
            </w:tcBorders>
          </w:tcPr>
          <w:p w:rsidR="00F67DFE" w:rsidRDefault="00F67DFE" w:rsidP="00F67DFE">
            <w:pPr>
              <w:jc w:val="both"/>
              <w:rPr>
                <w:ins w:id="5705" w:author="vopatrilova" w:date="2018-11-19T14:46:00Z"/>
              </w:rPr>
            </w:pPr>
          </w:p>
        </w:tc>
        <w:tc>
          <w:tcPr>
            <w:tcW w:w="632" w:type="dxa"/>
            <w:tcBorders>
              <w:left w:val="single" w:sz="12" w:space="0" w:color="auto"/>
            </w:tcBorders>
            <w:shd w:val="clear" w:color="auto" w:fill="F7CAAC"/>
          </w:tcPr>
          <w:p w:rsidR="00F67DFE" w:rsidRDefault="00F67DFE" w:rsidP="00F67DFE">
            <w:pPr>
              <w:jc w:val="both"/>
              <w:rPr>
                <w:ins w:id="5706" w:author="vopatrilova" w:date="2018-11-19T14:46:00Z"/>
              </w:rPr>
            </w:pPr>
            <w:ins w:id="5707" w:author="vopatrilova" w:date="2018-11-19T14:46:00Z">
              <w:r>
                <w:rPr>
                  <w:b/>
                </w:rPr>
                <w:t>WOS</w:t>
              </w:r>
            </w:ins>
          </w:p>
        </w:tc>
        <w:tc>
          <w:tcPr>
            <w:tcW w:w="693" w:type="dxa"/>
            <w:shd w:val="clear" w:color="auto" w:fill="F7CAAC"/>
          </w:tcPr>
          <w:p w:rsidR="00F67DFE" w:rsidRDefault="00F67DFE" w:rsidP="00F67DFE">
            <w:pPr>
              <w:jc w:val="both"/>
              <w:rPr>
                <w:ins w:id="5708" w:author="vopatrilova" w:date="2018-11-19T14:46:00Z"/>
                <w:sz w:val="18"/>
              </w:rPr>
            </w:pPr>
            <w:ins w:id="5709" w:author="vopatrilova" w:date="2018-11-19T14:46:00Z">
              <w:r>
                <w:rPr>
                  <w:b/>
                  <w:sz w:val="18"/>
                </w:rPr>
                <w:t>Scopus</w:t>
              </w:r>
            </w:ins>
          </w:p>
        </w:tc>
        <w:tc>
          <w:tcPr>
            <w:tcW w:w="694" w:type="dxa"/>
            <w:shd w:val="clear" w:color="auto" w:fill="F7CAAC"/>
          </w:tcPr>
          <w:p w:rsidR="00F67DFE" w:rsidRDefault="00F67DFE" w:rsidP="00F67DFE">
            <w:pPr>
              <w:jc w:val="both"/>
              <w:rPr>
                <w:ins w:id="5710" w:author="vopatrilova" w:date="2018-11-19T14:46:00Z"/>
              </w:rPr>
            </w:pPr>
            <w:ins w:id="5711" w:author="vopatrilova" w:date="2018-11-19T14:46:00Z">
              <w:r>
                <w:rPr>
                  <w:b/>
                  <w:sz w:val="18"/>
                </w:rPr>
                <w:t>ostatní</w:t>
              </w:r>
            </w:ins>
          </w:p>
        </w:tc>
      </w:tr>
      <w:tr w:rsidR="00F67DFE" w:rsidTr="00F67DFE">
        <w:trPr>
          <w:cantSplit/>
          <w:trHeight w:val="70"/>
          <w:ins w:id="5712" w:author="vopatrilova" w:date="2018-11-19T14:46:00Z"/>
        </w:trPr>
        <w:tc>
          <w:tcPr>
            <w:tcW w:w="3347" w:type="dxa"/>
            <w:gridSpan w:val="2"/>
            <w:shd w:val="clear" w:color="auto" w:fill="F7CAAC"/>
          </w:tcPr>
          <w:p w:rsidR="00F67DFE" w:rsidRDefault="00F67DFE" w:rsidP="00F67DFE">
            <w:pPr>
              <w:jc w:val="both"/>
              <w:rPr>
                <w:ins w:id="5713" w:author="vopatrilova" w:date="2018-11-19T14:46:00Z"/>
              </w:rPr>
            </w:pPr>
            <w:ins w:id="5714" w:author="vopatrilova" w:date="2018-11-19T14:46:00Z">
              <w:r>
                <w:rPr>
                  <w:b/>
                </w:rPr>
                <w:t>Obor jmenovacího řízení</w:t>
              </w:r>
            </w:ins>
          </w:p>
        </w:tc>
        <w:tc>
          <w:tcPr>
            <w:tcW w:w="2245" w:type="dxa"/>
            <w:gridSpan w:val="2"/>
            <w:shd w:val="clear" w:color="auto" w:fill="F7CAAC"/>
          </w:tcPr>
          <w:p w:rsidR="00F67DFE" w:rsidRDefault="00F67DFE" w:rsidP="00F67DFE">
            <w:pPr>
              <w:jc w:val="both"/>
              <w:rPr>
                <w:ins w:id="5715" w:author="vopatrilova" w:date="2018-11-19T14:46:00Z"/>
              </w:rPr>
            </w:pPr>
            <w:ins w:id="5716" w:author="vopatrilova" w:date="2018-11-19T14:46:00Z">
              <w:r>
                <w:rPr>
                  <w:b/>
                </w:rPr>
                <w:t>Rok udělení hodnosti</w:t>
              </w:r>
            </w:ins>
          </w:p>
        </w:tc>
        <w:tc>
          <w:tcPr>
            <w:tcW w:w="2248" w:type="dxa"/>
            <w:gridSpan w:val="4"/>
            <w:tcBorders>
              <w:right w:val="single" w:sz="12" w:space="0" w:color="auto"/>
            </w:tcBorders>
            <w:shd w:val="clear" w:color="auto" w:fill="F7CAAC"/>
          </w:tcPr>
          <w:p w:rsidR="00F67DFE" w:rsidRDefault="00F67DFE" w:rsidP="00F67DFE">
            <w:pPr>
              <w:jc w:val="both"/>
              <w:rPr>
                <w:ins w:id="5717" w:author="vopatrilova" w:date="2018-11-19T14:46:00Z"/>
              </w:rPr>
            </w:pPr>
            <w:ins w:id="5718" w:author="vopatrilova" w:date="2018-11-19T14:46:00Z">
              <w:r>
                <w:rPr>
                  <w:b/>
                </w:rPr>
                <w:t>Řízení konáno na VŠ</w:t>
              </w:r>
            </w:ins>
          </w:p>
        </w:tc>
        <w:tc>
          <w:tcPr>
            <w:tcW w:w="632" w:type="dxa"/>
            <w:vMerge w:val="restart"/>
            <w:tcBorders>
              <w:left w:val="single" w:sz="12" w:space="0" w:color="auto"/>
            </w:tcBorders>
          </w:tcPr>
          <w:p w:rsidR="00F67DFE" w:rsidRPr="003B5737" w:rsidRDefault="00F67DFE" w:rsidP="00F67DFE">
            <w:pPr>
              <w:jc w:val="both"/>
              <w:rPr>
                <w:ins w:id="5719" w:author="vopatrilova" w:date="2018-11-19T14:46:00Z"/>
              </w:rPr>
            </w:pPr>
            <w:ins w:id="5720" w:author="vopatrilova" w:date="2018-11-19T14:46:00Z">
              <w:r>
                <w:t>24</w:t>
              </w:r>
            </w:ins>
          </w:p>
        </w:tc>
        <w:tc>
          <w:tcPr>
            <w:tcW w:w="693" w:type="dxa"/>
            <w:vMerge w:val="restart"/>
          </w:tcPr>
          <w:p w:rsidR="00F67DFE" w:rsidRPr="003B5737" w:rsidRDefault="00F67DFE" w:rsidP="00F67DFE">
            <w:pPr>
              <w:jc w:val="both"/>
              <w:rPr>
                <w:ins w:id="5721" w:author="vopatrilova" w:date="2018-11-19T14:46:00Z"/>
              </w:rPr>
            </w:pPr>
            <w:ins w:id="5722" w:author="vopatrilova" w:date="2018-11-19T14:46:00Z">
              <w:r>
                <w:t>28</w:t>
              </w:r>
            </w:ins>
          </w:p>
        </w:tc>
        <w:tc>
          <w:tcPr>
            <w:tcW w:w="694" w:type="dxa"/>
            <w:vMerge w:val="restart"/>
          </w:tcPr>
          <w:p w:rsidR="00F67DFE" w:rsidRPr="003B5737" w:rsidRDefault="00F67DFE" w:rsidP="00F67DFE">
            <w:pPr>
              <w:jc w:val="both"/>
              <w:rPr>
                <w:ins w:id="5723" w:author="vopatrilova" w:date="2018-11-19T14:46:00Z"/>
              </w:rPr>
            </w:pPr>
          </w:p>
        </w:tc>
      </w:tr>
      <w:tr w:rsidR="00F67DFE" w:rsidTr="00F67DFE">
        <w:trPr>
          <w:trHeight w:val="205"/>
          <w:ins w:id="5724" w:author="vopatrilova" w:date="2018-11-19T14:46:00Z"/>
        </w:trPr>
        <w:tc>
          <w:tcPr>
            <w:tcW w:w="3347" w:type="dxa"/>
            <w:gridSpan w:val="2"/>
          </w:tcPr>
          <w:p w:rsidR="00F67DFE" w:rsidRDefault="00F67DFE" w:rsidP="00F67DFE">
            <w:pPr>
              <w:jc w:val="both"/>
              <w:rPr>
                <w:ins w:id="5725" w:author="vopatrilova" w:date="2018-11-19T14:46:00Z"/>
              </w:rPr>
            </w:pPr>
          </w:p>
        </w:tc>
        <w:tc>
          <w:tcPr>
            <w:tcW w:w="2245" w:type="dxa"/>
            <w:gridSpan w:val="2"/>
          </w:tcPr>
          <w:p w:rsidR="00F67DFE" w:rsidRDefault="00F67DFE" w:rsidP="00F67DFE">
            <w:pPr>
              <w:jc w:val="both"/>
              <w:rPr>
                <w:ins w:id="5726" w:author="vopatrilova" w:date="2018-11-19T14:46:00Z"/>
              </w:rPr>
            </w:pPr>
          </w:p>
        </w:tc>
        <w:tc>
          <w:tcPr>
            <w:tcW w:w="2248" w:type="dxa"/>
            <w:gridSpan w:val="4"/>
            <w:tcBorders>
              <w:right w:val="single" w:sz="12" w:space="0" w:color="auto"/>
            </w:tcBorders>
          </w:tcPr>
          <w:p w:rsidR="00F67DFE" w:rsidRDefault="00F67DFE" w:rsidP="00F67DFE">
            <w:pPr>
              <w:jc w:val="both"/>
              <w:rPr>
                <w:ins w:id="5727" w:author="vopatrilova" w:date="2018-11-19T14:46:00Z"/>
              </w:rPr>
            </w:pPr>
          </w:p>
        </w:tc>
        <w:tc>
          <w:tcPr>
            <w:tcW w:w="632" w:type="dxa"/>
            <w:vMerge/>
            <w:tcBorders>
              <w:left w:val="single" w:sz="12" w:space="0" w:color="auto"/>
            </w:tcBorders>
            <w:vAlign w:val="center"/>
          </w:tcPr>
          <w:p w:rsidR="00F67DFE" w:rsidRDefault="00F67DFE" w:rsidP="00F67DFE">
            <w:pPr>
              <w:rPr>
                <w:ins w:id="5728" w:author="vopatrilova" w:date="2018-11-19T14:46:00Z"/>
                <w:b/>
              </w:rPr>
            </w:pPr>
          </w:p>
        </w:tc>
        <w:tc>
          <w:tcPr>
            <w:tcW w:w="693" w:type="dxa"/>
            <w:vMerge/>
            <w:vAlign w:val="center"/>
          </w:tcPr>
          <w:p w:rsidR="00F67DFE" w:rsidRDefault="00F67DFE" w:rsidP="00F67DFE">
            <w:pPr>
              <w:rPr>
                <w:ins w:id="5729" w:author="vopatrilova" w:date="2018-11-19T14:46:00Z"/>
                <w:b/>
              </w:rPr>
            </w:pPr>
          </w:p>
        </w:tc>
        <w:tc>
          <w:tcPr>
            <w:tcW w:w="694" w:type="dxa"/>
            <w:vMerge/>
            <w:vAlign w:val="center"/>
          </w:tcPr>
          <w:p w:rsidR="00F67DFE" w:rsidRDefault="00F67DFE" w:rsidP="00F67DFE">
            <w:pPr>
              <w:rPr>
                <w:ins w:id="5730" w:author="vopatrilova" w:date="2018-11-19T14:46:00Z"/>
                <w:b/>
              </w:rPr>
            </w:pPr>
          </w:p>
        </w:tc>
      </w:tr>
      <w:tr w:rsidR="00F67DFE" w:rsidTr="00F67DFE">
        <w:trPr>
          <w:ins w:id="5731" w:author="vopatrilova" w:date="2018-11-19T14:46:00Z"/>
        </w:trPr>
        <w:tc>
          <w:tcPr>
            <w:tcW w:w="9859" w:type="dxa"/>
            <w:gridSpan w:val="11"/>
            <w:shd w:val="clear" w:color="auto" w:fill="F7CAAC"/>
          </w:tcPr>
          <w:p w:rsidR="00F67DFE" w:rsidRDefault="00F67DFE" w:rsidP="00F67DFE">
            <w:pPr>
              <w:jc w:val="both"/>
              <w:rPr>
                <w:ins w:id="5732" w:author="vopatrilova" w:date="2018-11-19T14:46:00Z"/>
                <w:b/>
              </w:rPr>
            </w:pPr>
            <w:ins w:id="5733" w:author="vopatrilova" w:date="2018-11-19T14:46:00Z">
              <w:r>
                <w:rPr>
                  <w:b/>
                </w:rPr>
                <w:t xml:space="preserve">Přehled o nejvýznamnější publikační a další tvůrčí činnosti nebo další profesní činnosti u odborníků z praxe vztahující se k zabezpečovaným předmětům </w:t>
              </w:r>
            </w:ins>
          </w:p>
        </w:tc>
      </w:tr>
      <w:tr w:rsidR="00F67DFE" w:rsidTr="00F67DFE">
        <w:trPr>
          <w:trHeight w:val="2347"/>
          <w:ins w:id="5734" w:author="vopatrilova" w:date="2018-11-19T14:46:00Z"/>
        </w:trPr>
        <w:tc>
          <w:tcPr>
            <w:tcW w:w="9859" w:type="dxa"/>
            <w:gridSpan w:val="11"/>
          </w:tcPr>
          <w:p w:rsidR="00F67DFE" w:rsidRDefault="00F67DFE" w:rsidP="00F67DFE">
            <w:pPr>
              <w:rPr>
                <w:ins w:id="5735" w:author="vopatrilova" w:date="2018-11-19T14:46:00Z"/>
              </w:rPr>
            </w:pPr>
            <w:ins w:id="5736" w:author="vopatrilova" w:date="2018-11-19T14:46:00Z">
              <w:r w:rsidRPr="000D6F21">
                <w:rPr>
                  <w:b/>
                </w:rPr>
                <w:t>DOLINAY, V. (50 %),</w:t>
              </w:r>
              <w:r>
                <w:t xml:space="preserve"> PIVNIČKOVÁ, L., VAŠEK V. </w:t>
              </w:r>
              <w:r w:rsidRPr="00FE634E">
                <w:rPr>
                  <w:i/>
                </w:rPr>
                <w:t>System for Vestibular Examination based on Kinect Sensor</w:t>
              </w:r>
              <w:r>
                <w:t>. International Journal of Circuits, Systems and Signal Processing, 2014, roč. 8, č. 1, s. 343-350. ISSN 1998-4464.</w:t>
              </w:r>
            </w:ins>
          </w:p>
          <w:p w:rsidR="00F67DFE" w:rsidRDefault="00F67DFE" w:rsidP="00F67DFE">
            <w:pPr>
              <w:rPr>
                <w:ins w:id="5737" w:author="vopatrilova" w:date="2018-11-19T14:46:00Z"/>
              </w:rPr>
            </w:pPr>
            <w:ins w:id="5738" w:author="vopatrilova" w:date="2018-11-19T14:46:00Z">
              <w:r w:rsidRPr="000D6F21">
                <w:rPr>
                  <w:b/>
                </w:rPr>
                <w:t>DOLINAY, V. (50 %),</w:t>
              </w:r>
              <w:r>
                <w:t xml:space="preserve"> VAŠEK, L. </w:t>
              </w:r>
              <w:r w:rsidRPr="00FE634E">
                <w:rPr>
                  <w:i/>
                </w:rPr>
                <w:t>Corrections of the heating curve based on behavior in the consumption of the heat</w:t>
              </w:r>
              <w:r>
                <w:t>. International Journal of Mathematics and Computers in Simulations, 2013, roč. 7, č. 1, s. 25-32. ISSN 1998-0159</w:t>
              </w:r>
            </w:ins>
          </w:p>
          <w:p w:rsidR="00F67DFE" w:rsidRDefault="00F67DFE" w:rsidP="00F67DFE">
            <w:pPr>
              <w:rPr>
                <w:ins w:id="5739" w:author="vopatrilova" w:date="2018-11-19T14:46:00Z"/>
              </w:rPr>
            </w:pPr>
            <w:ins w:id="5740" w:author="vopatrilova" w:date="2018-11-19T14:46:00Z">
              <w:r w:rsidRPr="000D6F21">
                <w:rPr>
                  <w:b/>
                </w:rPr>
                <w:t>DOLINAY, V. (60 %),</w:t>
              </w:r>
              <w:r>
                <w:t xml:space="preserve"> VAŠEK, L. </w:t>
              </w:r>
              <w:r w:rsidRPr="00FE634E">
                <w:rPr>
                  <w:i/>
                </w:rPr>
                <w:t>Simulation and Experiments on the Secondary Heat Distribution Network System</w:t>
              </w:r>
              <w:r>
                <w:t>. International Journal of Mathematics and Computers in Simulations, 2012, roč. 6, č. 5, s. 465-472. ISSN 1998-0159.</w:t>
              </w:r>
            </w:ins>
          </w:p>
          <w:p w:rsidR="00F67DFE" w:rsidRDefault="00F67DFE" w:rsidP="00F67DFE">
            <w:pPr>
              <w:rPr>
                <w:ins w:id="5741" w:author="vopatrilova" w:date="2018-11-19T14:46:00Z"/>
              </w:rPr>
            </w:pPr>
            <w:ins w:id="5742" w:author="vopatrilova" w:date="2018-11-19T14:46:00Z">
              <w:r w:rsidRPr="000D6F21">
                <w:rPr>
                  <w:b/>
                </w:rPr>
                <w:t>DOLINAY, V. (50 %),</w:t>
              </w:r>
              <w:r>
                <w:t xml:space="preserve"> PIVNIČKOVÁ, L., VAŠEK, V. </w:t>
              </w:r>
              <w:r w:rsidRPr="00FE634E">
                <w:rPr>
                  <w:i/>
                </w:rPr>
                <w:t>Objectivization of Traditional Otoneurological Examinations Based on Kinect Sensor</w:t>
              </w:r>
              <w:r>
                <w:t>. In Proceedings of the 2014 15th International Carpathian Control Conference (ICCC). New Jersey, Piscataway : IEEE, 2014, s. 91-94. ISBN 978-1-4799-3527-7.</w:t>
              </w:r>
            </w:ins>
          </w:p>
          <w:p w:rsidR="00F67DFE" w:rsidRPr="003B5737" w:rsidRDefault="00F67DFE" w:rsidP="00F67DFE">
            <w:pPr>
              <w:rPr>
                <w:ins w:id="5743" w:author="vopatrilova" w:date="2018-11-19T14:46:00Z"/>
              </w:rPr>
            </w:pPr>
            <w:ins w:id="5744" w:author="vopatrilova" w:date="2018-11-19T14:46:00Z">
              <w:r>
                <w:t xml:space="preserve">VAŠEK, L., </w:t>
              </w:r>
              <w:r w:rsidRPr="000D6F21">
                <w:rPr>
                  <w:b/>
                </w:rPr>
                <w:t>DOLINAY, V. (45 %),</w:t>
              </w:r>
              <w:r>
                <w:t xml:space="preserve"> VAŠEK, V. </w:t>
              </w:r>
              <w:r w:rsidRPr="00FE634E">
                <w:rPr>
                  <w:i/>
                </w:rPr>
                <w:t>Simulation Model of a Smart Grid with an Integrated Large Heat Source</w:t>
              </w:r>
              <w:r>
                <w:t>. In Preprints of IFAC 2014. Bologna : IFAC, 2014, s. 4565-4570. ISSN 1474-6670. ISBN 978-3-902661-93-7</w:t>
              </w:r>
            </w:ins>
          </w:p>
        </w:tc>
      </w:tr>
      <w:tr w:rsidR="00F67DFE" w:rsidTr="00F67DFE">
        <w:trPr>
          <w:trHeight w:val="218"/>
          <w:ins w:id="5745" w:author="vopatrilova" w:date="2018-11-19T14:46:00Z"/>
        </w:trPr>
        <w:tc>
          <w:tcPr>
            <w:tcW w:w="9859" w:type="dxa"/>
            <w:gridSpan w:val="11"/>
            <w:shd w:val="clear" w:color="auto" w:fill="F7CAAC"/>
          </w:tcPr>
          <w:p w:rsidR="00F67DFE" w:rsidRDefault="00F67DFE" w:rsidP="00F67DFE">
            <w:pPr>
              <w:rPr>
                <w:ins w:id="5746" w:author="vopatrilova" w:date="2018-11-19T14:46:00Z"/>
                <w:b/>
              </w:rPr>
            </w:pPr>
            <w:ins w:id="5747" w:author="vopatrilova" w:date="2018-11-19T14:46:00Z">
              <w:r>
                <w:rPr>
                  <w:b/>
                </w:rPr>
                <w:t>Působení v zahraničí</w:t>
              </w:r>
            </w:ins>
          </w:p>
        </w:tc>
      </w:tr>
      <w:tr w:rsidR="00F67DFE" w:rsidTr="00F67DFE">
        <w:trPr>
          <w:trHeight w:val="328"/>
          <w:ins w:id="5748" w:author="vopatrilova" w:date="2018-11-19T14:46:00Z"/>
        </w:trPr>
        <w:tc>
          <w:tcPr>
            <w:tcW w:w="9859" w:type="dxa"/>
            <w:gridSpan w:val="11"/>
          </w:tcPr>
          <w:p w:rsidR="00F67DFE" w:rsidRPr="003232CF" w:rsidRDefault="00F67DFE" w:rsidP="00F67DFE">
            <w:pPr>
              <w:rPr>
                <w:ins w:id="5749" w:author="vopatrilova" w:date="2018-11-19T14:46:00Z"/>
                <w:lang w:val="sk-SK"/>
              </w:rPr>
            </w:pPr>
          </w:p>
        </w:tc>
      </w:tr>
      <w:tr w:rsidR="00F67DFE" w:rsidTr="00F67DFE">
        <w:trPr>
          <w:cantSplit/>
          <w:trHeight w:val="470"/>
          <w:ins w:id="5750" w:author="vopatrilova" w:date="2018-11-19T14:46:00Z"/>
        </w:trPr>
        <w:tc>
          <w:tcPr>
            <w:tcW w:w="2518" w:type="dxa"/>
            <w:shd w:val="clear" w:color="auto" w:fill="F7CAAC"/>
          </w:tcPr>
          <w:p w:rsidR="00F67DFE" w:rsidRDefault="00F67DFE" w:rsidP="00F67DFE">
            <w:pPr>
              <w:jc w:val="both"/>
              <w:rPr>
                <w:ins w:id="5751" w:author="vopatrilova" w:date="2018-11-19T14:46:00Z"/>
                <w:b/>
              </w:rPr>
            </w:pPr>
            <w:ins w:id="5752" w:author="vopatrilova" w:date="2018-11-19T14:46:00Z">
              <w:r>
                <w:rPr>
                  <w:b/>
                </w:rPr>
                <w:t xml:space="preserve">Podpis </w:t>
              </w:r>
            </w:ins>
          </w:p>
        </w:tc>
        <w:tc>
          <w:tcPr>
            <w:tcW w:w="4536" w:type="dxa"/>
            <w:gridSpan w:val="5"/>
          </w:tcPr>
          <w:p w:rsidR="00F67DFE" w:rsidRDefault="00F67DFE" w:rsidP="00F67DFE">
            <w:pPr>
              <w:jc w:val="both"/>
              <w:rPr>
                <w:ins w:id="5753" w:author="vopatrilova" w:date="2018-11-19T14:46:00Z"/>
              </w:rPr>
            </w:pPr>
          </w:p>
        </w:tc>
        <w:tc>
          <w:tcPr>
            <w:tcW w:w="786" w:type="dxa"/>
            <w:gridSpan w:val="2"/>
            <w:shd w:val="clear" w:color="auto" w:fill="F7CAAC"/>
          </w:tcPr>
          <w:p w:rsidR="00F67DFE" w:rsidRDefault="00F67DFE" w:rsidP="00F67DFE">
            <w:pPr>
              <w:jc w:val="both"/>
              <w:rPr>
                <w:ins w:id="5754" w:author="vopatrilova" w:date="2018-11-19T14:46:00Z"/>
              </w:rPr>
            </w:pPr>
            <w:ins w:id="5755" w:author="vopatrilova" w:date="2018-11-19T14:46:00Z">
              <w:r>
                <w:rPr>
                  <w:b/>
                </w:rPr>
                <w:t>datum</w:t>
              </w:r>
            </w:ins>
          </w:p>
        </w:tc>
        <w:tc>
          <w:tcPr>
            <w:tcW w:w="2019" w:type="dxa"/>
            <w:gridSpan w:val="3"/>
          </w:tcPr>
          <w:p w:rsidR="00F67DFE" w:rsidRDefault="00F67DFE" w:rsidP="00F67DFE">
            <w:pPr>
              <w:jc w:val="both"/>
              <w:rPr>
                <w:ins w:id="5756" w:author="vopatrilova" w:date="2018-11-19T14:46:00Z"/>
              </w:rPr>
            </w:pPr>
            <w:ins w:id="5757" w:author="vopatrilova" w:date="2018-11-19T14:46:00Z">
              <w:r>
                <w:t>28. 8. 2018</w:t>
              </w:r>
            </w:ins>
          </w:p>
        </w:tc>
      </w:tr>
    </w:tbl>
    <w:p w:rsidR="00816F53" w:rsidRDefault="00816F53">
      <w:pPr>
        <w:rPr>
          <w:ins w:id="5758" w:author="vopatrilova" w:date="2018-11-22T11:09:00Z"/>
        </w:rPr>
      </w:pPr>
      <w:ins w:id="5759" w:author="vopatrilova" w:date="2018-11-22T11:0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2"/>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B46341" w:rsidP="0010688A">
            <w:pPr>
              <w:jc w:val="both"/>
            </w:pPr>
            <w:ins w:id="5760" w:author="vopatrilova" w:date="2018-11-20T13:32:00Z">
              <w:r w:rsidRPr="00BE77F9">
                <w:t>Aplikovaná inform</w:t>
              </w:r>
              <w:r>
                <w:t>atika v průmyslové automatizaci</w:t>
              </w:r>
            </w:ins>
            <w:del w:id="5761" w:author="vopatrilova" w:date="2018-11-20T13:32:00Z">
              <w:r w:rsidR="00FA6019" w:rsidDel="00B46341">
                <w:delText>Bezpečnostní technologie, systémy a management</w:delText>
              </w:r>
            </w:del>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Viliam </w:t>
            </w:r>
            <w:bookmarkStart w:id="5762" w:name="aDolinayV"/>
            <w:r>
              <w:t>Dolinay</w:t>
            </w:r>
            <w:bookmarkEnd w:id="5762"/>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Ing.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1977</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1118"/>
        </w:trPr>
        <w:tc>
          <w:tcPr>
            <w:tcW w:w="9859" w:type="dxa"/>
            <w:gridSpan w:val="11"/>
            <w:tcBorders>
              <w:top w:val="nil"/>
            </w:tcBorders>
          </w:tcPr>
          <w:p w:rsidR="00FA6019" w:rsidRDefault="00FA6019" w:rsidP="0010688A">
            <w:r w:rsidRPr="001137D3">
              <w:t>Programování a aplikace průmyslových robotů a manipulátorů</w:t>
            </w:r>
            <w:r>
              <w:t xml:space="preserve"> – přednášející (25%), cvičící (100%)</w:t>
            </w:r>
          </w:p>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Pr="009D3BE2" w:rsidRDefault="00FA6019" w:rsidP="0010688A">
            <w:pPr>
              <w:jc w:val="both"/>
            </w:pPr>
            <w:r w:rsidRPr="009D3BE2">
              <w:t xml:space="preserve">1997 – </w:t>
            </w:r>
            <w:r>
              <w:t>2003</w:t>
            </w:r>
            <w:r w:rsidRPr="009D3BE2">
              <w:t>: UTB ve Zlíně, Fakulta aplikované informatiky, obor „Automatizace a řídící technika ve spotřebním průmyslu“, (Ing.)</w:t>
            </w:r>
          </w:p>
          <w:p w:rsidR="00FA6019" w:rsidRPr="009D3BE2" w:rsidRDefault="00FA6019" w:rsidP="0010688A">
            <w:pPr>
              <w:jc w:val="both"/>
            </w:pPr>
            <w:r w:rsidRPr="009D3BE2">
              <w:t>200</w:t>
            </w:r>
            <w:r>
              <w:t>3</w:t>
            </w:r>
            <w:r w:rsidRPr="009D3BE2">
              <w:t xml:space="preserve"> – </w:t>
            </w:r>
            <w:r>
              <w:t>2011</w:t>
            </w:r>
            <w:r w:rsidRPr="009D3BE2">
              <w:t>: UTB ve Zlíně, Fakulta aplikované informatiky, obor „Technická kybernetika“, (Ph.D.)</w:t>
            </w:r>
          </w:p>
          <w:p w:rsidR="00FA6019" w:rsidRPr="00822882" w:rsidRDefault="00FA6019" w:rsidP="0010688A">
            <w:pPr>
              <w:jc w:val="both"/>
              <w:rPr>
                <w:b/>
              </w:rPr>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10688A">
        <w:trPr>
          <w:trHeight w:val="1090"/>
        </w:trPr>
        <w:tc>
          <w:tcPr>
            <w:tcW w:w="9859" w:type="dxa"/>
            <w:gridSpan w:val="11"/>
          </w:tcPr>
          <w:p w:rsidR="00FA6019" w:rsidRPr="00080943" w:rsidRDefault="00FA6019" w:rsidP="0010688A">
            <w:pPr>
              <w:jc w:val="both"/>
            </w:pPr>
            <w:r w:rsidRPr="009D3BE2">
              <w:t>20</w:t>
            </w:r>
            <w:r>
              <w:t>06</w:t>
            </w:r>
            <w:r w:rsidRPr="009D3BE2">
              <w:t xml:space="preserve"> – dosud: UTB ve Zlíně, Fakulta aplikované informatiky, </w:t>
            </w:r>
            <w:r>
              <w:t>odborný pracovník</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105"/>
        </w:trPr>
        <w:tc>
          <w:tcPr>
            <w:tcW w:w="9859" w:type="dxa"/>
            <w:gridSpan w:val="11"/>
          </w:tcPr>
          <w:p w:rsidR="00FA6019" w:rsidRDefault="00FA6019" w:rsidP="0010688A">
            <w:pPr>
              <w:jc w:val="both"/>
            </w:pPr>
            <w:r>
              <w:t xml:space="preserve">Od roku 2004 vedoucí úspěšně obhájených 3 bakalářských a 2 diplomových prací. </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Pr="003B5737" w:rsidRDefault="00FA6019" w:rsidP="0010688A">
            <w:pPr>
              <w:jc w:val="both"/>
            </w:pPr>
            <w:r>
              <w:t>24</w:t>
            </w:r>
          </w:p>
        </w:tc>
        <w:tc>
          <w:tcPr>
            <w:tcW w:w="693" w:type="dxa"/>
            <w:vMerge w:val="restart"/>
          </w:tcPr>
          <w:p w:rsidR="00FA6019" w:rsidRPr="003B5737" w:rsidRDefault="00FA6019" w:rsidP="0010688A">
            <w:pPr>
              <w:jc w:val="both"/>
            </w:pPr>
            <w:r>
              <w:t>28</w:t>
            </w:r>
          </w:p>
        </w:tc>
        <w:tc>
          <w:tcPr>
            <w:tcW w:w="694" w:type="dxa"/>
            <w:vMerge w:val="restart"/>
          </w:tcPr>
          <w:p w:rsidR="00FA6019" w:rsidRPr="003B5737" w:rsidRDefault="00FA6019" w:rsidP="0010688A">
            <w:pPr>
              <w:jc w:val="both"/>
            </w:pP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Default="00FA6019" w:rsidP="0010688A">
            <w:r w:rsidRPr="000D6F21">
              <w:rPr>
                <w:b/>
              </w:rPr>
              <w:t>DOLINAY, V. (50 %),</w:t>
            </w:r>
            <w:r>
              <w:t xml:space="preserve"> PIVNIČKOVÁ, L., VAŠEK V. </w:t>
            </w:r>
            <w:r w:rsidRPr="00FE634E">
              <w:rPr>
                <w:i/>
              </w:rPr>
              <w:t>System for Vestibular Examination based on Kinect Sensor</w:t>
            </w:r>
            <w:r>
              <w:t>. International Journal of Circuits, Systems and Signal Processing, 2014, roč. 8, č. 1, s. 343-350. ISSN 1998-4464.</w:t>
            </w:r>
          </w:p>
          <w:p w:rsidR="00FA6019" w:rsidRDefault="00FA6019" w:rsidP="0010688A">
            <w:r w:rsidRPr="000D6F21">
              <w:rPr>
                <w:b/>
              </w:rPr>
              <w:t>DOLINAY, V. (50 %),</w:t>
            </w:r>
            <w:r>
              <w:t xml:space="preserve"> VAŠEK, L. </w:t>
            </w:r>
            <w:r w:rsidRPr="00FE634E">
              <w:rPr>
                <w:i/>
              </w:rPr>
              <w:t>Corrections of the heating curve based on behavior in the consumption of the heat</w:t>
            </w:r>
            <w:r>
              <w:t>. International Journal of Mathematics and Computers in Simulations, 2013, roč. 7, č. 1, s. 25-32. ISSN 1998-0159</w:t>
            </w:r>
          </w:p>
          <w:p w:rsidR="00FA6019" w:rsidRDefault="00FA6019" w:rsidP="0010688A">
            <w:r w:rsidRPr="000D6F21">
              <w:rPr>
                <w:b/>
              </w:rPr>
              <w:t>DOLINAY, V. (60 %),</w:t>
            </w:r>
            <w:r>
              <w:t xml:space="preserve"> VAŠEK, L. </w:t>
            </w:r>
            <w:r w:rsidRPr="00FE634E">
              <w:rPr>
                <w:i/>
              </w:rPr>
              <w:t>Simulation and Experiments on the Secondary Heat Distribution Network System</w:t>
            </w:r>
            <w:r>
              <w:t>. International Journal of Mathematics and Computers in Simulations, 2012, roč. 6, č. 5, s. 465-472. ISSN 1998-0159.</w:t>
            </w:r>
          </w:p>
          <w:p w:rsidR="00FA6019" w:rsidRDefault="00FA6019" w:rsidP="0010688A">
            <w:r w:rsidRPr="000D6F21">
              <w:rPr>
                <w:b/>
              </w:rPr>
              <w:t>DOLINAY, V. (50 %),</w:t>
            </w:r>
            <w:r>
              <w:t xml:space="preserve"> PIVNIČKOVÁ, L., VAŠEK, V. </w:t>
            </w:r>
            <w:r w:rsidRPr="00FE634E">
              <w:rPr>
                <w:i/>
              </w:rPr>
              <w:t>Objectivization of Traditional Otoneurological Examinations Based on Kinect Sensor</w:t>
            </w:r>
            <w:r>
              <w:t>. In Proceedings of the 2014 15th International Carpathian Control Conference (ICCC). New Jersey, Piscataway : IEEE, 2014, s. 91-94. ISBN 978-1-4799-3527-7.</w:t>
            </w:r>
          </w:p>
          <w:p w:rsidR="00FA6019" w:rsidRPr="003B5737" w:rsidRDefault="00FA6019" w:rsidP="0010688A">
            <w:r>
              <w:t xml:space="preserve">VAŠEK, L., </w:t>
            </w:r>
            <w:r w:rsidRPr="000D6F21">
              <w:rPr>
                <w:b/>
              </w:rPr>
              <w:t>DOLINAY, V. (45 %),</w:t>
            </w:r>
            <w:r>
              <w:t xml:space="preserve"> VAŠEK, V. </w:t>
            </w:r>
            <w:r w:rsidRPr="00FE634E">
              <w:rPr>
                <w:i/>
              </w:rPr>
              <w:t>Simulation Model of a Smart Grid with an Integrated Large Heat Source</w:t>
            </w:r>
            <w:r>
              <w:t>. In Preprints of IFAC 2014. Bologna : IFAC, 2014, s. 4565-4570. ISSN 1474-6670. ISBN 978-3-902661-93-7</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3232CF" w:rsidRDefault="00FA6019" w:rsidP="0010688A">
            <w:pPr>
              <w:rPr>
                <w:lang w:val="sk-SK"/>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43"/>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rsidRPr="00A93E89">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rsidRPr="00A93E89">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rsidRPr="00A93E89">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Petr </w:t>
            </w:r>
            <w:bookmarkStart w:id="5763" w:name="aDostalek"/>
            <w:r>
              <w:t>Dostálek</w:t>
            </w:r>
            <w:bookmarkEnd w:id="5763"/>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1978</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372"/>
        </w:trPr>
        <w:tc>
          <w:tcPr>
            <w:tcW w:w="9859" w:type="dxa"/>
            <w:gridSpan w:val="11"/>
            <w:tcBorders>
              <w:top w:val="nil"/>
            </w:tcBorders>
          </w:tcPr>
          <w:p w:rsidR="00FA6019" w:rsidRDefault="00FA6019" w:rsidP="0010688A">
            <w:pPr>
              <w:jc w:val="both"/>
            </w:pPr>
            <w:r w:rsidRPr="00A93E89">
              <w:t>CAD systémy v</w:t>
            </w:r>
            <w:r>
              <w:t> </w:t>
            </w:r>
            <w:r w:rsidRPr="00A93E89">
              <w:t>elektrotechnice</w:t>
            </w:r>
            <w:r>
              <w:t xml:space="preserve"> – garant, cvičící (100%)</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Default="00FA6019" w:rsidP="0010688A">
            <w:pPr>
              <w:jc w:val="both"/>
            </w:pPr>
            <w:r>
              <w:t>1996 – 2002: Univerzita Tomáše Bati ve Zlíně, Fakulta technologická, Institut informačních technologií, Obor Automatizace a řídicí technika ve spotřebním průmyslu, (Ing.)</w:t>
            </w:r>
          </w:p>
          <w:p w:rsidR="00FA6019" w:rsidRPr="00D9653E" w:rsidRDefault="00FA6019" w:rsidP="0010688A">
            <w:pPr>
              <w:jc w:val="both"/>
            </w:pPr>
            <w:r>
              <w:t>2002 – 2010: Univerzita Tomáše Bati ve Zlíně, Fakulta technologická, obor Technická kybernetika, (Ph.D.)</w:t>
            </w: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1090"/>
        </w:trPr>
        <w:tc>
          <w:tcPr>
            <w:tcW w:w="9859" w:type="dxa"/>
            <w:gridSpan w:val="11"/>
          </w:tcPr>
          <w:p w:rsidR="00FA6019" w:rsidRDefault="00FA6019" w:rsidP="0010688A">
            <w:pPr>
              <w:jc w:val="both"/>
            </w:pPr>
            <w:r>
              <w:t>2006 – 2010: Univerzita Tomáše Bati ve Zlíně, Fakulta aplikované informatiky, Institut řízení procesů a aplikované informatiky, Ústav automatizace a řídicí techniky, odborný asistent.</w:t>
            </w:r>
          </w:p>
          <w:p w:rsidR="00FA6019" w:rsidRDefault="00FA6019" w:rsidP="0010688A">
            <w:pPr>
              <w:jc w:val="both"/>
            </w:pPr>
            <w:r>
              <w:t>2010 – dosud: Univerzita Tomáše Bati ve Zlíně, Fakulta aplikované informatiky, Ústav automatizace a řídicí techniky, odborný asistent</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105"/>
        </w:trPr>
        <w:tc>
          <w:tcPr>
            <w:tcW w:w="9859" w:type="dxa"/>
            <w:gridSpan w:val="11"/>
          </w:tcPr>
          <w:p w:rsidR="00FA6019" w:rsidRDefault="00FA6019" w:rsidP="0010688A">
            <w:pPr>
              <w:jc w:val="both"/>
            </w:pPr>
            <w:r>
              <w:t xml:space="preserve">Od roku 2003 vedoucí úspěšně obhájených 48 bakalářských a 11 diplomových prací. </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Default="00FA6019" w:rsidP="0010688A">
            <w:pPr>
              <w:jc w:val="both"/>
              <w:rPr>
                <w:b/>
              </w:rPr>
            </w:pPr>
            <w:r>
              <w:rPr>
                <w:b/>
              </w:rPr>
              <w:t>29</w:t>
            </w:r>
          </w:p>
        </w:tc>
        <w:tc>
          <w:tcPr>
            <w:tcW w:w="693" w:type="dxa"/>
            <w:vMerge w:val="restart"/>
          </w:tcPr>
          <w:p w:rsidR="00FA6019" w:rsidRDefault="00FA6019" w:rsidP="0010688A">
            <w:pPr>
              <w:jc w:val="both"/>
              <w:rPr>
                <w:b/>
              </w:rPr>
            </w:pPr>
            <w:r>
              <w:rPr>
                <w:b/>
              </w:rPr>
              <w:t>79</w:t>
            </w:r>
          </w:p>
        </w:tc>
        <w:tc>
          <w:tcPr>
            <w:tcW w:w="694" w:type="dxa"/>
            <w:vMerge w:val="restart"/>
          </w:tcPr>
          <w:p w:rsidR="00FA6019" w:rsidRDefault="00FA6019" w:rsidP="0010688A">
            <w:pPr>
              <w:jc w:val="both"/>
              <w:rPr>
                <w:b/>
              </w:rPr>
            </w:pPr>
            <w:r>
              <w:rPr>
                <w:b/>
              </w:rPr>
              <w:t>-</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73138F" w:rsidRDefault="00FA6019" w:rsidP="0010688A">
            <w:pPr>
              <w:rPr>
                <w:szCs w:val="24"/>
              </w:rPr>
            </w:pPr>
            <w:r w:rsidRPr="00CF3116">
              <w:rPr>
                <w:b/>
                <w:bCs/>
                <w:szCs w:val="24"/>
              </w:rPr>
              <w:t>DOSTÁLEK</w:t>
            </w:r>
            <w:r w:rsidRPr="00CF3116">
              <w:rPr>
                <w:b/>
                <w:szCs w:val="24"/>
              </w:rPr>
              <w:t xml:space="preserve">, </w:t>
            </w:r>
            <w:r w:rsidRPr="00CF3116">
              <w:rPr>
                <w:b/>
                <w:bCs/>
                <w:szCs w:val="24"/>
              </w:rPr>
              <w:t xml:space="preserve">Petr </w:t>
            </w:r>
            <w:r w:rsidRPr="00CF3116">
              <w:rPr>
                <w:b/>
                <w:szCs w:val="24"/>
              </w:rPr>
              <w:t>(50 %);</w:t>
            </w:r>
            <w:r w:rsidRPr="006B69ED">
              <w:rPr>
                <w:szCs w:val="24"/>
              </w:rPr>
              <w:t xml:space="preserve"> </w:t>
            </w:r>
            <w:r w:rsidRPr="006B69ED">
              <w:rPr>
                <w:bCs/>
                <w:szCs w:val="24"/>
              </w:rPr>
              <w:t>PEKAŘ</w:t>
            </w:r>
            <w:r w:rsidRPr="006B69ED">
              <w:rPr>
                <w:szCs w:val="24"/>
              </w:rPr>
              <w:t xml:space="preserve">, </w:t>
            </w:r>
            <w:r w:rsidRPr="006B69ED">
              <w:rPr>
                <w:bCs/>
                <w:szCs w:val="24"/>
              </w:rPr>
              <w:t>Libor</w:t>
            </w:r>
            <w:r w:rsidRPr="006B69ED">
              <w:rPr>
                <w:szCs w:val="24"/>
              </w:rPr>
              <w:t xml:space="preserve">; </w:t>
            </w:r>
            <w:r w:rsidRPr="006B69ED">
              <w:rPr>
                <w:bCs/>
                <w:szCs w:val="24"/>
              </w:rPr>
              <w:t>NAVRÁTIL</w:t>
            </w:r>
            <w:r w:rsidRPr="006B69ED">
              <w:rPr>
                <w:szCs w:val="24"/>
              </w:rPr>
              <w:t xml:space="preserve">, </w:t>
            </w:r>
            <w:r w:rsidRPr="006B69ED">
              <w:rPr>
                <w:bCs/>
                <w:szCs w:val="24"/>
              </w:rPr>
              <w:t>Pavel</w:t>
            </w:r>
            <w:r w:rsidRPr="006B69ED">
              <w:rPr>
                <w:szCs w:val="24"/>
              </w:rPr>
              <w:t xml:space="preserve">. Improved and innovated universal DAQ microcontroller unit. </w:t>
            </w:r>
            <w:r w:rsidRPr="006B69ED">
              <w:rPr>
                <w:i/>
                <w:iCs/>
                <w:szCs w:val="24"/>
              </w:rPr>
              <w:t>International Journal of Electronics and Telecommunications</w:t>
            </w:r>
            <w:r w:rsidRPr="006B69ED">
              <w:rPr>
                <w:szCs w:val="24"/>
              </w:rPr>
              <w:t xml:space="preserve">, 2017, roč. 63, č. 2, s. 171-180. ISSN 2081-8491. </w:t>
            </w:r>
          </w:p>
          <w:p w:rsidR="00FA6019" w:rsidRDefault="00FA6019" w:rsidP="0010688A">
            <w:pPr>
              <w:rPr>
                <w:szCs w:val="24"/>
              </w:rPr>
            </w:pPr>
            <w:r w:rsidRPr="00CF3116">
              <w:rPr>
                <w:b/>
                <w:bCs/>
                <w:szCs w:val="24"/>
              </w:rPr>
              <w:t>DOSTÁLEK</w:t>
            </w:r>
            <w:r w:rsidRPr="00CF3116">
              <w:rPr>
                <w:b/>
                <w:szCs w:val="24"/>
              </w:rPr>
              <w:t xml:space="preserve">, </w:t>
            </w:r>
            <w:r w:rsidRPr="00CF3116">
              <w:rPr>
                <w:b/>
                <w:bCs/>
                <w:szCs w:val="24"/>
              </w:rPr>
              <w:t xml:space="preserve">Petr </w:t>
            </w:r>
            <w:r w:rsidRPr="00CF3116">
              <w:rPr>
                <w:b/>
                <w:szCs w:val="24"/>
              </w:rPr>
              <w:t>(40 %);</w:t>
            </w:r>
            <w:r w:rsidRPr="006B69ED">
              <w:rPr>
                <w:szCs w:val="24"/>
              </w:rPr>
              <w:t xml:space="preserve"> </w:t>
            </w:r>
            <w:r w:rsidRPr="006B69ED">
              <w:rPr>
                <w:bCs/>
                <w:szCs w:val="24"/>
              </w:rPr>
              <w:t>DOLINAY</w:t>
            </w:r>
            <w:r w:rsidRPr="006B69ED">
              <w:rPr>
                <w:szCs w:val="24"/>
              </w:rPr>
              <w:t xml:space="preserve">, </w:t>
            </w:r>
            <w:r w:rsidRPr="006B69ED">
              <w:rPr>
                <w:bCs/>
                <w:szCs w:val="24"/>
              </w:rPr>
              <w:t>Jan</w:t>
            </w:r>
            <w:r w:rsidRPr="006B69ED">
              <w:rPr>
                <w:szCs w:val="24"/>
              </w:rPr>
              <w:t xml:space="preserve">; </w:t>
            </w:r>
            <w:r w:rsidRPr="006B69ED">
              <w:rPr>
                <w:bCs/>
                <w:szCs w:val="24"/>
              </w:rPr>
              <w:t>VAŠEK</w:t>
            </w:r>
            <w:r w:rsidRPr="006B69ED">
              <w:rPr>
                <w:szCs w:val="24"/>
              </w:rPr>
              <w:t xml:space="preserve">, </w:t>
            </w:r>
            <w:r w:rsidRPr="006B69ED">
              <w:rPr>
                <w:bCs/>
                <w:szCs w:val="24"/>
              </w:rPr>
              <w:t>Vladimír</w:t>
            </w:r>
            <w:r w:rsidRPr="006B69ED">
              <w:rPr>
                <w:szCs w:val="24"/>
              </w:rPr>
              <w:t xml:space="preserve">. Modular control system for embedded applications. In </w:t>
            </w:r>
            <w:r w:rsidRPr="006B69ED">
              <w:rPr>
                <w:i/>
                <w:iCs/>
                <w:szCs w:val="24"/>
              </w:rPr>
              <w:t>MATEC Web of Conferences</w:t>
            </w:r>
            <w:r w:rsidRPr="006B69ED">
              <w:rPr>
                <w:szCs w:val="24"/>
              </w:rPr>
              <w:t>. L</w:t>
            </w:r>
            <w:r>
              <w:rPr>
                <w:szCs w:val="24"/>
              </w:rPr>
              <w:t>es Ulis : EDP Sciences, 2016, ISSN 2261-236X.</w:t>
            </w:r>
          </w:p>
          <w:p w:rsidR="00FA6019" w:rsidRPr="006B69ED" w:rsidRDefault="00FA6019" w:rsidP="0010688A">
            <w:pPr>
              <w:rPr>
                <w:szCs w:val="24"/>
              </w:rPr>
            </w:pPr>
            <w:r w:rsidRPr="00CF3116">
              <w:rPr>
                <w:b/>
                <w:bCs/>
              </w:rPr>
              <w:t>DOSTÁLEK</w:t>
            </w:r>
            <w:r w:rsidRPr="00CF3116">
              <w:rPr>
                <w:b/>
              </w:rPr>
              <w:t xml:space="preserve">, </w:t>
            </w:r>
            <w:r w:rsidRPr="00CF3116">
              <w:rPr>
                <w:b/>
                <w:bCs/>
              </w:rPr>
              <w:t xml:space="preserve">Petr </w:t>
            </w:r>
            <w:r w:rsidRPr="00CF3116">
              <w:rPr>
                <w:b/>
              </w:rPr>
              <w:t>(60 %);</w:t>
            </w:r>
            <w:r w:rsidRPr="0073138F">
              <w:t xml:space="preserve"> </w:t>
            </w:r>
            <w:r w:rsidRPr="0073138F">
              <w:rPr>
                <w:bCs/>
              </w:rPr>
              <w:t>PEKAŘ</w:t>
            </w:r>
            <w:r w:rsidRPr="0073138F">
              <w:t xml:space="preserve">, </w:t>
            </w:r>
            <w:r w:rsidRPr="0073138F">
              <w:rPr>
                <w:bCs/>
              </w:rPr>
              <w:t>Libor</w:t>
            </w:r>
            <w:r w:rsidRPr="0073138F">
              <w:t>.</w:t>
            </w:r>
            <w:r>
              <w:t xml:space="preserve"> Universal DAQ microcontroller unit: Evolution II. </w:t>
            </w:r>
            <w:r>
              <w:rPr>
                <w:i/>
                <w:iCs/>
              </w:rPr>
              <w:t>International Journal of Computers</w:t>
            </w:r>
            <w:r>
              <w:t>, 2016, roč. 10, č. Neuveden, s. 87-93. ISSN 1998-4308</w:t>
            </w:r>
          </w:p>
          <w:p w:rsidR="00FA6019" w:rsidRPr="006B69ED" w:rsidRDefault="00FA6019" w:rsidP="0010688A">
            <w:pPr>
              <w:rPr>
                <w:szCs w:val="24"/>
              </w:rPr>
            </w:pPr>
            <w:r w:rsidRPr="00CF3116">
              <w:rPr>
                <w:b/>
                <w:bCs/>
                <w:szCs w:val="24"/>
              </w:rPr>
              <w:t>DOSTÁLEK</w:t>
            </w:r>
            <w:r w:rsidRPr="00CF3116">
              <w:rPr>
                <w:b/>
                <w:szCs w:val="24"/>
              </w:rPr>
              <w:t xml:space="preserve">, </w:t>
            </w:r>
            <w:r w:rsidRPr="00CF3116">
              <w:rPr>
                <w:b/>
                <w:bCs/>
                <w:szCs w:val="24"/>
              </w:rPr>
              <w:t xml:space="preserve">Petr </w:t>
            </w:r>
            <w:r w:rsidRPr="00CF3116">
              <w:rPr>
                <w:b/>
                <w:szCs w:val="24"/>
              </w:rPr>
              <w:t>(50 %);</w:t>
            </w:r>
            <w:r w:rsidRPr="006B69ED">
              <w:rPr>
                <w:szCs w:val="24"/>
              </w:rPr>
              <w:t xml:space="preserve"> </w:t>
            </w:r>
            <w:r w:rsidRPr="006B69ED">
              <w:rPr>
                <w:bCs/>
                <w:szCs w:val="24"/>
              </w:rPr>
              <w:t>PEKAŘ</w:t>
            </w:r>
            <w:r w:rsidRPr="006B69ED">
              <w:rPr>
                <w:szCs w:val="24"/>
              </w:rPr>
              <w:t xml:space="preserve">, </w:t>
            </w:r>
            <w:r w:rsidRPr="006B69ED">
              <w:rPr>
                <w:bCs/>
                <w:szCs w:val="24"/>
              </w:rPr>
              <w:t>Libor</w:t>
            </w:r>
            <w:r w:rsidRPr="006B69ED">
              <w:rPr>
                <w:szCs w:val="24"/>
              </w:rPr>
              <w:t xml:space="preserve">. Innovated laboratory I/O converter device. In </w:t>
            </w:r>
            <w:r w:rsidRPr="006B69ED">
              <w:rPr>
                <w:i/>
                <w:iCs/>
                <w:szCs w:val="24"/>
              </w:rPr>
              <w:t>Recent Advances in Systems</w:t>
            </w:r>
            <w:r w:rsidRPr="006B69ED">
              <w:rPr>
                <w:szCs w:val="24"/>
              </w:rPr>
              <w:t xml:space="preserve">. New Jersey, Piscataway : IEEE, 2015, s. 285-288. ISSN 1790-5117. ISBN 978-1-61804-321-4 </w:t>
            </w:r>
          </w:p>
          <w:p w:rsidR="00FA6019" w:rsidRPr="006B69ED" w:rsidRDefault="00FA6019" w:rsidP="0010688A">
            <w:pPr>
              <w:rPr>
                <w:szCs w:val="24"/>
              </w:rPr>
            </w:pPr>
            <w:r w:rsidRPr="00CF3116">
              <w:rPr>
                <w:b/>
                <w:bCs/>
                <w:szCs w:val="24"/>
              </w:rPr>
              <w:t>DOSTÁLEK</w:t>
            </w:r>
            <w:r w:rsidRPr="00CF3116">
              <w:rPr>
                <w:b/>
                <w:szCs w:val="24"/>
              </w:rPr>
              <w:t xml:space="preserve">, </w:t>
            </w:r>
            <w:r w:rsidRPr="00CF3116">
              <w:rPr>
                <w:b/>
                <w:bCs/>
                <w:szCs w:val="24"/>
              </w:rPr>
              <w:t xml:space="preserve">Petr </w:t>
            </w:r>
            <w:r w:rsidRPr="00CF3116">
              <w:rPr>
                <w:b/>
                <w:szCs w:val="24"/>
              </w:rPr>
              <w:t>(70 %);</w:t>
            </w:r>
            <w:r w:rsidRPr="006B69ED">
              <w:rPr>
                <w:szCs w:val="24"/>
              </w:rPr>
              <w:t xml:space="preserve"> </w:t>
            </w:r>
            <w:r w:rsidRPr="006B69ED">
              <w:rPr>
                <w:bCs/>
                <w:szCs w:val="24"/>
              </w:rPr>
              <w:t>VAŠEK</w:t>
            </w:r>
            <w:r w:rsidRPr="006B69ED">
              <w:rPr>
                <w:szCs w:val="24"/>
              </w:rPr>
              <w:t xml:space="preserve">, </w:t>
            </w:r>
            <w:r w:rsidRPr="006B69ED">
              <w:rPr>
                <w:bCs/>
                <w:szCs w:val="24"/>
              </w:rPr>
              <w:t>Vladimír</w:t>
            </w:r>
            <w:r w:rsidRPr="006B69ED">
              <w:rPr>
                <w:szCs w:val="24"/>
              </w:rPr>
              <w:t xml:space="preserve">; </w:t>
            </w:r>
            <w:r w:rsidRPr="006B69ED">
              <w:rPr>
                <w:bCs/>
                <w:szCs w:val="24"/>
              </w:rPr>
              <w:t>DOLINAY</w:t>
            </w:r>
            <w:r w:rsidRPr="006B69ED">
              <w:rPr>
                <w:szCs w:val="24"/>
              </w:rPr>
              <w:t xml:space="preserve">, </w:t>
            </w:r>
            <w:r w:rsidRPr="006B69ED">
              <w:rPr>
                <w:bCs/>
                <w:szCs w:val="24"/>
              </w:rPr>
              <w:t>Jan</w:t>
            </w:r>
            <w:r w:rsidRPr="006B69ED">
              <w:rPr>
                <w:szCs w:val="24"/>
              </w:rPr>
              <w:t xml:space="preserve">. Simple microcontroller based mains power analyzer device. </w:t>
            </w:r>
            <w:r w:rsidRPr="006B69ED">
              <w:rPr>
                <w:i/>
                <w:iCs/>
                <w:szCs w:val="24"/>
              </w:rPr>
              <w:t>International Journal of Circuits, Systems and Signal Processing</w:t>
            </w:r>
            <w:r w:rsidRPr="006B69ED">
              <w:rPr>
                <w:szCs w:val="24"/>
              </w:rPr>
              <w:t xml:space="preserve">, 2013, roč. 7, č. 4, s. 214-221. ISSN </w:t>
            </w:r>
            <w:r w:rsidRPr="0073138F">
              <w:rPr>
                <w:szCs w:val="24"/>
              </w:rPr>
              <w:t>1998-4464</w:t>
            </w:r>
          </w:p>
          <w:p w:rsidR="00FA6019" w:rsidRDefault="00FA6019" w:rsidP="0010688A">
            <w:pPr>
              <w:jc w:val="both"/>
              <w:rPr>
                <w:b/>
              </w:rPr>
            </w:pP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Default="00FA6019" w:rsidP="0010688A">
            <w:pPr>
              <w:rPr>
                <w:b/>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25"/>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rsidRPr="00A93E89">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Tomáš </w:t>
            </w:r>
            <w:bookmarkStart w:id="5764" w:name="aDulik4"/>
            <w:r>
              <w:t>Dulík</w:t>
            </w:r>
            <w:bookmarkEnd w:id="5764"/>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Ing.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1975</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754"/>
        </w:trPr>
        <w:tc>
          <w:tcPr>
            <w:tcW w:w="9859" w:type="dxa"/>
            <w:gridSpan w:val="11"/>
            <w:tcBorders>
              <w:top w:val="nil"/>
            </w:tcBorders>
          </w:tcPr>
          <w:p w:rsidR="00FA6019" w:rsidRDefault="00FA6019" w:rsidP="0010688A">
            <w:pPr>
              <w:jc w:val="both"/>
            </w:pPr>
            <w:r>
              <w:t>Programovací metody – garant, přednášející (100 %), cvičící (100 %)</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469"/>
        </w:trPr>
        <w:tc>
          <w:tcPr>
            <w:tcW w:w="9859" w:type="dxa"/>
            <w:gridSpan w:val="11"/>
          </w:tcPr>
          <w:p w:rsidR="00FA6019" w:rsidRPr="0096315E" w:rsidRDefault="00FA6019" w:rsidP="0010688A">
            <w:pPr>
              <w:snapToGrid w:val="0"/>
            </w:pPr>
            <w:r>
              <w:t>1993</w:t>
            </w:r>
            <w:r w:rsidRPr="00BA5DE0">
              <w:t>–1998  Ing.</w:t>
            </w:r>
            <w:r>
              <w:t>,</w:t>
            </w:r>
            <w:r w:rsidRPr="00BA5DE0">
              <w:t xml:space="preserve"> VUT </w:t>
            </w:r>
            <w:r>
              <w:t>v Brně</w:t>
            </w:r>
            <w:r w:rsidRPr="00BA5DE0">
              <w:t>, Fakulta elektrotechniky a informatiky</w:t>
            </w:r>
            <w:r>
              <w:t xml:space="preserve">, obor </w:t>
            </w:r>
            <w:r w:rsidRPr="0096315E">
              <w:t>Informatika a výpočetní technika</w:t>
            </w:r>
            <w:r>
              <w:t>.</w:t>
            </w:r>
          </w:p>
          <w:p w:rsidR="00FA6019" w:rsidRPr="00C84215" w:rsidRDefault="00FA6019" w:rsidP="0010688A">
            <w:pPr>
              <w:jc w:val="both"/>
            </w:pPr>
            <w:r>
              <w:t>2005</w:t>
            </w:r>
            <w:r w:rsidRPr="00BA5DE0">
              <w:t>–</w:t>
            </w:r>
            <w:r>
              <w:t xml:space="preserve">2012  </w:t>
            </w:r>
            <w:r w:rsidRPr="00BA5DE0">
              <w:t>Ph</w:t>
            </w:r>
            <w:r>
              <w:t>.D</w:t>
            </w:r>
            <w:r w:rsidRPr="00BA5DE0">
              <w:t>., FAI UTB ve Zlíně</w:t>
            </w:r>
            <w:r>
              <w:t xml:space="preserve">, obor </w:t>
            </w:r>
            <w:r w:rsidRPr="0096315E">
              <w:t>Inženýrská informatika</w:t>
            </w:r>
            <w:r>
              <w:t>.</w:t>
            </w:r>
            <w:r w:rsidRPr="00822882">
              <w:rPr>
                <w:b/>
              </w:rPr>
              <w:t xml:space="preserve"> </w:t>
            </w: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10688A">
        <w:trPr>
          <w:trHeight w:val="1090"/>
        </w:trPr>
        <w:tc>
          <w:tcPr>
            <w:tcW w:w="9859" w:type="dxa"/>
            <w:gridSpan w:val="11"/>
          </w:tcPr>
          <w:p w:rsidR="00FA6019" w:rsidRDefault="00FA6019" w:rsidP="0010688A">
            <w:pPr>
              <w:jc w:val="both"/>
            </w:pPr>
            <w:r>
              <w:t>1996–1999: CAMEA, spol. s r.o. – vývoj HW a SW</w:t>
            </w:r>
          </w:p>
          <w:p w:rsidR="00FA6019" w:rsidRDefault="00FA6019" w:rsidP="0010688A">
            <w:pPr>
              <w:jc w:val="both"/>
            </w:pPr>
            <w:r>
              <w:t>1999–2001: UNIS, s.r.o. – vývoj HW a SW</w:t>
            </w:r>
          </w:p>
          <w:p w:rsidR="00FA6019" w:rsidRDefault="00FA6019" w:rsidP="0010688A">
            <w:pPr>
              <w:jc w:val="both"/>
            </w:pPr>
            <w:r>
              <w:t>2001–2003: civilní služba, Univerzita Tomáše Bati ve Zlíně</w:t>
            </w:r>
          </w:p>
          <w:p w:rsidR="00FA6019" w:rsidRDefault="00FA6019" w:rsidP="0010688A">
            <w:pPr>
              <w:jc w:val="both"/>
            </w:pPr>
            <w:r>
              <w:t>2003–2012:  Univerzita Tomáše Bati ve Zlíně, Fakulta aplikované informatiky, asistent</w:t>
            </w:r>
          </w:p>
          <w:p w:rsidR="00FA6019" w:rsidRPr="00080943" w:rsidRDefault="00FA6019" w:rsidP="0010688A">
            <w:pPr>
              <w:jc w:val="both"/>
            </w:pPr>
            <w:r>
              <w:t>2012–dosud: Univerzita Tomáše Bati ve Zlíně, Fakulta aplikované informatiky, odborný asistent</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504"/>
        </w:trPr>
        <w:tc>
          <w:tcPr>
            <w:tcW w:w="9859" w:type="dxa"/>
            <w:gridSpan w:val="11"/>
          </w:tcPr>
          <w:p w:rsidR="00FA6019" w:rsidRDefault="00FA6019" w:rsidP="0010688A">
            <w:pPr>
              <w:jc w:val="both"/>
            </w:pPr>
            <w:r>
              <w:t xml:space="preserve">Od roku 2005 vedoucí úspěšně obhájených 62 bakalářských a 61 diplomových prací. </w:t>
            </w:r>
          </w:p>
          <w:p w:rsidR="00FA6019" w:rsidRDefault="00FA6019" w:rsidP="0010688A">
            <w:pPr>
              <w:jc w:val="both"/>
            </w:pPr>
            <w:r>
              <w:t>Konzultant (pomocný školitel) 4 studentů doktorského studijního programu.</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r>
              <w:t xml:space="preserve"> </w:t>
            </w: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Pr="003B5737" w:rsidRDefault="00FA6019" w:rsidP="0010688A">
            <w:pPr>
              <w:jc w:val="both"/>
            </w:pPr>
            <w:r>
              <w:t>3</w:t>
            </w:r>
          </w:p>
        </w:tc>
        <w:tc>
          <w:tcPr>
            <w:tcW w:w="693" w:type="dxa"/>
            <w:vMerge w:val="restart"/>
          </w:tcPr>
          <w:p w:rsidR="00FA6019" w:rsidRPr="003B5737" w:rsidRDefault="00FA6019" w:rsidP="0010688A">
            <w:pPr>
              <w:jc w:val="both"/>
            </w:pPr>
            <w:r>
              <w:t>3</w:t>
            </w:r>
          </w:p>
        </w:tc>
        <w:tc>
          <w:tcPr>
            <w:tcW w:w="694" w:type="dxa"/>
            <w:vMerge w:val="restart"/>
          </w:tcPr>
          <w:p w:rsidR="00FA6019" w:rsidRPr="003B5737" w:rsidRDefault="00FA6019" w:rsidP="0010688A">
            <w:pPr>
              <w:jc w:val="both"/>
            </w:pPr>
            <w:r>
              <w:t>5</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Default="00FA6019" w:rsidP="0010688A">
            <w:pPr>
              <w:tabs>
                <w:tab w:val="left" w:pos="327"/>
              </w:tabs>
              <w:suppressAutoHyphens/>
            </w:pPr>
            <w:r w:rsidRPr="00C3782A">
              <w:rPr>
                <w:b/>
              </w:rPr>
              <w:t>DULÍK, Tomáš (70</w:t>
            </w:r>
            <w:r>
              <w:rPr>
                <w:b/>
              </w:rPr>
              <w:t xml:space="preserve"> </w:t>
            </w:r>
            <w:r w:rsidRPr="00C3782A">
              <w:rPr>
                <w:b/>
                <w:lang w:val="en-US"/>
              </w:rPr>
              <w:t>%)</w:t>
            </w:r>
            <w:r w:rsidRPr="00C3782A">
              <w:rPr>
                <w:b/>
              </w:rPr>
              <w:t>,</w:t>
            </w:r>
            <w:r>
              <w:t xml:space="preserve"> BLIŽŇÁK, Michal, JAŠEK, Roman. Best Practices in Designing Low-cost Community Wireless Networks. In Social and Economic Effects of Community Wireless Networks and Infrastructures. Hershey : IGI Global, 2013, s. 215-235. ISBN 978-1-4666-2997-4.</w:t>
            </w:r>
          </w:p>
          <w:p w:rsidR="00FA6019" w:rsidRDefault="00FA6019" w:rsidP="0010688A">
            <w:r w:rsidRPr="00C3782A">
              <w:rPr>
                <w:bCs/>
              </w:rPr>
              <w:t>BLIŽŇÁK</w:t>
            </w:r>
            <w:r w:rsidRPr="00C3782A">
              <w:t xml:space="preserve">, </w:t>
            </w:r>
            <w:r w:rsidRPr="00C3782A">
              <w:rPr>
                <w:bCs/>
              </w:rPr>
              <w:t>Michal</w:t>
            </w:r>
            <w:r w:rsidRPr="00C3782A">
              <w:t>;</w:t>
            </w:r>
            <w:r w:rsidRPr="006B5086">
              <w:t xml:space="preserve"> </w:t>
            </w:r>
            <w:r w:rsidRPr="00C3782A">
              <w:rPr>
                <w:b/>
                <w:bCs/>
              </w:rPr>
              <w:t>DULÍK</w:t>
            </w:r>
            <w:r w:rsidRPr="00C3782A">
              <w:rPr>
                <w:b/>
              </w:rPr>
              <w:t xml:space="preserve">, </w:t>
            </w:r>
            <w:r w:rsidRPr="00C3782A">
              <w:rPr>
                <w:b/>
                <w:bCs/>
              </w:rPr>
              <w:t>Tomáš (25</w:t>
            </w:r>
            <w:r>
              <w:rPr>
                <w:b/>
                <w:bCs/>
              </w:rPr>
              <w:t xml:space="preserve"> </w:t>
            </w:r>
            <w:r w:rsidRPr="00C3782A">
              <w:rPr>
                <w:b/>
                <w:bCs/>
                <w:lang w:val="en-US"/>
              </w:rPr>
              <w:t>%)</w:t>
            </w:r>
            <w:r w:rsidRPr="00C3782A">
              <w:rPr>
                <w:b/>
              </w:rPr>
              <w:t>;</w:t>
            </w:r>
            <w:r w:rsidRPr="006B5086">
              <w:t xml:space="preserve"> </w:t>
            </w:r>
            <w:r w:rsidRPr="006B5086">
              <w:rPr>
                <w:bCs/>
              </w:rPr>
              <w:t>JAŠEK</w:t>
            </w:r>
            <w:r w:rsidRPr="006B5086">
              <w:t xml:space="preserve">, </w:t>
            </w:r>
            <w:r w:rsidRPr="006B5086">
              <w:rPr>
                <w:bCs/>
              </w:rPr>
              <w:t>Roman</w:t>
            </w:r>
            <w:r w:rsidRPr="006B5086">
              <w:t xml:space="preserve">; </w:t>
            </w:r>
            <w:r w:rsidRPr="006B5086">
              <w:rPr>
                <w:bCs/>
              </w:rPr>
              <w:t>VAŘACHA</w:t>
            </w:r>
            <w:r w:rsidRPr="006B5086">
              <w:t xml:space="preserve">, </w:t>
            </w:r>
            <w:r w:rsidRPr="006B5086">
              <w:rPr>
                <w:bCs/>
              </w:rPr>
              <w:t>Pavel</w:t>
            </w:r>
            <w:r w:rsidRPr="006B5086">
              <w:t xml:space="preserve">. Optimized Production-Ready Source Code Generation Based on UML. </w:t>
            </w:r>
            <w:r w:rsidRPr="006B5086">
              <w:rPr>
                <w:i/>
                <w:iCs/>
              </w:rPr>
              <w:t>International Journal of Systems applications, Engineering &amp;Development</w:t>
            </w:r>
            <w:r w:rsidRPr="006B5086">
              <w:t>, 2013, roč. 7, č. 1, s. 1 - 12. ISSN 2074-1308.</w:t>
            </w:r>
          </w:p>
          <w:p w:rsidR="00FA6019" w:rsidRDefault="00FA6019" w:rsidP="0010688A">
            <w:pPr>
              <w:tabs>
                <w:tab w:val="left" w:pos="327"/>
              </w:tabs>
              <w:suppressAutoHyphens/>
            </w:pPr>
            <w:r w:rsidRPr="00C3782A">
              <w:rPr>
                <w:bCs/>
              </w:rPr>
              <w:t>BLIŽŇÁK</w:t>
            </w:r>
            <w:r w:rsidRPr="00C3782A">
              <w:t xml:space="preserve">, </w:t>
            </w:r>
            <w:r w:rsidRPr="00C3782A">
              <w:rPr>
                <w:bCs/>
              </w:rPr>
              <w:t>Michal</w:t>
            </w:r>
            <w:r w:rsidRPr="00C3782A">
              <w:t>;</w:t>
            </w:r>
            <w:r w:rsidRPr="006B5086">
              <w:t xml:space="preserve"> </w:t>
            </w:r>
            <w:r w:rsidRPr="00C3782A">
              <w:rPr>
                <w:b/>
                <w:bCs/>
              </w:rPr>
              <w:t>DULÍK</w:t>
            </w:r>
            <w:r w:rsidRPr="00C3782A">
              <w:rPr>
                <w:b/>
              </w:rPr>
              <w:t xml:space="preserve">, </w:t>
            </w:r>
            <w:r w:rsidRPr="00C3782A">
              <w:rPr>
                <w:b/>
                <w:bCs/>
              </w:rPr>
              <w:t>Tomáš (15</w:t>
            </w:r>
            <w:r>
              <w:rPr>
                <w:b/>
                <w:bCs/>
              </w:rPr>
              <w:t xml:space="preserve"> </w:t>
            </w:r>
            <w:r w:rsidRPr="00C3782A">
              <w:rPr>
                <w:b/>
                <w:bCs/>
              </w:rPr>
              <w:t>%)</w:t>
            </w:r>
            <w:r w:rsidRPr="006B5086">
              <w:rPr>
                <w:lang w:val="en-US"/>
              </w:rPr>
              <w:t>;</w:t>
            </w:r>
            <w:r w:rsidRPr="006B5086">
              <w:t xml:space="preserve"> </w:t>
            </w:r>
            <w:r w:rsidRPr="006B5086">
              <w:rPr>
                <w:bCs/>
              </w:rPr>
              <w:t>JAŠEK</w:t>
            </w:r>
            <w:r w:rsidRPr="006B5086">
              <w:t xml:space="preserve">, </w:t>
            </w:r>
            <w:r w:rsidRPr="006B5086">
              <w:rPr>
                <w:bCs/>
              </w:rPr>
              <w:t>Roman</w:t>
            </w:r>
            <w:r w:rsidRPr="006B5086">
              <w:t xml:space="preserve">. Production-Ready Source Code Round-Trip Engineering. </w:t>
            </w:r>
            <w:r w:rsidRPr="006B5086">
              <w:rPr>
                <w:i/>
                <w:iCs/>
              </w:rPr>
              <w:t>International Journal of Computers</w:t>
            </w:r>
            <w:r w:rsidRPr="006B5086">
              <w:t>, 2012, roč. 6, č. 3, s. 158-169. ISSN 1998-4308.</w:t>
            </w:r>
          </w:p>
          <w:p w:rsidR="00FA6019" w:rsidRPr="00C3782A" w:rsidRDefault="00FA6019" w:rsidP="0010688A">
            <w:pPr>
              <w:rPr>
                <w:sz w:val="24"/>
                <w:szCs w:val="24"/>
                <w:lang w:val="en-GB" w:eastAsia="en-GB"/>
              </w:rPr>
            </w:pPr>
            <w:r w:rsidRPr="00C3782A">
              <w:rPr>
                <w:bCs/>
              </w:rPr>
              <w:t>BLIŽŇÁK</w:t>
            </w:r>
            <w:r w:rsidRPr="00C3782A">
              <w:t xml:space="preserve">, </w:t>
            </w:r>
            <w:r w:rsidRPr="00C3782A">
              <w:rPr>
                <w:bCs/>
              </w:rPr>
              <w:t>Michal</w:t>
            </w:r>
            <w:r w:rsidRPr="00C3782A">
              <w:t>;</w:t>
            </w:r>
            <w:r w:rsidRPr="006B5086">
              <w:t xml:space="preserve"> </w:t>
            </w:r>
            <w:r w:rsidRPr="00C3782A">
              <w:rPr>
                <w:b/>
                <w:bCs/>
              </w:rPr>
              <w:t>DULÍK</w:t>
            </w:r>
            <w:r w:rsidRPr="00C3782A">
              <w:rPr>
                <w:b/>
              </w:rPr>
              <w:t xml:space="preserve">, </w:t>
            </w:r>
            <w:r w:rsidRPr="00C3782A">
              <w:rPr>
                <w:b/>
                <w:bCs/>
              </w:rPr>
              <w:t>Tomáš (15</w:t>
            </w:r>
            <w:r>
              <w:rPr>
                <w:b/>
                <w:bCs/>
              </w:rPr>
              <w:t xml:space="preserve"> </w:t>
            </w:r>
            <w:r w:rsidRPr="00C3782A">
              <w:rPr>
                <w:b/>
                <w:bCs/>
              </w:rPr>
              <w:t>%)</w:t>
            </w:r>
            <w:r w:rsidRPr="006B5086">
              <w:rPr>
                <w:lang w:val="en-US"/>
              </w:rPr>
              <w:t>;</w:t>
            </w:r>
            <w:r w:rsidRPr="006B5086">
              <w:t xml:space="preserve"> </w:t>
            </w:r>
            <w:r w:rsidRPr="006B5086">
              <w:rPr>
                <w:bCs/>
              </w:rPr>
              <w:t>JAŠEK</w:t>
            </w:r>
            <w:r w:rsidRPr="006B5086">
              <w:t xml:space="preserve">, </w:t>
            </w:r>
            <w:r w:rsidRPr="006B5086">
              <w:rPr>
                <w:bCs/>
              </w:rPr>
              <w:t>Roman</w:t>
            </w:r>
            <w:r w:rsidRPr="00C3782A">
              <w:rPr>
                <w:sz w:val="24"/>
                <w:szCs w:val="24"/>
                <w:lang w:val="en-GB" w:eastAsia="en-GB"/>
              </w:rPr>
              <w:t xml:space="preserve"> Performance Analysis of Built-in Parallel Reduction’s Implementation in OpenMP C/C Language Extension. In </w:t>
            </w:r>
            <w:r w:rsidRPr="00C3782A">
              <w:rPr>
                <w:i/>
                <w:iCs/>
                <w:sz w:val="24"/>
                <w:szCs w:val="24"/>
                <w:lang w:val="en-GB" w:eastAsia="en-GB"/>
              </w:rPr>
              <w:t>Advances in Intelligent Systems and Computing. 285</w:t>
            </w:r>
            <w:r>
              <w:rPr>
                <w:sz w:val="24"/>
                <w:szCs w:val="24"/>
                <w:lang w:val="en-GB" w:eastAsia="en-GB"/>
              </w:rPr>
              <w:t>. Heidelberg</w:t>
            </w:r>
            <w:r w:rsidRPr="00C3782A">
              <w:rPr>
                <w:sz w:val="24"/>
                <w:szCs w:val="24"/>
                <w:lang w:val="en-GB" w:eastAsia="en-GB"/>
              </w:rPr>
              <w:t>: Springer-Verlag Berlin, 2014, s. 607-617. ISSN 2194-5357. ISBN 978-3-319-06739-1.</w:t>
            </w:r>
          </w:p>
          <w:p w:rsidR="00FA6019" w:rsidRPr="003B5737" w:rsidRDefault="00FA6019" w:rsidP="0010688A">
            <w:pPr>
              <w:tabs>
                <w:tab w:val="left" w:pos="327"/>
              </w:tabs>
              <w:suppressAutoHyphens/>
            </w:pP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3232CF" w:rsidRDefault="00FA6019" w:rsidP="0010688A">
            <w:pPr>
              <w:rPr>
                <w:lang w:val="sk-SK"/>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F67DFE" w:rsidTr="0010688A">
        <w:trPr>
          <w:del w:id="5765" w:author="vopatrilova" w:date="2018-11-19T14:52:00Z"/>
        </w:trPr>
        <w:tc>
          <w:tcPr>
            <w:tcW w:w="9859" w:type="dxa"/>
            <w:gridSpan w:val="11"/>
            <w:tcBorders>
              <w:bottom w:val="double" w:sz="4" w:space="0" w:color="auto"/>
            </w:tcBorders>
            <w:shd w:val="clear" w:color="auto" w:fill="BDD6EE"/>
          </w:tcPr>
          <w:p w:rsidR="00FA6019" w:rsidDel="00F67DFE" w:rsidRDefault="00FA6019" w:rsidP="0010688A">
            <w:pPr>
              <w:tabs>
                <w:tab w:val="right" w:pos="9397"/>
              </w:tabs>
              <w:jc w:val="both"/>
              <w:rPr>
                <w:del w:id="5766" w:author="vopatrilova" w:date="2018-11-19T14:52:00Z"/>
                <w:b/>
                <w:sz w:val="28"/>
              </w:rPr>
            </w:pPr>
            <w:del w:id="5767" w:author="vopatrilova" w:date="2018-11-19T14:52:00Z">
              <w:r w:rsidDel="00F67DFE">
                <w:rPr>
                  <w:b/>
                  <w:sz w:val="28"/>
                </w:rPr>
                <w:delText>C-I – Personální zabezpečení</w:delText>
              </w:r>
              <w:r w:rsidDel="00F67DFE">
                <w:rPr>
                  <w:b/>
                  <w:sz w:val="28"/>
                </w:rPr>
                <w:tab/>
              </w:r>
              <w:r w:rsidR="008C3AC8" w:rsidDel="00F67DFE">
                <w:fldChar w:fldCharType="begin"/>
              </w:r>
              <w:r w:rsidR="00D21C46" w:rsidDel="00F67DFE">
                <w:delInstrText xml:space="preserve"> REF AabecedniSeznam \h  \* MERGEFORMAT </w:delInstrText>
              </w:r>
              <w:r w:rsidR="008C3AC8" w:rsidDel="00F67DFE">
                <w:fldChar w:fldCharType="separate"/>
              </w:r>
              <w:r w:rsidR="00E735CA" w:rsidRPr="00E735CA" w:rsidDel="00F67DFE">
                <w:rPr>
                  <w:rStyle w:val="Odkazintenzivn"/>
                </w:rPr>
                <w:delText>Abecední seznam</w:delText>
              </w:r>
              <w:r w:rsidR="008C3AC8" w:rsidDel="00F67DFE">
                <w:fldChar w:fldCharType="end"/>
              </w:r>
            </w:del>
          </w:p>
        </w:tc>
      </w:tr>
      <w:tr w:rsidR="00FA6019" w:rsidDel="00F67DFE" w:rsidTr="0010688A">
        <w:trPr>
          <w:del w:id="5768" w:author="vopatrilova" w:date="2018-11-19T14:52:00Z"/>
        </w:trPr>
        <w:tc>
          <w:tcPr>
            <w:tcW w:w="2518" w:type="dxa"/>
            <w:tcBorders>
              <w:top w:val="double" w:sz="4" w:space="0" w:color="auto"/>
            </w:tcBorders>
            <w:shd w:val="clear" w:color="auto" w:fill="F7CAAC"/>
          </w:tcPr>
          <w:p w:rsidR="00FA6019" w:rsidDel="00F67DFE" w:rsidRDefault="00FA6019" w:rsidP="0010688A">
            <w:pPr>
              <w:jc w:val="both"/>
              <w:rPr>
                <w:del w:id="5769" w:author="vopatrilova" w:date="2018-11-19T14:52:00Z"/>
                <w:b/>
              </w:rPr>
            </w:pPr>
            <w:del w:id="5770" w:author="vopatrilova" w:date="2018-11-19T14:52:00Z">
              <w:r w:rsidDel="00F67DFE">
                <w:rPr>
                  <w:b/>
                </w:rPr>
                <w:delText>Vysoká škola</w:delText>
              </w:r>
            </w:del>
          </w:p>
        </w:tc>
        <w:tc>
          <w:tcPr>
            <w:tcW w:w="7341" w:type="dxa"/>
            <w:gridSpan w:val="10"/>
          </w:tcPr>
          <w:p w:rsidR="00FA6019" w:rsidDel="00F67DFE" w:rsidRDefault="00FA6019" w:rsidP="0010688A">
            <w:pPr>
              <w:jc w:val="both"/>
              <w:rPr>
                <w:del w:id="5771" w:author="vopatrilova" w:date="2018-11-19T14:52:00Z"/>
              </w:rPr>
            </w:pPr>
            <w:del w:id="5772" w:author="vopatrilova" w:date="2018-11-19T14:52:00Z">
              <w:r w:rsidDel="00F67DFE">
                <w:delText>Univerzita Tomáše Bati ve Zlíně</w:delText>
              </w:r>
            </w:del>
          </w:p>
        </w:tc>
      </w:tr>
      <w:tr w:rsidR="00FA6019" w:rsidDel="00F67DFE" w:rsidTr="0010688A">
        <w:trPr>
          <w:del w:id="5773" w:author="vopatrilova" w:date="2018-11-19T14:52:00Z"/>
        </w:trPr>
        <w:tc>
          <w:tcPr>
            <w:tcW w:w="2518" w:type="dxa"/>
            <w:shd w:val="clear" w:color="auto" w:fill="F7CAAC"/>
          </w:tcPr>
          <w:p w:rsidR="00FA6019" w:rsidDel="00F67DFE" w:rsidRDefault="00FA6019" w:rsidP="0010688A">
            <w:pPr>
              <w:jc w:val="both"/>
              <w:rPr>
                <w:del w:id="5774" w:author="vopatrilova" w:date="2018-11-19T14:52:00Z"/>
                <w:b/>
              </w:rPr>
            </w:pPr>
            <w:del w:id="5775" w:author="vopatrilova" w:date="2018-11-19T14:52:00Z">
              <w:r w:rsidDel="00F67DFE">
                <w:rPr>
                  <w:b/>
                </w:rPr>
                <w:delText>Součást vysoké školy</w:delText>
              </w:r>
            </w:del>
          </w:p>
        </w:tc>
        <w:tc>
          <w:tcPr>
            <w:tcW w:w="7341" w:type="dxa"/>
            <w:gridSpan w:val="10"/>
          </w:tcPr>
          <w:p w:rsidR="00FA6019" w:rsidDel="00F67DFE" w:rsidRDefault="00FA6019" w:rsidP="0010688A">
            <w:pPr>
              <w:jc w:val="both"/>
              <w:rPr>
                <w:del w:id="5776" w:author="vopatrilova" w:date="2018-11-19T14:52:00Z"/>
              </w:rPr>
            </w:pPr>
            <w:del w:id="5777" w:author="vopatrilova" w:date="2018-11-19T14:52:00Z">
              <w:r w:rsidDel="00F67DFE">
                <w:delText>Fakulta aplikované informatiky</w:delText>
              </w:r>
            </w:del>
          </w:p>
        </w:tc>
      </w:tr>
      <w:tr w:rsidR="00FA6019" w:rsidDel="00F67DFE" w:rsidTr="0010688A">
        <w:trPr>
          <w:del w:id="5778" w:author="vopatrilova" w:date="2018-11-19T14:52:00Z"/>
        </w:trPr>
        <w:tc>
          <w:tcPr>
            <w:tcW w:w="2518" w:type="dxa"/>
            <w:shd w:val="clear" w:color="auto" w:fill="F7CAAC"/>
          </w:tcPr>
          <w:p w:rsidR="00FA6019" w:rsidDel="00F67DFE" w:rsidRDefault="00FA6019" w:rsidP="0010688A">
            <w:pPr>
              <w:jc w:val="both"/>
              <w:rPr>
                <w:del w:id="5779" w:author="vopatrilova" w:date="2018-11-19T14:52:00Z"/>
                <w:b/>
              </w:rPr>
            </w:pPr>
            <w:del w:id="5780" w:author="vopatrilova" w:date="2018-11-19T14:52:00Z">
              <w:r w:rsidDel="00F67DFE">
                <w:rPr>
                  <w:b/>
                </w:rPr>
                <w:delText>Název studijního programu</w:delText>
              </w:r>
            </w:del>
          </w:p>
        </w:tc>
        <w:tc>
          <w:tcPr>
            <w:tcW w:w="7341" w:type="dxa"/>
            <w:gridSpan w:val="10"/>
          </w:tcPr>
          <w:p w:rsidR="00FA6019" w:rsidDel="00F67DFE" w:rsidRDefault="00FA6019" w:rsidP="0010688A">
            <w:pPr>
              <w:jc w:val="both"/>
              <w:rPr>
                <w:del w:id="5781" w:author="vopatrilova" w:date="2018-11-19T14:52:00Z"/>
              </w:rPr>
            </w:pPr>
            <w:del w:id="5782" w:author="vopatrilova" w:date="2018-11-19T14:52:00Z">
              <w:r w:rsidRPr="0011171E" w:rsidDel="00F67DFE">
                <w:delText>Aplikovaná inform</w:delText>
              </w:r>
              <w:r w:rsidDel="00F67DFE">
                <w:delText>atika v průmyslové automatizaci</w:delText>
              </w:r>
            </w:del>
          </w:p>
        </w:tc>
      </w:tr>
      <w:tr w:rsidR="00FA6019" w:rsidDel="00F67DFE" w:rsidTr="0010688A">
        <w:trPr>
          <w:del w:id="5783" w:author="vopatrilova" w:date="2018-11-19T14:52:00Z"/>
        </w:trPr>
        <w:tc>
          <w:tcPr>
            <w:tcW w:w="2518" w:type="dxa"/>
            <w:shd w:val="clear" w:color="auto" w:fill="F7CAAC"/>
          </w:tcPr>
          <w:p w:rsidR="00FA6019" w:rsidDel="00F67DFE" w:rsidRDefault="00FA6019" w:rsidP="0010688A">
            <w:pPr>
              <w:jc w:val="both"/>
              <w:rPr>
                <w:del w:id="5784" w:author="vopatrilova" w:date="2018-11-19T14:52:00Z"/>
                <w:b/>
              </w:rPr>
            </w:pPr>
            <w:del w:id="5785" w:author="vopatrilova" w:date="2018-11-19T14:52:00Z">
              <w:r w:rsidDel="00F67DFE">
                <w:rPr>
                  <w:b/>
                </w:rPr>
                <w:delText>Jméno a příjmení</w:delText>
              </w:r>
            </w:del>
          </w:p>
        </w:tc>
        <w:tc>
          <w:tcPr>
            <w:tcW w:w="4536" w:type="dxa"/>
            <w:gridSpan w:val="5"/>
          </w:tcPr>
          <w:p w:rsidR="00FA6019" w:rsidDel="00F67DFE" w:rsidRDefault="00FA6019" w:rsidP="0010688A">
            <w:pPr>
              <w:jc w:val="both"/>
              <w:rPr>
                <w:del w:id="5786" w:author="vopatrilova" w:date="2018-11-19T14:52:00Z"/>
              </w:rPr>
            </w:pPr>
            <w:del w:id="5787" w:author="vopatrilova" w:date="2018-11-19T14:52:00Z">
              <w:r w:rsidDel="00F67DFE">
                <w:delText xml:space="preserve">Petr </w:delText>
              </w:r>
              <w:bookmarkStart w:id="5788" w:name="aChalupa"/>
              <w:r w:rsidDel="00F67DFE">
                <w:delText>Chalupa</w:delText>
              </w:r>
              <w:bookmarkEnd w:id="5788"/>
            </w:del>
          </w:p>
        </w:tc>
        <w:tc>
          <w:tcPr>
            <w:tcW w:w="709" w:type="dxa"/>
            <w:shd w:val="clear" w:color="auto" w:fill="F7CAAC"/>
          </w:tcPr>
          <w:p w:rsidR="00FA6019" w:rsidDel="00F67DFE" w:rsidRDefault="00FA6019" w:rsidP="0010688A">
            <w:pPr>
              <w:jc w:val="both"/>
              <w:rPr>
                <w:del w:id="5789" w:author="vopatrilova" w:date="2018-11-19T14:52:00Z"/>
                <w:b/>
              </w:rPr>
            </w:pPr>
            <w:del w:id="5790" w:author="vopatrilova" w:date="2018-11-19T14:52:00Z">
              <w:r w:rsidDel="00F67DFE">
                <w:rPr>
                  <w:b/>
                </w:rPr>
                <w:delText>Tituly</w:delText>
              </w:r>
            </w:del>
          </w:p>
        </w:tc>
        <w:tc>
          <w:tcPr>
            <w:tcW w:w="2096" w:type="dxa"/>
            <w:gridSpan w:val="4"/>
          </w:tcPr>
          <w:p w:rsidR="00FA6019" w:rsidDel="00F67DFE" w:rsidRDefault="00FA6019" w:rsidP="0010688A">
            <w:pPr>
              <w:jc w:val="both"/>
              <w:rPr>
                <w:del w:id="5791" w:author="vopatrilova" w:date="2018-11-19T14:52:00Z"/>
              </w:rPr>
            </w:pPr>
            <w:del w:id="5792" w:author="vopatrilova" w:date="2018-11-19T14:52:00Z">
              <w:r w:rsidDel="00F67DFE">
                <w:delText>Ing. Ph.D.</w:delText>
              </w:r>
            </w:del>
          </w:p>
        </w:tc>
      </w:tr>
      <w:tr w:rsidR="00FA6019" w:rsidDel="00F67DFE" w:rsidTr="0010688A">
        <w:trPr>
          <w:del w:id="5793" w:author="vopatrilova" w:date="2018-11-19T14:52:00Z"/>
        </w:trPr>
        <w:tc>
          <w:tcPr>
            <w:tcW w:w="2518" w:type="dxa"/>
            <w:shd w:val="clear" w:color="auto" w:fill="F7CAAC"/>
          </w:tcPr>
          <w:p w:rsidR="00FA6019" w:rsidDel="00F67DFE" w:rsidRDefault="00FA6019" w:rsidP="0010688A">
            <w:pPr>
              <w:jc w:val="both"/>
              <w:rPr>
                <w:del w:id="5794" w:author="vopatrilova" w:date="2018-11-19T14:52:00Z"/>
                <w:b/>
              </w:rPr>
            </w:pPr>
            <w:del w:id="5795" w:author="vopatrilova" w:date="2018-11-19T14:52:00Z">
              <w:r w:rsidDel="00F67DFE">
                <w:rPr>
                  <w:b/>
                </w:rPr>
                <w:delText>Rok narození</w:delText>
              </w:r>
            </w:del>
          </w:p>
        </w:tc>
        <w:tc>
          <w:tcPr>
            <w:tcW w:w="829" w:type="dxa"/>
          </w:tcPr>
          <w:p w:rsidR="00FA6019" w:rsidDel="00F67DFE" w:rsidRDefault="00FA6019" w:rsidP="0010688A">
            <w:pPr>
              <w:jc w:val="both"/>
              <w:rPr>
                <w:del w:id="5796" w:author="vopatrilova" w:date="2018-11-19T14:52:00Z"/>
              </w:rPr>
            </w:pPr>
            <w:del w:id="5797" w:author="vopatrilova" w:date="2018-11-19T14:52:00Z">
              <w:r w:rsidDel="00F67DFE">
                <w:delText>1976</w:delText>
              </w:r>
            </w:del>
          </w:p>
        </w:tc>
        <w:tc>
          <w:tcPr>
            <w:tcW w:w="1721" w:type="dxa"/>
            <w:shd w:val="clear" w:color="auto" w:fill="F7CAAC"/>
          </w:tcPr>
          <w:p w:rsidR="00FA6019" w:rsidDel="00F67DFE" w:rsidRDefault="00FA6019" w:rsidP="0010688A">
            <w:pPr>
              <w:jc w:val="both"/>
              <w:rPr>
                <w:del w:id="5798" w:author="vopatrilova" w:date="2018-11-19T14:52:00Z"/>
                <w:b/>
              </w:rPr>
            </w:pPr>
            <w:del w:id="5799" w:author="vopatrilova" w:date="2018-11-19T14:52:00Z">
              <w:r w:rsidDel="00F67DFE">
                <w:rPr>
                  <w:b/>
                </w:rPr>
                <w:delText>typ vztahu k VŠ</w:delText>
              </w:r>
            </w:del>
          </w:p>
        </w:tc>
        <w:tc>
          <w:tcPr>
            <w:tcW w:w="992" w:type="dxa"/>
            <w:gridSpan w:val="2"/>
          </w:tcPr>
          <w:p w:rsidR="00FA6019" w:rsidDel="00F67DFE" w:rsidRDefault="00FA6019" w:rsidP="0010688A">
            <w:pPr>
              <w:jc w:val="both"/>
              <w:rPr>
                <w:del w:id="5800" w:author="vopatrilova" w:date="2018-11-19T14:52:00Z"/>
              </w:rPr>
            </w:pPr>
            <w:del w:id="5801" w:author="vopatrilova" w:date="2018-11-19T14:52:00Z">
              <w:r w:rsidDel="00F67DFE">
                <w:delText>pp.</w:delText>
              </w:r>
            </w:del>
          </w:p>
        </w:tc>
        <w:tc>
          <w:tcPr>
            <w:tcW w:w="994" w:type="dxa"/>
            <w:shd w:val="clear" w:color="auto" w:fill="F7CAAC"/>
          </w:tcPr>
          <w:p w:rsidR="00FA6019" w:rsidDel="00F67DFE" w:rsidRDefault="00FA6019" w:rsidP="0010688A">
            <w:pPr>
              <w:jc w:val="both"/>
              <w:rPr>
                <w:del w:id="5802" w:author="vopatrilova" w:date="2018-11-19T14:52:00Z"/>
                <w:b/>
              </w:rPr>
            </w:pPr>
            <w:del w:id="5803" w:author="vopatrilova" w:date="2018-11-19T14:52:00Z">
              <w:r w:rsidDel="00F67DFE">
                <w:rPr>
                  <w:b/>
                </w:rPr>
                <w:delText>rozsah</w:delText>
              </w:r>
            </w:del>
          </w:p>
        </w:tc>
        <w:tc>
          <w:tcPr>
            <w:tcW w:w="709" w:type="dxa"/>
          </w:tcPr>
          <w:p w:rsidR="00FA6019" w:rsidDel="00F67DFE" w:rsidRDefault="00FA6019" w:rsidP="0010688A">
            <w:pPr>
              <w:jc w:val="both"/>
              <w:rPr>
                <w:del w:id="5804" w:author="vopatrilova" w:date="2018-11-19T14:52:00Z"/>
              </w:rPr>
            </w:pPr>
            <w:del w:id="5805" w:author="vopatrilova" w:date="2018-11-19T14:52:00Z">
              <w:r w:rsidDel="00F67DFE">
                <w:delText>40</w:delText>
              </w:r>
            </w:del>
          </w:p>
        </w:tc>
        <w:tc>
          <w:tcPr>
            <w:tcW w:w="709" w:type="dxa"/>
            <w:gridSpan w:val="2"/>
            <w:shd w:val="clear" w:color="auto" w:fill="F7CAAC"/>
          </w:tcPr>
          <w:p w:rsidR="00FA6019" w:rsidDel="00F67DFE" w:rsidRDefault="00FA6019" w:rsidP="0010688A">
            <w:pPr>
              <w:jc w:val="both"/>
              <w:rPr>
                <w:del w:id="5806" w:author="vopatrilova" w:date="2018-11-19T14:52:00Z"/>
                <w:b/>
              </w:rPr>
            </w:pPr>
            <w:del w:id="5807" w:author="vopatrilova" w:date="2018-11-19T14:52:00Z">
              <w:r w:rsidDel="00F67DFE">
                <w:rPr>
                  <w:b/>
                </w:rPr>
                <w:delText>do kdy</w:delText>
              </w:r>
            </w:del>
          </w:p>
        </w:tc>
        <w:tc>
          <w:tcPr>
            <w:tcW w:w="1387" w:type="dxa"/>
            <w:gridSpan w:val="2"/>
          </w:tcPr>
          <w:p w:rsidR="00FA6019" w:rsidDel="00F67DFE" w:rsidRDefault="00FA6019" w:rsidP="0010688A">
            <w:pPr>
              <w:jc w:val="both"/>
              <w:rPr>
                <w:del w:id="5808" w:author="vopatrilova" w:date="2018-11-19T14:52:00Z"/>
              </w:rPr>
            </w:pPr>
            <w:del w:id="5809" w:author="vopatrilova" w:date="2018-11-19T14:52:00Z">
              <w:r w:rsidDel="00F67DFE">
                <w:delText>30. 9. 2019</w:delText>
              </w:r>
            </w:del>
          </w:p>
        </w:tc>
      </w:tr>
      <w:tr w:rsidR="00FA6019" w:rsidDel="00F67DFE" w:rsidTr="0010688A">
        <w:trPr>
          <w:del w:id="5810" w:author="vopatrilova" w:date="2018-11-19T14:52:00Z"/>
        </w:trPr>
        <w:tc>
          <w:tcPr>
            <w:tcW w:w="5068" w:type="dxa"/>
            <w:gridSpan w:val="3"/>
            <w:shd w:val="clear" w:color="auto" w:fill="F7CAAC"/>
          </w:tcPr>
          <w:p w:rsidR="00FA6019" w:rsidDel="00F67DFE" w:rsidRDefault="00FA6019" w:rsidP="0010688A">
            <w:pPr>
              <w:jc w:val="both"/>
              <w:rPr>
                <w:del w:id="5811" w:author="vopatrilova" w:date="2018-11-19T14:52:00Z"/>
                <w:b/>
              </w:rPr>
            </w:pPr>
            <w:del w:id="5812" w:author="vopatrilova" w:date="2018-11-19T14:52:00Z">
              <w:r w:rsidDel="00F67DFE">
                <w:rPr>
                  <w:b/>
                </w:rPr>
                <w:delText>Typ vztahu na součásti VŠ, která uskutečňuje st. program</w:delText>
              </w:r>
            </w:del>
          </w:p>
        </w:tc>
        <w:tc>
          <w:tcPr>
            <w:tcW w:w="992" w:type="dxa"/>
            <w:gridSpan w:val="2"/>
          </w:tcPr>
          <w:p w:rsidR="00FA6019" w:rsidDel="00F67DFE" w:rsidRDefault="00FA6019" w:rsidP="0010688A">
            <w:pPr>
              <w:jc w:val="both"/>
              <w:rPr>
                <w:del w:id="5813" w:author="vopatrilova" w:date="2018-11-19T14:52:00Z"/>
              </w:rPr>
            </w:pPr>
            <w:del w:id="5814" w:author="vopatrilova" w:date="2018-11-19T14:52:00Z">
              <w:r w:rsidDel="00F67DFE">
                <w:delText>pp.</w:delText>
              </w:r>
            </w:del>
          </w:p>
        </w:tc>
        <w:tc>
          <w:tcPr>
            <w:tcW w:w="994" w:type="dxa"/>
            <w:shd w:val="clear" w:color="auto" w:fill="F7CAAC"/>
          </w:tcPr>
          <w:p w:rsidR="00FA6019" w:rsidDel="00F67DFE" w:rsidRDefault="00FA6019" w:rsidP="0010688A">
            <w:pPr>
              <w:jc w:val="both"/>
              <w:rPr>
                <w:del w:id="5815" w:author="vopatrilova" w:date="2018-11-19T14:52:00Z"/>
                <w:b/>
              </w:rPr>
            </w:pPr>
            <w:del w:id="5816" w:author="vopatrilova" w:date="2018-11-19T14:52:00Z">
              <w:r w:rsidDel="00F67DFE">
                <w:rPr>
                  <w:b/>
                </w:rPr>
                <w:delText>rozsah</w:delText>
              </w:r>
            </w:del>
          </w:p>
        </w:tc>
        <w:tc>
          <w:tcPr>
            <w:tcW w:w="709" w:type="dxa"/>
          </w:tcPr>
          <w:p w:rsidR="00FA6019" w:rsidDel="00F67DFE" w:rsidRDefault="00FA6019" w:rsidP="0010688A">
            <w:pPr>
              <w:jc w:val="both"/>
              <w:rPr>
                <w:del w:id="5817" w:author="vopatrilova" w:date="2018-11-19T14:52:00Z"/>
              </w:rPr>
            </w:pPr>
            <w:del w:id="5818" w:author="vopatrilova" w:date="2018-11-19T14:52:00Z">
              <w:r w:rsidDel="00F67DFE">
                <w:delText>40</w:delText>
              </w:r>
            </w:del>
          </w:p>
        </w:tc>
        <w:tc>
          <w:tcPr>
            <w:tcW w:w="709" w:type="dxa"/>
            <w:gridSpan w:val="2"/>
            <w:shd w:val="clear" w:color="auto" w:fill="F7CAAC"/>
          </w:tcPr>
          <w:p w:rsidR="00FA6019" w:rsidDel="00F67DFE" w:rsidRDefault="00FA6019" w:rsidP="0010688A">
            <w:pPr>
              <w:jc w:val="both"/>
              <w:rPr>
                <w:del w:id="5819" w:author="vopatrilova" w:date="2018-11-19T14:52:00Z"/>
                <w:b/>
              </w:rPr>
            </w:pPr>
            <w:del w:id="5820" w:author="vopatrilova" w:date="2018-11-19T14:52:00Z">
              <w:r w:rsidDel="00F67DFE">
                <w:rPr>
                  <w:b/>
                </w:rPr>
                <w:delText>do kdy</w:delText>
              </w:r>
            </w:del>
          </w:p>
        </w:tc>
        <w:tc>
          <w:tcPr>
            <w:tcW w:w="1387" w:type="dxa"/>
            <w:gridSpan w:val="2"/>
          </w:tcPr>
          <w:p w:rsidR="00FA6019" w:rsidDel="00F67DFE" w:rsidRDefault="00FA6019" w:rsidP="0010688A">
            <w:pPr>
              <w:jc w:val="both"/>
              <w:rPr>
                <w:del w:id="5821" w:author="vopatrilova" w:date="2018-11-19T14:52:00Z"/>
              </w:rPr>
            </w:pPr>
            <w:del w:id="5822" w:author="vopatrilova" w:date="2018-11-19T14:52:00Z">
              <w:r w:rsidDel="00F67DFE">
                <w:delText>30. 9. 2019</w:delText>
              </w:r>
            </w:del>
          </w:p>
        </w:tc>
      </w:tr>
      <w:tr w:rsidR="00FA6019" w:rsidDel="00F67DFE" w:rsidTr="0010688A">
        <w:trPr>
          <w:del w:id="5823" w:author="vopatrilova" w:date="2018-11-19T14:52:00Z"/>
        </w:trPr>
        <w:tc>
          <w:tcPr>
            <w:tcW w:w="6060" w:type="dxa"/>
            <w:gridSpan w:val="5"/>
            <w:shd w:val="clear" w:color="auto" w:fill="F7CAAC"/>
          </w:tcPr>
          <w:p w:rsidR="00FA6019" w:rsidDel="00F67DFE" w:rsidRDefault="00FA6019" w:rsidP="0010688A">
            <w:pPr>
              <w:jc w:val="both"/>
              <w:rPr>
                <w:del w:id="5824" w:author="vopatrilova" w:date="2018-11-19T14:52:00Z"/>
              </w:rPr>
            </w:pPr>
            <w:del w:id="5825" w:author="vopatrilova" w:date="2018-11-19T14:52:00Z">
              <w:r w:rsidDel="00F67DFE">
                <w:rPr>
                  <w:b/>
                </w:rPr>
                <w:delText>Další současná působení jako akademický pracovník na jiných VŠ</w:delText>
              </w:r>
            </w:del>
          </w:p>
        </w:tc>
        <w:tc>
          <w:tcPr>
            <w:tcW w:w="1703" w:type="dxa"/>
            <w:gridSpan w:val="2"/>
            <w:shd w:val="clear" w:color="auto" w:fill="F7CAAC"/>
          </w:tcPr>
          <w:p w:rsidR="00FA6019" w:rsidDel="00F67DFE" w:rsidRDefault="00FA6019" w:rsidP="0010688A">
            <w:pPr>
              <w:jc w:val="both"/>
              <w:rPr>
                <w:del w:id="5826" w:author="vopatrilova" w:date="2018-11-19T14:52:00Z"/>
                <w:b/>
              </w:rPr>
            </w:pPr>
            <w:del w:id="5827" w:author="vopatrilova" w:date="2018-11-19T14:52:00Z">
              <w:r w:rsidDel="00F67DFE">
                <w:rPr>
                  <w:b/>
                </w:rPr>
                <w:delText>typ prac. vztahu</w:delText>
              </w:r>
            </w:del>
          </w:p>
        </w:tc>
        <w:tc>
          <w:tcPr>
            <w:tcW w:w="2096" w:type="dxa"/>
            <w:gridSpan w:val="4"/>
            <w:shd w:val="clear" w:color="auto" w:fill="F7CAAC"/>
          </w:tcPr>
          <w:p w:rsidR="00FA6019" w:rsidDel="00F67DFE" w:rsidRDefault="00FA6019" w:rsidP="0010688A">
            <w:pPr>
              <w:jc w:val="both"/>
              <w:rPr>
                <w:del w:id="5828" w:author="vopatrilova" w:date="2018-11-19T14:52:00Z"/>
                <w:b/>
              </w:rPr>
            </w:pPr>
            <w:del w:id="5829" w:author="vopatrilova" w:date="2018-11-19T14:52:00Z">
              <w:r w:rsidDel="00F67DFE">
                <w:rPr>
                  <w:b/>
                </w:rPr>
                <w:delText>rozsah</w:delText>
              </w:r>
            </w:del>
          </w:p>
        </w:tc>
      </w:tr>
      <w:tr w:rsidR="00FA6019" w:rsidDel="00F67DFE" w:rsidTr="0010688A">
        <w:trPr>
          <w:del w:id="5830" w:author="vopatrilova" w:date="2018-11-19T14:52:00Z"/>
        </w:trPr>
        <w:tc>
          <w:tcPr>
            <w:tcW w:w="6060" w:type="dxa"/>
            <w:gridSpan w:val="5"/>
          </w:tcPr>
          <w:p w:rsidR="00FA6019" w:rsidDel="00F67DFE" w:rsidRDefault="00FA6019" w:rsidP="0010688A">
            <w:pPr>
              <w:jc w:val="both"/>
              <w:rPr>
                <w:del w:id="5831" w:author="vopatrilova" w:date="2018-11-19T14:52:00Z"/>
              </w:rPr>
            </w:pPr>
          </w:p>
        </w:tc>
        <w:tc>
          <w:tcPr>
            <w:tcW w:w="1703" w:type="dxa"/>
            <w:gridSpan w:val="2"/>
          </w:tcPr>
          <w:p w:rsidR="00FA6019" w:rsidDel="00F67DFE" w:rsidRDefault="00FA6019" w:rsidP="0010688A">
            <w:pPr>
              <w:jc w:val="both"/>
              <w:rPr>
                <w:del w:id="5832" w:author="vopatrilova" w:date="2018-11-19T14:52:00Z"/>
              </w:rPr>
            </w:pPr>
          </w:p>
        </w:tc>
        <w:tc>
          <w:tcPr>
            <w:tcW w:w="2096" w:type="dxa"/>
            <w:gridSpan w:val="4"/>
          </w:tcPr>
          <w:p w:rsidR="00FA6019" w:rsidDel="00F67DFE" w:rsidRDefault="00FA6019" w:rsidP="0010688A">
            <w:pPr>
              <w:jc w:val="both"/>
              <w:rPr>
                <w:del w:id="5833" w:author="vopatrilova" w:date="2018-11-19T14:52:00Z"/>
              </w:rPr>
            </w:pPr>
          </w:p>
        </w:tc>
      </w:tr>
      <w:tr w:rsidR="00FA6019" w:rsidDel="00F67DFE" w:rsidTr="0010688A">
        <w:trPr>
          <w:del w:id="5834" w:author="vopatrilova" w:date="2018-11-19T14:52:00Z"/>
        </w:trPr>
        <w:tc>
          <w:tcPr>
            <w:tcW w:w="6060" w:type="dxa"/>
            <w:gridSpan w:val="5"/>
          </w:tcPr>
          <w:p w:rsidR="00FA6019" w:rsidDel="00F67DFE" w:rsidRDefault="00FA6019" w:rsidP="0010688A">
            <w:pPr>
              <w:jc w:val="both"/>
              <w:rPr>
                <w:del w:id="5835" w:author="vopatrilova" w:date="2018-11-19T14:52:00Z"/>
              </w:rPr>
            </w:pPr>
          </w:p>
        </w:tc>
        <w:tc>
          <w:tcPr>
            <w:tcW w:w="1703" w:type="dxa"/>
            <w:gridSpan w:val="2"/>
          </w:tcPr>
          <w:p w:rsidR="00FA6019" w:rsidDel="00F67DFE" w:rsidRDefault="00FA6019" w:rsidP="0010688A">
            <w:pPr>
              <w:jc w:val="both"/>
              <w:rPr>
                <w:del w:id="5836" w:author="vopatrilova" w:date="2018-11-19T14:52:00Z"/>
              </w:rPr>
            </w:pPr>
          </w:p>
        </w:tc>
        <w:tc>
          <w:tcPr>
            <w:tcW w:w="2096" w:type="dxa"/>
            <w:gridSpan w:val="4"/>
          </w:tcPr>
          <w:p w:rsidR="00FA6019" w:rsidDel="00F67DFE" w:rsidRDefault="00FA6019" w:rsidP="0010688A">
            <w:pPr>
              <w:jc w:val="both"/>
              <w:rPr>
                <w:del w:id="5837" w:author="vopatrilova" w:date="2018-11-19T14:52:00Z"/>
              </w:rPr>
            </w:pPr>
          </w:p>
        </w:tc>
      </w:tr>
      <w:tr w:rsidR="00FA6019" w:rsidDel="00F67DFE" w:rsidTr="0010688A">
        <w:trPr>
          <w:del w:id="5838" w:author="vopatrilova" w:date="2018-11-19T14:52:00Z"/>
        </w:trPr>
        <w:tc>
          <w:tcPr>
            <w:tcW w:w="9859" w:type="dxa"/>
            <w:gridSpan w:val="11"/>
            <w:shd w:val="clear" w:color="auto" w:fill="F7CAAC"/>
          </w:tcPr>
          <w:p w:rsidR="00FA6019" w:rsidDel="00F67DFE" w:rsidRDefault="00FA6019" w:rsidP="0010688A">
            <w:pPr>
              <w:jc w:val="both"/>
              <w:rPr>
                <w:del w:id="5839" w:author="vopatrilova" w:date="2018-11-19T14:52:00Z"/>
              </w:rPr>
            </w:pPr>
            <w:del w:id="5840" w:author="vopatrilova" w:date="2018-11-19T14:52:00Z">
              <w:r w:rsidDel="00F67DFE">
                <w:rPr>
                  <w:b/>
                </w:rPr>
                <w:delText>Předměty příslušného studijního programu a způsob zapojení do jejich výuky, příp. další zapojení do uskutečňování studijního programu</w:delText>
              </w:r>
            </w:del>
          </w:p>
        </w:tc>
      </w:tr>
      <w:tr w:rsidR="00FA6019" w:rsidDel="00F67DFE" w:rsidTr="0010688A">
        <w:trPr>
          <w:trHeight w:val="372"/>
          <w:del w:id="5841" w:author="vopatrilova" w:date="2018-11-19T14:52:00Z"/>
        </w:trPr>
        <w:tc>
          <w:tcPr>
            <w:tcW w:w="9859" w:type="dxa"/>
            <w:gridSpan w:val="11"/>
            <w:tcBorders>
              <w:top w:val="nil"/>
            </w:tcBorders>
          </w:tcPr>
          <w:p w:rsidR="00FA6019" w:rsidDel="00F67DFE" w:rsidRDefault="00FA6019" w:rsidP="0010688A">
            <w:pPr>
              <w:jc w:val="both"/>
              <w:rPr>
                <w:del w:id="5842" w:author="vopatrilova" w:date="2018-11-19T14:52:00Z"/>
              </w:rPr>
            </w:pPr>
            <w:del w:id="5843" w:author="vopatrilova" w:date="2018-11-19T14:52:00Z">
              <w:r w:rsidRPr="004E5DA8" w:rsidDel="00F67DFE">
                <w:delText>Laboratoř reálných procesů</w:delText>
              </w:r>
              <w:r w:rsidDel="00F67DFE">
                <w:delText xml:space="preserve"> – garant, cvičící (100%)</w:delText>
              </w:r>
            </w:del>
          </w:p>
        </w:tc>
      </w:tr>
      <w:tr w:rsidR="00FA6019" w:rsidDel="00F67DFE" w:rsidTr="0010688A">
        <w:trPr>
          <w:del w:id="5844" w:author="vopatrilova" w:date="2018-11-19T14:52:00Z"/>
        </w:trPr>
        <w:tc>
          <w:tcPr>
            <w:tcW w:w="9859" w:type="dxa"/>
            <w:gridSpan w:val="11"/>
            <w:shd w:val="clear" w:color="auto" w:fill="F7CAAC"/>
          </w:tcPr>
          <w:p w:rsidR="00FA6019" w:rsidDel="00F67DFE" w:rsidRDefault="00FA6019" w:rsidP="0010688A">
            <w:pPr>
              <w:jc w:val="both"/>
              <w:rPr>
                <w:del w:id="5845" w:author="vopatrilova" w:date="2018-11-19T14:52:00Z"/>
              </w:rPr>
            </w:pPr>
            <w:del w:id="5846" w:author="vopatrilova" w:date="2018-11-19T14:52:00Z">
              <w:r w:rsidDel="00F67DFE">
                <w:rPr>
                  <w:b/>
                </w:rPr>
                <w:delText xml:space="preserve">Údaje o vzdělání na VŠ </w:delText>
              </w:r>
            </w:del>
          </w:p>
        </w:tc>
      </w:tr>
      <w:tr w:rsidR="00FA6019" w:rsidDel="00F67DFE" w:rsidTr="0010688A">
        <w:trPr>
          <w:trHeight w:val="749"/>
          <w:del w:id="5847" w:author="vopatrilova" w:date="2018-11-19T14:52:00Z"/>
        </w:trPr>
        <w:tc>
          <w:tcPr>
            <w:tcW w:w="9859" w:type="dxa"/>
            <w:gridSpan w:val="11"/>
          </w:tcPr>
          <w:p w:rsidR="00FA6019" w:rsidRPr="009D3BE2" w:rsidDel="00F67DFE" w:rsidRDefault="00FA6019" w:rsidP="0010688A">
            <w:pPr>
              <w:jc w:val="both"/>
              <w:rPr>
                <w:del w:id="5848" w:author="vopatrilova" w:date="2018-11-19T14:52:00Z"/>
              </w:rPr>
            </w:pPr>
            <w:del w:id="5849" w:author="vopatrilova" w:date="2018-11-19T14:52:00Z">
              <w:r w:rsidRPr="009D3BE2" w:rsidDel="00F67DFE">
                <w:delText>199</w:delText>
              </w:r>
              <w:r w:rsidDel="00F67DFE">
                <w:delText>4</w:delText>
              </w:r>
              <w:r w:rsidRPr="009D3BE2" w:rsidDel="00F67DFE">
                <w:delText xml:space="preserve"> – </w:delText>
              </w:r>
              <w:r w:rsidDel="00F67DFE">
                <w:delText>1999</w:delText>
              </w:r>
              <w:r w:rsidRPr="009D3BE2" w:rsidDel="00F67DFE">
                <w:delText xml:space="preserve">: </w:delText>
              </w:r>
              <w:r w:rsidDel="00F67DFE">
                <w:delText>VUT v Brně</w:delText>
              </w:r>
              <w:r w:rsidRPr="009D3BE2" w:rsidDel="00F67DFE">
                <w:delText xml:space="preserve">, Fakulta </w:delText>
              </w:r>
              <w:r w:rsidDel="00F67DFE">
                <w:delText>technologická ve Zlíně</w:delText>
              </w:r>
              <w:r w:rsidRPr="009D3BE2" w:rsidDel="00F67DFE">
                <w:delText>, obor „Automatizace a řídící technika ve spotřebním průmyslu“, (Ing.)</w:delText>
              </w:r>
            </w:del>
          </w:p>
          <w:p w:rsidR="00FA6019" w:rsidRPr="00652583" w:rsidDel="00F67DFE" w:rsidRDefault="00FA6019" w:rsidP="0010688A">
            <w:pPr>
              <w:jc w:val="both"/>
              <w:rPr>
                <w:del w:id="5850" w:author="vopatrilova" w:date="2018-11-19T14:52:00Z"/>
              </w:rPr>
            </w:pPr>
            <w:del w:id="5851" w:author="vopatrilova" w:date="2018-11-19T14:52:00Z">
              <w:r w:rsidDel="00F67DFE">
                <w:delText>1999</w:delText>
              </w:r>
              <w:r w:rsidRPr="009D3BE2" w:rsidDel="00F67DFE">
                <w:delText xml:space="preserve"> – 200</w:delText>
              </w:r>
              <w:r w:rsidDel="00F67DFE">
                <w:delText>3</w:delText>
              </w:r>
              <w:r w:rsidRPr="009D3BE2" w:rsidDel="00F67DFE">
                <w:delText xml:space="preserve">: UTB ve Zlíně, Fakulta </w:delText>
              </w:r>
              <w:r w:rsidDel="00F67DFE">
                <w:delText>technologická</w:delText>
              </w:r>
              <w:r w:rsidRPr="009D3BE2" w:rsidDel="00F67DFE">
                <w:delText>, obor „Technická kybernetika“, (Ph.D.)</w:delText>
              </w:r>
            </w:del>
          </w:p>
        </w:tc>
      </w:tr>
      <w:tr w:rsidR="00FA6019" w:rsidDel="00F67DFE" w:rsidTr="0010688A">
        <w:trPr>
          <w:del w:id="5852" w:author="vopatrilova" w:date="2018-11-19T14:52:00Z"/>
        </w:trPr>
        <w:tc>
          <w:tcPr>
            <w:tcW w:w="9859" w:type="dxa"/>
            <w:gridSpan w:val="11"/>
            <w:shd w:val="clear" w:color="auto" w:fill="F7CAAC"/>
          </w:tcPr>
          <w:p w:rsidR="00FA6019" w:rsidDel="00F67DFE" w:rsidRDefault="00FA6019" w:rsidP="0010688A">
            <w:pPr>
              <w:jc w:val="both"/>
              <w:rPr>
                <w:del w:id="5853" w:author="vopatrilova" w:date="2018-11-19T14:52:00Z"/>
                <w:b/>
              </w:rPr>
            </w:pPr>
            <w:del w:id="5854" w:author="vopatrilova" w:date="2018-11-19T14:52:00Z">
              <w:r w:rsidDel="00F67DFE">
                <w:rPr>
                  <w:b/>
                </w:rPr>
                <w:delText>Údaje o odborném působení od absolvování VŠ</w:delText>
              </w:r>
            </w:del>
          </w:p>
          <w:p w:rsidR="00FA6019" w:rsidDel="00F67DFE" w:rsidRDefault="00FA6019" w:rsidP="0010688A">
            <w:pPr>
              <w:jc w:val="both"/>
              <w:rPr>
                <w:del w:id="5855" w:author="vopatrilova" w:date="2018-11-19T14:52:00Z"/>
                <w:b/>
              </w:rPr>
            </w:pPr>
          </w:p>
        </w:tc>
      </w:tr>
      <w:tr w:rsidR="00FA6019" w:rsidDel="00F67DFE" w:rsidTr="0010688A">
        <w:trPr>
          <w:trHeight w:val="937"/>
          <w:del w:id="5856" w:author="vopatrilova" w:date="2018-11-19T14:52:00Z"/>
        </w:trPr>
        <w:tc>
          <w:tcPr>
            <w:tcW w:w="9859" w:type="dxa"/>
            <w:gridSpan w:val="11"/>
          </w:tcPr>
          <w:p w:rsidR="00FA6019" w:rsidRPr="009D3BE2" w:rsidDel="00F67DFE" w:rsidRDefault="00FA6019" w:rsidP="0010688A">
            <w:pPr>
              <w:ind w:left="1246" w:hanging="1246"/>
              <w:jc w:val="both"/>
              <w:rPr>
                <w:del w:id="5857" w:author="vopatrilova" w:date="2018-11-19T14:52:00Z"/>
              </w:rPr>
            </w:pPr>
            <w:del w:id="5858" w:author="vopatrilova" w:date="2018-11-19T14:52:00Z">
              <w:r w:rsidDel="00F67DFE">
                <w:delText>2004 – 20</w:delText>
              </w:r>
              <w:r w:rsidRPr="009D3BE2" w:rsidDel="00F67DFE">
                <w:delText>05</w:delText>
              </w:r>
              <w:r w:rsidDel="00F67DFE">
                <w:delText>:</w:delText>
              </w:r>
              <w:r w:rsidDel="00F67DFE">
                <w:tab/>
                <w:delText>Uinfo s.r.o., vývojový pracovník, programátor</w:delText>
              </w:r>
            </w:del>
          </w:p>
          <w:p w:rsidR="00FA6019" w:rsidRPr="009D3BE2" w:rsidDel="00F67DFE" w:rsidRDefault="00FA6019" w:rsidP="0010688A">
            <w:pPr>
              <w:ind w:left="1246" w:hanging="1246"/>
              <w:jc w:val="both"/>
              <w:rPr>
                <w:del w:id="5859" w:author="vopatrilova" w:date="2018-11-19T14:52:00Z"/>
              </w:rPr>
            </w:pPr>
            <w:del w:id="5860" w:author="vopatrilova" w:date="2018-11-19T14:52:00Z">
              <w:r w:rsidRPr="009D3BE2" w:rsidDel="00F67DFE">
                <w:delText>20</w:delText>
              </w:r>
              <w:r w:rsidDel="00F67DFE">
                <w:delText>0</w:delText>
              </w:r>
              <w:r w:rsidRPr="009D3BE2" w:rsidDel="00F67DFE">
                <w:delText xml:space="preserve">5 – </w:delText>
              </w:r>
              <w:r w:rsidDel="00F67DFE">
                <w:delText>2011</w:delText>
              </w:r>
              <w:r w:rsidRPr="009D3BE2" w:rsidDel="00F67DFE">
                <w:delText>:</w:delText>
              </w:r>
              <w:r w:rsidDel="00F67DFE">
                <w:tab/>
              </w:r>
              <w:r w:rsidRPr="009D3BE2" w:rsidDel="00F67DFE">
                <w:delText xml:space="preserve">UTB ve Zlíně, Fakulta aplikované informatiky, </w:delText>
              </w:r>
              <w:r w:rsidDel="00F67DFE">
                <w:delText>Centrum aplikované kybernetiky, vědecko-výzkumný pracovník</w:delText>
              </w:r>
            </w:del>
          </w:p>
          <w:p w:rsidR="00FA6019" w:rsidRPr="00080943" w:rsidDel="00F67DFE" w:rsidRDefault="00FA6019" w:rsidP="0010688A">
            <w:pPr>
              <w:ind w:left="1246" w:hanging="1246"/>
              <w:jc w:val="both"/>
              <w:rPr>
                <w:del w:id="5861" w:author="vopatrilova" w:date="2018-11-19T14:52:00Z"/>
              </w:rPr>
            </w:pPr>
            <w:del w:id="5862" w:author="vopatrilova" w:date="2018-11-19T14:52:00Z">
              <w:r w:rsidRPr="009D3BE2" w:rsidDel="00F67DFE">
                <w:delText>201</w:delText>
              </w:r>
              <w:r w:rsidDel="00F67DFE">
                <w:delText>2</w:delText>
              </w:r>
              <w:r w:rsidRPr="009D3BE2" w:rsidDel="00F67DFE">
                <w:delText xml:space="preserve"> – dosud:</w:delText>
              </w:r>
              <w:r w:rsidDel="00F67DFE">
                <w:tab/>
              </w:r>
              <w:r w:rsidRPr="009D3BE2" w:rsidDel="00F67DFE">
                <w:delText xml:space="preserve">UTB ve Zlíně, Fakulta aplikované informatiky, </w:delText>
              </w:r>
              <w:r w:rsidDel="00F67DFE">
                <w:delText>CEBIA-Tech, junior researcher</w:delText>
              </w:r>
            </w:del>
          </w:p>
        </w:tc>
      </w:tr>
      <w:tr w:rsidR="00FA6019" w:rsidDel="00F67DFE" w:rsidTr="0010688A">
        <w:trPr>
          <w:trHeight w:val="250"/>
          <w:del w:id="5863" w:author="vopatrilova" w:date="2018-11-19T14:52:00Z"/>
        </w:trPr>
        <w:tc>
          <w:tcPr>
            <w:tcW w:w="9859" w:type="dxa"/>
            <w:gridSpan w:val="11"/>
            <w:shd w:val="clear" w:color="auto" w:fill="F7CAAC"/>
          </w:tcPr>
          <w:p w:rsidR="00FA6019" w:rsidDel="00F67DFE" w:rsidRDefault="00FA6019" w:rsidP="0010688A">
            <w:pPr>
              <w:jc w:val="both"/>
              <w:rPr>
                <w:del w:id="5864" w:author="vopatrilova" w:date="2018-11-19T14:52:00Z"/>
              </w:rPr>
            </w:pPr>
            <w:del w:id="5865" w:author="vopatrilova" w:date="2018-11-19T14:52:00Z">
              <w:r w:rsidDel="00F67DFE">
                <w:rPr>
                  <w:b/>
                </w:rPr>
                <w:delText>Zkušenosti s vedením kvalifikačních a rigorózních prací</w:delText>
              </w:r>
            </w:del>
          </w:p>
        </w:tc>
      </w:tr>
      <w:tr w:rsidR="00FA6019" w:rsidDel="00F67DFE" w:rsidTr="0010688A">
        <w:trPr>
          <w:trHeight w:val="301"/>
          <w:del w:id="5866" w:author="vopatrilova" w:date="2018-11-19T14:52:00Z"/>
        </w:trPr>
        <w:tc>
          <w:tcPr>
            <w:tcW w:w="9859" w:type="dxa"/>
            <w:gridSpan w:val="11"/>
          </w:tcPr>
          <w:p w:rsidR="00FA6019" w:rsidDel="00F67DFE" w:rsidRDefault="00FA6019" w:rsidP="0010688A">
            <w:pPr>
              <w:jc w:val="both"/>
              <w:rPr>
                <w:del w:id="5867" w:author="vopatrilova" w:date="2018-11-19T14:52:00Z"/>
              </w:rPr>
            </w:pPr>
            <w:del w:id="5868" w:author="vopatrilova" w:date="2018-11-19T14:52:00Z">
              <w:r w:rsidDel="00F67DFE">
                <w:delText xml:space="preserve">Od roku 2006 vedoucí úspěšně obhájených 7 bakalářských a 17 diplomových prací. </w:delText>
              </w:r>
            </w:del>
          </w:p>
          <w:p w:rsidR="00FA6019" w:rsidDel="00F67DFE" w:rsidRDefault="00FA6019" w:rsidP="0010688A">
            <w:pPr>
              <w:jc w:val="both"/>
              <w:rPr>
                <w:del w:id="5869" w:author="vopatrilova" w:date="2018-11-19T14:52:00Z"/>
              </w:rPr>
            </w:pPr>
          </w:p>
        </w:tc>
      </w:tr>
      <w:tr w:rsidR="00FA6019" w:rsidDel="00F67DFE" w:rsidTr="0010688A">
        <w:trPr>
          <w:cantSplit/>
          <w:del w:id="5870" w:author="vopatrilova" w:date="2018-11-19T14:52:00Z"/>
        </w:trPr>
        <w:tc>
          <w:tcPr>
            <w:tcW w:w="3347" w:type="dxa"/>
            <w:gridSpan w:val="2"/>
            <w:tcBorders>
              <w:top w:val="single" w:sz="12" w:space="0" w:color="auto"/>
            </w:tcBorders>
            <w:shd w:val="clear" w:color="auto" w:fill="F7CAAC"/>
          </w:tcPr>
          <w:p w:rsidR="00FA6019" w:rsidDel="00F67DFE" w:rsidRDefault="00FA6019" w:rsidP="0010688A">
            <w:pPr>
              <w:jc w:val="both"/>
              <w:rPr>
                <w:del w:id="5871" w:author="vopatrilova" w:date="2018-11-19T14:52:00Z"/>
              </w:rPr>
            </w:pPr>
            <w:del w:id="5872" w:author="vopatrilova" w:date="2018-11-19T14:52:00Z">
              <w:r w:rsidDel="00F67DFE">
                <w:rPr>
                  <w:b/>
                </w:rPr>
                <w:delText xml:space="preserve">Obor habilitačního řízení </w:delText>
              </w:r>
            </w:del>
          </w:p>
        </w:tc>
        <w:tc>
          <w:tcPr>
            <w:tcW w:w="2245" w:type="dxa"/>
            <w:gridSpan w:val="2"/>
            <w:tcBorders>
              <w:top w:val="single" w:sz="12" w:space="0" w:color="auto"/>
            </w:tcBorders>
            <w:shd w:val="clear" w:color="auto" w:fill="F7CAAC"/>
          </w:tcPr>
          <w:p w:rsidR="00FA6019" w:rsidDel="00F67DFE" w:rsidRDefault="00FA6019" w:rsidP="0010688A">
            <w:pPr>
              <w:jc w:val="both"/>
              <w:rPr>
                <w:del w:id="5873" w:author="vopatrilova" w:date="2018-11-19T14:52:00Z"/>
              </w:rPr>
            </w:pPr>
            <w:del w:id="5874" w:author="vopatrilova" w:date="2018-11-19T14:52:00Z">
              <w:r w:rsidDel="00F67DFE">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F67DFE" w:rsidRDefault="00FA6019" w:rsidP="0010688A">
            <w:pPr>
              <w:jc w:val="both"/>
              <w:rPr>
                <w:del w:id="5875" w:author="vopatrilova" w:date="2018-11-19T14:52:00Z"/>
              </w:rPr>
            </w:pPr>
            <w:del w:id="5876" w:author="vopatrilova" w:date="2018-11-19T14:52:00Z">
              <w:r w:rsidDel="00F67DFE">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F67DFE" w:rsidRDefault="00FA6019" w:rsidP="0010688A">
            <w:pPr>
              <w:jc w:val="both"/>
              <w:rPr>
                <w:del w:id="5877" w:author="vopatrilova" w:date="2018-11-19T14:52:00Z"/>
                <w:b/>
              </w:rPr>
            </w:pPr>
            <w:del w:id="5878" w:author="vopatrilova" w:date="2018-11-19T14:52:00Z">
              <w:r w:rsidDel="00F67DFE">
                <w:rPr>
                  <w:b/>
                </w:rPr>
                <w:delText>Ohlasy publikací</w:delText>
              </w:r>
            </w:del>
          </w:p>
        </w:tc>
      </w:tr>
      <w:tr w:rsidR="00FA6019" w:rsidDel="00F67DFE" w:rsidTr="0010688A">
        <w:trPr>
          <w:cantSplit/>
          <w:del w:id="5879" w:author="vopatrilova" w:date="2018-11-19T14:52:00Z"/>
        </w:trPr>
        <w:tc>
          <w:tcPr>
            <w:tcW w:w="3347" w:type="dxa"/>
            <w:gridSpan w:val="2"/>
          </w:tcPr>
          <w:p w:rsidR="00FA6019" w:rsidDel="00F67DFE" w:rsidRDefault="00FA6019" w:rsidP="0010688A">
            <w:pPr>
              <w:jc w:val="both"/>
              <w:rPr>
                <w:del w:id="5880" w:author="vopatrilova" w:date="2018-11-19T14:52:00Z"/>
              </w:rPr>
            </w:pPr>
          </w:p>
        </w:tc>
        <w:tc>
          <w:tcPr>
            <w:tcW w:w="2245" w:type="dxa"/>
            <w:gridSpan w:val="2"/>
          </w:tcPr>
          <w:p w:rsidR="00FA6019" w:rsidDel="00F67DFE" w:rsidRDefault="00FA6019" w:rsidP="0010688A">
            <w:pPr>
              <w:jc w:val="both"/>
              <w:rPr>
                <w:del w:id="5881" w:author="vopatrilova" w:date="2018-11-19T14:52:00Z"/>
              </w:rPr>
            </w:pPr>
          </w:p>
        </w:tc>
        <w:tc>
          <w:tcPr>
            <w:tcW w:w="2248" w:type="dxa"/>
            <w:gridSpan w:val="4"/>
            <w:tcBorders>
              <w:right w:val="single" w:sz="12" w:space="0" w:color="auto"/>
            </w:tcBorders>
          </w:tcPr>
          <w:p w:rsidR="00FA6019" w:rsidDel="00F67DFE" w:rsidRDefault="00FA6019" w:rsidP="0010688A">
            <w:pPr>
              <w:jc w:val="both"/>
              <w:rPr>
                <w:del w:id="5882" w:author="vopatrilova" w:date="2018-11-19T14:52:00Z"/>
              </w:rPr>
            </w:pPr>
          </w:p>
        </w:tc>
        <w:tc>
          <w:tcPr>
            <w:tcW w:w="632" w:type="dxa"/>
            <w:tcBorders>
              <w:left w:val="single" w:sz="12" w:space="0" w:color="auto"/>
            </w:tcBorders>
            <w:shd w:val="clear" w:color="auto" w:fill="F7CAAC"/>
          </w:tcPr>
          <w:p w:rsidR="00FA6019" w:rsidDel="00F67DFE" w:rsidRDefault="00FA6019" w:rsidP="0010688A">
            <w:pPr>
              <w:jc w:val="both"/>
              <w:rPr>
                <w:del w:id="5883" w:author="vopatrilova" w:date="2018-11-19T14:52:00Z"/>
              </w:rPr>
            </w:pPr>
            <w:del w:id="5884" w:author="vopatrilova" w:date="2018-11-19T14:52:00Z">
              <w:r w:rsidDel="00F67DFE">
                <w:rPr>
                  <w:b/>
                </w:rPr>
                <w:delText>WOS</w:delText>
              </w:r>
            </w:del>
          </w:p>
        </w:tc>
        <w:tc>
          <w:tcPr>
            <w:tcW w:w="693" w:type="dxa"/>
            <w:shd w:val="clear" w:color="auto" w:fill="F7CAAC"/>
          </w:tcPr>
          <w:p w:rsidR="00FA6019" w:rsidDel="00F67DFE" w:rsidRDefault="00FA6019" w:rsidP="0010688A">
            <w:pPr>
              <w:jc w:val="both"/>
              <w:rPr>
                <w:del w:id="5885" w:author="vopatrilova" w:date="2018-11-19T14:52:00Z"/>
                <w:sz w:val="18"/>
              </w:rPr>
            </w:pPr>
            <w:del w:id="5886" w:author="vopatrilova" w:date="2018-11-19T14:52:00Z">
              <w:r w:rsidDel="00F67DFE">
                <w:rPr>
                  <w:b/>
                  <w:sz w:val="18"/>
                </w:rPr>
                <w:delText>Scopus</w:delText>
              </w:r>
            </w:del>
          </w:p>
        </w:tc>
        <w:tc>
          <w:tcPr>
            <w:tcW w:w="694" w:type="dxa"/>
            <w:shd w:val="clear" w:color="auto" w:fill="F7CAAC"/>
          </w:tcPr>
          <w:p w:rsidR="00FA6019" w:rsidDel="00F67DFE" w:rsidRDefault="00FA6019" w:rsidP="0010688A">
            <w:pPr>
              <w:jc w:val="both"/>
              <w:rPr>
                <w:del w:id="5887" w:author="vopatrilova" w:date="2018-11-19T14:52:00Z"/>
              </w:rPr>
            </w:pPr>
            <w:del w:id="5888" w:author="vopatrilova" w:date="2018-11-19T14:52:00Z">
              <w:r w:rsidDel="00F67DFE">
                <w:rPr>
                  <w:b/>
                  <w:sz w:val="18"/>
                </w:rPr>
                <w:delText>ostatní</w:delText>
              </w:r>
            </w:del>
          </w:p>
        </w:tc>
      </w:tr>
      <w:tr w:rsidR="00FA6019" w:rsidDel="00F67DFE" w:rsidTr="0010688A">
        <w:trPr>
          <w:cantSplit/>
          <w:trHeight w:val="70"/>
          <w:del w:id="5889" w:author="vopatrilova" w:date="2018-11-19T14:52:00Z"/>
        </w:trPr>
        <w:tc>
          <w:tcPr>
            <w:tcW w:w="3347" w:type="dxa"/>
            <w:gridSpan w:val="2"/>
            <w:shd w:val="clear" w:color="auto" w:fill="F7CAAC"/>
          </w:tcPr>
          <w:p w:rsidR="00FA6019" w:rsidDel="00F67DFE" w:rsidRDefault="00FA6019" w:rsidP="0010688A">
            <w:pPr>
              <w:jc w:val="both"/>
              <w:rPr>
                <w:del w:id="5890" w:author="vopatrilova" w:date="2018-11-19T14:52:00Z"/>
              </w:rPr>
            </w:pPr>
            <w:del w:id="5891" w:author="vopatrilova" w:date="2018-11-19T14:52:00Z">
              <w:r w:rsidDel="00F67DFE">
                <w:rPr>
                  <w:b/>
                </w:rPr>
                <w:delText>Obor jmenovacího řízení</w:delText>
              </w:r>
            </w:del>
          </w:p>
        </w:tc>
        <w:tc>
          <w:tcPr>
            <w:tcW w:w="2245" w:type="dxa"/>
            <w:gridSpan w:val="2"/>
            <w:shd w:val="clear" w:color="auto" w:fill="F7CAAC"/>
          </w:tcPr>
          <w:p w:rsidR="00FA6019" w:rsidDel="00F67DFE" w:rsidRDefault="00FA6019" w:rsidP="0010688A">
            <w:pPr>
              <w:jc w:val="both"/>
              <w:rPr>
                <w:del w:id="5892" w:author="vopatrilova" w:date="2018-11-19T14:52:00Z"/>
              </w:rPr>
            </w:pPr>
            <w:del w:id="5893" w:author="vopatrilova" w:date="2018-11-19T14:52:00Z">
              <w:r w:rsidDel="00F67DFE">
                <w:rPr>
                  <w:b/>
                </w:rPr>
                <w:delText>Rok udělení hodnosti</w:delText>
              </w:r>
            </w:del>
          </w:p>
        </w:tc>
        <w:tc>
          <w:tcPr>
            <w:tcW w:w="2248" w:type="dxa"/>
            <w:gridSpan w:val="4"/>
            <w:tcBorders>
              <w:right w:val="single" w:sz="12" w:space="0" w:color="auto"/>
            </w:tcBorders>
            <w:shd w:val="clear" w:color="auto" w:fill="F7CAAC"/>
          </w:tcPr>
          <w:p w:rsidR="00FA6019" w:rsidDel="00F67DFE" w:rsidRDefault="00FA6019" w:rsidP="0010688A">
            <w:pPr>
              <w:jc w:val="both"/>
              <w:rPr>
                <w:del w:id="5894" w:author="vopatrilova" w:date="2018-11-19T14:52:00Z"/>
              </w:rPr>
            </w:pPr>
            <w:del w:id="5895" w:author="vopatrilova" w:date="2018-11-19T14:52:00Z">
              <w:r w:rsidDel="00F67DFE">
                <w:rPr>
                  <w:b/>
                </w:rPr>
                <w:delText>Řízení konáno na VŠ</w:delText>
              </w:r>
            </w:del>
          </w:p>
        </w:tc>
        <w:tc>
          <w:tcPr>
            <w:tcW w:w="632" w:type="dxa"/>
            <w:vMerge w:val="restart"/>
            <w:tcBorders>
              <w:left w:val="single" w:sz="12" w:space="0" w:color="auto"/>
            </w:tcBorders>
          </w:tcPr>
          <w:p w:rsidR="00FA6019" w:rsidRPr="003B5737" w:rsidDel="00F67DFE" w:rsidRDefault="00FA6019" w:rsidP="0010688A">
            <w:pPr>
              <w:jc w:val="both"/>
              <w:rPr>
                <w:del w:id="5896" w:author="vopatrilova" w:date="2018-11-19T14:52:00Z"/>
              </w:rPr>
            </w:pPr>
            <w:del w:id="5897" w:author="vopatrilova" w:date="2018-11-19T14:52:00Z">
              <w:r w:rsidDel="00F67DFE">
                <w:delText>84</w:delText>
              </w:r>
            </w:del>
          </w:p>
        </w:tc>
        <w:tc>
          <w:tcPr>
            <w:tcW w:w="693" w:type="dxa"/>
            <w:vMerge w:val="restart"/>
          </w:tcPr>
          <w:p w:rsidR="00FA6019" w:rsidRPr="003B5737" w:rsidDel="00F67DFE" w:rsidRDefault="00FA6019" w:rsidP="0010688A">
            <w:pPr>
              <w:jc w:val="both"/>
              <w:rPr>
                <w:del w:id="5898" w:author="vopatrilova" w:date="2018-11-19T14:52:00Z"/>
              </w:rPr>
            </w:pPr>
            <w:del w:id="5899" w:author="vopatrilova" w:date="2018-11-19T14:52:00Z">
              <w:r w:rsidDel="00F67DFE">
                <w:delText>109</w:delText>
              </w:r>
            </w:del>
          </w:p>
        </w:tc>
        <w:tc>
          <w:tcPr>
            <w:tcW w:w="694" w:type="dxa"/>
            <w:vMerge w:val="restart"/>
          </w:tcPr>
          <w:p w:rsidR="00FA6019" w:rsidRPr="003B5737" w:rsidDel="00F67DFE" w:rsidRDefault="00FA6019" w:rsidP="0010688A">
            <w:pPr>
              <w:jc w:val="both"/>
              <w:rPr>
                <w:del w:id="5900" w:author="vopatrilova" w:date="2018-11-19T14:52:00Z"/>
              </w:rPr>
            </w:pPr>
            <w:del w:id="5901" w:author="vopatrilova" w:date="2018-11-19T14:52:00Z">
              <w:r w:rsidDel="00F67DFE">
                <w:delText>131</w:delText>
              </w:r>
            </w:del>
          </w:p>
        </w:tc>
      </w:tr>
      <w:tr w:rsidR="00FA6019" w:rsidDel="00F67DFE" w:rsidTr="0010688A">
        <w:trPr>
          <w:trHeight w:val="205"/>
          <w:del w:id="5902" w:author="vopatrilova" w:date="2018-11-19T14:52:00Z"/>
        </w:trPr>
        <w:tc>
          <w:tcPr>
            <w:tcW w:w="3347" w:type="dxa"/>
            <w:gridSpan w:val="2"/>
          </w:tcPr>
          <w:p w:rsidR="00FA6019" w:rsidDel="00F67DFE" w:rsidRDefault="00FA6019" w:rsidP="0010688A">
            <w:pPr>
              <w:jc w:val="both"/>
              <w:rPr>
                <w:del w:id="5903" w:author="vopatrilova" w:date="2018-11-19T14:52:00Z"/>
              </w:rPr>
            </w:pPr>
          </w:p>
        </w:tc>
        <w:tc>
          <w:tcPr>
            <w:tcW w:w="2245" w:type="dxa"/>
            <w:gridSpan w:val="2"/>
          </w:tcPr>
          <w:p w:rsidR="00FA6019" w:rsidDel="00F67DFE" w:rsidRDefault="00FA6019" w:rsidP="0010688A">
            <w:pPr>
              <w:jc w:val="both"/>
              <w:rPr>
                <w:del w:id="5904" w:author="vopatrilova" w:date="2018-11-19T14:52:00Z"/>
              </w:rPr>
            </w:pPr>
          </w:p>
        </w:tc>
        <w:tc>
          <w:tcPr>
            <w:tcW w:w="2248" w:type="dxa"/>
            <w:gridSpan w:val="4"/>
            <w:tcBorders>
              <w:right w:val="single" w:sz="12" w:space="0" w:color="auto"/>
            </w:tcBorders>
          </w:tcPr>
          <w:p w:rsidR="00FA6019" w:rsidDel="00F67DFE" w:rsidRDefault="00FA6019" w:rsidP="0010688A">
            <w:pPr>
              <w:jc w:val="both"/>
              <w:rPr>
                <w:del w:id="5905" w:author="vopatrilova" w:date="2018-11-19T14:52:00Z"/>
              </w:rPr>
            </w:pPr>
          </w:p>
        </w:tc>
        <w:tc>
          <w:tcPr>
            <w:tcW w:w="632" w:type="dxa"/>
            <w:vMerge/>
            <w:tcBorders>
              <w:left w:val="single" w:sz="12" w:space="0" w:color="auto"/>
            </w:tcBorders>
            <w:vAlign w:val="center"/>
          </w:tcPr>
          <w:p w:rsidR="00FA6019" w:rsidDel="00F67DFE" w:rsidRDefault="00FA6019" w:rsidP="0010688A">
            <w:pPr>
              <w:rPr>
                <w:del w:id="5906" w:author="vopatrilova" w:date="2018-11-19T14:52:00Z"/>
                <w:b/>
              </w:rPr>
            </w:pPr>
          </w:p>
        </w:tc>
        <w:tc>
          <w:tcPr>
            <w:tcW w:w="693" w:type="dxa"/>
            <w:vMerge/>
            <w:vAlign w:val="center"/>
          </w:tcPr>
          <w:p w:rsidR="00FA6019" w:rsidDel="00F67DFE" w:rsidRDefault="00FA6019" w:rsidP="0010688A">
            <w:pPr>
              <w:rPr>
                <w:del w:id="5907" w:author="vopatrilova" w:date="2018-11-19T14:52:00Z"/>
                <w:b/>
              </w:rPr>
            </w:pPr>
          </w:p>
        </w:tc>
        <w:tc>
          <w:tcPr>
            <w:tcW w:w="694" w:type="dxa"/>
            <w:vMerge/>
            <w:vAlign w:val="center"/>
          </w:tcPr>
          <w:p w:rsidR="00FA6019" w:rsidDel="00F67DFE" w:rsidRDefault="00FA6019" w:rsidP="0010688A">
            <w:pPr>
              <w:rPr>
                <w:del w:id="5908" w:author="vopatrilova" w:date="2018-11-19T14:52:00Z"/>
                <w:b/>
              </w:rPr>
            </w:pPr>
          </w:p>
        </w:tc>
      </w:tr>
      <w:tr w:rsidR="00FA6019" w:rsidDel="00F67DFE" w:rsidTr="0010688A">
        <w:trPr>
          <w:del w:id="5909" w:author="vopatrilova" w:date="2018-11-19T14:52:00Z"/>
        </w:trPr>
        <w:tc>
          <w:tcPr>
            <w:tcW w:w="9859" w:type="dxa"/>
            <w:gridSpan w:val="11"/>
            <w:shd w:val="clear" w:color="auto" w:fill="F7CAAC"/>
          </w:tcPr>
          <w:p w:rsidR="00FA6019" w:rsidDel="00F67DFE" w:rsidRDefault="00FA6019" w:rsidP="0010688A">
            <w:pPr>
              <w:jc w:val="both"/>
              <w:rPr>
                <w:del w:id="5910" w:author="vopatrilova" w:date="2018-11-19T14:52:00Z"/>
                <w:b/>
              </w:rPr>
            </w:pPr>
            <w:del w:id="5911" w:author="vopatrilova" w:date="2018-11-19T14:52:00Z">
              <w:r w:rsidDel="00F67DFE">
                <w:rPr>
                  <w:b/>
                </w:rPr>
                <w:delText xml:space="preserve">Přehled o nejvýznamnější publikační a další tvůrčí činnosti nebo další profesní činnosti u odborníků z praxe vztahující se k zabezpečovaným předmětům </w:delText>
              </w:r>
            </w:del>
          </w:p>
        </w:tc>
      </w:tr>
      <w:tr w:rsidR="00FA6019" w:rsidDel="00F67DFE" w:rsidTr="0010688A">
        <w:trPr>
          <w:trHeight w:val="2347"/>
          <w:del w:id="5912" w:author="vopatrilova" w:date="2018-11-19T14:52:00Z"/>
        </w:trPr>
        <w:tc>
          <w:tcPr>
            <w:tcW w:w="9859" w:type="dxa"/>
            <w:gridSpan w:val="11"/>
          </w:tcPr>
          <w:p w:rsidR="00FA6019" w:rsidDel="00F67DFE" w:rsidRDefault="00FA6019" w:rsidP="0010688A">
            <w:pPr>
              <w:rPr>
                <w:del w:id="5913" w:author="vopatrilova" w:date="2018-11-19T14:52:00Z"/>
              </w:rPr>
            </w:pPr>
            <w:del w:id="5914" w:author="vopatrilova" w:date="2018-11-19T14:52:00Z">
              <w:r w:rsidRPr="00B26347" w:rsidDel="00F67DFE">
                <w:rPr>
                  <w:b/>
                </w:rPr>
                <w:delText>CHALUPA, Petr (70 %);</w:delText>
              </w:r>
              <w:r w:rsidDel="00F67DFE">
                <w:delText xml:space="preserve"> NOVÁK, Jakub. Modeling and model predictive control of a nonlinear hydraulic system. </w:delText>
              </w:r>
              <w:r w:rsidRPr="00142661" w:rsidDel="00F67DFE">
                <w:rPr>
                  <w:i/>
                </w:rPr>
                <w:delText>Computers &amp; Mathematics with Applications</w:delText>
              </w:r>
              <w:r w:rsidDel="00F67DFE">
                <w:delText xml:space="preserve">, 2013, roč. 66, č. 2, s. 155-164. ISSN 0898-1221. </w:delText>
              </w:r>
            </w:del>
          </w:p>
          <w:p w:rsidR="00FA6019" w:rsidDel="00F67DFE" w:rsidRDefault="00FA6019" w:rsidP="0010688A">
            <w:pPr>
              <w:rPr>
                <w:del w:id="5915" w:author="vopatrilova" w:date="2018-11-19T14:52:00Z"/>
              </w:rPr>
            </w:pPr>
            <w:del w:id="5916" w:author="vopatrilova" w:date="2018-11-19T14:52:00Z">
              <w:r w:rsidRPr="00B26347" w:rsidDel="00F67DFE">
                <w:rPr>
                  <w:b/>
                </w:rPr>
                <w:delText>CHALUPA, Petr (50 %);</w:delText>
              </w:r>
              <w:r w:rsidDel="00F67DFE">
                <w:delText xml:space="preserve"> NOVÁK, Jakub; JANUŠKA, Peter. State Space MPC Using State Observers. International </w:delText>
              </w:r>
              <w:r w:rsidRPr="00142661" w:rsidDel="00F67DFE">
                <w:rPr>
                  <w:i/>
                </w:rPr>
                <w:delText>Journal of Circuits, Systems and Signal Processing</w:delText>
              </w:r>
              <w:r w:rsidDel="00F67DFE">
                <w:delText xml:space="preserve">, 2014, roč. 8, č. 1, s. 9-14. ISSN 1998-4464.BC - Teorie a systémy řízení </w:delText>
              </w:r>
            </w:del>
          </w:p>
          <w:p w:rsidR="00FA6019" w:rsidDel="00F67DFE" w:rsidRDefault="00FA6019" w:rsidP="0010688A">
            <w:pPr>
              <w:rPr>
                <w:del w:id="5917" w:author="vopatrilova" w:date="2018-11-19T14:52:00Z"/>
              </w:rPr>
            </w:pPr>
            <w:del w:id="5918" w:author="vopatrilova" w:date="2018-11-19T14:52:00Z">
              <w:r w:rsidRPr="00B26347" w:rsidDel="00F67DFE">
                <w:rPr>
                  <w:b/>
                </w:rPr>
                <w:delText>CHALUPA, Petr (40 %);</w:delText>
              </w:r>
              <w:r w:rsidDel="00F67DFE">
                <w:delText xml:space="preserve"> BAŘINOVÁ, Michaela; NOVÁK, Jakub; BENEŠ, Martin. Control System for Chemical Thermal Processes and Its Usage for Measurement of Collagen Shrinkage Temperature. </w:delText>
              </w:r>
              <w:r w:rsidRPr="00142661" w:rsidDel="00F67DFE">
                <w:rPr>
                  <w:i/>
                </w:rPr>
                <w:delText>WSEAS Transactions on Systems and Control</w:delText>
              </w:r>
              <w:r w:rsidDel="00F67DFE">
                <w:delText xml:space="preserve">, 2015, roč. 10, č. 1, s. 445-452. ISSN 1991-8763. </w:delText>
              </w:r>
            </w:del>
          </w:p>
          <w:p w:rsidR="00FA6019" w:rsidDel="00F67DFE" w:rsidRDefault="00FA6019" w:rsidP="0010688A">
            <w:pPr>
              <w:rPr>
                <w:del w:id="5919" w:author="vopatrilova" w:date="2018-11-19T14:52:00Z"/>
              </w:rPr>
            </w:pPr>
            <w:del w:id="5920" w:author="vopatrilova" w:date="2018-11-19T14:52:00Z">
              <w:r w:rsidRPr="00B26347" w:rsidDel="00F67DFE">
                <w:rPr>
                  <w:b/>
                </w:rPr>
                <w:delText>CHALUPA, Petr (50 %);</w:delText>
              </w:r>
              <w:r w:rsidDel="00F67DFE">
                <w:delText xml:space="preserve"> NOVÁK, Jakub; JARMAR, Michal. Model of Coupled Drives Apparatus – Static and Dynamic Characteristics. In </w:delText>
              </w:r>
              <w:r w:rsidRPr="00142661" w:rsidDel="00F67DFE">
                <w:rPr>
                  <w:i/>
                </w:rPr>
                <w:delText>MATEC Web of Conferences</w:delText>
              </w:r>
              <w:r w:rsidDel="00F67DFE">
                <w:delText>. Les Ulis : EDP Sciences, 2016. ISSN 2261-236X.</w:delText>
              </w:r>
            </w:del>
          </w:p>
          <w:p w:rsidR="00FA6019" w:rsidRPr="003B5737" w:rsidDel="00F67DFE" w:rsidRDefault="00FA6019" w:rsidP="0010688A">
            <w:pPr>
              <w:rPr>
                <w:del w:id="5921" w:author="vopatrilova" w:date="2018-11-19T14:52:00Z"/>
              </w:rPr>
            </w:pPr>
            <w:del w:id="5922" w:author="vopatrilova" w:date="2018-11-19T14:52:00Z">
              <w:r w:rsidRPr="00B26347" w:rsidDel="00F67DFE">
                <w:rPr>
                  <w:b/>
                </w:rPr>
                <w:delText>CHALUPA, Petr (60 %);</w:delText>
              </w:r>
              <w:r w:rsidDel="00F67DFE">
                <w:delText xml:space="preserve"> NOVÁK, Jakub; PŘIKRYL, Jan. Design and Verification of a Robust Controller for the Twin Rotor MIMO System. </w:delText>
              </w:r>
              <w:r w:rsidRPr="00142661" w:rsidDel="00F67DFE">
                <w:rPr>
                  <w:i/>
                </w:rPr>
                <w:delText>International Journal of Circuits, Systems and Signal Processing</w:delText>
              </w:r>
              <w:r w:rsidDel="00F67DFE">
                <w:delText xml:space="preserve">, 2016, roč. 10, č. 1, s. 200-207. ISSN 1998-4464.BC - Teorie a systémy řízení </w:delText>
              </w:r>
            </w:del>
          </w:p>
        </w:tc>
      </w:tr>
      <w:tr w:rsidR="00FA6019" w:rsidDel="00F67DFE" w:rsidTr="0010688A">
        <w:trPr>
          <w:trHeight w:val="218"/>
          <w:del w:id="5923" w:author="vopatrilova" w:date="2018-11-19T14:52:00Z"/>
        </w:trPr>
        <w:tc>
          <w:tcPr>
            <w:tcW w:w="9859" w:type="dxa"/>
            <w:gridSpan w:val="11"/>
            <w:shd w:val="clear" w:color="auto" w:fill="F7CAAC"/>
          </w:tcPr>
          <w:p w:rsidR="00FA6019" w:rsidDel="00F67DFE" w:rsidRDefault="00FA6019" w:rsidP="0010688A">
            <w:pPr>
              <w:rPr>
                <w:del w:id="5924" w:author="vopatrilova" w:date="2018-11-19T14:52:00Z"/>
                <w:b/>
              </w:rPr>
            </w:pPr>
            <w:del w:id="5925" w:author="vopatrilova" w:date="2018-11-19T14:52:00Z">
              <w:r w:rsidDel="00F67DFE">
                <w:rPr>
                  <w:b/>
                </w:rPr>
                <w:delText>Působení v zahraničí</w:delText>
              </w:r>
            </w:del>
          </w:p>
        </w:tc>
      </w:tr>
      <w:tr w:rsidR="00FA6019" w:rsidDel="00F67DFE" w:rsidTr="0010688A">
        <w:trPr>
          <w:trHeight w:val="328"/>
          <w:del w:id="5926" w:author="vopatrilova" w:date="2018-11-19T14:52:00Z"/>
        </w:trPr>
        <w:tc>
          <w:tcPr>
            <w:tcW w:w="9859" w:type="dxa"/>
            <w:gridSpan w:val="11"/>
          </w:tcPr>
          <w:p w:rsidR="00FA6019" w:rsidRPr="003232CF" w:rsidDel="00F67DFE" w:rsidRDefault="00FA6019" w:rsidP="0010688A">
            <w:pPr>
              <w:rPr>
                <w:del w:id="5927" w:author="vopatrilova" w:date="2018-11-19T14:52:00Z"/>
                <w:lang w:val="sk-SK"/>
              </w:rPr>
            </w:pPr>
          </w:p>
        </w:tc>
      </w:tr>
      <w:tr w:rsidR="00FA6019" w:rsidDel="00F67DFE" w:rsidTr="0010688A">
        <w:trPr>
          <w:cantSplit/>
          <w:trHeight w:val="470"/>
          <w:del w:id="5928" w:author="vopatrilova" w:date="2018-11-19T14:52:00Z"/>
        </w:trPr>
        <w:tc>
          <w:tcPr>
            <w:tcW w:w="2518" w:type="dxa"/>
            <w:shd w:val="clear" w:color="auto" w:fill="F7CAAC"/>
          </w:tcPr>
          <w:p w:rsidR="00FA6019" w:rsidDel="00F67DFE" w:rsidRDefault="00FA6019" w:rsidP="0010688A">
            <w:pPr>
              <w:jc w:val="both"/>
              <w:rPr>
                <w:del w:id="5929" w:author="vopatrilova" w:date="2018-11-19T14:52:00Z"/>
                <w:b/>
              </w:rPr>
            </w:pPr>
            <w:del w:id="5930" w:author="vopatrilova" w:date="2018-11-19T14:52:00Z">
              <w:r w:rsidDel="00F67DFE">
                <w:rPr>
                  <w:b/>
                </w:rPr>
                <w:delText xml:space="preserve">Podpis </w:delText>
              </w:r>
            </w:del>
          </w:p>
        </w:tc>
        <w:tc>
          <w:tcPr>
            <w:tcW w:w="4536" w:type="dxa"/>
            <w:gridSpan w:val="5"/>
          </w:tcPr>
          <w:p w:rsidR="00FA6019" w:rsidDel="00F67DFE" w:rsidRDefault="00FA6019" w:rsidP="0010688A">
            <w:pPr>
              <w:jc w:val="both"/>
              <w:rPr>
                <w:del w:id="5931" w:author="vopatrilova" w:date="2018-11-19T14:52:00Z"/>
              </w:rPr>
            </w:pPr>
          </w:p>
        </w:tc>
        <w:tc>
          <w:tcPr>
            <w:tcW w:w="786" w:type="dxa"/>
            <w:gridSpan w:val="2"/>
            <w:shd w:val="clear" w:color="auto" w:fill="F7CAAC"/>
          </w:tcPr>
          <w:p w:rsidR="00FA6019" w:rsidDel="00F67DFE" w:rsidRDefault="00FA6019" w:rsidP="0010688A">
            <w:pPr>
              <w:jc w:val="both"/>
              <w:rPr>
                <w:del w:id="5932" w:author="vopatrilova" w:date="2018-11-19T14:52:00Z"/>
              </w:rPr>
            </w:pPr>
            <w:del w:id="5933" w:author="vopatrilova" w:date="2018-11-19T14:52:00Z">
              <w:r w:rsidDel="00F67DFE">
                <w:rPr>
                  <w:b/>
                </w:rPr>
                <w:delText>datum</w:delText>
              </w:r>
            </w:del>
          </w:p>
        </w:tc>
        <w:tc>
          <w:tcPr>
            <w:tcW w:w="2019" w:type="dxa"/>
            <w:gridSpan w:val="3"/>
          </w:tcPr>
          <w:p w:rsidR="00FA6019" w:rsidDel="00F67DFE" w:rsidRDefault="00FA6019" w:rsidP="0010688A">
            <w:pPr>
              <w:jc w:val="both"/>
              <w:rPr>
                <w:del w:id="5934" w:author="vopatrilova" w:date="2018-11-19T14:52:00Z"/>
              </w:rPr>
            </w:pPr>
            <w:del w:id="5935" w:author="vopatrilova" w:date="2018-11-19T14:52:00Z">
              <w:r w:rsidDel="00F67DFE">
                <w:delText>28. 8. 2018</w:delText>
              </w:r>
            </w:del>
          </w:p>
        </w:tc>
      </w:tr>
    </w:tbl>
    <w:p w:rsidR="00FA6019" w:rsidRDefault="00FA6019" w:rsidP="00FA601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67DFE" w:rsidTr="00F67DFE">
        <w:trPr>
          <w:ins w:id="5936" w:author="vopatrilova" w:date="2018-11-19T14:52:00Z"/>
        </w:trPr>
        <w:tc>
          <w:tcPr>
            <w:tcW w:w="9859" w:type="dxa"/>
            <w:gridSpan w:val="11"/>
            <w:tcBorders>
              <w:bottom w:val="double" w:sz="4" w:space="0" w:color="auto"/>
            </w:tcBorders>
            <w:shd w:val="clear" w:color="auto" w:fill="BDD6EE"/>
          </w:tcPr>
          <w:p w:rsidR="00F67DFE" w:rsidRDefault="00F67DFE" w:rsidP="00F67DFE">
            <w:pPr>
              <w:tabs>
                <w:tab w:val="right" w:pos="9490"/>
              </w:tabs>
              <w:jc w:val="both"/>
              <w:rPr>
                <w:ins w:id="5937" w:author="vopatrilova" w:date="2018-11-19T14:52:00Z"/>
                <w:b/>
                <w:sz w:val="28"/>
              </w:rPr>
            </w:pPr>
            <w:ins w:id="5938" w:author="vopatrilova" w:date="2018-11-19T14:52:00Z">
              <w:r>
                <w:rPr>
                  <w:b/>
                  <w:sz w:val="28"/>
                </w:rPr>
                <w:t>C-I – Personální zabezpečení</w:t>
              </w:r>
              <w:r>
                <w:rPr>
                  <w:b/>
                  <w:sz w:val="28"/>
                </w:rPr>
                <w:tab/>
              </w:r>
              <w:r w:rsidR="008C3AC8">
                <w:fldChar w:fldCharType="begin"/>
              </w:r>
              <w:r>
                <w:instrText xml:space="preserve"> REF AabecedniSeznam \h  \* MERGEFORMAT </w:instrText>
              </w:r>
            </w:ins>
            <w:ins w:id="5939" w:author="vopatrilova" w:date="2018-11-19T14:52:00Z">
              <w:r w:rsidR="008C3AC8">
                <w:fldChar w:fldCharType="separate"/>
              </w:r>
              <w:r w:rsidRPr="009A4E68">
                <w:rPr>
                  <w:rStyle w:val="Odkazintenzivn"/>
                </w:rPr>
                <w:t>Abecední seznam</w:t>
              </w:r>
              <w:r w:rsidR="008C3AC8">
                <w:fldChar w:fldCharType="end"/>
              </w:r>
            </w:ins>
          </w:p>
        </w:tc>
      </w:tr>
      <w:tr w:rsidR="00F67DFE" w:rsidTr="00F67DFE">
        <w:trPr>
          <w:ins w:id="5940" w:author="vopatrilova" w:date="2018-11-19T14:52:00Z"/>
        </w:trPr>
        <w:tc>
          <w:tcPr>
            <w:tcW w:w="2518" w:type="dxa"/>
            <w:tcBorders>
              <w:top w:val="double" w:sz="4" w:space="0" w:color="auto"/>
            </w:tcBorders>
            <w:shd w:val="clear" w:color="auto" w:fill="F7CAAC"/>
          </w:tcPr>
          <w:p w:rsidR="00F67DFE" w:rsidRDefault="00F67DFE" w:rsidP="00F67DFE">
            <w:pPr>
              <w:jc w:val="both"/>
              <w:rPr>
                <w:ins w:id="5941" w:author="vopatrilova" w:date="2018-11-19T14:52:00Z"/>
                <w:b/>
              </w:rPr>
            </w:pPr>
            <w:ins w:id="5942" w:author="vopatrilova" w:date="2018-11-19T14:52:00Z">
              <w:r>
                <w:rPr>
                  <w:b/>
                </w:rPr>
                <w:t>Vysoká škola</w:t>
              </w:r>
            </w:ins>
          </w:p>
        </w:tc>
        <w:tc>
          <w:tcPr>
            <w:tcW w:w="7341" w:type="dxa"/>
            <w:gridSpan w:val="10"/>
          </w:tcPr>
          <w:p w:rsidR="00F67DFE" w:rsidRDefault="00F67DFE" w:rsidP="00F67DFE">
            <w:pPr>
              <w:jc w:val="both"/>
              <w:rPr>
                <w:ins w:id="5943" w:author="vopatrilova" w:date="2018-11-19T14:52:00Z"/>
              </w:rPr>
            </w:pPr>
            <w:ins w:id="5944" w:author="vopatrilova" w:date="2018-11-19T14:52:00Z">
              <w:r>
                <w:t>Univerzita Tomáše Bati ve Zlíně</w:t>
              </w:r>
            </w:ins>
          </w:p>
        </w:tc>
      </w:tr>
      <w:tr w:rsidR="00F67DFE" w:rsidTr="00F67DFE">
        <w:trPr>
          <w:ins w:id="5945" w:author="vopatrilova" w:date="2018-11-19T14:52:00Z"/>
        </w:trPr>
        <w:tc>
          <w:tcPr>
            <w:tcW w:w="2518" w:type="dxa"/>
            <w:shd w:val="clear" w:color="auto" w:fill="F7CAAC"/>
          </w:tcPr>
          <w:p w:rsidR="00F67DFE" w:rsidRDefault="00F67DFE" w:rsidP="00F67DFE">
            <w:pPr>
              <w:jc w:val="both"/>
              <w:rPr>
                <w:ins w:id="5946" w:author="vopatrilova" w:date="2018-11-19T14:52:00Z"/>
                <w:b/>
              </w:rPr>
            </w:pPr>
            <w:ins w:id="5947" w:author="vopatrilova" w:date="2018-11-19T14:52:00Z">
              <w:r>
                <w:rPr>
                  <w:b/>
                </w:rPr>
                <w:t>Součást vysoké školy</w:t>
              </w:r>
            </w:ins>
          </w:p>
        </w:tc>
        <w:tc>
          <w:tcPr>
            <w:tcW w:w="7341" w:type="dxa"/>
            <w:gridSpan w:val="10"/>
          </w:tcPr>
          <w:p w:rsidR="00F67DFE" w:rsidRDefault="00F67DFE" w:rsidP="00F67DFE">
            <w:pPr>
              <w:jc w:val="both"/>
              <w:rPr>
                <w:ins w:id="5948" w:author="vopatrilova" w:date="2018-11-19T14:52:00Z"/>
              </w:rPr>
            </w:pPr>
            <w:ins w:id="5949" w:author="vopatrilova" w:date="2018-11-19T14:52:00Z">
              <w:r>
                <w:t>Fakulta aplikované informatiky</w:t>
              </w:r>
            </w:ins>
          </w:p>
        </w:tc>
      </w:tr>
      <w:tr w:rsidR="00F67DFE" w:rsidTr="00F67DFE">
        <w:trPr>
          <w:ins w:id="5950" w:author="vopatrilova" w:date="2018-11-19T14:52:00Z"/>
        </w:trPr>
        <w:tc>
          <w:tcPr>
            <w:tcW w:w="2518" w:type="dxa"/>
            <w:shd w:val="clear" w:color="auto" w:fill="F7CAAC"/>
          </w:tcPr>
          <w:p w:rsidR="00F67DFE" w:rsidRDefault="00F67DFE" w:rsidP="00F67DFE">
            <w:pPr>
              <w:jc w:val="both"/>
              <w:rPr>
                <w:ins w:id="5951" w:author="vopatrilova" w:date="2018-11-19T14:52:00Z"/>
                <w:b/>
              </w:rPr>
            </w:pPr>
            <w:ins w:id="5952" w:author="vopatrilova" w:date="2018-11-19T14:52:00Z">
              <w:r>
                <w:rPr>
                  <w:b/>
                </w:rPr>
                <w:t>Název studijního programu</w:t>
              </w:r>
            </w:ins>
          </w:p>
        </w:tc>
        <w:tc>
          <w:tcPr>
            <w:tcW w:w="7341" w:type="dxa"/>
            <w:gridSpan w:val="10"/>
          </w:tcPr>
          <w:p w:rsidR="00F67DFE" w:rsidRDefault="00B46341" w:rsidP="00F67DFE">
            <w:pPr>
              <w:jc w:val="both"/>
              <w:rPr>
                <w:ins w:id="5953" w:author="vopatrilova" w:date="2018-11-19T14:52:00Z"/>
              </w:rPr>
            </w:pPr>
            <w:ins w:id="5954" w:author="vopatrilova" w:date="2018-11-20T13:33:00Z">
              <w:r w:rsidRPr="00BE77F9">
                <w:t>Aplikovaná inform</w:t>
              </w:r>
              <w:r>
                <w:t>atika v průmyslové automatizaci</w:t>
              </w:r>
            </w:ins>
          </w:p>
        </w:tc>
      </w:tr>
      <w:tr w:rsidR="00F67DFE" w:rsidTr="00F67DFE">
        <w:trPr>
          <w:ins w:id="5955" w:author="vopatrilova" w:date="2018-11-19T14:52:00Z"/>
        </w:trPr>
        <w:tc>
          <w:tcPr>
            <w:tcW w:w="2518" w:type="dxa"/>
            <w:shd w:val="clear" w:color="auto" w:fill="F7CAAC"/>
          </w:tcPr>
          <w:p w:rsidR="00F67DFE" w:rsidRDefault="00F67DFE" w:rsidP="00F67DFE">
            <w:pPr>
              <w:jc w:val="both"/>
              <w:rPr>
                <w:ins w:id="5956" w:author="vopatrilova" w:date="2018-11-19T14:52:00Z"/>
                <w:b/>
              </w:rPr>
            </w:pPr>
            <w:ins w:id="5957" w:author="vopatrilova" w:date="2018-11-19T14:52:00Z">
              <w:r>
                <w:rPr>
                  <w:b/>
                </w:rPr>
                <w:t>Jméno a příjmení</w:t>
              </w:r>
            </w:ins>
          </w:p>
        </w:tc>
        <w:tc>
          <w:tcPr>
            <w:tcW w:w="4536" w:type="dxa"/>
            <w:gridSpan w:val="5"/>
          </w:tcPr>
          <w:p w:rsidR="00F67DFE" w:rsidRDefault="00F67DFE" w:rsidP="00F67DFE">
            <w:pPr>
              <w:jc w:val="both"/>
              <w:rPr>
                <w:ins w:id="5958" w:author="vopatrilova" w:date="2018-11-19T14:52:00Z"/>
              </w:rPr>
            </w:pPr>
            <w:ins w:id="5959" w:author="vopatrilova" w:date="2018-11-19T14:52:00Z">
              <w:r>
                <w:t>Petr Chalupa</w:t>
              </w:r>
            </w:ins>
          </w:p>
        </w:tc>
        <w:tc>
          <w:tcPr>
            <w:tcW w:w="709" w:type="dxa"/>
            <w:shd w:val="clear" w:color="auto" w:fill="F7CAAC"/>
          </w:tcPr>
          <w:p w:rsidR="00F67DFE" w:rsidRDefault="00F67DFE" w:rsidP="00F67DFE">
            <w:pPr>
              <w:jc w:val="both"/>
              <w:rPr>
                <w:ins w:id="5960" w:author="vopatrilova" w:date="2018-11-19T14:52:00Z"/>
                <w:b/>
              </w:rPr>
            </w:pPr>
            <w:ins w:id="5961" w:author="vopatrilova" w:date="2018-11-19T14:52:00Z">
              <w:r>
                <w:rPr>
                  <w:b/>
                </w:rPr>
                <w:t>Tituly</w:t>
              </w:r>
            </w:ins>
          </w:p>
        </w:tc>
        <w:tc>
          <w:tcPr>
            <w:tcW w:w="2096" w:type="dxa"/>
            <w:gridSpan w:val="4"/>
          </w:tcPr>
          <w:p w:rsidR="00F67DFE" w:rsidRDefault="00F67DFE" w:rsidP="00F67DFE">
            <w:pPr>
              <w:jc w:val="both"/>
              <w:rPr>
                <w:ins w:id="5962" w:author="vopatrilova" w:date="2018-11-19T14:52:00Z"/>
              </w:rPr>
            </w:pPr>
            <w:ins w:id="5963" w:author="vopatrilova" w:date="2018-11-19T14:52:00Z">
              <w:r>
                <w:t>Ing. Ph.D.</w:t>
              </w:r>
            </w:ins>
          </w:p>
        </w:tc>
      </w:tr>
      <w:tr w:rsidR="00F67DFE" w:rsidTr="00F67DFE">
        <w:trPr>
          <w:ins w:id="5964" w:author="vopatrilova" w:date="2018-11-19T14:52:00Z"/>
        </w:trPr>
        <w:tc>
          <w:tcPr>
            <w:tcW w:w="2518" w:type="dxa"/>
            <w:shd w:val="clear" w:color="auto" w:fill="F7CAAC"/>
          </w:tcPr>
          <w:p w:rsidR="00F67DFE" w:rsidRDefault="00F67DFE" w:rsidP="00F67DFE">
            <w:pPr>
              <w:jc w:val="both"/>
              <w:rPr>
                <w:ins w:id="5965" w:author="vopatrilova" w:date="2018-11-19T14:52:00Z"/>
                <w:b/>
              </w:rPr>
            </w:pPr>
            <w:ins w:id="5966" w:author="vopatrilova" w:date="2018-11-19T14:52:00Z">
              <w:r>
                <w:rPr>
                  <w:b/>
                </w:rPr>
                <w:t>Rok narození</w:t>
              </w:r>
            </w:ins>
          </w:p>
        </w:tc>
        <w:tc>
          <w:tcPr>
            <w:tcW w:w="829" w:type="dxa"/>
          </w:tcPr>
          <w:p w:rsidR="00F67DFE" w:rsidRDefault="00F67DFE" w:rsidP="00F67DFE">
            <w:pPr>
              <w:jc w:val="both"/>
              <w:rPr>
                <w:ins w:id="5967" w:author="vopatrilova" w:date="2018-11-19T14:52:00Z"/>
              </w:rPr>
            </w:pPr>
            <w:ins w:id="5968" w:author="vopatrilova" w:date="2018-11-19T14:52:00Z">
              <w:r>
                <w:t>1976</w:t>
              </w:r>
            </w:ins>
          </w:p>
        </w:tc>
        <w:tc>
          <w:tcPr>
            <w:tcW w:w="1721" w:type="dxa"/>
            <w:shd w:val="clear" w:color="auto" w:fill="F7CAAC"/>
          </w:tcPr>
          <w:p w:rsidR="00F67DFE" w:rsidRDefault="00F67DFE" w:rsidP="00F67DFE">
            <w:pPr>
              <w:jc w:val="both"/>
              <w:rPr>
                <w:ins w:id="5969" w:author="vopatrilova" w:date="2018-11-19T14:52:00Z"/>
                <w:b/>
              </w:rPr>
            </w:pPr>
            <w:ins w:id="5970" w:author="vopatrilova" w:date="2018-11-19T14:52:00Z">
              <w:r>
                <w:rPr>
                  <w:b/>
                </w:rPr>
                <w:t>typ vztahu k VŠ</w:t>
              </w:r>
            </w:ins>
          </w:p>
        </w:tc>
        <w:tc>
          <w:tcPr>
            <w:tcW w:w="992" w:type="dxa"/>
            <w:gridSpan w:val="2"/>
          </w:tcPr>
          <w:p w:rsidR="00F67DFE" w:rsidRDefault="00F67DFE" w:rsidP="00F67DFE">
            <w:pPr>
              <w:jc w:val="both"/>
              <w:rPr>
                <w:ins w:id="5971" w:author="vopatrilova" w:date="2018-11-19T14:52:00Z"/>
              </w:rPr>
            </w:pPr>
            <w:ins w:id="5972" w:author="vopatrilova" w:date="2018-11-19T14:52:00Z">
              <w:r>
                <w:t>pp.</w:t>
              </w:r>
            </w:ins>
          </w:p>
        </w:tc>
        <w:tc>
          <w:tcPr>
            <w:tcW w:w="994" w:type="dxa"/>
            <w:shd w:val="clear" w:color="auto" w:fill="F7CAAC"/>
          </w:tcPr>
          <w:p w:rsidR="00F67DFE" w:rsidRDefault="00F67DFE" w:rsidP="00F67DFE">
            <w:pPr>
              <w:jc w:val="both"/>
              <w:rPr>
                <w:ins w:id="5973" w:author="vopatrilova" w:date="2018-11-19T14:52:00Z"/>
                <w:b/>
              </w:rPr>
            </w:pPr>
            <w:ins w:id="5974" w:author="vopatrilova" w:date="2018-11-19T14:52:00Z">
              <w:r>
                <w:rPr>
                  <w:b/>
                </w:rPr>
                <w:t>rozsah</w:t>
              </w:r>
            </w:ins>
          </w:p>
        </w:tc>
        <w:tc>
          <w:tcPr>
            <w:tcW w:w="709" w:type="dxa"/>
          </w:tcPr>
          <w:p w:rsidR="00F67DFE" w:rsidRDefault="00F67DFE" w:rsidP="00F67DFE">
            <w:pPr>
              <w:jc w:val="both"/>
              <w:rPr>
                <w:ins w:id="5975" w:author="vopatrilova" w:date="2018-11-19T14:52:00Z"/>
              </w:rPr>
            </w:pPr>
            <w:ins w:id="5976" w:author="vopatrilova" w:date="2018-11-19T14:52:00Z">
              <w:r>
                <w:t>40</w:t>
              </w:r>
            </w:ins>
          </w:p>
        </w:tc>
        <w:tc>
          <w:tcPr>
            <w:tcW w:w="709" w:type="dxa"/>
            <w:gridSpan w:val="2"/>
            <w:shd w:val="clear" w:color="auto" w:fill="F7CAAC"/>
          </w:tcPr>
          <w:p w:rsidR="00F67DFE" w:rsidRDefault="00F67DFE" w:rsidP="00F67DFE">
            <w:pPr>
              <w:jc w:val="both"/>
              <w:rPr>
                <w:ins w:id="5977" w:author="vopatrilova" w:date="2018-11-19T14:52:00Z"/>
                <w:b/>
              </w:rPr>
            </w:pPr>
            <w:ins w:id="5978" w:author="vopatrilova" w:date="2018-11-19T14:52:00Z">
              <w:r>
                <w:rPr>
                  <w:b/>
                </w:rPr>
                <w:t>do kdy</w:t>
              </w:r>
            </w:ins>
          </w:p>
        </w:tc>
        <w:tc>
          <w:tcPr>
            <w:tcW w:w="1387" w:type="dxa"/>
            <w:gridSpan w:val="2"/>
          </w:tcPr>
          <w:p w:rsidR="00F67DFE" w:rsidRDefault="00F67DFE" w:rsidP="00F67DFE">
            <w:pPr>
              <w:jc w:val="both"/>
              <w:rPr>
                <w:ins w:id="5979" w:author="vopatrilova" w:date="2018-11-19T14:52:00Z"/>
              </w:rPr>
            </w:pPr>
            <w:ins w:id="5980" w:author="vopatrilova" w:date="2018-11-19T14:52:00Z">
              <w:r>
                <w:t>30. 9. 2019</w:t>
              </w:r>
            </w:ins>
          </w:p>
        </w:tc>
      </w:tr>
      <w:tr w:rsidR="00F67DFE" w:rsidTr="00F67DFE">
        <w:trPr>
          <w:ins w:id="5981" w:author="vopatrilova" w:date="2018-11-19T14:52:00Z"/>
        </w:trPr>
        <w:tc>
          <w:tcPr>
            <w:tcW w:w="5068" w:type="dxa"/>
            <w:gridSpan w:val="3"/>
            <w:shd w:val="clear" w:color="auto" w:fill="F7CAAC"/>
          </w:tcPr>
          <w:p w:rsidR="00F67DFE" w:rsidRDefault="00F67DFE" w:rsidP="00F67DFE">
            <w:pPr>
              <w:jc w:val="both"/>
              <w:rPr>
                <w:ins w:id="5982" w:author="vopatrilova" w:date="2018-11-19T14:52:00Z"/>
                <w:b/>
              </w:rPr>
            </w:pPr>
            <w:ins w:id="5983" w:author="vopatrilova" w:date="2018-11-19T14:52:00Z">
              <w:r>
                <w:rPr>
                  <w:b/>
                </w:rPr>
                <w:t>Typ vztahu na součásti VŠ, která uskutečňuje st. program</w:t>
              </w:r>
            </w:ins>
          </w:p>
        </w:tc>
        <w:tc>
          <w:tcPr>
            <w:tcW w:w="992" w:type="dxa"/>
            <w:gridSpan w:val="2"/>
          </w:tcPr>
          <w:p w:rsidR="00F67DFE" w:rsidRDefault="00F67DFE" w:rsidP="00F67DFE">
            <w:pPr>
              <w:jc w:val="both"/>
              <w:rPr>
                <w:ins w:id="5984" w:author="vopatrilova" w:date="2018-11-19T14:52:00Z"/>
              </w:rPr>
            </w:pPr>
            <w:ins w:id="5985" w:author="vopatrilova" w:date="2018-11-19T14:52:00Z">
              <w:r>
                <w:t>pp.</w:t>
              </w:r>
            </w:ins>
          </w:p>
        </w:tc>
        <w:tc>
          <w:tcPr>
            <w:tcW w:w="994" w:type="dxa"/>
            <w:shd w:val="clear" w:color="auto" w:fill="F7CAAC"/>
          </w:tcPr>
          <w:p w:rsidR="00F67DFE" w:rsidRDefault="00F67DFE" w:rsidP="00F67DFE">
            <w:pPr>
              <w:jc w:val="both"/>
              <w:rPr>
                <w:ins w:id="5986" w:author="vopatrilova" w:date="2018-11-19T14:52:00Z"/>
                <w:b/>
              </w:rPr>
            </w:pPr>
            <w:ins w:id="5987" w:author="vopatrilova" w:date="2018-11-19T14:52:00Z">
              <w:r>
                <w:rPr>
                  <w:b/>
                </w:rPr>
                <w:t>rozsah</w:t>
              </w:r>
            </w:ins>
          </w:p>
        </w:tc>
        <w:tc>
          <w:tcPr>
            <w:tcW w:w="709" w:type="dxa"/>
          </w:tcPr>
          <w:p w:rsidR="00F67DFE" w:rsidRDefault="00F67DFE" w:rsidP="00F67DFE">
            <w:pPr>
              <w:jc w:val="both"/>
              <w:rPr>
                <w:ins w:id="5988" w:author="vopatrilova" w:date="2018-11-19T14:52:00Z"/>
              </w:rPr>
            </w:pPr>
            <w:ins w:id="5989" w:author="vopatrilova" w:date="2018-11-19T14:52:00Z">
              <w:r>
                <w:t>40</w:t>
              </w:r>
            </w:ins>
          </w:p>
        </w:tc>
        <w:tc>
          <w:tcPr>
            <w:tcW w:w="709" w:type="dxa"/>
            <w:gridSpan w:val="2"/>
            <w:shd w:val="clear" w:color="auto" w:fill="F7CAAC"/>
          </w:tcPr>
          <w:p w:rsidR="00F67DFE" w:rsidRDefault="00F67DFE" w:rsidP="00F67DFE">
            <w:pPr>
              <w:jc w:val="both"/>
              <w:rPr>
                <w:ins w:id="5990" w:author="vopatrilova" w:date="2018-11-19T14:52:00Z"/>
                <w:b/>
              </w:rPr>
            </w:pPr>
            <w:ins w:id="5991" w:author="vopatrilova" w:date="2018-11-19T14:52:00Z">
              <w:r>
                <w:rPr>
                  <w:b/>
                </w:rPr>
                <w:t>do kdy</w:t>
              </w:r>
            </w:ins>
          </w:p>
        </w:tc>
        <w:tc>
          <w:tcPr>
            <w:tcW w:w="1387" w:type="dxa"/>
            <w:gridSpan w:val="2"/>
          </w:tcPr>
          <w:p w:rsidR="00F67DFE" w:rsidRDefault="00F67DFE" w:rsidP="00F67DFE">
            <w:pPr>
              <w:jc w:val="both"/>
              <w:rPr>
                <w:ins w:id="5992" w:author="vopatrilova" w:date="2018-11-19T14:52:00Z"/>
              </w:rPr>
            </w:pPr>
            <w:ins w:id="5993" w:author="vopatrilova" w:date="2018-11-19T14:52:00Z">
              <w:r>
                <w:t>30. 9. 2019</w:t>
              </w:r>
            </w:ins>
          </w:p>
        </w:tc>
      </w:tr>
      <w:tr w:rsidR="00F67DFE" w:rsidTr="00F67DFE">
        <w:trPr>
          <w:ins w:id="5994" w:author="vopatrilova" w:date="2018-11-19T14:52:00Z"/>
        </w:trPr>
        <w:tc>
          <w:tcPr>
            <w:tcW w:w="6060" w:type="dxa"/>
            <w:gridSpan w:val="5"/>
            <w:shd w:val="clear" w:color="auto" w:fill="F7CAAC"/>
          </w:tcPr>
          <w:p w:rsidR="00F67DFE" w:rsidRDefault="00F67DFE" w:rsidP="00F67DFE">
            <w:pPr>
              <w:jc w:val="both"/>
              <w:rPr>
                <w:ins w:id="5995" w:author="vopatrilova" w:date="2018-11-19T14:52:00Z"/>
              </w:rPr>
            </w:pPr>
            <w:ins w:id="5996" w:author="vopatrilova" w:date="2018-11-19T14:52:00Z">
              <w:r>
                <w:rPr>
                  <w:b/>
                </w:rPr>
                <w:t>Další současná působení jako akademický pracovník na jiných VŠ</w:t>
              </w:r>
            </w:ins>
          </w:p>
        </w:tc>
        <w:tc>
          <w:tcPr>
            <w:tcW w:w="1703" w:type="dxa"/>
            <w:gridSpan w:val="2"/>
            <w:shd w:val="clear" w:color="auto" w:fill="F7CAAC"/>
          </w:tcPr>
          <w:p w:rsidR="00F67DFE" w:rsidRDefault="00F67DFE" w:rsidP="00F67DFE">
            <w:pPr>
              <w:jc w:val="both"/>
              <w:rPr>
                <w:ins w:id="5997" w:author="vopatrilova" w:date="2018-11-19T14:52:00Z"/>
                <w:b/>
              </w:rPr>
            </w:pPr>
            <w:ins w:id="5998" w:author="vopatrilova" w:date="2018-11-19T14:52:00Z">
              <w:r>
                <w:rPr>
                  <w:b/>
                </w:rPr>
                <w:t>typ prac. vztahu</w:t>
              </w:r>
            </w:ins>
          </w:p>
        </w:tc>
        <w:tc>
          <w:tcPr>
            <w:tcW w:w="2096" w:type="dxa"/>
            <w:gridSpan w:val="4"/>
            <w:shd w:val="clear" w:color="auto" w:fill="F7CAAC"/>
          </w:tcPr>
          <w:p w:rsidR="00F67DFE" w:rsidRDefault="00F67DFE" w:rsidP="00F67DFE">
            <w:pPr>
              <w:jc w:val="both"/>
              <w:rPr>
                <w:ins w:id="5999" w:author="vopatrilova" w:date="2018-11-19T14:52:00Z"/>
                <w:b/>
              </w:rPr>
            </w:pPr>
            <w:ins w:id="6000" w:author="vopatrilova" w:date="2018-11-19T14:52:00Z">
              <w:r>
                <w:rPr>
                  <w:b/>
                </w:rPr>
                <w:t>rozsah</w:t>
              </w:r>
            </w:ins>
          </w:p>
        </w:tc>
      </w:tr>
      <w:tr w:rsidR="00F67DFE" w:rsidTr="00F67DFE">
        <w:trPr>
          <w:ins w:id="6001" w:author="vopatrilova" w:date="2018-11-19T14:52:00Z"/>
        </w:trPr>
        <w:tc>
          <w:tcPr>
            <w:tcW w:w="6060" w:type="dxa"/>
            <w:gridSpan w:val="5"/>
          </w:tcPr>
          <w:p w:rsidR="00F67DFE" w:rsidRDefault="00F67DFE" w:rsidP="00F67DFE">
            <w:pPr>
              <w:jc w:val="both"/>
              <w:rPr>
                <w:ins w:id="6002" w:author="vopatrilova" w:date="2018-11-19T14:52:00Z"/>
              </w:rPr>
            </w:pPr>
          </w:p>
        </w:tc>
        <w:tc>
          <w:tcPr>
            <w:tcW w:w="1703" w:type="dxa"/>
            <w:gridSpan w:val="2"/>
          </w:tcPr>
          <w:p w:rsidR="00F67DFE" w:rsidRDefault="00F67DFE" w:rsidP="00F67DFE">
            <w:pPr>
              <w:jc w:val="both"/>
              <w:rPr>
                <w:ins w:id="6003" w:author="vopatrilova" w:date="2018-11-19T14:52:00Z"/>
              </w:rPr>
            </w:pPr>
          </w:p>
        </w:tc>
        <w:tc>
          <w:tcPr>
            <w:tcW w:w="2096" w:type="dxa"/>
            <w:gridSpan w:val="4"/>
          </w:tcPr>
          <w:p w:rsidR="00F67DFE" w:rsidRDefault="00F67DFE" w:rsidP="00F67DFE">
            <w:pPr>
              <w:jc w:val="both"/>
              <w:rPr>
                <w:ins w:id="6004" w:author="vopatrilova" w:date="2018-11-19T14:52:00Z"/>
              </w:rPr>
            </w:pPr>
          </w:p>
        </w:tc>
      </w:tr>
      <w:tr w:rsidR="00F67DFE" w:rsidTr="00F67DFE">
        <w:trPr>
          <w:ins w:id="6005" w:author="vopatrilova" w:date="2018-11-19T14:52:00Z"/>
        </w:trPr>
        <w:tc>
          <w:tcPr>
            <w:tcW w:w="6060" w:type="dxa"/>
            <w:gridSpan w:val="5"/>
          </w:tcPr>
          <w:p w:rsidR="00F67DFE" w:rsidRDefault="00F67DFE" w:rsidP="00F67DFE">
            <w:pPr>
              <w:jc w:val="both"/>
              <w:rPr>
                <w:ins w:id="6006" w:author="vopatrilova" w:date="2018-11-19T14:52:00Z"/>
              </w:rPr>
            </w:pPr>
          </w:p>
        </w:tc>
        <w:tc>
          <w:tcPr>
            <w:tcW w:w="1703" w:type="dxa"/>
            <w:gridSpan w:val="2"/>
          </w:tcPr>
          <w:p w:rsidR="00F67DFE" w:rsidRDefault="00F67DFE" w:rsidP="00F67DFE">
            <w:pPr>
              <w:jc w:val="both"/>
              <w:rPr>
                <w:ins w:id="6007" w:author="vopatrilova" w:date="2018-11-19T14:52:00Z"/>
              </w:rPr>
            </w:pPr>
          </w:p>
        </w:tc>
        <w:tc>
          <w:tcPr>
            <w:tcW w:w="2096" w:type="dxa"/>
            <w:gridSpan w:val="4"/>
          </w:tcPr>
          <w:p w:rsidR="00F67DFE" w:rsidRDefault="00F67DFE" w:rsidP="00F67DFE">
            <w:pPr>
              <w:jc w:val="both"/>
              <w:rPr>
                <w:ins w:id="6008" w:author="vopatrilova" w:date="2018-11-19T14:52:00Z"/>
              </w:rPr>
            </w:pPr>
          </w:p>
        </w:tc>
      </w:tr>
      <w:tr w:rsidR="00F67DFE" w:rsidTr="00F67DFE">
        <w:trPr>
          <w:ins w:id="6009" w:author="vopatrilova" w:date="2018-11-19T14:52:00Z"/>
        </w:trPr>
        <w:tc>
          <w:tcPr>
            <w:tcW w:w="9859" w:type="dxa"/>
            <w:gridSpan w:val="11"/>
            <w:shd w:val="clear" w:color="auto" w:fill="F7CAAC"/>
          </w:tcPr>
          <w:p w:rsidR="00F67DFE" w:rsidRDefault="00F67DFE" w:rsidP="00F67DFE">
            <w:pPr>
              <w:jc w:val="both"/>
              <w:rPr>
                <w:ins w:id="6010" w:author="vopatrilova" w:date="2018-11-19T14:52:00Z"/>
              </w:rPr>
            </w:pPr>
            <w:ins w:id="6011" w:author="vopatrilova" w:date="2018-11-19T14:52:00Z">
              <w:r>
                <w:rPr>
                  <w:b/>
                </w:rPr>
                <w:t>Předměty příslušného studijního programu a způsob zapojení do jejich výuky, příp. další zapojení do uskutečňování studijního programu</w:t>
              </w:r>
            </w:ins>
          </w:p>
        </w:tc>
      </w:tr>
      <w:tr w:rsidR="00F67DFE" w:rsidTr="00F67DFE">
        <w:trPr>
          <w:trHeight w:val="1118"/>
          <w:ins w:id="6012" w:author="vopatrilova" w:date="2018-11-19T14:52:00Z"/>
        </w:trPr>
        <w:tc>
          <w:tcPr>
            <w:tcW w:w="9859" w:type="dxa"/>
            <w:gridSpan w:val="11"/>
            <w:tcBorders>
              <w:top w:val="nil"/>
            </w:tcBorders>
          </w:tcPr>
          <w:p w:rsidR="00F67DFE" w:rsidRDefault="00F67DFE" w:rsidP="00F67DFE">
            <w:pPr>
              <w:jc w:val="both"/>
              <w:rPr>
                <w:ins w:id="6013" w:author="vopatrilova" w:date="2018-11-19T14:52:00Z"/>
              </w:rPr>
            </w:pPr>
            <w:ins w:id="6014" w:author="vopatrilova" w:date="2018-11-19T14:52:00Z">
              <w:r w:rsidRPr="004E5DA8">
                <w:t>Laboratoř reálných procesů</w:t>
              </w:r>
              <w:r>
                <w:t xml:space="preserve"> – garant, cvičící (100%)</w:t>
              </w:r>
            </w:ins>
          </w:p>
        </w:tc>
      </w:tr>
      <w:tr w:rsidR="00F67DFE" w:rsidTr="00F67DFE">
        <w:trPr>
          <w:ins w:id="6015" w:author="vopatrilova" w:date="2018-11-19T14:52:00Z"/>
        </w:trPr>
        <w:tc>
          <w:tcPr>
            <w:tcW w:w="9859" w:type="dxa"/>
            <w:gridSpan w:val="11"/>
            <w:shd w:val="clear" w:color="auto" w:fill="F7CAAC"/>
          </w:tcPr>
          <w:p w:rsidR="00F67DFE" w:rsidRDefault="00F67DFE" w:rsidP="00F67DFE">
            <w:pPr>
              <w:jc w:val="both"/>
              <w:rPr>
                <w:ins w:id="6016" w:author="vopatrilova" w:date="2018-11-19T14:52:00Z"/>
              </w:rPr>
            </w:pPr>
            <w:ins w:id="6017" w:author="vopatrilova" w:date="2018-11-19T14:52:00Z">
              <w:r>
                <w:rPr>
                  <w:b/>
                </w:rPr>
                <w:t xml:space="preserve">Údaje o vzdělání na VŠ </w:t>
              </w:r>
            </w:ins>
          </w:p>
        </w:tc>
      </w:tr>
      <w:tr w:rsidR="00F67DFE" w:rsidTr="00F67DFE">
        <w:trPr>
          <w:trHeight w:val="1055"/>
          <w:ins w:id="6018" w:author="vopatrilova" w:date="2018-11-19T14:52:00Z"/>
        </w:trPr>
        <w:tc>
          <w:tcPr>
            <w:tcW w:w="9859" w:type="dxa"/>
            <w:gridSpan w:val="11"/>
          </w:tcPr>
          <w:p w:rsidR="00F67DFE" w:rsidRPr="009D3BE2" w:rsidRDefault="00F67DFE" w:rsidP="00F67DFE">
            <w:pPr>
              <w:jc w:val="both"/>
              <w:rPr>
                <w:ins w:id="6019" w:author="vopatrilova" w:date="2018-11-19T14:52:00Z"/>
              </w:rPr>
            </w:pPr>
            <w:ins w:id="6020" w:author="vopatrilova" w:date="2018-11-19T14:52:00Z">
              <w:r w:rsidRPr="009D3BE2">
                <w:t>199</w:t>
              </w:r>
              <w:r>
                <w:t>4</w:t>
              </w:r>
              <w:r w:rsidRPr="009D3BE2">
                <w:t xml:space="preserve"> – </w:t>
              </w:r>
              <w:r>
                <w:t>1999</w:t>
              </w:r>
              <w:r w:rsidRPr="009D3BE2">
                <w:t xml:space="preserve">: </w:t>
              </w:r>
              <w:r>
                <w:t>VUT v Brně</w:t>
              </w:r>
              <w:r w:rsidRPr="009D3BE2">
                <w:t xml:space="preserve">, Fakulta </w:t>
              </w:r>
              <w:r>
                <w:t>technologická ve Zlíně</w:t>
              </w:r>
              <w:r w:rsidRPr="009D3BE2">
                <w:t>, obor „Automatizace a řídící technika ve spotřebním průmyslu“, (Ing.)</w:t>
              </w:r>
            </w:ins>
          </w:p>
          <w:p w:rsidR="00F67DFE" w:rsidRPr="00652583" w:rsidRDefault="00F67DFE" w:rsidP="00F67DFE">
            <w:pPr>
              <w:jc w:val="both"/>
              <w:rPr>
                <w:ins w:id="6021" w:author="vopatrilova" w:date="2018-11-19T14:52:00Z"/>
              </w:rPr>
            </w:pPr>
            <w:ins w:id="6022" w:author="vopatrilova" w:date="2018-11-19T14:52:00Z">
              <w:r>
                <w:t>1999</w:t>
              </w:r>
              <w:r w:rsidRPr="009D3BE2">
                <w:t xml:space="preserve"> – 200</w:t>
              </w:r>
              <w:r>
                <w:t>3</w:t>
              </w:r>
              <w:r w:rsidRPr="009D3BE2">
                <w:t xml:space="preserve">: UTB ve Zlíně, Fakulta </w:t>
              </w:r>
              <w:r>
                <w:t>technologická</w:t>
              </w:r>
              <w:r w:rsidRPr="009D3BE2">
                <w:t>, obor „Technická kybernetika“, (Ph.D.)</w:t>
              </w:r>
            </w:ins>
          </w:p>
        </w:tc>
      </w:tr>
      <w:tr w:rsidR="00F67DFE" w:rsidTr="00F67DFE">
        <w:trPr>
          <w:ins w:id="6023" w:author="vopatrilova" w:date="2018-11-19T14:52:00Z"/>
        </w:trPr>
        <w:tc>
          <w:tcPr>
            <w:tcW w:w="9859" w:type="dxa"/>
            <w:gridSpan w:val="11"/>
            <w:shd w:val="clear" w:color="auto" w:fill="F7CAAC"/>
          </w:tcPr>
          <w:p w:rsidR="00F67DFE" w:rsidRDefault="00F67DFE" w:rsidP="00F67DFE">
            <w:pPr>
              <w:jc w:val="both"/>
              <w:rPr>
                <w:ins w:id="6024" w:author="vopatrilova" w:date="2018-11-19T14:52:00Z"/>
                <w:b/>
              </w:rPr>
            </w:pPr>
            <w:ins w:id="6025" w:author="vopatrilova" w:date="2018-11-19T14:52:00Z">
              <w:r>
                <w:rPr>
                  <w:b/>
                </w:rPr>
                <w:t>Údaje o odborném působení od absolvování VŠ</w:t>
              </w:r>
            </w:ins>
          </w:p>
          <w:p w:rsidR="00F67DFE" w:rsidRDefault="00F67DFE" w:rsidP="00F67DFE">
            <w:pPr>
              <w:jc w:val="both"/>
              <w:rPr>
                <w:ins w:id="6026" w:author="vopatrilova" w:date="2018-11-19T14:52:00Z"/>
                <w:b/>
              </w:rPr>
            </w:pPr>
          </w:p>
        </w:tc>
      </w:tr>
      <w:tr w:rsidR="00F67DFE" w:rsidTr="00F67DFE">
        <w:trPr>
          <w:trHeight w:val="1090"/>
          <w:ins w:id="6027" w:author="vopatrilova" w:date="2018-11-19T14:52:00Z"/>
        </w:trPr>
        <w:tc>
          <w:tcPr>
            <w:tcW w:w="9859" w:type="dxa"/>
            <w:gridSpan w:val="11"/>
          </w:tcPr>
          <w:p w:rsidR="00F67DFE" w:rsidRPr="009D3BE2" w:rsidRDefault="00F67DFE" w:rsidP="00F67DFE">
            <w:pPr>
              <w:ind w:left="1246" w:hanging="1246"/>
              <w:jc w:val="both"/>
              <w:rPr>
                <w:ins w:id="6028" w:author="vopatrilova" w:date="2018-11-19T14:52:00Z"/>
              </w:rPr>
            </w:pPr>
            <w:ins w:id="6029" w:author="vopatrilova" w:date="2018-11-19T14:52:00Z">
              <w:r>
                <w:t>2004 – 20</w:t>
              </w:r>
              <w:r w:rsidRPr="009D3BE2">
                <w:t>05</w:t>
              </w:r>
              <w:r>
                <w:t>:</w:t>
              </w:r>
              <w:r>
                <w:tab/>
                <w:t>Uinfo s.r.o., vývojový pracovník, programátor</w:t>
              </w:r>
            </w:ins>
          </w:p>
          <w:p w:rsidR="00F67DFE" w:rsidRPr="009D3BE2" w:rsidRDefault="00F67DFE" w:rsidP="00F67DFE">
            <w:pPr>
              <w:ind w:left="1246" w:hanging="1246"/>
              <w:jc w:val="both"/>
              <w:rPr>
                <w:ins w:id="6030" w:author="vopatrilova" w:date="2018-11-19T14:52:00Z"/>
              </w:rPr>
            </w:pPr>
            <w:ins w:id="6031" w:author="vopatrilova" w:date="2018-11-19T14:52:00Z">
              <w:r w:rsidRPr="009D3BE2">
                <w:t>20</w:t>
              </w:r>
              <w:r>
                <w:t>0</w:t>
              </w:r>
              <w:r w:rsidRPr="009D3BE2">
                <w:t xml:space="preserve">5 – </w:t>
              </w:r>
              <w:r>
                <w:t>2011</w:t>
              </w:r>
              <w:r w:rsidRPr="009D3BE2">
                <w:t>:</w:t>
              </w:r>
              <w:r>
                <w:tab/>
              </w:r>
              <w:r w:rsidRPr="009D3BE2">
                <w:t xml:space="preserve">UTB ve Zlíně, Fakulta aplikované informatiky, </w:t>
              </w:r>
              <w:r>
                <w:t>Centrum aplikované kybernetiky, vědecko-výzkumný pracovník</w:t>
              </w:r>
            </w:ins>
          </w:p>
          <w:p w:rsidR="00F67DFE" w:rsidRPr="00080943" w:rsidRDefault="00F67DFE" w:rsidP="00F67DFE">
            <w:pPr>
              <w:ind w:left="1246" w:hanging="1246"/>
              <w:jc w:val="both"/>
              <w:rPr>
                <w:ins w:id="6032" w:author="vopatrilova" w:date="2018-11-19T14:52:00Z"/>
              </w:rPr>
            </w:pPr>
            <w:ins w:id="6033" w:author="vopatrilova" w:date="2018-11-19T14:52:00Z">
              <w:r w:rsidRPr="009D3BE2">
                <w:t>201</w:t>
              </w:r>
              <w:r>
                <w:t>2</w:t>
              </w:r>
              <w:r w:rsidRPr="009D3BE2">
                <w:t xml:space="preserve"> – dosud:</w:t>
              </w:r>
              <w:r>
                <w:tab/>
              </w:r>
              <w:r w:rsidRPr="009D3BE2">
                <w:t xml:space="preserve">UTB ve Zlíně, Fakulta aplikované informatiky, </w:t>
              </w:r>
              <w:r>
                <w:t>CEBIA-Tech, junior researcher</w:t>
              </w:r>
            </w:ins>
          </w:p>
        </w:tc>
      </w:tr>
      <w:tr w:rsidR="00F67DFE" w:rsidTr="00F67DFE">
        <w:trPr>
          <w:trHeight w:val="250"/>
          <w:ins w:id="6034" w:author="vopatrilova" w:date="2018-11-19T14:52:00Z"/>
        </w:trPr>
        <w:tc>
          <w:tcPr>
            <w:tcW w:w="9859" w:type="dxa"/>
            <w:gridSpan w:val="11"/>
            <w:shd w:val="clear" w:color="auto" w:fill="F7CAAC"/>
          </w:tcPr>
          <w:p w:rsidR="00F67DFE" w:rsidRDefault="00F67DFE" w:rsidP="00F67DFE">
            <w:pPr>
              <w:jc w:val="both"/>
              <w:rPr>
                <w:ins w:id="6035" w:author="vopatrilova" w:date="2018-11-19T14:52:00Z"/>
              </w:rPr>
            </w:pPr>
            <w:ins w:id="6036" w:author="vopatrilova" w:date="2018-11-19T14:52:00Z">
              <w:r>
                <w:rPr>
                  <w:b/>
                </w:rPr>
                <w:t>Zkušenosti s vedením kvalifikačních a rigorózních prací</w:t>
              </w:r>
            </w:ins>
          </w:p>
        </w:tc>
      </w:tr>
      <w:tr w:rsidR="00F67DFE" w:rsidTr="00F67DFE">
        <w:trPr>
          <w:trHeight w:val="93"/>
          <w:ins w:id="6037" w:author="vopatrilova" w:date="2018-11-19T14:52:00Z"/>
        </w:trPr>
        <w:tc>
          <w:tcPr>
            <w:tcW w:w="9859" w:type="dxa"/>
            <w:gridSpan w:val="11"/>
          </w:tcPr>
          <w:p w:rsidR="00F67DFE" w:rsidRDefault="00F67DFE" w:rsidP="00F67DFE">
            <w:pPr>
              <w:jc w:val="both"/>
              <w:rPr>
                <w:ins w:id="6038" w:author="vopatrilova" w:date="2018-11-19T14:52:00Z"/>
              </w:rPr>
            </w:pPr>
            <w:ins w:id="6039" w:author="vopatrilova" w:date="2018-11-19T14:52:00Z">
              <w:r>
                <w:t xml:space="preserve">Od roku 2006 vedoucí úspěšně obhájených 7 bakalářských a 17 diplomových prací. </w:t>
              </w:r>
            </w:ins>
          </w:p>
          <w:p w:rsidR="00F67DFE" w:rsidRDefault="00F67DFE" w:rsidP="00F67DFE">
            <w:pPr>
              <w:jc w:val="both"/>
              <w:rPr>
                <w:ins w:id="6040" w:author="vopatrilova" w:date="2018-11-19T14:52:00Z"/>
              </w:rPr>
            </w:pPr>
          </w:p>
        </w:tc>
      </w:tr>
      <w:tr w:rsidR="00F67DFE" w:rsidTr="00F67DFE">
        <w:trPr>
          <w:cantSplit/>
          <w:ins w:id="6041" w:author="vopatrilova" w:date="2018-11-19T14:52:00Z"/>
        </w:trPr>
        <w:tc>
          <w:tcPr>
            <w:tcW w:w="3347" w:type="dxa"/>
            <w:gridSpan w:val="2"/>
            <w:tcBorders>
              <w:top w:val="single" w:sz="12" w:space="0" w:color="auto"/>
            </w:tcBorders>
            <w:shd w:val="clear" w:color="auto" w:fill="F7CAAC"/>
          </w:tcPr>
          <w:p w:rsidR="00F67DFE" w:rsidRDefault="00F67DFE" w:rsidP="00F67DFE">
            <w:pPr>
              <w:jc w:val="both"/>
              <w:rPr>
                <w:ins w:id="6042" w:author="vopatrilova" w:date="2018-11-19T14:52:00Z"/>
              </w:rPr>
            </w:pPr>
            <w:ins w:id="6043" w:author="vopatrilova" w:date="2018-11-19T14:52:00Z">
              <w:r>
                <w:rPr>
                  <w:b/>
                </w:rPr>
                <w:t xml:space="preserve">Obor habilitačního řízení </w:t>
              </w:r>
            </w:ins>
          </w:p>
        </w:tc>
        <w:tc>
          <w:tcPr>
            <w:tcW w:w="2245" w:type="dxa"/>
            <w:gridSpan w:val="2"/>
            <w:tcBorders>
              <w:top w:val="single" w:sz="12" w:space="0" w:color="auto"/>
            </w:tcBorders>
            <w:shd w:val="clear" w:color="auto" w:fill="F7CAAC"/>
          </w:tcPr>
          <w:p w:rsidR="00F67DFE" w:rsidRDefault="00F67DFE" w:rsidP="00F67DFE">
            <w:pPr>
              <w:jc w:val="both"/>
              <w:rPr>
                <w:ins w:id="6044" w:author="vopatrilova" w:date="2018-11-19T14:52:00Z"/>
              </w:rPr>
            </w:pPr>
            <w:ins w:id="6045" w:author="vopatrilova" w:date="2018-11-19T14:52:00Z">
              <w:r>
                <w:rPr>
                  <w:b/>
                </w:rPr>
                <w:t>Rok udělení hodnosti</w:t>
              </w:r>
            </w:ins>
          </w:p>
        </w:tc>
        <w:tc>
          <w:tcPr>
            <w:tcW w:w="2248" w:type="dxa"/>
            <w:gridSpan w:val="4"/>
            <w:tcBorders>
              <w:top w:val="single" w:sz="12" w:space="0" w:color="auto"/>
              <w:right w:val="single" w:sz="12" w:space="0" w:color="auto"/>
            </w:tcBorders>
            <w:shd w:val="clear" w:color="auto" w:fill="F7CAAC"/>
          </w:tcPr>
          <w:p w:rsidR="00F67DFE" w:rsidRDefault="00F67DFE" w:rsidP="00F67DFE">
            <w:pPr>
              <w:jc w:val="both"/>
              <w:rPr>
                <w:ins w:id="6046" w:author="vopatrilova" w:date="2018-11-19T14:52:00Z"/>
              </w:rPr>
            </w:pPr>
            <w:ins w:id="6047" w:author="vopatrilova" w:date="2018-11-19T14:52:00Z">
              <w:r>
                <w:rPr>
                  <w:b/>
                </w:rPr>
                <w:t>Řízení konáno na VŠ</w:t>
              </w:r>
            </w:ins>
          </w:p>
        </w:tc>
        <w:tc>
          <w:tcPr>
            <w:tcW w:w="2019" w:type="dxa"/>
            <w:gridSpan w:val="3"/>
            <w:tcBorders>
              <w:top w:val="single" w:sz="12" w:space="0" w:color="auto"/>
              <w:left w:val="single" w:sz="12" w:space="0" w:color="auto"/>
            </w:tcBorders>
            <w:shd w:val="clear" w:color="auto" w:fill="F7CAAC"/>
          </w:tcPr>
          <w:p w:rsidR="00F67DFE" w:rsidRDefault="00F67DFE" w:rsidP="00F67DFE">
            <w:pPr>
              <w:jc w:val="both"/>
              <w:rPr>
                <w:ins w:id="6048" w:author="vopatrilova" w:date="2018-11-19T14:52:00Z"/>
                <w:b/>
              </w:rPr>
            </w:pPr>
            <w:ins w:id="6049" w:author="vopatrilova" w:date="2018-11-19T14:52:00Z">
              <w:r>
                <w:rPr>
                  <w:b/>
                </w:rPr>
                <w:t>Ohlasy publikací</w:t>
              </w:r>
            </w:ins>
          </w:p>
        </w:tc>
      </w:tr>
      <w:tr w:rsidR="00F67DFE" w:rsidTr="00F67DFE">
        <w:trPr>
          <w:cantSplit/>
          <w:ins w:id="6050" w:author="vopatrilova" w:date="2018-11-19T14:52:00Z"/>
        </w:trPr>
        <w:tc>
          <w:tcPr>
            <w:tcW w:w="3347" w:type="dxa"/>
            <w:gridSpan w:val="2"/>
          </w:tcPr>
          <w:p w:rsidR="00F67DFE" w:rsidRDefault="00F67DFE" w:rsidP="00F67DFE">
            <w:pPr>
              <w:jc w:val="both"/>
              <w:rPr>
                <w:ins w:id="6051" w:author="vopatrilova" w:date="2018-11-19T14:52:00Z"/>
              </w:rPr>
            </w:pPr>
          </w:p>
        </w:tc>
        <w:tc>
          <w:tcPr>
            <w:tcW w:w="2245" w:type="dxa"/>
            <w:gridSpan w:val="2"/>
          </w:tcPr>
          <w:p w:rsidR="00F67DFE" w:rsidRDefault="00F67DFE" w:rsidP="00F67DFE">
            <w:pPr>
              <w:jc w:val="both"/>
              <w:rPr>
                <w:ins w:id="6052" w:author="vopatrilova" w:date="2018-11-19T14:52:00Z"/>
              </w:rPr>
            </w:pPr>
          </w:p>
        </w:tc>
        <w:tc>
          <w:tcPr>
            <w:tcW w:w="2248" w:type="dxa"/>
            <w:gridSpan w:val="4"/>
            <w:tcBorders>
              <w:right w:val="single" w:sz="12" w:space="0" w:color="auto"/>
            </w:tcBorders>
          </w:tcPr>
          <w:p w:rsidR="00F67DFE" w:rsidRDefault="00F67DFE" w:rsidP="00F67DFE">
            <w:pPr>
              <w:jc w:val="both"/>
              <w:rPr>
                <w:ins w:id="6053" w:author="vopatrilova" w:date="2018-11-19T14:52:00Z"/>
              </w:rPr>
            </w:pPr>
          </w:p>
        </w:tc>
        <w:tc>
          <w:tcPr>
            <w:tcW w:w="632" w:type="dxa"/>
            <w:tcBorders>
              <w:left w:val="single" w:sz="12" w:space="0" w:color="auto"/>
            </w:tcBorders>
            <w:shd w:val="clear" w:color="auto" w:fill="F7CAAC"/>
          </w:tcPr>
          <w:p w:rsidR="00F67DFE" w:rsidRDefault="00F67DFE" w:rsidP="00F67DFE">
            <w:pPr>
              <w:jc w:val="both"/>
              <w:rPr>
                <w:ins w:id="6054" w:author="vopatrilova" w:date="2018-11-19T14:52:00Z"/>
              </w:rPr>
            </w:pPr>
            <w:ins w:id="6055" w:author="vopatrilova" w:date="2018-11-19T14:52:00Z">
              <w:r>
                <w:rPr>
                  <w:b/>
                </w:rPr>
                <w:t>WOS</w:t>
              </w:r>
            </w:ins>
          </w:p>
        </w:tc>
        <w:tc>
          <w:tcPr>
            <w:tcW w:w="693" w:type="dxa"/>
            <w:shd w:val="clear" w:color="auto" w:fill="F7CAAC"/>
          </w:tcPr>
          <w:p w:rsidR="00F67DFE" w:rsidRDefault="00F67DFE" w:rsidP="00F67DFE">
            <w:pPr>
              <w:jc w:val="both"/>
              <w:rPr>
                <w:ins w:id="6056" w:author="vopatrilova" w:date="2018-11-19T14:52:00Z"/>
                <w:sz w:val="18"/>
              </w:rPr>
            </w:pPr>
            <w:ins w:id="6057" w:author="vopatrilova" w:date="2018-11-19T14:52:00Z">
              <w:r>
                <w:rPr>
                  <w:b/>
                  <w:sz w:val="18"/>
                </w:rPr>
                <w:t>Scopus</w:t>
              </w:r>
            </w:ins>
          </w:p>
        </w:tc>
        <w:tc>
          <w:tcPr>
            <w:tcW w:w="694" w:type="dxa"/>
            <w:shd w:val="clear" w:color="auto" w:fill="F7CAAC"/>
          </w:tcPr>
          <w:p w:rsidR="00F67DFE" w:rsidRDefault="00F67DFE" w:rsidP="00F67DFE">
            <w:pPr>
              <w:jc w:val="both"/>
              <w:rPr>
                <w:ins w:id="6058" w:author="vopatrilova" w:date="2018-11-19T14:52:00Z"/>
              </w:rPr>
            </w:pPr>
            <w:ins w:id="6059" w:author="vopatrilova" w:date="2018-11-19T14:52:00Z">
              <w:r>
                <w:rPr>
                  <w:b/>
                  <w:sz w:val="18"/>
                </w:rPr>
                <w:t>ostatní</w:t>
              </w:r>
            </w:ins>
          </w:p>
        </w:tc>
      </w:tr>
      <w:tr w:rsidR="00F67DFE" w:rsidTr="00F67DFE">
        <w:trPr>
          <w:cantSplit/>
          <w:trHeight w:val="70"/>
          <w:ins w:id="6060" w:author="vopatrilova" w:date="2018-11-19T14:52:00Z"/>
        </w:trPr>
        <w:tc>
          <w:tcPr>
            <w:tcW w:w="3347" w:type="dxa"/>
            <w:gridSpan w:val="2"/>
            <w:shd w:val="clear" w:color="auto" w:fill="F7CAAC"/>
          </w:tcPr>
          <w:p w:rsidR="00F67DFE" w:rsidRDefault="00F67DFE" w:rsidP="00F67DFE">
            <w:pPr>
              <w:jc w:val="both"/>
              <w:rPr>
                <w:ins w:id="6061" w:author="vopatrilova" w:date="2018-11-19T14:52:00Z"/>
              </w:rPr>
            </w:pPr>
            <w:ins w:id="6062" w:author="vopatrilova" w:date="2018-11-19T14:52:00Z">
              <w:r>
                <w:rPr>
                  <w:b/>
                </w:rPr>
                <w:t>Obor jmenovacího řízení</w:t>
              </w:r>
            </w:ins>
          </w:p>
        </w:tc>
        <w:tc>
          <w:tcPr>
            <w:tcW w:w="2245" w:type="dxa"/>
            <w:gridSpan w:val="2"/>
            <w:shd w:val="clear" w:color="auto" w:fill="F7CAAC"/>
          </w:tcPr>
          <w:p w:rsidR="00F67DFE" w:rsidRDefault="00F67DFE" w:rsidP="00F67DFE">
            <w:pPr>
              <w:jc w:val="both"/>
              <w:rPr>
                <w:ins w:id="6063" w:author="vopatrilova" w:date="2018-11-19T14:52:00Z"/>
              </w:rPr>
            </w:pPr>
            <w:ins w:id="6064" w:author="vopatrilova" w:date="2018-11-19T14:52:00Z">
              <w:r>
                <w:rPr>
                  <w:b/>
                </w:rPr>
                <w:t>Rok udělení hodnosti</w:t>
              </w:r>
            </w:ins>
          </w:p>
        </w:tc>
        <w:tc>
          <w:tcPr>
            <w:tcW w:w="2248" w:type="dxa"/>
            <w:gridSpan w:val="4"/>
            <w:tcBorders>
              <w:right w:val="single" w:sz="12" w:space="0" w:color="auto"/>
            </w:tcBorders>
            <w:shd w:val="clear" w:color="auto" w:fill="F7CAAC"/>
          </w:tcPr>
          <w:p w:rsidR="00F67DFE" w:rsidRDefault="00F67DFE" w:rsidP="00F67DFE">
            <w:pPr>
              <w:jc w:val="both"/>
              <w:rPr>
                <w:ins w:id="6065" w:author="vopatrilova" w:date="2018-11-19T14:52:00Z"/>
              </w:rPr>
            </w:pPr>
            <w:ins w:id="6066" w:author="vopatrilova" w:date="2018-11-19T14:52:00Z">
              <w:r>
                <w:rPr>
                  <w:b/>
                </w:rPr>
                <w:t>Řízení konáno na VŠ</w:t>
              </w:r>
            </w:ins>
          </w:p>
        </w:tc>
        <w:tc>
          <w:tcPr>
            <w:tcW w:w="632" w:type="dxa"/>
            <w:vMerge w:val="restart"/>
            <w:tcBorders>
              <w:left w:val="single" w:sz="12" w:space="0" w:color="auto"/>
            </w:tcBorders>
          </w:tcPr>
          <w:p w:rsidR="00F67DFE" w:rsidRPr="003B5737" w:rsidRDefault="00F67DFE" w:rsidP="00F67DFE">
            <w:pPr>
              <w:jc w:val="both"/>
              <w:rPr>
                <w:ins w:id="6067" w:author="vopatrilova" w:date="2018-11-19T14:52:00Z"/>
              </w:rPr>
            </w:pPr>
            <w:ins w:id="6068" w:author="vopatrilova" w:date="2018-11-19T14:52:00Z">
              <w:r>
                <w:t>84</w:t>
              </w:r>
            </w:ins>
          </w:p>
        </w:tc>
        <w:tc>
          <w:tcPr>
            <w:tcW w:w="693" w:type="dxa"/>
            <w:vMerge w:val="restart"/>
          </w:tcPr>
          <w:p w:rsidR="00F67DFE" w:rsidRPr="003B5737" w:rsidRDefault="00F67DFE" w:rsidP="00F67DFE">
            <w:pPr>
              <w:jc w:val="both"/>
              <w:rPr>
                <w:ins w:id="6069" w:author="vopatrilova" w:date="2018-11-19T14:52:00Z"/>
              </w:rPr>
            </w:pPr>
            <w:ins w:id="6070" w:author="vopatrilova" w:date="2018-11-19T14:52:00Z">
              <w:r>
                <w:t>109</w:t>
              </w:r>
            </w:ins>
          </w:p>
        </w:tc>
        <w:tc>
          <w:tcPr>
            <w:tcW w:w="694" w:type="dxa"/>
            <w:vMerge w:val="restart"/>
          </w:tcPr>
          <w:p w:rsidR="00F67DFE" w:rsidRPr="003B5737" w:rsidRDefault="00F67DFE" w:rsidP="00F67DFE">
            <w:pPr>
              <w:jc w:val="both"/>
              <w:rPr>
                <w:ins w:id="6071" w:author="vopatrilova" w:date="2018-11-19T14:52:00Z"/>
              </w:rPr>
            </w:pPr>
            <w:ins w:id="6072" w:author="vopatrilova" w:date="2018-11-19T14:52:00Z">
              <w:r>
                <w:t>131</w:t>
              </w:r>
            </w:ins>
          </w:p>
        </w:tc>
      </w:tr>
      <w:tr w:rsidR="00F67DFE" w:rsidTr="00F67DFE">
        <w:trPr>
          <w:trHeight w:val="205"/>
          <w:ins w:id="6073" w:author="vopatrilova" w:date="2018-11-19T14:52:00Z"/>
        </w:trPr>
        <w:tc>
          <w:tcPr>
            <w:tcW w:w="3347" w:type="dxa"/>
            <w:gridSpan w:val="2"/>
          </w:tcPr>
          <w:p w:rsidR="00F67DFE" w:rsidRDefault="00F67DFE" w:rsidP="00F67DFE">
            <w:pPr>
              <w:jc w:val="both"/>
              <w:rPr>
                <w:ins w:id="6074" w:author="vopatrilova" w:date="2018-11-19T14:52:00Z"/>
              </w:rPr>
            </w:pPr>
          </w:p>
        </w:tc>
        <w:tc>
          <w:tcPr>
            <w:tcW w:w="2245" w:type="dxa"/>
            <w:gridSpan w:val="2"/>
          </w:tcPr>
          <w:p w:rsidR="00F67DFE" w:rsidRDefault="00F67DFE" w:rsidP="00F67DFE">
            <w:pPr>
              <w:jc w:val="both"/>
              <w:rPr>
                <w:ins w:id="6075" w:author="vopatrilova" w:date="2018-11-19T14:52:00Z"/>
              </w:rPr>
            </w:pPr>
          </w:p>
        </w:tc>
        <w:tc>
          <w:tcPr>
            <w:tcW w:w="2248" w:type="dxa"/>
            <w:gridSpan w:val="4"/>
            <w:tcBorders>
              <w:right w:val="single" w:sz="12" w:space="0" w:color="auto"/>
            </w:tcBorders>
          </w:tcPr>
          <w:p w:rsidR="00F67DFE" w:rsidRDefault="00F67DFE" w:rsidP="00F67DFE">
            <w:pPr>
              <w:jc w:val="both"/>
              <w:rPr>
                <w:ins w:id="6076" w:author="vopatrilova" w:date="2018-11-19T14:52:00Z"/>
              </w:rPr>
            </w:pPr>
          </w:p>
        </w:tc>
        <w:tc>
          <w:tcPr>
            <w:tcW w:w="632" w:type="dxa"/>
            <w:vMerge/>
            <w:tcBorders>
              <w:left w:val="single" w:sz="12" w:space="0" w:color="auto"/>
            </w:tcBorders>
            <w:vAlign w:val="center"/>
          </w:tcPr>
          <w:p w:rsidR="00F67DFE" w:rsidRDefault="00F67DFE" w:rsidP="00F67DFE">
            <w:pPr>
              <w:rPr>
                <w:ins w:id="6077" w:author="vopatrilova" w:date="2018-11-19T14:52:00Z"/>
                <w:b/>
              </w:rPr>
            </w:pPr>
          </w:p>
        </w:tc>
        <w:tc>
          <w:tcPr>
            <w:tcW w:w="693" w:type="dxa"/>
            <w:vMerge/>
            <w:vAlign w:val="center"/>
          </w:tcPr>
          <w:p w:rsidR="00F67DFE" w:rsidRDefault="00F67DFE" w:rsidP="00F67DFE">
            <w:pPr>
              <w:rPr>
                <w:ins w:id="6078" w:author="vopatrilova" w:date="2018-11-19T14:52:00Z"/>
                <w:b/>
              </w:rPr>
            </w:pPr>
          </w:p>
        </w:tc>
        <w:tc>
          <w:tcPr>
            <w:tcW w:w="694" w:type="dxa"/>
            <w:vMerge/>
            <w:vAlign w:val="center"/>
          </w:tcPr>
          <w:p w:rsidR="00F67DFE" w:rsidRDefault="00F67DFE" w:rsidP="00F67DFE">
            <w:pPr>
              <w:rPr>
                <w:ins w:id="6079" w:author="vopatrilova" w:date="2018-11-19T14:52:00Z"/>
                <w:b/>
              </w:rPr>
            </w:pPr>
          </w:p>
        </w:tc>
      </w:tr>
      <w:tr w:rsidR="00F67DFE" w:rsidTr="00F67DFE">
        <w:trPr>
          <w:ins w:id="6080" w:author="vopatrilova" w:date="2018-11-19T14:52:00Z"/>
        </w:trPr>
        <w:tc>
          <w:tcPr>
            <w:tcW w:w="9859" w:type="dxa"/>
            <w:gridSpan w:val="11"/>
            <w:shd w:val="clear" w:color="auto" w:fill="F7CAAC"/>
          </w:tcPr>
          <w:p w:rsidR="00F67DFE" w:rsidRDefault="00F67DFE" w:rsidP="00F67DFE">
            <w:pPr>
              <w:jc w:val="both"/>
              <w:rPr>
                <w:ins w:id="6081" w:author="vopatrilova" w:date="2018-11-19T14:52:00Z"/>
                <w:b/>
              </w:rPr>
            </w:pPr>
            <w:ins w:id="6082" w:author="vopatrilova" w:date="2018-11-19T14:52:00Z">
              <w:r>
                <w:rPr>
                  <w:b/>
                </w:rPr>
                <w:t xml:space="preserve">Přehled o nejvýznamnější publikační a další tvůrčí činnosti nebo další profesní činnosti u odborníků z praxe vztahující se k zabezpečovaným předmětům </w:t>
              </w:r>
            </w:ins>
          </w:p>
        </w:tc>
      </w:tr>
      <w:tr w:rsidR="00F67DFE" w:rsidTr="00F67DFE">
        <w:trPr>
          <w:trHeight w:val="2347"/>
          <w:ins w:id="6083" w:author="vopatrilova" w:date="2018-11-19T14:52:00Z"/>
        </w:trPr>
        <w:tc>
          <w:tcPr>
            <w:tcW w:w="9859" w:type="dxa"/>
            <w:gridSpan w:val="11"/>
          </w:tcPr>
          <w:p w:rsidR="00F67DFE" w:rsidRDefault="00F67DFE" w:rsidP="00F67DFE">
            <w:pPr>
              <w:rPr>
                <w:ins w:id="6084" w:author="vopatrilova" w:date="2018-11-19T14:52:00Z"/>
              </w:rPr>
            </w:pPr>
            <w:ins w:id="6085" w:author="vopatrilova" w:date="2018-11-19T14:52:00Z">
              <w:r w:rsidRPr="00217C02">
                <w:rPr>
                  <w:b/>
                </w:rPr>
                <w:t>CHALUPA, Petr (70</w:t>
              </w:r>
              <w:r>
                <w:rPr>
                  <w:b/>
                </w:rPr>
                <w:t xml:space="preserve"> </w:t>
              </w:r>
              <w:r w:rsidRPr="00217C02">
                <w:rPr>
                  <w:b/>
                </w:rPr>
                <w:t>%);</w:t>
              </w:r>
              <w:r>
                <w:t xml:space="preserve"> NOVÁK, Jakub. Modeling and model predictive control of a nonlinear hydraulic system. Computers &amp; Mathematics with Applications, 2013, roč. 66, č. 2, s. 155-164. ISSN 0898-1221. </w:t>
              </w:r>
            </w:ins>
          </w:p>
          <w:p w:rsidR="00F67DFE" w:rsidRDefault="00F67DFE" w:rsidP="00F67DFE">
            <w:pPr>
              <w:rPr>
                <w:ins w:id="6086" w:author="vopatrilova" w:date="2018-11-19T14:52:00Z"/>
              </w:rPr>
            </w:pPr>
            <w:ins w:id="6087" w:author="vopatrilova" w:date="2018-11-19T14:52:00Z">
              <w:r w:rsidRPr="00217C02">
                <w:rPr>
                  <w:b/>
                </w:rPr>
                <w:t>CHALUPA, Petr (50</w:t>
              </w:r>
              <w:r>
                <w:rPr>
                  <w:b/>
                </w:rPr>
                <w:t xml:space="preserve"> </w:t>
              </w:r>
              <w:r w:rsidRPr="00217C02">
                <w:rPr>
                  <w:b/>
                </w:rPr>
                <w:t>%);</w:t>
              </w:r>
              <w:r>
                <w:t xml:space="preserve"> NOVÁK, Jakub; JANUŠKA, Peter. State Space MPC Using State Observers. International Journal of Circuits, Systems and Signal Processing, 2014, roč. 8, č. 1, s. 9-14. ISSN 1998-4464.BC - Teorie a systémy řízení </w:t>
              </w:r>
            </w:ins>
          </w:p>
          <w:p w:rsidR="00F67DFE" w:rsidRDefault="00F67DFE" w:rsidP="00F67DFE">
            <w:pPr>
              <w:rPr>
                <w:ins w:id="6088" w:author="vopatrilova" w:date="2018-11-19T14:52:00Z"/>
              </w:rPr>
            </w:pPr>
            <w:ins w:id="6089" w:author="vopatrilova" w:date="2018-11-19T14:52:00Z">
              <w:r w:rsidRPr="00217C02">
                <w:rPr>
                  <w:b/>
                </w:rPr>
                <w:t>CHALUPA, Petr</w:t>
              </w:r>
              <w:r>
                <w:rPr>
                  <w:b/>
                </w:rPr>
                <w:t xml:space="preserve"> </w:t>
              </w:r>
              <w:r w:rsidRPr="00217C02">
                <w:rPr>
                  <w:b/>
                </w:rPr>
                <w:t>(40</w:t>
              </w:r>
              <w:r>
                <w:rPr>
                  <w:b/>
                </w:rPr>
                <w:t xml:space="preserve"> </w:t>
              </w:r>
              <w:r w:rsidRPr="00217C02">
                <w:rPr>
                  <w:b/>
                </w:rPr>
                <w:t>%);</w:t>
              </w:r>
              <w:r>
                <w:t xml:space="preserve"> BAŘINOVÁ, Michaela; NOVÁK, Jakub; BENEŠ, Martin. Control System for Chemical Thermal Processes and Its Usage for Measurement of Collagen Shrinkage Temperature. WSEAS Transactions on Systems and Control, 2015, roč. 10, č. 1, s. 445-452. ISSN 1991-8763. </w:t>
              </w:r>
            </w:ins>
          </w:p>
          <w:p w:rsidR="00F67DFE" w:rsidRDefault="00F67DFE" w:rsidP="00F67DFE">
            <w:pPr>
              <w:rPr>
                <w:ins w:id="6090" w:author="vopatrilova" w:date="2018-11-19T14:52:00Z"/>
              </w:rPr>
            </w:pPr>
            <w:ins w:id="6091" w:author="vopatrilova" w:date="2018-11-19T14:52:00Z">
              <w:r w:rsidRPr="00217C02">
                <w:rPr>
                  <w:b/>
                </w:rPr>
                <w:t>CHALUPA, Petr</w:t>
              </w:r>
              <w:r>
                <w:rPr>
                  <w:b/>
                </w:rPr>
                <w:t xml:space="preserve"> </w:t>
              </w:r>
              <w:r w:rsidRPr="00217C02">
                <w:rPr>
                  <w:b/>
                </w:rPr>
                <w:t>(50</w:t>
              </w:r>
              <w:r>
                <w:rPr>
                  <w:b/>
                </w:rPr>
                <w:t xml:space="preserve"> </w:t>
              </w:r>
              <w:r w:rsidRPr="00217C02">
                <w:rPr>
                  <w:b/>
                </w:rPr>
                <w:t>%);</w:t>
              </w:r>
              <w:r>
                <w:t xml:space="preserve"> NOVÁK, Jakub; JARMAR, Michal. Model of Coupled Drives Apparatus – Static and Dynamic Characteristics. In MATEC Web of Conferences. Les Ulis : EDP Sciences, 2016. ISSN 2261-236X.</w:t>
              </w:r>
            </w:ins>
          </w:p>
          <w:p w:rsidR="00F67DFE" w:rsidRPr="003B5737" w:rsidRDefault="00F67DFE" w:rsidP="00F67DFE">
            <w:pPr>
              <w:rPr>
                <w:ins w:id="6092" w:author="vopatrilova" w:date="2018-11-19T14:52:00Z"/>
              </w:rPr>
            </w:pPr>
            <w:ins w:id="6093" w:author="vopatrilova" w:date="2018-11-19T14:52:00Z">
              <w:r w:rsidRPr="00217C02">
                <w:rPr>
                  <w:b/>
                </w:rPr>
                <w:t>CHALUPA, Petr</w:t>
              </w:r>
              <w:r>
                <w:rPr>
                  <w:b/>
                </w:rPr>
                <w:t xml:space="preserve"> </w:t>
              </w:r>
              <w:r w:rsidRPr="00217C02">
                <w:rPr>
                  <w:b/>
                </w:rPr>
                <w:t>(60</w:t>
              </w:r>
              <w:r>
                <w:rPr>
                  <w:b/>
                </w:rPr>
                <w:t xml:space="preserve"> </w:t>
              </w:r>
              <w:r w:rsidRPr="00217C02">
                <w:rPr>
                  <w:b/>
                </w:rPr>
                <w:t>%);</w:t>
              </w:r>
              <w:r>
                <w:t xml:space="preserve"> NOVÁK, Jakub; PŘIKRYL, Jan. Design and Verification of a Robust Controller for the Twin Rotor MIMO System. International Journal of Circuits, Systems and Signal Processing, 2016, roč. 10, č. 1, s. 200-207. ISSN 1998-4464.BC - Teorie a systémy řízení </w:t>
              </w:r>
            </w:ins>
          </w:p>
        </w:tc>
      </w:tr>
      <w:tr w:rsidR="00F67DFE" w:rsidTr="00F67DFE">
        <w:trPr>
          <w:trHeight w:val="218"/>
          <w:ins w:id="6094" w:author="vopatrilova" w:date="2018-11-19T14:52:00Z"/>
        </w:trPr>
        <w:tc>
          <w:tcPr>
            <w:tcW w:w="9859" w:type="dxa"/>
            <w:gridSpan w:val="11"/>
            <w:shd w:val="clear" w:color="auto" w:fill="F7CAAC"/>
          </w:tcPr>
          <w:p w:rsidR="00F67DFE" w:rsidRDefault="00F67DFE" w:rsidP="00F67DFE">
            <w:pPr>
              <w:rPr>
                <w:ins w:id="6095" w:author="vopatrilova" w:date="2018-11-19T14:52:00Z"/>
                <w:b/>
              </w:rPr>
            </w:pPr>
            <w:ins w:id="6096" w:author="vopatrilova" w:date="2018-11-19T14:52:00Z">
              <w:r>
                <w:rPr>
                  <w:b/>
                </w:rPr>
                <w:t>Působení v zahraničí</w:t>
              </w:r>
            </w:ins>
          </w:p>
        </w:tc>
      </w:tr>
      <w:tr w:rsidR="00F67DFE" w:rsidTr="00F67DFE">
        <w:trPr>
          <w:trHeight w:val="328"/>
          <w:ins w:id="6097" w:author="vopatrilova" w:date="2018-11-19T14:52:00Z"/>
        </w:trPr>
        <w:tc>
          <w:tcPr>
            <w:tcW w:w="9859" w:type="dxa"/>
            <w:gridSpan w:val="11"/>
          </w:tcPr>
          <w:p w:rsidR="00F67DFE" w:rsidRPr="003232CF" w:rsidRDefault="00F67DFE" w:rsidP="00F67DFE">
            <w:pPr>
              <w:rPr>
                <w:ins w:id="6098" w:author="vopatrilova" w:date="2018-11-19T14:52:00Z"/>
                <w:lang w:val="sk-SK"/>
              </w:rPr>
            </w:pPr>
          </w:p>
        </w:tc>
      </w:tr>
      <w:tr w:rsidR="00F67DFE" w:rsidTr="00F67DFE">
        <w:trPr>
          <w:cantSplit/>
          <w:trHeight w:val="470"/>
          <w:ins w:id="6099" w:author="vopatrilova" w:date="2018-11-19T14:52:00Z"/>
        </w:trPr>
        <w:tc>
          <w:tcPr>
            <w:tcW w:w="2518" w:type="dxa"/>
            <w:shd w:val="clear" w:color="auto" w:fill="F7CAAC"/>
          </w:tcPr>
          <w:p w:rsidR="00F67DFE" w:rsidRDefault="00F67DFE" w:rsidP="00F67DFE">
            <w:pPr>
              <w:jc w:val="both"/>
              <w:rPr>
                <w:ins w:id="6100" w:author="vopatrilova" w:date="2018-11-19T14:52:00Z"/>
                <w:b/>
              </w:rPr>
            </w:pPr>
            <w:ins w:id="6101" w:author="vopatrilova" w:date="2018-11-19T14:52:00Z">
              <w:r>
                <w:rPr>
                  <w:b/>
                </w:rPr>
                <w:t xml:space="preserve">Podpis </w:t>
              </w:r>
            </w:ins>
          </w:p>
        </w:tc>
        <w:tc>
          <w:tcPr>
            <w:tcW w:w="4536" w:type="dxa"/>
            <w:gridSpan w:val="5"/>
          </w:tcPr>
          <w:p w:rsidR="00F67DFE" w:rsidRDefault="00F67DFE" w:rsidP="00F67DFE">
            <w:pPr>
              <w:jc w:val="both"/>
              <w:rPr>
                <w:ins w:id="6102" w:author="vopatrilova" w:date="2018-11-19T14:52:00Z"/>
              </w:rPr>
            </w:pPr>
          </w:p>
        </w:tc>
        <w:tc>
          <w:tcPr>
            <w:tcW w:w="786" w:type="dxa"/>
            <w:gridSpan w:val="2"/>
            <w:shd w:val="clear" w:color="auto" w:fill="F7CAAC"/>
          </w:tcPr>
          <w:p w:rsidR="00F67DFE" w:rsidRDefault="00F67DFE" w:rsidP="00F67DFE">
            <w:pPr>
              <w:jc w:val="both"/>
              <w:rPr>
                <w:ins w:id="6103" w:author="vopatrilova" w:date="2018-11-19T14:52:00Z"/>
              </w:rPr>
            </w:pPr>
            <w:ins w:id="6104" w:author="vopatrilova" w:date="2018-11-19T14:52:00Z">
              <w:r>
                <w:rPr>
                  <w:b/>
                </w:rPr>
                <w:t>datum</w:t>
              </w:r>
            </w:ins>
          </w:p>
        </w:tc>
        <w:tc>
          <w:tcPr>
            <w:tcW w:w="2019" w:type="dxa"/>
            <w:gridSpan w:val="3"/>
          </w:tcPr>
          <w:p w:rsidR="00F67DFE" w:rsidRDefault="00F67DFE" w:rsidP="00F67DFE">
            <w:pPr>
              <w:jc w:val="both"/>
              <w:rPr>
                <w:ins w:id="6105" w:author="vopatrilova" w:date="2018-11-19T14:52:00Z"/>
              </w:rPr>
            </w:pPr>
            <w:ins w:id="6106" w:author="vopatrilova" w:date="2018-11-19T14:52:00Z">
              <w:r>
                <w:t>28. 8. 2018</w:t>
              </w:r>
            </w:ins>
          </w:p>
        </w:tc>
      </w:tr>
    </w:tbl>
    <w:p w:rsidR="00FA6019" w:rsidRDefault="00FA6019" w:rsidP="00FA6019">
      <w:pPr>
        <w:spacing w:after="160" w:line="259" w:lineRule="auto"/>
      </w:pPr>
    </w:p>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253116" w:rsidTr="0010688A">
        <w:trPr>
          <w:del w:id="6107" w:author="vopatrilova" w:date="2018-11-19T14:54:00Z"/>
        </w:trPr>
        <w:tc>
          <w:tcPr>
            <w:tcW w:w="9859" w:type="dxa"/>
            <w:gridSpan w:val="11"/>
            <w:tcBorders>
              <w:bottom w:val="double" w:sz="4" w:space="0" w:color="auto"/>
            </w:tcBorders>
            <w:shd w:val="clear" w:color="auto" w:fill="BDD6EE"/>
          </w:tcPr>
          <w:p w:rsidR="00FA6019" w:rsidDel="00253116" w:rsidRDefault="00FA6019" w:rsidP="0010688A">
            <w:pPr>
              <w:tabs>
                <w:tab w:val="right" w:pos="9332"/>
              </w:tabs>
              <w:jc w:val="both"/>
              <w:rPr>
                <w:del w:id="6108" w:author="vopatrilova" w:date="2018-11-19T14:54:00Z"/>
                <w:b/>
                <w:sz w:val="28"/>
              </w:rPr>
            </w:pPr>
            <w:del w:id="6109" w:author="vopatrilova" w:date="2018-11-19T14:54:00Z">
              <w:r w:rsidDel="00253116">
                <w:rPr>
                  <w:b/>
                  <w:sz w:val="28"/>
                </w:rPr>
                <w:delText>C-I – Personální zabezpečení</w:delText>
              </w:r>
              <w:r w:rsidDel="00253116">
                <w:rPr>
                  <w:b/>
                  <w:sz w:val="28"/>
                </w:rPr>
                <w:tab/>
              </w:r>
              <w:r w:rsidR="008C3AC8" w:rsidDel="00253116">
                <w:fldChar w:fldCharType="begin"/>
              </w:r>
              <w:r w:rsidR="00D21C46" w:rsidDel="00253116">
                <w:delInstrText xml:space="preserve"> REF AabecedniSeznam \h  \* MERGEFORMAT </w:delInstrText>
              </w:r>
              <w:r w:rsidR="008C3AC8" w:rsidDel="00253116">
                <w:fldChar w:fldCharType="separate"/>
              </w:r>
              <w:r w:rsidR="00E735CA" w:rsidRPr="00E735CA" w:rsidDel="00253116">
                <w:rPr>
                  <w:rStyle w:val="Odkazintenzivn"/>
                </w:rPr>
                <w:delText>Abecední seznam</w:delText>
              </w:r>
              <w:r w:rsidR="008C3AC8" w:rsidDel="00253116">
                <w:fldChar w:fldCharType="end"/>
              </w:r>
            </w:del>
          </w:p>
        </w:tc>
      </w:tr>
      <w:tr w:rsidR="00FA6019" w:rsidDel="00253116" w:rsidTr="0010688A">
        <w:trPr>
          <w:del w:id="6110" w:author="vopatrilova" w:date="2018-11-19T14:54:00Z"/>
        </w:trPr>
        <w:tc>
          <w:tcPr>
            <w:tcW w:w="2518" w:type="dxa"/>
            <w:tcBorders>
              <w:top w:val="double" w:sz="4" w:space="0" w:color="auto"/>
            </w:tcBorders>
            <w:shd w:val="clear" w:color="auto" w:fill="F7CAAC"/>
          </w:tcPr>
          <w:p w:rsidR="00FA6019" w:rsidDel="00253116" w:rsidRDefault="00FA6019" w:rsidP="0010688A">
            <w:pPr>
              <w:jc w:val="both"/>
              <w:rPr>
                <w:del w:id="6111" w:author="vopatrilova" w:date="2018-11-19T14:54:00Z"/>
                <w:b/>
              </w:rPr>
            </w:pPr>
            <w:del w:id="6112" w:author="vopatrilova" w:date="2018-11-19T14:54:00Z">
              <w:r w:rsidDel="00253116">
                <w:rPr>
                  <w:b/>
                </w:rPr>
                <w:delText>Vysoká škola</w:delText>
              </w:r>
            </w:del>
          </w:p>
        </w:tc>
        <w:tc>
          <w:tcPr>
            <w:tcW w:w="7341" w:type="dxa"/>
            <w:gridSpan w:val="10"/>
          </w:tcPr>
          <w:p w:rsidR="00FA6019" w:rsidDel="00253116" w:rsidRDefault="00FA6019" w:rsidP="0010688A">
            <w:pPr>
              <w:jc w:val="both"/>
              <w:rPr>
                <w:del w:id="6113" w:author="vopatrilova" w:date="2018-11-19T14:54:00Z"/>
              </w:rPr>
            </w:pPr>
            <w:del w:id="6114" w:author="vopatrilova" w:date="2018-11-19T14:54:00Z">
              <w:r w:rsidDel="00253116">
                <w:delText>Univerzita Tomáše Bati ve Zlíně</w:delText>
              </w:r>
            </w:del>
          </w:p>
        </w:tc>
      </w:tr>
      <w:tr w:rsidR="00FA6019" w:rsidDel="00253116" w:rsidTr="0010688A">
        <w:trPr>
          <w:del w:id="6115" w:author="vopatrilova" w:date="2018-11-19T14:54:00Z"/>
        </w:trPr>
        <w:tc>
          <w:tcPr>
            <w:tcW w:w="2518" w:type="dxa"/>
            <w:shd w:val="clear" w:color="auto" w:fill="F7CAAC"/>
          </w:tcPr>
          <w:p w:rsidR="00FA6019" w:rsidDel="00253116" w:rsidRDefault="00FA6019" w:rsidP="0010688A">
            <w:pPr>
              <w:jc w:val="both"/>
              <w:rPr>
                <w:del w:id="6116" w:author="vopatrilova" w:date="2018-11-19T14:54:00Z"/>
                <w:b/>
              </w:rPr>
            </w:pPr>
            <w:del w:id="6117" w:author="vopatrilova" w:date="2018-11-19T14:54:00Z">
              <w:r w:rsidDel="00253116">
                <w:rPr>
                  <w:b/>
                </w:rPr>
                <w:delText>Součást vysoké školy</w:delText>
              </w:r>
            </w:del>
          </w:p>
        </w:tc>
        <w:tc>
          <w:tcPr>
            <w:tcW w:w="7341" w:type="dxa"/>
            <w:gridSpan w:val="10"/>
          </w:tcPr>
          <w:p w:rsidR="00FA6019" w:rsidDel="00253116" w:rsidRDefault="00FA6019" w:rsidP="0010688A">
            <w:pPr>
              <w:jc w:val="both"/>
              <w:rPr>
                <w:del w:id="6118" w:author="vopatrilova" w:date="2018-11-19T14:54:00Z"/>
              </w:rPr>
            </w:pPr>
            <w:del w:id="6119" w:author="vopatrilova" w:date="2018-11-19T14:54:00Z">
              <w:r w:rsidDel="00253116">
                <w:delText>Fakulta aplikované informatiky</w:delText>
              </w:r>
            </w:del>
          </w:p>
        </w:tc>
      </w:tr>
      <w:tr w:rsidR="00FA6019" w:rsidDel="00253116" w:rsidTr="0010688A">
        <w:trPr>
          <w:del w:id="6120" w:author="vopatrilova" w:date="2018-11-19T14:54:00Z"/>
        </w:trPr>
        <w:tc>
          <w:tcPr>
            <w:tcW w:w="2518" w:type="dxa"/>
            <w:shd w:val="clear" w:color="auto" w:fill="F7CAAC"/>
          </w:tcPr>
          <w:p w:rsidR="00FA6019" w:rsidDel="00253116" w:rsidRDefault="00FA6019" w:rsidP="0010688A">
            <w:pPr>
              <w:jc w:val="both"/>
              <w:rPr>
                <w:del w:id="6121" w:author="vopatrilova" w:date="2018-11-19T14:54:00Z"/>
                <w:b/>
              </w:rPr>
            </w:pPr>
            <w:del w:id="6122" w:author="vopatrilova" w:date="2018-11-19T14:54:00Z">
              <w:r w:rsidDel="00253116">
                <w:rPr>
                  <w:b/>
                </w:rPr>
                <w:delText>Název studijního programu</w:delText>
              </w:r>
            </w:del>
          </w:p>
        </w:tc>
        <w:tc>
          <w:tcPr>
            <w:tcW w:w="7341" w:type="dxa"/>
            <w:gridSpan w:val="10"/>
          </w:tcPr>
          <w:p w:rsidR="00FA6019" w:rsidDel="00253116" w:rsidRDefault="00FA6019" w:rsidP="0010688A">
            <w:pPr>
              <w:jc w:val="both"/>
              <w:rPr>
                <w:del w:id="6123" w:author="vopatrilova" w:date="2018-11-19T14:54:00Z"/>
              </w:rPr>
            </w:pPr>
            <w:del w:id="6124" w:author="vopatrilova" w:date="2018-11-19T14:54:00Z">
              <w:r w:rsidDel="00253116">
                <w:delText>Aplikovaná informatika v průmyslové automatizaci</w:delText>
              </w:r>
            </w:del>
          </w:p>
        </w:tc>
      </w:tr>
      <w:tr w:rsidR="00FA6019" w:rsidDel="00253116" w:rsidTr="0010688A">
        <w:trPr>
          <w:del w:id="6125" w:author="vopatrilova" w:date="2018-11-19T14:54:00Z"/>
        </w:trPr>
        <w:tc>
          <w:tcPr>
            <w:tcW w:w="2518" w:type="dxa"/>
            <w:shd w:val="clear" w:color="auto" w:fill="F7CAAC"/>
          </w:tcPr>
          <w:p w:rsidR="00FA6019" w:rsidDel="00253116" w:rsidRDefault="00FA6019" w:rsidP="0010688A">
            <w:pPr>
              <w:jc w:val="both"/>
              <w:rPr>
                <w:del w:id="6126" w:author="vopatrilova" w:date="2018-11-19T14:54:00Z"/>
                <w:b/>
              </w:rPr>
            </w:pPr>
            <w:del w:id="6127" w:author="vopatrilova" w:date="2018-11-19T14:54:00Z">
              <w:r w:rsidDel="00253116">
                <w:rPr>
                  <w:b/>
                </w:rPr>
                <w:delText>Jméno a příjmení</w:delText>
              </w:r>
            </w:del>
          </w:p>
        </w:tc>
        <w:tc>
          <w:tcPr>
            <w:tcW w:w="4536" w:type="dxa"/>
            <w:gridSpan w:val="5"/>
          </w:tcPr>
          <w:p w:rsidR="00FA6019" w:rsidDel="00253116" w:rsidRDefault="00FA6019" w:rsidP="0010688A">
            <w:pPr>
              <w:jc w:val="both"/>
              <w:rPr>
                <w:del w:id="6128" w:author="vopatrilova" w:date="2018-11-19T14:54:00Z"/>
              </w:rPr>
            </w:pPr>
            <w:del w:id="6129" w:author="vopatrilova" w:date="2018-11-19T14:54:00Z">
              <w:r w:rsidDel="00253116">
                <w:delText xml:space="preserve">Bronislav </w:delText>
              </w:r>
              <w:bookmarkStart w:id="6130" w:name="aChramcov"/>
              <w:r w:rsidDel="00253116">
                <w:delText>Chramcov</w:delText>
              </w:r>
              <w:bookmarkEnd w:id="6130"/>
            </w:del>
          </w:p>
        </w:tc>
        <w:tc>
          <w:tcPr>
            <w:tcW w:w="709" w:type="dxa"/>
            <w:shd w:val="clear" w:color="auto" w:fill="F7CAAC"/>
          </w:tcPr>
          <w:p w:rsidR="00FA6019" w:rsidDel="00253116" w:rsidRDefault="00FA6019" w:rsidP="0010688A">
            <w:pPr>
              <w:jc w:val="both"/>
              <w:rPr>
                <w:del w:id="6131" w:author="vopatrilova" w:date="2018-11-19T14:54:00Z"/>
                <w:b/>
              </w:rPr>
            </w:pPr>
            <w:del w:id="6132" w:author="vopatrilova" w:date="2018-11-19T14:54:00Z">
              <w:r w:rsidDel="00253116">
                <w:rPr>
                  <w:b/>
                </w:rPr>
                <w:delText>Tituly</w:delText>
              </w:r>
            </w:del>
          </w:p>
        </w:tc>
        <w:tc>
          <w:tcPr>
            <w:tcW w:w="2096" w:type="dxa"/>
            <w:gridSpan w:val="4"/>
          </w:tcPr>
          <w:p w:rsidR="00FA6019" w:rsidDel="00253116" w:rsidRDefault="00FA6019" w:rsidP="0010688A">
            <w:pPr>
              <w:jc w:val="both"/>
              <w:rPr>
                <w:del w:id="6133" w:author="vopatrilova" w:date="2018-11-19T14:54:00Z"/>
              </w:rPr>
            </w:pPr>
            <w:del w:id="6134" w:author="vopatrilova" w:date="2018-11-19T14:54:00Z">
              <w:r w:rsidDel="00253116">
                <w:delText>doc. Ing. Ph.D.</w:delText>
              </w:r>
            </w:del>
          </w:p>
        </w:tc>
      </w:tr>
      <w:tr w:rsidR="00FA6019" w:rsidDel="00253116" w:rsidTr="0010688A">
        <w:trPr>
          <w:del w:id="6135" w:author="vopatrilova" w:date="2018-11-19T14:54:00Z"/>
        </w:trPr>
        <w:tc>
          <w:tcPr>
            <w:tcW w:w="2518" w:type="dxa"/>
            <w:shd w:val="clear" w:color="auto" w:fill="F7CAAC"/>
          </w:tcPr>
          <w:p w:rsidR="00FA6019" w:rsidDel="00253116" w:rsidRDefault="00FA6019" w:rsidP="0010688A">
            <w:pPr>
              <w:jc w:val="both"/>
              <w:rPr>
                <w:del w:id="6136" w:author="vopatrilova" w:date="2018-11-19T14:54:00Z"/>
                <w:b/>
              </w:rPr>
            </w:pPr>
            <w:del w:id="6137" w:author="vopatrilova" w:date="2018-11-19T14:54:00Z">
              <w:r w:rsidDel="00253116">
                <w:rPr>
                  <w:b/>
                </w:rPr>
                <w:delText>Rok narození</w:delText>
              </w:r>
            </w:del>
          </w:p>
        </w:tc>
        <w:tc>
          <w:tcPr>
            <w:tcW w:w="829" w:type="dxa"/>
          </w:tcPr>
          <w:p w:rsidR="00FA6019" w:rsidDel="00253116" w:rsidRDefault="00FA6019" w:rsidP="0010688A">
            <w:pPr>
              <w:jc w:val="both"/>
              <w:rPr>
                <w:del w:id="6138" w:author="vopatrilova" w:date="2018-11-19T14:54:00Z"/>
              </w:rPr>
            </w:pPr>
            <w:del w:id="6139" w:author="vopatrilova" w:date="2018-11-19T14:54:00Z">
              <w:r w:rsidDel="00253116">
                <w:delText>1975</w:delText>
              </w:r>
            </w:del>
          </w:p>
        </w:tc>
        <w:tc>
          <w:tcPr>
            <w:tcW w:w="1721" w:type="dxa"/>
            <w:shd w:val="clear" w:color="auto" w:fill="F7CAAC"/>
          </w:tcPr>
          <w:p w:rsidR="00FA6019" w:rsidDel="00253116" w:rsidRDefault="00FA6019" w:rsidP="0010688A">
            <w:pPr>
              <w:jc w:val="both"/>
              <w:rPr>
                <w:del w:id="6140" w:author="vopatrilova" w:date="2018-11-19T14:54:00Z"/>
                <w:b/>
              </w:rPr>
            </w:pPr>
            <w:del w:id="6141" w:author="vopatrilova" w:date="2018-11-19T14:54:00Z">
              <w:r w:rsidDel="00253116">
                <w:rPr>
                  <w:b/>
                </w:rPr>
                <w:delText>typ vztahu k VŠ</w:delText>
              </w:r>
            </w:del>
          </w:p>
        </w:tc>
        <w:tc>
          <w:tcPr>
            <w:tcW w:w="992" w:type="dxa"/>
            <w:gridSpan w:val="2"/>
          </w:tcPr>
          <w:p w:rsidR="00FA6019" w:rsidDel="00253116" w:rsidRDefault="00FA6019" w:rsidP="0010688A">
            <w:pPr>
              <w:jc w:val="both"/>
              <w:rPr>
                <w:del w:id="6142" w:author="vopatrilova" w:date="2018-11-19T14:54:00Z"/>
              </w:rPr>
            </w:pPr>
            <w:del w:id="6143" w:author="vopatrilova" w:date="2018-11-19T14:54:00Z">
              <w:r w:rsidDel="00253116">
                <w:delText>pp.</w:delText>
              </w:r>
            </w:del>
          </w:p>
        </w:tc>
        <w:tc>
          <w:tcPr>
            <w:tcW w:w="994" w:type="dxa"/>
            <w:shd w:val="clear" w:color="auto" w:fill="F7CAAC"/>
          </w:tcPr>
          <w:p w:rsidR="00FA6019" w:rsidDel="00253116" w:rsidRDefault="00FA6019" w:rsidP="0010688A">
            <w:pPr>
              <w:jc w:val="both"/>
              <w:rPr>
                <w:del w:id="6144" w:author="vopatrilova" w:date="2018-11-19T14:54:00Z"/>
                <w:b/>
              </w:rPr>
            </w:pPr>
            <w:del w:id="6145" w:author="vopatrilova" w:date="2018-11-19T14:54:00Z">
              <w:r w:rsidDel="00253116">
                <w:rPr>
                  <w:b/>
                </w:rPr>
                <w:delText>rozsah</w:delText>
              </w:r>
            </w:del>
          </w:p>
        </w:tc>
        <w:tc>
          <w:tcPr>
            <w:tcW w:w="709" w:type="dxa"/>
          </w:tcPr>
          <w:p w:rsidR="00FA6019" w:rsidDel="00253116" w:rsidRDefault="00FA6019" w:rsidP="0010688A">
            <w:pPr>
              <w:jc w:val="both"/>
              <w:rPr>
                <w:del w:id="6146" w:author="vopatrilova" w:date="2018-11-19T14:54:00Z"/>
              </w:rPr>
            </w:pPr>
            <w:del w:id="6147" w:author="vopatrilova" w:date="2018-11-19T14:54:00Z">
              <w:r w:rsidDel="00253116">
                <w:delText>40</w:delText>
              </w:r>
            </w:del>
          </w:p>
        </w:tc>
        <w:tc>
          <w:tcPr>
            <w:tcW w:w="709" w:type="dxa"/>
            <w:gridSpan w:val="2"/>
            <w:shd w:val="clear" w:color="auto" w:fill="F7CAAC"/>
          </w:tcPr>
          <w:p w:rsidR="00FA6019" w:rsidDel="00253116" w:rsidRDefault="00FA6019" w:rsidP="0010688A">
            <w:pPr>
              <w:jc w:val="both"/>
              <w:rPr>
                <w:del w:id="6148" w:author="vopatrilova" w:date="2018-11-19T14:54:00Z"/>
                <w:b/>
              </w:rPr>
            </w:pPr>
            <w:del w:id="6149" w:author="vopatrilova" w:date="2018-11-19T14:54:00Z">
              <w:r w:rsidDel="00253116">
                <w:rPr>
                  <w:b/>
                </w:rPr>
                <w:delText>do kdy</w:delText>
              </w:r>
            </w:del>
          </w:p>
        </w:tc>
        <w:tc>
          <w:tcPr>
            <w:tcW w:w="1387" w:type="dxa"/>
            <w:gridSpan w:val="2"/>
          </w:tcPr>
          <w:p w:rsidR="00FA6019" w:rsidDel="00253116" w:rsidRDefault="00FA6019" w:rsidP="0010688A">
            <w:pPr>
              <w:jc w:val="both"/>
              <w:rPr>
                <w:del w:id="6150" w:author="vopatrilova" w:date="2018-11-19T14:54:00Z"/>
              </w:rPr>
            </w:pPr>
            <w:del w:id="6151" w:author="vopatrilova" w:date="2018-11-19T14:54:00Z">
              <w:r w:rsidDel="00253116">
                <w:delText>N</w:delText>
              </w:r>
            </w:del>
          </w:p>
        </w:tc>
      </w:tr>
      <w:tr w:rsidR="00FA6019" w:rsidDel="00253116" w:rsidTr="0010688A">
        <w:trPr>
          <w:del w:id="6152" w:author="vopatrilova" w:date="2018-11-19T14:54:00Z"/>
        </w:trPr>
        <w:tc>
          <w:tcPr>
            <w:tcW w:w="5068" w:type="dxa"/>
            <w:gridSpan w:val="3"/>
            <w:shd w:val="clear" w:color="auto" w:fill="F7CAAC"/>
          </w:tcPr>
          <w:p w:rsidR="00FA6019" w:rsidDel="00253116" w:rsidRDefault="00FA6019" w:rsidP="0010688A">
            <w:pPr>
              <w:jc w:val="both"/>
              <w:rPr>
                <w:del w:id="6153" w:author="vopatrilova" w:date="2018-11-19T14:54:00Z"/>
                <w:b/>
              </w:rPr>
            </w:pPr>
            <w:del w:id="6154" w:author="vopatrilova" w:date="2018-11-19T14:54:00Z">
              <w:r w:rsidDel="00253116">
                <w:rPr>
                  <w:b/>
                </w:rPr>
                <w:delText>Typ vztahu na součásti VŠ, která uskutečňuje st. program</w:delText>
              </w:r>
            </w:del>
          </w:p>
        </w:tc>
        <w:tc>
          <w:tcPr>
            <w:tcW w:w="992" w:type="dxa"/>
            <w:gridSpan w:val="2"/>
          </w:tcPr>
          <w:p w:rsidR="00FA6019" w:rsidDel="00253116" w:rsidRDefault="00FA6019" w:rsidP="0010688A">
            <w:pPr>
              <w:jc w:val="both"/>
              <w:rPr>
                <w:del w:id="6155" w:author="vopatrilova" w:date="2018-11-19T14:54:00Z"/>
              </w:rPr>
            </w:pPr>
            <w:del w:id="6156" w:author="vopatrilova" w:date="2018-11-19T14:54:00Z">
              <w:r w:rsidDel="00253116">
                <w:delText>pp.</w:delText>
              </w:r>
            </w:del>
          </w:p>
        </w:tc>
        <w:tc>
          <w:tcPr>
            <w:tcW w:w="994" w:type="dxa"/>
            <w:shd w:val="clear" w:color="auto" w:fill="F7CAAC"/>
          </w:tcPr>
          <w:p w:rsidR="00FA6019" w:rsidDel="00253116" w:rsidRDefault="00FA6019" w:rsidP="0010688A">
            <w:pPr>
              <w:jc w:val="both"/>
              <w:rPr>
                <w:del w:id="6157" w:author="vopatrilova" w:date="2018-11-19T14:54:00Z"/>
                <w:b/>
              </w:rPr>
            </w:pPr>
            <w:del w:id="6158" w:author="vopatrilova" w:date="2018-11-19T14:54:00Z">
              <w:r w:rsidDel="00253116">
                <w:rPr>
                  <w:b/>
                </w:rPr>
                <w:delText>rozsah</w:delText>
              </w:r>
            </w:del>
          </w:p>
        </w:tc>
        <w:tc>
          <w:tcPr>
            <w:tcW w:w="709" w:type="dxa"/>
          </w:tcPr>
          <w:p w:rsidR="00FA6019" w:rsidDel="00253116" w:rsidRDefault="00FA6019" w:rsidP="0010688A">
            <w:pPr>
              <w:jc w:val="both"/>
              <w:rPr>
                <w:del w:id="6159" w:author="vopatrilova" w:date="2018-11-19T14:54:00Z"/>
              </w:rPr>
            </w:pPr>
            <w:del w:id="6160" w:author="vopatrilova" w:date="2018-11-19T14:54:00Z">
              <w:r w:rsidDel="00253116">
                <w:delText>40</w:delText>
              </w:r>
            </w:del>
          </w:p>
        </w:tc>
        <w:tc>
          <w:tcPr>
            <w:tcW w:w="709" w:type="dxa"/>
            <w:gridSpan w:val="2"/>
            <w:shd w:val="clear" w:color="auto" w:fill="F7CAAC"/>
          </w:tcPr>
          <w:p w:rsidR="00FA6019" w:rsidDel="00253116" w:rsidRDefault="00FA6019" w:rsidP="0010688A">
            <w:pPr>
              <w:jc w:val="both"/>
              <w:rPr>
                <w:del w:id="6161" w:author="vopatrilova" w:date="2018-11-19T14:54:00Z"/>
                <w:b/>
              </w:rPr>
            </w:pPr>
            <w:del w:id="6162" w:author="vopatrilova" w:date="2018-11-19T14:54:00Z">
              <w:r w:rsidDel="00253116">
                <w:rPr>
                  <w:b/>
                </w:rPr>
                <w:delText>do kdy</w:delText>
              </w:r>
            </w:del>
          </w:p>
        </w:tc>
        <w:tc>
          <w:tcPr>
            <w:tcW w:w="1387" w:type="dxa"/>
            <w:gridSpan w:val="2"/>
          </w:tcPr>
          <w:p w:rsidR="00FA6019" w:rsidDel="00253116" w:rsidRDefault="00FA6019" w:rsidP="0010688A">
            <w:pPr>
              <w:jc w:val="both"/>
              <w:rPr>
                <w:del w:id="6163" w:author="vopatrilova" w:date="2018-11-19T14:54:00Z"/>
              </w:rPr>
            </w:pPr>
            <w:del w:id="6164" w:author="vopatrilova" w:date="2018-11-19T14:54:00Z">
              <w:r w:rsidDel="00253116">
                <w:delText>N</w:delText>
              </w:r>
            </w:del>
          </w:p>
        </w:tc>
      </w:tr>
      <w:tr w:rsidR="00FA6019" w:rsidDel="00253116" w:rsidTr="0010688A">
        <w:trPr>
          <w:del w:id="6165" w:author="vopatrilova" w:date="2018-11-19T14:54:00Z"/>
        </w:trPr>
        <w:tc>
          <w:tcPr>
            <w:tcW w:w="6060" w:type="dxa"/>
            <w:gridSpan w:val="5"/>
            <w:shd w:val="clear" w:color="auto" w:fill="F7CAAC"/>
          </w:tcPr>
          <w:p w:rsidR="00FA6019" w:rsidDel="00253116" w:rsidRDefault="00FA6019" w:rsidP="0010688A">
            <w:pPr>
              <w:jc w:val="both"/>
              <w:rPr>
                <w:del w:id="6166" w:author="vopatrilova" w:date="2018-11-19T14:54:00Z"/>
              </w:rPr>
            </w:pPr>
            <w:del w:id="6167" w:author="vopatrilova" w:date="2018-11-19T14:54:00Z">
              <w:r w:rsidDel="00253116">
                <w:rPr>
                  <w:b/>
                </w:rPr>
                <w:delText>Další současná působení jako akademický pracovník na jiných VŠ</w:delText>
              </w:r>
            </w:del>
          </w:p>
        </w:tc>
        <w:tc>
          <w:tcPr>
            <w:tcW w:w="1703" w:type="dxa"/>
            <w:gridSpan w:val="2"/>
            <w:shd w:val="clear" w:color="auto" w:fill="F7CAAC"/>
          </w:tcPr>
          <w:p w:rsidR="00FA6019" w:rsidDel="00253116" w:rsidRDefault="00FA6019" w:rsidP="0010688A">
            <w:pPr>
              <w:jc w:val="both"/>
              <w:rPr>
                <w:del w:id="6168" w:author="vopatrilova" w:date="2018-11-19T14:54:00Z"/>
                <w:b/>
              </w:rPr>
            </w:pPr>
            <w:del w:id="6169" w:author="vopatrilova" w:date="2018-11-19T14:54:00Z">
              <w:r w:rsidDel="00253116">
                <w:rPr>
                  <w:b/>
                </w:rPr>
                <w:delText>typ prac. vztahu</w:delText>
              </w:r>
            </w:del>
          </w:p>
        </w:tc>
        <w:tc>
          <w:tcPr>
            <w:tcW w:w="2096" w:type="dxa"/>
            <w:gridSpan w:val="4"/>
            <w:shd w:val="clear" w:color="auto" w:fill="F7CAAC"/>
          </w:tcPr>
          <w:p w:rsidR="00FA6019" w:rsidDel="00253116" w:rsidRDefault="00FA6019" w:rsidP="0010688A">
            <w:pPr>
              <w:jc w:val="both"/>
              <w:rPr>
                <w:del w:id="6170" w:author="vopatrilova" w:date="2018-11-19T14:54:00Z"/>
                <w:b/>
              </w:rPr>
            </w:pPr>
            <w:del w:id="6171" w:author="vopatrilova" w:date="2018-11-19T14:54:00Z">
              <w:r w:rsidDel="00253116">
                <w:rPr>
                  <w:b/>
                </w:rPr>
                <w:delText>rozsah</w:delText>
              </w:r>
            </w:del>
          </w:p>
        </w:tc>
      </w:tr>
      <w:tr w:rsidR="00FA6019" w:rsidDel="00253116" w:rsidTr="0010688A">
        <w:trPr>
          <w:del w:id="6172" w:author="vopatrilova" w:date="2018-11-19T14:54:00Z"/>
        </w:trPr>
        <w:tc>
          <w:tcPr>
            <w:tcW w:w="6060" w:type="dxa"/>
            <w:gridSpan w:val="5"/>
          </w:tcPr>
          <w:p w:rsidR="00FA6019" w:rsidDel="00253116" w:rsidRDefault="00FA6019" w:rsidP="0010688A">
            <w:pPr>
              <w:jc w:val="both"/>
              <w:rPr>
                <w:del w:id="6173" w:author="vopatrilova" w:date="2018-11-19T14:54:00Z"/>
              </w:rPr>
            </w:pPr>
          </w:p>
        </w:tc>
        <w:tc>
          <w:tcPr>
            <w:tcW w:w="1703" w:type="dxa"/>
            <w:gridSpan w:val="2"/>
          </w:tcPr>
          <w:p w:rsidR="00FA6019" w:rsidDel="00253116" w:rsidRDefault="00FA6019" w:rsidP="0010688A">
            <w:pPr>
              <w:jc w:val="both"/>
              <w:rPr>
                <w:del w:id="6174" w:author="vopatrilova" w:date="2018-11-19T14:54:00Z"/>
              </w:rPr>
            </w:pPr>
          </w:p>
        </w:tc>
        <w:tc>
          <w:tcPr>
            <w:tcW w:w="2096" w:type="dxa"/>
            <w:gridSpan w:val="4"/>
          </w:tcPr>
          <w:p w:rsidR="00FA6019" w:rsidDel="00253116" w:rsidRDefault="00FA6019" w:rsidP="0010688A">
            <w:pPr>
              <w:jc w:val="both"/>
              <w:rPr>
                <w:del w:id="6175" w:author="vopatrilova" w:date="2018-11-19T14:54:00Z"/>
              </w:rPr>
            </w:pPr>
          </w:p>
        </w:tc>
      </w:tr>
      <w:tr w:rsidR="00FA6019" w:rsidDel="00253116" w:rsidTr="0010688A">
        <w:trPr>
          <w:del w:id="6176" w:author="vopatrilova" w:date="2018-11-19T14:54:00Z"/>
        </w:trPr>
        <w:tc>
          <w:tcPr>
            <w:tcW w:w="9859" w:type="dxa"/>
            <w:gridSpan w:val="11"/>
            <w:shd w:val="clear" w:color="auto" w:fill="F7CAAC"/>
          </w:tcPr>
          <w:p w:rsidR="00FA6019" w:rsidDel="00253116" w:rsidRDefault="00FA6019" w:rsidP="0010688A">
            <w:pPr>
              <w:jc w:val="both"/>
              <w:rPr>
                <w:del w:id="6177" w:author="vopatrilova" w:date="2018-11-19T14:54:00Z"/>
              </w:rPr>
            </w:pPr>
            <w:del w:id="6178" w:author="vopatrilova" w:date="2018-11-19T14:54:00Z">
              <w:r w:rsidDel="00253116">
                <w:rPr>
                  <w:b/>
                </w:rPr>
                <w:delText>Předměty příslušného studijního programu a způsob zapojení do jejich výuky, příp. další zapojení do uskutečňování studijního programu</w:delText>
              </w:r>
            </w:del>
          </w:p>
        </w:tc>
      </w:tr>
      <w:tr w:rsidR="00FA6019" w:rsidDel="00253116" w:rsidTr="00601987">
        <w:trPr>
          <w:trHeight w:val="104"/>
          <w:del w:id="6179" w:author="vopatrilova" w:date="2018-11-19T14:54:00Z"/>
        </w:trPr>
        <w:tc>
          <w:tcPr>
            <w:tcW w:w="9859" w:type="dxa"/>
            <w:gridSpan w:val="11"/>
            <w:tcBorders>
              <w:top w:val="nil"/>
            </w:tcBorders>
          </w:tcPr>
          <w:p w:rsidR="00FA6019" w:rsidDel="00253116" w:rsidRDefault="00FA6019" w:rsidP="0010688A">
            <w:pPr>
              <w:jc w:val="both"/>
              <w:rPr>
                <w:del w:id="6180" w:author="vopatrilova" w:date="2018-11-19T14:54:00Z"/>
              </w:rPr>
            </w:pPr>
            <w:del w:id="6181" w:author="vopatrilova" w:date="2018-11-19T14:54:00Z">
              <w:r w:rsidDel="00253116">
                <w:delText>Řízení a logistika výroby – přednášející (50%), cvičící (50%)</w:delText>
              </w:r>
            </w:del>
          </w:p>
        </w:tc>
      </w:tr>
      <w:tr w:rsidR="00FA6019" w:rsidDel="00253116" w:rsidTr="0010688A">
        <w:trPr>
          <w:del w:id="6182" w:author="vopatrilova" w:date="2018-11-19T14:54:00Z"/>
        </w:trPr>
        <w:tc>
          <w:tcPr>
            <w:tcW w:w="9859" w:type="dxa"/>
            <w:gridSpan w:val="11"/>
            <w:shd w:val="clear" w:color="auto" w:fill="F7CAAC"/>
          </w:tcPr>
          <w:p w:rsidR="00FA6019" w:rsidDel="00253116" w:rsidRDefault="00FA6019" w:rsidP="0010688A">
            <w:pPr>
              <w:jc w:val="both"/>
              <w:rPr>
                <w:del w:id="6183" w:author="vopatrilova" w:date="2018-11-19T14:54:00Z"/>
              </w:rPr>
            </w:pPr>
            <w:del w:id="6184" w:author="vopatrilova" w:date="2018-11-19T14:54:00Z">
              <w:r w:rsidDel="00253116">
                <w:rPr>
                  <w:b/>
                </w:rPr>
                <w:delText xml:space="preserve">Údaje o vzdělání na VŠ </w:delText>
              </w:r>
            </w:del>
          </w:p>
        </w:tc>
      </w:tr>
      <w:tr w:rsidR="00FA6019" w:rsidDel="00253116" w:rsidTr="0010688A">
        <w:trPr>
          <w:trHeight w:val="1055"/>
          <w:del w:id="6185" w:author="vopatrilova" w:date="2018-11-19T14:54:00Z"/>
        </w:trPr>
        <w:tc>
          <w:tcPr>
            <w:tcW w:w="9859" w:type="dxa"/>
            <w:gridSpan w:val="11"/>
          </w:tcPr>
          <w:p w:rsidR="00FA6019" w:rsidDel="00253116" w:rsidRDefault="00FA6019" w:rsidP="0010688A">
            <w:pPr>
              <w:ind w:left="1099" w:hanging="1099"/>
              <w:jc w:val="both"/>
              <w:rPr>
                <w:del w:id="6186" w:author="vopatrilova" w:date="2018-11-19T14:54:00Z"/>
              </w:rPr>
            </w:pPr>
            <w:del w:id="6187" w:author="vopatrilova" w:date="2018-11-19T14:54:00Z">
              <w:r w:rsidDel="00253116">
                <w:delText>1993–1998</w:delText>
              </w:r>
              <w:r w:rsidDel="00253116">
                <w:tab/>
                <w:delText>Vysokoškolské vzdělání (Ing.), Vysoké učení technické v Brně, Fakulta technologická ve Zlíně, studijní obor "Automatizace a řídicí technika ve spotřebním průmyslu"</w:delText>
              </w:r>
            </w:del>
          </w:p>
          <w:p w:rsidR="00FA6019" w:rsidDel="00253116" w:rsidRDefault="00FA6019" w:rsidP="0010688A">
            <w:pPr>
              <w:ind w:left="1099" w:hanging="1099"/>
              <w:jc w:val="both"/>
              <w:rPr>
                <w:del w:id="6188" w:author="vopatrilova" w:date="2018-11-19T14:54:00Z"/>
              </w:rPr>
            </w:pPr>
            <w:del w:id="6189" w:author="vopatrilova" w:date="2018-11-19T14:54:00Z">
              <w:r w:rsidDel="00253116">
                <w:delText>2004–2006</w:delText>
              </w:r>
              <w:r w:rsidDel="00253116">
                <w:tab/>
                <w:delText>Vysokoškolské vzdělání (Bc.), Univerzita Tomáše Bati ve Zlíně, Univerzitní institut, studijní program "Specializace v pedagogice", studijní obor "Učitelství odborných předmětů pro střední školy"</w:delText>
              </w:r>
            </w:del>
          </w:p>
          <w:p w:rsidR="00FA6019" w:rsidDel="00253116" w:rsidRDefault="00FA6019" w:rsidP="0010688A">
            <w:pPr>
              <w:ind w:left="1099" w:hanging="1099"/>
              <w:jc w:val="both"/>
              <w:rPr>
                <w:del w:id="6190" w:author="vopatrilova" w:date="2018-11-19T14:54:00Z"/>
              </w:rPr>
            </w:pPr>
            <w:del w:id="6191" w:author="vopatrilova" w:date="2018-11-19T14:54:00Z">
              <w:r w:rsidDel="00253116">
                <w:delText>1998–2006</w:delText>
              </w:r>
              <w:r w:rsidDel="00253116">
                <w:tab/>
                <w:delText xml:space="preserve">Doktorské studium (Ph.D.), Univerzita Tomáše Bati ve Zlíně, Fakulta aplikované informatiky, doktorský studijní program "Chemické a procesní inženýrství" studijní obor "Technická kybernetika". </w:delText>
              </w:r>
            </w:del>
          </w:p>
          <w:p w:rsidR="00FA6019" w:rsidRPr="00427536" w:rsidDel="00253116" w:rsidRDefault="00FA6019" w:rsidP="0010688A">
            <w:pPr>
              <w:ind w:left="1099" w:hanging="1099"/>
              <w:jc w:val="both"/>
              <w:rPr>
                <w:del w:id="6192" w:author="vopatrilova" w:date="2018-11-19T14:54:00Z"/>
              </w:rPr>
            </w:pPr>
            <w:del w:id="6193" w:author="vopatrilova" w:date="2018-11-19T14:54:00Z">
              <w:r w:rsidDel="00253116">
                <w:delText>05/2016</w:delText>
              </w:r>
              <w:r w:rsidDel="00253116">
                <w:tab/>
                <w:delText>docent (doc.), Univerzita Tomáše Bati ve Zlíně, Fakulta aplikované informatiky, habilitační řízení v oboru "Řízení strojů a procesů"</w:delText>
              </w:r>
            </w:del>
          </w:p>
        </w:tc>
      </w:tr>
      <w:tr w:rsidR="00FA6019" w:rsidDel="00253116" w:rsidTr="0010688A">
        <w:trPr>
          <w:del w:id="6194" w:author="vopatrilova" w:date="2018-11-19T14:54:00Z"/>
        </w:trPr>
        <w:tc>
          <w:tcPr>
            <w:tcW w:w="9859" w:type="dxa"/>
            <w:gridSpan w:val="11"/>
            <w:shd w:val="clear" w:color="auto" w:fill="F7CAAC"/>
          </w:tcPr>
          <w:p w:rsidR="00FA6019" w:rsidDel="00253116" w:rsidRDefault="00FA6019" w:rsidP="0010688A">
            <w:pPr>
              <w:jc w:val="both"/>
              <w:rPr>
                <w:del w:id="6195" w:author="vopatrilova" w:date="2018-11-19T14:54:00Z"/>
                <w:b/>
              </w:rPr>
            </w:pPr>
            <w:del w:id="6196" w:author="vopatrilova" w:date="2018-11-19T14:54:00Z">
              <w:r w:rsidDel="00253116">
                <w:rPr>
                  <w:b/>
                </w:rPr>
                <w:delText>Údaje o odborném působení od absolvování VŠ</w:delText>
              </w:r>
            </w:del>
          </w:p>
          <w:p w:rsidR="00FA6019" w:rsidDel="00253116" w:rsidRDefault="00FA6019" w:rsidP="0010688A">
            <w:pPr>
              <w:jc w:val="both"/>
              <w:rPr>
                <w:del w:id="6197" w:author="vopatrilova" w:date="2018-11-19T14:54:00Z"/>
                <w:b/>
              </w:rPr>
            </w:pPr>
          </w:p>
        </w:tc>
      </w:tr>
      <w:tr w:rsidR="00FA6019" w:rsidDel="00253116" w:rsidTr="0010688A">
        <w:trPr>
          <w:trHeight w:val="1090"/>
          <w:del w:id="6198" w:author="vopatrilova" w:date="2018-11-19T14:54:00Z"/>
        </w:trPr>
        <w:tc>
          <w:tcPr>
            <w:tcW w:w="9859" w:type="dxa"/>
            <w:gridSpan w:val="11"/>
          </w:tcPr>
          <w:p w:rsidR="00FA6019" w:rsidRPr="00416F70" w:rsidDel="00253116" w:rsidRDefault="00FA6019" w:rsidP="0010688A">
            <w:pPr>
              <w:ind w:left="1808" w:hanging="1808"/>
              <w:jc w:val="both"/>
              <w:rPr>
                <w:del w:id="6199" w:author="vopatrilova" w:date="2018-11-19T14:54:00Z"/>
              </w:rPr>
            </w:pPr>
            <w:del w:id="6200" w:author="vopatrilova" w:date="2018-11-19T14:54:00Z">
              <w:r w:rsidDel="00253116">
                <w:delText>05/2016 – dosud</w:delText>
              </w:r>
              <w:r w:rsidDel="00253116">
                <w:tab/>
              </w:r>
              <w:r w:rsidRPr="00416F70" w:rsidDel="00253116">
                <w:delText>docent, Univerzita Tomáše Bati ve Zlíně, Fakulta aplikované informatiky, Ústav informatiky a umělé inteligence</w:delText>
              </w:r>
            </w:del>
          </w:p>
          <w:p w:rsidR="00FA6019" w:rsidRPr="00416F70" w:rsidDel="00253116" w:rsidRDefault="00FA6019" w:rsidP="0010688A">
            <w:pPr>
              <w:ind w:left="1808" w:hanging="1808"/>
              <w:jc w:val="both"/>
              <w:rPr>
                <w:del w:id="6201" w:author="vopatrilova" w:date="2018-11-19T14:54:00Z"/>
              </w:rPr>
            </w:pPr>
            <w:del w:id="6202" w:author="vopatrilova" w:date="2018-11-19T14:54:00Z">
              <w:r w:rsidRPr="00416F70" w:rsidDel="00253116">
                <w:delText>12/2006–04/2016</w:delText>
              </w:r>
              <w:r w:rsidRPr="00416F70" w:rsidDel="00253116">
                <w:tab/>
                <w:delText xml:space="preserve">odborný asistent, Univerzita Tomáše Bati ve Zlíně, Fakulta aplikované informatiky, Ústav aplikované informatiky, (od roku 2011 Ústav informatiky a umělé inteligence), </w:delText>
              </w:r>
            </w:del>
          </w:p>
          <w:p w:rsidR="00FA6019" w:rsidDel="00253116" w:rsidRDefault="00FA6019" w:rsidP="0010688A">
            <w:pPr>
              <w:ind w:left="1808" w:hanging="1808"/>
              <w:jc w:val="both"/>
              <w:rPr>
                <w:del w:id="6203" w:author="vopatrilova" w:date="2018-11-19T14:54:00Z"/>
              </w:rPr>
            </w:pPr>
            <w:del w:id="6204" w:author="vopatrilova" w:date="2018-11-19T14:54:00Z">
              <w:r w:rsidRPr="00416F70" w:rsidDel="00253116">
                <w:delText>02/2002–11/2006</w:delText>
              </w:r>
              <w:r w:rsidRPr="00416F70" w:rsidDel="00253116">
                <w:tab/>
                <w:delText>asistent, Unive</w:delText>
              </w:r>
              <w:r w:rsidDel="00253116">
                <w:delText xml:space="preserve">rzita Tomáše Bati ve Zlíně, Fakulta technologická, Institut řízení procesů a aplikované informatiky (od 01/2006 Fakulta aplikované informatiky, Ústav aplikované informatiky) </w:delText>
              </w:r>
            </w:del>
          </w:p>
          <w:p w:rsidR="00FA6019" w:rsidDel="00253116" w:rsidRDefault="00FA6019" w:rsidP="0010688A">
            <w:pPr>
              <w:ind w:left="1808" w:hanging="1808"/>
              <w:jc w:val="both"/>
              <w:rPr>
                <w:del w:id="6205" w:author="vopatrilova" w:date="2018-11-19T14:54:00Z"/>
              </w:rPr>
            </w:pPr>
            <w:del w:id="6206" w:author="vopatrilova" w:date="2018-11-19T14:54:00Z">
              <w:r w:rsidDel="00253116">
                <w:delText>2014 – dosud       proděkan pro tvůrčí činnosti a doktorské studium FAI UTB ve Zlíně, zástupce děkana</w:delText>
              </w:r>
            </w:del>
          </w:p>
          <w:p w:rsidR="00FA6019" w:rsidDel="00253116" w:rsidRDefault="00FA6019" w:rsidP="0010688A">
            <w:pPr>
              <w:jc w:val="both"/>
              <w:rPr>
                <w:del w:id="6207" w:author="vopatrilova" w:date="2018-11-19T14:54:00Z"/>
              </w:rPr>
            </w:pPr>
            <w:del w:id="6208" w:author="vopatrilova" w:date="2018-11-19T14:54:00Z">
              <w:r w:rsidDel="00253116">
                <w:delText xml:space="preserve">2012 – dosud </w:delText>
              </w:r>
              <w:r w:rsidDel="00253116">
                <w:tab/>
                <w:delText xml:space="preserve">člen mezinárodní organizace European Association for Security </w:delText>
              </w:r>
            </w:del>
          </w:p>
          <w:p w:rsidR="00FA6019" w:rsidRPr="00080943" w:rsidDel="00253116" w:rsidRDefault="00FA6019" w:rsidP="0010688A">
            <w:pPr>
              <w:jc w:val="both"/>
              <w:rPr>
                <w:del w:id="6209" w:author="vopatrilova" w:date="2018-11-19T14:54:00Z"/>
              </w:rPr>
            </w:pPr>
            <w:del w:id="6210" w:author="vopatrilova" w:date="2018-11-19T14:54:00Z">
              <w:r w:rsidDel="00253116">
                <w:delText>2006 – 2014</w:delText>
              </w:r>
              <w:r w:rsidDel="00253116">
                <w:tab/>
                <w:delText>předseda Akademického senátu Fakulty aplikované informatiky, Univerzity Tomáše Bati ve Zlíně</w:delText>
              </w:r>
              <w:r w:rsidRPr="00080943" w:rsidDel="00253116">
                <w:delText xml:space="preserve"> </w:delText>
              </w:r>
            </w:del>
          </w:p>
        </w:tc>
      </w:tr>
      <w:tr w:rsidR="00FA6019" w:rsidDel="00253116" w:rsidTr="0010688A">
        <w:trPr>
          <w:trHeight w:val="250"/>
          <w:del w:id="6211" w:author="vopatrilova" w:date="2018-11-19T14:54:00Z"/>
        </w:trPr>
        <w:tc>
          <w:tcPr>
            <w:tcW w:w="9859" w:type="dxa"/>
            <w:gridSpan w:val="11"/>
            <w:shd w:val="clear" w:color="auto" w:fill="F7CAAC"/>
          </w:tcPr>
          <w:p w:rsidR="00FA6019" w:rsidDel="00253116" w:rsidRDefault="00FA6019" w:rsidP="0010688A">
            <w:pPr>
              <w:jc w:val="both"/>
              <w:rPr>
                <w:del w:id="6212" w:author="vopatrilova" w:date="2018-11-19T14:54:00Z"/>
              </w:rPr>
            </w:pPr>
            <w:del w:id="6213" w:author="vopatrilova" w:date="2018-11-19T14:54:00Z">
              <w:r w:rsidDel="00253116">
                <w:rPr>
                  <w:b/>
                </w:rPr>
                <w:delText>Zkušenosti s vedením kvalifikačních a rigorózních prací</w:delText>
              </w:r>
            </w:del>
          </w:p>
        </w:tc>
      </w:tr>
      <w:tr w:rsidR="00FA6019" w:rsidDel="00253116" w:rsidTr="0010688A">
        <w:trPr>
          <w:trHeight w:val="504"/>
          <w:del w:id="6214" w:author="vopatrilova" w:date="2018-11-19T14:54:00Z"/>
        </w:trPr>
        <w:tc>
          <w:tcPr>
            <w:tcW w:w="9859" w:type="dxa"/>
            <w:gridSpan w:val="11"/>
          </w:tcPr>
          <w:p w:rsidR="00FA6019" w:rsidDel="00253116" w:rsidRDefault="00FA6019" w:rsidP="0010688A">
            <w:pPr>
              <w:jc w:val="both"/>
              <w:rPr>
                <w:del w:id="6215" w:author="vopatrilova" w:date="2018-11-19T14:54:00Z"/>
              </w:rPr>
            </w:pPr>
            <w:del w:id="6216" w:author="vopatrilova" w:date="2018-11-19T14:54:00Z">
              <w:r w:rsidDel="00253116">
                <w:delText xml:space="preserve">Od roku 2003 vedoucí úspěšně obhájených 45 bakalářských a 35 diplomových prací. </w:delText>
              </w:r>
            </w:del>
          </w:p>
          <w:p w:rsidR="00FA6019" w:rsidDel="00253116" w:rsidRDefault="00FA6019" w:rsidP="0010688A">
            <w:pPr>
              <w:jc w:val="both"/>
              <w:rPr>
                <w:del w:id="6217" w:author="vopatrilova" w:date="2018-11-19T14:54:00Z"/>
              </w:rPr>
            </w:pPr>
            <w:del w:id="6218" w:author="vopatrilova" w:date="2018-11-19T14:54:00Z">
              <w:r w:rsidDel="00253116">
                <w:delText>Konzultantem jedné úspěšně obhájené doktorské práce. Školitel 4 studentů doktorského studijního programu.</w:delText>
              </w:r>
            </w:del>
          </w:p>
        </w:tc>
      </w:tr>
      <w:tr w:rsidR="00FA6019" w:rsidDel="00253116" w:rsidTr="0010688A">
        <w:trPr>
          <w:cantSplit/>
          <w:del w:id="6219" w:author="vopatrilova" w:date="2018-11-19T14:54:00Z"/>
        </w:trPr>
        <w:tc>
          <w:tcPr>
            <w:tcW w:w="3347" w:type="dxa"/>
            <w:gridSpan w:val="2"/>
            <w:tcBorders>
              <w:top w:val="single" w:sz="12" w:space="0" w:color="auto"/>
            </w:tcBorders>
            <w:shd w:val="clear" w:color="auto" w:fill="F7CAAC"/>
          </w:tcPr>
          <w:p w:rsidR="00FA6019" w:rsidDel="00253116" w:rsidRDefault="00FA6019" w:rsidP="0010688A">
            <w:pPr>
              <w:jc w:val="both"/>
              <w:rPr>
                <w:del w:id="6220" w:author="vopatrilova" w:date="2018-11-19T14:54:00Z"/>
              </w:rPr>
            </w:pPr>
            <w:del w:id="6221" w:author="vopatrilova" w:date="2018-11-19T14:54:00Z">
              <w:r w:rsidDel="00253116">
                <w:rPr>
                  <w:b/>
                </w:rPr>
                <w:delText xml:space="preserve">Obor habilitačního řízení </w:delText>
              </w:r>
            </w:del>
          </w:p>
        </w:tc>
        <w:tc>
          <w:tcPr>
            <w:tcW w:w="2245" w:type="dxa"/>
            <w:gridSpan w:val="2"/>
            <w:tcBorders>
              <w:top w:val="single" w:sz="12" w:space="0" w:color="auto"/>
            </w:tcBorders>
            <w:shd w:val="clear" w:color="auto" w:fill="F7CAAC"/>
          </w:tcPr>
          <w:p w:rsidR="00FA6019" w:rsidDel="00253116" w:rsidRDefault="00FA6019" w:rsidP="0010688A">
            <w:pPr>
              <w:jc w:val="both"/>
              <w:rPr>
                <w:del w:id="6222" w:author="vopatrilova" w:date="2018-11-19T14:54:00Z"/>
              </w:rPr>
            </w:pPr>
            <w:del w:id="6223" w:author="vopatrilova" w:date="2018-11-19T14:54:00Z">
              <w:r w:rsidDel="00253116">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253116" w:rsidRDefault="00FA6019" w:rsidP="0010688A">
            <w:pPr>
              <w:jc w:val="both"/>
              <w:rPr>
                <w:del w:id="6224" w:author="vopatrilova" w:date="2018-11-19T14:54:00Z"/>
              </w:rPr>
            </w:pPr>
            <w:del w:id="6225" w:author="vopatrilova" w:date="2018-11-19T14:54:00Z">
              <w:r w:rsidDel="00253116">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253116" w:rsidRDefault="00FA6019" w:rsidP="0010688A">
            <w:pPr>
              <w:jc w:val="both"/>
              <w:rPr>
                <w:del w:id="6226" w:author="vopatrilova" w:date="2018-11-19T14:54:00Z"/>
                <w:b/>
              </w:rPr>
            </w:pPr>
            <w:del w:id="6227" w:author="vopatrilova" w:date="2018-11-19T14:54:00Z">
              <w:r w:rsidDel="00253116">
                <w:rPr>
                  <w:b/>
                </w:rPr>
                <w:delText>Ohlasy publikací</w:delText>
              </w:r>
            </w:del>
          </w:p>
        </w:tc>
      </w:tr>
      <w:tr w:rsidR="00FA6019" w:rsidDel="00253116" w:rsidTr="0010688A">
        <w:trPr>
          <w:cantSplit/>
          <w:del w:id="6228" w:author="vopatrilova" w:date="2018-11-19T14:54:00Z"/>
        </w:trPr>
        <w:tc>
          <w:tcPr>
            <w:tcW w:w="3347" w:type="dxa"/>
            <w:gridSpan w:val="2"/>
          </w:tcPr>
          <w:p w:rsidR="00FA6019" w:rsidDel="00253116" w:rsidRDefault="00FA6019" w:rsidP="0010688A">
            <w:pPr>
              <w:jc w:val="both"/>
              <w:rPr>
                <w:del w:id="6229" w:author="vopatrilova" w:date="2018-11-19T14:54:00Z"/>
              </w:rPr>
            </w:pPr>
            <w:del w:id="6230" w:author="vopatrilova" w:date="2018-11-19T14:54:00Z">
              <w:r w:rsidDel="00253116">
                <w:delText>Řízení strojů a procesů</w:delText>
              </w:r>
            </w:del>
          </w:p>
        </w:tc>
        <w:tc>
          <w:tcPr>
            <w:tcW w:w="2245" w:type="dxa"/>
            <w:gridSpan w:val="2"/>
          </w:tcPr>
          <w:p w:rsidR="00FA6019" w:rsidDel="00253116" w:rsidRDefault="00FA6019" w:rsidP="0010688A">
            <w:pPr>
              <w:jc w:val="both"/>
              <w:rPr>
                <w:del w:id="6231" w:author="vopatrilova" w:date="2018-11-19T14:54:00Z"/>
              </w:rPr>
            </w:pPr>
            <w:del w:id="6232" w:author="vopatrilova" w:date="2018-11-19T14:54:00Z">
              <w:r w:rsidDel="00253116">
                <w:delText>2016</w:delText>
              </w:r>
            </w:del>
          </w:p>
        </w:tc>
        <w:tc>
          <w:tcPr>
            <w:tcW w:w="2248" w:type="dxa"/>
            <w:gridSpan w:val="4"/>
            <w:tcBorders>
              <w:right w:val="single" w:sz="12" w:space="0" w:color="auto"/>
            </w:tcBorders>
          </w:tcPr>
          <w:p w:rsidR="00FA6019" w:rsidDel="00253116" w:rsidRDefault="00FA6019" w:rsidP="0010688A">
            <w:pPr>
              <w:jc w:val="both"/>
              <w:rPr>
                <w:del w:id="6233" w:author="vopatrilova" w:date="2018-11-19T14:54:00Z"/>
              </w:rPr>
            </w:pPr>
            <w:del w:id="6234" w:author="vopatrilova" w:date="2018-11-19T14:54:00Z">
              <w:r w:rsidDel="00253116">
                <w:delText>UTB ve Zlíně</w:delText>
              </w:r>
            </w:del>
          </w:p>
        </w:tc>
        <w:tc>
          <w:tcPr>
            <w:tcW w:w="632" w:type="dxa"/>
            <w:tcBorders>
              <w:left w:val="single" w:sz="12" w:space="0" w:color="auto"/>
            </w:tcBorders>
            <w:shd w:val="clear" w:color="auto" w:fill="F7CAAC"/>
          </w:tcPr>
          <w:p w:rsidR="00FA6019" w:rsidDel="00253116" w:rsidRDefault="00FA6019" w:rsidP="0010688A">
            <w:pPr>
              <w:jc w:val="both"/>
              <w:rPr>
                <w:del w:id="6235" w:author="vopatrilova" w:date="2018-11-19T14:54:00Z"/>
              </w:rPr>
            </w:pPr>
            <w:del w:id="6236" w:author="vopatrilova" w:date="2018-11-19T14:54:00Z">
              <w:r w:rsidDel="00253116">
                <w:rPr>
                  <w:b/>
                </w:rPr>
                <w:delText>WOS</w:delText>
              </w:r>
            </w:del>
          </w:p>
        </w:tc>
        <w:tc>
          <w:tcPr>
            <w:tcW w:w="693" w:type="dxa"/>
            <w:shd w:val="clear" w:color="auto" w:fill="F7CAAC"/>
          </w:tcPr>
          <w:p w:rsidR="00FA6019" w:rsidDel="00253116" w:rsidRDefault="00FA6019" w:rsidP="0010688A">
            <w:pPr>
              <w:jc w:val="both"/>
              <w:rPr>
                <w:del w:id="6237" w:author="vopatrilova" w:date="2018-11-19T14:54:00Z"/>
                <w:sz w:val="18"/>
              </w:rPr>
            </w:pPr>
            <w:del w:id="6238" w:author="vopatrilova" w:date="2018-11-19T14:54:00Z">
              <w:r w:rsidDel="00253116">
                <w:rPr>
                  <w:b/>
                  <w:sz w:val="18"/>
                </w:rPr>
                <w:delText>Scopus</w:delText>
              </w:r>
            </w:del>
          </w:p>
        </w:tc>
        <w:tc>
          <w:tcPr>
            <w:tcW w:w="694" w:type="dxa"/>
            <w:shd w:val="clear" w:color="auto" w:fill="F7CAAC"/>
          </w:tcPr>
          <w:p w:rsidR="00FA6019" w:rsidDel="00253116" w:rsidRDefault="00FA6019" w:rsidP="0010688A">
            <w:pPr>
              <w:jc w:val="both"/>
              <w:rPr>
                <w:del w:id="6239" w:author="vopatrilova" w:date="2018-11-19T14:54:00Z"/>
              </w:rPr>
            </w:pPr>
            <w:del w:id="6240" w:author="vopatrilova" w:date="2018-11-19T14:54:00Z">
              <w:r w:rsidDel="00253116">
                <w:rPr>
                  <w:b/>
                  <w:sz w:val="18"/>
                </w:rPr>
                <w:delText>ostatní</w:delText>
              </w:r>
            </w:del>
          </w:p>
        </w:tc>
      </w:tr>
      <w:tr w:rsidR="00FA6019" w:rsidDel="00253116" w:rsidTr="0010688A">
        <w:trPr>
          <w:cantSplit/>
          <w:trHeight w:val="70"/>
          <w:del w:id="6241" w:author="vopatrilova" w:date="2018-11-19T14:54:00Z"/>
        </w:trPr>
        <w:tc>
          <w:tcPr>
            <w:tcW w:w="3347" w:type="dxa"/>
            <w:gridSpan w:val="2"/>
            <w:shd w:val="clear" w:color="auto" w:fill="F7CAAC"/>
          </w:tcPr>
          <w:p w:rsidR="00FA6019" w:rsidDel="00253116" w:rsidRDefault="00FA6019" w:rsidP="0010688A">
            <w:pPr>
              <w:jc w:val="both"/>
              <w:rPr>
                <w:del w:id="6242" w:author="vopatrilova" w:date="2018-11-19T14:54:00Z"/>
              </w:rPr>
            </w:pPr>
            <w:del w:id="6243" w:author="vopatrilova" w:date="2018-11-19T14:54:00Z">
              <w:r w:rsidDel="00253116">
                <w:rPr>
                  <w:b/>
                </w:rPr>
                <w:delText>Obor jmenovacího řízení</w:delText>
              </w:r>
            </w:del>
          </w:p>
        </w:tc>
        <w:tc>
          <w:tcPr>
            <w:tcW w:w="2245" w:type="dxa"/>
            <w:gridSpan w:val="2"/>
            <w:shd w:val="clear" w:color="auto" w:fill="F7CAAC"/>
          </w:tcPr>
          <w:p w:rsidR="00FA6019" w:rsidDel="00253116" w:rsidRDefault="00FA6019" w:rsidP="0010688A">
            <w:pPr>
              <w:jc w:val="both"/>
              <w:rPr>
                <w:del w:id="6244" w:author="vopatrilova" w:date="2018-11-19T14:54:00Z"/>
              </w:rPr>
            </w:pPr>
            <w:del w:id="6245" w:author="vopatrilova" w:date="2018-11-19T14:54:00Z">
              <w:r w:rsidDel="00253116">
                <w:rPr>
                  <w:b/>
                </w:rPr>
                <w:delText>Rok udělení hodnosti</w:delText>
              </w:r>
            </w:del>
          </w:p>
        </w:tc>
        <w:tc>
          <w:tcPr>
            <w:tcW w:w="2248" w:type="dxa"/>
            <w:gridSpan w:val="4"/>
            <w:tcBorders>
              <w:right w:val="single" w:sz="12" w:space="0" w:color="auto"/>
            </w:tcBorders>
            <w:shd w:val="clear" w:color="auto" w:fill="F7CAAC"/>
          </w:tcPr>
          <w:p w:rsidR="00FA6019" w:rsidDel="00253116" w:rsidRDefault="00FA6019" w:rsidP="0010688A">
            <w:pPr>
              <w:jc w:val="both"/>
              <w:rPr>
                <w:del w:id="6246" w:author="vopatrilova" w:date="2018-11-19T14:54:00Z"/>
              </w:rPr>
            </w:pPr>
            <w:del w:id="6247" w:author="vopatrilova" w:date="2018-11-19T14:54:00Z">
              <w:r w:rsidDel="00253116">
                <w:rPr>
                  <w:b/>
                </w:rPr>
                <w:delText>Řízení konáno na VŠ</w:delText>
              </w:r>
            </w:del>
          </w:p>
        </w:tc>
        <w:tc>
          <w:tcPr>
            <w:tcW w:w="632" w:type="dxa"/>
            <w:vMerge w:val="restart"/>
            <w:tcBorders>
              <w:left w:val="single" w:sz="12" w:space="0" w:color="auto"/>
            </w:tcBorders>
          </w:tcPr>
          <w:p w:rsidR="00FA6019" w:rsidRPr="003B5737" w:rsidDel="00253116" w:rsidRDefault="00FA6019" w:rsidP="0010688A">
            <w:pPr>
              <w:jc w:val="both"/>
              <w:rPr>
                <w:del w:id="6248" w:author="vopatrilova" w:date="2018-11-19T14:54:00Z"/>
              </w:rPr>
            </w:pPr>
            <w:del w:id="6249" w:author="vopatrilova" w:date="2018-11-19T14:54:00Z">
              <w:r w:rsidDel="00253116">
                <w:delText>67</w:delText>
              </w:r>
            </w:del>
          </w:p>
        </w:tc>
        <w:tc>
          <w:tcPr>
            <w:tcW w:w="693" w:type="dxa"/>
            <w:vMerge w:val="restart"/>
          </w:tcPr>
          <w:p w:rsidR="00FA6019" w:rsidRPr="003B5737" w:rsidDel="00253116" w:rsidRDefault="00FA6019" w:rsidP="0010688A">
            <w:pPr>
              <w:jc w:val="both"/>
              <w:rPr>
                <w:del w:id="6250" w:author="vopatrilova" w:date="2018-11-19T14:54:00Z"/>
              </w:rPr>
            </w:pPr>
            <w:del w:id="6251" w:author="vopatrilova" w:date="2018-11-19T14:54:00Z">
              <w:r w:rsidDel="00253116">
                <w:delText>99</w:delText>
              </w:r>
            </w:del>
          </w:p>
        </w:tc>
        <w:tc>
          <w:tcPr>
            <w:tcW w:w="694" w:type="dxa"/>
            <w:vMerge w:val="restart"/>
          </w:tcPr>
          <w:p w:rsidR="00FA6019" w:rsidRPr="003B5737" w:rsidDel="00253116" w:rsidRDefault="00FA6019" w:rsidP="0010688A">
            <w:pPr>
              <w:jc w:val="both"/>
              <w:rPr>
                <w:del w:id="6252" w:author="vopatrilova" w:date="2018-11-19T14:54:00Z"/>
              </w:rPr>
            </w:pPr>
            <w:del w:id="6253" w:author="vopatrilova" w:date="2018-11-19T14:54:00Z">
              <w:r w:rsidDel="00253116">
                <w:delText>150</w:delText>
              </w:r>
            </w:del>
          </w:p>
        </w:tc>
      </w:tr>
      <w:tr w:rsidR="00FA6019" w:rsidDel="00253116" w:rsidTr="0010688A">
        <w:trPr>
          <w:trHeight w:val="205"/>
          <w:del w:id="6254" w:author="vopatrilova" w:date="2018-11-19T14:54:00Z"/>
        </w:trPr>
        <w:tc>
          <w:tcPr>
            <w:tcW w:w="3347" w:type="dxa"/>
            <w:gridSpan w:val="2"/>
          </w:tcPr>
          <w:p w:rsidR="00FA6019" w:rsidDel="00253116" w:rsidRDefault="00FA6019" w:rsidP="0010688A">
            <w:pPr>
              <w:jc w:val="both"/>
              <w:rPr>
                <w:del w:id="6255" w:author="vopatrilova" w:date="2018-11-19T14:54:00Z"/>
              </w:rPr>
            </w:pPr>
          </w:p>
        </w:tc>
        <w:tc>
          <w:tcPr>
            <w:tcW w:w="2245" w:type="dxa"/>
            <w:gridSpan w:val="2"/>
          </w:tcPr>
          <w:p w:rsidR="00FA6019" w:rsidDel="00253116" w:rsidRDefault="00FA6019" w:rsidP="0010688A">
            <w:pPr>
              <w:jc w:val="both"/>
              <w:rPr>
                <w:del w:id="6256" w:author="vopatrilova" w:date="2018-11-19T14:54:00Z"/>
              </w:rPr>
            </w:pPr>
          </w:p>
        </w:tc>
        <w:tc>
          <w:tcPr>
            <w:tcW w:w="2248" w:type="dxa"/>
            <w:gridSpan w:val="4"/>
            <w:tcBorders>
              <w:right w:val="single" w:sz="12" w:space="0" w:color="auto"/>
            </w:tcBorders>
          </w:tcPr>
          <w:p w:rsidR="00FA6019" w:rsidDel="00253116" w:rsidRDefault="00FA6019" w:rsidP="0010688A">
            <w:pPr>
              <w:jc w:val="both"/>
              <w:rPr>
                <w:del w:id="6257" w:author="vopatrilova" w:date="2018-11-19T14:54:00Z"/>
              </w:rPr>
            </w:pPr>
          </w:p>
        </w:tc>
        <w:tc>
          <w:tcPr>
            <w:tcW w:w="632" w:type="dxa"/>
            <w:vMerge/>
            <w:tcBorders>
              <w:left w:val="single" w:sz="12" w:space="0" w:color="auto"/>
            </w:tcBorders>
            <w:vAlign w:val="center"/>
          </w:tcPr>
          <w:p w:rsidR="00FA6019" w:rsidDel="00253116" w:rsidRDefault="00FA6019" w:rsidP="0010688A">
            <w:pPr>
              <w:rPr>
                <w:del w:id="6258" w:author="vopatrilova" w:date="2018-11-19T14:54:00Z"/>
                <w:b/>
              </w:rPr>
            </w:pPr>
          </w:p>
        </w:tc>
        <w:tc>
          <w:tcPr>
            <w:tcW w:w="693" w:type="dxa"/>
            <w:vMerge/>
            <w:vAlign w:val="center"/>
          </w:tcPr>
          <w:p w:rsidR="00FA6019" w:rsidDel="00253116" w:rsidRDefault="00FA6019" w:rsidP="0010688A">
            <w:pPr>
              <w:rPr>
                <w:del w:id="6259" w:author="vopatrilova" w:date="2018-11-19T14:54:00Z"/>
                <w:b/>
              </w:rPr>
            </w:pPr>
          </w:p>
        </w:tc>
        <w:tc>
          <w:tcPr>
            <w:tcW w:w="694" w:type="dxa"/>
            <w:vMerge/>
            <w:vAlign w:val="center"/>
          </w:tcPr>
          <w:p w:rsidR="00FA6019" w:rsidDel="00253116" w:rsidRDefault="00FA6019" w:rsidP="0010688A">
            <w:pPr>
              <w:rPr>
                <w:del w:id="6260" w:author="vopatrilova" w:date="2018-11-19T14:54:00Z"/>
                <w:b/>
              </w:rPr>
            </w:pPr>
          </w:p>
        </w:tc>
      </w:tr>
      <w:tr w:rsidR="00FA6019" w:rsidDel="00253116" w:rsidTr="0010688A">
        <w:trPr>
          <w:del w:id="6261" w:author="vopatrilova" w:date="2018-11-19T14:54:00Z"/>
        </w:trPr>
        <w:tc>
          <w:tcPr>
            <w:tcW w:w="9859" w:type="dxa"/>
            <w:gridSpan w:val="11"/>
            <w:shd w:val="clear" w:color="auto" w:fill="F7CAAC"/>
          </w:tcPr>
          <w:p w:rsidR="00FA6019" w:rsidDel="00253116" w:rsidRDefault="00FA6019" w:rsidP="0010688A">
            <w:pPr>
              <w:jc w:val="both"/>
              <w:rPr>
                <w:del w:id="6262" w:author="vopatrilova" w:date="2018-11-19T14:54:00Z"/>
                <w:b/>
              </w:rPr>
            </w:pPr>
            <w:del w:id="6263" w:author="vopatrilova" w:date="2018-11-19T14:54:00Z">
              <w:r w:rsidDel="00253116">
                <w:rPr>
                  <w:b/>
                </w:rPr>
                <w:delText xml:space="preserve">Přehled o nejvýznamnější publikační a další tvůrčí činnosti nebo další profesní činnosti u odborníků z praxe vztahující se k zabezpečovaným předmětům </w:delText>
              </w:r>
            </w:del>
          </w:p>
        </w:tc>
      </w:tr>
      <w:tr w:rsidR="00FA6019" w:rsidDel="00253116" w:rsidTr="0010688A">
        <w:trPr>
          <w:trHeight w:val="1131"/>
          <w:del w:id="6264" w:author="vopatrilova" w:date="2018-11-19T14:54:00Z"/>
        </w:trPr>
        <w:tc>
          <w:tcPr>
            <w:tcW w:w="9859" w:type="dxa"/>
            <w:gridSpan w:val="11"/>
          </w:tcPr>
          <w:p w:rsidR="00FA6019" w:rsidRPr="00427536" w:rsidDel="00253116" w:rsidRDefault="00FA6019" w:rsidP="0010688A">
            <w:pPr>
              <w:rPr>
                <w:del w:id="6265" w:author="vopatrilova" w:date="2018-11-19T14:54:00Z"/>
                <w:sz w:val="19"/>
                <w:szCs w:val="19"/>
              </w:rPr>
            </w:pPr>
            <w:del w:id="6266" w:author="vopatrilova" w:date="2018-11-19T14:54:00Z">
              <w:r w:rsidRPr="00427536" w:rsidDel="00253116">
                <w:rPr>
                  <w:b/>
                  <w:sz w:val="19"/>
                  <w:szCs w:val="19"/>
                </w:rPr>
                <w:delText>CHRAMCOV, Bronislav (100 %).</w:delText>
              </w:r>
              <w:r w:rsidRPr="00427536" w:rsidDel="00253116">
                <w:rPr>
                  <w:sz w:val="19"/>
                  <w:szCs w:val="19"/>
                </w:rPr>
                <w:delText xml:space="preserve"> The optimization of production system using simulation optimization tools in witness. </w:delText>
              </w:r>
              <w:r w:rsidRPr="00427536" w:rsidDel="00253116">
                <w:rPr>
                  <w:i/>
                  <w:sz w:val="19"/>
                  <w:szCs w:val="19"/>
                </w:rPr>
                <w:delText>International Journal of Mathematics and Computers in Simulation</w:delText>
              </w:r>
              <w:r w:rsidRPr="00427536" w:rsidDel="00253116">
                <w:rPr>
                  <w:sz w:val="19"/>
                  <w:szCs w:val="19"/>
                </w:rPr>
                <w:delText>. 2013, 7(2), 95–105. ISSN 19980159.</w:delText>
              </w:r>
            </w:del>
          </w:p>
          <w:p w:rsidR="00FA6019" w:rsidRPr="00427536" w:rsidDel="00253116" w:rsidRDefault="00FA6019" w:rsidP="0010688A">
            <w:pPr>
              <w:rPr>
                <w:del w:id="6267" w:author="vopatrilova" w:date="2018-11-19T14:54:00Z"/>
                <w:sz w:val="19"/>
                <w:szCs w:val="19"/>
              </w:rPr>
            </w:pPr>
            <w:del w:id="6268" w:author="vopatrilova" w:date="2018-11-19T14:54:00Z">
              <w:r w:rsidRPr="00427536" w:rsidDel="00253116">
                <w:rPr>
                  <w:b/>
                  <w:sz w:val="19"/>
                  <w:szCs w:val="19"/>
                </w:rPr>
                <w:delText>CHRAMCOV Bronislav (60 %)</w:delText>
              </w:r>
              <w:r w:rsidRPr="00427536" w:rsidDel="00253116">
                <w:rPr>
                  <w:sz w:val="19"/>
                  <w:szCs w:val="19"/>
                </w:rPr>
                <w:delText xml:space="preserve"> and Robert BUCKI. Lean Manufacturing System Design Based on Computer Simulation: Case Study for Manufacturing of Automotive Engine Control Units. In: Vladimír MODRÁK a Pavol SEMANČO, ed. </w:delText>
              </w:r>
              <w:r w:rsidRPr="00427536" w:rsidDel="00253116">
                <w:rPr>
                  <w:i/>
                  <w:sz w:val="19"/>
                  <w:szCs w:val="19"/>
                </w:rPr>
                <w:delText>Handbook of Research on Design and Management of Lean Production Systems</w:delText>
              </w:r>
              <w:r w:rsidRPr="00427536" w:rsidDel="00253116">
                <w:rPr>
                  <w:sz w:val="19"/>
                  <w:szCs w:val="19"/>
                </w:rPr>
                <w:delText xml:space="preserve"> [online]. Hershey, PA, USA: IGI Global, 2014, s. 89–114. ISBN 9781466650398. Dostupné z: </w:delText>
              </w:r>
              <w:r w:rsidR="008C3AC8" w:rsidDel="00253116">
                <w:fldChar w:fldCharType="begin"/>
              </w:r>
              <w:r w:rsidR="00D21C46" w:rsidDel="00253116">
                <w:delInstrText>HYPERLINK "http://services.igi-global.com/resolvedoi/resolve.aspx?doi=10.4018/978-1-4666-5039-8.ch005"</w:delInstrText>
              </w:r>
              <w:r w:rsidR="008C3AC8" w:rsidDel="00253116">
                <w:fldChar w:fldCharType="separate"/>
              </w:r>
              <w:r w:rsidRPr="00427536" w:rsidDel="00253116">
                <w:rPr>
                  <w:rStyle w:val="Hypertextovodkaz"/>
                  <w:sz w:val="19"/>
                  <w:szCs w:val="19"/>
                </w:rPr>
                <w:delText>http://services.igi-global.com/resolvedoi/resolve.aspx?doi=10.4018/978-1-4666-5039-8.ch005</w:delText>
              </w:r>
              <w:r w:rsidR="008C3AC8" w:rsidDel="00253116">
                <w:fldChar w:fldCharType="end"/>
              </w:r>
            </w:del>
          </w:p>
          <w:p w:rsidR="00FA6019" w:rsidRPr="00427536" w:rsidDel="00253116" w:rsidRDefault="00FA6019" w:rsidP="0010688A">
            <w:pPr>
              <w:rPr>
                <w:del w:id="6269" w:author="vopatrilova" w:date="2018-11-19T14:54:00Z"/>
                <w:sz w:val="19"/>
                <w:szCs w:val="19"/>
              </w:rPr>
            </w:pPr>
            <w:del w:id="6270" w:author="vopatrilova" w:date="2018-11-19T14:54:00Z">
              <w:r w:rsidRPr="00427536" w:rsidDel="00253116">
                <w:rPr>
                  <w:b/>
                  <w:sz w:val="19"/>
                  <w:szCs w:val="19"/>
                </w:rPr>
                <w:delText>CHRAMCOV, Bronislav (50 %),</w:delText>
              </w:r>
              <w:r w:rsidRPr="00427536" w:rsidDel="00253116">
                <w:rPr>
                  <w:sz w:val="19"/>
                  <w:szCs w:val="19"/>
                </w:rPr>
                <w:delText xml:space="preserve"> Robert BUCKI, Saku KUKKONEN a Azra KORJENIC. Heuristic control of the logistic manufacturing system with regeneration of tools: The simulation case study. </w:delText>
              </w:r>
              <w:r w:rsidRPr="00427536" w:rsidDel="00253116">
                <w:rPr>
                  <w:i/>
                  <w:sz w:val="19"/>
                  <w:szCs w:val="19"/>
                </w:rPr>
                <w:delText>International Journal of Mathematics and Computers in Simulation</w:delText>
              </w:r>
              <w:r w:rsidRPr="00427536" w:rsidDel="00253116">
                <w:rPr>
                  <w:sz w:val="19"/>
                  <w:szCs w:val="19"/>
                </w:rPr>
                <w:delText>. 2014, 8(1), 9–18.</w:delText>
              </w:r>
            </w:del>
          </w:p>
          <w:p w:rsidR="00FA6019" w:rsidRPr="00427536" w:rsidDel="00253116" w:rsidRDefault="00FA6019" w:rsidP="0010688A">
            <w:pPr>
              <w:rPr>
                <w:del w:id="6271" w:author="vopatrilova" w:date="2018-11-19T14:54:00Z"/>
                <w:sz w:val="19"/>
                <w:szCs w:val="19"/>
              </w:rPr>
            </w:pPr>
            <w:del w:id="6272" w:author="vopatrilova" w:date="2018-11-19T14:54:00Z">
              <w:r w:rsidRPr="00427536" w:rsidDel="00253116">
                <w:rPr>
                  <w:sz w:val="19"/>
                  <w:szCs w:val="19"/>
                </w:rPr>
                <w:delText xml:space="preserve">BUCKI, Robert, </w:delText>
              </w:r>
              <w:r w:rsidRPr="00427536" w:rsidDel="00253116">
                <w:rPr>
                  <w:b/>
                  <w:sz w:val="19"/>
                  <w:szCs w:val="19"/>
                </w:rPr>
                <w:delText>CHRAMCOV, Bronislav (35 %)</w:delText>
              </w:r>
              <w:r w:rsidRPr="00427536" w:rsidDel="00253116">
                <w:rPr>
                  <w:sz w:val="19"/>
                  <w:szCs w:val="19"/>
                </w:rPr>
                <w:delText xml:space="preserve"> and SUCHÁNEK, Petr. Heuristic algorithms for manufacturing and replacement strategies of the production system. </w:delText>
              </w:r>
              <w:r w:rsidRPr="00427536" w:rsidDel="00253116">
                <w:rPr>
                  <w:i/>
                  <w:sz w:val="19"/>
                  <w:szCs w:val="19"/>
                </w:rPr>
                <w:delText>Journal of Universal Computer Science</w:delText>
              </w:r>
              <w:r w:rsidRPr="00427536" w:rsidDel="00253116">
                <w:rPr>
                  <w:sz w:val="19"/>
                  <w:szCs w:val="19"/>
                </w:rPr>
                <w:delText>. 2015. Vol. 21, no. 4, p. 503–525. IF= 0.466</w:delText>
              </w:r>
            </w:del>
          </w:p>
          <w:p w:rsidR="00412EC8" w:rsidRPr="003B5737" w:rsidDel="00253116" w:rsidRDefault="00FA6019" w:rsidP="0010688A">
            <w:pPr>
              <w:rPr>
                <w:del w:id="6273" w:author="vopatrilova" w:date="2018-11-19T14:54:00Z"/>
              </w:rPr>
            </w:pPr>
            <w:del w:id="6274" w:author="vopatrilova" w:date="2018-11-19T14:54:00Z">
              <w:r w:rsidRPr="00427536" w:rsidDel="00253116">
                <w:rPr>
                  <w:b/>
                  <w:sz w:val="19"/>
                  <w:szCs w:val="19"/>
                </w:rPr>
                <w:delText>CHRAMCOV, Bronislav (80 %)</w:delText>
              </w:r>
              <w:r w:rsidRPr="00427536" w:rsidDel="00253116">
                <w:rPr>
                  <w:sz w:val="19"/>
                  <w:szCs w:val="19"/>
                </w:rPr>
                <w:delText xml:space="preserve"> and Milan JEMELKA. Optimization of the logistics process in warehouse of automotive company based on simulation study. In: Intenational Conference on Modeling and Applied Simulation 2017: </w:delText>
              </w:r>
              <w:r w:rsidRPr="00427536" w:rsidDel="00253116">
                <w:rPr>
                  <w:i/>
                  <w:sz w:val="19"/>
                  <w:szCs w:val="19"/>
                </w:rPr>
                <w:delText>Proceedings of the 16th International Conference on Modeling and Applied Simulation 2017</w:delText>
              </w:r>
              <w:r w:rsidRPr="00427536" w:rsidDel="00253116">
                <w:rPr>
                  <w:sz w:val="19"/>
                  <w:szCs w:val="19"/>
                </w:rPr>
                <w:delText>. 2017, s. 170–176. ISBN 978-88-97999-91-1.</w:delText>
              </w:r>
            </w:del>
          </w:p>
        </w:tc>
      </w:tr>
      <w:tr w:rsidR="00FA6019" w:rsidDel="00253116" w:rsidTr="0010688A">
        <w:trPr>
          <w:trHeight w:val="218"/>
          <w:del w:id="6275" w:author="vopatrilova" w:date="2018-11-19T14:54:00Z"/>
        </w:trPr>
        <w:tc>
          <w:tcPr>
            <w:tcW w:w="9859" w:type="dxa"/>
            <w:gridSpan w:val="11"/>
            <w:shd w:val="clear" w:color="auto" w:fill="F7CAAC"/>
          </w:tcPr>
          <w:p w:rsidR="00FA6019" w:rsidDel="00253116" w:rsidRDefault="00FA6019" w:rsidP="0010688A">
            <w:pPr>
              <w:rPr>
                <w:del w:id="6276" w:author="vopatrilova" w:date="2018-11-19T14:54:00Z"/>
                <w:b/>
              </w:rPr>
            </w:pPr>
            <w:del w:id="6277" w:author="vopatrilova" w:date="2018-11-19T14:54:00Z">
              <w:r w:rsidDel="00253116">
                <w:rPr>
                  <w:b/>
                </w:rPr>
                <w:delText>Působení v zahraničí</w:delText>
              </w:r>
            </w:del>
          </w:p>
        </w:tc>
      </w:tr>
      <w:tr w:rsidR="00FA6019" w:rsidDel="00253116" w:rsidTr="0010688A">
        <w:trPr>
          <w:trHeight w:val="328"/>
          <w:del w:id="6278" w:author="vopatrilova" w:date="2018-11-19T14:54:00Z"/>
        </w:trPr>
        <w:tc>
          <w:tcPr>
            <w:tcW w:w="9859" w:type="dxa"/>
            <w:gridSpan w:val="11"/>
          </w:tcPr>
          <w:p w:rsidR="00FA6019" w:rsidRPr="003232CF" w:rsidDel="00253116" w:rsidRDefault="00FA6019" w:rsidP="0010688A">
            <w:pPr>
              <w:rPr>
                <w:del w:id="6279" w:author="vopatrilova" w:date="2018-11-19T14:54:00Z"/>
                <w:lang w:val="sk-SK"/>
              </w:rPr>
            </w:pPr>
          </w:p>
        </w:tc>
      </w:tr>
      <w:tr w:rsidR="00FA6019" w:rsidDel="00253116" w:rsidTr="0010688A">
        <w:trPr>
          <w:cantSplit/>
          <w:trHeight w:val="470"/>
          <w:del w:id="6280" w:author="vopatrilova" w:date="2018-11-19T14:54:00Z"/>
        </w:trPr>
        <w:tc>
          <w:tcPr>
            <w:tcW w:w="2518" w:type="dxa"/>
            <w:shd w:val="clear" w:color="auto" w:fill="F7CAAC"/>
          </w:tcPr>
          <w:p w:rsidR="00FA6019" w:rsidDel="00253116" w:rsidRDefault="00FA6019" w:rsidP="0010688A">
            <w:pPr>
              <w:jc w:val="both"/>
              <w:rPr>
                <w:del w:id="6281" w:author="vopatrilova" w:date="2018-11-19T14:54:00Z"/>
                <w:b/>
              </w:rPr>
            </w:pPr>
            <w:del w:id="6282" w:author="vopatrilova" w:date="2018-11-19T14:54:00Z">
              <w:r w:rsidDel="00253116">
                <w:rPr>
                  <w:b/>
                </w:rPr>
                <w:delText xml:space="preserve">Podpis </w:delText>
              </w:r>
            </w:del>
          </w:p>
        </w:tc>
        <w:tc>
          <w:tcPr>
            <w:tcW w:w="4536" w:type="dxa"/>
            <w:gridSpan w:val="5"/>
          </w:tcPr>
          <w:p w:rsidR="00FA6019" w:rsidDel="00253116" w:rsidRDefault="00FA6019" w:rsidP="0010688A">
            <w:pPr>
              <w:jc w:val="both"/>
              <w:rPr>
                <w:del w:id="6283" w:author="vopatrilova" w:date="2018-11-19T14:54:00Z"/>
              </w:rPr>
            </w:pPr>
          </w:p>
        </w:tc>
        <w:tc>
          <w:tcPr>
            <w:tcW w:w="786" w:type="dxa"/>
            <w:gridSpan w:val="2"/>
            <w:shd w:val="clear" w:color="auto" w:fill="F7CAAC"/>
          </w:tcPr>
          <w:p w:rsidR="00FA6019" w:rsidDel="00253116" w:rsidRDefault="00FA6019" w:rsidP="0010688A">
            <w:pPr>
              <w:jc w:val="both"/>
              <w:rPr>
                <w:del w:id="6284" w:author="vopatrilova" w:date="2018-11-19T14:54:00Z"/>
              </w:rPr>
            </w:pPr>
            <w:del w:id="6285" w:author="vopatrilova" w:date="2018-11-19T14:54:00Z">
              <w:r w:rsidDel="00253116">
                <w:rPr>
                  <w:b/>
                </w:rPr>
                <w:delText>datum</w:delText>
              </w:r>
            </w:del>
          </w:p>
        </w:tc>
        <w:tc>
          <w:tcPr>
            <w:tcW w:w="2019" w:type="dxa"/>
            <w:gridSpan w:val="3"/>
          </w:tcPr>
          <w:p w:rsidR="00FA6019" w:rsidDel="00253116" w:rsidRDefault="00FA6019" w:rsidP="0010688A">
            <w:pPr>
              <w:jc w:val="both"/>
              <w:rPr>
                <w:del w:id="6286" w:author="vopatrilova" w:date="2018-11-19T14:54:00Z"/>
              </w:rPr>
            </w:pPr>
            <w:del w:id="6287" w:author="vopatrilova" w:date="2018-11-19T14:54:00Z">
              <w:r w:rsidDel="00253116">
                <w:delText>28. 8. 2018</w:delText>
              </w:r>
            </w:del>
          </w:p>
        </w:tc>
      </w:tr>
    </w:tbl>
    <w:p w:rsidR="00412EC8" w:rsidRDefault="00412EC8" w:rsidP="00FA6019">
      <w:pPr>
        <w:spacing w:after="160" w:line="259" w:lineRule="auto"/>
        <w:rPr>
          <w:ins w:id="6288" w:author="vopatrilova" w:date="2018-11-18T16:50: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53116" w:rsidTr="002D42B3">
        <w:trPr>
          <w:ins w:id="6289" w:author="vopatrilova" w:date="2018-11-19T14:54:00Z"/>
        </w:trPr>
        <w:tc>
          <w:tcPr>
            <w:tcW w:w="9859" w:type="dxa"/>
            <w:gridSpan w:val="11"/>
            <w:tcBorders>
              <w:bottom w:val="double" w:sz="4" w:space="0" w:color="auto"/>
            </w:tcBorders>
            <w:shd w:val="clear" w:color="auto" w:fill="BDD6EE"/>
          </w:tcPr>
          <w:p w:rsidR="00253116" w:rsidRDefault="00253116" w:rsidP="002D42B3">
            <w:pPr>
              <w:tabs>
                <w:tab w:val="right" w:pos="9332"/>
              </w:tabs>
              <w:jc w:val="both"/>
              <w:rPr>
                <w:ins w:id="6290" w:author="vopatrilova" w:date="2018-11-19T14:54:00Z"/>
                <w:b/>
                <w:sz w:val="28"/>
              </w:rPr>
            </w:pPr>
            <w:ins w:id="6291" w:author="vopatrilova" w:date="2018-11-19T14:54:00Z">
              <w:r>
                <w:rPr>
                  <w:b/>
                  <w:sz w:val="28"/>
                </w:rPr>
                <w:t>C-I – Personální zabezpečení</w:t>
              </w:r>
              <w:r>
                <w:rPr>
                  <w:b/>
                  <w:sz w:val="28"/>
                </w:rPr>
                <w:tab/>
              </w:r>
              <w:r w:rsidR="008C3AC8">
                <w:fldChar w:fldCharType="begin"/>
              </w:r>
              <w:r>
                <w:instrText xml:space="preserve"> REF AabecedniSeznam \h  \* MERGEFORMAT </w:instrText>
              </w:r>
            </w:ins>
            <w:ins w:id="6292" w:author="vopatrilova" w:date="2018-11-19T14:54:00Z">
              <w:r w:rsidR="008C3AC8">
                <w:fldChar w:fldCharType="separate"/>
              </w:r>
              <w:r w:rsidRPr="009A4E68">
                <w:rPr>
                  <w:rStyle w:val="Odkazintenzivn"/>
                </w:rPr>
                <w:t>Abecední seznam</w:t>
              </w:r>
              <w:r w:rsidR="008C3AC8">
                <w:fldChar w:fldCharType="end"/>
              </w:r>
            </w:ins>
          </w:p>
        </w:tc>
      </w:tr>
      <w:tr w:rsidR="00253116" w:rsidTr="002D42B3">
        <w:trPr>
          <w:ins w:id="6293" w:author="vopatrilova" w:date="2018-11-19T14:54:00Z"/>
        </w:trPr>
        <w:tc>
          <w:tcPr>
            <w:tcW w:w="2518" w:type="dxa"/>
            <w:tcBorders>
              <w:top w:val="double" w:sz="4" w:space="0" w:color="auto"/>
            </w:tcBorders>
            <w:shd w:val="clear" w:color="auto" w:fill="F7CAAC"/>
          </w:tcPr>
          <w:p w:rsidR="00253116" w:rsidRDefault="00253116" w:rsidP="002D42B3">
            <w:pPr>
              <w:jc w:val="both"/>
              <w:rPr>
                <w:ins w:id="6294" w:author="vopatrilova" w:date="2018-11-19T14:54:00Z"/>
                <w:b/>
              </w:rPr>
            </w:pPr>
            <w:ins w:id="6295" w:author="vopatrilova" w:date="2018-11-19T14:54:00Z">
              <w:r>
                <w:rPr>
                  <w:b/>
                </w:rPr>
                <w:t>Vysoká škola</w:t>
              </w:r>
            </w:ins>
          </w:p>
        </w:tc>
        <w:tc>
          <w:tcPr>
            <w:tcW w:w="7341" w:type="dxa"/>
            <w:gridSpan w:val="10"/>
          </w:tcPr>
          <w:p w:rsidR="00253116" w:rsidRDefault="00253116" w:rsidP="002D42B3">
            <w:pPr>
              <w:jc w:val="both"/>
              <w:rPr>
                <w:ins w:id="6296" w:author="vopatrilova" w:date="2018-11-19T14:54:00Z"/>
              </w:rPr>
            </w:pPr>
            <w:ins w:id="6297" w:author="vopatrilova" w:date="2018-11-19T14:54:00Z">
              <w:r>
                <w:t>Univerzita Tomáše Bati ve Zlíně</w:t>
              </w:r>
            </w:ins>
          </w:p>
        </w:tc>
      </w:tr>
      <w:tr w:rsidR="00253116" w:rsidTr="002D42B3">
        <w:trPr>
          <w:ins w:id="6298" w:author="vopatrilova" w:date="2018-11-19T14:54:00Z"/>
        </w:trPr>
        <w:tc>
          <w:tcPr>
            <w:tcW w:w="2518" w:type="dxa"/>
            <w:shd w:val="clear" w:color="auto" w:fill="F7CAAC"/>
          </w:tcPr>
          <w:p w:rsidR="00253116" w:rsidRDefault="00253116" w:rsidP="002D42B3">
            <w:pPr>
              <w:jc w:val="both"/>
              <w:rPr>
                <w:ins w:id="6299" w:author="vopatrilova" w:date="2018-11-19T14:54:00Z"/>
                <w:b/>
              </w:rPr>
            </w:pPr>
            <w:ins w:id="6300" w:author="vopatrilova" w:date="2018-11-19T14:54:00Z">
              <w:r>
                <w:rPr>
                  <w:b/>
                </w:rPr>
                <w:t>Součást vysoké školy</w:t>
              </w:r>
            </w:ins>
          </w:p>
        </w:tc>
        <w:tc>
          <w:tcPr>
            <w:tcW w:w="7341" w:type="dxa"/>
            <w:gridSpan w:val="10"/>
          </w:tcPr>
          <w:p w:rsidR="00253116" w:rsidRDefault="00253116" w:rsidP="002D42B3">
            <w:pPr>
              <w:jc w:val="both"/>
              <w:rPr>
                <w:ins w:id="6301" w:author="vopatrilova" w:date="2018-11-19T14:54:00Z"/>
              </w:rPr>
            </w:pPr>
            <w:ins w:id="6302" w:author="vopatrilova" w:date="2018-11-19T14:54:00Z">
              <w:r>
                <w:t>Fakulta aplikované informatiky</w:t>
              </w:r>
            </w:ins>
          </w:p>
        </w:tc>
      </w:tr>
      <w:tr w:rsidR="00253116" w:rsidTr="002D42B3">
        <w:trPr>
          <w:ins w:id="6303" w:author="vopatrilova" w:date="2018-11-19T14:54:00Z"/>
        </w:trPr>
        <w:tc>
          <w:tcPr>
            <w:tcW w:w="2518" w:type="dxa"/>
            <w:shd w:val="clear" w:color="auto" w:fill="F7CAAC"/>
          </w:tcPr>
          <w:p w:rsidR="00253116" w:rsidRDefault="00253116" w:rsidP="002D42B3">
            <w:pPr>
              <w:jc w:val="both"/>
              <w:rPr>
                <w:ins w:id="6304" w:author="vopatrilova" w:date="2018-11-19T14:54:00Z"/>
                <w:b/>
              </w:rPr>
            </w:pPr>
            <w:ins w:id="6305" w:author="vopatrilova" w:date="2018-11-19T14:54:00Z">
              <w:r>
                <w:rPr>
                  <w:b/>
                </w:rPr>
                <w:t>Název studijního programu</w:t>
              </w:r>
            </w:ins>
          </w:p>
        </w:tc>
        <w:tc>
          <w:tcPr>
            <w:tcW w:w="7341" w:type="dxa"/>
            <w:gridSpan w:val="10"/>
          </w:tcPr>
          <w:p w:rsidR="00253116" w:rsidRDefault="00B46341" w:rsidP="002D42B3">
            <w:pPr>
              <w:jc w:val="both"/>
              <w:rPr>
                <w:ins w:id="6306" w:author="vopatrilova" w:date="2018-11-19T14:54:00Z"/>
              </w:rPr>
            </w:pPr>
            <w:ins w:id="6307" w:author="vopatrilova" w:date="2018-11-20T13:33:00Z">
              <w:r w:rsidRPr="00BE77F9">
                <w:t>Aplikovaná inform</w:t>
              </w:r>
              <w:r>
                <w:t>atika v průmyslové automatizaci</w:t>
              </w:r>
            </w:ins>
          </w:p>
        </w:tc>
      </w:tr>
      <w:tr w:rsidR="00253116" w:rsidTr="002D42B3">
        <w:trPr>
          <w:ins w:id="6308" w:author="vopatrilova" w:date="2018-11-19T14:54:00Z"/>
        </w:trPr>
        <w:tc>
          <w:tcPr>
            <w:tcW w:w="2518" w:type="dxa"/>
            <w:shd w:val="clear" w:color="auto" w:fill="F7CAAC"/>
          </w:tcPr>
          <w:p w:rsidR="00253116" w:rsidRDefault="00253116" w:rsidP="002D42B3">
            <w:pPr>
              <w:jc w:val="both"/>
              <w:rPr>
                <w:ins w:id="6309" w:author="vopatrilova" w:date="2018-11-19T14:54:00Z"/>
                <w:b/>
              </w:rPr>
            </w:pPr>
            <w:ins w:id="6310" w:author="vopatrilova" w:date="2018-11-19T14:54:00Z">
              <w:r>
                <w:rPr>
                  <w:b/>
                </w:rPr>
                <w:t>Jméno a příjmení</w:t>
              </w:r>
            </w:ins>
          </w:p>
        </w:tc>
        <w:tc>
          <w:tcPr>
            <w:tcW w:w="4536" w:type="dxa"/>
            <w:gridSpan w:val="5"/>
          </w:tcPr>
          <w:p w:rsidR="00253116" w:rsidRDefault="00253116" w:rsidP="002D42B3">
            <w:pPr>
              <w:jc w:val="both"/>
              <w:rPr>
                <w:ins w:id="6311" w:author="vopatrilova" w:date="2018-11-19T14:54:00Z"/>
              </w:rPr>
            </w:pPr>
            <w:ins w:id="6312" w:author="vopatrilova" w:date="2018-11-19T14:54:00Z">
              <w:r>
                <w:t>Bronislav Chramcov</w:t>
              </w:r>
            </w:ins>
          </w:p>
        </w:tc>
        <w:tc>
          <w:tcPr>
            <w:tcW w:w="709" w:type="dxa"/>
            <w:shd w:val="clear" w:color="auto" w:fill="F7CAAC"/>
          </w:tcPr>
          <w:p w:rsidR="00253116" w:rsidRDefault="00253116" w:rsidP="002D42B3">
            <w:pPr>
              <w:jc w:val="both"/>
              <w:rPr>
                <w:ins w:id="6313" w:author="vopatrilova" w:date="2018-11-19T14:54:00Z"/>
                <w:b/>
              </w:rPr>
            </w:pPr>
            <w:ins w:id="6314" w:author="vopatrilova" w:date="2018-11-19T14:54:00Z">
              <w:r>
                <w:rPr>
                  <w:b/>
                </w:rPr>
                <w:t>Tituly</w:t>
              </w:r>
            </w:ins>
          </w:p>
        </w:tc>
        <w:tc>
          <w:tcPr>
            <w:tcW w:w="2096" w:type="dxa"/>
            <w:gridSpan w:val="4"/>
          </w:tcPr>
          <w:p w:rsidR="00253116" w:rsidRDefault="00253116" w:rsidP="002D42B3">
            <w:pPr>
              <w:jc w:val="both"/>
              <w:rPr>
                <w:ins w:id="6315" w:author="vopatrilova" w:date="2018-11-19T14:54:00Z"/>
              </w:rPr>
            </w:pPr>
            <w:ins w:id="6316" w:author="vopatrilova" w:date="2018-11-19T14:54:00Z">
              <w:r>
                <w:t>doc. Ing. Ph.D.</w:t>
              </w:r>
            </w:ins>
          </w:p>
        </w:tc>
      </w:tr>
      <w:tr w:rsidR="00253116" w:rsidTr="002D42B3">
        <w:trPr>
          <w:ins w:id="6317" w:author="vopatrilova" w:date="2018-11-19T14:54:00Z"/>
        </w:trPr>
        <w:tc>
          <w:tcPr>
            <w:tcW w:w="2518" w:type="dxa"/>
            <w:shd w:val="clear" w:color="auto" w:fill="F7CAAC"/>
          </w:tcPr>
          <w:p w:rsidR="00253116" w:rsidRDefault="00253116" w:rsidP="002D42B3">
            <w:pPr>
              <w:jc w:val="both"/>
              <w:rPr>
                <w:ins w:id="6318" w:author="vopatrilova" w:date="2018-11-19T14:54:00Z"/>
                <w:b/>
              </w:rPr>
            </w:pPr>
            <w:ins w:id="6319" w:author="vopatrilova" w:date="2018-11-19T14:54:00Z">
              <w:r>
                <w:rPr>
                  <w:b/>
                </w:rPr>
                <w:t>Rok narození</w:t>
              </w:r>
            </w:ins>
          </w:p>
        </w:tc>
        <w:tc>
          <w:tcPr>
            <w:tcW w:w="829" w:type="dxa"/>
          </w:tcPr>
          <w:p w:rsidR="00253116" w:rsidRDefault="00253116" w:rsidP="002D42B3">
            <w:pPr>
              <w:jc w:val="both"/>
              <w:rPr>
                <w:ins w:id="6320" w:author="vopatrilova" w:date="2018-11-19T14:54:00Z"/>
              </w:rPr>
            </w:pPr>
            <w:ins w:id="6321" w:author="vopatrilova" w:date="2018-11-19T14:54:00Z">
              <w:r>
                <w:t>1975</w:t>
              </w:r>
            </w:ins>
          </w:p>
        </w:tc>
        <w:tc>
          <w:tcPr>
            <w:tcW w:w="1721" w:type="dxa"/>
            <w:shd w:val="clear" w:color="auto" w:fill="F7CAAC"/>
          </w:tcPr>
          <w:p w:rsidR="00253116" w:rsidRDefault="00253116" w:rsidP="002D42B3">
            <w:pPr>
              <w:jc w:val="both"/>
              <w:rPr>
                <w:ins w:id="6322" w:author="vopatrilova" w:date="2018-11-19T14:54:00Z"/>
                <w:b/>
              </w:rPr>
            </w:pPr>
            <w:ins w:id="6323" w:author="vopatrilova" w:date="2018-11-19T14:54:00Z">
              <w:r>
                <w:rPr>
                  <w:b/>
                </w:rPr>
                <w:t>typ vztahu k VŠ</w:t>
              </w:r>
            </w:ins>
          </w:p>
        </w:tc>
        <w:tc>
          <w:tcPr>
            <w:tcW w:w="992" w:type="dxa"/>
            <w:gridSpan w:val="2"/>
          </w:tcPr>
          <w:p w:rsidR="00253116" w:rsidRDefault="00253116" w:rsidP="002D42B3">
            <w:pPr>
              <w:jc w:val="both"/>
              <w:rPr>
                <w:ins w:id="6324" w:author="vopatrilova" w:date="2018-11-19T14:54:00Z"/>
              </w:rPr>
            </w:pPr>
            <w:ins w:id="6325" w:author="vopatrilova" w:date="2018-11-19T14:54:00Z">
              <w:r>
                <w:t>pp.</w:t>
              </w:r>
            </w:ins>
          </w:p>
        </w:tc>
        <w:tc>
          <w:tcPr>
            <w:tcW w:w="994" w:type="dxa"/>
            <w:shd w:val="clear" w:color="auto" w:fill="F7CAAC"/>
          </w:tcPr>
          <w:p w:rsidR="00253116" w:rsidRDefault="00253116" w:rsidP="002D42B3">
            <w:pPr>
              <w:jc w:val="both"/>
              <w:rPr>
                <w:ins w:id="6326" w:author="vopatrilova" w:date="2018-11-19T14:54:00Z"/>
                <w:b/>
              </w:rPr>
            </w:pPr>
            <w:ins w:id="6327" w:author="vopatrilova" w:date="2018-11-19T14:54:00Z">
              <w:r>
                <w:rPr>
                  <w:b/>
                </w:rPr>
                <w:t>rozsah</w:t>
              </w:r>
            </w:ins>
          </w:p>
        </w:tc>
        <w:tc>
          <w:tcPr>
            <w:tcW w:w="709" w:type="dxa"/>
          </w:tcPr>
          <w:p w:rsidR="00253116" w:rsidRDefault="00253116" w:rsidP="002D42B3">
            <w:pPr>
              <w:jc w:val="both"/>
              <w:rPr>
                <w:ins w:id="6328" w:author="vopatrilova" w:date="2018-11-19T14:54:00Z"/>
              </w:rPr>
            </w:pPr>
            <w:ins w:id="6329" w:author="vopatrilova" w:date="2018-11-19T14:54:00Z">
              <w:r>
                <w:t>40</w:t>
              </w:r>
            </w:ins>
          </w:p>
        </w:tc>
        <w:tc>
          <w:tcPr>
            <w:tcW w:w="709" w:type="dxa"/>
            <w:gridSpan w:val="2"/>
            <w:shd w:val="clear" w:color="auto" w:fill="F7CAAC"/>
          </w:tcPr>
          <w:p w:rsidR="00253116" w:rsidRDefault="00253116" w:rsidP="002D42B3">
            <w:pPr>
              <w:jc w:val="both"/>
              <w:rPr>
                <w:ins w:id="6330" w:author="vopatrilova" w:date="2018-11-19T14:54:00Z"/>
                <w:b/>
              </w:rPr>
            </w:pPr>
            <w:ins w:id="6331" w:author="vopatrilova" w:date="2018-11-19T14:54:00Z">
              <w:r>
                <w:rPr>
                  <w:b/>
                </w:rPr>
                <w:t>do kdy</w:t>
              </w:r>
            </w:ins>
          </w:p>
        </w:tc>
        <w:tc>
          <w:tcPr>
            <w:tcW w:w="1387" w:type="dxa"/>
            <w:gridSpan w:val="2"/>
          </w:tcPr>
          <w:p w:rsidR="00253116" w:rsidRDefault="00253116" w:rsidP="002D42B3">
            <w:pPr>
              <w:jc w:val="both"/>
              <w:rPr>
                <w:ins w:id="6332" w:author="vopatrilova" w:date="2018-11-19T14:54:00Z"/>
              </w:rPr>
            </w:pPr>
            <w:ins w:id="6333" w:author="vopatrilova" w:date="2018-11-19T14:54:00Z">
              <w:r>
                <w:t>N</w:t>
              </w:r>
            </w:ins>
          </w:p>
        </w:tc>
      </w:tr>
      <w:tr w:rsidR="00253116" w:rsidTr="002D42B3">
        <w:trPr>
          <w:ins w:id="6334" w:author="vopatrilova" w:date="2018-11-19T14:54:00Z"/>
        </w:trPr>
        <w:tc>
          <w:tcPr>
            <w:tcW w:w="5068" w:type="dxa"/>
            <w:gridSpan w:val="3"/>
            <w:shd w:val="clear" w:color="auto" w:fill="F7CAAC"/>
          </w:tcPr>
          <w:p w:rsidR="00253116" w:rsidRDefault="00253116" w:rsidP="002D42B3">
            <w:pPr>
              <w:jc w:val="both"/>
              <w:rPr>
                <w:ins w:id="6335" w:author="vopatrilova" w:date="2018-11-19T14:54:00Z"/>
                <w:b/>
              </w:rPr>
            </w:pPr>
            <w:ins w:id="6336" w:author="vopatrilova" w:date="2018-11-19T14:54:00Z">
              <w:r>
                <w:rPr>
                  <w:b/>
                </w:rPr>
                <w:t>Typ vztahu na součásti VŠ, která uskutečňuje st. program</w:t>
              </w:r>
            </w:ins>
          </w:p>
        </w:tc>
        <w:tc>
          <w:tcPr>
            <w:tcW w:w="992" w:type="dxa"/>
            <w:gridSpan w:val="2"/>
          </w:tcPr>
          <w:p w:rsidR="00253116" w:rsidRDefault="00253116" w:rsidP="002D42B3">
            <w:pPr>
              <w:jc w:val="both"/>
              <w:rPr>
                <w:ins w:id="6337" w:author="vopatrilova" w:date="2018-11-19T14:54:00Z"/>
              </w:rPr>
            </w:pPr>
            <w:ins w:id="6338" w:author="vopatrilova" w:date="2018-11-19T14:54:00Z">
              <w:r>
                <w:t>pp.</w:t>
              </w:r>
            </w:ins>
          </w:p>
        </w:tc>
        <w:tc>
          <w:tcPr>
            <w:tcW w:w="994" w:type="dxa"/>
            <w:shd w:val="clear" w:color="auto" w:fill="F7CAAC"/>
          </w:tcPr>
          <w:p w:rsidR="00253116" w:rsidRDefault="00253116" w:rsidP="002D42B3">
            <w:pPr>
              <w:jc w:val="both"/>
              <w:rPr>
                <w:ins w:id="6339" w:author="vopatrilova" w:date="2018-11-19T14:54:00Z"/>
                <w:b/>
              </w:rPr>
            </w:pPr>
            <w:ins w:id="6340" w:author="vopatrilova" w:date="2018-11-19T14:54:00Z">
              <w:r>
                <w:rPr>
                  <w:b/>
                </w:rPr>
                <w:t>rozsah</w:t>
              </w:r>
            </w:ins>
          </w:p>
        </w:tc>
        <w:tc>
          <w:tcPr>
            <w:tcW w:w="709" w:type="dxa"/>
          </w:tcPr>
          <w:p w:rsidR="00253116" w:rsidRDefault="00253116" w:rsidP="002D42B3">
            <w:pPr>
              <w:jc w:val="both"/>
              <w:rPr>
                <w:ins w:id="6341" w:author="vopatrilova" w:date="2018-11-19T14:54:00Z"/>
              </w:rPr>
            </w:pPr>
            <w:ins w:id="6342" w:author="vopatrilova" w:date="2018-11-19T14:54:00Z">
              <w:r>
                <w:t>40</w:t>
              </w:r>
            </w:ins>
          </w:p>
        </w:tc>
        <w:tc>
          <w:tcPr>
            <w:tcW w:w="709" w:type="dxa"/>
            <w:gridSpan w:val="2"/>
            <w:shd w:val="clear" w:color="auto" w:fill="F7CAAC"/>
          </w:tcPr>
          <w:p w:rsidR="00253116" w:rsidRDefault="00253116" w:rsidP="002D42B3">
            <w:pPr>
              <w:jc w:val="both"/>
              <w:rPr>
                <w:ins w:id="6343" w:author="vopatrilova" w:date="2018-11-19T14:54:00Z"/>
                <w:b/>
              </w:rPr>
            </w:pPr>
            <w:ins w:id="6344" w:author="vopatrilova" w:date="2018-11-19T14:54:00Z">
              <w:r>
                <w:rPr>
                  <w:b/>
                </w:rPr>
                <w:t>do kdy</w:t>
              </w:r>
            </w:ins>
          </w:p>
        </w:tc>
        <w:tc>
          <w:tcPr>
            <w:tcW w:w="1387" w:type="dxa"/>
            <w:gridSpan w:val="2"/>
          </w:tcPr>
          <w:p w:rsidR="00253116" w:rsidRDefault="00253116" w:rsidP="002D42B3">
            <w:pPr>
              <w:jc w:val="both"/>
              <w:rPr>
                <w:ins w:id="6345" w:author="vopatrilova" w:date="2018-11-19T14:54:00Z"/>
              </w:rPr>
            </w:pPr>
            <w:ins w:id="6346" w:author="vopatrilova" w:date="2018-11-19T14:54:00Z">
              <w:r>
                <w:t>N</w:t>
              </w:r>
            </w:ins>
          </w:p>
        </w:tc>
      </w:tr>
      <w:tr w:rsidR="00253116" w:rsidTr="002D42B3">
        <w:trPr>
          <w:ins w:id="6347" w:author="vopatrilova" w:date="2018-11-19T14:54:00Z"/>
        </w:trPr>
        <w:tc>
          <w:tcPr>
            <w:tcW w:w="6060" w:type="dxa"/>
            <w:gridSpan w:val="5"/>
            <w:shd w:val="clear" w:color="auto" w:fill="F7CAAC"/>
          </w:tcPr>
          <w:p w:rsidR="00253116" w:rsidRDefault="00253116" w:rsidP="002D42B3">
            <w:pPr>
              <w:jc w:val="both"/>
              <w:rPr>
                <w:ins w:id="6348" w:author="vopatrilova" w:date="2018-11-19T14:54:00Z"/>
              </w:rPr>
            </w:pPr>
            <w:ins w:id="6349" w:author="vopatrilova" w:date="2018-11-19T14:54:00Z">
              <w:r>
                <w:rPr>
                  <w:b/>
                </w:rPr>
                <w:t>Další současná působení jako akademický pracovník na jiných VŠ</w:t>
              </w:r>
            </w:ins>
          </w:p>
        </w:tc>
        <w:tc>
          <w:tcPr>
            <w:tcW w:w="1703" w:type="dxa"/>
            <w:gridSpan w:val="2"/>
            <w:shd w:val="clear" w:color="auto" w:fill="F7CAAC"/>
          </w:tcPr>
          <w:p w:rsidR="00253116" w:rsidRDefault="00253116" w:rsidP="002D42B3">
            <w:pPr>
              <w:jc w:val="both"/>
              <w:rPr>
                <w:ins w:id="6350" w:author="vopatrilova" w:date="2018-11-19T14:54:00Z"/>
                <w:b/>
              </w:rPr>
            </w:pPr>
            <w:ins w:id="6351" w:author="vopatrilova" w:date="2018-11-19T14:54:00Z">
              <w:r>
                <w:rPr>
                  <w:b/>
                </w:rPr>
                <w:t>typ prac. vztahu</w:t>
              </w:r>
            </w:ins>
          </w:p>
        </w:tc>
        <w:tc>
          <w:tcPr>
            <w:tcW w:w="2096" w:type="dxa"/>
            <w:gridSpan w:val="4"/>
            <w:shd w:val="clear" w:color="auto" w:fill="F7CAAC"/>
          </w:tcPr>
          <w:p w:rsidR="00253116" w:rsidRDefault="00253116" w:rsidP="002D42B3">
            <w:pPr>
              <w:jc w:val="both"/>
              <w:rPr>
                <w:ins w:id="6352" w:author="vopatrilova" w:date="2018-11-19T14:54:00Z"/>
                <w:b/>
              </w:rPr>
            </w:pPr>
            <w:ins w:id="6353" w:author="vopatrilova" w:date="2018-11-19T14:54:00Z">
              <w:r>
                <w:rPr>
                  <w:b/>
                </w:rPr>
                <w:t>rozsah</w:t>
              </w:r>
            </w:ins>
          </w:p>
        </w:tc>
      </w:tr>
      <w:tr w:rsidR="00253116" w:rsidTr="002D42B3">
        <w:trPr>
          <w:ins w:id="6354" w:author="vopatrilova" w:date="2018-11-19T14:54:00Z"/>
        </w:trPr>
        <w:tc>
          <w:tcPr>
            <w:tcW w:w="6060" w:type="dxa"/>
            <w:gridSpan w:val="5"/>
          </w:tcPr>
          <w:p w:rsidR="00253116" w:rsidRDefault="00253116" w:rsidP="002D42B3">
            <w:pPr>
              <w:jc w:val="both"/>
              <w:rPr>
                <w:ins w:id="6355" w:author="vopatrilova" w:date="2018-11-19T14:54:00Z"/>
              </w:rPr>
            </w:pPr>
          </w:p>
        </w:tc>
        <w:tc>
          <w:tcPr>
            <w:tcW w:w="1703" w:type="dxa"/>
            <w:gridSpan w:val="2"/>
          </w:tcPr>
          <w:p w:rsidR="00253116" w:rsidRDefault="00253116" w:rsidP="002D42B3">
            <w:pPr>
              <w:jc w:val="both"/>
              <w:rPr>
                <w:ins w:id="6356" w:author="vopatrilova" w:date="2018-11-19T14:54:00Z"/>
              </w:rPr>
            </w:pPr>
          </w:p>
        </w:tc>
        <w:tc>
          <w:tcPr>
            <w:tcW w:w="2096" w:type="dxa"/>
            <w:gridSpan w:val="4"/>
          </w:tcPr>
          <w:p w:rsidR="00253116" w:rsidRDefault="00253116" w:rsidP="002D42B3">
            <w:pPr>
              <w:jc w:val="both"/>
              <w:rPr>
                <w:ins w:id="6357" w:author="vopatrilova" w:date="2018-11-19T14:54:00Z"/>
              </w:rPr>
            </w:pPr>
          </w:p>
        </w:tc>
      </w:tr>
      <w:tr w:rsidR="00253116" w:rsidTr="002D42B3">
        <w:trPr>
          <w:ins w:id="6358" w:author="vopatrilova" w:date="2018-11-19T14:54:00Z"/>
        </w:trPr>
        <w:tc>
          <w:tcPr>
            <w:tcW w:w="9859" w:type="dxa"/>
            <w:gridSpan w:val="11"/>
            <w:shd w:val="clear" w:color="auto" w:fill="F7CAAC"/>
          </w:tcPr>
          <w:p w:rsidR="00253116" w:rsidRDefault="00253116" w:rsidP="002D42B3">
            <w:pPr>
              <w:jc w:val="both"/>
              <w:rPr>
                <w:ins w:id="6359" w:author="vopatrilova" w:date="2018-11-19T14:54:00Z"/>
              </w:rPr>
            </w:pPr>
            <w:ins w:id="6360" w:author="vopatrilova" w:date="2018-11-19T14:54:00Z">
              <w:r>
                <w:rPr>
                  <w:b/>
                </w:rPr>
                <w:t>Předměty příslušného studijního programu a způsob zapojení do jejich výuky, příp. další zapojení do uskutečňování studijního programu</w:t>
              </w:r>
            </w:ins>
          </w:p>
        </w:tc>
      </w:tr>
      <w:tr w:rsidR="00253116" w:rsidTr="002D42B3">
        <w:trPr>
          <w:trHeight w:val="372"/>
          <w:ins w:id="6361" w:author="vopatrilova" w:date="2018-11-19T14:54:00Z"/>
        </w:trPr>
        <w:tc>
          <w:tcPr>
            <w:tcW w:w="9859" w:type="dxa"/>
            <w:gridSpan w:val="11"/>
            <w:tcBorders>
              <w:top w:val="nil"/>
            </w:tcBorders>
          </w:tcPr>
          <w:p w:rsidR="00253116" w:rsidRDefault="00253116" w:rsidP="002D42B3">
            <w:pPr>
              <w:jc w:val="both"/>
              <w:rPr>
                <w:ins w:id="6362" w:author="vopatrilova" w:date="2018-11-19T14:54:00Z"/>
              </w:rPr>
            </w:pPr>
            <w:ins w:id="6363" w:author="vopatrilova" w:date="2018-11-19T14:54:00Z">
              <w:r>
                <w:t>Řízení a logistika výroby – přednášející (50%), cvičící (50%)</w:t>
              </w:r>
            </w:ins>
          </w:p>
        </w:tc>
      </w:tr>
      <w:tr w:rsidR="00253116" w:rsidTr="002D42B3">
        <w:trPr>
          <w:ins w:id="6364" w:author="vopatrilova" w:date="2018-11-19T14:54:00Z"/>
        </w:trPr>
        <w:tc>
          <w:tcPr>
            <w:tcW w:w="9859" w:type="dxa"/>
            <w:gridSpan w:val="11"/>
            <w:shd w:val="clear" w:color="auto" w:fill="F7CAAC"/>
          </w:tcPr>
          <w:p w:rsidR="00253116" w:rsidRDefault="00253116" w:rsidP="002D42B3">
            <w:pPr>
              <w:jc w:val="both"/>
              <w:rPr>
                <w:ins w:id="6365" w:author="vopatrilova" w:date="2018-11-19T14:54:00Z"/>
              </w:rPr>
            </w:pPr>
            <w:ins w:id="6366" w:author="vopatrilova" w:date="2018-11-19T14:54:00Z">
              <w:r>
                <w:rPr>
                  <w:b/>
                </w:rPr>
                <w:t xml:space="preserve">Údaje o vzdělání na VŠ </w:t>
              </w:r>
            </w:ins>
          </w:p>
        </w:tc>
      </w:tr>
      <w:tr w:rsidR="00253116" w:rsidTr="002D42B3">
        <w:trPr>
          <w:trHeight w:val="1055"/>
          <w:ins w:id="6367" w:author="vopatrilova" w:date="2018-11-19T14:54:00Z"/>
        </w:trPr>
        <w:tc>
          <w:tcPr>
            <w:tcW w:w="9859" w:type="dxa"/>
            <w:gridSpan w:val="11"/>
          </w:tcPr>
          <w:p w:rsidR="00253116" w:rsidRDefault="00253116" w:rsidP="002D42B3">
            <w:pPr>
              <w:ind w:left="1099" w:hanging="1099"/>
              <w:jc w:val="both"/>
              <w:rPr>
                <w:ins w:id="6368" w:author="vopatrilova" w:date="2018-11-19T14:54:00Z"/>
              </w:rPr>
            </w:pPr>
            <w:ins w:id="6369" w:author="vopatrilova" w:date="2018-11-19T14:54:00Z">
              <w:r>
                <w:t>1993–1998</w:t>
              </w:r>
              <w:r>
                <w:tab/>
                <w:t>Vysokoškolské vzdělání (Ing.), Vysoké učení technické v Brně, Fakulta technologická ve Zlíně, studijní obor "Automatizace a řídicí technika ve spotřebním průmyslu"</w:t>
              </w:r>
            </w:ins>
          </w:p>
          <w:p w:rsidR="00253116" w:rsidRDefault="00253116" w:rsidP="002D42B3">
            <w:pPr>
              <w:ind w:left="1099" w:hanging="1099"/>
              <w:jc w:val="both"/>
              <w:rPr>
                <w:ins w:id="6370" w:author="vopatrilova" w:date="2018-11-19T14:54:00Z"/>
              </w:rPr>
            </w:pPr>
            <w:ins w:id="6371" w:author="vopatrilova" w:date="2018-11-19T14:54:00Z">
              <w:r>
                <w:t>2004–2006</w:t>
              </w:r>
              <w:r>
                <w:tab/>
                <w:t>Vysokoškolské vzdělání (Bc.), Univerzita Tomáše Bati ve Zlíně, Univerzitní institut, studijní program "Specializace v pedagogice", studijní obor "Učitelství odborných předmětů pro střední školy"</w:t>
              </w:r>
            </w:ins>
          </w:p>
          <w:p w:rsidR="00253116" w:rsidRDefault="00253116" w:rsidP="002D42B3">
            <w:pPr>
              <w:ind w:left="1099" w:hanging="1099"/>
              <w:jc w:val="both"/>
              <w:rPr>
                <w:ins w:id="6372" w:author="vopatrilova" w:date="2018-11-19T14:54:00Z"/>
              </w:rPr>
            </w:pPr>
            <w:ins w:id="6373" w:author="vopatrilova" w:date="2018-11-19T14:54:00Z">
              <w:r>
                <w:t>1998–2006</w:t>
              </w:r>
              <w:r>
                <w:tab/>
                <w:t xml:space="preserve">Doktorské studium (Ph.D.), Univerzita Tomáše Bati ve Zlíně, Fakulta aplikované informatiky, doktorský studijní program "Chemické a procesní inženýrství" studijní obor "Technická kybernetika". </w:t>
              </w:r>
            </w:ins>
          </w:p>
          <w:p w:rsidR="00253116" w:rsidRPr="00427536" w:rsidRDefault="00253116" w:rsidP="002D42B3">
            <w:pPr>
              <w:ind w:left="1099" w:hanging="1099"/>
              <w:jc w:val="both"/>
              <w:rPr>
                <w:ins w:id="6374" w:author="vopatrilova" w:date="2018-11-19T14:54:00Z"/>
              </w:rPr>
            </w:pPr>
          </w:p>
        </w:tc>
      </w:tr>
      <w:tr w:rsidR="00253116" w:rsidTr="002D42B3">
        <w:trPr>
          <w:ins w:id="6375" w:author="vopatrilova" w:date="2018-11-19T14:54:00Z"/>
        </w:trPr>
        <w:tc>
          <w:tcPr>
            <w:tcW w:w="9859" w:type="dxa"/>
            <w:gridSpan w:val="11"/>
            <w:shd w:val="clear" w:color="auto" w:fill="F7CAAC"/>
          </w:tcPr>
          <w:p w:rsidR="00253116" w:rsidRDefault="00253116" w:rsidP="002D42B3">
            <w:pPr>
              <w:jc w:val="both"/>
              <w:rPr>
                <w:ins w:id="6376" w:author="vopatrilova" w:date="2018-11-19T14:54:00Z"/>
                <w:b/>
              </w:rPr>
            </w:pPr>
            <w:ins w:id="6377" w:author="vopatrilova" w:date="2018-11-19T14:54:00Z">
              <w:r>
                <w:rPr>
                  <w:b/>
                </w:rPr>
                <w:t>Údaje o odborném působení od absolvování VŠ</w:t>
              </w:r>
            </w:ins>
          </w:p>
          <w:p w:rsidR="00253116" w:rsidRDefault="00253116" w:rsidP="002D42B3">
            <w:pPr>
              <w:jc w:val="both"/>
              <w:rPr>
                <w:ins w:id="6378" w:author="vopatrilova" w:date="2018-11-19T14:54:00Z"/>
                <w:b/>
              </w:rPr>
            </w:pPr>
          </w:p>
        </w:tc>
      </w:tr>
      <w:tr w:rsidR="00253116" w:rsidTr="002D42B3">
        <w:trPr>
          <w:trHeight w:val="1090"/>
          <w:ins w:id="6379" w:author="vopatrilova" w:date="2018-11-19T14:54:00Z"/>
        </w:trPr>
        <w:tc>
          <w:tcPr>
            <w:tcW w:w="9859" w:type="dxa"/>
            <w:gridSpan w:val="11"/>
          </w:tcPr>
          <w:p w:rsidR="00253116" w:rsidRPr="00416F70" w:rsidRDefault="00253116" w:rsidP="002D42B3">
            <w:pPr>
              <w:ind w:left="1808" w:hanging="1808"/>
              <w:jc w:val="both"/>
              <w:rPr>
                <w:ins w:id="6380" w:author="vopatrilova" w:date="2018-11-19T14:54:00Z"/>
              </w:rPr>
            </w:pPr>
            <w:ins w:id="6381" w:author="vopatrilova" w:date="2018-11-19T14:54:00Z">
              <w:r>
                <w:t>05/2016 – dosud</w:t>
              </w:r>
              <w:r>
                <w:tab/>
              </w:r>
              <w:r w:rsidRPr="00416F70">
                <w:t>docent, Univerzita Tomáše Bati ve Zlíně, Fakulta aplikované informatiky, Ústav informatiky a umělé inteligence</w:t>
              </w:r>
            </w:ins>
          </w:p>
          <w:p w:rsidR="00253116" w:rsidRPr="00416F70" w:rsidRDefault="00253116" w:rsidP="002D42B3">
            <w:pPr>
              <w:ind w:left="1808" w:hanging="1808"/>
              <w:jc w:val="both"/>
              <w:rPr>
                <w:ins w:id="6382" w:author="vopatrilova" w:date="2018-11-19T14:54:00Z"/>
              </w:rPr>
            </w:pPr>
            <w:ins w:id="6383" w:author="vopatrilova" w:date="2018-11-19T14:54:00Z">
              <w:r w:rsidRPr="00416F70">
                <w:t>12/2006–04/2016</w:t>
              </w:r>
              <w:r w:rsidRPr="00416F70">
                <w:tab/>
                <w:t xml:space="preserve">odborný asistent, Univerzita Tomáše Bati ve Zlíně, Fakulta aplikované informatiky, Ústav aplikované informatiky, (od roku 2011 Ústav informatiky a umělé inteligence), </w:t>
              </w:r>
            </w:ins>
          </w:p>
          <w:p w:rsidR="00253116" w:rsidRDefault="00253116" w:rsidP="002D42B3">
            <w:pPr>
              <w:ind w:left="1808" w:hanging="1808"/>
              <w:jc w:val="both"/>
              <w:rPr>
                <w:ins w:id="6384" w:author="vopatrilova" w:date="2018-11-19T14:54:00Z"/>
              </w:rPr>
            </w:pPr>
            <w:ins w:id="6385" w:author="vopatrilova" w:date="2018-11-19T14:54:00Z">
              <w:r w:rsidRPr="00416F70">
                <w:t>02/2002–11/2006</w:t>
              </w:r>
              <w:r w:rsidRPr="00416F70">
                <w:tab/>
                <w:t>asistent, Unive</w:t>
              </w:r>
              <w:r>
                <w:t xml:space="preserve">rzita Tomáše Bati ve Zlíně, Fakulta technologická, Institut řízení procesů a aplikované informatiky (od 01/2006 Fakulta aplikované informatiky, Ústav aplikované informatiky) </w:t>
              </w:r>
            </w:ins>
          </w:p>
          <w:p w:rsidR="00253116" w:rsidRDefault="00253116" w:rsidP="002D42B3">
            <w:pPr>
              <w:ind w:left="1808" w:hanging="1808"/>
              <w:jc w:val="both"/>
              <w:rPr>
                <w:ins w:id="6386" w:author="vopatrilova" w:date="2018-11-19T14:54:00Z"/>
              </w:rPr>
            </w:pPr>
            <w:bookmarkStart w:id="6387" w:name="OLE_LINK81"/>
            <w:bookmarkStart w:id="6388" w:name="OLE_LINK82"/>
            <w:ins w:id="6389" w:author="vopatrilova" w:date="2018-11-19T14:54:00Z">
              <w:r>
                <w:t xml:space="preserve">2014 – dosud </w:t>
              </w:r>
              <w:bookmarkEnd w:id="6387"/>
              <w:bookmarkEnd w:id="6388"/>
              <w:r>
                <w:t xml:space="preserve">      proděkan pro tvůrčí činnosti a doktorské studium FAI UTB ve Zlíně, zástupce děkana</w:t>
              </w:r>
            </w:ins>
          </w:p>
          <w:p w:rsidR="00253116" w:rsidRDefault="00253116" w:rsidP="002D42B3">
            <w:pPr>
              <w:jc w:val="both"/>
              <w:rPr>
                <w:ins w:id="6390" w:author="vopatrilova" w:date="2018-11-19T14:54:00Z"/>
              </w:rPr>
            </w:pPr>
            <w:ins w:id="6391" w:author="vopatrilova" w:date="2018-11-19T14:54:00Z">
              <w:r>
                <w:t xml:space="preserve">2012 – dosud </w:t>
              </w:r>
              <w:r>
                <w:tab/>
                <w:t xml:space="preserve">člen mezinárodní organizace European Association for Security </w:t>
              </w:r>
            </w:ins>
          </w:p>
          <w:p w:rsidR="00253116" w:rsidRPr="00080943" w:rsidRDefault="00253116" w:rsidP="002D42B3">
            <w:pPr>
              <w:jc w:val="both"/>
              <w:rPr>
                <w:ins w:id="6392" w:author="vopatrilova" w:date="2018-11-19T14:54:00Z"/>
              </w:rPr>
            </w:pPr>
            <w:ins w:id="6393" w:author="vopatrilova" w:date="2018-11-19T14:54:00Z">
              <w:r>
                <w:t>2006 – 2014</w:t>
              </w:r>
              <w:r>
                <w:tab/>
                <w:t>předseda Akademického senátu Fakulty aplikované informatiky, Univerzity Tomáše Bati ve Zlíně</w:t>
              </w:r>
              <w:r w:rsidRPr="00080943">
                <w:t xml:space="preserve"> </w:t>
              </w:r>
            </w:ins>
          </w:p>
        </w:tc>
      </w:tr>
      <w:tr w:rsidR="00253116" w:rsidTr="002D42B3">
        <w:trPr>
          <w:trHeight w:val="250"/>
          <w:ins w:id="6394" w:author="vopatrilova" w:date="2018-11-19T14:54:00Z"/>
        </w:trPr>
        <w:tc>
          <w:tcPr>
            <w:tcW w:w="9859" w:type="dxa"/>
            <w:gridSpan w:val="11"/>
            <w:shd w:val="clear" w:color="auto" w:fill="F7CAAC"/>
          </w:tcPr>
          <w:p w:rsidR="00253116" w:rsidRDefault="00253116" w:rsidP="002D42B3">
            <w:pPr>
              <w:jc w:val="both"/>
              <w:rPr>
                <w:ins w:id="6395" w:author="vopatrilova" w:date="2018-11-19T14:54:00Z"/>
              </w:rPr>
            </w:pPr>
            <w:ins w:id="6396" w:author="vopatrilova" w:date="2018-11-19T14:54:00Z">
              <w:r>
                <w:rPr>
                  <w:b/>
                </w:rPr>
                <w:t>Zkušenosti s vedením kvalifikačních a rigorózních prací</w:t>
              </w:r>
            </w:ins>
          </w:p>
        </w:tc>
      </w:tr>
      <w:tr w:rsidR="00253116" w:rsidTr="002D42B3">
        <w:trPr>
          <w:trHeight w:val="504"/>
          <w:ins w:id="6397" w:author="vopatrilova" w:date="2018-11-19T14:54:00Z"/>
        </w:trPr>
        <w:tc>
          <w:tcPr>
            <w:tcW w:w="9859" w:type="dxa"/>
            <w:gridSpan w:val="11"/>
          </w:tcPr>
          <w:p w:rsidR="00253116" w:rsidRDefault="00253116" w:rsidP="002D42B3">
            <w:pPr>
              <w:jc w:val="both"/>
              <w:rPr>
                <w:ins w:id="6398" w:author="vopatrilova" w:date="2018-11-19T14:54:00Z"/>
              </w:rPr>
            </w:pPr>
            <w:ins w:id="6399" w:author="vopatrilova" w:date="2018-11-19T14:54:00Z">
              <w:r>
                <w:t xml:space="preserve">Od roku 2003 vedoucí úspěšně obhájených 45 bakalářských a 35 diplomových prací. </w:t>
              </w:r>
            </w:ins>
          </w:p>
          <w:p w:rsidR="00253116" w:rsidRDefault="00253116" w:rsidP="002D42B3">
            <w:pPr>
              <w:jc w:val="both"/>
              <w:rPr>
                <w:ins w:id="6400" w:author="vopatrilova" w:date="2018-11-19T14:54:00Z"/>
              </w:rPr>
            </w:pPr>
            <w:ins w:id="6401" w:author="vopatrilova" w:date="2018-11-19T14:54:00Z">
              <w:r>
                <w:t>Konzultantem jedné úspěšně obhájené doktorské práce. Školitel 4 studentů doktorského studijního programu.</w:t>
              </w:r>
            </w:ins>
          </w:p>
        </w:tc>
      </w:tr>
      <w:tr w:rsidR="00253116" w:rsidTr="002D42B3">
        <w:trPr>
          <w:cantSplit/>
          <w:ins w:id="6402" w:author="vopatrilova" w:date="2018-11-19T14:54:00Z"/>
        </w:trPr>
        <w:tc>
          <w:tcPr>
            <w:tcW w:w="3347" w:type="dxa"/>
            <w:gridSpan w:val="2"/>
            <w:tcBorders>
              <w:top w:val="single" w:sz="12" w:space="0" w:color="auto"/>
            </w:tcBorders>
            <w:shd w:val="clear" w:color="auto" w:fill="F7CAAC"/>
          </w:tcPr>
          <w:p w:rsidR="00253116" w:rsidRDefault="00253116" w:rsidP="002D42B3">
            <w:pPr>
              <w:jc w:val="both"/>
              <w:rPr>
                <w:ins w:id="6403" w:author="vopatrilova" w:date="2018-11-19T14:54:00Z"/>
              </w:rPr>
            </w:pPr>
            <w:ins w:id="6404" w:author="vopatrilova" w:date="2018-11-19T14:54:00Z">
              <w:r>
                <w:rPr>
                  <w:b/>
                </w:rPr>
                <w:t xml:space="preserve">Obor habilitačního řízení </w:t>
              </w:r>
            </w:ins>
          </w:p>
        </w:tc>
        <w:tc>
          <w:tcPr>
            <w:tcW w:w="2245" w:type="dxa"/>
            <w:gridSpan w:val="2"/>
            <w:tcBorders>
              <w:top w:val="single" w:sz="12" w:space="0" w:color="auto"/>
            </w:tcBorders>
            <w:shd w:val="clear" w:color="auto" w:fill="F7CAAC"/>
          </w:tcPr>
          <w:p w:rsidR="00253116" w:rsidRDefault="00253116" w:rsidP="002D42B3">
            <w:pPr>
              <w:jc w:val="both"/>
              <w:rPr>
                <w:ins w:id="6405" w:author="vopatrilova" w:date="2018-11-19T14:54:00Z"/>
              </w:rPr>
            </w:pPr>
            <w:ins w:id="6406" w:author="vopatrilova" w:date="2018-11-19T14:54:00Z">
              <w:r>
                <w:rPr>
                  <w:b/>
                </w:rPr>
                <w:t>Rok udělení hodnosti</w:t>
              </w:r>
            </w:ins>
          </w:p>
        </w:tc>
        <w:tc>
          <w:tcPr>
            <w:tcW w:w="2248" w:type="dxa"/>
            <w:gridSpan w:val="4"/>
            <w:tcBorders>
              <w:top w:val="single" w:sz="12" w:space="0" w:color="auto"/>
              <w:right w:val="single" w:sz="12" w:space="0" w:color="auto"/>
            </w:tcBorders>
            <w:shd w:val="clear" w:color="auto" w:fill="F7CAAC"/>
          </w:tcPr>
          <w:p w:rsidR="00253116" w:rsidRDefault="00253116" w:rsidP="002D42B3">
            <w:pPr>
              <w:jc w:val="both"/>
              <w:rPr>
                <w:ins w:id="6407" w:author="vopatrilova" w:date="2018-11-19T14:54:00Z"/>
              </w:rPr>
            </w:pPr>
            <w:ins w:id="6408" w:author="vopatrilova" w:date="2018-11-19T14:54:00Z">
              <w:r>
                <w:rPr>
                  <w:b/>
                </w:rPr>
                <w:t>Řízení konáno na VŠ</w:t>
              </w:r>
            </w:ins>
          </w:p>
        </w:tc>
        <w:tc>
          <w:tcPr>
            <w:tcW w:w="2019" w:type="dxa"/>
            <w:gridSpan w:val="3"/>
            <w:tcBorders>
              <w:top w:val="single" w:sz="12" w:space="0" w:color="auto"/>
              <w:left w:val="single" w:sz="12" w:space="0" w:color="auto"/>
            </w:tcBorders>
            <w:shd w:val="clear" w:color="auto" w:fill="F7CAAC"/>
          </w:tcPr>
          <w:p w:rsidR="00253116" w:rsidRDefault="00253116" w:rsidP="002D42B3">
            <w:pPr>
              <w:jc w:val="both"/>
              <w:rPr>
                <w:ins w:id="6409" w:author="vopatrilova" w:date="2018-11-19T14:54:00Z"/>
                <w:b/>
              </w:rPr>
            </w:pPr>
            <w:ins w:id="6410" w:author="vopatrilova" w:date="2018-11-19T14:54:00Z">
              <w:r>
                <w:rPr>
                  <w:b/>
                </w:rPr>
                <w:t>Ohlasy publikací</w:t>
              </w:r>
            </w:ins>
          </w:p>
        </w:tc>
      </w:tr>
      <w:tr w:rsidR="00253116" w:rsidTr="002D42B3">
        <w:trPr>
          <w:cantSplit/>
          <w:ins w:id="6411" w:author="vopatrilova" w:date="2018-11-19T14:54:00Z"/>
        </w:trPr>
        <w:tc>
          <w:tcPr>
            <w:tcW w:w="3347" w:type="dxa"/>
            <w:gridSpan w:val="2"/>
          </w:tcPr>
          <w:p w:rsidR="00253116" w:rsidRDefault="00253116" w:rsidP="002D42B3">
            <w:pPr>
              <w:jc w:val="both"/>
              <w:rPr>
                <w:ins w:id="6412" w:author="vopatrilova" w:date="2018-11-19T14:54:00Z"/>
              </w:rPr>
            </w:pPr>
            <w:ins w:id="6413" w:author="vopatrilova" w:date="2018-11-19T14:54:00Z">
              <w:r>
                <w:t>Řízení strojů a procesů</w:t>
              </w:r>
            </w:ins>
          </w:p>
        </w:tc>
        <w:tc>
          <w:tcPr>
            <w:tcW w:w="2245" w:type="dxa"/>
            <w:gridSpan w:val="2"/>
          </w:tcPr>
          <w:p w:rsidR="00253116" w:rsidRDefault="00253116" w:rsidP="002D42B3">
            <w:pPr>
              <w:jc w:val="both"/>
              <w:rPr>
                <w:ins w:id="6414" w:author="vopatrilova" w:date="2018-11-19T14:54:00Z"/>
              </w:rPr>
            </w:pPr>
            <w:ins w:id="6415" w:author="vopatrilova" w:date="2018-11-19T14:54:00Z">
              <w:r>
                <w:t>2016</w:t>
              </w:r>
            </w:ins>
          </w:p>
        </w:tc>
        <w:tc>
          <w:tcPr>
            <w:tcW w:w="2248" w:type="dxa"/>
            <w:gridSpan w:val="4"/>
            <w:tcBorders>
              <w:right w:val="single" w:sz="12" w:space="0" w:color="auto"/>
            </w:tcBorders>
          </w:tcPr>
          <w:p w:rsidR="00253116" w:rsidRDefault="00253116" w:rsidP="002D42B3">
            <w:pPr>
              <w:jc w:val="both"/>
              <w:rPr>
                <w:ins w:id="6416" w:author="vopatrilova" w:date="2018-11-19T14:54:00Z"/>
              </w:rPr>
            </w:pPr>
            <w:ins w:id="6417" w:author="vopatrilova" w:date="2018-11-19T14:54:00Z">
              <w:r>
                <w:t>FAI, UTB ve Zlíně</w:t>
              </w:r>
            </w:ins>
          </w:p>
        </w:tc>
        <w:tc>
          <w:tcPr>
            <w:tcW w:w="632" w:type="dxa"/>
            <w:tcBorders>
              <w:left w:val="single" w:sz="12" w:space="0" w:color="auto"/>
            </w:tcBorders>
            <w:shd w:val="clear" w:color="auto" w:fill="F7CAAC"/>
          </w:tcPr>
          <w:p w:rsidR="00253116" w:rsidRDefault="00253116" w:rsidP="002D42B3">
            <w:pPr>
              <w:jc w:val="both"/>
              <w:rPr>
                <w:ins w:id="6418" w:author="vopatrilova" w:date="2018-11-19T14:54:00Z"/>
              </w:rPr>
            </w:pPr>
            <w:ins w:id="6419" w:author="vopatrilova" w:date="2018-11-19T14:54:00Z">
              <w:r>
                <w:rPr>
                  <w:b/>
                </w:rPr>
                <w:t>WOS</w:t>
              </w:r>
            </w:ins>
          </w:p>
        </w:tc>
        <w:tc>
          <w:tcPr>
            <w:tcW w:w="693" w:type="dxa"/>
            <w:shd w:val="clear" w:color="auto" w:fill="F7CAAC"/>
          </w:tcPr>
          <w:p w:rsidR="00253116" w:rsidRDefault="00253116" w:rsidP="002D42B3">
            <w:pPr>
              <w:jc w:val="both"/>
              <w:rPr>
                <w:ins w:id="6420" w:author="vopatrilova" w:date="2018-11-19T14:54:00Z"/>
                <w:sz w:val="18"/>
              </w:rPr>
            </w:pPr>
            <w:ins w:id="6421" w:author="vopatrilova" w:date="2018-11-19T14:54:00Z">
              <w:r>
                <w:rPr>
                  <w:b/>
                  <w:sz w:val="18"/>
                </w:rPr>
                <w:t>Scopus</w:t>
              </w:r>
            </w:ins>
          </w:p>
        </w:tc>
        <w:tc>
          <w:tcPr>
            <w:tcW w:w="694" w:type="dxa"/>
            <w:shd w:val="clear" w:color="auto" w:fill="F7CAAC"/>
          </w:tcPr>
          <w:p w:rsidR="00253116" w:rsidRDefault="00253116" w:rsidP="002D42B3">
            <w:pPr>
              <w:jc w:val="both"/>
              <w:rPr>
                <w:ins w:id="6422" w:author="vopatrilova" w:date="2018-11-19T14:54:00Z"/>
              </w:rPr>
            </w:pPr>
            <w:ins w:id="6423" w:author="vopatrilova" w:date="2018-11-19T14:54:00Z">
              <w:r>
                <w:rPr>
                  <w:b/>
                  <w:sz w:val="18"/>
                </w:rPr>
                <w:t>ostatní</w:t>
              </w:r>
            </w:ins>
          </w:p>
        </w:tc>
      </w:tr>
      <w:tr w:rsidR="00253116" w:rsidTr="002D42B3">
        <w:trPr>
          <w:cantSplit/>
          <w:trHeight w:val="70"/>
          <w:ins w:id="6424" w:author="vopatrilova" w:date="2018-11-19T14:54:00Z"/>
        </w:trPr>
        <w:tc>
          <w:tcPr>
            <w:tcW w:w="3347" w:type="dxa"/>
            <w:gridSpan w:val="2"/>
            <w:shd w:val="clear" w:color="auto" w:fill="F7CAAC"/>
          </w:tcPr>
          <w:p w:rsidR="00253116" w:rsidRDefault="00253116" w:rsidP="002D42B3">
            <w:pPr>
              <w:jc w:val="both"/>
              <w:rPr>
                <w:ins w:id="6425" w:author="vopatrilova" w:date="2018-11-19T14:54:00Z"/>
              </w:rPr>
            </w:pPr>
            <w:ins w:id="6426" w:author="vopatrilova" w:date="2018-11-19T14:54:00Z">
              <w:r>
                <w:rPr>
                  <w:b/>
                </w:rPr>
                <w:t>Obor jmenovacího řízení</w:t>
              </w:r>
            </w:ins>
          </w:p>
        </w:tc>
        <w:tc>
          <w:tcPr>
            <w:tcW w:w="2245" w:type="dxa"/>
            <w:gridSpan w:val="2"/>
            <w:shd w:val="clear" w:color="auto" w:fill="F7CAAC"/>
          </w:tcPr>
          <w:p w:rsidR="00253116" w:rsidRDefault="00253116" w:rsidP="002D42B3">
            <w:pPr>
              <w:jc w:val="both"/>
              <w:rPr>
                <w:ins w:id="6427" w:author="vopatrilova" w:date="2018-11-19T14:54:00Z"/>
              </w:rPr>
            </w:pPr>
            <w:ins w:id="6428" w:author="vopatrilova" w:date="2018-11-19T14:54:00Z">
              <w:r>
                <w:rPr>
                  <w:b/>
                </w:rPr>
                <w:t>Rok udělení hodnosti</w:t>
              </w:r>
            </w:ins>
          </w:p>
        </w:tc>
        <w:tc>
          <w:tcPr>
            <w:tcW w:w="2248" w:type="dxa"/>
            <w:gridSpan w:val="4"/>
            <w:tcBorders>
              <w:right w:val="single" w:sz="12" w:space="0" w:color="auto"/>
            </w:tcBorders>
            <w:shd w:val="clear" w:color="auto" w:fill="F7CAAC"/>
          </w:tcPr>
          <w:p w:rsidR="00253116" w:rsidRDefault="00253116" w:rsidP="002D42B3">
            <w:pPr>
              <w:jc w:val="both"/>
              <w:rPr>
                <w:ins w:id="6429" w:author="vopatrilova" w:date="2018-11-19T14:54:00Z"/>
              </w:rPr>
            </w:pPr>
            <w:ins w:id="6430" w:author="vopatrilova" w:date="2018-11-19T14:54:00Z">
              <w:r>
                <w:rPr>
                  <w:b/>
                </w:rPr>
                <w:t>Řízení konáno na VŠ</w:t>
              </w:r>
            </w:ins>
          </w:p>
        </w:tc>
        <w:tc>
          <w:tcPr>
            <w:tcW w:w="632" w:type="dxa"/>
            <w:vMerge w:val="restart"/>
            <w:tcBorders>
              <w:left w:val="single" w:sz="12" w:space="0" w:color="auto"/>
            </w:tcBorders>
          </w:tcPr>
          <w:p w:rsidR="00253116" w:rsidRPr="003B5737" w:rsidRDefault="00253116" w:rsidP="002D42B3">
            <w:pPr>
              <w:jc w:val="both"/>
              <w:rPr>
                <w:ins w:id="6431" w:author="vopatrilova" w:date="2018-11-19T14:54:00Z"/>
              </w:rPr>
            </w:pPr>
            <w:ins w:id="6432" w:author="vopatrilova" w:date="2018-11-19T14:54:00Z">
              <w:r>
                <w:t>67</w:t>
              </w:r>
            </w:ins>
          </w:p>
        </w:tc>
        <w:tc>
          <w:tcPr>
            <w:tcW w:w="693" w:type="dxa"/>
            <w:vMerge w:val="restart"/>
          </w:tcPr>
          <w:p w:rsidR="00253116" w:rsidRPr="003B5737" w:rsidRDefault="00253116" w:rsidP="002D42B3">
            <w:pPr>
              <w:jc w:val="both"/>
              <w:rPr>
                <w:ins w:id="6433" w:author="vopatrilova" w:date="2018-11-19T14:54:00Z"/>
              </w:rPr>
            </w:pPr>
            <w:ins w:id="6434" w:author="vopatrilova" w:date="2018-11-19T14:54:00Z">
              <w:r>
                <w:t>99</w:t>
              </w:r>
            </w:ins>
          </w:p>
        </w:tc>
        <w:tc>
          <w:tcPr>
            <w:tcW w:w="694" w:type="dxa"/>
            <w:vMerge w:val="restart"/>
          </w:tcPr>
          <w:p w:rsidR="00253116" w:rsidRPr="003B5737" w:rsidRDefault="00253116" w:rsidP="002D42B3">
            <w:pPr>
              <w:jc w:val="both"/>
              <w:rPr>
                <w:ins w:id="6435" w:author="vopatrilova" w:date="2018-11-19T14:54:00Z"/>
              </w:rPr>
            </w:pPr>
            <w:ins w:id="6436" w:author="vopatrilova" w:date="2018-11-19T14:54:00Z">
              <w:r>
                <w:t>150</w:t>
              </w:r>
            </w:ins>
          </w:p>
        </w:tc>
      </w:tr>
      <w:tr w:rsidR="00253116" w:rsidTr="002D42B3">
        <w:trPr>
          <w:trHeight w:val="205"/>
          <w:ins w:id="6437" w:author="vopatrilova" w:date="2018-11-19T14:54:00Z"/>
        </w:trPr>
        <w:tc>
          <w:tcPr>
            <w:tcW w:w="3347" w:type="dxa"/>
            <w:gridSpan w:val="2"/>
          </w:tcPr>
          <w:p w:rsidR="00253116" w:rsidRDefault="00253116" w:rsidP="002D42B3">
            <w:pPr>
              <w:jc w:val="both"/>
              <w:rPr>
                <w:ins w:id="6438" w:author="vopatrilova" w:date="2018-11-19T14:54:00Z"/>
              </w:rPr>
            </w:pPr>
          </w:p>
        </w:tc>
        <w:tc>
          <w:tcPr>
            <w:tcW w:w="2245" w:type="dxa"/>
            <w:gridSpan w:val="2"/>
          </w:tcPr>
          <w:p w:rsidR="00253116" w:rsidRDefault="00253116" w:rsidP="002D42B3">
            <w:pPr>
              <w:jc w:val="both"/>
              <w:rPr>
                <w:ins w:id="6439" w:author="vopatrilova" w:date="2018-11-19T14:54:00Z"/>
              </w:rPr>
            </w:pPr>
          </w:p>
        </w:tc>
        <w:tc>
          <w:tcPr>
            <w:tcW w:w="2248" w:type="dxa"/>
            <w:gridSpan w:val="4"/>
            <w:tcBorders>
              <w:right w:val="single" w:sz="12" w:space="0" w:color="auto"/>
            </w:tcBorders>
          </w:tcPr>
          <w:p w:rsidR="00253116" w:rsidRDefault="00253116" w:rsidP="002D42B3">
            <w:pPr>
              <w:jc w:val="both"/>
              <w:rPr>
                <w:ins w:id="6440" w:author="vopatrilova" w:date="2018-11-19T14:54:00Z"/>
              </w:rPr>
            </w:pPr>
          </w:p>
        </w:tc>
        <w:tc>
          <w:tcPr>
            <w:tcW w:w="632" w:type="dxa"/>
            <w:vMerge/>
            <w:tcBorders>
              <w:left w:val="single" w:sz="12" w:space="0" w:color="auto"/>
            </w:tcBorders>
            <w:vAlign w:val="center"/>
          </w:tcPr>
          <w:p w:rsidR="00253116" w:rsidRDefault="00253116" w:rsidP="002D42B3">
            <w:pPr>
              <w:rPr>
                <w:ins w:id="6441" w:author="vopatrilova" w:date="2018-11-19T14:54:00Z"/>
                <w:b/>
              </w:rPr>
            </w:pPr>
          </w:p>
        </w:tc>
        <w:tc>
          <w:tcPr>
            <w:tcW w:w="693" w:type="dxa"/>
            <w:vMerge/>
            <w:vAlign w:val="center"/>
          </w:tcPr>
          <w:p w:rsidR="00253116" w:rsidRDefault="00253116" w:rsidP="002D42B3">
            <w:pPr>
              <w:rPr>
                <w:ins w:id="6442" w:author="vopatrilova" w:date="2018-11-19T14:54:00Z"/>
                <w:b/>
              </w:rPr>
            </w:pPr>
          </w:p>
        </w:tc>
        <w:tc>
          <w:tcPr>
            <w:tcW w:w="694" w:type="dxa"/>
            <w:vMerge/>
            <w:vAlign w:val="center"/>
          </w:tcPr>
          <w:p w:rsidR="00253116" w:rsidRDefault="00253116" w:rsidP="002D42B3">
            <w:pPr>
              <w:rPr>
                <w:ins w:id="6443" w:author="vopatrilova" w:date="2018-11-19T14:54:00Z"/>
                <w:b/>
              </w:rPr>
            </w:pPr>
          </w:p>
        </w:tc>
      </w:tr>
      <w:tr w:rsidR="00253116" w:rsidTr="002D42B3">
        <w:trPr>
          <w:ins w:id="6444" w:author="vopatrilova" w:date="2018-11-19T14:54:00Z"/>
        </w:trPr>
        <w:tc>
          <w:tcPr>
            <w:tcW w:w="9859" w:type="dxa"/>
            <w:gridSpan w:val="11"/>
            <w:shd w:val="clear" w:color="auto" w:fill="F7CAAC"/>
          </w:tcPr>
          <w:p w:rsidR="00253116" w:rsidRDefault="00253116" w:rsidP="002D42B3">
            <w:pPr>
              <w:jc w:val="both"/>
              <w:rPr>
                <w:ins w:id="6445" w:author="vopatrilova" w:date="2018-11-19T14:54:00Z"/>
                <w:b/>
              </w:rPr>
            </w:pPr>
            <w:ins w:id="6446" w:author="vopatrilova" w:date="2018-11-19T14:54:00Z">
              <w:r>
                <w:rPr>
                  <w:b/>
                </w:rPr>
                <w:t xml:space="preserve">Přehled o nejvýznamnější publikační a další tvůrčí činnosti nebo další profesní činnosti u odborníků z praxe vztahující se k zabezpečovaným předmětům </w:t>
              </w:r>
            </w:ins>
          </w:p>
        </w:tc>
      </w:tr>
      <w:tr w:rsidR="00253116" w:rsidTr="002D42B3">
        <w:trPr>
          <w:trHeight w:val="1131"/>
          <w:ins w:id="6447" w:author="vopatrilova" w:date="2018-11-19T14:54:00Z"/>
        </w:trPr>
        <w:tc>
          <w:tcPr>
            <w:tcW w:w="9859" w:type="dxa"/>
            <w:gridSpan w:val="11"/>
          </w:tcPr>
          <w:p w:rsidR="00253116" w:rsidRPr="00427536" w:rsidRDefault="00253116" w:rsidP="002D42B3">
            <w:pPr>
              <w:rPr>
                <w:ins w:id="6448" w:author="vopatrilova" w:date="2018-11-19T14:54:00Z"/>
                <w:sz w:val="19"/>
                <w:szCs w:val="19"/>
              </w:rPr>
            </w:pPr>
            <w:ins w:id="6449" w:author="vopatrilova" w:date="2018-11-19T14:54:00Z">
              <w:r w:rsidRPr="00427536">
                <w:rPr>
                  <w:b/>
                  <w:sz w:val="19"/>
                  <w:szCs w:val="19"/>
                </w:rPr>
                <w:t>CHRAMCOV, Bronislav (100 %).</w:t>
              </w:r>
              <w:r w:rsidRPr="00427536">
                <w:rPr>
                  <w:sz w:val="19"/>
                  <w:szCs w:val="19"/>
                </w:rPr>
                <w:t xml:space="preserve"> The optimization of production system using simulation optimization tools in witness. </w:t>
              </w:r>
              <w:r w:rsidRPr="00427536">
                <w:rPr>
                  <w:i/>
                  <w:sz w:val="19"/>
                  <w:szCs w:val="19"/>
                </w:rPr>
                <w:t>International Journal of Mathematics and Computers in Simulation</w:t>
              </w:r>
              <w:r w:rsidRPr="00427536">
                <w:rPr>
                  <w:sz w:val="19"/>
                  <w:szCs w:val="19"/>
                </w:rPr>
                <w:t>. 2013, 7(2), 95–105. ISSN 19980159.</w:t>
              </w:r>
            </w:ins>
          </w:p>
          <w:p w:rsidR="00253116" w:rsidRPr="00427536" w:rsidRDefault="00253116" w:rsidP="002D42B3">
            <w:pPr>
              <w:rPr>
                <w:ins w:id="6450" w:author="vopatrilova" w:date="2018-11-19T14:54:00Z"/>
                <w:sz w:val="19"/>
                <w:szCs w:val="19"/>
              </w:rPr>
            </w:pPr>
            <w:ins w:id="6451" w:author="vopatrilova" w:date="2018-11-19T14:54:00Z">
              <w:r w:rsidRPr="00427536">
                <w:rPr>
                  <w:b/>
                  <w:sz w:val="19"/>
                  <w:szCs w:val="19"/>
                </w:rPr>
                <w:t>CHRAMCOV Bronislav (60 %)</w:t>
              </w:r>
              <w:r w:rsidRPr="00427536">
                <w:rPr>
                  <w:sz w:val="19"/>
                  <w:szCs w:val="19"/>
                </w:rPr>
                <w:t xml:space="preserve"> and Robert BUCKI. Lean Manufacturing System Design Based on Computer Simulation: Case Study for Manufacturing of Automotive Engine Control Units. In: Vladimír MODRÁK a Pavol SEMANČO, ed. </w:t>
              </w:r>
              <w:r w:rsidRPr="00427536">
                <w:rPr>
                  <w:i/>
                  <w:sz w:val="19"/>
                  <w:szCs w:val="19"/>
                </w:rPr>
                <w:t>Handbook of Research on Design and Management of Lean Production Systems</w:t>
              </w:r>
              <w:r w:rsidRPr="00427536">
                <w:rPr>
                  <w:sz w:val="19"/>
                  <w:szCs w:val="19"/>
                </w:rPr>
                <w:t xml:space="preserve"> [online]. Hershey, PA, USA: IGI Global, 2014, s. 89–114. ISBN 9781466650398. Dostupné z: </w:t>
              </w:r>
              <w:r w:rsidR="008C3AC8">
                <w:fldChar w:fldCharType="begin"/>
              </w:r>
              <w:r>
                <w:instrText>HYPERLINK "http://services.igi-global.com/resolvedoi/resolve.aspx?doi=10.4018/978-1-4666-5039-8.ch005"</w:instrText>
              </w:r>
              <w:r w:rsidR="008C3AC8">
                <w:fldChar w:fldCharType="separate"/>
              </w:r>
              <w:r w:rsidRPr="00427536">
                <w:rPr>
                  <w:rStyle w:val="Hypertextovodkaz"/>
                  <w:sz w:val="19"/>
                  <w:szCs w:val="19"/>
                </w:rPr>
                <w:t>http://services.igi-global.com/resolvedoi/resolve.aspx?doi=10.4018/978-1-4666-5039-8.ch005</w:t>
              </w:r>
              <w:r w:rsidR="008C3AC8">
                <w:fldChar w:fldCharType="end"/>
              </w:r>
            </w:ins>
          </w:p>
          <w:p w:rsidR="00253116" w:rsidRPr="00427536" w:rsidRDefault="00253116" w:rsidP="002D42B3">
            <w:pPr>
              <w:rPr>
                <w:ins w:id="6452" w:author="vopatrilova" w:date="2018-11-19T14:54:00Z"/>
                <w:sz w:val="19"/>
                <w:szCs w:val="19"/>
              </w:rPr>
            </w:pPr>
            <w:ins w:id="6453" w:author="vopatrilova" w:date="2018-11-19T14:54:00Z">
              <w:r w:rsidRPr="00427536">
                <w:rPr>
                  <w:b/>
                  <w:sz w:val="19"/>
                  <w:szCs w:val="19"/>
                </w:rPr>
                <w:t>CHRAMCOV, Bronislav (50 %),</w:t>
              </w:r>
              <w:r w:rsidRPr="00427536">
                <w:rPr>
                  <w:sz w:val="19"/>
                  <w:szCs w:val="19"/>
                </w:rPr>
                <w:t xml:space="preserve"> Robert BUCKI, Saku KUKKONEN a Azra KORJENIC. Heuristic control of the logistic manufacturing system with regeneration of tools: The simulation case study. </w:t>
              </w:r>
              <w:r w:rsidRPr="00427536">
                <w:rPr>
                  <w:i/>
                  <w:sz w:val="19"/>
                  <w:szCs w:val="19"/>
                </w:rPr>
                <w:t>International Journal of Mathematics and Computers in Simulation</w:t>
              </w:r>
              <w:r w:rsidRPr="00427536">
                <w:rPr>
                  <w:sz w:val="19"/>
                  <w:szCs w:val="19"/>
                </w:rPr>
                <w:t>. 2014, 8(1), 9–18.</w:t>
              </w:r>
            </w:ins>
          </w:p>
          <w:p w:rsidR="00253116" w:rsidRPr="00427536" w:rsidRDefault="00253116" w:rsidP="002D42B3">
            <w:pPr>
              <w:rPr>
                <w:ins w:id="6454" w:author="vopatrilova" w:date="2018-11-19T14:54:00Z"/>
                <w:sz w:val="19"/>
                <w:szCs w:val="19"/>
              </w:rPr>
            </w:pPr>
            <w:ins w:id="6455" w:author="vopatrilova" w:date="2018-11-19T14:54:00Z">
              <w:r w:rsidRPr="00427536">
                <w:rPr>
                  <w:sz w:val="19"/>
                  <w:szCs w:val="19"/>
                </w:rPr>
                <w:t xml:space="preserve">BUCKI, Robert, </w:t>
              </w:r>
              <w:r w:rsidRPr="00427536">
                <w:rPr>
                  <w:b/>
                  <w:sz w:val="19"/>
                  <w:szCs w:val="19"/>
                </w:rPr>
                <w:t>CHRAMCOV, Bronislav (35 %)</w:t>
              </w:r>
              <w:r w:rsidRPr="00427536">
                <w:rPr>
                  <w:sz w:val="19"/>
                  <w:szCs w:val="19"/>
                </w:rPr>
                <w:t xml:space="preserve"> and SUCHÁNEK, Petr. Heuristic algorithms for manufacturing and replacement strategies of the production system. </w:t>
              </w:r>
              <w:r w:rsidRPr="00427536">
                <w:rPr>
                  <w:i/>
                  <w:sz w:val="19"/>
                  <w:szCs w:val="19"/>
                </w:rPr>
                <w:t>Journal of Universal Computer Science</w:t>
              </w:r>
              <w:r w:rsidRPr="00427536">
                <w:rPr>
                  <w:sz w:val="19"/>
                  <w:szCs w:val="19"/>
                </w:rPr>
                <w:t>. 2015. Vol. 21, no. 4, p. 503–525. IF= 0.466</w:t>
              </w:r>
            </w:ins>
          </w:p>
          <w:p w:rsidR="00816F53" w:rsidRPr="00816F53" w:rsidRDefault="00253116" w:rsidP="002D42B3">
            <w:pPr>
              <w:rPr>
                <w:ins w:id="6456" w:author="vopatrilova" w:date="2018-11-19T14:54:00Z"/>
                <w:sz w:val="19"/>
                <w:szCs w:val="19"/>
                <w:rPrChange w:id="6457" w:author="vopatrilova" w:date="2018-11-22T11:10:00Z">
                  <w:rPr>
                    <w:ins w:id="6458" w:author="vopatrilova" w:date="2018-11-19T14:54:00Z"/>
                  </w:rPr>
                </w:rPrChange>
              </w:rPr>
            </w:pPr>
            <w:ins w:id="6459" w:author="vopatrilova" w:date="2018-11-19T14:54:00Z">
              <w:r w:rsidRPr="00427536">
                <w:rPr>
                  <w:b/>
                  <w:sz w:val="19"/>
                  <w:szCs w:val="19"/>
                </w:rPr>
                <w:t>CHRAMCOV, Bronislav (80 %)</w:t>
              </w:r>
              <w:r w:rsidRPr="00427536">
                <w:rPr>
                  <w:sz w:val="19"/>
                  <w:szCs w:val="19"/>
                </w:rPr>
                <w:t xml:space="preserve"> and Milan JEMELKA. Optimization of the logistics process in warehouse of automotive company based on simulation study. In: Intenational Conference on Modeling and Applied Simulation 2017: </w:t>
              </w:r>
              <w:r w:rsidRPr="00427536">
                <w:rPr>
                  <w:i/>
                  <w:sz w:val="19"/>
                  <w:szCs w:val="19"/>
                </w:rPr>
                <w:t>Proceedings of the 16th International Conference on Modeling and Applied Simulation 2017</w:t>
              </w:r>
              <w:r w:rsidRPr="00427536">
                <w:rPr>
                  <w:sz w:val="19"/>
                  <w:szCs w:val="19"/>
                </w:rPr>
                <w:t>. 2017, s. 170–176. ISBN 978-88-97999-91-1.</w:t>
              </w:r>
            </w:ins>
          </w:p>
        </w:tc>
      </w:tr>
      <w:tr w:rsidR="00253116" w:rsidTr="002D42B3">
        <w:trPr>
          <w:trHeight w:val="218"/>
          <w:ins w:id="6460" w:author="vopatrilova" w:date="2018-11-19T14:54:00Z"/>
        </w:trPr>
        <w:tc>
          <w:tcPr>
            <w:tcW w:w="9859" w:type="dxa"/>
            <w:gridSpan w:val="11"/>
            <w:shd w:val="clear" w:color="auto" w:fill="F7CAAC"/>
          </w:tcPr>
          <w:p w:rsidR="00253116" w:rsidRDefault="00253116" w:rsidP="002D42B3">
            <w:pPr>
              <w:rPr>
                <w:ins w:id="6461" w:author="vopatrilova" w:date="2018-11-19T14:54:00Z"/>
                <w:b/>
              </w:rPr>
            </w:pPr>
            <w:ins w:id="6462" w:author="vopatrilova" w:date="2018-11-19T14:54:00Z">
              <w:r>
                <w:rPr>
                  <w:b/>
                </w:rPr>
                <w:t>Působení v zahraničí</w:t>
              </w:r>
            </w:ins>
          </w:p>
        </w:tc>
      </w:tr>
      <w:tr w:rsidR="00253116" w:rsidTr="002D42B3">
        <w:trPr>
          <w:trHeight w:val="328"/>
          <w:ins w:id="6463" w:author="vopatrilova" w:date="2018-11-19T14:54:00Z"/>
        </w:trPr>
        <w:tc>
          <w:tcPr>
            <w:tcW w:w="9859" w:type="dxa"/>
            <w:gridSpan w:val="11"/>
          </w:tcPr>
          <w:p w:rsidR="00253116" w:rsidRPr="003232CF" w:rsidRDefault="00253116" w:rsidP="002D42B3">
            <w:pPr>
              <w:rPr>
                <w:ins w:id="6464" w:author="vopatrilova" w:date="2018-11-19T14:54:00Z"/>
                <w:lang w:val="sk-SK"/>
              </w:rPr>
            </w:pPr>
          </w:p>
        </w:tc>
      </w:tr>
      <w:tr w:rsidR="00253116" w:rsidTr="002D42B3">
        <w:trPr>
          <w:cantSplit/>
          <w:trHeight w:val="264"/>
          <w:ins w:id="6465" w:author="vopatrilova" w:date="2018-11-19T14:54:00Z"/>
        </w:trPr>
        <w:tc>
          <w:tcPr>
            <w:tcW w:w="2518" w:type="dxa"/>
            <w:shd w:val="clear" w:color="auto" w:fill="F7CAAC"/>
          </w:tcPr>
          <w:p w:rsidR="00253116" w:rsidRDefault="00253116" w:rsidP="002D42B3">
            <w:pPr>
              <w:jc w:val="both"/>
              <w:rPr>
                <w:ins w:id="6466" w:author="vopatrilova" w:date="2018-11-19T14:54:00Z"/>
                <w:b/>
              </w:rPr>
            </w:pPr>
            <w:ins w:id="6467" w:author="vopatrilova" w:date="2018-11-19T14:54:00Z">
              <w:r>
                <w:rPr>
                  <w:b/>
                </w:rPr>
                <w:t xml:space="preserve">Podpis </w:t>
              </w:r>
            </w:ins>
          </w:p>
        </w:tc>
        <w:tc>
          <w:tcPr>
            <w:tcW w:w="4536" w:type="dxa"/>
            <w:gridSpan w:val="5"/>
          </w:tcPr>
          <w:p w:rsidR="00253116" w:rsidRDefault="00253116" w:rsidP="002D42B3">
            <w:pPr>
              <w:jc w:val="both"/>
              <w:rPr>
                <w:ins w:id="6468" w:author="vopatrilova" w:date="2018-11-19T14:54:00Z"/>
              </w:rPr>
            </w:pPr>
          </w:p>
        </w:tc>
        <w:tc>
          <w:tcPr>
            <w:tcW w:w="786" w:type="dxa"/>
            <w:gridSpan w:val="2"/>
            <w:shd w:val="clear" w:color="auto" w:fill="F7CAAC"/>
          </w:tcPr>
          <w:p w:rsidR="00253116" w:rsidRDefault="00253116" w:rsidP="002D42B3">
            <w:pPr>
              <w:jc w:val="both"/>
              <w:rPr>
                <w:ins w:id="6469" w:author="vopatrilova" w:date="2018-11-19T14:54:00Z"/>
              </w:rPr>
            </w:pPr>
            <w:ins w:id="6470" w:author="vopatrilova" w:date="2018-11-19T14:54:00Z">
              <w:r>
                <w:rPr>
                  <w:b/>
                </w:rPr>
                <w:t>datum</w:t>
              </w:r>
            </w:ins>
          </w:p>
        </w:tc>
        <w:tc>
          <w:tcPr>
            <w:tcW w:w="2019" w:type="dxa"/>
            <w:gridSpan w:val="3"/>
          </w:tcPr>
          <w:p w:rsidR="00253116" w:rsidRDefault="00253116" w:rsidP="002D42B3">
            <w:pPr>
              <w:jc w:val="both"/>
              <w:rPr>
                <w:ins w:id="6471" w:author="vopatrilova" w:date="2018-11-19T14:54:00Z"/>
              </w:rPr>
            </w:pPr>
            <w:ins w:id="6472" w:author="vopatrilova" w:date="2018-11-19T14:54:00Z">
              <w:r>
                <w:t>28. 8. 2018</w:t>
              </w:r>
            </w:ins>
          </w:p>
        </w:tc>
      </w:tr>
    </w:tbl>
    <w:p w:rsidR="002D42B3" w:rsidRDefault="002D42B3" w:rsidP="00FA601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1"/>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Pr="00F977DB" w:rsidRDefault="00FA6019" w:rsidP="0010688A">
            <w:pPr>
              <w:jc w:val="both"/>
            </w:pPr>
            <w:r w:rsidRPr="00F977DB">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Hana </w:t>
            </w:r>
            <w:bookmarkStart w:id="6473" w:name="aChuda"/>
            <w:r>
              <w:t>Chudá</w:t>
            </w:r>
            <w:bookmarkEnd w:id="6473"/>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Mgr.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1979</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372"/>
        </w:trPr>
        <w:tc>
          <w:tcPr>
            <w:tcW w:w="9859" w:type="dxa"/>
            <w:gridSpan w:val="11"/>
            <w:tcBorders>
              <w:top w:val="nil"/>
            </w:tcBorders>
          </w:tcPr>
          <w:p w:rsidR="00FA6019" w:rsidRDefault="00FA6019" w:rsidP="0010688A">
            <w:pPr>
              <w:jc w:val="both"/>
            </w:pPr>
            <w:r>
              <w:t xml:space="preserve">Matematický seminář – garant, přednášející (100 %), </w:t>
            </w:r>
            <w:r w:rsidR="001B7304">
              <w:t xml:space="preserve">vedoucí semináře (100%), </w:t>
            </w:r>
            <w:r>
              <w:t xml:space="preserve">cvičící (100 </w:t>
            </w:r>
            <w:r>
              <w:rPr>
                <w:lang w:val="en-US"/>
              </w:rPr>
              <w:t>%</w:t>
            </w:r>
            <w:r>
              <w:t>)</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607"/>
        </w:trPr>
        <w:tc>
          <w:tcPr>
            <w:tcW w:w="9859" w:type="dxa"/>
            <w:gridSpan w:val="11"/>
          </w:tcPr>
          <w:p w:rsidR="00FA6019" w:rsidRDefault="00FA6019" w:rsidP="0010688A">
            <w:pPr>
              <w:jc w:val="both"/>
            </w:pPr>
            <w:r>
              <w:t>1997 - 2002: Univerzita Palackého v Olomouci, Přírodovědecká fakulta, studijní obor „Matematika-Fyzika“, (Mgr.)</w:t>
            </w:r>
          </w:p>
          <w:p w:rsidR="00FA6019" w:rsidRDefault="00FA6019" w:rsidP="0010688A">
            <w:pPr>
              <w:jc w:val="both"/>
            </w:pPr>
            <w:r>
              <w:t xml:space="preserve">2004 - 2010: Univerzita Palackého v Olomouci, Přírodovědecká fakulta, studijní obor „Algebra a geometrie“, (Ph.D.) </w:t>
            </w:r>
          </w:p>
          <w:p w:rsidR="00FA6019" w:rsidRDefault="00FA6019" w:rsidP="0010688A">
            <w:pPr>
              <w:jc w:val="both"/>
              <w:rPr>
                <w:b/>
              </w:rPr>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521"/>
        </w:trPr>
        <w:tc>
          <w:tcPr>
            <w:tcW w:w="9859" w:type="dxa"/>
            <w:gridSpan w:val="11"/>
          </w:tcPr>
          <w:p w:rsidR="00FA6019" w:rsidRDefault="00FA6019" w:rsidP="0010688A">
            <w:pPr>
              <w:jc w:val="both"/>
            </w:pPr>
            <w:r>
              <w:t>2003 - dosud: Univerzita Tomáše Bati ve Zlíně, Fakulta aplikované informatiky, Ústav matematiky, asistent, odborný asistent</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105"/>
        </w:trPr>
        <w:tc>
          <w:tcPr>
            <w:tcW w:w="9859" w:type="dxa"/>
            <w:gridSpan w:val="11"/>
          </w:tcPr>
          <w:p w:rsidR="00FA6019" w:rsidRDefault="00FA6019" w:rsidP="0010688A">
            <w:pPr>
              <w:jc w:val="both"/>
            </w:pPr>
            <w:r>
              <w:t xml:space="preserve">Vedoucí 2 úspěšně obhájených bakalářských a 5 diplomových prací. </w:t>
            </w:r>
          </w:p>
          <w:p w:rsidR="00FA6019" w:rsidRDefault="00FA6019" w:rsidP="0010688A">
            <w:pPr>
              <w:jc w:val="both"/>
            </w:pPr>
            <w:r>
              <w:t>Konzultant úspěšně obhájeného studenta doktorského studijního programu.</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Default="00FA6019" w:rsidP="0010688A">
            <w:pPr>
              <w:jc w:val="both"/>
              <w:rPr>
                <w:b/>
              </w:rPr>
            </w:pPr>
            <w:r>
              <w:rPr>
                <w:b/>
              </w:rPr>
              <w:t>17</w:t>
            </w:r>
          </w:p>
        </w:tc>
        <w:tc>
          <w:tcPr>
            <w:tcW w:w="693" w:type="dxa"/>
            <w:vMerge w:val="restart"/>
          </w:tcPr>
          <w:p w:rsidR="00FA6019" w:rsidRDefault="00FA6019" w:rsidP="0010688A">
            <w:pPr>
              <w:jc w:val="both"/>
              <w:rPr>
                <w:b/>
              </w:rPr>
            </w:pPr>
            <w:r>
              <w:rPr>
                <w:b/>
              </w:rPr>
              <w:t>24</w:t>
            </w:r>
          </w:p>
        </w:tc>
        <w:tc>
          <w:tcPr>
            <w:tcW w:w="694" w:type="dxa"/>
            <w:vMerge w:val="restart"/>
          </w:tcPr>
          <w:p w:rsidR="00FA6019" w:rsidRDefault="00FA6019" w:rsidP="0010688A">
            <w:pPr>
              <w:jc w:val="both"/>
              <w:rPr>
                <w:b/>
              </w:rPr>
            </w:pPr>
            <w:r>
              <w:rPr>
                <w:b/>
              </w:rPr>
              <w:t>55</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674804" w:rsidRDefault="00FA6019" w:rsidP="0010688A">
            <w:pPr>
              <w:jc w:val="both"/>
            </w:pPr>
            <w:r w:rsidRPr="00674804">
              <w:rPr>
                <w:rStyle w:val="Siln"/>
              </w:rPr>
              <w:t>CHUDÁ, Hana (90</w:t>
            </w:r>
            <w:r w:rsidRPr="00674804">
              <w:rPr>
                <w:rStyle w:val="Siln"/>
                <w:lang w:val="en-US"/>
              </w:rPr>
              <w:t>%</w:t>
            </w:r>
            <w:r w:rsidRPr="00674804">
              <w:rPr>
                <w:rStyle w:val="Siln"/>
              </w:rPr>
              <w:t>)</w:t>
            </w:r>
            <w:r w:rsidRPr="00674804">
              <w:t xml:space="preserve">; </w:t>
            </w:r>
            <w:r w:rsidRPr="00674804">
              <w:rPr>
                <w:rStyle w:val="Siln"/>
              </w:rPr>
              <w:t>GUSEVA, Nadezda</w:t>
            </w:r>
            <w:r w:rsidRPr="00674804">
              <w:t xml:space="preserve">; </w:t>
            </w:r>
            <w:r w:rsidRPr="00674804">
              <w:rPr>
                <w:rStyle w:val="Siln"/>
              </w:rPr>
              <w:t>PEŠKA, Patrik</w:t>
            </w:r>
            <w:r w:rsidRPr="00674804">
              <w:t xml:space="preserve">. On Fε 2-planar mappings with function ε of (Pseudo-) Riemannian manifolds. </w:t>
            </w:r>
            <w:r w:rsidRPr="00674804">
              <w:rPr>
                <w:rStyle w:val="Zdraznn"/>
              </w:rPr>
              <w:t xml:space="preserve">Filomat. </w:t>
            </w:r>
            <w:r w:rsidRPr="00674804">
              <w:rPr>
                <w:rStyle w:val="Siln"/>
              </w:rPr>
              <w:t xml:space="preserve">31 </w:t>
            </w:r>
            <w:r w:rsidRPr="00674804">
              <w:t>(2017), no. 9, 2683-2689. ISSN: 0354-5180.</w:t>
            </w:r>
          </w:p>
          <w:p w:rsidR="00FA6019" w:rsidRPr="00674804" w:rsidRDefault="00FA6019" w:rsidP="0010688A">
            <w:pPr>
              <w:autoSpaceDE w:val="0"/>
              <w:autoSpaceDN w:val="0"/>
              <w:adjustRightInd w:val="0"/>
            </w:pPr>
            <w:r w:rsidRPr="00674804">
              <w:rPr>
                <w:rFonts w:eastAsia="Calibri"/>
                <w:b/>
                <w:bCs/>
              </w:rPr>
              <w:t>CHUDÁ</w:t>
            </w:r>
            <w:r w:rsidRPr="00674804">
              <w:rPr>
                <w:rFonts w:eastAsia="Calibri"/>
                <w:b/>
              </w:rPr>
              <w:t xml:space="preserve">, </w:t>
            </w:r>
            <w:r w:rsidRPr="00674804">
              <w:rPr>
                <w:rFonts w:eastAsia="Calibri"/>
                <w:b/>
                <w:bCs/>
              </w:rPr>
              <w:t>Hana</w:t>
            </w:r>
            <w:r w:rsidRPr="00674804">
              <w:rPr>
                <w:rFonts w:eastAsia="Calibri"/>
                <w:b/>
              </w:rPr>
              <w:t xml:space="preserve"> (85%);</w:t>
            </w:r>
            <w:r w:rsidRPr="00674804">
              <w:rPr>
                <w:rFonts w:eastAsia="Calibri"/>
              </w:rPr>
              <w:t xml:space="preserve"> </w:t>
            </w:r>
            <w:r w:rsidRPr="00674804">
              <w:rPr>
                <w:rFonts w:eastAsia="Calibri"/>
                <w:bCs/>
              </w:rPr>
              <w:t>MIKEŠ</w:t>
            </w:r>
            <w:r w:rsidRPr="00674804">
              <w:rPr>
                <w:rFonts w:eastAsia="Calibri"/>
              </w:rPr>
              <w:t xml:space="preserve">, </w:t>
            </w:r>
            <w:r w:rsidRPr="00674804">
              <w:rPr>
                <w:rFonts w:eastAsia="Calibri"/>
                <w:bCs/>
              </w:rPr>
              <w:t>Josef</w:t>
            </w:r>
            <w:r w:rsidRPr="00674804">
              <w:rPr>
                <w:rFonts w:eastAsia="Calibri"/>
              </w:rPr>
              <w:t xml:space="preserve">; </w:t>
            </w:r>
            <w:r w:rsidRPr="00674804">
              <w:rPr>
                <w:rFonts w:eastAsia="Calibri"/>
                <w:bCs/>
              </w:rPr>
              <w:t>BEREZOVSKI</w:t>
            </w:r>
            <w:r w:rsidRPr="00674804">
              <w:rPr>
                <w:rFonts w:eastAsia="Calibri"/>
              </w:rPr>
              <w:t xml:space="preserve">, </w:t>
            </w:r>
            <w:r w:rsidRPr="00674804">
              <w:rPr>
                <w:rFonts w:eastAsia="Calibri"/>
                <w:bCs/>
              </w:rPr>
              <w:t>Volodimir</w:t>
            </w:r>
            <w:r w:rsidRPr="00674804">
              <w:rPr>
                <w:rFonts w:eastAsia="Calibri"/>
              </w:rPr>
              <w:t xml:space="preserve">; </w:t>
            </w:r>
            <w:r w:rsidRPr="00674804">
              <w:rPr>
                <w:rFonts w:eastAsia="Calibri"/>
                <w:bCs/>
              </w:rPr>
              <w:t>CHEPURNA</w:t>
            </w:r>
            <w:r w:rsidRPr="00674804">
              <w:rPr>
                <w:rFonts w:eastAsia="Calibri"/>
              </w:rPr>
              <w:t xml:space="preserve">, </w:t>
            </w:r>
            <w:r w:rsidRPr="00674804">
              <w:rPr>
                <w:rFonts w:eastAsia="Calibri"/>
                <w:bCs/>
              </w:rPr>
              <w:t>Olena</w:t>
            </w:r>
            <w:r w:rsidRPr="00674804">
              <w:rPr>
                <w:rFonts w:eastAsia="Calibri"/>
              </w:rPr>
              <w:t xml:space="preserve">. On canonical almost geodesic mappings which preserve the Weyl projective tensor. </w:t>
            </w:r>
            <w:r w:rsidRPr="00674804">
              <w:rPr>
                <w:rFonts w:eastAsia="Calibri"/>
                <w:i/>
                <w:iCs/>
              </w:rPr>
              <w:t>Russian Mathematics</w:t>
            </w:r>
            <w:r w:rsidRPr="00674804">
              <w:rPr>
                <w:rFonts w:eastAsia="Calibri"/>
              </w:rPr>
              <w:t>, 2017, roc. 61, c. 6. ISSN 1066-369X.</w:t>
            </w:r>
          </w:p>
          <w:p w:rsidR="00FA6019" w:rsidRPr="00674804" w:rsidRDefault="00FA6019" w:rsidP="0010688A">
            <w:pPr>
              <w:jc w:val="both"/>
            </w:pPr>
            <w:r w:rsidRPr="00674804">
              <w:rPr>
                <w:rStyle w:val="Siln"/>
              </w:rPr>
              <w:t>CHUDÁ, Hana (80%)</w:t>
            </w:r>
            <w:r w:rsidRPr="00674804">
              <w:t xml:space="preserve">; </w:t>
            </w:r>
            <w:r w:rsidRPr="00674804">
              <w:rPr>
                <w:rStyle w:val="Siln"/>
              </w:rPr>
              <w:t>PEŠKA, Patrik</w:t>
            </w:r>
            <w:r w:rsidRPr="00674804">
              <w:t xml:space="preserve">; </w:t>
            </w:r>
            <w:r w:rsidRPr="00674804">
              <w:rPr>
                <w:rStyle w:val="Siln"/>
              </w:rPr>
              <w:t>Mikeš, Josef</w:t>
            </w:r>
            <w:r w:rsidRPr="00674804">
              <w:t xml:space="preserve">; </w:t>
            </w:r>
            <w:r w:rsidRPr="00674804">
              <w:rPr>
                <w:rStyle w:val="Siln"/>
              </w:rPr>
              <w:t>SHIHA, Mohsen.</w:t>
            </w:r>
            <w:r w:rsidRPr="00674804">
              <w:t xml:space="preserve"> On holomorphically projective mappings of parabolic Kähler manifolds. </w:t>
            </w:r>
            <w:r w:rsidRPr="00674804">
              <w:rPr>
                <w:rStyle w:val="Zdraznn"/>
              </w:rPr>
              <w:t>Miskolc Math. Notes</w:t>
            </w:r>
            <w:r w:rsidRPr="00674804">
              <w:t xml:space="preserve"> </w:t>
            </w:r>
            <w:r w:rsidRPr="00674804">
              <w:rPr>
                <w:rStyle w:val="Siln"/>
              </w:rPr>
              <w:t xml:space="preserve">17 </w:t>
            </w:r>
            <w:r w:rsidRPr="00674804">
              <w:t>(2016), no. 2, 1011-1019. ISSN: 1787-2405.</w:t>
            </w:r>
          </w:p>
          <w:p w:rsidR="00FA6019" w:rsidRPr="00674804" w:rsidRDefault="00FA6019" w:rsidP="0010688A">
            <w:pPr>
              <w:jc w:val="both"/>
            </w:pPr>
            <w:r w:rsidRPr="00674804">
              <w:rPr>
                <w:rStyle w:val="Siln"/>
              </w:rPr>
              <w:t>CHUDÁ, Hana (85%)</w:t>
            </w:r>
            <w:r w:rsidRPr="00674804">
              <w:rPr>
                <w:rStyle w:val="Siln"/>
                <w:lang w:val="en-US"/>
              </w:rPr>
              <w:t>;</w:t>
            </w:r>
            <w:r w:rsidRPr="00674804">
              <w:t xml:space="preserve"> </w:t>
            </w:r>
            <w:r w:rsidRPr="00674804">
              <w:rPr>
                <w:rStyle w:val="Siln"/>
              </w:rPr>
              <w:t>MIKEŠ, Josef</w:t>
            </w:r>
            <w:r w:rsidRPr="00674804">
              <w:t xml:space="preserve">; </w:t>
            </w:r>
            <w:r w:rsidRPr="00674804">
              <w:rPr>
                <w:rStyle w:val="Siln"/>
              </w:rPr>
              <w:t>Berezovski, E. Volodimir</w:t>
            </w:r>
            <w:r w:rsidRPr="00674804">
              <w:t xml:space="preserve">; </w:t>
            </w:r>
            <w:r w:rsidRPr="00674804">
              <w:rPr>
                <w:rStyle w:val="Siln"/>
              </w:rPr>
              <w:t>Stepanova, Elena</w:t>
            </w:r>
            <w:r w:rsidRPr="00674804">
              <w:t xml:space="preserve">; Geodesic mappings and their generalizations. </w:t>
            </w:r>
            <w:r w:rsidRPr="00674804">
              <w:rPr>
                <w:rStyle w:val="Zdraznn"/>
              </w:rPr>
              <w:t>J. Math. Sci. (N.Y.)</w:t>
            </w:r>
            <w:r w:rsidRPr="00674804">
              <w:t xml:space="preserve"> </w:t>
            </w:r>
            <w:r w:rsidRPr="00674804">
              <w:rPr>
                <w:rStyle w:val="Siln"/>
              </w:rPr>
              <w:t xml:space="preserve">217 </w:t>
            </w:r>
            <w:r w:rsidRPr="00674804">
              <w:t>(2016), no. 5, 607-623. ISSN: 1066-369X.</w:t>
            </w:r>
          </w:p>
          <w:p w:rsidR="00FA6019" w:rsidRPr="00674804" w:rsidRDefault="00FA6019" w:rsidP="0010688A">
            <w:pPr>
              <w:jc w:val="both"/>
            </w:pPr>
            <w:r w:rsidRPr="00674804">
              <w:rPr>
                <w:rStyle w:val="Siln"/>
              </w:rPr>
              <w:t>CHUDÁ, Hana (90%)</w:t>
            </w:r>
            <w:r w:rsidRPr="00674804">
              <w:t xml:space="preserve">; </w:t>
            </w:r>
            <w:r w:rsidRPr="00674804">
              <w:rPr>
                <w:rStyle w:val="Siln"/>
              </w:rPr>
              <w:t>MIKEŠ, Josef</w:t>
            </w:r>
            <w:r w:rsidRPr="00674804">
              <w:t xml:space="preserve">; </w:t>
            </w:r>
            <w:r w:rsidRPr="00674804">
              <w:rPr>
                <w:rStyle w:val="Siln"/>
              </w:rPr>
              <w:t>Hinterleitner, I</w:t>
            </w:r>
            <w:r w:rsidRPr="00674804">
              <w:t xml:space="preserve">. Conformal holomorphically projective mappings of almost Hermitian manifolds with a certain initial condition. </w:t>
            </w:r>
            <w:r w:rsidRPr="00674804">
              <w:rPr>
                <w:rStyle w:val="Zdraznn"/>
              </w:rPr>
              <w:t>Int. J. Geom. Methods Mod. Phys.</w:t>
            </w:r>
            <w:r w:rsidRPr="00674804">
              <w:t xml:space="preserve"> </w:t>
            </w:r>
            <w:r w:rsidRPr="00674804">
              <w:rPr>
                <w:rStyle w:val="Siln"/>
              </w:rPr>
              <w:t xml:space="preserve">11 </w:t>
            </w:r>
            <w:r w:rsidRPr="00674804">
              <w:t>(2014), no. 5, 1450044, 8 pp. ISSN: 0219-8878.</w:t>
            </w:r>
          </w:p>
          <w:p w:rsidR="00FA6019" w:rsidRPr="00674804" w:rsidRDefault="00FA6019" w:rsidP="0010688A">
            <w:pPr>
              <w:jc w:val="both"/>
            </w:pPr>
            <w:r w:rsidRPr="00674804">
              <w:rPr>
                <w:rStyle w:val="Siln"/>
              </w:rPr>
              <w:t>CHUDÁ, Hana (95%)</w:t>
            </w:r>
            <w:r w:rsidRPr="00674804">
              <w:t xml:space="preserve">; </w:t>
            </w:r>
            <w:r w:rsidRPr="00674804">
              <w:rPr>
                <w:rStyle w:val="Siln"/>
              </w:rPr>
              <w:t>Shiha, Mohsen</w:t>
            </w:r>
            <w:r w:rsidRPr="00674804">
              <w:t xml:space="preserve">. Conformal holomorphically projective mappings satisfying a certain initial condition. </w:t>
            </w:r>
            <w:r w:rsidRPr="00674804">
              <w:rPr>
                <w:rStyle w:val="Zdraznn"/>
              </w:rPr>
              <w:t>Miskolc Math. Notes</w:t>
            </w:r>
            <w:r w:rsidRPr="00674804">
              <w:t xml:space="preserve"> </w:t>
            </w:r>
            <w:r w:rsidRPr="00674804">
              <w:rPr>
                <w:rStyle w:val="Siln"/>
              </w:rPr>
              <w:t xml:space="preserve">14 </w:t>
            </w:r>
            <w:r w:rsidRPr="00674804">
              <w:t>(2013), no. 2, 569-574. ISSN: 1787-2405.</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E07C86" w:rsidRDefault="00FA6019" w:rsidP="0010688A">
            <w:r>
              <w:t xml:space="preserve">       </w:t>
            </w:r>
            <w:r w:rsidRPr="00E07C86">
              <w:t>06/2009: Princeton University, USA</w:t>
            </w:r>
          </w:p>
          <w:p w:rsidR="00FA6019" w:rsidRPr="00E07C86" w:rsidRDefault="00FA6019" w:rsidP="0010688A">
            <w:r>
              <w:t xml:space="preserve">       </w:t>
            </w:r>
            <w:r w:rsidRPr="00E07C86">
              <w:t>10/2010: Univ</w:t>
            </w:r>
            <w:r>
              <w:t>e</w:t>
            </w:r>
            <w:r w:rsidRPr="00E07C86">
              <w:t>rsity of</w:t>
            </w:r>
            <w:r>
              <w:t xml:space="preserve"> </w:t>
            </w:r>
            <w:r w:rsidRPr="00E07C86">
              <w:t xml:space="preserve"> Erlangen-Nürberg, Německo</w:t>
            </w:r>
          </w:p>
          <w:p w:rsidR="00FA6019" w:rsidRPr="00E07C86" w:rsidRDefault="00FA6019" w:rsidP="0010688A">
            <w:r w:rsidRPr="00E07C86">
              <w:t>04 - 07/2014: Slovenská technická univerzita</w:t>
            </w:r>
            <w:r>
              <w:t xml:space="preserve"> v Bratislavě</w:t>
            </w:r>
            <w:r w:rsidRPr="00E07C86">
              <w:t>, Slovenská republika</w:t>
            </w:r>
          </w:p>
          <w:p w:rsidR="00FA6019" w:rsidRDefault="00FA6019" w:rsidP="0010688A">
            <w:r w:rsidRPr="00E07C86">
              <w:t>05 - 08/2015: Slovenská technická univerzita</w:t>
            </w:r>
            <w:r>
              <w:t xml:space="preserve"> v Bratislavě</w:t>
            </w:r>
            <w:r w:rsidRPr="00E07C86">
              <w:t>, Slovenská republika</w:t>
            </w:r>
          </w:p>
          <w:p w:rsidR="00FA6019" w:rsidRDefault="00FA6019" w:rsidP="0010688A">
            <w:pPr>
              <w:rPr>
                <w:b/>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p>
    <w:p w:rsidR="00601987" w:rsidRDefault="00601987" w:rsidP="00FA6019">
      <w:pPr>
        <w:spacing w:after="160" w:line="259" w:lineRule="auto"/>
        <w:rPr>
          <w:ins w:id="6474" w:author="vopatrilova" w:date="2018-11-18T16:50:00Z"/>
        </w:rPr>
      </w:pPr>
    </w:p>
    <w:p w:rsidR="00412EC8" w:rsidRDefault="00412EC8" w:rsidP="00FA601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Del="002D42B3" w:rsidTr="0010688A">
        <w:trPr>
          <w:del w:id="6475" w:author="vopatrilova" w:date="2018-11-19T15:02:00Z"/>
        </w:trPr>
        <w:tc>
          <w:tcPr>
            <w:tcW w:w="9859" w:type="dxa"/>
            <w:gridSpan w:val="11"/>
            <w:tcBorders>
              <w:bottom w:val="double" w:sz="4" w:space="0" w:color="auto"/>
            </w:tcBorders>
            <w:shd w:val="clear" w:color="auto" w:fill="BDD6EE"/>
          </w:tcPr>
          <w:p w:rsidR="00FA6019" w:rsidDel="002D42B3" w:rsidRDefault="00FA6019" w:rsidP="0010688A">
            <w:pPr>
              <w:tabs>
                <w:tab w:val="right" w:pos="9461"/>
              </w:tabs>
              <w:jc w:val="both"/>
              <w:rPr>
                <w:del w:id="6476" w:author="vopatrilova" w:date="2018-11-19T15:02:00Z"/>
                <w:b/>
                <w:sz w:val="28"/>
              </w:rPr>
            </w:pPr>
            <w:del w:id="6477" w:author="vopatrilova" w:date="2018-11-19T15:02:00Z">
              <w:r w:rsidDel="002D42B3">
                <w:br w:type="page"/>
              </w:r>
              <w:r w:rsidDel="002D42B3">
                <w:rPr>
                  <w:b/>
                  <w:sz w:val="28"/>
                </w:rPr>
                <w:delText>C-I – Personální zabezpečení</w:delText>
              </w:r>
              <w:r w:rsidDel="002D42B3">
                <w:rPr>
                  <w:b/>
                  <w:sz w:val="28"/>
                </w:rPr>
                <w:tab/>
              </w:r>
              <w:r w:rsidR="008C3AC8" w:rsidDel="002D42B3">
                <w:fldChar w:fldCharType="begin"/>
              </w:r>
              <w:r w:rsidR="00D21C46" w:rsidDel="002D42B3">
                <w:delInstrText xml:space="preserve"> REF AabecedniSeznam \h  \* MERGEFORMAT </w:delInstrText>
              </w:r>
              <w:r w:rsidR="008C3AC8" w:rsidDel="002D42B3">
                <w:fldChar w:fldCharType="separate"/>
              </w:r>
              <w:r w:rsidR="00E735CA" w:rsidRPr="00E735CA" w:rsidDel="002D42B3">
                <w:rPr>
                  <w:rStyle w:val="Odkazintenzivn"/>
                </w:rPr>
                <w:delText>Abecední seznam</w:delText>
              </w:r>
              <w:r w:rsidR="008C3AC8" w:rsidDel="002D42B3">
                <w:fldChar w:fldCharType="end"/>
              </w:r>
            </w:del>
          </w:p>
        </w:tc>
      </w:tr>
      <w:tr w:rsidR="00FA6019" w:rsidDel="002D42B3" w:rsidTr="0010688A">
        <w:trPr>
          <w:del w:id="6478" w:author="vopatrilova" w:date="2018-11-19T15:02:00Z"/>
        </w:trPr>
        <w:tc>
          <w:tcPr>
            <w:tcW w:w="2518" w:type="dxa"/>
            <w:tcBorders>
              <w:top w:val="double" w:sz="4" w:space="0" w:color="auto"/>
            </w:tcBorders>
            <w:shd w:val="clear" w:color="auto" w:fill="F7CAAC"/>
          </w:tcPr>
          <w:p w:rsidR="00FA6019" w:rsidDel="002D42B3" w:rsidRDefault="00FA6019" w:rsidP="0010688A">
            <w:pPr>
              <w:jc w:val="both"/>
              <w:rPr>
                <w:del w:id="6479" w:author="vopatrilova" w:date="2018-11-19T15:02:00Z"/>
                <w:b/>
              </w:rPr>
            </w:pPr>
            <w:del w:id="6480" w:author="vopatrilova" w:date="2018-11-19T15:02:00Z">
              <w:r w:rsidDel="002D42B3">
                <w:rPr>
                  <w:b/>
                </w:rPr>
                <w:delText>Vysoká škola</w:delText>
              </w:r>
            </w:del>
          </w:p>
        </w:tc>
        <w:tc>
          <w:tcPr>
            <w:tcW w:w="7341" w:type="dxa"/>
            <w:gridSpan w:val="10"/>
          </w:tcPr>
          <w:p w:rsidR="00FA6019" w:rsidDel="002D42B3" w:rsidRDefault="00FA6019" w:rsidP="0010688A">
            <w:pPr>
              <w:jc w:val="both"/>
              <w:rPr>
                <w:del w:id="6481" w:author="vopatrilova" w:date="2018-11-19T15:02:00Z"/>
              </w:rPr>
            </w:pPr>
            <w:del w:id="6482" w:author="vopatrilova" w:date="2018-11-19T15:02:00Z">
              <w:r w:rsidDel="002D42B3">
                <w:delText>Univerzita Tomáše Bati ve Zlíně</w:delText>
              </w:r>
            </w:del>
          </w:p>
        </w:tc>
      </w:tr>
      <w:tr w:rsidR="00FA6019" w:rsidDel="002D42B3" w:rsidTr="0010688A">
        <w:trPr>
          <w:del w:id="6483" w:author="vopatrilova" w:date="2018-11-19T15:02:00Z"/>
        </w:trPr>
        <w:tc>
          <w:tcPr>
            <w:tcW w:w="2518" w:type="dxa"/>
            <w:shd w:val="clear" w:color="auto" w:fill="F7CAAC"/>
          </w:tcPr>
          <w:p w:rsidR="00FA6019" w:rsidDel="002D42B3" w:rsidRDefault="00FA6019" w:rsidP="0010688A">
            <w:pPr>
              <w:jc w:val="both"/>
              <w:rPr>
                <w:del w:id="6484" w:author="vopatrilova" w:date="2018-11-19T15:02:00Z"/>
                <w:b/>
              </w:rPr>
            </w:pPr>
            <w:del w:id="6485" w:author="vopatrilova" w:date="2018-11-19T15:02:00Z">
              <w:r w:rsidDel="002D42B3">
                <w:rPr>
                  <w:b/>
                </w:rPr>
                <w:delText>Součást vysoké školy</w:delText>
              </w:r>
            </w:del>
          </w:p>
        </w:tc>
        <w:tc>
          <w:tcPr>
            <w:tcW w:w="7341" w:type="dxa"/>
            <w:gridSpan w:val="10"/>
          </w:tcPr>
          <w:p w:rsidR="00FA6019" w:rsidDel="002D42B3" w:rsidRDefault="00FA6019" w:rsidP="0010688A">
            <w:pPr>
              <w:jc w:val="both"/>
              <w:rPr>
                <w:del w:id="6486" w:author="vopatrilova" w:date="2018-11-19T15:02:00Z"/>
              </w:rPr>
            </w:pPr>
            <w:del w:id="6487" w:author="vopatrilova" w:date="2018-11-19T15:02:00Z">
              <w:r w:rsidDel="002D42B3">
                <w:delText>Fakulta aplikované informatiky</w:delText>
              </w:r>
            </w:del>
          </w:p>
        </w:tc>
      </w:tr>
      <w:tr w:rsidR="00FA6019" w:rsidDel="002D42B3" w:rsidTr="0010688A">
        <w:trPr>
          <w:del w:id="6488" w:author="vopatrilova" w:date="2018-11-19T15:02:00Z"/>
        </w:trPr>
        <w:tc>
          <w:tcPr>
            <w:tcW w:w="2518" w:type="dxa"/>
            <w:shd w:val="clear" w:color="auto" w:fill="F7CAAC"/>
          </w:tcPr>
          <w:p w:rsidR="00FA6019" w:rsidDel="002D42B3" w:rsidRDefault="00FA6019" w:rsidP="0010688A">
            <w:pPr>
              <w:jc w:val="both"/>
              <w:rPr>
                <w:del w:id="6489" w:author="vopatrilova" w:date="2018-11-19T15:02:00Z"/>
                <w:b/>
              </w:rPr>
            </w:pPr>
            <w:del w:id="6490" w:author="vopatrilova" w:date="2018-11-19T15:02:00Z">
              <w:r w:rsidDel="002D42B3">
                <w:rPr>
                  <w:b/>
                </w:rPr>
                <w:delText>Název studijního programu</w:delText>
              </w:r>
            </w:del>
          </w:p>
        </w:tc>
        <w:tc>
          <w:tcPr>
            <w:tcW w:w="7341" w:type="dxa"/>
            <w:gridSpan w:val="10"/>
          </w:tcPr>
          <w:p w:rsidR="00FA6019" w:rsidDel="002D42B3" w:rsidRDefault="00FA6019" w:rsidP="0010688A">
            <w:pPr>
              <w:jc w:val="both"/>
              <w:rPr>
                <w:del w:id="6491" w:author="vopatrilova" w:date="2018-11-19T15:02:00Z"/>
              </w:rPr>
            </w:pPr>
            <w:del w:id="6492" w:author="vopatrilova" w:date="2018-11-19T15:02:00Z">
              <w:r w:rsidDel="002D42B3">
                <w:delText>Aplikovaná informatika v průmyslové automatizaci</w:delText>
              </w:r>
            </w:del>
          </w:p>
        </w:tc>
      </w:tr>
      <w:tr w:rsidR="00FA6019" w:rsidDel="002D42B3" w:rsidTr="0010688A">
        <w:trPr>
          <w:del w:id="6493" w:author="vopatrilova" w:date="2018-11-19T15:02:00Z"/>
        </w:trPr>
        <w:tc>
          <w:tcPr>
            <w:tcW w:w="2518" w:type="dxa"/>
            <w:shd w:val="clear" w:color="auto" w:fill="F7CAAC"/>
          </w:tcPr>
          <w:p w:rsidR="00FA6019" w:rsidDel="002D42B3" w:rsidRDefault="00FA6019" w:rsidP="0010688A">
            <w:pPr>
              <w:jc w:val="both"/>
              <w:rPr>
                <w:del w:id="6494" w:author="vopatrilova" w:date="2018-11-19T15:02:00Z"/>
                <w:b/>
              </w:rPr>
            </w:pPr>
            <w:del w:id="6495" w:author="vopatrilova" w:date="2018-11-19T15:02:00Z">
              <w:r w:rsidDel="002D42B3">
                <w:rPr>
                  <w:b/>
                </w:rPr>
                <w:delText>Jméno a příjmení</w:delText>
              </w:r>
            </w:del>
          </w:p>
        </w:tc>
        <w:tc>
          <w:tcPr>
            <w:tcW w:w="4536" w:type="dxa"/>
            <w:gridSpan w:val="5"/>
          </w:tcPr>
          <w:p w:rsidR="00FA6019" w:rsidDel="002D42B3" w:rsidRDefault="00FA6019" w:rsidP="0010688A">
            <w:pPr>
              <w:jc w:val="both"/>
              <w:rPr>
                <w:del w:id="6496" w:author="vopatrilova" w:date="2018-11-19T15:02:00Z"/>
              </w:rPr>
            </w:pPr>
            <w:del w:id="6497" w:author="vopatrilova" w:date="2018-11-19T15:02:00Z">
              <w:r w:rsidDel="002D42B3">
                <w:delText xml:space="preserve">Dagmar </w:delText>
              </w:r>
              <w:bookmarkStart w:id="6498" w:name="aJanacova"/>
              <w:r w:rsidDel="002D42B3">
                <w:delText>Janáčová</w:delText>
              </w:r>
              <w:bookmarkEnd w:id="6498"/>
            </w:del>
          </w:p>
        </w:tc>
        <w:tc>
          <w:tcPr>
            <w:tcW w:w="709" w:type="dxa"/>
            <w:shd w:val="clear" w:color="auto" w:fill="F7CAAC"/>
          </w:tcPr>
          <w:p w:rsidR="00FA6019" w:rsidDel="002D42B3" w:rsidRDefault="00FA6019" w:rsidP="0010688A">
            <w:pPr>
              <w:jc w:val="both"/>
              <w:rPr>
                <w:del w:id="6499" w:author="vopatrilova" w:date="2018-11-19T15:02:00Z"/>
                <w:b/>
              </w:rPr>
            </w:pPr>
            <w:del w:id="6500" w:author="vopatrilova" w:date="2018-11-19T15:02:00Z">
              <w:r w:rsidDel="002D42B3">
                <w:rPr>
                  <w:b/>
                </w:rPr>
                <w:delText>Tituly</w:delText>
              </w:r>
            </w:del>
          </w:p>
        </w:tc>
        <w:tc>
          <w:tcPr>
            <w:tcW w:w="2096" w:type="dxa"/>
            <w:gridSpan w:val="4"/>
          </w:tcPr>
          <w:p w:rsidR="00FA6019" w:rsidDel="002D42B3" w:rsidRDefault="00FA6019" w:rsidP="0010688A">
            <w:pPr>
              <w:jc w:val="both"/>
              <w:rPr>
                <w:del w:id="6501" w:author="vopatrilova" w:date="2018-11-19T15:02:00Z"/>
              </w:rPr>
            </w:pPr>
            <w:del w:id="6502" w:author="vopatrilova" w:date="2018-11-19T15:02:00Z">
              <w:r w:rsidDel="002D42B3">
                <w:delText>prof. Ing. CSc.</w:delText>
              </w:r>
            </w:del>
          </w:p>
        </w:tc>
      </w:tr>
      <w:tr w:rsidR="00FA6019" w:rsidDel="002D42B3" w:rsidTr="0010688A">
        <w:trPr>
          <w:del w:id="6503" w:author="vopatrilova" w:date="2018-11-19T15:02:00Z"/>
        </w:trPr>
        <w:tc>
          <w:tcPr>
            <w:tcW w:w="2518" w:type="dxa"/>
            <w:shd w:val="clear" w:color="auto" w:fill="F7CAAC"/>
          </w:tcPr>
          <w:p w:rsidR="00FA6019" w:rsidDel="002D42B3" w:rsidRDefault="00FA6019" w:rsidP="0010688A">
            <w:pPr>
              <w:jc w:val="both"/>
              <w:rPr>
                <w:del w:id="6504" w:author="vopatrilova" w:date="2018-11-19T15:02:00Z"/>
                <w:b/>
              </w:rPr>
            </w:pPr>
            <w:del w:id="6505" w:author="vopatrilova" w:date="2018-11-19T15:02:00Z">
              <w:r w:rsidDel="002D42B3">
                <w:rPr>
                  <w:b/>
                </w:rPr>
                <w:delText>Rok narození</w:delText>
              </w:r>
            </w:del>
          </w:p>
        </w:tc>
        <w:tc>
          <w:tcPr>
            <w:tcW w:w="829" w:type="dxa"/>
          </w:tcPr>
          <w:p w:rsidR="00FA6019" w:rsidDel="002D42B3" w:rsidRDefault="00FA6019" w:rsidP="0010688A">
            <w:pPr>
              <w:jc w:val="both"/>
              <w:rPr>
                <w:del w:id="6506" w:author="vopatrilova" w:date="2018-11-19T15:02:00Z"/>
              </w:rPr>
            </w:pPr>
            <w:del w:id="6507" w:author="vopatrilova" w:date="2018-11-19T15:02:00Z">
              <w:r w:rsidDel="002D42B3">
                <w:delText>1963</w:delText>
              </w:r>
            </w:del>
          </w:p>
        </w:tc>
        <w:tc>
          <w:tcPr>
            <w:tcW w:w="1721" w:type="dxa"/>
            <w:shd w:val="clear" w:color="auto" w:fill="F7CAAC"/>
          </w:tcPr>
          <w:p w:rsidR="00FA6019" w:rsidDel="002D42B3" w:rsidRDefault="00FA6019" w:rsidP="0010688A">
            <w:pPr>
              <w:jc w:val="both"/>
              <w:rPr>
                <w:del w:id="6508" w:author="vopatrilova" w:date="2018-11-19T15:02:00Z"/>
                <w:b/>
              </w:rPr>
            </w:pPr>
            <w:del w:id="6509" w:author="vopatrilova" w:date="2018-11-19T15:02:00Z">
              <w:r w:rsidDel="002D42B3">
                <w:rPr>
                  <w:b/>
                </w:rPr>
                <w:delText>typ vztahu k VŠ</w:delText>
              </w:r>
            </w:del>
          </w:p>
        </w:tc>
        <w:tc>
          <w:tcPr>
            <w:tcW w:w="992" w:type="dxa"/>
            <w:gridSpan w:val="2"/>
          </w:tcPr>
          <w:p w:rsidR="00FA6019" w:rsidDel="002D42B3" w:rsidRDefault="00FA6019" w:rsidP="0010688A">
            <w:pPr>
              <w:jc w:val="both"/>
              <w:rPr>
                <w:del w:id="6510" w:author="vopatrilova" w:date="2018-11-19T15:02:00Z"/>
              </w:rPr>
            </w:pPr>
            <w:del w:id="6511" w:author="vopatrilova" w:date="2018-11-19T15:02:00Z">
              <w:r w:rsidDel="002D42B3">
                <w:delText>pp.</w:delText>
              </w:r>
            </w:del>
          </w:p>
        </w:tc>
        <w:tc>
          <w:tcPr>
            <w:tcW w:w="994" w:type="dxa"/>
            <w:shd w:val="clear" w:color="auto" w:fill="F7CAAC"/>
          </w:tcPr>
          <w:p w:rsidR="00FA6019" w:rsidDel="002D42B3" w:rsidRDefault="00FA6019" w:rsidP="0010688A">
            <w:pPr>
              <w:jc w:val="both"/>
              <w:rPr>
                <w:del w:id="6512" w:author="vopatrilova" w:date="2018-11-19T15:02:00Z"/>
                <w:b/>
              </w:rPr>
            </w:pPr>
            <w:del w:id="6513" w:author="vopatrilova" w:date="2018-11-19T15:02:00Z">
              <w:r w:rsidDel="002D42B3">
                <w:rPr>
                  <w:b/>
                </w:rPr>
                <w:delText>rozsah</w:delText>
              </w:r>
            </w:del>
          </w:p>
        </w:tc>
        <w:tc>
          <w:tcPr>
            <w:tcW w:w="709" w:type="dxa"/>
          </w:tcPr>
          <w:p w:rsidR="00FA6019" w:rsidDel="002D42B3" w:rsidRDefault="00FA6019" w:rsidP="0010688A">
            <w:pPr>
              <w:jc w:val="both"/>
              <w:rPr>
                <w:del w:id="6514" w:author="vopatrilova" w:date="2018-11-19T15:02:00Z"/>
              </w:rPr>
            </w:pPr>
            <w:del w:id="6515" w:author="vopatrilova" w:date="2018-11-19T15:02:00Z">
              <w:r w:rsidDel="002D42B3">
                <w:delText>40</w:delText>
              </w:r>
            </w:del>
          </w:p>
        </w:tc>
        <w:tc>
          <w:tcPr>
            <w:tcW w:w="709" w:type="dxa"/>
            <w:gridSpan w:val="2"/>
            <w:shd w:val="clear" w:color="auto" w:fill="F7CAAC"/>
          </w:tcPr>
          <w:p w:rsidR="00FA6019" w:rsidDel="002D42B3" w:rsidRDefault="00FA6019" w:rsidP="0010688A">
            <w:pPr>
              <w:jc w:val="both"/>
              <w:rPr>
                <w:del w:id="6516" w:author="vopatrilova" w:date="2018-11-19T15:02:00Z"/>
                <w:b/>
              </w:rPr>
            </w:pPr>
            <w:del w:id="6517" w:author="vopatrilova" w:date="2018-11-19T15:02:00Z">
              <w:r w:rsidDel="002D42B3">
                <w:rPr>
                  <w:b/>
                </w:rPr>
                <w:delText>do kdy</w:delText>
              </w:r>
            </w:del>
          </w:p>
        </w:tc>
        <w:tc>
          <w:tcPr>
            <w:tcW w:w="1387" w:type="dxa"/>
            <w:gridSpan w:val="2"/>
          </w:tcPr>
          <w:p w:rsidR="00FA6019" w:rsidDel="002D42B3" w:rsidRDefault="00FA6019" w:rsidP="0010688A">
            <w:pPr>
              <w:jc w:val="both"/>
              <w:rPr>
                <w:del w:id="6518" w:author="vopatrilova" w:date="2018-11-19T15:02:00Z"/>
              </w:rPr>
            </w:pPr>
            <w:del w:id="6519" w:author="vopatrilova" w:date="2018-11-19T15:02:00Z">
              <w:r w:rsidDel="002D42B3">
                <w:delText>N</w:delText>
              </w:r>
            </w:del>
          </w:p>
        </w:tc>
      </w:tr>
      <w:tr w:rsidR="00FA6019" w:rsidDel="002D42B3" w:rsidTr="0010688A">
        <w:trPr>
          <w:del w:id="6520" w:author="vopatrilova" w:date="2018-11-19T15:02:00Z"/>
        </w:trPr>
        <w:tc>
          <w:tcPr>
            <w:tcW w:w="5068" w:type="dxa"/>
            <w:gridSpan w:val="3"/>
            <w:shd w:val="clear" w:color="auto" w:fill="F7CAAC"/>
          </w:tcPr>
          <w:p w:rsidR="00FA6019" w:rsidDel="002D42B3" w:rsidRDefault="00FA6019" w:rsidP="0010688A">
            <w:pPr>
              <w:jc w:val="both"/>
              <w:rPr>
                <w:del w:id="6521" w:author="vopatrilova" w:date="2018-11-19T15:02:00Z"/>
                <w:b/>
              </w:rPr>
            </w:pPr>
            <w:del w:id="6522" w:author="vopatrilova" w:date="2018-11-19T15:02:00Z">
              <w:r w:rsidDel="002D42B3">
                <w:rPr>
                  <w:b/>
                </w:rPr>
                <w:delText>Typ vztahu na součásti VŠ, která uskutečňuje st. program</w:delText>
              </w:r>
            </w:del>
          </w:p>
        </w:tc>
        <w:tc>
          <w:tcPr>
            <w:tcW w:w="992" w:type="dxa"/>
            <w:gridSpan w:val="2"/>
          </w:tcPr>
          <w:p w:rsidR="00FA6019" w:rsidDel="002D42B3" w:rsidRDefault="00FA6019" w:rsidP="0010688A">
            <w:pPr>
              <w:jc w:val="both"/>
              <w:rPr>
                <w:del w:id="6523" w:author="vopatrilova" w:date="2018-11-19T15:02:00Z"/>
              </w:rPr>
            </w:pPr>
            <w:del w:id="6524" w:author="vopatrilova" w:date="2018-11-19T15:02:00Z">
              <w:r w:rsidDel="002D42B3">
                <w:delText>pp.</w:delText>
              </w:r>
            </w:del>
          </w:p>
        </w:tc>
        <w:tc>
          <w:tcPr>
            <w:tcW w:w="994" w:type="dxa"/>
            <w:shd w:val="clear" w:color="auto" w:fill="F7CAAC"/>
          </w:tcPr>
          <w:p w:rsidR="00FA6019" w:rsidDel="002D42B3" w:rsidRDefault="00FA6019" w:rsidP="0010688A">
            <w:pPr>
              <w:jc w:val="both"/>
              <w:rPr>
                <w:del w:id="6525" w:author="vopatrilova" w:date="2018-11-19T15:02:00Z"/>
                <w:b/>
              </w:rPr>
            </w:pPr>
            <w:del w:id="6526" w:author="vopatrilova" w:date="2018-11-19T15:02:00Z">
              <w:r w:rsidDel="002D42B3">
                <w:rPr>
                  <w:b/>
                </w:rPr>
                <w:delText>rozsah</w:delText>
              </w:r>
            </w:del>
          </w:p>
        </w:tc>
        <w:tc>
          <w:tcPr>
            <w:tcW w:w="709" w:type="dxa"/>
          </w:tcPr>
          <w:p w:rsidR="00FA6019" w:rsidDel="002D42B3" w:rsidRDefault="00FA6019" w:rsidP="0010688A">
            <w:pPr>
              <w:jc w:val="both"/>
              <w:rPr>
                <w:del w:id="6527" w:author="vopatrilova" w:date="2018-11-19T15:02:00Z"/>
              </w:rPr>
            </w:pPr>
            <w:del w:id="6528" w:author="vopatrilova" w:date="2018-11-19T15:02:00Z">
              <w:r w:rsidDel="002D42B3">
                <w:delText>40</w:delText>
              </w:r>
            </w:del>
          </w:p>
        </w:tc>
        <w:tc>
          <w:tcPr>
            <w:tcW w:w="709" w:type="dxa"/>
            <w:gridSpan w:val="2"/>
            <w:shd w:val="clear" w:color="auto" w:fill="F7CAAC"/>
          </w:tcPr>
          <w:p w:rsidR="00FA6019" w:rsidDel="002D42B3" w:rsidRDefault="00FA6019" w:rsidP="0010688A">
            <w:pPr>
              <w:jc w:val="both"/>
              <w:rPr>
                <w:del w:id="6529" w:author="vopatrilova" w:date="2018-11-19T15:02:00Z"/>
                <w:b/>
              </w:rPr>
            </w:pPr>
            <w:del w:id="6530" w:author="vopatrilova" w:date="2018-11-19T15:02:00Z">
              <w:r w:rsidDel="002D42B3">
                <w:rPr>
                  <w:b/>
                </w:rPr>
                <w:delText>do kdy</w:delText>
              </w:r>
            </w:del>
          </w:p>
        </w:tc>
        <w:tc>
          <w:tcPr>
            <w:tcW w:w="1387" w:type="dxa"/>
            <w:gridSpan w:val="2"/>
          </w:tcPr>
          <w:p w:rsidR="00FA6019" w:rsidDel="002D42B3" w:rsidRDefault="00FA6019" w:rsidP="0010688A">
            <w:pPr>
              <w:jc w:val="both"/>
              <w:rPr>
                <w:del w:id="6531" w:author="vopatrilova" w:date="2018-11-19T15:02:00Z"/>
              </w:rPr>
            </w:pPr>
            <w:del w:id="6532" w:author="vopatrilova" w:date="2018-11-19T15:02:00Z">
              <w:r w:rsidDel="002D42B3">
                <w:delText>N</w:delText>
              </w:r>
            </w:del>
          </w:p>
        </w:tc>
      </w:tr>
      <w:tr w:rsidR="00FA6019" w:rsidDel="002D42B3" w:rsidTr="0010688A">
        <w:trPr>
          <w:del w:id="6533" w:author="vopatrilova" w:date="2018-11-19T15:02:00Z"/>
        </w:trPr>
        <w:tc>
          <w:tcPr>
            <w:tcW w:w="6060" w:type="dxa"/>
            <w:gridSpan w:val="5"/>
            <w:shd w:val="clear" w:color="auto" w:fill="F7CAAC"/>
          </w:tcPr>
          <w:p w:rsidR="00FA6019" w:rsidDel="002D42B3" w:rsidRDefault="00FA6019" w:rsidP="0010688A">
            <w:pPr>
              <w:jc w:val="both"/>
              <w:rPr>
                <w:del w:id="6534" w:author="vopatrilova" w:date="2018-11-19T15:02:00Z"/>
              </w:rPr>
            </w:pPr>
            <w:del w:id="6535" w:author="vopatrilova" w:date="2018-11-19T15:02:00Z">
              <w:r w:rsidDel="002D42B3">
                <w:rPr>
                  <w:b/>
                </w:rPr>
                <w:delText>Další současná působení jako akademický pracovník na jiných VŠ</w:delText>
              </w:r>
            </w:del>
          </w:p>
        </w:tc>
        <w:tc>
          <w:tcPr>
            <w:tcW w:w="1703" w:type="dxa"/>
            <w:gridSpan w:val="2"/>
            <w:shd w:val="clear" w:color="auto" w:fill="F7CAAC"/>
          </w:tcPr>
          <w:p w:rsidR="00FA6019" w:rsidDel="002D42B3" w:rsidRDefault="00FA6019" w:rsidP="0010688A">
            <w:pPr>
              <w:jc w:val="both"/>
              <w:rPr>
                <w:del w:id="6536" w:author="vopatrilova" w:date="2018-11-19T15:02:00Z"/>
                <w:b/>
              </w:rPr>
            </w:pPr>
            <w:del w:id="6537" w:author="vopatrilova" w:date="2018-11-19T15:02:00Z">
              <w:r w:rsidDel="002D42B3">
                <w:rPr>
                  <w:b/>
                </w:rPr>
                <w:delText>typ prac. vztahu</w:delText>
              </w:r>
            </w:del>
          </w:p>
        </w:tc>
        <w:tc>
          <w:tcPr>
            <w:tcW w:w="2096" w:type="dxa"/>
            <w:gridSpan w:val="4"/>
            <w:shd w:val="clear" w:color="auto" w:fill="F7CAAC"/>
          </w:tcPr>
          <w:p w:rsidR="00FA6019" w:rsidDel="002D42B3" w:rsidRDefault="00FA6019" w:rsidP="0010688A">
            <w:pPr>
              <w:jc w:val="both"/>
              <w:rPr>
                <w:del w:id="6538" w:author="vopatrilova" w:date="2018-11-19T15:02:00Z"/>
                <w:b/>
              </w:rPr>
            </w:pPr>
            <w:del w:id="6539" w:author="vopatrilova" w:date="2018-11-19T15:02:00Z">
              <w:r w:rsidDel="002D42B3">
                <w:rPr>
                  <w:b/>
                </w:rPr>
                <w:delText>rozsah</w:delText>
              </w:r>
            </w:del>
          </w:p>
        </w:tc>
      </w:tr>
      <w:tr w:rsidR="00FA6019" w:rsidDel="002D42B3" w:rsidTr="0010688A">
        <w:trPr>
          <w:del w:id="6540" w:author="vopatrilova" w:date="2018-11-19T15:02:00Z"/>
        </w:trPr>
        <w:tc>
          <w:tcPr>
            <w:tcW w:w="6060" w:type="dxa"/>
            <w:gridSpan w:val="5"/>
          </w:tcPr>
          <w:p w:rsidR="00FA6019" w:rsidDel="002D42B3" w:rsidRDefault="00FA6019" w:rsidP="0010688A">
            <w:pPr>
              <w:jc w:val="both"/>
              <w:rPr>
                <w:del w:id="6541" w:author="vopatrilova" w:date="2018-11-19T15:02:00Z"/>
              </w:rPr>
            </w:pPr>
          </w:p>
        </w:tc>
        <w:tc>
          <w:tcPr>
            <w:tcW w:w="1703" w:type="dxa"/>
            <w:gridSpan w:val="2"/>
          </w:tcPr>
          <w:p w:rsidR="00FA6019" w:rsidDel="002D42B3" w:rsidRDefault="00FA6019" w:rsidP="0010688A">
            <w:pPr>
              <w:jc w:val="both"/>
              <w:rPr>
                <w:del w:id="6542" w:author="vopatrilova" w:date="2018-11-19T15:02:00Z"/>
              </w:rPr>
            </w:pPr>
          </w:p>
        </w:tc>
        <w:tc>
          <w:tcPr>
            <w:tcW w:w="2096" w:type="dxa"/>
            <w:gridSpan w:val="4"/>
          </w:tcPr>
          <w:p w:rsidR="00FA6019" w:rsidDel="002D42B3" w:rsidRDefault="00FA6019" w:rsidP="0010688A">
            <w:pPr>
              <w:jc w:val="both"/>
              <w:rPr>
                <w:del w:id="6543" w:author="vopatrilova" w:date="2018-11-19T15:02:00Z"/>
              </w:rPr>
            </w:pPr>
          </w:p>
        </w:tc>
      </w:tr>
      <w:tr w:rsidR="00FA6019" w:rsidDel="002D42B3" w:rsidTr="0010688A">
        <w:trPr>
          <w:del w:id="6544" w:author="vopatrilova" w:date="2018-11-19T15:02:00Z"/>
        </w:trPr>
        <w:tc>
          <w:tcPr>
            <w:tcW w:w="6060" w:type="dxa"/>
            <w:gridSpan w:val="5"/>
          </w:tcPr>
          <w:p w:rsidR="00FA6019" w:rsidDel="002D42B3" w:rsidRDefault="00FA6019" w:rsidP="0010688A">
            <w:pPr>
              <w:jc w:val="both"/>
              <w:rPr>
                <w:del w:id="6545" w:author="vopatrilova" w:date="2018-11-19T15:02:00Z"/>
              </w:rPr>
            </w:pPr>
          </w:p>
        </w:tc>
        <w:tc>
          <w:tcPr>
            <w:tcW w:w="1703" w:type="dxa"/>
            <w:gridSpan w:val="2"/>
          </w:tcPr>
          <w:p w:rsidR="00FA6019" w:rsidDel="002D42B3" w:rsidRDefault="00FA6019" w:rsidP="0010688A">
            <w:pPr>
              <w:jc w:val="both"/>
              <w:rPr>
                <w:del w:id="6546" w:author="vopatrilova" w:date="2018-11-19T15:02:00Z"/>
              </w:rPr>
            </w:pPr>
          </w:p>
        </w:tc>
        <w:tc>
          <w:tcPr>
            <w:tcW w:w="2096" w:type="dxa"/>
            <w:gridSpan w:val="4"/>
          </w:tcPr>
          <w:p w:rsidR="00FA6019" w:rsidDel="002D42B3" w:rsidRDefault="00FA6019" w:rsidP="0010688A">
            <w:pPr>
              <w:jc w:val="both"/>
              <w:rPr>
                <w:del w:id="6547" w:author="vopatrilova" w:date="2018-11-19T15:02:00Z"/>
              </w:rPr>
            </w:pPr>
          </w:p>
        </w:tc>
      </w:tr>
      <w:tr w:rsidR="00FA6019" w:rsidDel="002D42B3" w:rsidTr="0010688A">
        <w:trPr>
          <w:del w:id="6548" w:author="vopatrilova" w:date="2018-11-19T15:02:00Z"/>
        </w:trPr>
        <w:tc>
          <w:tcPr>
            <w:tcW w:w="9859" w:type="dxa"/>
            <w:gridSpan w:val="11"/>
            <w:shd w:val="clear" w:color="auto" w:fill="F7CAAC"/>
          </w:tcPr>
          <w:p w:rsidR="00FA6019" w:rsidDel="002D42B3" w:rsidRDefault="00FA6019" w:rsidP="0010688A">
            <w:pPr>
              <w:jc w:val="both"/>
              <w:rPr>
                <w:del w:id="6549" w:author="vopatrilova" w:date="2018-11-19T15:02:00Z"/>
              </w:rPr>
            </w:pPr>
            <w:del w:id="6550" w:author="vopatrilova" w:date="2018-11-19T15:02:00Z">
              <w:r w:rsidDel="002D42B3">
                <w:rPr>
                  <w:b/>
                </w:rPr>
                <w:delText>Předměty příslušného studijního programu a způsob zapojení do jejich výuky, příp. další zapojení do uskutečňování studijního programu</w:delText>
              </w:r>
            </w:del>
          </w:p>
        </w:tc>
      </w:tr>
      <w:tr w:rsidR="00FA6019" w:rsidDel="002D42B3" w:rsidTr="0010688A">
        <w:trPr>
          <w:trHeight w:val="230"/>
          <w:del w:id="6551" w:author="vopatrilova" w:date="2018-11-19T15:02:00Z"/>
        </w:trPr>
        <w:tc>
          <w:tcPr>
            <w:tcW w:w="9859" w:type="dxa"/>
            <w:gridSpan w:val="11"/>
            <w:tcBorders>
              <w:top w:val="nil"/>
            </w:tcBorders>
          </w:tcPr>
          <w:p w:rsidR="00FA6019" w:rsidDel="002D42B3" w:rsidRDefault="00FA6019" w:rsidP="004807F7">
            <w:pPr>
              <w:jc w:val="both"/>
              <w:rPr>
                <w:del w:id="6552" w:author="vopatrilova" w:date="2018-11-19T15:02:00Z"/>
              </w:rPr>
            </w:pPr>
            <w:del w:id="6553" w:author="vopatrilova" w:date="2018-11-19T15:02:00Z">
              <w:r w:rsidDel="002D42B3">
                <w:delText>Tepelné procesy – garant, přednášející (100 %),</w:delText>
              </w:r>
              <w:r w:rsidR="004807F7" w:rsidDel="002D42B3">
                <w:delText xml:space="preserve"> vedoucí seminářů (100%), </w:delText>
              </w:r>
              <w:r w:rsidDel="002D42B3">
                <w:delText>cvičící (100%)</w:delText>
              </w:r>
            </w:del>
          </w:p>
        </w:tc>
      </w:tr>
      <w:tr w:rsidR="00FA6019" w:rsidDel="002D42B3" w:rsidTr="0010688A">
        <w:trPr>
          <w:trHeight w:val="276"/>
          <w:del w:id="6554" w:author="vopatrilova" w:date="2018-11-19T15:02:00Z"/>
        </w:trPr>
        <w:tc>
          <w:tcPr>
            <w:tcW w:w="9859" w:type="dxa"/>
            <w:gridSpan w:val="11"/>
            <w:tcBorders>
              <w:top w:val="nil"/>
            </w:tcBorders>
          </w:tcPr>
          <w:p w:rsidR="00FA6019" w:rsidDel="002D42B3" w:rsidRDefault="00FA6019" w:rsidP="001B7304">
            <w:pPr>
              <w:jc w:val="both"/>
              <w:rPr>
                <w:del w:id="6555" w:author="vopatrilova" w:date="2018-11-19T15:02:00Z"/>
              </w:rPr>
            </w:pPr>
            <w:del w:id="6556" w:author="vopatrilova" w:date="2018-11-19T15:02:00Z">
              <w:r w:rsidDel="002D42B3">
                <w:delText xml:space="preserve">Mechanika tekutin – garant, přednášející (100 %), </w:delText>
              </w:r>
              <w:r w:rsidR="001B7304" w:rsidDel="002D42B3">
                <w:delText>vedoucí seminářů</w:delText>
              </w:r>
              <w:r w:rsidDel="002D42B3">
                <w:delText xml:space="preserve"> (100%)</w:delText>
              </w:r>
            </w:del>
          </w:p>
        </w:tc>
      </w:tr>
      <w:tr w:rsidR="00FA6019" w:rsidDel="002D42B3" w:rsidTr="0010688A">
        <w:trPr>
          <w:del w:id="6557" w:author="vopatrilova" w:date="2018-11-19T15:02:00Z"/>
        </w:trPr>
        <w:tc>
          <w:tcPr>
            <w:tcW w:w="9859" w:type="dxa"/>
            <w:gridSpan w:val="11"/>
            <w:shd w:val="clear" w:color="auto" w:fill="F7CAAC"/>
          </w:tcPr>
          <w:p w:rsidR="00FA6019" w:rsidDel="002D42B3" w:rsidRDefault="00FA6019" w:rsidP="0010688A">
            <w:pPr>
              <w:jc w:val="both"/>
              <w:rPr>
                <w:del w:id="6558" w:author="vopatrilova" w:date="2018-11-19T15:02:00Z"/>
              </w:rPr>
            </w:pPr>
            <w:del w:id="6559" w:author="vopatrilova" w:date="2018-11-19T15:02:00Z">
              <w:r w:rsidDel="002D42B3">
                <w:rPr>
                  <w:b/>
                </w:rPr>
                <w:delText xml:space="preserve">Údaje o vzdělání na VŠ </w:delText>
              </w:r>
            </w:del>
          </w:p>
        </w:tc>
      </w:tr>
      <w:tr w:rsidR="00FA6019" w:rsidDel="002D42B3" w:rsidTr="0010688A">
        <w:trPr>
          <w:trHeight w:val="1055"/>
          <w:del w:id="6560" w:author="vopatrilova" w:date="2018-11-19T15:02:00Z"/>
        </w:trPr>
        <w:tc>
          <w:tcPr>
            <w:tcW w:w="9859" w:type="dxa"/>
            <w:gridSpan w:val="11"/>
          </w:tcPr>
          <w:p w:rsidR="00FA6019" w:rsidRPr="008960B5" w:rsidDel="002D42B3" w:rsidRDefault="00FA6019" w:rsidP="0010688A">
            <w:pPr>
              <w:jc w:val="both"/>
              <w:rPr>
                <w:del w:id="6561" w:author="vopatrilova" w:date="2018-11-19T15:02:00Z"/>
              </w:rPr>
            </w:pPr>
            <w:del w:id="6562" w:author="vopatrilova" w:date="2018-11-19T15:02:00Z">
              <w:r w:rsidRPr="008960B5" w:rsidDel="002D42B3">
                <w:delText>1983-87: VUT v Brně, F</w:delText>
              </w:r>
              <w:r w:rsidDel="002D42B3">
                <w:delText>akulta technologická</w:delText>
              </w:r>
              <w:r w:rsidRPr="008960B5" w:rsidDel="002D42B3">
                <w:delText xml:space="preserve"> ve Zlíně, obor: 32-11-8 </w:delText>
              </w:r>
              <w:r w:rsidDel="002D42B3">
                <w:delText>„</w:delText>
              </w:r>
              <w:r w:rsidRPr="008960B5" w:rsidDel="002D42B3">
                <w:delText>Technologie kůže, plastů a pryže</w:delText>
              </w:r>
              <w:r w:rsidDel="002D42B3">
                <w:delText>“</w:delText>
              </w:r>
              <w:r w:rsidRPr="008960B5" w:rsidDel="002D42B3">
                <w:delText xml:space="preserve">, </w:delText>
              </w:r>
              <w:r w:rsidDel="002D42B3">
                <w:delText>(</w:delText>
              </w:r>
              <w:r w:rsidRPr="008960B5" w:rsidDel="002D42B3">
                <w:delText>Ing.</w:delText>
              </w:r>
              <w:r w:rsidDel="002D42B3">
                <w:delText>)</w:delText>
              </w:r>
            </w:del>
          </w:p>
          <w:p w:rsidR="00FA6019" w:rsidDel="002D42B3" w:rsidRDefault="00FA6019" w:rsidP="0010688A">
            <w:pPr>
              <w:pStyle w:val="Zkladntextodsazen2"/>
              <w:ind w:left="1559" w:hanging="1559"/>
              <w:rPr>
                <w:del w:id="6563" w:author="vopatrilova" w:date="2018-11-19T15:02:00Z"/>
              </w:rPr>
            </w:pPr>
            <w:del w:id="6564" w:author="vopatrilova" w:date="2018-11-19T15:02:00Z">
              <w:r w:rsidRPr="008960B5" w:rsidDel="002D42B3">
                <w:delText>1990-93: VUT v Brně, F</w:delText>
              </w:r>
              <w:r w:rsidDel="002D42B3">
                <w:delText>akulta technologická ve</w:delText>
              </w:r>
              <w:r w:rsidRPr="008960B5" w:rsidDel="002D42B3">
                <w:delText xml:space="preserve"> Zlíně, obor: 39-13-9 </w:delText>
              </w:r>
              <w:r w:rsidDel="002D42B3">
                <w:delText>„</w:delText>
              </w:r>
              <w:r w:rsidRPr="008960B5" w:rsidDel="002D42B3">
                <w:delText>Nauka o nekovových materiálech</w:delText>
              </w:r>
              <w:r w:rsidDel="002D42B3">
                <w:delText>“</w:delText>
              </w:r>
              <w:r w:rsidRPr="008960B5" w:rsidDel="002D42B3">
                <w:delText xml:space="preserve">, </w:delText>
              </w:r>
              <w:r w:rsidDel="002D42B3">
                <w:delText>(</w:delText>
              </w:r>
              <w:r w:rsidRPr="008960B5" w:rsidDel="002D42B3">
                <w:delText>CSc.</w:delText>
              </w:r>
              <w:r w:rsidDel="002D42B3">
                <w:delText>)</w:delText>
              </w:r>
            </w:del>
          </w:p>
          <w:p w:rsidR="00FA6019" w:rsidRPr="009D3BE2" w:rsidDel="002D42B3" w:rsidRDefault="00FA6019" w:rsidP="0010688A">
            <w:pPr>
              <w:jc w:val="both"/>
              <w:rPr>
                <w:del w:id="6565" w:author="vopatrilova" w:date="2018-11-19T15:02:00Z"/>
              </w:rPr>
            </w:pPr>
            <w:del w:id="6566" w:author="vopatrilova" w:date="2018-11-19T15:02:00Z">
              <w:r w:rsidRPr="009D3BE2" w:rsidDel="002D42B3">
                <w:delText>20</w:delText>
              </w:r>
              <w:r w:rsidDel="002D42B3">
                <w:delText>03:</w:delText>
              </w:r>
              <w:r w:rsidRPr="009D3BE2" w:rsidDel="002D42B3">
                <w:delText xml:space="preserve"> </w:delText>
              </w:r>
              <w:r w:rsidRPr="002D5AE1" w:rsidDel="002D42B3">
                <w:delText>VŠB-TU Ostrava</w:delText>
              </w:r>
              <w:r w:rsidRPr="009D3BE2" w:rsidDel="002D42B3">
                <w:delText xml:space="preserve">, Fakulta </w:delText>
              </w:r>
              <w:r w:rsidDel="002D42B3">
                <w:delText>strojní</w:delText>
              </w:r>
              <w:r w:rsidRPr="009D3BE2" w:rsidDel="002D42B3">
                <w:delText>, obor „Řízení strojů a procesů“, (doc.)</w:delText>
              </w:r>
            </w:del>
          </w:p>
          <w:p w:rsidR="00FA6019" w:rsidRPr="00822882" w:rsidDel="002D42B3" w:rsidRDefault="00FA6019" w:rsidP="0010688A">
            <w:pPr>
              <w:jc w:val="both"/>
              <w:rPr>
                <w:del w:id="6567" w:author="vopatrilova" w:date="2018-11-19T15:02:00Z"/>
                <w:b/>
              </w:rPr>
            </w:pPr>
            <w:del w:id="6568" w:author="vopatrilova" w:date="2018-11-19T15:02:00Z">
              <w:r w:rsidRPr="009D3BE2" w:rsidDel="002D42B3">
                <w:delText>20</w:delText>
              </w:r>
              <w:r w:rsidDel="002D42B3">
                <w:delText>13:</w:delText>
              </w:r>
              <w:r w:rsidRPr="009D3BE2" w:rsidDel="002D42B3">
                <w:delText xml:space="preserve"> UTB ve Zlíně, Fakulta aplikované informatiky, obor „Řízení strojů a procesů“, (</w:delText>
              </w:r>
              <w:r w:rsidDel="002D42B3">
                <w:delText>prof</w:delText>
              </w:r>
              <w:r w:rsidRPr="009D3BE2" w:rsidDel="002D42B3">
                <w:delText>.)</w:delText>
              </w:r>
            </w:del>
          </w:p>
        </w:tc>
      </w:tr>
      <w:tr w:rsidR="00FA6019" w:rsidDel="002D42B3" w:rsidTr="0010688A">
        <w:trPr>
          <w:del w:id="6569" w:author="vopatrilova" w:date="2018-11-19T15:02:00Z"/>
        </w:trPr>
        <w:tc>
          <w:tcPr>
            <w:tcW w:w="9859" w:type="dxa"/>
            <w:gridSpan w:val="11"/>
            <w:shd w:val="clear" w:color="auto" w:fill="F7CAAC"/>
          </w:tcPr>
          <w:p w:rsidR="00FA6019" w:rsidDel="002D42B3" w:rsidRDefault="00FA6019" w:rsidP="0010688A">
            <w:pPr>
              <w:jc w:val="both"/>
              <w:rPr>
                <w:del w:id="6570" w:author="vopatrilova" w:date="2018-11-19T15:02:00Z"/>
                <w:b/>
              </w:rPr>
            </w:pPr>
            <w:del w:id="6571" w:author="vopatrilova" w:date="2018-11-19T15:02:00Z">
              <w:r w:rsidDel="002D42B3">
                <w:rPr>
                  <w:b/>
                </w:rPr>
                <w:delText>Údaje o odborném působení od absolvování VŠ</w:delText>
              </w:r>
            </w:del>
          </w:p>
          <w:p w:rsidR="00FA6019" w:rsidDel="002D42B3" w:rsidRDefault="00FA6019" w:rsidP="0010688A">
            <w:pPr>
              <w:jc w:val="both"/>
              <w:rPr>
                <w:del w:id="6572" w:author="vopatrilova" w:date="2018-11-19T15:02:00Z"/>
                <w:b/>
              </w:rPr>
            </w:pPr>
          </w:p>
        </w:tc>
      </w:tr>
      <w:tr w:rsidR="00FA6019" w:rsidDel="002D42B3" w:rsidTr="0010688A">
        <w:trPr>
          <w:trHeight w:val="1090"/>
          <w:del w:id="6573" w:author="vopatrilova" w:date="2018-11-19T15:02:00Z"/>
        </w:trPr>
        <w:tc>
          <w:tcPr>
            <w:tcW w:w="9859" w:type="dxa"/>
            <w:gridSpan w:val="11"/>
          </w:tcPr>
          <w:p w:rsidR="00FA6019" w:rsidRPr="00AA053F" w:rsidDel="002D42B3" w:rsidRDefault="00FA6019" w:rsidP="0010688A">
            <w:pPr>
              <w:autoSpaceDE w:val="0"/>
              <w:autoSpaceDN w:val="0"/>
              <w:adjustRightInd w:val="0"/>
              <w:rPr>
                <w:del w:id="6574" w:author="vopatrilova" w:date="2018-11-19T15:02:00Z"/>
              </w:rPr>
            </w:pPr>
            <w:del w:id="6575" w:author="vopatrilova" w:date="2018-11-19T15:02:00Z">
              <w:r w:rsidRPr="00AA053F" w:rsidDel="002D42B3">
                <w:delText xml:space="preserve">1987 – 1989: VUT Brno, </w:delText>
              </w:r>
              <w:r w:rsidRPr="008960B5" w:rsidDel="002D42B3">
                <w:delText>F</w:delText>
              </w:r>
              <w:r w:rsidDel="002D42B3">
                <w:delText>akulta technologická</w:delText>
              </w:r>
              <w:r w:rsidRPr="008960B5" w:rsidDel="002D42B3">
                <w:delText xml:space="preserve"> ve Zlíně</w:delText>
              </w:r>
              <w:r w:rsidRPr="00AA053F" w:rsidDel="002D42B3">
                <w:delText>, studijní pobyt</w:delText>
              </w:r>
            </w:del>
          </w:p>
          <w:p w:rsidR="00FA6019" w:rsidRPr="00AA053F" w:rsidDel="002D42B3" w:rsidRDefault="00FA6019" w:rsidP="0010688A">
            <w:pPr>
              <w:autoSpaceDE w:val="0"/>
              <w:autoSpaceDN w:val="0"/>
              <w:adjustRightInd w:val="0"/>
              <w:rPr>
                <w:del w:id="6576" w:author="vopatrilova" w:date="2018-11-19T15:02:00Z"/>
              </w:rPr>
            </w:pPr>
            <w:del w:id="6577" w:author="vopatrilova" w:date="2018-11-19T15:02:00Z">
              <w:r w:rsidRPr="00AA053F" w:rsidDel="002D42B3">
                <w:delText xml:space="preserve">1990 – 1992: VUT Brno, </w:delText>
              </w:r>
              <w:r w:rsidRPr="008960B5" w:rsidDel="002D42B3">
                <w:delText>F</w:delText>
              </w:r>
              <w:r w:rsidDel="002D42B3">
                <w:delText>akulta technologická</w:delText>
              </w:r>
              <w:r w:rsidRPr="008960B5" w:rsidDel="002D42B3">
                <w:delText xml:space="preserve"> ve Zlíně</w:delText>
              </w:r>
              <w:r w:rsidRPr="00AA053F" w:rsidDel="002D42B3">
                <w:delText>, vědeckovýzkumná pracovnice</w:delText>
              </w:r>
            </w:del>
          </w:p>
          <w:p w:rsidR="00FA6019" w:rsidRPr="00AA053F" w:rsidDel="002D42B3" w:rsidRDefault="00FA6019" w:rsidP="0010688A">
            <w:pPr>
              <w:autoSpaceDE w:val="0"/>
              <w:autoSpaceDN w:val="0"/>
              <w:adjustRightInd w:val="0"/>
              <w:rPr>
                <w:del w:id="6578" w:author="vopatrilova" w:date="2018-11-19T15:02:00Z"/>
              </w:rPr>
            </w:pPr>
            <w:del w:id="6579" w:author="vopatrilova" w:date="2018-11-19T15:02:00Z">
              <w:r w:rsidRPr="00AA053F" w:rsidDel="002D42B3">
                <w:delText xml:space="preserve">1992 – 2005: VUT Brno (od r. 2001 UTB Zlín), </w:delText>
              </w:r>
              <w:r w:rsidRPr="008960B5" w:rsidDel="002D42B3">
                <w:delText>F</w:delText>
              </w:r>
              <w:r w:rsidDel="002D42B3">
                <w:delText>akulta technologická</w:delText>
              </w:r>
              <w:r w:rsidRPr="008960B5" w:rsidDel="002D42B3">
                <w:delText xml:space="preserve"> ve Zlíně</w:delText>
              </w:r>
              <w:r w:rsidRPr="00AA053F" w:rsidDel="002D42B3">
                <w:delText>, odborná asistentka, od r. 2003 doc.</w:delText>
              </w:r>
            </w:del>
          </w:p>
          <w:p w:rsidR="00FA6019" w:rsidRPr="00080943" w:rsidDel="002D42B3" w:rsidRDefault="00FA6019" w:rsidP="0010688A">
            <w:pPr>
              <w:jc w:val="both"/>
              <w:rPr>
                <w:del w:id="6580" w:author="vopatrilova" w:date="2018-11-19T15:02:00Z"/>
              </w:rPr>
            </w:pPr>
            <w:del w:id="6581" w:author="vopatrilova" w:date="2018-11-19T15:02:00Z">
              <w:r w:rsidRPr="00AA053F" w:rsidDel="002D42B3">
                <w:delText>2006 – dosud: UTB Zlín, F</w:delText>
              </w:r>
              <w:r w:rsidDel="002D42B3">
                <w:delText>akulta aplikované informatiky</w:delText>
              </w:r>
              <w:r w:rsidRPr="00AA053F" w:rsidDel="002D42B3">
                <w:delText>, Ústav automatizace a řídicí techniky, doc., od r. 2013 prof.</w:delText>
              </w:r>
            </w:del>
          </w:p>
        </w:tc>
      </w:tr>
      <w:tr w:rsidR="00FA6019" w:rsidDel="002D42B3" w:rsidTr="0010688A">
        <w:trPr>
          <w:trHeight w:val="250"/>
          <w:del w:id="6582" w:author="vopatrilova" w:date="2018-11-19T15:02:00Z"/>
        </w:trPr>
        <w:tc>
          <w:tcPr>
            <w:tcW w:w="9859" w:type="dxa"/>
            <w:gridSpan w:val="11"/>
            <w:shd w:val="clear" w:color="auto" w:fill="F7CAAC"/>
          </w:tcPr>
          <w:p w:rsidR="00FA6019" w:rsidDel="002D42B3" w:rsidRDefault="00FA6019" w:rsidP="0010688A">
            <w:pPr>
              <w:jc w:val="both"/>
              <w:rPr>
                <w:del w:id="6583" w:author="vopatrilova" w:date="2018-11-19T15:02:00Z"/>
              </w:rPr>
            </w:pPr>
            <w:del w:id="6584" w:author="vopatrilova" w:date="2018-11-19T15:02:00Z">
              <w:r w:rsidDel="002D42B3">
                <w:rPr>
                  <w:b/>
                </w:rPr>
                <w:delText>Zkušenosti s vedením kvalifikačních a rigorózních prací</w:delText>
              </w:r>
            </w:del>
          </w:p>
        </w:tc>
      </w:tr>
      <w:tr w:rsidR="00FA6019" w:rsidDel="002D42B3" w:rsidTr="0010688A">
        <w:trPr>
          <w:trHeight w:val="623"/>
          <w:del w:id="6585" w:author="vopatrilova" w:date="2018-11-19T15:02:00Z"/>
        </w:trPr>
        <w:tc>
          <w:tcPr>
            <w:tcW w:w="9859" w:type="dxa"/>
            <w:gridSpan w:val="11"/>
          </w:tcPr>
          <w:p w:rsidR="00FA6019" w:rsidDel="002D42B3" w:rsidRDefault="00FA6019" w:rsidP="0010688A">
            <w:pPr>
              <w:jc w:val="both"/>
              <w:rPr>
                <w:del w:id="6586" w:author="vopatrilova" w:date="2018-11-19T15:02:00Z"/>
              </w:rPr>
            </w:pPr>
            <w:del w:id="6587" w:author="vopatrilova" w:date="2018-11-19T15:02:00Z">
              <w:r w:rsidDel="002D42B3">
                <w:delText xml:space="preserve">Vedoucí úspěšně obhájených 33 bakalářských, 36 diplomových prací, 3 disertačních prací. </w:delText>
              </w:r>
            </w:del>
          </w:p>
          <w:p w:rsidR="00FA6019" w:rsidDel="002D42B3" w:rsidRDefault="00FA6019" w:rsidP="0010688A">
            <w:pPr>
              <w:jc w:val="both"/>
              <w:rPr>
                <w:del w:id="6588" w:author="vopatrilova" w:date="2018-11-19T15:02:00Z"/>
              </w:rPr>
            </w:pPr>
            <w:del w:id="6589" w:author="vopatrilova" w:date="2018-11-19T15:02:00Z">
              <w:r w:rsidDel="002D42B3">
                <w:delText>Školitelka 3 studentů doktorského studijního programu.</w:delText>
              </w:r>
            </w:del>
          </w:p>
        </w:tc>
      </w:tr>
      <w:tr w:rsidR="00FA6019" w:rsidDel="002D42B3" w:rsidTr="0010688A">
        <w:trPr>
          <w:cantSplit/>
          <w:del w:id="6590" w:author="vopatrilova" w:date="2018-11-19T15:02:00Z"/>
        </w:trPr>
        <w:tc>
          <w:tcPr>
            <w:tcW w:w="3347" w:type="dxa"/>
            <w:gridSpan w:val="2"/>
            <w:tcBorders>
              <w:top w:val="single" w:sz="12" w:space="0" w:color="auto"/>
            </w:tcBorders>
            <w:shd w:val="clear" w:color="auto" w:fill="F7CAAC"/>
          </w:tcPr>
          <w:p w:rsidR="00FA6019" w:rsidDel="002D42B3" w:rsidRDefault="00FA6019" w:rsidP="0010688A">
            <w:pPr>
              <w:jc w:val="both"/>
              <w:rPr>
                <w:del w:id="6591" w:author="vopatrilova" w:date="2018-11-19T15:02:00Z"/>
              </w:rPr>
            </w:pPr>
            <w:del w:id="6592" w:author="vopatrilova" w:date="2018-11-19T15:02:00Z">
              <w:r w:rsidDel="002D42B3">
                <w:rPr>
                  <w:b/>
                </w:rPr>
                <w:delText xml:space="preserve">Obor habilitačního řízení </w:delText>
              </w:r>
            </w:del>
          </w:p>
        </w:tc>
        <w:tc>
          <w:tcPr>
            <w:tcW w:w="2245" w:type="dxa"/>
            <w:gridSpan w:val="2"/>
            <w:tcBorders>
              <w:top w:val="single" w:sz="12" w:space="0" w:color="auto"/>
            </w:tcBorders>
            <w:shd w:val="clear" w:color="auto" w:fill="F7CAAC"/>
          </w:tcPr>
          <w:p w:rsidR="00FA6019" w:rsidDel="002D42B3" w:rsidRDefault="00FA6019" w:rsidP="0010688A">
            <w:pPr>
              <w:jc w:val="both"/>
              <w:rPr>
                <w:del w:id="6593" w:author="vopatrilova" w:date="2018-11-19T15:02:00Z"/>
              </w:rPr>
            </w:pPr>
            <w:del w:id="6594" w:author="vopatrilova" w:date="2018-11-19T15:02:00Z">
              <w:r w:rsidDel="002D42B3">
                <w:rPr>
                  <w:b/>
                </w:rPr>
                <w:delText>Rok udělení hodnosti</w:delText>
              </w:r>
            </w:del>
          </w:p>
        </w:tc>
        <w:tc>
          <w:tcPr>
            <w:tcW w:w="2248" w:type="dxa"/>
            <w:gridSpan w:val="4"/>
            <w:tcBorders>
              <w:top w:val="single" w:sz="12" w:space="0" w:color="auto"/>
              <w:right w:val="single" w:sz="12" w:space="0" w:color="auto"/>
            </w:tcBorders>
            <w:shd w:val="clear" w:color="auto" w:fill="F7CAAC"/>
          </w:tcPr>
          <w:p w:rsidR="00FA6019" w:rsidDel="002D42B3" w:rsidRDefault="00FA6019" w:rsidP="0010688A">
            <w:pPr>
              <w:jc w:val="both"/>
              <w:rPr>
                <w:del w:id="6595" w:author="vopatrilova" w:date="2018-11-19T15:02:00Z"/>
              </w:rPr>
            </w:pPr>
            <w:del w:id="6596" w:author="vopatrilova" w:date="2018-11-19T15:02:00Z">
              <w:r w:rsidDel="002D42B3">
                <w:rPr>
                  <w:b/>
                </w:rPr>
                <w:delText>Řízení konáno na VŠ</w:delText>
              </w:r>
            </w:del>
          </w:p>
        </w:tc>
        <w:tc>
          <w:tcPr>
            <w:tcW w:w="2019" w:type="dxa"/>
            <w:gridSpan w:val="3"/>
            <w:tcBorders>
              <w:top w:val="single" w:sz="12" w:space="0" w:color="auto"/>
              <w:left w:val="single" w:sz="12" w:space="0" w:color="auto"/>
            </w:tcBorders>
            <w:shd w:val="clear" w:color="auto" w:fill="F7CAAC"/>
          </w:tcPr>
          <w:p w:rsidR="00FA6019" w:rsidDel="002D42B3" w:rsidRDefault="00FA6019" w:rsidP="0010688A">
            <w:pPr>
              <w:jc w:val="both"/>
              <w:rPr>
                <w:del w:id="6597" w:author="vopatrilova" w:date="2018-11-19T15:02:00Z"/>
                <w:b/>
              </w:rPr>
            </w:pPr>
            <w:del w:id="6598" w:author="vopatrilova" w:date="2018-11-19T15:02:00Z">
              <w:r w:rsidDel="002D42B3">
                <w:rPr>
                  <w:b/>
                </w:rPr>
                <w:delText>Ohlasy publikací</w:delText>
              </w:r>
            </w:del>
          </w:p>
        </w:tc>
      </w:tr>
      <w:tr w:rsidR="00FA6019" w:rsidDel="002D42B3" w:rsidTr="0010688A">
        <w:trPr>
          <w:cantSplit/>
          <w:del w:id="6599" w:author="vopatrilova" w:date="2018-11-19T15:02:00Z"/>
        </w:trPr>
        <w:tc>
          <w:tcPr>
            <w:tcW w:w="3347" w:type="dxa"/>
            <w:gridSpan w:val="2"/>
          </w:tcPr>
          <w:p w:rsidR="00FA6019" w:rsidDel="002D42B3" w:rsidRDefault="00FA6019" w:rsidP="0010688A">
            <w:pPr>
              <w:jc w:val="both"/>
              <w:rPr>
                <w:del w:id="6600" w:author="vopatrilova" w:date="2018-11-19T15:02:00Z"/>
              </w:rPr>
            </w:pPr>
            <w:del w:id="6601" w:author="vopatrilova" w:date="2018-11-19T15:02:00Z">
              <w:r w:rsidDel="002D42B3">
                <w:delText>Řízení strojů a procesů</w:delText>
              </w:r>
            </w:del>
          </w:p>
        </w:tc>
        <w:tc>
          <w:tcPr>
            <w:tcW w:w="2245" w:type="dxa"/>
            <w:gridSpan w:val="2"/>
          </w:tcPr>
          <w:p w:rsidR="00FA6019" w:rsidDel="002D42B3" w:rsidRDefault="00FA6019" w:rsidP="0010688A">
            <w:pPr>
              <w:jc w:val="both"/>
              <w:rPr>
                <w:del w:id="6602" w:author="vopatrilova" w:date="2018-11-19T15:02:00Z"/>
              </w:rPr>
            </w:pPr>
            <w:del w:id="6603" w:author="vopatrilova" w:date="2018-11-19T15:02:00Z">
              <w:r w:rsidDel="002D42B3">
                <w:delText>2003</w:delText>
              </w:r>
            </w:del>
          </w:p>
        </w:tc>
        <w:tc>
          <w:tcPr>
            <w:tcW w:w="2248" w:type="dxa"/>
            <w:gridSpan w:val="4"/>
            <w:tcBorders>
              <w:right w:val="single" w:sz="12" w:space="0" w:color="auto"/>
            </w:tcBorders>
          </w:tcPr>
          <w:p w:rsidR="00FA6019" w:rsidDel="002D42B3" w:rsidRDefault="00FA6019" w:rsidP="0010688A">
            <w:pPr>
              <w:jc w:val="both"/>
              <w:rPr>
                <w:del w:id="6604" w:author="vopatrilova" w:date="2018-11-19T15:02:00Z"/>
              </w:rPr>
            </w:pPr>
            <w:del w:id="6605" w:author="vopatrilova" w:date="2018-11-19T15:02:00Z">
              <w:r w:rsidRPr="002D5AE1" w:rsidDel="002D42B3">
                <w:delText>VŠB-TU Ostrava</w:delText>
              </w:r>
            </w:del>
          </w:p>
        </w:tc>
        <w:tc>
          <w:tcPr>
            <w:tcW w:w="632" w:type="dxa"/>
            <w:tcBorders>
              <w:left w:val="single" w:sz="12" w:space="0" w:color="auto"/>
            </w:tcBorders>
            <w:shd w:val="clear" w:color="auto" w:fill="F7CAAC"/>
          </w:tcPr>
          <w:p w:rsidR="00FA6019" w:rsidDel="002D42B3" w:rsidRDefault="00FA6019" w:rsidP="0010688A">
            <w:pPr>
              <w:jc w:val="both"/>
              <w:rPr>
                <w:del w:id="6606" w:author="vopatrilova" w:date="2018-11-19T15:02:00Z"/>
              </w:rPr>
            </w:pPr>
            <w:del w:id="6607" w:author="vopatrilova" w:date="2018-11-19T15:02:00Z">
              <w:r w:rsidDel="002D42B3">
                <w:rPr>
                  <w:b/>
                </w:rPr>
                <w:delText>WOS</w:delText>
              </w:r>
            </w:del>
          </w:p>
        </w:tc>
        <w:tc>
          <w:tcPr>
            <w:tcW w:w="693" w:type="dxa"/>
            <w:shd w:val="clear" w:color="auto" w:fill="F7CAAC"/>
          </w:tcPr>
          <w:p w:rsidR="00FA6019" w:rsidDel="002D42B3" w:rsidRDefault="00FA6019" w:rsidP="0010688A">
            <w:pPr>
              <w:jc w:val="both"/>
              <w:rPr>
                <w:del w:id="6608" w:author="vopatrilova" w:date="2018-11-19T15:02:00Z"/>
                <w:sz w:val="18"/>
              </w:rPr>
            </w:pPr>
            <w:del w:id="6609" w:author="vopatrilova" w:date="2018-11-19T15:02:00Z">
              <w:r w:rsidDel="002D42B3">
                <w:rPr>
                  <w:b/>
                  <w:sz w:val="18"/>
                </w:rPr>
                <w:delText>Scopus</w:delText>
              </w:r>
            </w:del>
          </w:p>
        </w:tc>
        <w:tc>
          <w:tcPr>
            <w:tcW w:w="694" w:type="dxa"/>
            <w:shd w:val="clear" w:color="auto" w:fill="F7CAAC"/>
          </w:tcPr>
          <w:p w:rsidR="00FA6019" w:rsidDel="002D42B3" w:rsidRDefault="00FA6019" w:rsidP="0010688A">
            <w:pPr>
              <w:jc w:val="both"/>
              <w:rPr>
                <w:del w:id="6610" w:author="vopatrilova" w:date="2018-11-19T15:02:00Z"/>
              </w:rPr>
            </w:pPr>
            <w:del w:id="6611" w:author="vopatrilova" w:date="2018-11-19T15:02:00Z">
              <w:r w:rsidDel="002D42B3">
                <w:rPr>
                  <w:b/>
                  <w:sz w:val="18"/>
                </w:rPr>
                <w:delText>ostatní</w:delText>
              </w:r>
            </w:del>
          </w:p>
        </w:tc>
      </w:tr>
      <w:tr w:rsidR="00FA6019" w:rsidDel="002D42B3" w:rsidTr="0010688A">
        <w:trPr>
          <w:cantSplit/>
          <w:trHeight w:val="70"/>
          <w:del w:id="6612" w:author="vopatrilova" w:date="2018-11-19T15:02:00Z"/>
        </w:trPr>
        <w:tc>
          <w:tcPr>
            <w:tcW w:w="3347" w:type="dxa"/>
            <w:gridSpan w:val="2"/>
            <w:shd w:val="clear" w:color="auto" w:fill="F7CAAC"/>
          </w:tcPr>
          <w:p w:rsidR="00FA6019" w:rsidDel="002D42B3" w:rsidRDefault="00FA6019" w:rsidP="0010688A">
            <w:pPr>
              <w:jc w:val="both"/>
              <w:rPr>
                <w:del w:id="6613" w:author="vopatrilova" w:date="2018-11-19T15:02:00Z"/>
              </w:rPr>
            </w:pPr>
            <w:del w:id="6614" w:author="vopatrilova" w:date="2018-11-19T15:02:00Z">
              <w:r w:rsidDel="002D42B3">
                <w:rPr>
                  <w:b/>
                </w:rPr>
                <w:delText>Obor jmenovacího řízení</w:delText>
              </w:r>
            </w:del>
          </w:p>
        </w:tc>
        <w:tc>
          <w:tcPr>
            <w:tcW w:w="2245" w:type="dxa"/>
            <w:gridSpan w:val="2"/>
            <w:shd w:val="clear" w:color="auto" w:fill="F7CAAC"/>
          </w:tcPr>
          <w:p w:rsidR="00FA6019" w:rsidDel="002D42B3" w:rsidRDefault="00FA6019" w:rsidP="0010688A">
            <w:pPr>
              <w:jc w:val="both"/>
              <w:rPr>
                <w:del w:id="6615" w:author="vopatrilova" w:date="2018-11-19T15:02:00Z"/>
              </w:rPr>
            </w:pPr>
            <w:del w:id="6616" w:author="vopatrilova" w:date="2018-11-19T15:02:00Z">
              <w:r w:rsidDel="002D42B3">
                <w:rPr>
                  <w:b/>
                </w:rPr>
                <w:delText>Rok udělení hodnosti</w:delText>
              </w:r>
            </w:del>
          </w:p>
        </w:tc>
        <w:tc>
          <w:tcPr>
            <w:tcW w:w="2248" w:type="dxa"/>
            <w:gridSpan w:val="4"/>
            <w:tcBorders>
              <w:right w:val="single" w:sz="12" w:space="0" w:color="auto"/>
            </w:tcBorders>
            <w:shd w:val="clear" w:color="auto" w:fill="F7CAAC"/>
          </w:tcPr>
          <w:p w:rsidR="00FA6019" w:rsidDel="002D42B3" w:rsidRDefault="00FA6019" w:rsidP="0010688A">
            <w:pPr>
              <w:jc w:val="both"/>
              <w:rPr>
                <w:del w:id="6617" w:author="vopatrilova" w:date="2018-11-19T15:02:00Z"/>
              </w:rPr>
            </w:pPr>
            <w:del w:id="6618" w:author="vopatrilova" w:date="2018-11-19T15:02:00Z">
              <w:r w:rsidDel="002D42B3">
                <w:rPr>
                  <w:b/>
                </w:rPr>
                <w:delText>Řízení konáno na VŠ</w:delText>
              </w:r>
            </w:del>
          </w:p>
        </w:tc>
        <w:tc>
          <w:tcPr>
            <w:tcW w:w="632" w:type="dxa"/>
            <w:vMerge w:val="restart"/>
            <w:tcBorders>
              <w:left w:val="single" w:sz="12" w:space="0" w:color="auto"/>
            </w:tcBorders>
          </w:tcPr>
          <w:p w:rsidR="00FA6019" w:rsidRPr="003B5737" w:rsidDel="002D42B3" w:rsidRDefault="00FA6019" w:rsidP="0010688A">
            <w:pPr>
              <w:jc w:val="both"/>
              <w:rPr>
                <w:del w:id="6619" w:author="vopatrilova" w:date="2018-11-19T15:02:00Z"/>
              </w:rPr>
            </w:pPr>
            <w:del w:id="6620" w:author="vopatrilova" w:date="2018-11-19T15:02:00Z">
              <w:r w:rsidDel="002D42B3">
                <w:delText>68</w:delText>
              </w:r>
            </w:del>
          </w:p>
        </w:tc>
        <w:tc>
          <w:tcPr>
            <w:tcW w:w="693" w:type="dxa"/>
            <w:vMerge w:val="restart"/>
          </w:tcPr>
          <w:p w:rsidR="00FA6019" w:rsidRPr="003B5737" w:rsidDel="002D42B3" w:rsidRDefault="00FA6019" w:rsidP="0010688A">
            <w:pPr>
              <w:jc w:val="both"/>
              <w:rPr>
                <w:del w:id="6621" w:author="vopatrilova" w:date="2018-11-19T15:02:00Z"/>
              </w:rPr>
            </w:pPr>
            <w:del w:id="6622" w:author="vopatrilova" w:date="2018-11-19T15:02:00Z">
              <w:r w:rsidDel="002D42B3">
                <w:delText>62</w:delText>
              </w:r>
            </w:del>
          </w:p>
        </w:tc>
        <w:tc>
          <w:tcPr>
            <w:tcW w:w="694" w:type="dxa"/>
            <w:vMerge w:val="restart"/>
          </w:tcPr>
          <w:p w:rsidR="00FA6019" w:rsidRPr="003B5737" w:rsidDel="002D42B3" w:rsidRDefault="00FA6019" w:rsidP="0010688A">
            <w:pPr>
              <w:jc w:val="both"/>
              <w:rPr>
                <w:del w:id="6623" w:author="vopatrilova" w:date="2018-11-19T15:02:00Z"/>
              </w:rPr>
            </w:pPr>
            <w:del w:id="6624" w:author="vopatrilova" w:date="2018-11-19T15:02:00Z">
              <w:r w:rsidDel="002D42B3">
                <w:delText>118</w:delText>
              </w:r>
            </w:del>
          </w:p>
        </w:tc>
      </w:tr>
      <w:tr w:rsidR="00FA6019" w:rsidDel="002D42B3" w:rsidTr="0010688A">
        <w:trPr>
          <w:trHeight w:val="205"/>
          <w:del w:id="6625" w:author="vopatrilova" w:date="2018-11-19T15:02:00Z"/>
        </w:trPr>
        <w:tc>
          <w:tcPr>
            <w:tcW w:w="3347" w:type="dxa"/>
            <w:gridSpan w:val="2"/>
          </w:tcPr>
          <w:p w:rsidR="00FA6019" w:rsidDel="002D42B3" w:rsidRDefault="00FA6019" w:rsidP="0010688A">
            <w:pPr>
              <w:jc w:val="both"/>
              <w:rPr>
                <w:del w:id="6626" w:author="vopatrilova" w:date="2018-11-19T15:02:00Z"/>
              </w:rPr>
            </w:pPr>
            <w:del w:id="6627" w:author="vopatrilova" w:date="2018-11-19T15:02:00Z">
              <w:r w:rsidDel="002D42B3">
                <w:delText>Řízení strojů a procesů</w:delText>
              </w:r>
            </w:del>
          </w:p>
        </w:tc>
        <w:tc>
          <w:tcPr>
            <w:tcW w:w="2245" w:type="dxa"/>
            <w:gridSpan w:val="2"/>
          </w:tcPr>
          <w:p w:rsidR="00FA6019" w:rsidDel="002D42B3" w:rsidRDefault="00FA6019" w:rsidP="0010688A">
            <w:pPr>
              <w:jc w:val="both"/>
              <w:rPr>
                <w:del w:id="6628" w:author="vopatrilova" w:date="2018-11-19T15:02:00Z"/>
              </w:rPr>
            </w:pPr>
            <w:del w:id="6629" w:author="vopatrilova" w:date="2018-11-19T15:02:00Z">
              <w:r w:rsidDel="002D42B3">
                <w:delText>2013</w:delText>
              </w:r>
            </w:del>
          </w:p>
        </w:tc>
        <w:tc>
          <w:tcPr>
            <w:tcW w:w="2248" w:type="dxa"/>
            <w:gridSpan w:val="4"/>
            <w:tcBorders>
              <w:right w:val="single" w:sz="12" w:space="0" w:color="auto"/>
            </w:tcBorders>
          </w:tcPr>
          <w:p w:rsidR="00FA6019" w:rsidDel="002D42B3" w:rsidRDefault="00FA6019" w:rsidP="0010688A">
            <w:pPr>
              <w:jc w:val="both"/>
              <w:rPr>
                <w:del w:id="6630" w:author="vopatrilova" w:date="2018-11-19T15:02:00Z"/>
              </w:rPr>
            </w:pPr>
            <w:del w:id="6631" w:author="vopatrilova" w:date="2018-11-19T15:02:00Z">
              <w:r w:rsidDel="002D42B3">
                <w:delText>UTB ve Zlíně</w:delText>
              </w:r>
            </w:del>
          </w:p>
        </w:tc>
        <w:tc>
          <w:tcPr>
            <w:tcW w:w="632" w:type="dxa"/>
            <w:vMerge/>
            <w:tcBorders>
              <w:left w:val="single" w:sz="12" w:space="0" w:color="auto"/>
            </w:tcBorders>
            <w:vAlign w:val="center"/>
          </w:tcPr>
          <w:p w:rsidR="00FA6019" w:rsidDel="002D42B3" w:rsidRDefault="00FA6019" w:rsidP="0010688A">
            <w:pPr>
              <w:rPr>
                <w:del w:id="6632" w:author="vopatrilova" w:date="2018-11-19T15:02:00Z"/>
                <w:b/>
              </w:rPr>
            </w:pPr>
          </w:p>
        </w:tc>
        <w:tc>
          <w:tcPr>
            <w:tcW w:w="693" w:type="dxa"/>
            <w:vMerge/>
            <w:vAlign w:val="center"/>
          </w:tcPr>
          <w:p w:rsidR="00FA6019" w:rsidDel="002D42B3" w:rsidRDefault="00FA6019" w:rsidP="0010688A">
            <w:pPr>
              <w:rPr>
                <w:del w:id="6633" w:author="vopatrilova" w:date="2018-11-19T15:02:00Z"/>
                <w:b/>
              </w:rPr>
            </w:pPr>
          </w:p>
        </w:tc>
        <w:tc>
          <w:tcPr>
            <w:tcW w:w="694" w:type="dxa"/>
            <w:vMerge/>
            <w:vAlign w:val="center"/>
          </w:tcPr>
          <w:p w:rsidR="00FA6019" w:rsidDel="002D42B3" w:rsidRDefault="00FA6019" w:rsidP="0010688A">
            <w:pPr>
              <w:rPr>
                <w:del w:id="6634" w:author="vopatrilova" w:date="2018-11-19T15:02:00Z"/>
                <w:b/>
              </w:rPr>
            </w:pPr>
          </w:p>
        </w:tc>
      </w:tr>
      <w:tr w:rsidR="00FA6019" w:rsidDel="002D42B3" w:rsidTr="0010688A">
        <w:trPr>
          <w:del w:id="6635" w:author="vopatrilova" w:date="2018-11-19T15:02:00Z"/>
        </w:trPr>
        <w:tc>
          <w:tcPr>
            <w:tcW w:w="9859" w:type="dxa"/>
            <w:gridSpan w:val="11"/>
            <w:shd w:val="clear" w:color="auto" w:fill="F7CAAC"/>
          </w:tcPr>
          <w:p w:rsidR="00FA6019" w:rsidDel="002D42B3" w:rsidRDefault="00FA6019" w:rsidP="0010688A">
            <w:pPr>
              <w:jc w:val="both"/>
              <w:rPr>
                <w:del w:id="6636" w:author="vopatrilova" w:date="2018-11-19T15:02:00Z"/>
                <w:b/>
              </w:rPr>
            </w:pPr>
            <w:del w:id="6637" w:author="vopatrilova" w:date="2018-11-19T15:02:00Z">
              <w:r w:rsidDel="002D42B3">
                <w:rPr>
                  <w:b/>
                </w:rPr>
                <w:delText xml:space="preserve">Přehled o nejvýznamnější publikační a další tvůrčí činnosti nebo další profesní činnosti u odborníků z praxe vztahující se k zabezpečovaným předmětům </w:delText>
              </w:r>
            </w:del>
          </w:p>
        </w:tc>
      </w:tr>
      <w:tr w:rsidR="00FA6019" w:rsidDel="002D42B3" w:rsidTr="0010688A">
        <w:trPr>
          <w:trHeight w:val="2347"/>
          <w:del w:id="6638" w:author="vopatrilova" w:date="2018-11-19T15:02:00Z"/>
        </w:trPr>
        <w:tc>
          <w:tcPr>
            <w:tcW w:w="9859" w:type="dxa"/>
            <w:gridSpan w:val="11"/>
          </w:tcPr>
          <w:p w:rsidR="00FA6019" w:rsidRPr="002527A7" w:rsidDel="002D42B3" w:rsidRDefault="00FA6019" w:rsidP="0010688A">
            <w:pPr>
              <w:rPr>
                <w:del w:id="6639" w:author="vopatrilova" w:date="2018-11-19T15:02:00Z"/>
              </w:rPr>
            </w:pPr>
            <w:del w:id="6640" w:author="vopatrilova" w:date="2018-11-19T15:02:00Z">
              <w:r w:rsidRPr="002527A7" w:rsidDel="002D42B3">
                <w:rPr>
                  <w:b/>
                </w:rPr>
                <w:delText>JANÁČOVÁ, D. (60%)</w:delText>
              </w:r>
              <w:r w:rsidRPr="002527A7" w:rsidDel="002D42B3">
                <w:delText xml:space="preserve">, KŘENEK, J., VÍTEČKOVÁ, M. a V. VAŠEK. Ecology treatment of printed circuit boards. </w:delText>
              </w:r>
              <w:r w:rsidRPr="002527A7" w:rsidDel="002D42B3">
                <w:rPr>
                  <w:i/>
                </w:rPr>
                <w:delText>Acta Mechanica Slovaca</w:delText>
              </w:r>
              <w:r w:rsidRPr="002527A7" w:rsidDel="002D42B3">
                <w:delText>, 2017, 21(4), 28-32, ISSN 1335-2393.</w:delText>
              </w:r>
            </w:del>
          </w:p>
          <w:p w:rsidR="00FA6019" w:rsidRPr="002527A7" w:rsidDel="002D42B3" w:rsidRDefault="00FA6019" w:rsidP="0010688A">
            <w:pPr>
              <w:rPr>
                <w:del w:id="6641" w:author="vopatrilova" w:date="2018-11-19T15:02:00Z"/>
              </w:rPr>
            </w:pPr>
            <w:del w:id="6642" w:author="vopatrilova" w:date="2018-11-19T15:02:00Z">
              <w:r w:rsidRPr="002527A7" w:rsidDel="002D42B3">
                <w:rPr>
                  <w:b/>
                </w:rPr>
                <w:delText>JANÁČOVÁ, D. (65%)</w:delText>
              </w:r>
              <w:r w:rsidRPr="002527A7" w:rsidDel="002D42B3">
                <w:delText xml:space="preserve">, KŘENEK, J., LÍŠKA, O. a R. DRGA. Simulace teplotního namáhání v desce plošného spoje pomocí software Pro/ENGINEER. </w:delText>
              </w:r>
              <w:r w:rsidRPr="002527A7" w:rsidDel="002D42B3">
                <w:rPr>
                  <w:i/>
                </w:rPr>
                <w:delText>Strojárstvo</w:delText>
              </w:r>
              <w:r w:rsidRPr="002527A7" w:rsidDel="002D42B3">
                <w:delText>, 2017, 9, 130-131. ISSN 1335-2938.</w:delText>
              </w:r>
            </w:del>
          </w:p>
          <w:p w:rsidR="00FA6019" w:rsidRPr="002527A7" w:rsidDel="002D42B3" w:rsidRDefault="00FA6019" w:rsidP="0010688A">
            <w:pPr>
              <w:rPr>
                <w:del w:id="6643" w:author="vopatrilova" w:date="2018-11-19T15:02:00Z"/>
              </w:rPr>
            </w:pPr>
            <w:del w:id="6644" w:author="vopatrilova" w:date="2018-11-19T15:02:00Z">
              <w:r w:rsidRPr="002527A7" w:rsidDel="002D42B3">
                <w:delText xml:space="preserve">SVIATSKI, V., REPKO, A., </w:delText>
              </w:r>
              <w:r w:rsidRPr="002527A7" w:rsidDel="002D42B3">
                <w:rPr>
                  <w:b/>
                </w:rPr>
                <w:delText>JANÁČOVÁ, D. (25%)</w:delText>
              </w:r>
              <w:r w:rsidRPr="002527A7" w:rsidDel="002D42B3">
                <w:delText xml:space="preserve">, IVANDIČ, Ž., PERMINOVA, O. a Y. NIKITIN. Regeneration of a fibrous sorbent based on a centrifugal process for environmental geology of oil and groundwater degradation. </w:delText>
              </w:r>
              <w:r w:rsidRPr="002527A7" w:rsidDel="002D42B3">
                <w:rPr>
                  <w:i/>
                </w:rPr>
                <w:delText>Acta Montanistica Slovaca</w:delText>
              </w:r>
              <w:r w:rsidRPr="002527A7" w:rsidDel="002D42B3">
                <w:delText xml:space="preserve">, 2016, roč. 21, č. 4, s. 272-279. ISSN 1335-1788. </w:delText>
              </w:r>
            </w:del>
          </w:p>
          <w:p w:rsidR="00FA6019" w:rsidRPr="002527A7" w:rsidDel="002D42B3" w:rsidRDefault="00FA6019" w:rsidP="0010688A">
            <w:pPr>
              <w:rPr>
                <w:del w:id="6645" w:author="vopatrilova" w:date="2018-11-19T15:02:00Z"/>
              </w:rPr>
            </w:pPr>
            <w:del w:id="6646" w:author="vopatrilova" w:date="2018-11-19T15:02:00Z">
              <w:r w:rsidRPr="002527A7" w:rsidDel="002D42B3">
                <w:delText xml:space="preserve">MOKREJŠ, P., </w:delText>
              </w:r>
              <w:r w:rsidRPr="002527A7" w:rsidDel="002D42B3">
                <w:rPr>
                  <w:b/>
                </w:rPr>
                <w:delText>JANÁČOVÁ, D. (20%)</w:delText>
              </w:r>
              <w:r w:rsidRPr="002527A7" w:rsidDel="002D42B3">
                <w:delText xml:space="preserve">, BENÍČEK, L., PLACHÝ, T. a P. SVOBODA. Optimising Conditions for Preparing Collagen-type Hydrolysates. </w:delText>
              </w:r>
              <w:r w:rsidRPr="002527A7" w:rsidDel="002D42B3">
                <w:rPr>
                  <w:i/>
                </w:rPr>
                <w:delText>Journal of the Society of Leather Technologists and Chemists</w:delText>
              </w:r>
              <w:r w:rsidRPr="002527A7" w:rsidDel="002D42B3">
                <w:delText>, roč. 100, č. 3, s. 114-121. ISSN 0144-0322. 2016, UTB ve Zlíně.</w:delText>
              </w:r>
            </w:del>
          </w:p>
          <w:p w:rsidR="00FA6019" w:rsidRPr="003B5737" w:rsidDel="002D42B3" w:rsidRDefault="00FA6019" w:rsidP="0010688A">
            <w:pPr>
              <w:rPr>
                <w:del w:id="6647" w:author="vopatrilova" w:date="2018-11-19T15:02:00Z"/>
              </w:rPr>
            </w:pPr>
            <w:del w:id="6648" w:author="vopatrilova" w:date="2018-11-19T15:02:00Z">
              <w:r w:rsidRPr="002527A7" w:rsidDel="002D42B3">
                <w:rPr>
                  <w:b/>
                </w:rPr>
                <w:delText>JANÁČOVÁ, D. (30%)</w:delText>
              </w:r>
              <w:r w:rsidRPr="002527A7" w:rsidDel="002D42B3">
                <w:delText xml:space="preserve">, CHARVÁTOVÁ, H., KOLOMAZNÍK, K., FIALKA, M., MOKREJŠ, P. a V. VAŠEK. Interactive software application for calculation of non-stationary heat conduction in a cylindrical body. </w:delText>
              </w:r>
              <w:r w:rsidRPr="002527A7" w:rsidDel="002D42B3">
                <w:rPr>
                  <w:i/>
                </w:rPr>
                <w:delText>Computer Applications in Engineering Education</w:delText>
              </w:r>
              <w:r w:rsidRPr="002527A7" w:rsidDel="002D42B3">
                <w:delText xml:space="preserve"> 21(1), 89-94, 2013. UTB ve Zlíně. </w:delText>
              </w:r>
            </w:del>
          </w:p>
        </w:tc>
      </w:tr>
      <w:tr w:rsidR="00FA6019" w:rsidDel="002D42B3" w:rsidTr="0010688A">
        <w:trPr>
          <w:trHeight w:val="218"/>
          <w:del w:id="6649" w:author="vopatrilova" w:date="2018-11-19T15:02:00Z"/>
        </w:trPr>
        <w:tc>
          <w:tcPr>
            <w:tcW w:w="9859" w:type="dxa"/>
            <w:gridSpan w:val="11"/>
            <w:shd w:val="clear" w:color="auto" w:fill="F7CAAC"/>
          </w:tcPr>
          <w:p w:rsidR="00FA6019" w:rsidDel="002D42B3" w:rsidRDefault="00FA6019" w:rsidP="0010688A">
            <w:pPr>
              <w:rPr>
                <w:del w:id="6650" w:author="vopatrilova" w:date="2018-11-19T15:02:00Z"/>
                <w:b/>
              </w:rPr>
            </w:pPr>
            <w:del w:id="6651" w:author="vopatrilova" w:date="2018-11-19T15:02:00Z">
              <w:r w:rsidDel="002D42B3">
                <w:rPr>
                  <w:b/>
                </w:rPr>
                <w:delText>Působení v zahraničí</w:delText>
              </w:r>
            </w:del>
          </w:p>
        </w:tc>
      </w:tr>
      <w:tr w:rsidR="00FA6019" w:rsidDel="002D42B3" w:rsidTr="0010688A">
        <w:trPr>
          <w:trHeight w:val="328"/>
          <w:del w:id="6652" w:author="vopatrilova" w:date="2018-11-19T15:02:00Z"/>
        </w:trPr>
        <w:tc>
          <w:tcPr>
            <w:tcW w:w="9859" w:type="dxa"/>
            <w:gridSpan w:val="11"/>
          </w:tcPr>
          <w:p w:rsidR="00FA6019" w:rsidRPr="009D3BE2" w:rsidDel="002D42B3" w:rsidRDefault="00FA6019" w:rsidP="0010688A">
            <w:pPr>
              <w:rPr>
                <w:del w:id="6653" w:author="vopatrilova" w:date="2018-11-19T15:02:00Z"/>
                <w:lang w:val="sk-SK"/>
              </w:rPr>
            </w:pPr>
            <w:del w:id="6654" w:author="vopatrilova" w:date="2018-11-19T15:02:00Z">
              <w:r w:rsidDel="002D42B3">
                <w:rPr>
                  <w:lang w:val="sk-SK"/>
                </w:rPr>
                <w:delText xml:space="preserve">12/95 - 02/1996: </w:delText>
              </w:r>
              <w:r w:rsidDel="002D42B3">
                <w:delText>Chalmers University of Technology, Göteborg, Švédsko.</w:delText>
              </w:r>
              <w:r w:rsidRPr="009D3BE2" w:rsidDel="002D42B3">
                <w:rPr>
                  <w:lang w:val="sk-SK"/>
                </w:rPr>
                <w:delText>, (</w:delText>
              </w:r>
              <w:r w:rsidDel="002D42B3">
                <w:rPr>
                  <w:lang w:val="sk-SK"/>
                </w:rPr>
                <w:delText>3</w:delText>
              </w:r>
              <w:r w:rsidRPr="009D3BE2" w:rsidDel="002D42B3">
                <w:rPr>
                  <w:lang w:val="sk-SK"/>
                </w:rPr>
                <w:delText>-měsíční studijní pobyt);</w:delText>
              </w:r>
            </w:del>
          </w:p>
          <w:p w:rsidR="00FA6019" w:rsidRPr="003232CF" w:rsidDel="002D42B3" w:rsidRDefault="00FA6019" w:rsidP="0010688A">
            <w:pPr>
              <w:rPr>
                <w:del w:id="6655" w:author="vopatrilova" w:date="2018-11-19T15:02:00Z"/>
                <w:lang w:val="sk-SK"/>
              </w:rPr>
            </w:pPr>
            <w:del w:id="6656" w:author="vopatrilova" w:date="2018-11-19T15:02:00Z">
              <w:r w:rsidDel="002D42B3">
                <w:rPr>
                  <w:lang w:val="sk-SK"/>
                </w:rPr>
                <w:delText>01 - 03/1999</w:delText>
              </w:r>
              <w:r w:rsidRPr="00AA053F" w:rsidDel="002D42B3">
                <w:delText>:  Roland Spranz Unternehmensberatung Bonn, Querfurt, Německo</w:delText>
              </w:r>
              <w:r w:rsidDel="002D42B3">
                <w:delText xml:space="preserve"> </w:delText>
              </w:r>
              <w:r w:rsidRPr="009D3BE2" w:rsidDel="002D42B3">
                <w:rPr>
                  <w:lang w:val="sk-SK"/>
                </w:rPr>
                <w:delText>(3-měsíční studijní pobyt);</w:delText>
              </w:r>
            </w:del>
          </w:p>
        </w:tc>
      </w:tr>
      <w:tr w:rsidR="00FA6019" w:rsidDel="002D42B3" w:rsidTr="0010688A">
        <w:trPr>
          <w:cantSplit/>
          <w:trHeight w:val="470"/>
          <w:del w:id="6657" w:author="vopatrilova" w:date="2018-11-19T15:02:00Z"/>
        </w:trPr>
        <w:tc>
          <w:tcPr>
            <w:tcW w:w="2518" w:type="dxa"/>
            <w:shd w:val="clear" w:color="auto" w:fill="F7CAAC"/>
          </w:tcPr>
          <w:p w:rsidR="00FA6019" w:rsidDel="002D42B3" w:rsidRDefault="00FA6019" w:rsidP="0010688A">
            <w:pPr>
              <w:jc w:val="both"/>
              <w:rPr>
                <w:del w:id="6658" w:author="vopatrilova" w:date="2018-11-19T15:02:00Z"/>
                <w:b/>
              </w:rPr>
            </w:pPr>
            <w:del w:id="6659" w:author="vopatrilova" w:date="2018-11-19T15:02:00Z">
              <w:r w:rsidDel="002D42B3">
                <w:rPr>
                  <w:b/>
                </w:rPr>
                <w:delText xml:space="preserve">Podpis </w:delText>
              </w:r>
            </w:del>
          </w:p>
        </w:tc>
        <w:tc>
          <w:tcPr>
            <w:tcW w:w="4536" w:type="dxa"/>
            <w:gridSpan w:val="5"/>
          </w:tcPr>
          <w:p w:rsidR="00FA6019" w:rsidDel="002D42B3" w:rsidRDefault="00FA6019" w:rsidP="0010688A">
            <w:pPr>
              <w:jc w:val="both"/>
              <w:rPr>
                <w:del w:id="6660" w:author="vopatrilova" w:date="2018-11-19T15:02:00Z"/>
              </w:rPr>
            </w:pPr>
          </w:p>
        </w:tc>
        <w:tc>
          <w:tcPr>
            <w:tcW w:w="786" w:type="dxa"/>
            <w:gridSpan w:val="2"/>
            <w:shd w:val="clear" w:color="auto" w:fill="F7CAAC"/>
          </w:tcPr>
          <w:p w:rsidR="00FA6019" w:rsidDel="002D42B3" w:rsidRDefault="00FA6019" w:rsidP="0010688A">
            <w:pPr>
              <w:jc w:val="both"/>
              <w:rPr>
                <w:del w:id="6661" w:author="vopatrilova" w:date="2018-11-19T15:02:00Z"/>
              </w:rPr>
            </w:pPr>
            <w:del w:id="6662" w:author="vopatrilova" w:date="2018-11-19T15:02:00Z">
              <w:r w:rsidDel="002D42B3">
                <w:rPr>
                  <w:b/>
                </w:rPr>
                <w:delText>datum</w:delText>
              </w:r>
            </w:del>
          </w:p>
        </w:tc>
        <w:tc>
          <w:tcPr>
            <w:tcW w:w="2019" w:type="dxa"/>
            <w:gridSpan w:val="3"/>
          </w:tcPr>
          <w:p w:rsidR="00FA6019" w:rsidDel="002D42B3" w:rsidRDefault="00FA6019" w:rsidP="0010688A">
            <w:pPr>
              <w:jc w:val="both"/>
              <w:rPr>
                <w:del w:id="6663" w:author="vopatrilova" w:date="2018-11-19T15:02:00Z"/>
              </w:rPr>
            </w:pPr>
            <w:del w:id="6664" w:author="vopatrilova" w:date="2018-11-19T15:02:00Z">
              <w:r w:rsidDel="002D42B3">
                <w:delText>28. 8. 2018</w:delText>
              </w:r>
            </w:del>
          </w:p>
        </w:tc>
      </w:tr>
      <w:tr w:rsidR="002D42B3" w:rsidTr="002D42B3">
        <w:trPr>
          <w:ins w:id="6665" w:author="vopatrilova" w:date="2018-11-19T15:02:00Z"/>
        </w:trPr>
        <w:tc>
          <w:tcPr>
            <w:tcW w:w="9859" w:type="dxa"/>
            <w:gridSpan w:val="11"/>
            <w:tcBorders>
              <w:bottom w:val="double" w:sz="4" w:space="0" w:color="auto"/>
            </w:tcBorders>
            <w:shd w:val="clear" w:color="auto" w:fill="BDD6EE"/>
          </w:tcPr>
          <w:p w:rsidR="002D42B3" w:rsidRDefault="002D42B3" w:rsidP="002D42B3">
            <w:pPr>
              <w:tabs>
                <w:tab w:val="right" w:pos="9560"/>
              </w:tabs>
              <w:jc w:val="both"/>
              <w:rPr>
                <w:ins w:id="6666" w:author="vopatrilova" w:date="2018-11-19T15:02:00Z"/>
                <w:b/>
                <w:sz w:val="28"/>
              </w:rPr>
            </w:pPr>
            <w:ins w:id="6667" w:author="vopatrilova" w:date="2018-11-19T15:02:00Z">
              <w:r>
                <w:rPr>
                  <w:b/>
                  <w:sz w:val="28"/>
                </w:rPr>
                <w:t>C-I – Personální zabezpečení</w:t>
              </w:r>
              <w:r>
                <w:rPr>
                  <w:b/>
                  <w:sz w:val="28"/>
                </w:rPr>
                <w:tab/>
              </w:r>
              <w:r w:rsidR="008C3AC8">
                <w:fldChar w:fldCharType="begin"/>
              </w:r>
              <w:r>
                <w:instrText xml:space="preserve"> REF AabecedniSeznam \h  \* MERGEFORMAT </w:instrText>
              </w:r>
            </w:ins>
            <w:ins w:id="6668" w:author="vopatrilova" w:date="2018-11-19T15:02:00Z">
              <w:r w:rsidR="008C3AC8">
                <w:fldChar w:fldCharType="separate"/>
              </w:r>
              <w:r w:rsidRPr="009A4E68">
                <w:rPr>
                  <w:rStyle w:val="Odkazintenzivn"/>
                </w:rPr>
                <w:t>Abecední seznam</w:t>
              </w:r>
              <w:r w:rsidR="008C3AC8">
                <w:fldChar w:fldCharType="end"/>
              </w:r>
            </w:ins>
          </w:p>
        </w:tc>
      </w:tr>
      <w:tr w:rsidR="002D42B3" w:rsidTr="002D42B3">
        <w:trPr>
          <w:ins w:id="6669" w:author="vopatrilova" w:date="2018-11-19T15:02:00Z"/>
        </w:trPr>
        <w:tc>
          <w:tcPr>
            <w:tcW w:w="2518" w:type="dxa"/>
            <w:tcBorders>
              <w:top w:val="double" w:sz="4" w:space="0" w:color="auto"/>
            </w:tcBorders>
            <w:shd w:val="clear" w:color="auto" w:fill="F7CAAC"/>
          </w:tcPr>
          <w:p w:rsidR="002D42B3" w:rsidRDefault="002D42B3" w:rsidP="002D42B3">
            <w:pPr>
              <w:jc w:val="both"/>
              <w:rPr>
                <w:ins w:id="6670" w:author="vopatrilova" w:date="2018-11-19T15:02:00Z"/>
                <w:b/>
              </w:rPr>
            </w:pPr>
            <w:ins w:id="6671" w:author="vopatrilova" w:date="2018-11-19T15:02:00Z">
              <w:r>
                <w:rPr>
                  <w:b/>
                </w:rPr>
                <w:lastRenderedPageBreak/>
                <w:t>Vysoká škola</w:t>
              </w:r>
            </w:ins>
          </w:p>
        </w:tc>
        <w:tc>
          <w:tcPr>
            <w:tcW w:w="7341" w:type="dxa"/>
            <w:gridSpan w:val="10"/>
          </w:tcPr>
          <w:p w:rsidR="002D42B3" w:rsidRDefault="002D42B3" w:rsidP="002D42B3">
            <w:pPr>
              <w:jc w:val="both"/>
              <w:rPr>
                <w:ins w:id="6672" w:author="vopatrilova" w:date="2018-11-19T15:02:00Z"/>
              </w:rPr>
            </w:pPr>
            <w:ins w:id="6673" w:author="vopatrilova" w:date="2018-11-19T15:02:00Z">
              <w:r>
                <w:t>Univerzita Tomáše Bati ve Zlíně</w:t>
              </w:r>
            </w:ins>
          </w:p>
        </w:tc>
      </w:tr>
      <w:tr w:rsidR="002D42B3" w:rsidTr="002D42B3">
        <w:trPr>
          <w:ins w:id="6674" w:author="vopatrilova" w:date="2018-11-19T15:02:00Z"/>
        </w:trPr>
        <w:tc>
          <w:tcPr>
            <w:tcW w:w="2518" w:type="dxa"/>
            <w:shd w:val="clear" w:color="auto" w:fill="F7CAAC"/>
          </w:tcPr>
          <w:p w:rsidR="002D42B3" w:rsidRDefault="002D42B3" w:rsidP="002D42B3">
            <w:pPr>
              <w:jc w:val="both"/>
              <w:rPr>
                <w:ins w:id="6675" w:author="vopatrilova" w:date="2018-11-19T15:02:00Z"/>
                <w:b/>
              </w:rPr>
            </w:pPr>
            <w:ins w:id="6676" w:author="vopatrilova" w:date="2018-11-19T15:02:00Z">
              <w:r>
                <w:rPr>
                  <w:b/>
                </w:rPr>
                <w:t>Součást vysoké školy</w:t>
              </w:r>
            </w:ins>
          </w:p>
        </w:tc>
        <w:tc>
          <w:tcPr>
            <w:tcW w:w="7341" w:type="dxa"/>
            <w:gridSpan w:val="10"/>
          </w:tcPr>
          <w:p w:rsidR="002D42B3" w:rsidRDefault="002D42B3" w:rsidP="002D42B3">
            <w:pPr>
              <w:jc w:val="both"/>
              <w:rPr>
                <w:ins w:id="6677" w:author="vopatrilova" w:date="2018-11-19T15:02:00Z"/>
              </w:rPr>
            </w:pPr>
            <w:ins w:id="6678" w:author="vopatrilova" w:date="2018-11-19T15:02:00Z">
              <w:r>
                <w:t>Fakulta aplikované informatiky</w:t>
              </w:r>
            </w:ins>
          </w:p>
        </w:tc>
      </w:tr>
      <w:tr w:rsidR="002D42B3" w:rsidTr="002D42B3">
        <w:trPr>
          <w:ins w:id="6679" w:author="vopatrilova" w:date="2018-11-19T15:02:00Z"/>
        </w:trPr>
        <w:tc>
          <w:tcPr>
            <w:tcW w:w="2518" w:type="dxa"/>
            <w:shd w:val="clear" w:color="auto" w:fill="F7CAAC"/>
          </w:tcPr>
          <w:p w:rsidR="002D42B3" w:rsidRDefault="002D42B3" w:rsidP="002D42B3">
            <w:pPr>
              <w:jc w:val="both"/>
              <w:rPr>
                <w:ins w:id="6680" w:author="vopatrilova" w:date="2018-11-19T15:02:00Z"/>
                <w:b/>
              </w:rPr>
            </w:pPr>
            <w:ins w:id="6681" w:author="vopatrilova" w:date="2018-11-19T15:02:00Z">
              <w:r>
                <w:rPr>
                  <w:b/>
                </w:rPr>
                <w:t>Název studijního programu</w:t>
              </w:r>
            </w:ins>
          </w:p>
        </w:tc>
        <w:tc>
          <w:tcPr>
            <w:tcW w:w="7341" w:type="dxa"/>
            <w:gridSpan w:val="10"/>
          </w:tcPr>
          <w:p w:rsidR="002D42B3" w:rsidRDefault="00B46341" w:rsidP="002D42B3">
            <w:pPr>
              <w:jc w:val="both"/>
              <w:rPr>
                <w:ins w:id="6682" w:author="vopatrilova" w:date="2018-11-19T15:02:00Z"/>
              </w:rPr>
            </w:pPr>
            <w:ins w:id="6683" w:author="vopatrilova" w:date="2018-11-20T13:33:00Z">
              <w:r w:rsidRPr="00BE77F9">
                <w:t>Aplikovaná inform</w:t>
              </w:r>
              <w:r>
                <w:t>atika v průmyslové automatizaci</w:t>
              </w:r>
            </w:ins>
          </w:p>
        </w:tc>
      </w:tr>
      <w:tr w:rsidR="002D42B3" w:rsidTr="002D42B3">
        <w:trPr>
          <w:ins w:id="6684" w:author="vopatrilova" w:date="2018-11-19T15:02:00Z"/>
        </w:trPr>
        <w:tc>
          <w:tcPr>
            <w:tcW w:w="2518" w:type="dxa"/>
            <w:shd w:val="clear" w:color="auto" w:fill="F7CAAC"/>
          </w:tcPr>
          <w:p w:rsidR="002D42B3" w:rsidRDefault="002D42B3" w:rsidP="002D42B3">
            <w:pPr>
              <w:jc w:val="both"/>
              <w:rPr>
                <w:ins w:id="6685" w:author="vopatrilova" w:date="2018-11-19T15:02:00Z"/>
                <w:b/>
              </w:rPr>
            </w:pPr>
            <w:ins w:id="6686" w:author="vopatrilova" w:date="2018-11-19T15:02:00Z">
              <w:r>
                <w:rPr>
                  <w:b/>
                </w:rPr>
                <w:t>Jméno a příjmení</w:t>
              </w:r>
            </w:ins>
          </w:p>
        </w:tc>
        <w:tc>
          <w:tcPr>
            <w:tcW w:w="4536" w:type="dxa"/>
            <w:gridSpan w:val="5"/>
          </w:tcPr>
          <w:p w:rsidR="002D42B3" w:rsidRDefault="002D42B3" w:rsidP="002D42B3">
            <w:pPr>
              <w:jc w:val="both"/>
              <w:rPr>
                <w:ins w:id="6687" w:author="vopatrilova" w:date="2018-11-19T15:02:00Z"/>
              </w:rPr>
            </w:pPr>
            <w:ins w:id="6688" w:author="vopatrilova" w:date="2018-11-19T15:02:00Z">
              <w:r>
                <w:t>Dagmar Janáčová</w:t>
              </w:r>
            </w:ins>
          </w:p>
        </w:tc>
        <w:tc>
          <w:tcPr>
            <w:tcW w:w="709" w:type="dxa"/>
            <w:shd w:val="clear" w:color="auto" w:fill="F7CAAC"/>
          </w:tcPr>
          <w:p w:rsidR="002D42B3" w:rsidRDefault="002D42B3" w:rsidP="002D42B3">
            <w:pPr>
              <w:jc w:val="both"/>
              <w:rPr>
                <w:ins w:id="6689" w:author="vopatrilova" w:date="2018-11-19T15:02:00Z"/>
                <w:b/>
              </w:rPr>
            </w:pPr>
            <w:ins w:id="6690" w:author="vopatrilova" w:date="2018-11-19T15:02:00Z">
              <w:r>
                <w:rPr>
                  <w:b/>
                </w:rPr>
                <w:t>Tituly</w:t>
              </w:r>
            </w:ins>
          </w:p>
        </w:tc>
        <w:tc>
          <w:tcPr>
            <w:tcW w:w="2096" w:type="dxa"/>
            <w:gridSpan w:val="4"/>
          </w:tcPr>
          <w:p w:rsidR="002D42B3" w:rsidRDefault="002D42B3" w:rsidP="002D42B3">
            <w:pPr>
              <w:jc w:val="both"/>
              <w:rPr>
                <w:ins w:id="6691" w:author="vopatrilova" w:date="2018-11-19T15:02:00Z"/>
              </w:rPr>
            </w:pPr>
            <w:ins w:id="6692" w:author="vopatrilova" w:date="2018-11-19T15:02:00Z">
              <w:r>
                <w:t>prof. Ing. CSc.</w:t>
              </w:r>
            </w:ins>
          </w:p>
        </w:tc>
      </w:tr>
      <w:tr w:rsidR="002D42B3" w:rsidTr="002D42B3">
        <w:trPr>
          <w:ins w:id="6693" w:author="vopatrilova" w:date="2018-11-19T15:02:00Z"/>
        </w:trPr>
        <w:tc>
          <w:tcPr>
            <w:tcW w:w="2518" w:type="dxa"/>
            <w:shd w:val="clear" w:color="auto" w:fill="F7CAAC"/>
          </w:tcPr>
          <w:p w:rsidR="002D42B3" w:rsidRDefault="002D42B3" w:rsidP="002D42B3">
            <w:pPr>
              <w:jc w:val="both"/>
              <w:rPr>
                <w:ins w:id="6694" w:author="vopatrilova" w:date="2018-11-19T15:02:00Z"/>
                <w:b/>
              </w:rPr>
            </w:pPr>
            <w:ins w:id="6695" w:author="vopatrilova" w:date="2018-11-19T15:02:00Z">
              <w:r>
                <w:rPr>
                  <w:b/>
                </w:rPr>
                <w:t>Rok narození</w:t>
              </w:r>
            </w:ins>
          </w:p>
        </w:tc>
        <w:tc>
          <w:tcPr>
            <w:tcW w:w="829" w:type="dxa"/>
          </w:tcPr>
          <w:p w:rsidR="002D42B3" w:rsidRDefault="002D42B3" w:rsidP="002D42B3">
            <w:pPr>
              <w:jc w:val="both"/>
              <w:rPr>
                <w:ins w:id="6696" w:author="vopatrilova" w:date="2018-11-19T15:02:00Z"/>
              </w:rPr>
            </w:pPr>
            <w:ins w:id="6697" w:author="vopatrilova" w:date="2018-11-19T15:02:00Z">
              <w:r>
                <w:t>1963</w:t>
              </w:r>
            </w:ins>
          </w:p>
        </w:tc>
        <w:tc>
          <w:tcPr>
            <w:tcW w:w="1721" w:type="dxa"/>
            <w:shd w:val="clear" w:color="auto" w:fill="F7CAAC"/>
          </w:tcPr>
          <w:p w:rsidR="002D42B3" w:rsidRDefault="002D42B3" w:rsidP="002D42B3">
            <w:pPr>
              <w:jc w:val="both"/>
              <w:rPr>
                <w:ins w:id="6698" w:author="vopatrilova" w:date="2018-11-19T15:02:00Z"/>
                <w:b/>
              </w:rPr>
            </w:pPr>
            <w:ins w:id="6699" w:author="vopatrilova" w:date="2018-11-19T15:02:00Z">
              <w:r>
                <w:rPr>
                  <w:b/>
                </w:rPr>
                <w:t>typ vztahu k VŠ</w:t>
              </w:r>
            </w:ins>
          </w:p>
        </w:tc>
        <w:tc>
          <w:tcPr>
            <w:tcW w:w="992" w:type="dxa"/>
            <w:gridSpan w:val="2"/>
          </w:tcPr>
          <w:p w:rsidR="002D42B3" w:rsidRDefault="002D42B3" w:rsidP="002D42B3">
            <w:pPr>
              <w:jc w:val="both"/>
              <w:rPr>
                <w:ins w:id="6700" w:author="vopatrilova" w:date="2018-11-19T15:02:00Z"/>
              </w:rPr>
            </w:pPr>
            <w:ins w:id="6701" w:author="vopatrilova" w:date="2018-11-19T15:02:00Z">
              <w:r>
                <w:t>pp.</w:t>
              </w:r>
            </w:ins>
          </w:p>
        </w:tc>
        <w:tc>
          <w:tcPr>
            <w:tcW w:w="994" w:type="dxa"/>
            <w:shd w:val="clear" w:color="auto" w:fill="F7CAAC"/>
          </w:tcPr>
          <w:p w:rsidR="002D42B3" w:rsidRDefault="002D42B3" w:rsidP="002D42B3">
            <w:pPr>
              <w:jc w:val="both"/>
              <w:rPr>
                <w:ins w:id="6702" w:author="vopatrilova" w:date="2018-11-19T15:02:00Z"/>
                <w:b/>
              </w:rPr>
            </w:pPr>
            <w:ins w:id="6703" w:author="vopatrilova" w:date="2018-11-19T15:02:00Z">
              <w:r>
                <w:rPr>
                  <w:b/>
                </w:rPr>
                <w:t>rozsah</w:t>
              </w:r>
            </w:ins>
          </w:p>
        </w:tc>
        <w:tc>
          <w:tcPr>
            <w:tcW w:w="709" w:type="dxa"/>
          </w:tcPr>
          <w:p w:rsidR="002D42B3" w:rsidRDefault="002D42B3" w:rsidP="002D42B3">
            <w:pPr>
              <w:jc w:val="both"/>
              <w:rPr>
                <w:ins w:id="6704" w:author="vopatrilova" w:date="2018-11-19T15:02:00Z"/>
              </w:rPr>
            </w:pPr>
            <w:ins w:id="6705" w:author="vopatrilova" w:date="2018-11-19T15:02:00Z">
              <w:r>
                <w:t>40</w:t>
              </w:r>
            </w:ins>
          </w:p>
        </w:tc>
        <w:tc>
          <w:tcPr>
            <w:tcW w:w="709" w:type="dxa"/>
            <w:gridSpan w:val="2"/>
            <w:shd w:val="clear" w:color="auto" w:fill="F7CAAC"/>
          </w:tcPr>
          <w:p w:rsidR="002D42B3" w:rsidRDefault="002D42B3" w:rsidP="002D42B3">
            <w:pPr>
              <w:jc w:val="both"/>
              <w:rPr>
                <w:ins w:id="6706" w:author="vopatrilova" w:date="2018-11-19T15:02:00Z"/>
                <w:b/>
              </w:rPr>
            </w:pPr>
            <w:ins w:id="6707" w:author="vopatrilova" w:date="2018-11-19T15:02:00Z">
              <w:r>
                <w:rPr>
                  <w:b/>
                </w:rPr>
                <w:t>do kdy</w:t>
              </w:r>
            </w:ins>
          </w:p>
        </w:tc>
        <w:tc>
          <w:tcPr>
            <w:tcW w:w="1387" w:type="dxa"/>
            <w:gridSpan w:val="2"/>
          </w:tcPr>
          <w:p w:rsidR="002D42B3" w:rsidRDefault="002D42B3" w:rsidP="002D42B3">
            <w:pPr>
              <w:jc w:val="both"/>
              <w:rPr>
                <w:ins w:id="6708" w:author="vopatrilova" w:date="2018-11-19T15:02:00Z"/>
              </w:rPr>
            </w:pPr>
            <w:ins w:id="6709" w:author="vopatrilova" w:date="2018-11-19T15:02:00Z">
              <w:r>
                <w:t>N</w:t>
              </w:r>
            </w:ins>
          </w:p>
        </w:tc>
      </w:tr>
      <w:tr w:rsidR="002D42B3" w:rsidTr="002D42B3">
        <w:trPr>
          <w:ins w:id="6710" w:author="vopatrilova" w:date="2018-11-19T15:02:00Z"/>
        </w:trPr>
        <w:tc>
          <w:tcPr>
            <w:tcW w:w="5068" w:type="dxa"/>
            <w:gridSpan w:val="3"/>
            <w:shd w:val="clear" w:color="auto" w:fill="F7CAAC"/>
          </w:tcPr>
          <w:p w:rsidR="002D42B3" w:rsidRDefault="002D42B3" w:rsidP="002D42B3">
            <w:pPr>
              <w:jc w:val="both"/>
              <w:rPr>
                <w:ins w:id="6711" w:author="vopatrilova" w:date="2018-11-19T15:02:00Z"/>
                <w:b/>
              </w:rPr>
            </w:pPr>
            <w:ins w:id="6712" w:author="vopatrilova" w:date="2018-11-19T15:02:00Z">
              <w:r>
                <w:rPr>
                  <w:b/>
                </w:rPr>
                <w:t>Typ vztahu na součásti VŠ, která uskutečňuje st. program</w:t>
              </w:r>
            </w:ins>
          </w:p>
        </w:tc>
        <w:tc>
          <w:tcPr>
            <w:tcW w:w="992" w:type="dxa"/>
            <w:gridSpan w:val="2"/>
          </w:tcPr>
          <w:p w:rsidR="002D42B3" w:rsidRDefault="002D42B3" w:rsidP="002D42B3">
            <w:pPr>
              <w:jc w:val="both"/>
              <w:rPr>
                <w:ins w:id="6713" w:author="vopatrilova" w:date="2018-11-19T15:02:00Z"/>
              </w:rPr>
            </w:pPr>
            <w:ins w:id="6714" w:author="vopatrilova" w:date="2018-11-19T15:02:00Z">
              <w:r>
                <w:t>pp.</w:t>
              </w:r>
            </w:ins>
          </w:p>
        </w:tc>
        <w:tc>
          <w:tcPr>
            <w:tcW w:w="994" w:type="dxa"/>
            <w:shd w:val="clear" w:color="auto" w:fill="F7CAAC"/>
          </w:tcPr>
          <w:p w:rsidR="002D42B3" w:rsidRDefault="002D42B3" w:rsidP="002D42B3">
            <w:pPr>
              <w:jc w:val="both"/>
              <w:rPr>
                <w:ins w:id="6715" w:author="vopatrilova" w:date="2018-11-19T15:02:00Z"/>
                <w:b/>
              </w:rPr>
            </w:pPr>
            <w:ins w:id="6716" w:author="vopatrilova" w:date="2018-11-19T15:02:00Z">
              <w:r>
                <w:rPr>
                  <w:b/>
                </w:rPr>
                <w:t>rozsah</w:t>
              </w:r>
            </w:ins>
          </w:p>
        </w:tc>
        <w:tc>
          <w:tcPr>
            <w:tcW w:w="709" w:type="dxa"/>
          </w:tcPr>
          <w:p w:rsidR="002D42B3" w:rsidRDefault="002D42B3" w:rsidP="002D42B3">
            <w:pPr>
              <w:jc w:val="both"/>
              <w:rPr>
                <w:ins w:id="6717" w:author="vopatrilova" w:date="2018-11-19T15:02:00Z"/>
              </w:rPr>
            </w:pPr>
            <w:ins w:id="6718" w:author="vopatrilova" w:date="2018-11-19T15:02:00Z">
              <w:r>
                <w:t>40</w:t>
              </w:r>
            </w:ins>
          </w:p>
        </w:tc>
        <w:tc>
          <w:tcPr>
            <w:tcW w:w="709" w:type="dxa"/>
            <w:gridSpan w:val="2"/>
            <w:shd w:val="clear" w:color="auto" w:fill="F7CAAC"/>
          </w:tcPr>
          <w:p w:rsidR="002D42B3" w:rsidRDefault="002D42B3" w:rsidP="002D42B3">
            <w:pPr>
              <w:jc w:val="both"/>
              <w:rPr>
                <w:ins w:id="6719" w:author="vopatrilova" w:date="2018-11-19T15:02:00Z"/>
                <w:b/>
              </w:rPr>
            </w:pPr>
            <w:ins w:id="6720" w:author="vopatrilova" w:date="2018-11-19T15:02:00Z">
              <w:r>
                <w:rPr>
                  <w:b/>
                </w:rPr>
                <w:t>do kdy</w:t>
              </w:r>
            </w:ins>
          </w:p>
        </w:tc>
        <w:tc>
          <w:tcPr>
            <w:tcW w:w="1387" w:type="dxa"/>
            <w:gridSpan w:val="2"/>
          </w:tcPr>
          <w:p w:rsidR="002D42B3" w:rsidRDefault="002D42B3" w:rsidP="002D42B3">
            <w:pPr>
              <w:jc w:val="both"/>
              <w:rPr>
                <w:ins w:id="6721" w:author="vopatrilova" w:date="2018-11-19T15:02:00Z"/>
              </w:rPr>
            </w:pPr>
            <w:ins w:id="6722" w:author="vopatrilova" w:date="2018-11-19T15:02:00Z">
              <w:r>
                <w:t>N</w:t>
              </w:r>
            </w:ins>
          </w:p>
        </w:tc>
      </w:tr>
      <w:tr w:rsidR="002D42B3" w:rsidTr="002D42B3">
        <w:trPr>
          <w:ins w:id="6723" w:author="vopatrilova" w:date="2018-11-19T15:02:00Z"/>
        </w:trPr>
        <w:tc>
          <w:tcPr>
            <w:tcW w:w="6060" w:type="dxa"/>
            <w:gridSpan w:val="5"/>
            <w:shd w:val="clear" w:color="auto" w:fill="F7CAAC"/>
          </w:tcPr>
          <w:p w:rsidR="002D42B3" w:rsidRDefault="002D42B3" w:rsidP="002D42B3">
            <w:pPr>
              <w:jc w:val="both"/>
              <w:rPr>
                <w:ins w:id="6724" w:author="vopatrilova" w:date="2018-11-19T15:02:00Z"/>
              </w:rPr>
            </w:pPr>
            <w:ins w:id="6725" w:author="vopatrilova" w:date="2018-11-19T15:02:00Z">
              <w:r>
                <w:rPr>
                  <w:b/>
                </w:rPr>
                <w:t>Další současná působení jako akademický pracovník na jiných VŠ</w:t>
              </w:r>
            </w:ins>
          </w:p>
        </w:tc>
        <w:tc>
          <w:tcPr>
            <w:tcW w:w="1703" w:type="dxa"/>
            <w:gridSpan w:val="2"/>
            <w:shd w:val="clear" w:color="auto" w:fill="F7CAAC"/>
          </w:tcPr>
          <w:p w:rsidR="002D42B3" w:rsidRDefault="002D42B3" w:rsidP="002D42B3">
            <w:pPr>
              <w:jc w:val="both"/>
              <w:rPr>
                <w:ins w:id="6726" w:author="vopatrilova" w:date="2018-11-19T15:02:00Z"/>
                <w:b/>
              </w:rPr>
            </w:pPr>
            <w:ins w:id="6727" w:author="vopatrilova" w:date="2018-11-19T15:02:00Z">
              <w:r>
                <w:rPr>
                  <w:b/>
                </w:rPr>
                <w:t>typ prac. vztahu</w:t>
              </w:r>
            </w:ins>
          </w:p>
        </w:tc>
        <w:tc>
          <w:tcPr>
            <w:tcW w:w="2096" w:type="dxa"/>
            <w:gridSpan w:val="4"/>
            <w:shd w:val="clear" w:color="auto" w:fill="F7CAAC"/>
          </w:tcPr>
          <w:p w:rsidR="002D42B3" w:rsidRDefault="002D42B3" w:rsidP="002D42B3">
            <w:pPr>
              <w:jc w:val="both"/>
              <w:rPr>
                <w:ins w:id="6728" w:author="vopatrilova" w:date="2018-11-19T15:02:00Z"/>
                <w:b/>
              </w:rPr>
            </w:pPr>
            <w:ins w:id="6729" w:author="vopatrilova" w:date="2018-11-19T15:02:00Z">
              <w:r>
                <w:rPr>
                  <w:b/>
                </w:rPr>
                <w:t>rozsah</w:t>
              </w:r>
            </w:ins>
          </w:p>
        </w:tc>
      </w:tr>
      <w:tr w:rsidR="002D42B3" w:rsidTr="002D42B3">
        <w:trPr>
          <w:ins w:id="6730" w:author="vopatrilova" w:date="2018-11-19T15:02:00Z"/>
        </w:trPr>
        <w:tc>
          <w:tcPr>
            <w:tcW w:w="6060" w:type="dxa"/>
            <w:gridSpan w:val="5"/>
          </w:tcPr>
          <w:p w:rsidR="002D42B3" w:rsidRDefault="002D42B3" w:rsidP="002D42B3">
            <w:pPr>
              <w:jc w:val="both"/>
              <w:rPr>
                <w:ins w:id="6731" w:author="vopatrilova" w:date="2018-11-19T15:02:00Z"/>
              </w:rPr>
            </w:pPr>
          </w:p>
        </w:tc>
        <w:tc>
          <w:tcPr>
            <w:tcW w:w="1703" w:type="dxa"/>
            <w:gridSpan w:val="2"/>
          </w:tcPr>
          <w:p w:rsidR="002D42B3" w:rsidRDefault="002D42B3" w:rsidP="002D42B3">
            <w:pPr>
              <w:jc w:val="both"/>
              <w:rPr>
                <w:ins w:id="6732" w:author="vopatrilova" w:date="2018-11-19T15:02:00Z"/>
              </w:rPr>
            </w:pPr>
          </w:p>
        </w:tc>
        <w:tc>
          <w:tcPr>
            <w:tcW w:w="2096" w:type="dxa"/>
            <w:gridSpan w:val="4"/>
          </w:tcPr>
          <w:p w:rsidR="002D42B3" w:rsidRDefault="002D42B3" w:rsidP="002D42B3">
            <w:pPr>
              <w:jc w:val="both"/>
              <w:rPr>
                <w:ins w:id="6733" w:author="vopatrilova" w:date="2018-11-19T15:02:00Z"/>
              </w:rPr>
            </w:pPr>
          </w:p>
        </w:tc>
      </w:tr>
      <w:tr w:rsidR="002D42B3" w:rsidTr="002D42B3">
        <w:trPr>
          <w:ins w:id="6734" w:author="vopatrilova" w:date="2018-11-19T15:02:00Z"/>
        </w:trPr>
        <w:tc>
          <w:tcPr>
            <w:tcW w:w="9859" w:type="dxa"/>
            <w:gridSpan w:val="11"/>
            <w:shd w:val="clear" w:color="auto" w:fill="F7CAAC"/>
          </w:tcPr>
          <w:p w:rsidR="002D42B3" w:rsidRDefault="002D42B3" w:rsidP="002D42B3">
            <w:pPr>
              <w:jc w:val="both"/>
              <w:rPr>
                <w:ins w:id="6735" w:author="vopatrilova" w:date="2018-11-19T15:02:00Z"/>
              </w:rPr>
            </w:pPr>
            <w:ins w:id="6736" w:author="vopatrilova" w:date="2018-11-19T15:02:00Z">
              <w:r>
                <w:rPr>
                  <w:b/>
                </w:rPr>
                <w:t>Předměty příslušného studijního programu a způsob zapojení do jejich výuky, příp. další zapojení do uskutečňování studijního programu</w:t>
              </w:r>
            </w:ins>
          </w:p>
        </w:tc>
      </w:tr>
      <w:tr w:rsidR="002D42B3" w:rsidTr="002D42B3">
        <w:trPr>
          <w:trHeight w:val="199"/>
          <w:ins w:id="6737" w:author="vopatrilova" w:date="2018-11-19T15:02:00Z"/>
        </w:trPr>
        <w:tc>
          <w:tcPr>
            <w:tcW w:w="9859" w:type="dxa"/>
            <w:gridSpan w:val="11"/>
            <w:tcBorders>
              <w:top w:val="nil"/>
            </w:tcBorders>
          </w:tcPr>
          <w:p w:rsidR="002D42B3" w:rsidRDefault="002D42B3" w:rsidP="002D42B3">
            <w:pPr>
              <w:jc w:val="both"/>
              <w:rPr>
                <w:ins w:id="6738" w:author="vopatrilova" w:date="2018-11-19T15:02:00Z"/>
              </w:rPr>
            </w:pPr>
            <w:ins w:id="6739" w:author="vopatrilova" w:date="2018-11-19T15:02:00Z">
              <w:r>
                <w:t>Tepelné procesy – garant, přednášející (100%), vedoucí seminářů (100%), cvičící (100%)</w:t>
              </w:r>
            </w:ins>
          </w:p>
          <w:p w:rsidR="002D42B3" w:rsidRDefault="002D42B3" w:rsidP="002D42B3">
            <w:pPr>
              <w:jc w:val="both"/>
              <w:rPr>
                <w:ins w:id="6740" w:author="vopatrilova" w:date="2018-11-19T15:02:00Z"/>
              </w:rPr>
            </w:pPr>
            <w:ins w:id="6741" w:author="vopatrilova" w:date="2018-11-19T15:02:00Z">
              <w:r>
                <w:t>Mechanika tekutin - garant, přednášející (100%), vedoucí seminářů (100%)</w:t>
              </w:r>
            </w:ins>
          </w:p>
        </w:tc>
      </w:tr>
      <w:tr w:rsidR="002D42B3" w:rsidTr="002D42B3">
        <w:trPr>
          <w:ins w:id="6742" w:author="vopatrilova" w:date="2018-11-19T15:02:00Z"/>
        </w:trPr>
        <w:tc>
          <w:tcPr>
            <w:tcW w:w="9859" w:type="dxa"/>
            <w:gridSpan w:val="11"/>
            <w:shd w:val="clear" w:color="auto" w:fill="F7CAAC"/>
          </w:tcPr>
          <w:p w:rsidR="002D42B3" w:rsidRDefault="002D42B3" w:rsidP="002D42B3">
            <w:pPr>
              <w:jc w:val="both"/>
              <w:rPr>
                <w:ins w:id="6743" w:author="vopatrilova" w:date="2018-11-19T15:02:00Z"/>
              </w:rPr>
            </w:pPr>
            <w:ins w:id="6744" w:author="vopatrilova" w:date="2018-11-19T15:02:00Z">
              <w:r>
                <w:rPr>
                  <w:b/>
                </w:rPr>
                <w:t xml:space="preserve">Údaje o vzdělání na VŠ </w:t>
              </w:r>
            </w:ins>
          </w:p>
        </w:tc>
      </w:tr>
      <w:tr w:rsidR="002D42B3" w:rsidTr="002D42B3">
        <w:trPr>
          <w:trHeight w:val="1055"/>
          <w:ins w:id="6745" w:author="vopatrilova" w:date="2018-11-19T15:02:00Z"/>
        </w:trPr>
        <w:tc>
          <w:tcPr>
            <w:tcW w:w="9859" w:type="dxa"/>
            <w:gridSpan w:val="11"/>
          </w:tcPr>
          <w:p w:rsidR="002D42B3" w:rsidRPr="002C42BC" w:rsidRDefault="002D42B3" w:rsidP="002D42B3">
            <w:pPr>
              <w:rPr>
                <w:ins w:id="6746" w:author="vopatrilova" w:date="2018-11-19T15:02:00Z"/>
              </w:rPr>
            </w:pPr>
            <w:ins w:id="6747" w:author="vopatrilova" w:date="2018-11-19T15:02:00Z">
              <w:r w:rsidRPr="002C42BC">
                <w:t>1983-87: VUT v Brně, Fakulta technologická ve Zlíně, obor: 32-11-8 „Technologie kůže, plastů a pryže“, (Ing.)</w:t>
              </w:r>
            </w:ins>
          </w:p>
          <w:p w:rsidR="002D42B3" w:rsidRPr="00822882" w:rsidRDefault="002D42B3" w:rsidP="002D42B3">
            <w:pPr>
              <w:rPr>
                <w:ins w:id="6748" w:author="vopatrilova" w:date="2018-11-19T15:02:00Z"/>
                <w:b/>
              </w:rPr>
            </w:pPr>
            <w:ins w:id="6749" w:author="vopatrilova" w:date="2018-11-19T15:02:00Z">
              <w:r w:rsidRPr="002C42BC">
                <w:t>1990-93: VUT v Brně, Fakulta technologická ve Zlíně, obor: 39-13-9 „Nauka o nekovových materiálech“, (CSc.</w:t>
              </w:r>
              <w:r>
                <w:t>)</w:t>
              </w:r>
            </w:ins>
          </w:p>
        </w:tc>
      </w:tr>
      <w:tr w:rsidR="002D42B3" w:rsidTr="002D42B3">
        <w:trPr>
          <w:ins w:id="6750" w:author="vopatrilova" w:date="2018-11-19T15:02:00Z"/>
        </w:trPr>
        <w:tc>
          <w:tcPr>
            <w:tcW w:w="9859" w:type="dxa"/>
            <w:gridSpan w:val="11"/>
            <w:shd w:val="clear" w:color="auto" w:fill="F7CAAC"/>
          </w:tcPr>
          <w:p w:rsidR="002D42B3" w:rsidRDefault="002D42B3" w:rsidP="002D42B3">
            <w:pPr>
              <w:jc w:val="both"/>
              <w:rPr>
                <w:ins w:id="6751" w:author="vopatrilova" w:date="2018-11-19T15:02:00Z"/>
                <w:b/>
              </w:rPr>
            </w:pPr>
            <w:ins w:id="6752" w:author="vopatrilova" w:date="2018-11-19T15:02:00Z">
              <w:r>
                <w:rPr>
                  <w:b/>
                </w:rPr>
                <w:t>Údaje o odborném působení od absolvování VŠ</w:t>
              </w:r>
            </w:ins>
          </w:p>
          <w:p w:rsidR="002D42B3" w:rsidRDefault="002D42B3" w:rsidP="002D42B3">
            <w:pPr>
              <w:jc w:val="both"/>
              <w:rPr>
                <w:ins w:id="6753" w:author="vopatrilova" w:date="2018-11-19T15:02:00Z"/>
                <w:b/>
              </w:rPr>
            </w:pPr>
          </w:p>
        </w:tc>
      </w:tr>
      <w:tr w:rsidR="002D42B3" w:rsidTr="002D42B3">
        <w:trPr>
          <w:trHeight w:val="1090"/>
          <w:ins w:id="6754" w:author="vopatrilova" w:date="2018-11-19T15:02:00Z"/>
        </w:trPr>
        <w:tc>
          <w:tcPr>
            <w:tcW w:w="9859" w:type="dxa"/>
            <w:gridSpan w:val="11"/>
          </w:tcPr>
          <w:p w:rsidR="002D42B3" w:rsidRPr="00AA053F" w:rsidRDefault="002D42B3" w:rsidP="002D42B3">
            <w:pPr>
              <w:autoSpaceDE w:val="0"/>
              <w:autoSpaceDN w:val="0"/>
              <w:adjustRightInd w:val="0"/>
              <w:rPr>
                <w:ins w:id="6755" w:author="vopatrilova" w:date="2018-11-19T15:02:00Z"/>
              </w:rPr>
            </w:pPr>
            <w:ins w:id="6756" w:author="vopatrilova" w:date="2018-11-19T15:02:00Z">
              <w:r w:rsidRPr="00AA053F">
                <w:t xml:space="preserve">1987 – 1989: VUT Brno, </w:t>
              </w:r>
              <w:r w:rsidRPr="008960B5">
                <w:t>F</w:t>
              </w:r>
              <w:r>
                <w:t>akulta technologická</w:t>
              </w:r>
              <w:r w:rsidRPr="008960B5">
                <w:t xml:space="preserve"> ve Zlíně</w:t>
              </w:r>
              <w:r w:rsidRPr="00AA053F">
                <w:t>, studijní pobyt</w:t>
              </w:r>
            </w:ins>
          </w:p>
          <w:p w:rsidR="002D42B3" w:rsidRPr="00AA053F" w:rsidRDefault="002D42B3" w:rsidP="002D42B3">
            <w:pPr>
              <w:autoSpaceDE w:val="0"/>
              <w:autoSpaceDN w:val="0"/>
              <w:adjustRightInd w:val="0"/>
              <w:rPr>
                <w:ins w:id="6757" w:author="vopatrilova" w:date="2018-11-19T15:02:00Z"/>
              </w:rPr>
            </w:pPr>
            <w:ins w:id="6758" w:author="vopatrilova" w:date="2018-11-19T15:02:00Z">
              <w:r w:rsidRPr="00AA053F">
                <w:t xml:space="preserve">1990 – 1992: VUT Brno, </w:t>
              </w:r>
              <w:r w:rsidRPr="008960B5">
                <w:t>F</w:t>
              </w:r>
              <w:r>
                <w:t>akulta technologická</w:t>
              </w:r>
              <w:r w:rsidRPr="008960B5">
                <w:t xml:space="preserve"> ve Zlíně</w:t>
              </w:r>
              <w:r w:rsidRPr="00AA053F">
                <w:t>, vědeckovýzkumná pracovnice</w:t>
              </w:r>
            </w:ins>
          </w:p>
          <w:p w:rsidR="002D42B3" w:rsidRPr="00AA053F" w:rsidRDefault="002D42B3" w:rsidP="002D42B3">
            <w:pPr>
              <w:autoSpaceDE w:val="0"/>
              <w:autoSpaceDN w:val="0"/>
              <w:adjustRightInd w:val="0"/>
              <w:rPr>
                <w:ins w:id="6759" w:author="vopatrilova" w:date="2018-11-19T15:02:00Z"/>
              </w:rPr>
            </w:pPr>
            <w:ins w:id="6760" w:author="vopatrilova" w:date="2018-11-19T15:02:00Z">
              <w:r w:rsidRPr="00AA053F">
                <w:t>1992 – 2005: VUT Brno (od r. 2001 UTB</w:t>
              </w:r>
              <w:r>
                <w:t xml:space="preserve"> ve</w:t>
              </w:r>
              <w:r w:rsidRPr="00AA053F">
                <w:t xml:space="preserve"> Zlín</w:t>
              </w:r>
              <w:r>
                <w:t>ě</w:t>
              </w:r>
              <w:r w:rsidRPr="00AA053F">
                <w:t xml:space="preserve">), </w:t>
              </w:r>
              <w:r w:rsidRPr="008960B5">
                <w:t>F</w:t>
              </w:r>
              <w:r>
                <w:t>akulta technologická</w:t>
              </w:r>
              <w:r w:rsidRPr="008960B5">
                <w:t xml:space="preserve"> ve Zlíně</w:t>
              </w:r>
              <w:r w:rsidRPr="00AA053F">
                <w:t>, odborná asistentka, od r. 2003 doc.</w:t>
              </w:r>
            </w:ins>
          </w:p>
          <w:p w:rsidR="002D42B3" w:rsidRPr="00080943" w:rsidRDefault="002D42B3" w:rsidP="002D42B3">
            <w:pPr>
              <w:jc w:val="both"/>
              <w:rPr>
                <w:ins w:id="6761" w:author="vopatrilova" w:date="2018-11-19T15:02:00Z"/>
              </w:rPr>
            </w:pPr>
            <w:ins w:id="6762" w:author="vopatrilova" w:date="2018-11-19T15:02:00Z">
              <w:r w:rsidRPr="00AA053F">
                <w:t>2006 – dosud: UTB Zlín, F</w:t>
              </w:r>
              <w:r>
                <w:t>akulta aplikované informatiky</w:t>
              </w:r>
              <w:r w:rsidRPr="00AA053F">
                <w:t>, Ústav automatizace a řídicí techniky, doc., od r. 2013 prof.</w:t>
              </w:r>
            </w:ins>
          </w:p>
        </w:tc>
      </w:tr>
      <w:tr w:rsidR="002D42B3" w:rsidTr="002D42B3">
        <w:trPr>
          <w:trHeight w:val="250"/>
          <w:ins w:id="6763" w:author="vopatrilova" w:date="2018-11-19T15:02:00Z"/>
        </w:trPr>
        <w:tc>
          <w:tcPr>
            <w:tcW w:w="9859" w:type="dxa"/>
            <w:gridSpan w:val="11"/>
            <w:shd w:val="clear" w:color="auto" w:fill="F7CAAC"/>
          </w:tcPr>
          <w:p w:rsidR="002D42B3" w:rsidRDefault="002D42B3" w:rsidP="002D42B3">
            <w:pPr>
              <w:jc w:val="both"/>
              <w:rPr>
                <w:ins w:id="6764" w:author="vopatrilova" w:date="2018-11-19T15:02:00Z"/>
              </w:rPr>
            </w:pPr>
            <w:ins w:id="6765" w:author="vopatrilova" w:date="2018-11-19T15:02:00Z">
              <w:r>
                <w:rPr>
                  <w:b/>
                </w:rPr>
                <w:t>Zkušenosti s vedením kvalifikačních a rigorózních prací</w:t>
              </w:r>
            </w:ins>
          </w:p>
        </w:tc>
      </w:tr>
      <w:tr w:rsidR="002D42B3" w:rsidTr="002D42B3">
        <w:trPr>
          <w:trHeight w:val="502"/>
          <w:ins w:id="6766" w:author="vopatrilova" w:date="2018-11-19T15:02:00Z"/>
        </w:trPr>
        <w:tc>
          <w:tcPr>
            <w:tcW w:w="9859" w:type="dxa"/>
            <w:gridSpan w:val="11"/>
          </w:tcPr>
          <w:p w:rsidR="002D42B3" w:rsidRDefault="002D42B3" w:rsidP="002D42B3">
            <w:pPr>
              <w:jc w:val="both"/>
              <w:rPr>
                <w:ins w:id="6767" w:author="vopatrilova" w:date="2018-11-19T15:02:00Z"/>
              </w:rPr>
            </w:pPr>
            <w:ins w:id="6768" w:author="vopatrilova" w:date="2018-11-19T15:02:00Z">
              <w:r>
                <w:t xml:space="preserve">Vedoucí úspěšně obhájených 33 bakalářských, 36 diplomových prací, 3 disertačních prací. </w:t>
              </w:r>
            </w:ins>
          </w:p>
          <w:p w:rsidR="002D42B3" w:rsidRDefault="002D42B3" w:rsidP="002D42B3">
            <w:pPr>
              <w:jc w:val="both"/>
              <w:rPr>
                <w:ins w:id="6769" w:author="vopatrilova" w:date="2018-11-19T15:02:00Z"/>
              </w:rPr>
            </w:pPr>
            <w:ins w:id="6770" w:author="vopatrilova" w:date="2018-11-19T15:02:00Z">
              <w:r>
                <w:t>Školitelka 3 studentů doktorského studijního programu.</w:t>
              </w:r>
            </w:ins>
          </w:p>
        </w:tc>
      </w:tr>
      <w:tr w:rsidR="002D42B3" w:rsidTr="002D42B3">
        <w:trPr>
          <w:cantSplit/>
          <w:ins w:id="6771" w:author="vopatrilova" w:date="2018-11-19T15:02:00Z"/>
        </w:trPr>
        <w:tc>
          <w:tcPr>
            <w:tcW w:w="3347" w:type="dxa"/>
            <w:gridSpan w:val="2"/>
            <w:tcBorders>
              <w:top w:val="single" w:sz="12" w:space="0" w:color="auto"/>
            </w:tcBorders>
            <w:shd w:val="clear" w:color="auto" w:fill="F7CAAC"/>
          </w:tcPr>
          <w:p w:rsidR="002D42B3" w:rsidRDefault="002D42B3" w:rsidP="002D42B3">
            <w:pPr>
              <w:jc w:val="both"/>
              <w:rPr>
                <w:ins w:id="6772" w:author="vopatrilova" w:date="2018-11-19T15:02:00Z"/>
              </w:rPr>
            </w:pPr>
            <w:ins w:id="6773" w:author="vopatrilova" w:date="2018-11-19T15:02:00Z">
              <w:r>
                <w:rPr>
                  <w:b/>
                </w:rPr>
                <w:t xml:space="preserve">Obor habilitačního řízení </w:t>
              </w:r>
            </w:ins>
          </w:p>
        </w:tc>
        <w:tc>
          <w:tcPr>
            <w:tcW w:w="2245" w:type="dxa"/>
            <w:gridSpan w:val="2"/>
            <w:tcBorders>
              <w:top w:val="single" w:sz="12" w:space="0" w:color="auto"/>
            </w:tcBorders>
            <w:shd w:val="clear" w:color="auto" w:fill="F7CAAC"/>
          </w:tcPr>
          <w:p w:rsidR="002D42B3" w:rsidRDefault="002D42B3" w:rsidP="002D42B3">
            <w:pPr>
              <w:jc w:val="both"/>
              <w:rPr>
                <w:ins w:id="6774" w:author="vopatrilova" w:date="2018-11-19T15:02:00Z"/>
              </w:rPr>
            </w:pPr>
            <w:ins w:id="6775" w:author="vopatrilova" w:date="2018-11-19T15:02:00Z">
              <w:r>
                <w:rPr>
                  <w:b/>
                </w:rPr>
                <w:t>Rok udělení hodnosti</w:t>
              </w:r>
            </w:ins>
          </w:p>
        </w:tc>
        <w:tc>
          <w:tcPr>
            <w:tcW w:w="2248" w:type="dxa"/>
            <w:gridSpan w:val="4"/>
            <w:tcBorders>
              <w:top w:val="single" w:sz="12" w:space="0" w:color="auto"/>
              <w:right w:val="single" w:sz="12" w:space="0" w:color="auto"/>
            </w:tcBorders>
            <w:shd w:val="clear" w:color="auto" w:fill="F7CAAC"/>
          </w:tcPr>
          <w:p w:rsidR="002D42B3" w:rsidRDefault="002D42B3" w:rsidP="002D42B3">
            <w:pPr>
              <w:jc w:val="both"/>
              <w:rPr>
                <w:ins w:id="6776" w:author="vopatrilova" w:date="2018-11-19T15:02:00Z"/>
              </w:rPr>
            </w:pPr>
            <w:ins w:id="6777" w:author="vopatrilova" w:date="2018-11-19T15:02:00Z">
              <w:r>
                <w:rPr>
                  <w:b/>
                </w:rPr>
                <w:t>Řízení konáno na VŠ</w:t>
              </w:r>
            </w:ins>
          </w:p>
        </w:tc>
        <w:tc>
          <w:tcPr>
            <w:tcW w:w="2019" w:type="dxa"/>
            <w:gridSpan w:val="3"/>
            <w:tcBorders>
              <w:top w:val="single" w:sz="12" w:space="0" w:color="auto"/>
              <w:left w:val="single" w:sz="12" w:space="0" w:color="auto"/>
            </w:tcBorders>
            <w:shd w:val="clear" w:color="auto" w:fill="F7CAAC"/>
          </w:tcPr>
          <w:p w:rsidR="002D42B3" w:rsidRDefault="002D42B3" w:rsidP="002D42B3">
            <w:pPr>
              <w:jc w:val="both"/>
              <w:rPr>
                <w:ins w:id="6778" w:author="vopatrilova" w:date="2018-11-19T15:02:00Z"/>
                <w:b/>
              </w:rPr>
            </w:pPr>
            <w:ins w:id="6779" w:author="vopatrilova" w:date="2018-11-19T15:02:00Z">
              <w:r>
                <w:rPr>
                  <w:b/>
                </w:rPr>
                <w:t>Ohlasy publikací</w:t>
              </w:r>
            </w:ins>
          </w:p>
        </w:tc>
      </w:tr>
      <w:tr w:rsidR="002D42B3" w:rsidTr="002D42B3">
        <w:trPr>
          <w:cantSplit/>
          <w:ins w:id="6780" w:author="vopatrilova" w:date="2018-11-19T15:02:00Z"/>
        </w:trPr>
        <w:tc>
          <w:tcPr>
            <w:tcW w:w="3347" w:type="dxa"/>
            <w:gridSpan w:val="2"/>
          </w:tcPr>
          <w:p w:rsidR="002D42B3" w:rsidRDefault="002D42B3" w:rsidP="002D42B3">
            <w:pPr>
              <w:jc w:val="both"/>
              <w:rPr>
                <w:ins w:id="6781" w:author="vopatrilova" w:date="2018-11-19T15:02:00Z"/>
              </w:rPr>
            </w:pPr>
            <w:ins w:id="6782" w:author="vopatrilova" w:date="2018-11-19T15:02:00Z">
              <w:r>
                <w:t>Řízení strojů a procesů</w:t>
              </w:r>
            </w:ins>
          </w:p>
        </w:tc>
        <w:tc>
          <w:tcPr>
            <w:tcW w:w="2245" w:type="dxa"/>
            <w:gridSpan w:val="2"/>
          </w:tcPr>
          <w:p w:rsidR="002D42B3" w:rsidRDefault="002D42B3" w:rsidP="002D42B3">
            <w:pPr>
              <w:jc w:val="both"/>
              <w:rPr>
                <w:ins w:id="6783" w:author="vopatrilova" w:date="2018-11-19T15:02:00Z"/>
              </w:rPr>
            </w:pPr>
            <w:ins w:id="6784" w:author="vopatrilova" w:date="2018-11-19T15:02:00Z">
              <w:r>
                <w:t>2003</w:t>
              </w:r>
            </w:ins>
          </w:p>
        </w:tc>
        <w:tc>
          <w:tcPr>
            <w:tcW w:w="2248" w:type="dxa"/>
            <w:gridSpan w:val="4"/>
            <w:tcBorders>
              <w:right w:val="single" w:sz="12" w:space="0" w:color="auto"/>
            </w:tcBorders>
          </w:tcPr>
          <w:p w:rsidR="002D42B3" w:rsidRDefault="002D42B3" w:rsidP="002D42B3">
            <w:pPr>
              <w:jc w:val="both"/>
              <w:rPr>
                <w:ins w:id="6785" w:author="vopatrilova" w:date="2018-11-19T15:02:00Z"/>
              </w:rPr>
            </w:pPr>
            <w:ins w:id="6786" w:author="vopatrilova" w:date="2018-11-19T15:02:00Z">
              <w:r>
                <w:t xml:space="preserve">FS, </w:t>
              </w:r>
              <w:r w:rsidRPr="002D5AE1">
                <w:t>VŠB-TU Ostrava</w:t>
              </w:r>
            </w:ins>
          </w:p>
        </w:tc>
        <w:tc>
          <w:tcPr>
            <w:tcW w:w="632" w:type="dxa"/>
            <w:tcBorders>
              <w:left w:val="single" w:sz="12" w:space="0" w:color="auto"/>
            </w:tcBorders>
            <w:shd w:val="clear" w:color="auto" w:fill="F7CAAC"/>
          </w:tcPr>
          <w:p w:rsidR="002D42B3" w:rsidRDefault="002D42B3" w:rsidP="002D42B3">
            <w:pPr>
              <w:jc w:val="both"/>
              <w:rPr>
                <w:ins w:id="6787" w:author="vopatrilova" w:date="2018-11-19T15:02:00Z"/>
              </w:rPr>
            </w:pPr>
            <w:ins w:id="6788" w:author="vopatrilova" w:date="2018-11-19T15:02:00Z">
              <w:r>
                <w:rPr>
                  <w:b/>
                </w:rPr>
                <w:t>WOS</w:t>
              </w:r>
            </w:ins>
          </w:p>
        </w:tc>
        <w:tc>
          <w:tcPr>
            <w:tcW w:w="693" w:type="dxa"/>
            <w:shd w:val="clear" w:color="auto" w:fill="F7CAAC"/>
          </w:tcPr>
          <w:p w:rsidR="002D42B3" w:rsidRDefault="002D42B3" w:rsidP="002D42B3">
            <w:pPr>
              <w:jc w:val="both"/>
              <w:rPr>
                <w:ins w:id="6789" w:author="vopatrilova" w:date="2018-11-19T15:02:00Z"/>
                <w:sz w:val="18"/>
              </w:rPr>
            </w:pPr>
            <w:ins w:id="6790" w:author="vopatrilova" w:date="2018-11-19T15:02:00Z">
              <w:r>
                <w:rPr>
                  <w:b/>
                  <w:sz w:val="18"/>
                </w:rPr>
                <w:t>Scopus</w:t>
              </w:r>
            </w:ins>
          </w:p>
        </w:tc>
        <w:tc>
          <w:tcPr>
            <w:tcW w:w="694" w:type="dxa"/>
            <w:shd w:val="clear" w:color="auto" w:fill="F7CAAC"/>
          </w:tcPr>
          <w:p w:rsidR="002D42B3" w:rsidRDefault="002D42B3" w:rsidP="002D42B3">
            <w:pPr>
              <w:jc w:val="both"/>
              <w:rPr>
                <w:ins w:id="6791" w:author="vopatrilova" w:date="2018-11-19T15:02:00Z"/>
              </w:rPr>
            </w:pPr>
            <w:ins w:id="6792" w:author="vopatrilova" w:date="2018-11-19T15:02:00Z">
              <w:r>
                <w:rPr>
                  <w:b/>
                  <w:sz w:val="18"/>
                </w:rPr>
                <w:t>ostatní</w:t>
              </w:r>
            </w:ins>
          </w:p>
        </w:tc>
      </w:tr>
      <w:tr w:rsidR="002D42B3" w:rsidTr="002D42B3">
        <w:trPr>
          <w:cantSplit/>
          <w:trHeight w:val="70"/>
          <w:ins w:id="6793" w:author="vopatrilova" w:date="2018-11-19T15:02:00Z"/>
        </w:trPr>
        <w:tc>
          <w:tcPr>
            <w:tcW w:w="3347" w:type="dxa"/>
            <w:gridSpan w:val="2"/>
            <w:shd w:val="clear" w:color="auto" w:fill="F7CAAC"/>
          </w:tcPr>
          <w:p w:rsidR="002D42B3" w:rsidRDefault="002D42B3" w:rsidP="002D42B3">
            <w:pPr>
              <w:jc w:val="both"/>
              <w:rPr>
                <w:ins w:id="6794" w:author="vopatrilova" w:date="2018-11-19T15:02:00Z"/>
              </w:rPr>
            </w:pPr>
            <w:ins w:id="6795" w:author="vopatrilova" w:date="2018-11-19T15:02:00Z">
              <w:r>
                <w:rPr>
                  <w:b/>
                </w:rPr>
                <w:t>Obor jmenovacího řízení</w:t>
              </w:r>
            </w:ins>
          </w:p>
        </w:tc>
        <w:tc>
          <w:tcPr>
            <w:tcW w:w="2245" w:type="dxa"/>
            <w:gridSpan w:val="2"/>
            <w:shd w:val="clear" w:color="auto" w:fill="F7CAAC"/>
          </w:tcPr>
          <w:p w:rsidR="002D42B3" w:rsidRDefault="002D42B3" w:rsidP="002D42B3">
            <w:pPr>
              <w:jc w:val="both"/>
              <w:rPr>
                <w:ins w:id="6796" w:author="vopatrilova" w:date="2018-11-19T15:02:00Z"/>
              </w:rPr>
            </w:pPr>
            <w:ins w:id="6797" w:author="vopatrilova" w:date="2018-11-19T15:02:00Z">
              <w:r>
                <w:rPr>
                  <w:b/>
                </w:rPr>
                <w:t>Rok udělení hodnosti</w:t>
              </w:r>
            </w:ins>
          </w:p>
        </w:tc>
        <w:tc>
          <w:tcPr>
            <w:tcW w:w="2248" w:type="dxa"/>
            <w:gridSpan w:val="4"/>
            <w:tcBorders>
              <w:right w:val="single" w:sz="12" w:space="0" w:color="auto"/>
            </w:tcBorders>
            <w:shd w:val="clear" w:color="auto" w:fill="F7CAAC"/>
          </w:tcPr>
          <w:p w:rsidR="002D42B3" w:rsidRDefault="002D42B3" w:rsidP="002D42B3">
            <w:pPr>
              <w:jc w:val="both"/>
              <w:rPr>
                <w:ins w:id="6798" w:author="vopatrilova" w:date="2018-11-19T15:02:00Z"/>
              </w:rPr>
            </w:pPr>
            <w:ins w:id="6799" w:author="vopatrilova" w:date="2018-11-19T15:02:00Z">
              <w:r>
                <w:rPr>
                  <w:b/>
                </w:rPr>
                <w:t>Řízení konáno na VŠ</w:t>
              </w:r>
            </w:ins>
          </w:p>
        </w:tc>
        <w:tc>
          <w:tcPr>
            <w:tcW w:w="632" w:type="dxa"/>
            <w:vMerge w:val="restart"/>
            <w:tcBorders>
              <w:left w:val="single" w:sz="12" w:space="0" w:color="auto"/>
            </w:tcBorders>
          </w:tcPr>
          <w:p w:rsidR="002D42B3" w:rsidRPr="003B5737" w:rsidRDefault="002D42B3" w:rsidP="002D42B3">
            <w:pPr>
              <w:jc w:val="both"/>
              <w:rPr>
                <w:ins w:id="6800" w:author="vopatrilova" w:date="2018-11-19T15:02:00Z"/>
              </w:rPr>
            </w:pPr>
            <w:ins w:id="6801" w:author="vopatrilova" w:date="2018-11-19T15:02:00Z">
              <w:r>
                <w:t>68</w:t>
              </w:r>
            </w:ins>
          </w:p>
        </w:tc>
        <w:tc>
          <w:tcPr>
            <w:tcW w:w="693" w:type="dxa"/>
            <w:vMerge w:val="restart"/>
          </w:tcPr>
          <w:p w:rsidR="002D42B3" w:rsidRPr="003B5737" w:rsidRDefault="002D42B3" w:rsidP="002D42B3">
            <w:pPr>
              <w:jc w:val="both"/>
              <w:rPr>
                <w:ins w:id="6802" w:author="vopatrilova" w:date="2018-11-19T15:02:00Z"/>
              </w:rPr>
            </w:pPr>
            <w:ins w:id="6803" w:author="vopatrilova" w:date="2018-11-19T15:02:00Z">
              <w:r>
                <w:t>62</w:t>
              </w:r>
            </w:ins>
          </w:p>
        </w:tc>
        <w:tc>
          <w:tcPr>
            <w:tcW w:w="694" w:type="dxa"/>
            <w:vMerge w:val="restart"/>
          </w:tcPr>
          <w:p w:rsidR="002D42B3" w:rsidRPr="003B5737" w:rsidRDefault="002D42B3" w:rsidP="002D42B3">
            <w:pPr>
              <w:jc w:val="both"/>
              <w:rPr>
                <w:ins w:id="6804" w:author="vopatrilova" w:date="2018-11-19T15:02:00Z"/>
              </w:rPr>
            </w:pPr>
            <w:ins w:id="6805" w:author="vopatrilova" w:date="2018-11-19T15:02:00Z">
              <w:r>
                <w:t>118</w:t>
              </w:r>
            </w:ins>
          </w:p>
        </w:tc>
      </w:tr>
      <w:tr w:rsidR="002D42B3" w:rsidTr="002D42B3">
        <w:trPr>
          <w:trHeight w:val="205"/>
          <w:ins w:id="6806" w:author="vopatrilova" w:date="2018-11-19T15:02:00Z"/>
        </w:trPr>
        <w:tc>
          <w:tcPr>
            <w:tcW w:w="3347" w:type="dxa"/>
            <w:gridSpan w:val="2"/>
          </w:tcPr>
          <w:p w:rsidR="002D42B3" w:rsidRDefault="002D42B3" w:rsidP="002D42B3">
            <w:pPr>
              <w:jc w:val="both"/>
              <w:rPr>
                <w:ins w:id="6807" w:author="vopatrilova" w:date="2018-11-19T15:02:00Z"/>
              </w:rPr>
            </w:pPr>
            <w:ins w:id="6808" w:author="vopatrilova" w:date="2018-11-19T15:02:00Z">
              <w:r>
                <w:t>Řízení strojů a procesů</w:t>
              </w:r>
            </w:ins>
          </w:p>
        </w:tc>
        <w:tc>
          <w:tcPr>
            <w:tcW w:w="2245" w:type="dxa"/>
            <w:gridSpan w:val="2"/>
          </w:tcPr>
          <w:p w:rsidR="002D42B3" w:rsidRDefault="002D42B3" w:rsidP="002D42B3">
            <w:pPr>
              <w:jc w:val="both"/>
              <w:rPr>
                <w:ins w:id="6809" w:author="vopatrilova" w:date="2018-11-19T15:02:00Z"/>
              </w:rPr>
            </w:pPr>
            <w:ins w:id="6810" w:author="vopatrilova" w:date="2018-11-19T15:02:00Z">
              <w:r>
                <w:t>2013</w:t>
              </w:r>
            </w:ins>
          </w:p>
        </w:tc>
        <w:tc>
          <w:tcPr>
            <w:tcW w:w="2248" w:type="dxa"/>
            <w:gridSpan w:val="4"/>
            <w:tcBorders>
              <w:right w:val="single" w:sz="12" w:space="0" w:color="auto"/>
            </w:tcBorders>
          </w:tcPr>
          <w:p w:rsidR="002D42B3" w:rsidRDefault="002D42B3" w:rsidP="002D42B3">
            <w:pPr>
              <w:jc w:val="both"/>
              <w:rPr>
                <w:ins w:id="6811" w:author="vopatrilova" w:date="2018-11-19T15:02:00Z"/>
              </w:rPr>
            </w:pPr>
            <w:ins w:id="6812" w:author="vopatrilova" w:date="2018-11-19T15:02:00Z">
              <w:r>
                <w:t>FAI, UTB ve Zlíně</w:t>
              </w:r>
            </w:ins>
          </w:p>
        </w:tc>
        <w:tc>
          <w:tcPr>
            <w:tcW w:w="632" w:type="dxa"/>
            <w:vMerge/>
            <w:tcBorders>
              <w:left w:val="single" w:sz="12" w:space="0" w:color="auto"/>
            </w:tcBorders>
            <w:vAlign w:val="center"/>
          </w:tcPr>
          <w:p w:rsidR="002D42B3" w:rsidRDefault="002D42B3" w:rsidP="002D42B3">
            <w:pPr>
              <w:rPr>
                <w:ins w:id="6813" w:author="vopatrilova" w:date="2018-11-19T15:02:00Z"/>
                <w:b/>
              </w:rPr>
            </w:pPr>
          </w:p>
        </w:tc>
        <w:tc>
          <w:tcPr>
            <w:tcW w:w="693" w:type="dxa"/>
            <w:vMerge/>
            <w:vAlign w:val="center"/>
          </w:tcPr>
          <w:p w:rsidR="002D42B3" w:rsidRDefault="002D42B3" w:rsidP="002D42B3">
            <w:pPr>
              <w:rPr>
                <w:ins w:id="6814" w:author="vopatrilova" w:date="2018-11-19T15:02:00Z"/>
                <w:b/>
              </w:rPr>
            </w:pPr>
          </w:p>
        </w:tc>
        <w:tc>
          <w:tcPr>
            <w:tcW w:w="694" w:type="dxa"/>
            <w:vMerge/>
            <w:vAlign w:val="center"/>
          </w:tcPr>
          <w:p w:rsidR="002D42B3" w:rsidRDefault="002D42B3" w:rsidP="002D42B3">
            <w:pPr>
              <w:rPr>
                <w:ins w:id="6815" w:author="vopatrilova" w:date="2018-11-19T15:02:00Z"/>
                <w:b/>
              </w:rPr>
            </w:pPr>
          </w:p>
        </w:tc>
      </w:tr>
      <w:tr w:rsidR="002D42B3" w:rsidTr="002D42B3">
        <w:trPr>
          <w:ins w:id="6816" w:author="vopatrilova" w:date="2018-11-19T15:02:00Z"/>
        </w:trPr>
        <w:tc>
          <w:tcPr>
            <w:tcW w:w="9859" w:type="dxa"/>
            <w:gridSpan w:val="11"/>
            <w:shd w:val="clear" w:color="auto" w:fill="F7CAAC"/>
          </w:tcPr>
          <w:p w:rsidR="002D42B3" w:rsidRDefault="002D42B3" w:rsidP="002D42B3">
            <w:pPr>
              <w:jc w:val="both"/>
              <w:rPr>
                <w:ins w:id="6817" w:author="vopatrilova" w:date="2018-11-19T15:02:00Z"/>
                <w:b/>
              </w:rPr>
            </w:pPr>
            <w:ins w:id="6818" w:author="vopatrilova" w:date="2018-11-19T15:02:00Z">
              <w:r>
                <w:rPr>
                  <w:b/>
                </w:rPr>
                <w:t xml:space="preserve">Přehled o nejvýznamnější publikační a další tvůrčí činnosti nebo další profesní činnosti u odborníků z praxe vztahující se k zabezpečovaným předmětům </w:t>
              </w:r>
            </w:ins>
          </w:p>
        </w:tc>
      </w:tr>
      <w:tr w:rsidR="002D42B3" w:rsidTr="002D42B3">
        <w:trPr>
          <w:trHeight w:val="2347"/>
          <w:ins w:id="6819" w:author="vopatrilova" w:date="2018-11-19T15:02:00Z"/>
        </w:trPr>
        <w:tc>
          <w:tcPr>
            <w:tcW w:w="9859" w:type="dxa"/>
            <w:gridSpan w:val="11"/>
          </w:tcPr>
          <w:p w:rsidR="002D42B3" w:rsidRPr="00004F66" w:rsidRDefault="002D42B3" w:rsidP="002D42B3">
            <w:pPr>
              <w:spacing w:after="60"/>
              <w:jc w:val="both"/>
              <w:rPr>
                <w:ins w:id="6820" w:author="vopatrilova" w:date="2018-11-19T15:02:00Z"/>
                <w:caps/>
              </w:rPr>
            </w:pPr>
            <w:ins w:id="6821" w:author="vopatrilova" w:date="2018-11-19T15:02:00Z">
              <w:r w:rsidRPr="002C42BC">
                <w:rPr>
                  <w:b/>
                  <w:bCs/>
                  <w:caps/>
                </w:rPr>
                <w:t>Janáčová, D.</w:t>
              </w:r>
              <w:r w:rsidRPr="002C42BC">
                <w:rPr>
                  <w:b/>
                  <w:caps/>
                </w:rPr>
                <w:t xml:space="preserve"> (60</w:t>
              </w:r>
              <w:r>
                <w:rPr>
                  <w:b/>
                  <w:caps/>
                </w:rPr>
                <w:t xml:space="preserve"> </w:t>
              </w:r>
              <w:r w:rsidRPr="002C42BC">
                <w:rPr>
                  <w:b/>
                  <w:caps/>
                </w:rPr>
                <w:t>%)</w:t>
              </w:r>
              <w:r w:rsidRPr="002C42BC">
                <w:rPr>
                  <w:b/>
                  <w:bCs/>
                  <w:caps/>
                </w:rPr>
                <w:t>,</w:t>
              </w:r>
              <w:r w:rsidRPr="00266D4B">
                <w:rPr>
                  <w:bCs/>
                  <w:caps/>
                </w:rPr>
                <w:t xml:space="preserve"> Křenek, J., Vítečková, M. a V. Vašek.</w:t>
              </w:r>
              <w:r w:rsidRPr="00BD2C93">
                <w:rPr>
                  <w:bCs/>
                </w:rPr>
                <w:t xml:space="preserve"> Ecology treatment of printed circuit boards</w:t>
              </w:r>
              <w:r>
                <w:rPr>
                  <w:bCs/>
                </w:rPr>
                <w:t xml:space="preserve">. </w:t>
              </w:r>
              <w:r w:rsidRPr="00004F66">
                <w:rPr>
                  <w:bCs/>
                  <w:i/>
                </w:rPr>
                <w:t>Acta Mechanica Slovaca</w:t>
              </w:r>
              <w:r>
                <w:rPr>
                  <w:bCs/>
                </w:rPr>
                <w:t xml:space="preserve">, </w:t>
              </w:r>
              <w:r w:rsidRPr="00004F66">
                <w:rPr>
                  <w:bCs/>
                </w:rPr>
                <w:t xml:space="preserve">2017, </w:t>
              </w:r>
              <w:r w:rsidRPr="00004F66">
                <w:rPr>
                  <w:b/>
                  <w:bCs/>
                </w:rPr>
                <w:t>21</w:t>
              </w:r>
              <w:r w:rsidRPr="00004F66">
                <w:rPr>
                  <w:bCs/>
                </w:rPr>
                <w:t>(4), 28-32, ISSN 1335-2393.</w:t>
              </w:r>
            </w:ins>
          </w:p>
          <w:p w:rsidR="002D42B3" w:rsidRDefault="002D42B3" w:rsidP="002D42B3">
            <w:pPr>
              <w:spacing w:after="60"/>
              <w:jc w:val="both"/>
              <w:rPr>
                <w:ins w:id="6822" w:author="vopatrilova" w:date="2018-11-19T15:02:00Z"/>
              </w:rPr>
            </w:pPr>
            <w:ins w:id="6823" w:author="vopatrilova" w:date="2018-11-19T15:02:00Z">
              <w:r w:rsidRPr="002C42BC">
                <w:rPr>
                  <w:b/>
                  <w:bCs/>
                  <w:caps/>
                </w:rPr>
                <w:t>Janáčová, D.</w:t>
              </w:r>
              <w:r w:rsidRPr="002C42BC">
                <w:rPr>
                  <w:b/>
                  <w:caps/>
                </w:rPr>
                <w:t xml:space="preserve"> (65</w:t>
              </w:r>
              <w:r>
                <w:rPr>
                  <w:b/>
                  <w:caps/>
                </w:rPr>
                <w:t xml:space="preserve"> </w:t>
              </w:r>
              <w:r w:rsidRPr="002C42BC">
                <w:rPr>
                  <w:b/>
                  <w:caps/>
                </w:rPr>
                <w:t>%)</w:t>
              </w:r>
              <w:r w:rsidRPr="002C42BC">
                <w:rPr>
                  <w:b/>
                  <w:bCs/>
                  <w:caps/>
                </w:rPr>
                <w:t>,</w:t>
              </w:r>
              <w:r w:rsidRPr="00266D4B">
                <w:rPr>
                  <w:bCs/>
                  <w:caps/>
                </w:rPr>
                <w:t xml:space="preserve"> Křenek, J., Líška, O. a R. Drga.</w:t>
              </w:r>
              <w:r w:rsidRPr="00004F66">
                <w:t xml:space="preserve"> Simulace teplotního namáhání v desce plošného spoje pomocí software Pro/ENGINEER. </w:t>
              </w:r>
              <w:r w:rsidRPr="00004F66">
                <w:rPr>
                  <w:i/>
                  <w:iCs/>
                </w:rPr>
                <w:t>Strojárstvo</w:t>
              </w:r>
              <w:r w:rsidRPr="00004F66">
                <w:t xml:space="preserve">, 2017, </w:t>
              </w:r>
              <w:r w:rsidRPr="00004F66">
                <w:rPr>
                  <w:b/>
                </w:rPr>
                <w:t>9</w:t>
              </w:r>
              <w:r w:rsidRPr="00004F66">
                <w:t>, 130-131. ISSN 1335-2938.</w:t>
              </w:r>
            </w:ins>
          </w:p>
          <w:p w:rsidR="002D42B3" w:rsidRPr="00004F66" w:rsidRDefault="002D42B3" w:rsidP="002D42B3">
            <w:pPr>
              <w:spacing w:after="60"/>
              <w:jc w:val="both"/>
              <w:rPr>
                <w:ins w:id="6824" w:author="vopatrilova" w:date="2018-11-19T15:02:00Z"/>
              </w:rPr>
            </w:pPr>
            <w:ins w:id="6825" w:author="vopatrilova" w:date="2018-11-19T15:02:00Z">
              <w:r w:rsidRPr="00266D4B">
                <w:rPr>
                  <w:caps/>
                </w:rPr>
                <w:t xml:space="preserve">Sviatski, V., Repko, A., </w:t>
              </w:r>
              <w:r w:rsidRPr="002C42BC">
                <w:rPr>
                  <w:b/>
                  <w:caps/>
                </w:rPr>
                <w:t>Janáčová, D. (25</w:t>
              </w:r>
              <w:r>
                <w:rPr>
                  <w:b/>
                  <w:caps/>
                </w:rPr>
                <w:t xml:space="preserve"> </w:t>
              </w:r>
              <w:r w:rsidRPr="002C42BC">
                <w:rPr>
                  <w:b/>
                  <w:caps/>
                </w:rPr>
                <w:t>%),</w:t>
              </w:r>
              <w:r w:rsidRPr="00266D4B">
                <w:rPr>
                  <w:caps/>
                </w:rPr>
                <w:t xml:space="preserve"> Ivandič, Ž., Perminova, O.</w:t>
              </w:r>
              <w:r w:rsidRPr="00266D4B">
                <w:rPr>
                  <w:bCs/>
                  <w:caps/>
                </w:rPr>
                <w:t xml:space="preserve"> a Y.</w:t>
              </w:r>
              <w:r w:rsidRPr="00266D4B">
                <w:rPr>
                  <w:caps/>
                </w:rPr>
                <w:t xml:space="preserve"> Nikitin</w:t>
              </w:r>
              <w:r w:rsidRPr="00004F66">
                <w:rPr>
                  <w:caps/>
                </w:rPr>
                <w:t>.</w:t>
              </w:r>
              <w:r w:rsidRPr="00004F66">
                <w:t xml:space="preserve"> Regeneration of a fibrous sorbent based on a centrifugal process for environmental geology of oil and groundwater degradation. </w:t>
              </w:r>
              <w:r w:rsidRPr="00004F66">
                <w:rPr>
                  <w:rStyle w:val="Zdraznn"/>
                  <w:rFonts w:eastAsiaTheme="majorEastAsia"/>
                </w:rPr>
                <w:t>Acta Montanistica Slovaca</w:t>
              </w:r>
              <w:r w:rsidRPr="00004F66">
                <w:t xml:space="preserve">, 2016, roč. 21, č. 4, s. 272-279. ISSN 1335-1788. </w:t>
              </w:r>
            </w:ins>
          </w:p>
          <w:p w:rsidR="002D42B3" w:rsidRPr="00004F66" w:rsidRDefault="002D42B3" w:rsidP="002D42B3">
            <w:pPr>
              <w:spacing w:after="60"/>
              <w:jc w:val="both"/>
              <w:rPr>
                <w:ins w:id="6826" w:author="vopatrilova" w:date="2018-11-19T15:02:00Z"/>
              </w:rPr>
            </w:pPr>
            <w:ins w:id="6827" w:author="vopatrilova" w:date="2018-11-19T15:02:00Z">
              <w:r w:rsidRPr="00266D4B">
                <w:rPr>
                  <w:caps/>
                </w:rPr>
                <w:t xml:space="preserve">Mokrejš, P., </w:t>
              </w:r>
              <w:r w:rsidRPr="002C42BC">
                <w:rPr>
                  <w:b/>
                  <w:caps/>
                </w:rPr>
                <w:t>Janáčová, D. (20</w:t>
              </w:r>
              <w:r>
                <w:rPr>
                  <w:b/>
                  <w:caps/>
                </w:rPr>
                <w:t xml:space="preserve"> </w:t>
              </w:r>
              <w:r w:rsidRPr="002C42BC">
                <w:rPr>
                  <w:b/>
                  <w:caps/>
                </w:rPr>
                <w:t>%),</w:t>
              </w:r>
              <w:r w:rsidRPr="00266D4B">
                <w:rPr>
                  <w:caps/>
                </w:rPr>
                <w:t xml:space="preserve"> Beníček, L., Plachý, T. </w:t>
              </w:r>
              <w:r w:rsidRPr="00266D4B">
                <w:rPr>
                  <w:bCs/>
                  <w:caps/>
                </w:rPr>
                <w:t>a</w:t>
              </w:r>
              <w:r w:rsidRPr="00266D4B">
                <w:rPr>
                  <w:caps/>
                </w:rPr>
                <w:t xml:space="preserve"> P. Svoboda.</w:t>
              </w:r>
              <w:r w:rsidRPr="00004F66">
                <w:t xml:space="preserve"> Optimising Conditions for Preparing Collagen-type Hydrolysates. </w:t>
              </w:r>
              <w:r w:rsidRPr="00004F66">
                <w:rPr>
                  <w:rStyle w:val="Zdraznn"/>
                  <w:rFonts w:eastAsiaTheme="majorEastAsia"/>
                </w:rPr>
                <w:t>Journal of the Society of Leather Technologists and Chemists</w:t>
              </w:r>
              <w:r w:rsidRPr="00004F66">
                <w:t>, roč. 100, č. 3, s. 114-121. ISSN 0144-0322. 2016, UTB ve Zlíně.</w:t>
              </w:r>
            </w:ins>
          </w:p>
          <w:p w:rsidR="002D42B3" w:rsidRPr="003B5737" w:rsidRDefault="002D42B3" w:rsidP="002D42B3">
            <w:pPr>
              <w:jc w:val="both"/>
              <w:rPr>
                <w:ins w:id="6828" w:author="vopatrilova" w:date="2018-11-19T15:02:00Z"/>
              </w:rPr>
            </w:pPr>
            <w:ins w:id="6829" w:author="vopatrilova" w:date="2018-11-19T15:02:00Z">
              <w:r w:rsidRPr="002C42BC">
                <w:rPr>
                  <w:b/>
                  <w:caps/>
                </w:rPr>
                <w:t>Janáčová, D. (30</w:t>
              </w:r>
              <w:r>
                <w:rPr>
                  <w:b/>
                  <w:caps/>
                </w:rPr>
                <w:t xml:space="preserve"> </w:t>
              </w:r>
              <w:r w:rsidRPr="002C42BC">
                <w:rPr>
                  <w:b/>
                  <w:caps/>
                </w:rPr>
                <w:t>%),</w:t>
              </w:r>
              <w:r w:rsidRPr="00266D4B">
                <w:rPr>
                  <w:caps/>
                </w:rPr>
                <w:t xml:space="preserve"> Charvátová, H., KolomaznÍk, K., Fialka, M., Mokrejš, P. </w:t>
              </w:r>
              <w:r w:rsidRPr="00266D4B">
                <w:rPr>
                  <w:bCs/>
                  <w:caps/>
                </w:rPr>
                <w:t>a</w:t>
              </w:r>
              <w:r w:rsidRPr="00266D4B">
                <w:rPr>
                  <w:caps/>
                </w:rPr>
                <w:t xml:space="preserve"> V. Vašek</w:t>
              </w:r>
              <w:r w:rsidRPr="006C7E06">
                <w:t>.</w:t>
              </w:r>
              <w:r w:rsidRPr="00004F66">
                <w:t xml:space="preserve"> Interactive software application for calculation of non-stationary heat conduction in a cylindrical body. </w:t>
              </w:r>
              <w:r w:rsidRPr="00004F66">
                <w:rPr>
                  <w:i/>
                </w:rPr>
                <w:t xml:space="preserve">Computer Applications in Engineering Education </w:t>
              </w:r>
              <w:r w:rsidRPr="00004F66">
                <w:t xml:space="preserve">21(1), 89-94, 2013. UTB ve Zlíně. </w:t>
              </w:r>
            </w:ins>
          </w:p>
        </w:tc>
      </w:tr>
      <w:tr w:rsidR="002D42B3" w:rsidTr="002D42B3">
        <w:trPr>
          <w:trHeight w:val="218"/>
          <w:ins w:id="6830" w:author="vopatrilova" w:date="2018-11-19T15:02:00Z"/>
        </w:trPr>
        <w:tc>
          <w:tcPr>
            <w:tcW w:w="9859" w:type="dxa"/>
            <w:gridSpan w:val="11"/>
            <w:shd w:val="clear" w:color="auto" w:fill="F7CAAC"/>
          </w:tcPr>
          <w:p w:rsidR="002D42B3" w:rsidRDefault="002D42B3" w:rsidP="002D42B3">
            <w:pPr>
              <w:rPr>
                <w:ins w:id="6831" w:author="vopatrilova" w:date="2018-11-19T15:02:00Z"/>
                <w:b/>
              </w:rPr>
            </w:pPr>
            <w:ins w:id="6832" w:author="vopatrilova" w:date="2018-11-19T15:02:00Z">
              <w:r>
                <w:rPr>
                  <w:b/>
                </w:rPr>
                <w:t>Působení v zahraničí</w:t>
              </w:r>
            </w:ins>
          </w:p>
        </w:tc>
      </w:tr>
      <w:tr w:rsidR="002D42B3" w:rsidTr="002D42B3">
        <w:trPr>
          <w:trHeight w:val="328"/>
          <w:ins w:id="6833" w:author="vopatrilova" w:date="2018-11-19T15:02:00Z"/>
        </w:trPr>
        <w:tc>
          <w:tcPr>
            <w:tcW w:w="9859" w:type="dxa"/>
            <w:gridSpan w:val="11"/>
          </w:tcPr>
          <w:p w:rsidR="002D42B3" w:rsidRPr="009D3BE2" w:rsidRDefault="002D42B3" w:rsidP="002D42B3">
            <w:pPr>
              <w:rPr>
                <w:ins w:id="6834" w:author="vopatrilova" w:date="2018-11-19T15:02:00Z"/>
                <w:lang w:val="sk-SK"/>
              </w:rPr>
            </w:pPr>
            <w:ins w:id="6835" w:author="vopatrilova" w:date="2018-11-19T15:02:00Z">
              <w:r>
                <w:rPr>
                  <w:lang w:val="sk-SK"/>
                </w:rPr>
                <w:t xml:space="preserve">12/95 - 02/1996: </w:t>
              </w:r>
              <w:r>
                <w:t>Chalmers University of Technology, Göteborg, Švédsko.</w:t>
              </w:r>
              <w:r w:rsidRPr="009D3BE2">
                <w:rPr>
                  <w:lang w:val="sk-SK"/>
                </w:rPr>
                <w:t>, (</w:t>
              </w:r>
              <w:r>
                <w:rPr>
                  <w:lang w:val="sk-SK"/>
                </w:rPr>
                <w:t>3</w:t>
              </w:r>
              <w:r w:rsidRPr="009D3BE2">
                <w:rPr>
                  <w:lang w:val="sk-SK"/>
                </w:rPr>
                <w:t>-měsíční studijní pobyt);</w:t>
              </w:r>
            </w:ins>
          </w:p>
          <w:p w:rsidR="002D42B3" w:rsidRPr="003232CF" w:rsidRDefault="002D42B3" w:rsidP="002D42B3">
            <w:pPr>
              <w:rPr>
                <w:ins w:id="6836" w:author="vopatrilova" w:date="2018-11-19T15:02:00Z"/>
                <w:lang w:val="sk-SK"/>
              </w:rPr>
            </w:pPr>
            <w:ins w:id="6837" w:author="vopatrilova" w:date="2018-11-19T15:02:00Z">
              <w:r>
                <w:rPr>
                  <w:lang w:val="sk-SK"/>
                </w:rPr>
                <w:t>01 - 03/1999</w:t>
              </w:r>
              <w:r w:rsidRPr="00AA053F">
                <w:t>:  Roland Spranz Unternehmensberatung Bonn, Querfurt, Německo</w:t>
              </w:r>
              <w:r>
                <w:t xml:space="preserve"> </w:t>
              </w:r>
              <w:r w:rsidRPr="009D3BE2">
                <w:rPr>
                  <w:lang w:val="sk-SK"/>
                </w:rPr>
                <w:t>(3-měsíční studijní pobyt);</w:t>
              </w:r>
            </w:ins>
          </w:p>
        </w:tc>
      </w:tr>
      <w:tr w:rsidR="002D42B3" w:rsidTr="002D42B3">
        <w:trPr>
          <w:cantSplit/>
          <w:trHeight w:val="470"/>
          <w:ins w:id="6838" w:author="vopatrilova" w:date="2018-11-19T15:02:00Z"/>
        </w:trPr>
        <w:tc>
          <w:tcPr>
            <w:tcW w:w="2518" w:type="dxa"/>
            <w:shd w:val="clear" w:color="auto" w:fill="F7CAAC"/>
          </w:tcPr>
          <w:p w:rsidR="002D42B3" w:rsidRDefault="002D42B3" w:rsidP="002D42B3">
            <w:pPr>
              <w:jc w:val="both"/>
              <w:rPr>
                <w:ins w:id="6839" w:author="vopatrilova" w:date="2018-11-19T15:02:00Z"/>
                <w:b/>
              </w:rPr>
            </w:pPr>
            <w:ins w:id="6840" w:author="vopatrilova" w:date="2018-11-19T15:02:00Z">
              <w:r>
                <w:rPr>
                  <w:b/>
                </w:rPr>
                <w:t xml:space="preserve">Podpis </w:t>
              </w:r>
            </w:ins>
          </w:p>
        </w:tc>
        <w:tc>
          <w:tcPr>
            <w:tcW w:w="4536" w:type="dxa"/>
            <w:gridSpan w:val="5"/>
          </w:tcPr>
          <w:p w:rsidR="002D42B3" w:rsidRDefault="002D42B3" w:rsidP="002D42B3">
            <w:pPr>
              <w:jc w:val="both"/>
              <w:rPr>
                <w:ins w:id="6841" w:author="vopatrilova" w:date="2018-11-19T15:02:00Z"/>
              </w:rPr>
            </w:pPr>
          </w:p>
        </w:tc>
        <w:tc>
          <w:tcPr>
            <w:tcW w:w="786" w:type="dxa"/>
            <w:gridSpan w:val="2"/>
            <w:shd w:val="clear" w:color="auto" w:fill="F7CAAC"/>
          </w:tcPr>
          <w:p w:rsidR="002D42B3" w:rsidRDefault="002D42B3" w:rsidP="002D42B3">
            <w:pPr>
              <w:jc w:val="both"/>
              <w:rPr>
                <w:ins w:id="6842" w:author="vopatrilova" w:date="2018-11-19T15:02:00Z"/>
              </w:rPr>
            </w:pPr>
            <w:ins w:id="6843" w:author="vopatrilova" w:date="2018-11-19T15:02:00Z">
              <w:r>
                <w:rPr>
                  <w:b/>
                </w:rPr>
                <w:t>datum</w:t>
              </w:r>
            </w:ins>
          </w:p>
        </w:tc>
        <w:tc>
          <w:tcPr>
            <w:tcW w:w="2019" w:type="dxa"/>
            <w:gridSpan w:val="3"/>
          </w:tcPr>
          <w:p w:rsidR="002D42B3" w:rsidRDefault="002D42B3" w:rsidP="002D42B3">
            <w:pPr>
              <w:jc w:val="both"/>
              <w:rPr>
                <w:ins w:id="6844" w:author="vopatrilova" w:date="2018-11-19T15:02:00Z"/>
              </w:rPr>
            </w:pPr>
            <w:ins w:id="6845" w:author="vopatrilova" w:date="2018-11-19T15:02:00Z">
              <w:r>
                <w:t>28. 8. 2018</w:t>
              </w:r>
            </w:ins>
          </w:p>
        </w:tc>
      </w:tr>
    </w:tbl>
    <w:p w:rsidR="002D42B3" w:rsidRDefault="002D42B3" w:rsidP="002D42B3">
      <w:pPr>
        <w:spacing w:after="160" w:line="259" w:lineRule="auto"/>
        <w:rPr>
          <w:ins w:id="6846" w:author="vopatrilova" w:date="2018-11-19T15:02:00Z"/>
        </w:rPr>
      </w:pPr>
    </w:p>
    <w:p w:rsidR="00FA6019" w:rsidRDefault="00FA6019" w:rsidP="00FA6019">
      <w:pPr>
        <w:spacing w:after="160" w:line="259" w:lineRule="auto"/>
      </w:pPr>
    </w:p>
    <w:p w:rsidR="00FA6019" w:rsidRDefault="00FA6019" w:rsidP="00FA6019">
      <w:pPr>
        <w:spacing w:after="160" w:line="259" w:lineRule="auto"/>
      </w:pPr>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FA6019" w:rsidTr="00601987">
        <w:tc>
          <w:tcPr>
            <w:tcW w:w="9860" w:type="dxa"/>
            <w:gridSpan w:val="11"/>
            <w:tcBorders>
              <w:bottom w:val="double" w:sz="4" w:space="0" w:color="auto"/>
            </w:tcBorders>
            <w:shd w:val="clear" w:color="auto" w:fill="BDD6EE"/>
          </w:tcPr>
          <w:p w:rsidR="00FA6019" w:rsidRDefault="00FA6019" w:rsidP="0010688A">
            <w:pPr>
              <w:tabs>
                <w:tab w:val="right" w:pos="9461"/>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601987">
        <w:tc>
          <w:tcPr>
            <w:tcW w:w="2517" w:type="dxa"/>
            <w:tcBorders>
              <w:top w:val="double" w:sz="4" w:space="0" w:color="auto"/>
            </w:tcBorders>
            <w:shd w:val="clear" w:color="auto" w:fill="F7CAAC"/>
          </w:tcPr>
          <w:p w:rsidR="00FA6019" w:rsidRDefault="00FA6019" w:rsidP="0010688A">
            <w:pPr>
              <w:jc w:val="both"/>
              <w:rPr>
                <w:b/>
              </w:rPr>
            </w:pPr>
            <w:r>
              <w:rPr>
                <w:b/>
              </w:rPr>
              <w:t>Vysoká škola</w:t>
            </w:r>
          </w:p>
        </w:tc>
        <w:tc>
          <w:tcPr>
            <w:tcW w:w="7343" w:type="dxa"/>
            <w:gridSpan w:val="10"/>
          </w:tcPr>
          <w:p w:rsidR="00FA6019" w:rsidRDefault="00FA6019" w:rsidP="0010688A">
            <w:pPr>
              <w:jc w:val="both"/>
            </w:pPr>
            <w:r>
              <w:t>Univerzita Tomáše Bati ve Zlíně</w:t>
            </w:r>
          </w:p>
        </w:tc>
      </w:tr>
      <w:tr w:rsidR="00FA6019" w:rsidTr="00601987">
        <w:tc>
          <w:tcPr>
            <w:tcW w:w="2517" w:type="dxa"/>
            <w:shd w:val="clear" w:color="auto" w:fill="F7CAAC"/>
          </w:tcPr>
          <w:p w:rsidR="00FA6019" w:rsidRDefault="00FA6019" w:rsidP="0010688A">
            <w:pPr>
              <w:jc w:val="both"/>
              <w:rPr>
                <w:b/>
              </w:rPr>
            </w:pPr>
            <w:r>
              <w:rPr>
                <w:b/>
              </w:rPr>
              <w:t>Součást vysoké školy</w:t>
            </w:r>
          </w:p>
        </w:tc>
        <w:tc>
          <w:tcPr>
            <w:tcW w:w="7343" w:type="dxa"/>
            <w:gridSpan w:val="10"/>
          </w:tcPr>
          <w:p w:rsidR="00FA6019" w:rsidRDefault="00FA6019" w:rsidP="0010688A">
            <w:pPr>
              <w:jc w:val="both"/>
            </w:pPr>
            <w:r>
              <w:t>Fakulta aplikované informatiky</w:t>
            </w:r>
          </w:p>
        </w:tc>
      </w:tr>
      <w:tr w:rsidR="00FA6019" w:rsidTr="00601987">
        <w:tc>
          <w:tcPr>
            <w:tcW w:w="2517" w:type="dxa"/>
            <w:shd w:val="clear" w:color="auto" w:fill="F7CAAC"/>
          </w:tcPr>
          <w:p w:rsidR="00FA6019" w:rsidRDefault="00FA6019" w:rsidP="0010688A">
            <w:pPr>
              <w:jc w:val="both"/>
              <w:rPr>
                <w:b/>
              </w:rPr>
            </w:pPr>
            <w:r>
              <w:rPr>
                <w:b/>
              </w:rPr>
              <w:t>Název studijního programu</w:t>
            </w:r>
          </w:p>
        </w:tc>
        <w:tc>
          <w:tcPr>
            <w:tcW w:w="7343" w:type="dxa"/>
            <w:gridSpan w:val="10"/>
          </w:tcPr>
          <w:p w:rsidR="00FA6019" w:rsidRDefault="00FA6019" w:rsidP="0010688A">
            <w:pPr>
              <w:jc w:val="both"/>
            </w:pPr>
            <w:r>
              <w:t>Aplikovaná informatika v průmyslové automatizaci</w:t>
            </w:r>
          </w:p>
        </w:tc>
      </w:tr>
      <w:tr w:rsidR="00FA6019" w:rsidTr="00601987">
        <w:tc>
          <w:tcPr>
            <w:tcW w:w="2517"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Zuzana </w:t>
            </w:r>
            <w:bookmarkStart w:id="6847" w:name="aKominkova"/>
            <w:r>
              <w:t>Komínková Oplatková</w:t>
            </w:r>
            <w:bookmarkEnd w:id="6847"/>
          </w:p>
        </w:tc>
        <w:tc>
          <w:tcPr>
            <w:tcW w:w="711"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doc. Ing. Ph.D.</w:t>
            </w:r>
          </w:p>
        </w:tc>
      </w:tr>
      <w:tr w:rsidR="00FA6019" w:rsidTr="00601987">
        <w:tc>
          <w:tcPr>
            <w:tcW w:w="2517"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1980</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11"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601987">
        <w:tc>
          <w:tcPr>
            <w:tcW w:w="5067"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11"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601987">
        <w:tc>
          <w:tcPr>
            <w:tcW w:w="6059" w:type="dxa"/>
            <w:gridSpan w:val="5"/>
            <w:shd w:val="clear" w:color="auto" w:fill="F7CAAC"/>
          </w:tcPr>
          <w:p w:rsidR="00FA6019" w:rsidRDefault="00FA6019" w:rsidP="0010688A">
            <w:pPr>
              <w:jc w:val="both"/>
            </w:pPr>
            <w:r>
              <w:rPr>
                <w:b/>
              </w:rPr>
              <w:t>Další současná působení jako akademický pracovník na jiných VŠ</w:t>
            </w:r>
          </w:p>
        </w:tc>
        <w:tc>
          <w:tcPr>
            <w:tcW w:w="1705"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601987">
        <w:tc>
          <w:tcPr>
            <w:tcW w:w="6059" w:type="dxa"/>
            <w:gridSpan w:val="5"/>
          </w:tcPr>
          <w:p w:rsidR="00FA6019" w:rsidRDefault="00FA6019" w:rsidP="0010688A">
            <w:pPr>
              <w:jc w:val="both"/>
            </w:pPr>
          </w:p>
        </w:tc>
        <w:tc>
          <w:tcPr>
            <w:tcW w:w="1705"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601987">
        <w:tc>
          <w:tcPr>
            <w:tcW w:w="9860"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601987">
        <w:trPr>
          <w:trHeight w:val="291"/>
        </w:trPr>
        <w:tc>
          <w:tcPr>
            <w:tcW w:w="9860" w:type="dxa"/>
            <w:gridSpan w:val="11"/>
            <w:tcBorders>
              <w:top w:val="nil"/>
            </w:tcBorders>
          </w:tcPr>
          <w:p w:rsidR="00FA6019" w:rsidRDefault="00FA6019" w:rsidP="0010688A">
            <w:pPr>
              <w:jc w:val="both"/>
            </w:pPr>
            <w:r>
              <w:t>Umělá a výpočetní inteligence – garant, přednášející (100%)</w:t>
            </w:r>
            <w:r w:rsidR="001B7304">
              <w:t>, cvičící (100%)</w:t>
            </w:r>
          </w:p>
        </w:tc>
      </w:tr>
      <w:tr w:rsidR="00FA6019" w:rsidTr="00601987">
        <w:tc>
          <w:tcPr>
            <w:tcW w:w="9860" w:type="dxa"/>
            <w:gridSpan w:val="11"/>
            <w:shd w:val="clear" w:color="auto" w:fill="F7CAAC"/>
          </w:tcPr>
          <w:p w:rsidR="00FA6019" w:rsidRDefault="00FA6019" w:rsidP="0010688A">
            <w:pPr>
              <w:jc w:val="both"/>
            </w:pPr>
            <w:r>
              <w:rPr>
                <w:b/>
              </w:rPr>
              <w:t xml:space="preserve">Údaje o vzdělání na VŠ </w:t>
            </w:r>
          </w:p>
        </w:tc>
      </w:tr>
      <w:tr w:rsidR="00FA6019" w:rsidTr="00601987">
        <w:trPr>
          <w:trHeight w:val="1055"/>
        </w:trPr>
        <w:tc>
          <w:tcPr>
            <w:tcW w:w="9860" w:type="dxa"/>
            <w:gridSpan w:val="11"/>
          </w:tcPr>
          <w:p w:rsidR="00FA6019" w:rsidRPr="009D3BE2" w:rsidRDefault="00FA6019" w:rsidP="0010688A">
            <w:pPr>
              <w:jc w:val="both"/>
            </w:pPr>
            <w:r>
              <w:t>1998</w:t>
            </w:r>
            <w:r w:rsidRPr="009D3BE2">
              <w:t xml:space="preserve"> – </w:t>
            </w:r>
            <w:r>
              <w:t>2003</w:t>
            </w:r>
            <w:r w:rsidRPr="009D3BE2">
              <w:t xml:space="preserve">: UTB ve Zlíně, Fakulta </w:t>
            </w:r>
            <w:r>
              <w:t>technologická, Institut informačních technologií</w:t>
            </w:r>
            <w:r w:rsidRPr="009D3BE2">
              <w:t xml:space="preserve">, obor „Automatizace a řídící </w:t>
            </w:r>
            <w:r>
              <w:t>technologie</w:t>
            </w:r>
            <w:r w:rsidRPr="009D3BE2">
              <w:t xml:space="preserve"> ve spotřebním průmyslu“, (Ing.)</w:t>
            </w:r>
          </w:p>
          <w:p w:rsidR="00FA6019" w:rsidRPr="009D3BE2" w:rsidRDefault="00FA6019" w:rsidP="0010688A">
            <w:pPr>
              <w:jc w:val="both"/>
            </w:pPr>
            <w:r>
              <w:t>2003</w:t>
            </w:r>
            <w:r w:rsidRPr="009D3BE2">
              <w:t xml:space="preserve"> – </w:t>
            </w:r>
            <w:r>
              <w:t>2008</w:t>
            </w:r>
            <w:r w:rsidRPr="009D3BE2">
              <w:t>: UTB ve Zlíně, Fakulta aplikované informatiky, obor „Technická kybernetika“, (Ph.D.)</w:t>
            </w:r>
          </w:p>
          <w:p w:rsidR="00FA6019" w:rsidRPr="00001C80" w:rsidRDefault="00FA6019" w:rsidP="0010688A">
            <w:pPr>
              <w:jc w:val="both"/>
            </w:pPr>
            <w:r>
              <w:t>2013:</w:t>
            </w:r>
            <w:r w:rsidRPr="009D3BE2">
              <w:t xml:space="preserve"> </w:t>
            </w:r>
            <w:r>
              <w:t>VUT v</w:t>
            </w:r>
            <w:r w:rsidRPr="009D3BE2">
              <w:t xml:space="preserve"> </w:t>
            </w:r>
            <w:r>
              <w:t>Brně</w:t>
            </w:r>
            <w:r w:rsidRPr="009D3BE2">
              <w:t xml:space="preserve">, Fakulta </w:t>
            </w:r>
            <w:r>
              <w:t>informačních technologií</w:t>
            </w:r>
            <w:r w:rsidRPr="009D3BE2">
              <w:t>, obor „</w:t>
            </w:r>
            <w:r>
              <w:t>Výpočetní technika a informatiky</w:t>
            </w:r>
            <w:r w:rsidRPr="009D3BE2">
              <w:t>“, (doc.)</w:t>
            </w:r>
          </w:p>
        </w:tc>
      </w:tr>
      <w:tr w:rsidR="00FA6019" w:rsidTr="00601987">
        <w:tc>
          <w:tcPr>
            <w:tcW w:w="9860"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601987">
        <w:trPr>
          <w:trHeight w:val="1090"/>
        </w:trPr>
        <w:tc>
          <w:tcPr>
            <w:tcW w:w="9860" w:type="dxa"/>
            <w:gridSpan w:val="11"/>
          </w:tcPr>
          <w:p w:rsidR="00FA6019" w:rsidRPr="009D3BE2" w:rsidRDefault="00FA6019" w:rsidP="0010688A">
            <w:pPr>
              <w:jc w:val="both"/>
            </w:pPr>
            <w:r>
              <w:t>2004 – 2008</w:t>
            </w:r>
            <w:r w:rsidRPr="009D3BE2">
              <w:t xml:space="preserve">: UTB ve Zlíně, Fakulta aplikované informatiky, Ústav </w:t>
            </w:r>
            <w:r>
              <w:t>informatiky a umělé inteligence</w:t>
            </w:r>
            <w:r w:rsidRPr="009D3BE2">
              <w:t xml:space="preserve">, </w:t>
            </w:r>
            <w:r>
              <w:t>lektor</w:t>
            </w:r>
          </w:p>
          <w:p w:rsidR="00FA6019" w:rsidRDefault="00FA6019" w:rsidP="0010688A">
            <w:pPr>
              <w:jc w:val="both"/>
            </w:pPr>
            <w:r>
              <w:t>2008</w:t>
            </w:r>
            <w:r w:rsidRPr="009D3BE2">
              <w:t xml:space="preserve"> – </w:t>
            </w:r>
            <w:r>
              <w:t>2013</w:t>
            </w:r>
            <w:r w:rsidRPr="009D3BE2">
              <w:t xml:space="preserve">: UTB ve Zlíně, Fakulta aplikované informatiky, Ústav </w:t>
            </w:r>
            <w:r>
              <w:t>informatiky a umělé inteligence</w:t>
            </w:r>
            <w:r w:rsidRPr="009D3BE2">
              <w:t xml:space="preserve">, </w:t>
            </w:r>
            <w:r>
              <w:t>odborný asistent</w:t>
            </w:r>
          </w:p>
          <w:p w:rsidR="00FA6019" w:rsidRPr="009D3BE2" w:rsidRDefault="00FA6019" w:rsidP="0010688A">
            <w:pPr>
              <w:jc w:val="both"/>
            </w:pPr>
            <w:r>
              <w:t>2013</w:t>
            </w:r>
            <w:r w:rsidRPr="009D3BE2">
              <w:t xml:space="preserve"> – </w:t>
            </w:r>
            <w:r>
              <w:t>dosud</w:t>
            </w:r>
            <w:r w:rsidRPr="009D3BE2">
              <w:t xml:space="preserve">: UTB ve Zlíně, Fakulta aplikované informatiky, Ústav </w:t>
            </w:r>
            <w:r>
              <w:t>informatiky a umělé inteligence</w:t>
            </w:r>
            <w:r w:rsidRPr="009D3BE2">
              <w:t xml:space="preserve">, </w:t>
            </w:r>
            <w:r>
              <w:t>docent</w:t>
            </w:r>
          </w:p>
          <w:p w:rsidR="00FA6019" w:rsidRPr="00080943" w:rsidRDefault="00FA6019" w:rsidP="0010688A">
            <w:pPr>
              <w:jc w:val="both"/>
            </w:pPr>
            <w:r>
              <w:t>2018</w:t>
            </w:r>
            <w:r w:rsidRPr="009D3BE2">
              <w:t xml:space="preserve"> – dosud: UTB ve Zlíně, Fakulta aplikované informatiky, </w:t>
            </w:r>
            <w:r>
              <w:t>člen Rady studijních programů</w:t>
            </w:r>
          </w:p>
        </w:tc>
      </w:tr>
      <w:tr w:rsidR="00FA6019" w:rsidTr="00601987">
        <w:trPr>
          <w:trHeight w:val="250"/>
        </w:trPr>
        <w:tc>
          <w:tcPr>
            <w:tcW w:w="9860" w:type="dxa"/>
            <w:gridSpan w:val="11"/>
            <w:shd w:val="clear" w:color="auto" w:fill="F7CAAC"/>
          </w:tcPr>
          <w:p w:rsidR="00FA6019" w:rsidRDefault="00FA6019" w:rsidP="0010688A">
            <w:pPr>
              <w:jc w:val="both"/>
            </w:pPr>
            <w:r>
              <w:rPr>
                <w:b/>
              </w:rPr>
              <w:t>Zkušenosti s vedením kvalifikačních a rigorózních prací</w:t>
            </w:r>
          </w:p>
        </w:tc>
      </w:tr>
      <w:tr w:rsidR="00FA6019" w:rsidTr="00601987">
        <w:trPr>
          <w:trHeight w:val="1105"/>
        </w:trPr>
        <w:tc>
          <w:tcPr>
            <w:tcW w:w="9860" w:type="dxa"/>
            <w:gridSpan w:val="11"/>
          </w:tcPr>
          <w:p w:rsidR="00FA6019" w:rsidRDefault="00FA6019" w:rsidP="0010688A">
            <w:pPr>
              <w:jc w:val="both"/>
            </w:pPr>
            <w:r>
              <w:t xml:space="preserve">Od roku 2006 vedoucí úspěšně obhájených 17 bakalářských a 31 diplomových prací. </w:t>
            </w:r>
          </w:p>
          <w:p w:rsidR="00FA6019" w:rsidRDefault="00FA6019" w:rsidP="0010688A">
            <w:pPr>
              <w:jc w:val="both"/>
            </w:pPr>
            <w:r>
              <w:t>Konzultant 1 studenta s úspěšnou obhajobou disertační práce.</w:t>
            </w:r>
          </w:p>
          <w:p w:rsidR="00FA6019" w:rsidRDefault="00FA6019" w:rsidP="0010688A">
            <w:pPr>
              <w:jc w:val="both"/>
            </w:pPr>
            <w:r>
              <w:t>Školitel 1 studenta s úspěšnou obhajobou disertační práce.</w:t>
            </w:r>
          </w:p>
          <w:p w:rsidR="00FA6019" w:rsidRDefault="00FA6019" w:rsidP="0010688A">
            <w:pPr>
              <w:jc w:val="both"/>
            </w:pPr>
            <w:r>
              <w:t>Školitel-specialista 1 studenta s úspěšnou obhajobou disertační práce na ČVUT, FEL.</w:t>
            </w:r>
          </w:p>
          <w:p w:rsidR="00FA6019" w:rsidRDefault="00FA6019" w:rsidP="0010688A">
            <w:pPr>
              <w:jc w:val="both"/>
            </w:pPr>
            <w:r>
              <w:t>Co-supervisor 1 studenta s úspěšnou obhajobou disertační práce na University of Malta, FICT.</w:t>
            </w:r>
          </w:p>
          <w:p w:rsidR="00FA6019" w:rsidRDefault="00FA6019" w:rsidP="0010688A">
            <w:pPr>
              <w:jc w:val="both"/>
            </w:pPr>
            <w:r>
              <w:t>Školitel 3 studentů a konzultant 1 studenta doktorského studijního programu.</w:t>
            </w:r>
          </w:p>
        </w:tc>
      </w:tr>
      <w:tr w:rsidR="00FA6019" w:rsidTr="00601987">
        <w:trPr>
          <w:cantSplit/>
        </w:trPr>
        <w:tc>
          <w:tcPr>
            <w:tcW w:w="3346"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601987">
        <w:trPr>
          <w:cantSplit/>
        </w:trPr>
        <w:tc>
          <w:tcPr>
            <w:tcW w:w="3346" w:type="dxa"/>
            <w:gridSpan w:val="2"/>
          </w:tcPr>
          <w:p w:rsidR="00FA6019" w:rsidRDefault="00FA6019" w:rsidP="0010688A">
            <w:pPr>
              <w:jc w:val="both"/>
            </w:pPr>
            <w:r>
              <w:t>Výpočetní technika a informatika</w:t>
            </w:r>
          </w:p>
        </w:tc>
        <w:tc>
          <w:tcPr>
            <w:tcW w:w="2245" w:type="dxa"/>
            <w:gridSpan w:val="2"/>
          </w:tcPr>
          <w:p w:rsidR="00FA6019" w:rsidRDefault="00FA6019" w:rsidP="0010688A">
            <w:pPr>
              <w:jc w:val="both"/>
            </w:pPr>
            <w:r>
              <w:t>2013</w:t>
            </w:r>
          </w:p>
        </w:tc>
        <w:tc>
          <w:tcPr>
            <w:tcW w:w="2248" w:type="dxa"/>
            <w:gridSpan w:val="4"/>
            <w:tcBorders>
              <w:right w:val="single" w:sz="12" w:space="0" w:color="auto"/>
            </w:tcBorders>
          </w:tcPr>
          <w:p w:rsidR="00FA6019" w:rsidRDefault="00FA6019" w:rsidP="0010688A">
            <w:pPr>
              <w:jc w:val="both"/>
            </w:pPr>
            <w:r>
              <w:t>VUT v Brně</w:t>
            </w:r>
          </w:p>
        </w:tc>
        <w:tc>
          <w:tcPr>
            <w:tcW w:w="634"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601987">
        <w:trPr>
          <w:cantSplit/>
          <w:trHeight w:val="70"/>
        </w:trPr>
        <w:tc>
          <w:tcPr>
            <w:tcW w:w="3346"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4" w:type="dxa"/>
            <w:vMerge w:val="restart"/>
            <w:tcBorders>
              <w:left w:val="single" w:sz="12" w:space="0" w:color="auto"/>
            </w:tcBorders>
          </w:tcPr>
          <w:p w:rsidR="00FA6019" w:rsidRPr="003B5737" w:rsidRDefault="00FA6019" w:rsidP="0010688A">
            <w:pPr>
              <w:jc w:val="both"/>
            </w:pPr>
            <w:r>
              <w:t>160</w:t>
            </w:r>
          </w:p>
        </w:tc>
        <w:tc>
          <w:tcPr>
            <w:tcW w:w="693" w:type="dxa"/>
            <w:vMerge w:val="restart"/>
          </w:tcPr>
          <w:p w:rsidR="00FA6019" w:rsidRPr="003B5737" w:rsidRDefault="00FA6019" w:rsidP="0010688A">
            <w:pPr>
              <w:jc w:val="both"/>
            </w:pPr>
            <w:r>
              <w:t>398</w:t>
            </w:r>
          </w:p>
        </w:tc>
        <w:tc>
          <w:tcPr>
            <w:tcW w:w="694" w:type="dxa"/>
            <w:vMerge w:val="restart"/>
          </w:tcPr>
          <w:p w:rsidR="00FA6019" w:rsidRPr="003B5737" w:rsidRDefault="00FA6019" w:rsidP="0010688A">
            <w:pPr>
              <w:jc w:val="both"/>
            </w:pPr>
          </w:p>
        </w:tc>
      </w:tr>
      <w:tr w:rsidR="00FA6019" w:rsidTr="00601987">
        <w:trPr>
          <w:trHeight w:val="205"/>
        </w:trPr>
        <w:tc>
          <w:tcPr>
            <w:tcW w:w="3346"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4"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601987">
        <w:tc>
          <w:tcPr>
            <w:tcW w:w="9860"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601987">
        <w:trPr>
          <w:trHeight w:val="2347"/>
        </w:trPr>
        <w:tc>
          <w:tcPr>
            <w:tcW w:w="9860" w:type="dxa"/>
            <w:gridSpan w:val="11"/>
          </w:tcPr>
          <w:p w:rsidR="00FA6019" w:rsidRPr="000E3153" w:rsidRDefault="00FA6019" w:rsidP="0010688A">
            <w:pPr>
              <w:rPr>
                <w:lang w:val="en-GB" w:eastAsia="en-GB"/>
              </w:rPr>
            </w:pPr>
            <w:r w:rsidRPr="00001C80">
              <w:rPr>
                <w:b/>
                <w:bCs/>
                <w:lang w:val="en-GB" w:eastAsia="en-GB"/>
              </w:rPr>
              <w:t>KOMÍNKOVÁ OPLATKOVÁ</w:t>
            </w:r>
            <w:r w:rsidRPr="00001C80">
              <w:rPr>
                <w:b/>
                <w:lang w:val="en-GB" w:eastAsia="en-GB"/>
              </w:rPr>
              <w:t xml:space="preserve">, </w:t>
            </w:r>
            <w:r w:rsidRPr="00001C80">
              <w:rPr>
                <w:b/>
                <w:bCs/>
                <w:lang w:val="en-GB" w:eastAsia="en-GB"/>
              </w:rPr>
              <w:t>Zuzana</w:t>
            </w:r>
            <w:r>
              <w:rPr>
                <w:b/>
                <w:bCs/>
                <w:lang w:val="en-GB" w:eastAsia="en-GB"/>
              </w:rPr>
              <w:t xml:space="preserve"> </w:t>
            </w:r>
            <w:r w:rsidRPr="00001C80">
              <w:rPr>
                <w:b/>
                <w:lang w:val="en-GB" w:eastAsia="en-GB"/>
              </w:rPr>
              <w:t>(35 %)</w:t>
            </w:r>
            <w:r w:rsidRPr="000E3153">
              <w:rPr>
                <w:lang w:val="en-GB" w:eastAsia="en-GB"/>
              </w:rPr>
              <w:t xml:space="preserve">; </w:t>
            </w:r>
            <w:r w:rsidRPr="000E3153">
              <w:rPr>
                <w:bCs/>
                <w:lang w:val="en-GB" w:eastAsia="en-GB"/>
              </w:rPr>
              <w:t>ŠENKEŘÍK</w:t>
            </w:r>
            <w:r w:rsidRPr="000E3153">
              <w:rPr>
                <w:lang w:val="en-GB" w:eastAsia="en-GB"/>
              </w:rPr>
              <w:t xml:space="preserve">, </w:t>
            </w:r>
            <w:r w:rsidRPr="000E3153">
              <w:rPr>
                <w:bCs/>
                <w:lang w:val="en-GB" w:eastAsia="en-GB"/>
              </w:rPr>
              <w:t>Roman</w:t>
            </w:r>
            <w:r w:rsidRPr="000E3153">
              <w:rPr>
                <w:lang w:val="en-GB" w:eastAsia="en-GB"/>
              </w:rPr>
              <w:t xml:space="preserve">; </w:t>
            </w:r>
            <w:r w:rsidRPr="000E3153">
              <w:rPr>
                <w:bCs/>
                <w:lang w:val="en-GB" w:eastAsia="en-GB"/>
              </w:rPr>
              <w:t>ZELINKA</w:t>
            </w:r>
            <w:r w:rsidRPr="000E3153">
              <w:rPr>
                <w:lang w:val="en-GB" w:eastAsia="en-GB"/>
              </w:rPr>
              <w:t xml:space="preserve">, </w:t>
            </w:r>
            <w:r w:rsidRPr="000E3153">
              <w:rPr>
                <w:bCs/>
                <w:lang w:val="en-GB" w:eastAsia="en-GB"/>
              </w:rPr>
              <w:t>Ivan</w:t>
            </w:r>
            <w:r w:rsidRPr="000E3153">
              <w:rPr>
                <w:lang w:val="en-GB" w:eastAsia="en-GB"/>
              </w:rPr>
              <w:t xml:space="preserve">; </w:t>
            </w:r>
            <w:r w:rsidRPr="000E3153">
              <w:rPr>
                <w:bCs/>
                <w:lang w:val="en-GB" w:eastAsia="en-GB"/>
              </w:rPr>
              <w:t>PLUHÁČEK</w:t>
            </w:r>
            <w:r w:rsidRPr="000E3153">
              <w:rPr>
                <w:lang w:val="en-GB" w:eastAsia="en-GB"/>
              </w:rPr>
              <w:t xml:space="preserve">, </w:t>
            </w:r>
            <w:r w:rsidRPr="000E3153">
              <w:rPr>
                <w:bCs/>
                <w:lang w:val="en-GB" w:eastAsia="en-GB"/>
              </w:rPr>
              <w:t>Michal</w:t>
            </w:r>
            <w:r w:rsidRPr="000E3153">
              <w:rPr>
                <w:lang w:val="en-GB" w:eastAsia="en-GB"/>
              </w:rPr>
              <w:t xml:space="preserve">. Analytic programming in the task of evolutionary synthesis of a controller for high order oscillations stabilization of discrete chaotic systems. </w:t>
            </w:r>
            <w:r w:rsidRPr="000E3153">
              <w:rPr>
                <w:i/>
                <w:iCs/>
                <w:lang w:val="en-GB" w:eastAsia="en-GB"/>
              </w:rPr>
              <w:t>Computers &amp; Mathematics with Applications</w:t>
            </w:r>
            <w:r w:rsidRPr="000E3153">
              <w:rPr>
                <w:lang w:val="en-GB" w:eastAsia="en-GB"/>
              </w:rPr>
              <w:t>, 2013, roč. 66, č. 2, s. 177-189. ISSN 0898-1221</w:t>
            </w:r>
          </w:p>
          <w:p w:rsidR="00FA6019" w:rsidRPr="000E3153" w:rsidRDefault="00FA6019" w:rsidP="0010688A">
            <w:pPr>
              <w:rPr>
                <w:lang w:val="en-GB" w:eastAsia="en-GB"/>
              </w:rPr>
            </w:pPr>
            <w:r w:rsidRPr="00001C80">
              <w:rPr>
                <w:b/>
                <w:bCs/>
                <w:lang w:val="en-GB" w:eastAsia="en-GB"/>
              </w:rPr>
              <w:t>KOMÍNKOVÁ OPLATKOVÁ</w:t>
            </w:r>
            <w:r w:rsidRPr="00001C80">
              <w:rPr>
                <w:b/>
                <w:lang w:val="en-GB" w:eastAsia="en-GB"/>
              </w:rPr>
              <w:t xml:space="preserve">, </w:t>
            </w:r>
            <w:r w:rsidRPr="00001C80">
              <w:rPr>
                <w:b/>
                <w:bCs/>
                <w:lang w:val="en-GB" w:eastAsia="en-GB"/>
              </w:rPr>
              <w:t>Zuzana</w:t>
            </w:r>
            <w:r>
              <w:rPr>
                <w:b/>
                <w:bCs/>
                <w:lang w:val="en-GB" w:eastAsia="en-GB"/>
              </w:rPr>
              <w:t xml:space="preserve"> </w:t>
            </w:r>
            <w:r w:rsidRPr="00001C80">
              <w:rPr>
                <w:b/>
                <w:lang w:val="en-GB" w:eastAsia="en-GB"/>
              </w:rPr>
              <w:t>(65 %)</w:t>
            </w:r>
            <w:r w:rsidRPr="000E3153">
              <w:rPr>
                <w:lang w:val="en-GB" w:eastAsia="en-GB"/>
              </w:rPr>
              <w:t xml:space="preserve">; </w:t>
            </w:r>
            <w:r w:rsidRPr="000E3153">
              <w:rPr>
                <w:bCs/>
                <w:lang w:val="en-GB" w:eastAsia="en-GB"/>
              </w:rPr>
              <w:t>HOLOŠKA</w:t>
            </w:r>
            <w:r w:rsidRPr="000E3153">
              <w:rPr>
                <w:lang w:val="en-GB" w:eastAsia="en-GB"/>
              </w:rPr>
              <w:t xml:space="preserve">, </w:t>
            </w:r>
            <w:r w:rsidRPr="000E3153">
              <w:rPr>
                <w:bCs/>
                <w:lang w:val="en-GB" w:eastAsia="en-GB"/>
              </w:rPr>
              <w:t>Jiří</w:t>
            </w:r>
            <w:r w:rsidRPr="000E3153">
              <w:rPr>
                <w:lang w:val="en-GB" w:eastAsia="en-GB"/>
              </w:rPr>
              <w:t xml:space="preserve">; </w:t>
            </w:r>
            <w:r w:rsidRPr="000E3153">
              <w:rPr>
                <w:bCs/>
                <w:lang w:val="en-GB" w:eastAsia="en-GB"/>
              </w:rPr>
              <w:t>ŠENKEŘÍK</w:t>
            </w:r>
            <w:r w:rsidRPr="000E3153">
              <w:rPr>
                <w:lang w:val="en-GB" w:eastAsia="en-GB"/>
              </w:rPr>
              <w:t xml:space="preserve">, </w:t>
            </w:r>
            <w:r w:rsidRPr="000E3153">
              <w:rPr>
                <w:bCs/>
                <w:lang w:val="en-GB" w:eastAsia="en-GB"/>
              </w:rPr>
              <w:t>Roman</w:t>
            </w:r>
            <w:r w:rsidRPr="000E3153">
              <w:rPr>
                <w:lang w:val="en-GB" w:eastAsia="en-GB"/>
              </w:rPr>
              <w:t xml:space="preserve">. Steganography content detection by means of feedforward neural network. </w:t>
            </w:r>
            <w:r w:rsidRPr="000E3153">
              <w:rPr>
                <w:i/>
                <w:iCs/>
                <w:lang w:val="en-GB" w:eastAsia="en-GB"/>
              </w:rPr>
              <w:t>International Journal of Innovative Computing and Applications</w:t>
            </w:r>
            <w:r w:rsidRPr="000E3153">
              <w:rPr>
                <w:lang w:val="en-GB" w:eastAsia="en-GB"/>
              </w:rPr>
              <w:t>, 2013, roč. 5, č. 3, s. 184-190. ISSN 1751-648X.</w:t>
            </w:r>
          </w:p>
          <w:p w:rsidR="00FA6019" w:rsidRPr="000E3153" w:rsidRDefault="00FA6019" w:rsidP="0010688A">
            <w:pPr>
              <w:rPr>
                <w:lang w:val="en-GB" w:eastAsia="en-GB"/>
              </w:rPr>
            </w:pPr>
            <w:r w:rsidRPr="000E3153">
              <w:rPr>
                <w:bCs/>
                <w:lang w:val="en-GB" w:eastAsia="en-GB"/>
              </w:rPr>
              <w:t>VOLNÁ</w:t>
            </w:r>
            <w:r w:rsidRPr="000E3153">
              <w:rPr>
                <w:lang w:val="en-GB" w:eastAsia="en-GB"/>
              </w:rPr>
              <w:t xml:space="preserve">, </w:t>
            </w:r>
            <w:r w:rsidRPr="000E3153">
              <w:rPr>
                <w:bCs/>
                <w:lang w:val="en-GB" w:eastAsia="en-GB"/>
              </w:rPr>
              <w:t>Eva</w:t>
            </w:r>
            <w:r w:rsidRPr="000E3153">
              <w:rPr>
                <w:lang w:val="en-GB" w:eastAsia="en-GB"/>
              </w:rPr>
              <w:t xml:space="preserve">; </w:t>
            </w:r>
            <w:r w:rsidRPr="000E3153">
              <w:rPr>
                <w:bCs/>
                <w:lang w:val="en-GB" w:eastAsia="en-GB"/>
              </w:rPr>
              <w:t>KOTYRBA</w:t>
            </w:r>
            <w:r w:rsidRPr="000E3153">
              <w:rPr>
                <w:lang w:val="en-GB" w:eastAsia="en-GB"/>
              </w:rPr>
              <w:t xml:space="preserve">, </w:t>
            </w:r>
            <w:r w:rsidRPr="000E3153">
              <w:rPr>
                <w:bCs/>
                <w:lang w:val="en-GB" w:eastAsia="en-GB"/>
              </w:rPr>
              <w:t>Martin</w:t>
            </w:r>
            <w:r w:rsidRPr="000E3153">
              <w:rPr>
                <w:lang w:val="en-GB" w:eastAsia="en-GB"/>
              </w:rPr>
              <w:t xml:space="preserve">; </w:t>
            </w:r>
            <w:r w:rsidRPr="00001C80">
              <w:rPr>
                <w:b/>
                <w:bCs/>
                <w:lang w:val="en-GB" w:eastAsia="en-GB"/>
              </w:rPr>
              <w:t>KOMÍNKOVÁ OPLATKOVÁ</w:t>
            </w:r>
            <w:r w:rsidRPr="00001C80">
              <w:rPr>
                <w:b/>
                <w:lang w:val="en-GB" w:eastAsia="en-GB"/>
              </w:rPr>
              <w:t xml:space="preserve">, </w:t>
            </w:r>
            <w:r w:rsidRPr="00001C80">
              <w:rPr>
                <w:b/>
                <w:bCs/>
                <w:lang w:val="en-GB" w:eastAsia="en-GB"/>
              </w:rPr>
              <w:t>Zuzana</w:t>
            </w:r>
            <w:r>
              <w:rPr>
                <w:b/>
                <w:bCs/>
                <w:lang w:val="en-GB" w:eastAsia="en-GB"/>
              </w:rPr>
              <w:t xml:space="preserve"> </w:t>
            </w:r>
            <w:r w:rsidRPr="00001C80">
              <w:rPr>
                <w:b/>
                <w:lang w:val="en-GB" w:eastAsia="en-GB"/>
              </w:rPr>
              <w:t>(35 %)</w:t>
            </w:r>
            <w:r w:rsidRPr="000E3153">
              <w:rPr>
                <w:lang w:val="en-GB" w:eastAsia="en-GB"/>
              </w:rPr>
              <w:t xml:space="preserve">; </w:t>
            </w:r>
            <w:r w:rsidRPr="000E3153">
              <w:rPr>
                <w:bCs/>
                <w:lang w:val="en-GB" w:eastAsia="en-GB"/>
              </w:rPr>
              <w:t>ŠENKEŘÍK</w:t>
            </w:r>
            <w:r w:rsidRPr="000E3153">
              <w:rPr>
                <w:lang w:val="en-GB" w:eastAsia="en-GB"/>
              </w:rPr>
              <w:t xml:space="preserve">, </w:t>
            </w:r>
            <w:r w:rsidRPr="000E3153">
              <w:rPr>
                <w:bCs/>
                <w:lang w:val="en-GB" w:eastAsia="en-GB"/>
              </w:rPr>
              <w:t>Roman</w:t>
            </w:r>
            <w:r w:rsidRPr="000E3153">
              <w:rPr>
                <w:lang w:val="en-GB" w:eastAsia="en-GB"/>
              </w:rPr>
              <w:t xml:space="preserve">. Elliott waves classification by means of neural and pseudo neural networks. </w:t>
            </w:r>
            <w:r w:rsidRPr="000E3153">
              <w:rPr>
                <w:i/>
                <w:iCs/>
                <w:lang w:val="en-GB" w:eastAsia="en-GB"/>
              </w:rPr>
              <w:t>Soft computing</w:t>
            </w:r>
            <w:r>
              <w:rPr>
                <w:lang w:val="en-GB" w:eastAsia="en-GB"/>
              </w:rPr>
              <w:t>, 2018</w:t>
            </w:r>
            <w:r w:rsidRPr="000E3153">
              <w:rPr>
                <w:lang w:val="en-GB" w:eastAsia="en-GB"/>
              </w:rPr>
              <w:t xml:space="preserve">, roč. </w:t>
            </w:r>
            <w:r>
              <w:rPr>
                <w:lang w:val="en-GB" w:eastAsia="en-GB"/>
              </w:rPr>
              <w:t>22</w:t>
            </w:r>
            <w:r w:rsidRPr="000E3153">
              <w:rPr>
                <w:lang w:val="en-GB" w:eastAsia="en-GB"/>
              </w:rPr>
              <w:t xml:space="preserve">, č. </w:t>
            </w:r>
            <w:r>
              <w:rPr>
                <w:lang w:val="en-GB" w:eastAsia="en-GB"/>
              </w:rPr>
              <w:t>6</w:t>
            </w:r>
            <w:r w:rsidRPr="000E3153">
              <w:rPr>
                <w:lang w:val="en-GB" w:eastAsia="en-GB"/>
              </w:rPr>
              <w:t xml:space="preserve">, s. </w:t>
            </w:r>
            <w:r>
              <w:rPr>
                <w:lang w:val="en-GB" w:eastAsia="en-GB"/>
              </w:rPr>
              <w:t>1803-1813</w:t>
            </w:r>
            <w:r w:rsidRPr="000E3153">
              <w:rPr>
                <w:lang w:val="en-GB" w:eastAsia="en-GB"/>
              </w:rPr>
              <w:t>. ISSN 1432-7643</w:t>
            </w:r>
          </w:p>
          <w:p w:rsidR="00FA6019" w:rsidRPr="000E3153" w:rsidRDefault="00FA6019" w:rsidP="0010688A">
            <w:pPr>
              <w:rPr>
                <w:lang w:val="en-GB"/>
              </w:rPr>
            </w:pPr>
            <w:r w:rsidRPr="00001C80">
              <w:rPr>
                <w:b/>
                <w:bCs/>
                <w:lang w:val="en-GB"/>
              </w:rPr>
              <w:t>KOMÍNKOVÁ OPLATKOVÁ</w:t>
            </w:r>
            <w:r w:rsidRPr="00001C80">
              <w:rPr>
                <w:b/>
                <w:lang w:val="en-GB"/>
              </w:rPr>
              <w:t xml:space="preserve">, </w:t>
            </w:r>
            <w:r w:rsidRPr="00001C80">
              <w:rPr>
                <w:b/>
                <w:bCs/>
                <w:lang w:val="en-GB"/>
              </w:rPr>
              <w:t>Zuzana</w:t>
            </w:r>
            <w:r>
              <w:rPr>
                <w:b/>
                <w:bCs/>
                <w:lang w:val="en-GB"/>
              </w:rPr>
              <w:t xml:space="preserve"> </w:t>
            </w:r>
            <w:r w:rsidRPr="00001C80">
              <w:rPr>
                <w:b/>
                <w:lang w:val="en-GB"/>
              </w:rPr>
              <w:t>(60 %)</w:t>
            </w:r>
            <w:r w:rsidRPr="000E3153">
              <w:rPr>
                <w:lang w:val="en-GB"/>
              </w:rPr>
              <w:t xml:space="preserve">; </w:t>
            </w:r>
            <w:r w:rsidRPr="000E3153">
              <w:rPr>
                <w:bCs/>
                <w:lang w:val="en-GB"/>
              </w:rPr>
              <w:t>ŠENKEŘÍK</w:t>
            </w:r>
            <w:r w:rsidRPr="000E3153">
              <w:rPr>
                <w:lang w:val="en-GB"/>
              </w:rPr>
              <w:t xml:space="preserve">, </w:t>
            </w:r>
            <w:r w:rsidRPr="000E3153">
              <w:rPr>
                <w:bCs/>
                <w:lang w:val="en-GB"/>
              </w:rPr>
              <w:t>Roman</w:t>
            </w:r>
            <w:r w:rsidRPr="000E3153">
              <w:rPr>
                <w:lang w:val="en-GB"/>
              </w:rPr>
              <w:t xml:space="preserve">. Control Law and Pseudo Neural Networks Synthesized by Evolutionary Symbolic Regression Technique. In Al-Begain, Khalid; Bargiela, Andrzej. </w:t>
            </w:r>
            <w:r w:rsidRPr="000E3153">
              <w:rPr>
                <w:i/>
                <w:iCs/>
                <w:lang w:val="en-GB"/>
              </w:rPr>
              <w:t>Seminal Contributions to Modelling and Simulation: 30 Years of the European Council of Modelling and Simulation</w:t>
            </w:r>
            <w:r w:rsidRPr="000E3153">
              <w:rPr>
                <w:lang w:val="en-GB"/>
              </w:rPr>
              <w:t xml:space="preserve">. Basel : Springer International Publishing AG, 2016, s. 91-113. ISBN 978-3-319-33785-2. </w:t>
            </w:r>
          </w:p>
          <w:p w:rsidR="00FA6019" w:rsidRPr="004A6A1E" w:rsidRDefault="00FA6019" w:rsidP="0010688A">
            <w:pPr>
              <w:rPr>
                <w:lang w:val="en-GB"/>
              </w:rPr>
            </w:pPr>
            <w:r w:rsidRPr="004A6A1E">
              <w:rPr>
                <w:bCs/>
                <w:lang w:val="en-GB"/>
              </w:rPr>
              <w:t>AFFUL-DADZIE</w:t>
            </w:r>
            <w:r w:rsidRPr="004A6A1E">
              <w:rPr>
                <w:lang w:val="en-GB"/>
              </w:rPr>
              <w:t xml:space="preserve">, </w:t>
            </w:r>
            <w:r w:rsidRPr="004A6A1E">
              <w:rPr>
                <w:bCs/>
                <w:lang w:val="en-GB"/>
              </w:rPr>
              <w:t>Eric</w:t>
            </w:r>
            <w:r w:rsidRPr="004A6A1E">
              <w:rPr>
                <w:lang w:val="en-GB"/>
              </w:rPr>
              <w:t xml:space="preserve">; </w:t>
            </w:r>
            <w:r w:rsidRPr="00001C80">
              <w:rPr>
                <w:b/>
                <w:bCs/>
                <w:lang w:val="en-GB"/>
              </w:rPr>
              <w:t>KOMÍNKOVÁ OPLATKOVÁ</w:t>
            </w:r>
            <w:r w:rsidRPr="00001C80">
              <w:rPr>
                <w:b/>
                <w:lang w:val="en-GB"/>
              </w:rPr>
              <w:t xml:space="preserve">, </w:t>
            </w:r>
            <w:r w:rsidRPr="00001C80">
              <w:rPr>
                <w:b/>
                <w:bCs/>
                <w:lang w:val="en-GB"/>
              </w:rPr>
              <w:t>Zuzana</w:t>
            </w:r>
            <w:r>
              <w:rPr>
                <w:b/>
                <w:bCs/>
                <w:lang w:val="en-GB"/>
              </w:rPr>
              <w:t xml:space="preserve"> </w:t>
            </w:r>
            <w:r w:rsidRPr="00001C80">
              <w:rPr>
                <w:b/>
                <w:lang w:val="en-GB"/>
              </w:rPr>
              <w:t>(20 %)</w:t>
            </w:r>
            <w:r w:rsidRPr="004A6A1E">
              <w:rPr>
                <w:lang w:val="en-GB"/>
              </w:rPr>
              <w:t xml:space="preserve">; </w:t>
            </w:r>
            <w:r w:rsidRPr="004A6A1E">
              <w:rPr>
                <w:bCs/>
                <w:lang w:val="en-GB"/>
              </w:rPr>
              <w:t>BELTRÁN Prieto</w:t>
            </w:r>
            <w:r w:rsidRPr="004A6A1E">
              <w:rPr>
                <w:lang w:val="en-GB"/>
              </w:rPr>
              <w:t xml:space="preserve">, </w:t>
            </w:r>
            <w:r w:rsidRPr="004A6A1E">
              <w:rPr>
                <w:bCs/>
                <w:lang w:val="en-GB"/>
              </w:rPr>
              <w:t>Luis Antonio</w:t>
            </w:r>
            <w:r w:rsidRPr="004A6A1E">
              <w:rPr>
                <w:lang w:val="en-GB"/>
              </w:rPr>
              <w:t xml:space="preserve">. Comparative State-of-the-Art Survey of Classical Fuzzy Set and Intuitionistic Fuzzy Sets in Multi-Criteria Decision Making. </w:t>
            </w:r>
            <w:r w:rsidRPr="004A6A1E">
              <w:rPr>
                <w:i/>
                <w:iCs/>
                <w:lang w:val="en-GB"/>
              </w:rPr>
              <w:t>International Journal of Fuzzy Systems</w:t>
            </w:r>
            <w:r w:rsidRPr="004A6A1E">
              <w:rPr>
                <w:lang w:val="en-GB"/>
              </w:rPr>
              <w:t xml:space="preserve">, 2017, roč. 19, č. 3, s. 726-738. ISSN 1562-2479. </w:t>
            </w:r>
          </w:p>
        </w:tc>
      </w:tr>
      <w:tr w:rsidR="00FA6019" w:rsidTr="00601987">
        <w:trPr>
          <w:trHeight w:val="250"/>
        </w:trPr>
        <w:tc>
          <w:tcPr>
            <w:tcW w:w="9860" w:type="dxa"/>
            <w:gridSpan w:val="11"/>
            <w:shd w:val="clear" w:color="auto" w:fill="F7CAAC"/>
          </w:tcPr>
          <w:p w:rsidR="00FA6019" w:rsidRDefault="00FA6019" w:rsidP="0010688A">
            <w:pPr>
              <w:rPr>
                <w:b/>
              </w:rPr>
            </w:pPr>
            <w:r>
              <w:rPr>
                <w:b/>
              </w:rPr>
              <w:t>Působení v zahraničí</w:t>
            </w:r>
          </w:p>
        </w:tc>
      </w:tr>
      <w:tr w:rsidR="00FA6019" w:rsidTr="00601987">
        <w:trPr>
          <w:trHeight w:val="328"/>
        </w:trPr>
        <w:tc>
          <w:tcPr>
            <w:tcW w:w="9860" w:type="dxa"/>
            <w:gridSpan w:val="11"/>
          </w:tcPr>
          <w:p w:rsidR="00FA6019" w:rsidRPr="004413DC" w:rsidRDefault="00FA6019" w:rsidP="0010688A">
            <w:pPr>
              <w:rPr>
                <w:lang w:val="sk-SK"/>
              </w:rPr>
            </w:pPr>
            <w:r>
              <w:rPr>
                <w:lang w:val="sk-SK"/>
              </w:rPr>
              <w:t xml:space="preserve">10 </w:t>
            </w:r>
            <w:r>
              <w:t>- 12/</w:t>
            </w:r>
            <w:r w:rsidRPr="004413DC">
              <w:rPr>
                <w:lang w:val="sk-SK"/>
              </w:rPr>
              <w:t xml:space="preserve"> 2002</w:t>
            </w:r>
            <w:r>
              <w:rPr>
                <w:lang w:val="sk-SK"/>
              </w:rPr>
              <w:t>:</w:t>
            </w:r>
            <w:r w:rsidRPr="004413DC">
              <w:rPr>
                <w:lang w:val="sk-SK"/>
              </w:rPr>
              <w:t xml:space="preserve"> Stipendijní pobyt v rámci programu </w:t>
            </w:r>
            <w:r>
              <w:rPr>
                <w:lang w:val="sk-SK"/>
              </w:rPr>
              <w:t>Erasmus</w:t>
            </w:r>
            <w:r w:rsidRPr="004413DC">
              <w:rPr>
                <w:lang w:val="sk-SK"/>
              </w:rPr>
              <w:t xml:space="preserve"> na The Open University, Oxford Research Unit, Oxford, Velká Británie.</w:t>
            </w:r>
          </w:p>
          <w:p w:rsidR="00FA6019" w:rsidRDefault="00FA6019" w:rsidP="0010688A">
            <w:pPr>
              <w:rPr>
                <w:lang w:val="sk-SK"/>
              </w:rPr>
            </w:pPr>
            <w:r w:rsidRPr="009D3BE2">
              <w:rPr>
                <w:lang w:val="sk-SK"/>
              </w:rPr>
              <w:t>04 – 06/2004:</w:t>
            </w:r>
            <w:r>
              <w:rPr>
                <w:lang w:val="sk-SK"/>
              </w:rPr>
              <w:t xml:space="preserve"> </w:t>
            </w:r>
            <w:r w:rsidRPr="004413DC">
              <w:rPr>
                <w:lang w:val="sk-SK"/>
              </w:rPr>
              <w:t>Stipendijní pobyt v rámci programu Nonlinear and adaptive control, Politecnico di Milano, Milano, Itálie</w:t>
            </w:r>
            <w:r>
              <w:rPr>
                <w:lang w:val="sk-SK"/>
              </w:rPr>
              <w:t>.</w:t>
            </w:r>
          </w:p>
          <w:p w:rsidR="00FA6019" w:rsidRPr="003232CF" w:rsidRDefault="00FA6019" w:rsidP="0010688A">
            <w:pPr>
              <w:rPr>
                <w:lang w:val="sk-SK"/>
              </w:rPr>
            </w:pPr>
            <w:r>
              <w:rPr>
                <w:lang w:val="sk-SK"/>
              </w:rPr>
              <w:t>2004 – dosud: Přes 20 týdenních výukových pobytů na evropských univerzitách v rámci programu Erasmus / Erasmus+</w:t>
            </w:r>
          </w:p>
        </w:tc>
      </w:tr>
      <w:tr w:rsidR="00FA6019" w:rsidTr="00601987">
        <w:trPr>
          <w:cantSplit/>
          <w:trHeight w:val="470"/>
        </w:trPr>
        <w:tc>
          <w:tcPr>
            <w:tcW w:w="2517"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rPr>
                <w:ins w:id="6848" w:author="vopatrilova" w:date="2018-11-19T15:06:00Z"/>
              </w:rPr>
            </w:pPr>
          </w:p>
          <w:p w:rsidR="00CB2A4C" w:rsidRDefault="00CB2A4C" w:rsidP="0010688A">
            <w:pPr>
              <w:jc w:val="both"/>
              <w:rPr>
                <w:ins w:id="6849" w:author="vopatrilova" w:date="2018-11-19T15:07:00Z"/>
              </w:rPr>
            </w:pPr>
          </w:p>
          <w:p w:rsidR="00CB2A4C" w:rsidRDefault="00CB2A4C" w:rsidP="0010688A">
            <w:pPr>
              <w:jc w:val="both"/>
              <w:rPr>
                <w:ins w:id="6850" w:author="vopatrilova" w:date="2018-11-19T15:06:00Z"/>
              </w:rPr>
            </w:pPr>
          </w:p>
          <w:p w:rsidR="00CB2A4C" w:rsidRDefault="00CB2A4C" w:rsidP="0010688A">
            <w:pPr>
              <w:jc w:val="both"/>
            </w:pPr>
          </w:p>
        </w:tc>
        <w:tc>
          <w:tcPr>
            <w:tcW w:w="786" w:type="dxa"/>
            <w:gridSpan w:val="2"/>
            <w:shd w:val="clear" w:color="auto" w:fill="F7CAAC"/>
          </w:tcPr>
          <w:p w:rsidR="00FA6019" w:rsidRDefault="00FA6019" w:rsidP="0010688A">
            <w:pPr>
              <w:jc w:val="both"/>
            </w:pPr>
            <w:r>
              <w:rPr>
                <w:b/>
              </w:rPr>
              <w:t>datum</w:t>
            </w:r>
          </w:p>
        </w:tc>
        <w:tc>
          <w:tcPr>
            <w:tcW w:w="2021" w:type="dxa"/>
            <w:gridSpan w:val="3"/>
          </w:tcPr>
          <w:p w:rsidR="00FA6019" w:rsidRDefault="00FA6019" w:rsidP="0010688A">
            <w:pPr>
              <w:jc w:val="both"/>
            </w:pPr>
            <w:r>
              <w:t>28. 8. 2018</w:t>
            </w:r>
          </w:p>
        </w:tc>
      </w:tr>
      <w:tr w:rsidR="00FA6019" w:rsidTr="00601987">
        <w:tc>
          <w:tcPr>
            <w:tcW w:w="9860" w:type="dxa"/>
            <w:gridSpan w:val="11"/>
            <w:tcBorders>
              <w:bottom w:val="double" w:sz="4" w:space="0" w:color="auto"/>
            </w:tcBorders>
            <w:shd w:val="clear" w:color="auto" w:fill="BDD6EE"/>
          </w:tcPr>
          <w:p w:rsidR="00FA6019" w:rsidRDefault="00FA6019" w:rsidP="0010688A">
            <w:pPr>
              <w:tabs>
                <w:tab w:val="right" w:pos="9461"/>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601987">
        <w:tc>
          <w:tcPr>
            <w:tcW w:w="2517" w:type="dxa"/>
            <w:tcBorders>
              <w:top w:val="double" w:sz="4" w:space="0" w:color="auto"/>
            </w:tcBorders>
            <w:shd w:val="clear" w:color="auto" w:fill="F7CAAC"/>
          </w:tcPr>
          <w:p w:rsidR="00FA6019" w:rsidRDefault="00FA6019" w:rsidP="0010688A">
            <w:pPr>
              <w:jc w:val="both"/>
              <w:rPr>
                <w:b/>
              </w:rPr>
            </w:pPr>
            <w:r>
              <w:rPr>
                <w:b/>
              </w:rPr>
              <w:t>Vysoká škola</w:t>
            </w:r>
          </w:p>
        </w:tc>
        <w:tc>
          <w:tcPr>
            <w:tcW w:w="7343" w:type="dxa"/>
            <w:gridSpan w:val="10"/>
          </w:tcPr>
          <w:p w:rsidR="00FA6019" w:rsidRDefault="00FA6019" w:rsidP="0010688A">
            <w:pPr>
              <w:jc w:val="both"/>
            </w:pPr>
            <w:r>
              <w:t>Univerzita Tomáše Bati ve Zlíně</w:t>
            </w:r>
          </w:p>
        </w:tc>
      </w:tr>
      <w:tr w:rsidR="00FA6019" w:rsidTr="00601987">
        <w:tc>
          <w:tcPr>
            <w:tcW w:w="2517" w:type="dxa"/>
            <w:shd w:val="clear" w:color="auto" w:fill="F7CAAC"/>
          </w:tcPr>
          <w:p w:rsidR="00FA6019" w:rsidRDefault="00FA6019" w:rsidP="0010688A">
            <w:pPr>
              <w:jc w:val="both"/>
              <w:rPr>
                <w:b/>
              </w:rPr>
            </w:pPr>
            <w:r>
              <w:rPr>
                <w:b/>
              </w:rPr>
              <w:t>Součást vysoké školy</w:t>
            </w:r>
          </w:p>
        </w:tc>
        <w:tc>
          <w:tcPr>
            <w:tcW w:w="7343" w:type="dxa"/>
            <w:gridSpan w:val="10"/>
          </w:tcPr>
          <w:p w:rsidR="00FA6019" w:rsidRDefault="00FA6019" w:rsidP="0010688A">
            <w:pPr>
              <w:jc w:val="both"/>
            </w:pPr>
            <w:r>
              <w:t>Fakulta aplikované informatiky</w:t>
            </w:r>
          </w:p>
        </w:tc>
      </w:tr>
      <w:tr w:rsidR="00FA6019" w:rsidTr="00601987">
        <w:tc>
          <w:tcPr>
            <w:tcW w:w="2517" w:type="dxa"/>
            <w:shd w:val="clear" w:color="auto" w:fill="F7CAAC"/>
          </w:tcPr>
          <w:p w:rsidR="00FA6019" w:rsidRDefault="00FA6019" w:rsidP="0010688A">
            <w:pPr>
              <w:jc w:val="both"/>
              <w:rPr>
                <w:b/>
              </w:rPr>
            </w:pPr>
            <w:r>
              <w:rPr>
                <w:b/>
              </w:rPr>
              <w:t>Název studijního programu</w:t>
            </w:r>
          </w:p>
        </w:tc>
        <w:tc>
          <w:tcPr>
            <w:tcW w:w="7343" w:type="dxa"/>
            <w:gridSpan w:val="10"/>
          </w:tcPr>
          <w:p w:rsidR="00FA6019" w:rsidRDefault="00FA6019" w:rsidP="0010688A">
            <w:pPr>
              <w:jc w:val="both"/>
            </w:pPr>
            <w:r w:rsidRPr="00D5015D">
              <w:t>Aplikovaná informatika v průmyslové automatizaci</w:t>
            </w:r>
          </w:p>
        </w:tc>
      </w:tr>
      <w:tr w:rsidR="00FA6019" w:rsidTr="00601987">
        <w:tc>
          <w:tcPr>
            <w:tcW w:w="2517"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Erik </w:t>
            </w:r>
            <w:bookmarkStart w:id="6851" w:name="aKral"/>
            <w:r>
              <w:t>Král</w:t>
            </w:r>
            <w:bookmarkEnd w:id="6851"/>
          </w:p>
        </w:tc>
        <w:tc>
          <w:tcPr>
            <w:tcW w:w="711"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Ing. et Ing., Ph.D.</w:t>
            </w:r>
          </w:p>
        </w:tc>
      </w:tr>
      <w:tr w:rsidR="00FA6019" w:rsidTr="00601987">
        <w:tc>
          <w:tcPr>
            <w:tcW w:w="2517"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1977</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11"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601987">
        <w:tc>
          <w:tcPr>
            <w:tcW w:w="5067"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11"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601987">
        <w:tc>
          <w:tcPr>
            <w:tcW w:w="6059" w:type="dxa"/>
            <w:gridSpan w:val="5"/>
            <w:shd w:val="clear" w:color="auto" w:fill="F7CAAC"/>
          </w:tcPr>
          <w:p w:rsidR="00FA6019" w:rsidRDefault="00FA6019" w:rsidP="0010688A">
            <w:pPr>
              <w:jc w:val="both"/>
            </w:pPr>
            <w:r>
              <w:rPr>
                <w:b/>
              </w:rPr>
              <w:t>Další současná působení jako akademický pracovník na jiných VŠ</w:t>
            </w:r>
          </w:p>
        </w:tc>
        <w:tc>
          <w:tcPr>
            <w:tcW w:w="1705"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601987">
        <w:tc>
          <w:tcPr>
            <w:tcW w:w="6059" w:type="dxa"/>
            <w:gridSpan w:val="5"/>
          </w:tcPr>
          <w:p w:rsidR="00FA6019" w:rsidRDefault="00FA6019" w:rsidP="0010688A">
            <w:pPr>
              <w:jc w:val="both"/>
            </w:pPr>
          </w:p>
        </w:tc>
        <w:tc>
          <w:tcPr>
            <w:tcW w:w="1705"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601987">
        <w:tc>
          <w:tcPr>
            <w:tcW w:w="6059" w:type="dxa"/>
            <w:gridSpan w:val="5"/>
          </w:tcPr>
          <w:p w:rsidR="00FA6019" w:rsidRDefault="00FA6019" w:rsidP="0010688A">
            <w:pPr>
              <w:jc w:val="both"/>
            </w:pPr>
          </w:p>
        </w:tc>
        <w:tc>
          <w:tcPr>
            <w:tcW w:w="1705"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601987">
        <w:tc>
          <w:tcPr>
            <w:tcW w:w="9860"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601987">
        <w:trPr>
          <w:trHeight w:val="321"/>
        </w:trPr>
        <w:tc>
          <w:tcPr>
            <w:tcW w:w="9860" w:type="dxa"/>
            <w:gridSpan w:val="11"/>
            <w:tcBorders>
              <w:top w:val="nil"/>
            </w:tcBorders>
          </w:tcPr>
          <w:p w:rsidR="00FA6019" w:rsidRDefault="00FA6019" w:rsidP="0010688A">
            <w:pPr>
              <w:jc w:val="both"/>
            </w:pPr>
            <w:r w:rsidRPr="004E5DA8">
              <w:t>Objektové programování</w:t>
            </w:r>
            <w:r>
              <w:t xml:space="preserve"> – garant, přednášející (100%)</w:t>
            </w:r>
            <w:r w:rsidR="001B7304">
              <w:t>, cvičící (100%)</w:t>
            </w:r>
          </w:p>
        </w:tc>
      </w:tr>
      <w:tr w:rsidR="00FA6019" w:rsidTr="00601987">
        <w:tc>
          <w:tcPr>
            <w:tcW w:w="9860" w:type="dxa"/>
            <w:gridSpan w:val="11"/>
            <w:shd w:val="clear" w:color="auto" w:fill="F7CAAC"/>
          </w:tcPr>
          <w:p w:rsidR="00FA6019" w:rsidRDefault="00FA6019" w:rsidP="0010688A">
            <w:pPr>
              <w:jc w:val="both"/>
            </w:pPr>
            <w:r>
              <w:rPr>
                <w:b/>
              </w:rPr>
              <w:t xml:space="preserve">Údaje o vzdělání na VŠ </w:t>
            </w:r>
          </w:p>
        </w:tc>
      </w:tr>
      <w:tr w:rsidR="00FA6019" w:rsidTr="00601987">
        <w:trPr>
          <w:trHeight w:val="1055"/>
        </w:trPr>
        <w:tc>
          <w:tcPr>
            <w:tcW w:w="9860" w:type="dxa"/>
            <w:gridSpan w:val="11"/>
          </w:tcPr>
          <w:p w:rsidR="00FA6019" w:rsidRDefault="00FA6019" w:rsidP="0010688A">
            <w:pPr>
              <w:jc w:val="both"/>
            </w:pPr>
            <w:r>
              <w:t>1997 - 2002 UTB ve Zlíně, Fakulta managementu a ekonomiky, studijní program Management a ekonomika, magisterské studium.</w:t>
            </w:r>
          </w:p>
          <w:p w:rsidR="00FA6019" w:rsidRDefault="00FA6019" w:rsidP="0010688A">
            <w:pPr>
              <w:jc w:val="both"/>
            </w:pPr>
            <w:r>
              <w:t>2001 - 2006 UTB ve Zlíně, Fakulta technologická, studijní program Inženýrská informatika, obor Informační technologie, inženýrské studium. VŠ diplom s vyznamenáním.</w:t>
            </w:r>
          </w:p>
          <w:p w:rsidR="00FA6019" w:rsidRPr="00822882" w:rsidRDefault="00FA6019" w:rsidP="0010688A">
            <w:pPr>
              <w:jc w:val="both"/>
              <w:rPr>
                <w:b/>
              </w:rPr>
            </w:pPr>
            <w:r>
              <w:t>2005 - 2013 Univerzita Tomáše Bati ve Zlíně (UTB ve Zlíně), Fakulta aplikované informatiky, studijní program Chemické a procesní inženýrství, obor Technická kybernetika, Ústav automatizace a řídicí techniky, doktorské studium.</w:t>
            </w:r>
          </w:p>
        </w:tc>
      </w:tr>
      <w:tr w:rsidR="00FA6019" w:rsidTr="00601987">
        <w:tc>
          <w:tcPr>
            <w:tcW w:w="9860"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601987">
        <w:trPr>
          <w:trHeight w:val="1090"/>
        </w:trPr>
        <w:tc>
          <w:tcPr>
            <w:tcW w:w="9860" w:type="dxa"/>
            <w:gridSpan w:val="11"/>
          </w:tcPr>
          <w:p w:rsidR="00FA6019" w:rsidRPr="004373A6" w:rsidRDefault="00FA6019" w:rsidP="0010688A">
            <w:pPr>
              <w:tabs>
                <w:tab w:val="left" w:pos="1075"/>
              </w:tabs>
              <w:jc w:val="both"/>
            </w:pPr>
            <w:r>
              <w:t xml:space="preserve">2008 – 2011 </w:t>
            </w:r>
            <w:r w:rsidRPr="004373A6">
              <w:t>Univerzita Tomáše Bati ve Zlíně, Fakulta aplikované informatiky, Ústav bezpečnostního inženýrství, asistent</w:t>
            </w:r>
          </w:p>
          <w:p w:rsidR="00FA6019" w:rsidRPr="004373A6" w:rsidRDefault="00FA6019" w:rsidP="0010688A">
            <w:pPr>
              <w:tabs>
                <w:tab w:val="left" w:pos="1075"/>
              </w:tabs>
              <w:jc w:val="both"/>
            </w:pPr>
            <w:r>
              <w:t xml:space="preserve">2012 - 2013 </w:t>
            </w:r>
            <w:r w:rsidRPr="004373A6">
              <w:t xml:space="preserve">Univerzita Tomáše Bati ve Zlíně, Fakulta aplikované informatiky, Ústav počítačových a komunikačních </w:t>
            </w:r>
            <w:r>
              <w:t>systémů</w:t>
            </w:r>
            <w:r w:rsidRPr="004373A6">
              <w:t>, asistent</w:t>
            </w:r>
          </w:p>
          <w:p w:rsidR="00FA6019" w:rsidRPr="00080943" w:rsidRDefault="00FA6019" w:rsidP="0010688A">
            <w:pPr>
              <w:jc w:val="both"/>
            </w:pPr>
            <w:r>
              <w:t xml:space="preserve">2013 - dosud </w:t>
            </w:r>
            <w:r w:rsidRPr="004373A6">
              <w:t>Univerzita Tomáše Bati ve Zlíně, Fakulta aplikované informatiky, Úst</w:t>
            </w:r>
            <w:r>
              <w:t xml:space="preserve">av počítačových a komunikačních </w:t>
            </w:r>
            <w:r w:rsidRPr="004373A6">
              <w:t>systémů, odborný asistent</w:t>
            </w:r>
          </w:p>
        </w:tc>
      </w:tr>
      <w:tr w:rsidR="00FA6019" w:rsidTr="00601987">
        <w:trPr>
          <w:trHeight w:val="250"/>
        </w:trPr>
        <w:tc>
          <w:tcPr>
            <w:tcW w:w="9860" w:type="dxa"/>
            <w:gridSpan w:val="11"/>
            <w:shd w:val="clear" w:color="auto" w:fill="F7CAAC"/>
          </w:tcPr>
          <w:p w:rsidR="00FA6019" w:rsidRDefault="00FA6019" w:rsidP="0010688A">
            <w:pPr>
              <w:jc w:val="both"/>
            </w:pPr>
            <w:r>
              <w:rPr>
                <w:b/>
              </w:rPr>
              <w:t xml:space="preserve">Zkušenosti s vedením kvalifikačních a rigorózních prací </w:t>
            </w:r>
          </w:p>
        </w:tc>
      </w:tr>
      <w:tr w:rsidR="00FA6019" w:rsidTr="00601987">
        <w:trPr>
          <w:trHeight w:val="360"/>
        </w:trPr>
        <w:tc>
          <w:tcPr>
            <w:tcW w:w="9860" w:type="dxa"/>
            <w:gridSpan w:val="11"/>
          </w:tcPr>
          <w:p w:rsidR="00FA6019" w:rsidRDefault="00FA6019" w:rsidP="0010688A">
            <w:pPr>
              <w:jc w:val="both"/>
            </w:pPr>
            <w:r>
              <w:t xml:space="preserve">Od roku 2003 vedoucí úspěšně obhájených 28 bakalářských a 17 diplomových prací. </w:t>
            </w:r>
          </w:p>
          <w:p w:rsidR="00FA6019" w:rsidRDefault="00FA6019" w:rsidP="0010688A">
            <w:pPr>
              <w:jc w:val="both"/>
            </w:pPr>
          </w:p>
        </w:tc>
      </w:tr>
      <w:tr w:rsidR="00FA6019" w:rsidTr="00601987">
        <w:trPr>
          <w:cantSplit/>
        </w:trPr>
        <w:tc>
          <w:tcPr>
            <w:tcW w:w="3346"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601987">
        <w:trPr>
          <w:cantSplit/>
        </w:trPr>
        <w:tc>
          <w:tcPr>
            <w:tcW w:w="3346"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4"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601987">
        <w:trPr>
          <w:cantSplit/>
          <w:trHeight w:val="70"/>
        </w:trPr>
        <w:tc>
          <w:tcPr>
            <w:tcW w:w="3346"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4" w:type="dxa"/>
            <w:vMerge w:val="restart"/>
            <w:tcBorders>
              <w:left w:val="single" w:sz="12" w:space="0" w:color="auto"/>
            </w:tcBorders>
          </w:tcPr>
          <w:p w:rsidR="00FA6019" w:rsidRPr="003B5737" w:rsidRDefault="00FA6019" w:rsidP="0010688A">
            <w:pPr>
              <w:jc w:val="both"/>
            </w:pPr>
            <w:r>
              <w:t>1</w:t>
            </w:r>
          </w:p>
        </w:tc>
        <w:tc>
          <w:tcPr>
            <w:tcW w:w="693" w:type="dxa"/>
            <w:vMerge w:val="restart"/>
          </w:tcPr>
          <w:p w:rsidR="00FA6019" w:rsidRPr="003B5737" w:rsidRDefault="00FA6019" w:rsidP="0010688A">
            <w:pPr>
              <w:jc w:val="both"/>
            </w:pPr>
            <w:r>
              <w:t>12</w:t>
            </w:r>
          </w:p>
        </w:tc>
        <w:tc>
          <w:tcPr>
            <w:tcW w:w="694" w:type="dxa"/>
            <w:vMerge w:val="restart"/>
          </w:tcPr>
          <w:p w:rsidR="00FA6019" w:rsidRPr="003B5737" w:rsidRDefault="00FA6019" w:rsidP="0010688A">
            <w:pPr>
              <w:jc w:val="both"/>
            </w:pPr>
            <w:r>
              <w:t>0</w:t>
            </w:r>
          </w:p>
        </w:tc>
      </w:tr>
      <w:tr w:rsidR="00FA6019" w:rsidTr="00601987">
        <w:trPr>
          <w:trHeight w:val="205"/>
        </w:trPr>
        <w:tc>
          <w:tcPr>
            <w:tcW w:w="3346"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4"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601987">
        <w:tc>
          <w:tcPr>
            <w:tcW w:w="9860"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601987">
        <w:trPr>
          <w:trHeight w:val="2347"/>
        </w:trPr>
        <w:tc>
          <w:tcPr>
            <w:tcW w:w="9860" w:type="dxa"/>
            <w:gridSpan w:val="11"/>
          </w:tcPr>
          <w:p w:rsidR="00FA6019" w:rsidRPr="000004C7" w:rsidRDefault="00FA6019" w:rsidP="0010688A">
            <w:r w:rsidRPr="000004C7">
              <w:rPr>
                <w:b/>
              </w:rPr>
              <w:t>KRÁL, E. (70 %)</w:t>
            </w:r>
            <w:r>
              <w:t xml:space="preserve"> a P.</w:t>
            </w:r>
            <w:r w:rsidRPr="000004C7">
              <w:t xml:space="preserve"> ČÁPEK. Student Support Using Source Code Snippets Sharing and Advanced Integration. In </w:t>
            </w:r>
            <w:r w:rsidRPr="000004C7">
              <w:rPr>
                <w:i/>
              </w:rPr>
              <w:t>Proceedings 2017 International Conference on Computational Science and Computational Intelligence CSCI 2017</w:t>
            </w:r>
            <w:r w:rsidRPr="000004C7">
              <w:t xml:space="preserve">. Washington, DC : IEEE Computer Society Conference Publishing Services (CPS), 2017, s. nestrankovano. ISBN 978-1-5386-2652-8. </w:t>
            </w:r>
          </w:p>
          <w:p w:rsidR="00FA6019" w:rsidRPr="000004C7" w:rsidRDefault="00FA6019" w:rsidP="0010688A">
            <w:r w:rsidRPr="000004C7">
              <w:rPr>
                <w:b/>
              </w:rPr>
              <w:t>KRÁL, E. (70 %)</w:t>
            </w:r>
            <w:r>
              <w:t xml:space="preserve"> a P.</w:t>
            </w:r>
            <w:r w:rsidRPr="000004C7">
              <w:t xml:space="preserve"> ČÁPEK</w:t>
            </w:r>
            <w:r>
              <w:t>.</w:t>
            </w:r>
            <w:r w:rsidRPr="000004C7">
              <w:t xml:space="preserve"> Using Build and Runtime Information for Student Adaptive Support. In </w:t>
            </w:r>
            <w:r w:rsidRPr="000004C7">
              <w:rPr>
                <w:i/>
              </w:rPr>
              <w:t>Proceedings - 2016 International Conference on Computational Science and Computational Intelligence, CSCI 2016</w:t>
            </w:r>
            <w:r w:rsidRPr="000004C7">
              <w:t xml:space="preserve">. Piscataway : Institute of Electrical and Electronics Engineer, Inc., 2016, s. 1391-1392. ISBN 978-1-5090-5510-4. </w:t>
            </w:r>
          </w:p>
          <w:p w:rsidR="00FA6019" w:rsidRPr="000004C7" w:rsidRDefault="00FA6019" w:rsidP="0010688A">
            <w:r w:rsidRPr="000004C7">
              <w:t>ČÁPEK, P</w:t>
            </w:r>
            <w:r>
              <w:t>.</w:t>
            </w:r>
            <w:r w:rsidRPr="000004C7">
              <w:t xml:space="preserve">, </w:t>
            </w:r>
            <w:r w:rsidRPr="000004C7">
              <w:rPr>
                <w:b/>
              </w:rPr>
              <w:t>E.</w:t>
            </w:r>
            <w:r>
              <w:t xml:space="preserve"> </w:t>
            </w:r>
            <w:r w:rsidRPr="000004C7">
              <w:rPr>
                <w:b/>
              </w:rPr>
              <w:t>KRÁL (5 %)</w:t>
            </w:r>
            <w:r>
              <w:t xml:space="preserve"> a R. </w:t>
            </w:r>
            <w:r w:rsidRPr="000004C7">
              <w:t xml:space="preserve">ŠENKEŘÍK. A multiplatform comparison of a dynamic compilation using Roslyn and mathematical parser libraries in .NET for expression evaluation. In </w:t>
            </w:r>
            <w:r w:rsidRPr="000004C7">
              <w:rPr>
                <w:i/>
              </w:rPr>
              <w:t>Software Engineering in Intelligent Systems</w:t>
            </w:r>
            <w:r w:rsidRPr="000004C7">
              <w:t xml:space="preserve">. Heidelberg : Springer-Verlag Berlin, 2015, s. 349-358. ISSN 2194-5357. ISBN 978-3-319-18472-2. </w:t>
            </w:r>
          </w:p>
          <w:p w:rsidR="00FA6019" w:rsidRPr="000004C7" w:rsidRDefault="00FA6019" w:rsidP="0010688A">
            <w:r w:rsidRPr="000004C7">
              <w:rPr>
                <w:b/>
              </w:rPr>
              <w:t>KRÁL, E. (70 %)</w:t>
            </w:r>
            <w:r>
              <w:t xml:space="preserve"> a P.</w:t>
            </w:r>
            <w:r w:rsidRPr="000004C7">
              <w:t xml:space="preserve"> ČÁPEK. Towards Using Continuous Integration Tools to Teach Programming Courses. In 2015 </w:t>
            </w:r>
            <w:r w:rsidRPr="00573B5F">
              <w:rPr>
                <w:i/>
              </w:rPr>
              <w:t>International Conference on Computational Science and Computational Intelligence CSCI</w:t>
            </w:r>
            <w:r w:rsidRPr="000004C7">
              <w:t xml:space="preserve">. Piscataway : IEEE Operations Center, 2015, s. 871-872. ISBN 978-1-4673-9795-7. </w:t>
            </w:r>
          </w:p>
          <w:p w:rsidR="00FA6019" w:rsidRPr="003B5737" w:rsidRDefault="00FA6019" w:rsidP="0010688A">
            <w:r w:rsidRPr="000004C7">
              <w:t>ČÁPEK, P</w:t>
            </w:r>
            <w:r>
              <w:t>.</w:t>
            </w:r>
            <w:r w:rsidRPr="000004C7">
              <w:t>,</w:t>
            </w:r>
            <w:r>
              <w:t xml:space="preserve"> </w:t>
            </w:r>
            <w:r w:rsidRPr="000004C7">
              <w:rPr>
                <w:b/>
              </w:rPr>
              <w:t>E. KRÁL (25 %)</w:t>
            </w:r>
            <w:r>
              <w:t xml:space="preserve"> a</w:t>
            </w:r>
            <w:r w:rsidRPr="000004C7">
              <w:t xml:space="preserve"> </w:t>
            </w:r>
            <w:r>
              <w:t xml:space="preserve">R. </w:t>
            </w:r>
            <w:r w:rsidRPr="000004C7">
              <w:t xml:space="preserve">ŠENKEŘÍK. Towards an Empirical Analysis of .NET Framework Towards an Empirical Analysis of .NET Framework and C# language Features’ Adoption. In </w:t>
            </w:r>
            <w:r w:rsidRPr="00573B5F">
              <w:rPr>
                <w:i/>
              </w:rPr>
              <w:t>2015 International Conference on Computational Science and Computational Intelligence CSCI</w:t>
            </w:r>
            <w:r w:rsidRPr="000004C7">
              <w:t xml:space="preserve">. Piscataway : IEEE Operations Center, 2015, s. 866-867. ISBN 978-1-4673-9795-7. </w:t>
            </w:r>
          </w:p>
        </w:tc>
      </w:tr>
      <w:tr w:rsidR="00FA6019" w:rsidTr="00601987">
        <w:trPr>
          <w:trHeight w:val="218"/>
        </w:trPr>
        <w:tc>
          <w:tcPr>
            <w:tcW w:w="9860" w:type="dxa"/>
            <w:gridSpan w:val="11"/>
            <w:shd w:val="clear" w:color="auto" w:fill="F7CAAC"/>
          </w:tcPr>
          <w:p w:rsidR="00FA6019" w:rsidRDefault="00FA6019" w:rsidP="0010688A">
            <w:pPr>
              <w:rPr>
                <w:b/>
              </w:rPr>
            </w:pPr>
            <w:r>
              <w:rPr>
                <w:b/>
              </w:rPr>
              <w:t>Působení v zahraničí</w:t>
            </w:r>
          </w:p>
        </w:tc>
      </w:tr>
      <w:tr w:rsidR="00FA6019" w:rsidTr="00601987">
        <w:trPr>
          <w:trHeight w:val="328"/>
        </w:trPr>
        <w:tc>
          <w:tcPr>
            <w:tcW w:w="9860" w:type="dxa"/>
            <w:gridSpan w:val="11"/>
          </w:tcPr>
          <w:p w:rsidR="00FA6019" w:rsidRPr="003232CF" w:rsidRDefault="00FA6019" w:rsidP="0010688A">
            <w:pPr>
              <w:rPr>
                <w:lang w:val="sk-SK"/>
              </w:rPr>
            </w:pPr>
          </w:p>
        </w:tc>
      </w:tr>
      <w:tr w:rsidR="00FA6019" w:rsidTr="00601987">
        <w:trPr>
          <w:cantSplit/>
          <w:trHeight w:val="470"/>
        </w:trPr>
        <w:tc>
          <w:tcPr>
            <w:tcW w:w="2517"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21" w:type="dxa"/>
            <w:gridSpan w:val="3"/>
          </w:tcPr>
          <w:p w:rsidR="00FA6019" w:rsidRDefault="00FA6019" w:rsidP="0010688A">
            <w:pPr>
              <w:jc w:val="both"/>
            </w:pPr>
            <w:r>
              <w:t>28. 8. 2018</w:t>
            </w:r>
          </w:p>
        </w:tc>
      </w:tr>
    </w:tbl>
    <w:p w:rsidR="00601987" w:rsidRDefault="00601987"/>
    <w:p w:rsidR="00601987" w:rsidRDefault="00601987">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6852" w:author="vopatrilova" w:date="2018-11-22T11:11:00Z">
          <w:tblPr>
            <w:tblW w:w="99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7"/>
        <w:gridCol w:w="829"/>
        <w:gridCol w:w="1721"/>
        <w:gridCol w:w="524"/>
        <w:gridCol w:w="468"/>
        <w:gridCol w:w="994"/>
        <w:gridCol w:w="711"/>
        <w:gridCol w:w="75"/>
        <w:gridCol w:w="634"/>
        <w:gridCol w:w="693"/>
        <w:gridCol w:w="694"/>
        <w:tblGridChange w:id="6853">
          <w:tblGrid>
            <w:gridCol w:w="2517"/>
            <w:gridCol w:w="829"/>
            <w:gridCol w:w="1721"/>
            <w:gridCol w:w="524"/>
            <w:gridCol w:w="468"/>
            <w:gridCol w:w="994"/>
            <w:gridCol w:w="711"/>
            <w:gridCol w:w="75"/>
            <w:gridCol w:w="634"/>
            <w:gridCol w:w="693"/>
            <w:gridCol w:w="694"/>
          </w:tblGrid>
        </w:tblGridChange>
      </w:tblGrid>
      <w:tr w:rsidR="00FA6019" w:rsidTr="00816F53">
        <w:trPr>
          <w:trPrChange w:id="6854" w:author="vopatrilova" w:date="2018-11-22T11:11:00Z">
            <w:trPr>
              <w:wBefore w:w="74" w:type="dxa"/>
            </w:trPr>
          </w:trPrChange>
        </w:trPr>
        <w:tc>
          <w:tcPr>
            <w:tcW w:w="9860" w:type="dxa"/>
            <w:gridSpan w:val="11"/>
            <w:tcBorders>
              <w:bottom w:val="double" w:sz="4" w:space="0" w:color="auto"/>
            </w:tcBorders>
            <w:shd w:val="clear" w:color="auto" w:fill="BDD6EE"/>
            <w:tcPrChange w:id="6855" w:author="vopatrilova" w:date="2018-11-22T11:11:00Z">
              <w:tcPr>
                <w:tcW w:w="9860" w:type="dxa"/>
                <w:gridSpan w:val="11"/>
                <w:tcBorders>
                  <w:bottom w:val="double" w:sz="4" w:space="0" w:color="auto"/>
                </w:tcBorders>
                <w:shd w:val="clear" w:color="auto" w:fill="BDD6EE"/>
              </w:tcPr>
            </w:tcPrChange>
          </w:tcPr>
          <w:p w:rsidR="00FA6019" w:rsidRDefault="00FA6019" w:rsidP="0010688A">
            <w:pPr>
              <w:tabs>
                <w:tab w:val="right" w:pos="9458"/>
              </w:tabs>
              <w:jc w:val="both"/>
              <w:rPr>
                <w:b/>
                <w:sz w:val="28"/>
              </w:rPr>
            </w:pPr>
            <w:r>
              <w:lastRenderedPageBreak/>
              <w:br w:type="page"/>
            </w:r>
            <w:r>
              <w:rPr>
                <w:b/>
                <w:sz w:val="28"/>
              </w:rPr>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816F53">
        <w:trPr>
          <w:trPrChange w:id="6856" w:author="vopatrilova" w:date="2018-11-22T11:11:00Z">
            <w:trPr>
              <w:wBefore w:w="74" w:type="dxa"/>
            </w:trPr>
          </w:trPrChange>
        </w:trPr>
        <w:tc>
          <w:tcPr>
            <w:tcW w:w="2517" w:type="dxa"/>
            <w:tcBorders>
              <w:top w:val="double" w:sz="4" w:space="0" w:color="auto"/>
            </w:tcBorders>
            <w:shd w:val="clear" w:color="auto" w:fill="F7CAAC"/>
            <w:tcPrChange w:id="6857" w:author="vopatrilova" w:date="2018-11-22T11:11:00Z">
              <w:tcPr>
                <w:tcW w:w="2517" w:type="dxa"/>
                <w:tcBorders>
                  <w:top w:val="double" w:sz="4" w:space="0" w:color="auto"/>
                </w:tcBorders>
                <w:shd w:val="clear" w:color="auto" w:fill="F7CAAC"/>
              </w:tcPr>
            </w:tcPrChange>
          </w:tcPr>
          <w:p w:rsidR="00FA6019" w:rsidRDefault="00FA6019" w:rsidP="0010688A">
            <w:pPr>
              <w:jc w:val="both"/>
              <w:rPr>
                <w:b/>
              </w:rPr>
            </w:pPr>
            <w:r>
              <w:rPr>
                <w:b/>
              </w:rPr>
              <w:t>Vysoká škola</w:t>
            </w:r>
          </w:p>
        </w:tc>
        <w:tc>
          <w:tcPr>
            <w:tcW w:w="7343" w:type="dxa"/>
            <w:gridSpan w:val="10"/>
            <w:tcPrChange w:id="6858" w:author="vopatrilova" w:date="2018-11-22T11:11:00Z">
              <w:tcPr>
                <w:tcW w:w="7343" w:type="dxa"/>
                <w:gridSpan w:val="10"/>
              </w:tcPr>
            </w:tcPrChange>
          </w:tcPr>
          <w:p w:rsidR="00FA6019" w:rsidRDefault="00FA6019" w:rsidP="0010688A">
            <w:pPr>
              <w:jc w:val="both"/>
            </w:pPr>
            <w:r>
              <w:t>Univerzita Tomáše Bati ve Zlíně</w:t>
            </w:r>
          </w:p>
        </w:tc>
      </w:tr>
      <w:tr w:rsidR="00FA6019" w:rsidTr="00816F53">
        <w:trPr>
          <w:trPrChange w:id="6859" w:author="vopatrilova" w:date="2018-11-22T11:11:00Z">
            <w:trPr>
              <w:wBefore w:w="74" w:type="dxa"/>
            </w:trPr>
          </w:trPrChange>
        </w:trPr>
        <w:tc>
          <w:tcPr>
            <w:tcW w:w="2517" w:type="dxa"/>
            <w:shd w:val="clear" w:color="auto" w:fill="F7CAAC"/>
            <w:tcPrChange w:id="6860" w:author="vopatrilova" w:date="2018-11-22T11:11:00Z">
              <w:tcPr>
                <w:tcW w:w="2517" w:type="dxa"/>
                <w:shd w:val="clear" w:color="auto" w:fill="F7CAAC"/>
              </w:tcPr>
            </w:tcPrChange>
          </w:tcPr>
          <w:p w:rsidR="00FA6019" w:rsidRDefault="00FA6019" w:rsidP="0010688A">
            <w:pPr>
              <w:jc w:val="both"/>
              <w:rPr>
                <w:b/>
              </w:rPr>
            </w:pPr>
            <w:r>
              <w:rPr>
                <w:b/>
              </w:rPr>
              <w:t>Součást vysoké školy</w:t>
            </w:r>
          </w:p>
        </w:tc>
        <w:tc>
          <w:tcPr>
            <w:tcW w:w="7343" w:type="dxa"/>
            <w:gridSpan w:val="10"/>
            <w:tcPrChange w:id="6861" w:author="vopatrilova" w:date="2018-11-22T11:11:00Z">
              <w:tcPr>
                <w:tcW w:w="7343" w:type="dxa"/>
                <w:gridSpan w:val="10"/>
              </w:tcPr>
            </w:tcPrChange>
          </w:tcPr>
          <w:p w:rsidR="00FA6019" w:rsidRDefault="00FA6019" w:rsidP="0010688A">
            <w:pPr>
              <w:jc w:val="both"/>
            </w:pPr>
            <w:r>
              <w:t>Fakulta aplikované informatiky</w:t>
            </w:r>
          </w:p>
        </w:tc>
      </w:tr>
      <w:tr w:rsidR="00FA6019" w:rsidTr="00816F53">
        <w:trPr>
          <w:trPrChange w:id="6862" w:author="vopatrilova" w:date="2018-11-22T11:11:00Z">
            <w:trPr>
              <w:wBefore w:w="74" w:type="dxa"/>
            </w:trPr>
          </w:trPrChange>
        </w:trPr>
        <w:tc>
          <w:tcPr>
            <w:tcW w:w="2517" w:type="dxa"/>
            <w:shd w:val="clear" w:color="auto" w:fill="F7CAAC"/>
            <w:tcPrChange w:id="6863" w:author="vopatrilova" w:date="2018-11-22T11:11:00Z">
              <w:tcPr>
                <w:tcW w:w="2517" w:type="dxa"/>
                <w:shd w:val="clear" w:color="auto" w:fill="F7CAAC"/>
              </w:tcPr>
            </w:tcPrChange>
          </w:tcPr>
          <w:p w:rsidR="00FA6019" w:rsidRDefault="00FA6019" w:rsidP="0010688A">
            <w:pPr>
              <w:jc w:val="both"/>
              <w:rPr>
                <w:b/>
              </w:rPr>
            </w:pPr>
            <w:r>
              <w:rPr>
                <w:b/>
              </w:rPr>
              <w:t>Název studijního programu</w:t>
            </w:r>
          </w:p>
        </w:tc>
        <w:tc>
          <w:tcPr>
            <w:tcW w:w="7343" w:type="dxa"/>
            <w:gridSpan w:val="10"/>
            <w:tcPrChange w:id="6864" w:author="vopatrilova" w:date="2018-11-22T11:11:00Z">
              <w:tcPr>
                <w:tcW w:w="7343" w:type="dxa"/>
                <w:gridSpan w:val="10"/>
              </w:tcPr>
            </w:tcPrChange>
          </w:tcPr>
          <w:p w:rsidR="00FA6019" w:rsidRDefault="00FA6019" w:rsidP="0010688A">
            <w:pPr>
              <w:jc w:val="both"/>
            </w:pPr>
            <w:r w:rsidRPr="00D5015D">
              <w:t>Aplikovaná informatika v průmyslové automatizaci</w:t>
            </w:r>
          </w:p>
        </w:tc>
      </w:tr>
      <w:tr w:rsidR="00FA6019" w:rsidTr="00816F53">
        <w:trPr>
          <w:trPrChange w:id="6865" w:author="vopatrilova" w:date="2018-11-22T11:11:00Z">
            <w:trPr>
              <w:wBefore w:w="74" w:type="dxa"/>
            </w:trPr>
          </w:trPrChange>
        </w:trPr>
        <w:tc>
          <w:tcPr>
            <w:tcW w:w="2517" w:type="dxa"/>
            <w:shd w:val="clear" w:color="auto" w:fill="F7CAAC"/>
            <w:tcPrChange w:id="6866" w:author="vopatrilova" w:date="2018-11-22T11:11:00Z">
              <w:tcPr>
                <w:tcW w:w="2517" w:type="dxa"/>
                <w:shd w:val="clear" w:color="auto" w:fill="F7CAAC"/>
              </w:tcPr>
            </w:tcPrChange>
          </w:tcPr>
          <w:p w:rsidR="00FA6019" w:rsidRDefault="00FA6019" w:rsidP="0010688A">
            <w:pPr>
              <w:jc w:val="both"/>
              <w:rPr>
                <w:b/>
              </w:rPr>
            </w:pPr>
            <w:r>
              <w:rPr>
                <w:b/>
              </w:rPr>
              <w:t>Jméno a příjmení</w:t>
            </w:r>
          </w:p>
        </w:tc>
        <w:tc>
          <w:tcPr>
            <w:tcW w:w="4536" w:type="dxa"/>
            <w:gridSpan w:val="5"/>
            <w:tcPrChange w:id="6867" w:author="vopatrilova" w:date="2018-11-22T11:11:00Z">
              <w:tcPr>
                <w:tcW w:w="4536" w:type="dxa"/>
                <w:gridSpan w:val="5"/>
              </w:tcPr>
            </w:tcPrChange>
          </w:tcPr>
          <w:p w:rsidR="00FA6019" w:rsidRDefault="00FA6019" w:rsidP="0010688A">
            <w:pPr>
              <w:jc w:val="both"/>
            </w:pPr>
            <w:r>
              <w:t xml:space="preserve">Vojtěch </w:t>
            </w:r>
            <w:bookmarkStart w:id="6868" w:name="aKresalek"/>
            <w:r>
              <w:t>Křesálek</w:t>
            </w:r>
            <w:bookmarkEnd w:id="6868"/>
          </w:p>
        </w:tc>
        <w:tc>
          <w:tcPr>
            <w:tcW w:w="711" w:type="dxa"/>
            <w:shd w:val="clear" w:color="auto" w:fill="F7CAAC"/>
            <w:tcPrChange w:id="6869" w:author="vopatrilova" w:date="2018-11-22T11:11:00Z">
              <w:tcPr>
                <w:tcW w:w="711" w:type="dxa"/>
                <w:shd w:val="clear" w:color="auto" w:fill="F7CAAC"/>
              </w:tcPr>
            </w:tcPrChange>
          </w:tcPr>
          <w:p w:rsidR="00FA6019" w:rsidRDefault="00FA6019" w:rsidP="0010688A">
            <w:pPr>
              <w:jc w:val="both"/>
              <w:rPr>
                <w:b/>
              </w:rPr>
            </w:pPr>
            <w:r>
              <w:rPr>
                <w:b/>
              </w:rPr>
              <w:t>Tituly</w:t>
            </w:r>
          </w:p>
        </w:tc>
        <w:tc>
          <w:tcPr>
            <w:tcW w:w="2096" w:type="dxa"/>
            <w:gridSpan w:val="4"/>
            <w:tcPrChange w:id="6870" w:author="vopatrilova" w:date="2018-11-22T11:11:00Z">
              <w:tcPr>
                <w:tcW w:w="2096" w:type="dxa"/>
                <w:gridSpan w:val="4"/>
              </w:tcPr>
            </w:tcPrChange>
          </w:tcPr>
          <w:p w:rsidR="00FA6019" w:rsidRDefault="00FA6019" w:rsidP="0010688A">
            <w:pPr>
              <w:jc w:val="both"/>
            </w:pPr>
            <w:r>
              <w:t>doc. RNDr. CSc.</w:t>
            </w:r>
          </w:p>
        </w:tc>
      </w:tr>
      <w:tr w:rsidR="00FA6019" w:rsidTr="00816F53">
        <w:trPr>
          <w:trPrChange w:id="6871" w:author="vopatrilova" w:date="2018-11-22T11:11:00Z">
            <w:trPr>
              <w:wBefore w:w="74" w:type="dxa"/>
            </w:trPr>
          </w:trPrChange>
        </w:trPr>
        <w:tc>
          <w:tcPr>
            <w:tcW w:w="2517" w:type="dxa"/>
            <w:shd w:val="clear" w:color="auto" w:fill="F7CAAC"/>
            <w:tcPrChange w:id="6872" w:author="vopatrilova" w:date="2018-11-22T11:11:00Z">
              <w:tcPr>
                <w:tcW w:w="2517" w:type="dxa"/>
                <w:shd w:val="clear" w:color="auto" w:fill="F7CAAC"/>
              </w:tcPr>
            </w:tcPrChange>
          </w:tcPr>
          <w:p w:rsidR="00FA6019" w:rsidRDefault="00FA6019" w:rsidP="0010688A">
            <w:pPr>
              <w:jc w:val="both"/>
              <w:rPr>
                <w:b/>
              </w:rPr>
            </w:pPr>
            <w:r>
              <w:rPr>
                <w:b/>
              </w:rPr>
              <w:t>Rok narození</w:t>
            </w:r>
          </w:p>
        </w:tc>
        <w:tc>
          <w:tcPr>
            <w:tcW w:w="829" w:type="dxa"/>
            <w:tcPrChange w:id="6873" w:author="vopatrilova" w:date="2018-11-22T11:11:00Z">
              <w:tcPr>
                <w:tcW w:w="829" w:type="dxa"/>
              </w:tcPr>
            </w:tcPrChange>
          </w:tcPr>
          <w:p w:rsidR="00FA6019" w:rsidRDefault="00FA6019" w:rsidP="0010688A">
            <w:pPr>
              <w:jc w:val="both"/>
            </w:pPr>
            <w:r>
              <w:t>1952</w:t>
            </w:r>
          </w:p>
        </w:tc>
        <w:tc>
          <w:tcPr>
            <w:tcW w:w="1721" w:type="dxa"/>
            <w:shd w:val="clear" w:color="auto" w:fill="F7CAAC"/>
            <w:tcPrChange w:id="6874" w:author="vopatrilova" w:date="2018-11-22T11:11:00Z">
              <w:tcPr>
                <w:tcW w:w="1721" w:type="dxa"/>
                <w:shd w:val="clear" w:color="auto" w:fill="F7CAAC"/>
              </w:tcPr>
            </w:tcPrChange>
          </w:tcPr>
          <w:p w:rsidR="00FA6019" w:rsidRDefault="00FA6019" w:rsidP="0010688A">
            <w:pPr>
              <w:jc w:val="both"/>
              <w:rPr>
                <w:b/>
              </w:rPr>
            </w:pPr>
            <w:r>
              <w:rPr>
                <w:b/>
              </w:rPr>
              <w:t>typ vztahu k VŠ</w:t>
            </w:r>
          </w:p>
        </w:tc>
        <w:tc>
          <w:tcPr>
            <w:tcW w:w="992" w:type="dxa"/>
            <w:gridSpan w:val="2"/>
            <w:tcPrChange w:id="6875" w:author="vopatrilova" w:date="2018-11-22T11:11:00Z">
              <w:tcPr>
                <w:tcW w:w="992" w:type="dxa"/>
                <w:gridSpan w:val="2"/>
              </w:tcPr>
            </w:tcPrChange>
          </w:tcPr>
          <w:p w:rsidR="00FA6019" w:rsidRDefault="00FA6019" w:rsidP="0010688A">
            <w:pPr>
              <w:jc w:val="both"/>
            </w:pPr>
            <w:r>
              <w:t>pp.</w:t>
            </w:r>
          </w:p>
        </w:tc>
        <w:tc>
          <w:tcPr>
            <w:tcW w:w="994" w:type="dxa"/>
            <w:shd w:val="clear" w:color="auto" w:fill="F7CAAC"/>
            <w:tcPrChange w:id="6876" w:author="vopatrilova" w:date="2018-11-22T11:11:00Z">
              <w:tcPr>
                <w:tcW w:w="994" w:type="dxa"/>
                <w:shd w:val="clear" w:color="auto" w:fill="F7CAAC"/>
              </w:tcPr>
            </w:tcPrChange>
          </w:tcPr>
          <w:p w:rsidR="00FA6019" w:rsidRDefault="00FA6019" w:rsidP="0010688A">
            <w:pPr>
              <w:jc w:val="both"/>
              <w:rPr>
                <w:b/>
              </w:rPr>
            </w:pPr>
            <w:r>
              <w:rPr>
                <w:b/>
              </w:rPr>
              <w:t>rozsah</w:t>
            </w:r>
          </w:p>
        </w:tc>
        <w:tc>
          <w:tcPr>
            <w:tcW w:w="711" w:type="dxa"/>
            <w:tcPrChange w:id="6877" w:author="vopatrilova" w:date="2018-11-22T11:11:00Z">
              <w:tcPr>
                <w:tcW w:w="711" w:type="dxa"/>
              </w:tcPr>
            </w:tcPrChange>
          </w:tcPr>
          <w:p w:rsidR="00FA6019" w:rsidRDefault="00FA6019" w:rsidP="0010688A">
            <w:pPr>
              <w:jc w:val="both"/>
            </w:pPr>
            <w:r>
              <w:t>40</w:t>
            </w:r>
          </w:p>
        </w:tc>
        <w:tc>
          <w:tcPr>
            <w:tcW w:w="709" w:type="dxa"/>
            <w:gridSpan w:val="2"/>
            <w:shd w:val="clear" w:color="auto" w:fill="F7CAAC"/>
            <w:tcPrChange w:id="6878" w:author="vopatrilova" w:date="2018-11-22T11:11:00Z">
              <w:tcPr>
                <w:tcW w:w="709" w:type="dxa"/>
                <w:gridSpan w:val="2"/>
                <w:shd w:val="clear" w:color="auto" w:fill="F7CAAC"/>
              </w:tcPr>
            </w:tcPrChange>
          </w:tcPr>
          <w:p w:rsidR="00FA6019" w:rsidRDefault="00FA6019" w:rsidP="0010688A">
            <w:pPr>
              <w:jc w:val="both"/>
              <w:rPr>
                <w:b/>
              </w:rPr>
            </w:pPr>
            <w:r>
              <w:rPr>
                <w:b/>
              </w:rPr>
              <w:t>do kdy</w:t>
            </w:r>
          </w:p>
        </w:tc>
        <w:tc>
          <w:tcPr>
            <w:tcW w:w="1387" w:type="dxa"/>
            <w:gridSpan w:val="2"/>
            <w:tcPrChange w:id="6879" w:author="vopatrilova" w:date="2018-11-22T11:11:00Z">
              <w:tcPr>
                <w:tcW w:w="1387" w:type="dxa"/>
                <w:gridSpan w:val="2"/>
              </w:tcPr>
            </w:tcPrChange>
          </w:tcPr>
          <w:p w:rsidR="00FA6019" w:rsidRDefault="00FA6019" w:rsidP="0010688A">
            <w:pPr>
              <w:jc w:val="both"/>
            </w:pPr>
            <w:r>
              <w:t>N</w:t>
            </w:r>
          </w:p>
        </w:tc>
      </w:tr>
      <w:tr w:rsidR="00FA6019" w:rsidTr="00816F53">
        <w:trPr>
          <w:trPrChange w:id="6880" w:author="vopatrilova" w:date="2018-11-22T11:11:00Z">
            <w:trPr>
              <w:wBefore w:w="74" w:type="dxa"/>
            </w:trPr>
          </w:trPrChange>
        </w:trPr>
        <w:tc>
          <w:tcPr>
            <w:tcW w:w="5067" w:type="dxa"/>
            <w:gridSpan w:val="3"/>
            <w:shd w:val="clear" w:color="auto" w:fill="F7CAAC"/>
            <w:tcPrChange w:id="6881" w:author="vopatrilova" w:date="2018-11-22T11:11:00Z">
              <w:tcPr>
                <w:tcW w:w="5067" w:type="dxa"/>
                <w:gridSpan w:val="3"/>
                <w:shd w:val="clear" w:color="auto" w:fill="F7CAAC"/>
              </w:tcPr>
            </w:tcPrChange>
          </w:tcPr>
          <w:p w:rsidR="00FA6019" w:rsidRDefault="00FA6019" w:rsidP="0010688A">
            <w:pPr>
              <w:jc w:val="both"/>
              <w:rPr>
                <w:b/>
              </w:rPr>
            </w:pPr>
            <w:r>
              <w:rPr>
                <w:b/>
              </w:rPr>
              <w:t>Typ vztahu na součásti VŠ, která uskutečňuje st. program</w:t>
            </w:r>
          </w:p>
        </w:tc>
        <w:tc>
          <w:tcPr>
            <w:tcW w:w="992" w:type="dxa"/>
            <w:gridSpan w:val="2"/>
            <w:tcPrChange w:id="6882" w:author="vopatrilova" w:date="2018-11-22T11:11:00Z">
              <w:tcPr>
                <w:tcW w:w="992" w:type="dxa"/>
                <w:gridSpan w:val="2"/>
              </w:tcPr>
            </w:tcPrChange>
          </w:tcPr>
          <w:p w:rsidR="00FA6019" w:rsidRDefault="00FA6019" w:rsidP="0010688A">
            <w:pPr>
              <w:jc w:val="both"/>
            </w:pPr>
            <w:r>
              <w:t>pp.</w:t>
            </w:r>
          </w:p>
        </w:tc>
        <w:tc>
          <w:tcPr>
            <w:tcW w:w="994" w:type="dxa"/>
            <w:shd w:val="clear" w:color="auto" w:fill="F7CAAC"/>
            <w:tcPrChange w:id="6883" w:author="vopatrilova" w:date="2018-11-22T11:11:00Z">
              <w:tcPr>
                <w:tcW w:w="994" w:type="dxa"/>
                <w:shd w:val="clear" w:color="auto" w:fill="F7CAAC"/>
              </w:tcPr>
            </w:tcPrChange>
          </w:tcPr>
          <w:p w:rsidR="00FA6019" w:rsidRDefault="00FA6019" w:rsidP="0010688A">
            <w:pPr>
              <w:jc w:val="both"/>
              <w:rPr>
                <w:b/>
              </w:rPr>
            </w:pPr>
            <w:r>
              <w:rPr>
                <w:b/>
              </w:rPr>
              <w:t>rozsah</w:t>
            </w:r>
          </w:p>
        </w:tc>
        <w:tc>
          <w:tcPr>
            <w:tcW w:w="711" w:type="dxa"/>
            <w:tcPrChange w:id="6884" w:author="vopatrilova" w:date="2018-11-22T11:11:00Z">
              <w:tcPr>
                <w:tcW w:w="711" w:type="dxa"/>
              </w:tcPr>
            </w:tcPrChange>
          </w:tcPr>
          <w:p w:rsidR="00FA6019" w:rsidRDefault="00FA6019" w:rsidP="0010688A">
            <w:pPr>
              <w:jc w:val="both"/>
            </w:pPr>
            <w:r>
              <w:t>40</w:t>
            </w:r>
          </w:p>
        </w:tc>
        <w:tc>
          <w:tcPr>
            <w:tcW w:w="709" w:type="dxa"/>
            <w:gridSpan w:val="2"/>
            <w:shd w:val="clear" w:color="auto" w:fill="F7CAAC"/>
            <w:tcPrChange w:id="6885" w:author="vopatrilova" w:date="2018-11-22T11:11:00Z">
              <w:tcPr>
                <w:tcW w:w="709" w:type="dxa"/>
                <w:gridSpan w:val="2"/>
                <w:shd w:val="clear" w:color="auto" w:fill="F7CAAC"/>
              </w:tcPr>
            </w:tcPrChange>
          </w:tcPr>
          <w:p w:rsidR="00FA6019" w:rsidRDefault="00FA6019" w:rsidP="0010688A">
            <w:pPr>
              <w:jc w:val="both"/>
              <w:rPr>
                <w:b/>
              </w:rPr>
            </w:pPr>
            <w:r>
              <w:rPr>
                <w:b/>
              </w:rPr>
              <w:t>do kdy</w:t>
            </w:r>
          </w:p>
        </w:tc>
        <w:tc>
          <w:tcPr>
            <w:tcW w:w="1387" w:type="dxa"/>
            <w:gridSpan w:val="2"/>
            <w:tcPrChange w:id="6886" w:author="vopatrilova" w:date="2018-11-22T11:11:00Z">
              <w:tcPr>
                <w:tcW w:w="1387" w:type="dxa"/>
                <w:gridSpan w:val="2"/>
              </w:tcPr>
            </w:tcPrChange>
          </w:tcPr>
          <w:p w:rsidR="00FA6019" w:rsidRDefault="00FA6019" w:rsidP="0010688A">
            <w:pPr>
              <w:jc w:val="both"/>
            </w:pPr>
            <w:r>
              <w:t>N</w:t>
            </w:r>
          </w:p>
        </w:tc>
      </w:tr>
      <w:tr w:rsidR="00FA6019" w:rsidTr="00816F53">
        <w:trPr>
          <w:trPrChange w:id="6887" w:author="vopatrilova" w:date="2018-11-22T11:11:00Z">
            <w:trPr>
              <w:wBefore w:w="74" w:type="dxa"/>
            </w:trPr>
          </w:trPrChange>
        </w:trPr>
        <w:tc>
          <w:tcPr>
            <w:tcW w:w="6059" w:type="dxa"/>
            <w:gridSpan w:val="5"/>
            <w:shd w:val="clear" w:color="auto" w:fill="F7CAAC"/>
            <w:tcPrChange w:id="6888" w:author="vopatrilova" w:date="2018-11-22T11:11:00Z">
              <w:tcPr>
                <w:tcW w:w="6059" w:type="dxa"/>
                <w:gridSpan w:val="5"/>
                <w:shd w:val="clear" w:color="auto" w:fill="F7CAAC"/>
              </w:tcPr>
            </w:tcPrChange>
          </w:tcPr>
          <w:p w:rsidR="00FA6019" w:rsidRDefault="00FA6019" w:rsidP="0010688A">
            <w:pPr>
              <w:jc w:val="both"/>
            </w:pPr>
            <w:r>
              <w:rPr>
                <w:b/>
              </w:rPr>
              <w:t>Další současná působení jako akademický pracovník na jiných VŠ</w:t>
            </w:r>
          </w:p>
        </w:tc>
        <w:tc>
          <w:tcPr>
            <w:tcW w:w="1705" w:type="dxa"/>
            <w:gridSpan w:val="2"/>
            <w:shd w:val="clear" w:color="auto" w:fill="F7CAAC"/>
            <w:tcPrChange w:id="6889" w:author="vopatrilova" w:date="2018-11-22T11:11:00Z">
              <w:tcPr>
                <w:tcW w:w="1705" w:type="dxa"/>
                <w:gridSpan w:val="2"/>
                <w:shd w:val="clear" w:color="auto" w:fill="F7CAAC"/>
              </w:tcPr>
            </w:tcPrChange>
          </w:tcPr>
          <w:p w:rsidR="00FA6019" w:rsidRDefault="00FA6019" w:rsidP="0010688A">
            <w:pPr>
              <w:jc w:val="both"/>
              <w:rPr>
                <w:b/>
              </w:rPr>
            </w:pPr>
            <w:r>
              <w:rPr>
                <w:b/>
              </w:rPr>
              <w:t>typ prac. vztahu</w:t>
            </w:r>
          </w:p>
        </w:tc>
        <w:tc>
          <w:tcPr>
            <w:tcW w:w="2096" w:type="dxa"/>
            <w:gridSpan w:val="4"/>
            <w:shd w:val="clear" w:color="auto" w:fill="F7CAAC"/>
            <w:tcPrChange w:id="6890" w:author="vopatrilova" w:date="2018-11-22T11:11:00Z">
              <w:tcPr>
                <w:tcW w:w="2096" w:type="dxa"/>
                <w:gridSpan w:val="4"/>
                <w:shd w:val="clear" w:color="auto" w:fill="F7CAAC"/>
              </w:tcPr>
            </w:tcPrChange>
          </w:tcPr>
          <w:p w:rsidR="00FA6019" w:rsidRDefault="00FA6019" w:rsidP="0010688A">
            <w:pPr>
              <w:jc w:val="both"/>
              <w:rPr>
                <w:b/>
              </w:rPr>
            </w:pPr>
            <w:r>
              <w:rPr>
                <w:b/>
              </w:rPr>
              <w:t>rozsah</w:t>
            </w:r>
          </w:p>
        </w:tc>
      </w:tr>
      <w:tr w:rsidR="00FA6019" w:rsidTr="00816F53">
        <w:trPr>
          <w:trPrChange w:id="6891" w:author="vopatrilova" w:date="2018-11-22T11:11:00Z">
            <w:trPr>
              <w:wBefore w:w="74" w:type="dxa"/>
            </w:trPr>
          </w:trPrChange>
        </w:trPr>
        <w:tc>
          <w:tcPr>
            <w:tcW w:w="6059" w:type="dxa"/>
            <w:gridSpan w:val="5"/>
            <w:tcPrChange w:id="6892" w:author="vopatrilova" w:date="2018-11-22T11:11:00Z">
              <w:tcPr>
                <w:tcW w:w="6059" w:type="dxa"/>
                <w:gridSpan w:val="5"/>
              </w:tcPr>
            </w:tcPrChange>
          </w:tcPr>
          <w:p w:rsidR="00FA6019" w:rsidRDefault="00FA6019" w:rsidP="0010688A">
            <w:pPr>
              <w:jc w:val="both"/>
            </w:pPr>
          </w:p>
        </w:tc>
        <w:tc>
          <w:tcPr>
            <w:tcW w:w="1705" w:type="dxa"/>
            <w:gridSpan w:val="2"/>
            <w:tcPrChange w:id="6893" w:author="vopatrilova" w:date="2018-11-22T11:11:00Z">
              <w:tcPr>
                <w:tcW w:w="1705" w:type="dxa"/>
                <w:gridSpan w:val="2"/>
              </w:tcPr>
            </w:tcPrChange>
          </w:tcPr>
          <w:p w:rsidR="00FA6019" w:rsidRDefault="00FA6019" w:rsidP="0010688A">
            <w:pPr>
              <w:jc w:val="both"/>
            </w:pPr>
          </w:p>
        </w:tc>
        <w:tc>
          <w:tcPr>
            <w:tcW w:w="2096" w:type="dxa"/>
            <w:gridSpan w:val="4"/>
            <w:tcPrChange w:id="6894" w:author="vopatrilova" w:date="2018-11-22T11:11:00Z">
              <w:tcPr>
                <w:tcW w:w="2096" w:type="dxa"/>
                <w:gridSpan w:val="4"/>
              </w:tcPr>
            </w:tcPrChange>
          </w:tcPr>
          <w:p w:rsidR="00FA6019" w:rsidRDefault="00FA6019" w:rsidP="0010688A">
            <w:pPr>
              <w:jc w:val="both"/>
            </w:pPr>
          </w:p>
        </w:tc>
      </w:tr>
      <w:tr w:rsidR="00FA6019" w:rsidTr="00816F53">
        <w:trPr>
          <w:trPrChange w:id="6895" w:author="vopatrilova" w:date="2018-11-22T11:11:00Z">
            <w:trPr>
              <w:wBefore w:w="74" w:type="dxa"/>
            </w:trPr>
          </w:trPrChange>
        </w:trPr>
        <w:tc>
          <w:tcPr>
            <w:tcW w:w="9860" w:type="dxa"/>
            <w:gridSpan w:val="11"/>
            <w:shd w:val="clear" w:color="auto" w:fill="F7CAAC"/>
            <w:tcPrChange w:id="6896" w:author="vopatrilova" w:date="2018-11-22T11:11:00Z">
              <w:tcPr>
                <w:tcW w:w="9860" w:type="dxa"/>
                <w:gridSpan w:val="11"/>
                <w:shd w:val="clear" w:color="auto" w:fill="F7CAAC"/>
              </w:tcPr>
            </w:tcPrChange>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816F53">
        <w:trPr>
          <w:trHeight w:val="671"/>
          <w:trPrChange w:id="6897" w:author="vopatrilova" w:date="2018-11-22T11:11:00Z">
            <w:trPr>
              <w:wBefore w:w="74" w:type="dxa"/>
              <w:trHeight w:val="671"/>
            </w:trPr>
          </w:trPrChange>
        </w:trPr>
        <w:tc>
          <w:tcPr>
            <w:tcW w:w="9860" w:type="dxa"/>
            <w:gridSpan w:val="11"/>
            <w:tcBorders>
              <w:top w:val="nil"/>
            </w:tcBorders>
            <w:tcPrChange w:id="6898" w:author="vopatrilova" w:date="2018-11-22T11:11:00Z">
              <w:tcPr>
                <w:tcW w:w="9860" w:type="dxa"/>
                <w:gridSpan w:val="11"/>
                <w:tcBorders>
                  <w:top w:val="nil"/>
                </w:tcBorders>
              </w:tcPr>
            </w:tcPrChange>
          </w:tcPr>
          <w:p w:rsidR="00FA6019" w:rsidRDefault="00FA6019" w:rsidP="0010688A">
            <w:pPr>
              <w:jc w:val="both"/>
            </w:pPr>
            <w:r>
              <w:t>Senzory – garant, přednášející (100%)</w:t>
            </w:r>
          </w:p>
          <w:p w:rsidR="00FA6019" w:rsidRDefault="00FA6019" w:rsidP="0010688A">
            <w:pPr>
              <w:jc w:val="both"/>
            </w:pPr>
            <w:r>
              <w:t>Technické prostředky automatizace – garant, přednášející (100%)</w:t>
            </w:r>
          </w:p>
          <w:p w:rsidR="00FA6019" w:rsidRDefault="00FA6019" w:rsidP="0010688A">
            <w:pPr>
              <w:jc w:val="both"/>
            </w:pPr>
          </w:p>
        </w:tc>
      </w:tr>
      <w:tr w:rsidR="00FA6019" w:rsidTr="00816F53">
        <w:trPr>
          <w:trPrChange w:id="6899" w:author="vopatrilova" w:date="2018-11-22T11:11:00Z">
            <w:trPr>
              <w:wBefore w:w="74" w:type="dxa"/>
            </w:trPr>
          </w:trPrChange>
        </w:trPr>
        <w:tc>
          <w:tcPr>
            <w:tcW w:w="9860" w:type="dxa"/>
            <w:gridSpan w:val="11"/>
            <w:shd w:val="clear" w:color="auto" w:fill="F7CAAC"/>
            <w:tcPrChange w:id="6900" w:author="vopatrilova" w:date="2018-11-22T11:11:00Z">
              <w:tcPr>
                <w:tcW w:w="9860" w:type="dxa"/>
                <w:gridSpan w:val="11"/>
                <w:shd w:val="clear" w:color="auto" w:fill="F7CAAC"/>
              </w:tcPr>
            </w:tcPrChange>
          </w:tcPr>
          <w:p w:rsidR="00FA6019" w:rsidRDefault="00FA6019" w:rsidP="0010688A">
            <w:pPr>
              <w:jc w:val="both"/>
            </w:pPr>
            <w:r>
              <w:rPr>
                <w:b/>
              </w:rPr>
              <w:t xml:space="preserve">Údaje o vzdělání na VŠ </w:t>
            </w:r>
          </w:p>
        </w:tc>
      </w:tr>
      <w:tr w:rsidR="00FA6019" w:rsidTr="00816F53">
        <w:trPr>
          <w:trHeight w:val="922"/>
          <w:trPrChange w:id="6901" w:author="vopatrilova" w:date="2018-11-22T11:11:00Z">
            <w:trPr>
              <w:wBefore w:w="74" w:type="dxa"/>
              <w:trHeight w:val="922"/>
            </w:trPr>
          </w:trPrChange>
        </w:trPr>
        <w:tc>
          <w:tcPr>
            <w:tcW w:w="9860" w:type="dxa"/>
            <w:gridSpan w:val="11"/>
            <w:tcPrChange w:id="6902" w:author="vopatrilova" w:date="2018-11-22T11:11:00Z">
              <w:tcPr>
                <w:tcW w:w="9860" w:type="dxa"/>
                <w:gridSpan w:val="11"/>
              </w:tcPr>
            </w:tcPrChange>
          </w:tcPr>
          <w:p w:rsidR="00FA6019" w:rsidRPr="003A677C" w:rsidRDefault="00FA6019" w:rsidP="0010688A">
            <w:pPr>
              <w:pStyle w:val="Zkladntext"/>
              <w:rPr>
                <w:b/>
                <w:sz w:val="20"/>
              </w:rPr>
            </w:pPr>
            <w:r w:rsidRPr="003A677C">
              <w:rPr>
                <w:sz w:val="20"/>
              </w:rPr>
              <w:t xml:space="preserve">1971 – 1976    Přírodovědecké fakultě UJEP v Brně, obor fyzikální elektronika </w:t>
            </w:r>
          </w:p>
          <w:p w:rsidR="00FA6019" w:rsidRPr="003A677C" w:rsidRDefault="00FA6019" w:rsidP="0010688A">
            <w:pPr>
              <w:pStyle w:val="Zkladntext"/>
              <w:rPr>
                <w:b/>
                <w:sz w:val="20"/>
              </w:rPr>
            </w:pPr>
            <w:r w:rsidRPr="003A677C">
              <w:rPr>
                <w:sz w:val="20"/>
              </w:rPr>
              <w:t>1979                Obhajoba práce RNDr. – statistická optika, UJEP Brno</w:t>
            </w:r>
          </w:p>
          <w:p w:rsidR="00FA6019" w:rsidRPr="003A677C" w:rsidRDefault="00FA6019" w:rsidP="0010688A">
            <w:pPr>
              <w:pStyle w:val="Zkladntext"/>
              <w:rPr>
                <w:b/>
                <w:sz w:val="20"/>
              </w:rPr>
            </w:pPr>
            <w:r w:rsidRPr="003A677C">
              <w:rPr>
                <w:sz w:val="20"/>
              </w:rPr>
              <w:t>1980 – 1984    Kandidátská disertační práce VAAZ , Brno – statistická optika</w:t>
            </w:r>
          </w:p>
          <w:p w:rsidR="00FA6019" w:rsidRPr="00DA522D" w:rsidRDefault="00FA6019" w:rsidP="0010688A">
            <w:pPr>
              <w:pStyle w:val="Zkladntext"/>
              <w:tabs>
                <w:tab w:val="left" w:pos="1163"/>
              </w:tabs>
              <w:rPr>
                <w:b/>
                <w:sz w:val="20"/>
              </w:rPr>
            </w:pPr>
            <w:del w:id="6903" w:author="vopatrilova" w:date="2018-11-19T15:09:00Z">
              <w:r w:rsidRPr="003A677C" w:rsidDel="00CB2A4C">
                <w:rPr>
                  <w:sz w:val="20"/>
                </w:rPr>
                <w:delText>2004                Habilitace na VUT v Brně – aplikovaná fyzika</w:delText>
              </w:r>
            </w:del>
          </w:p>
        </w:tc>
      </w:tr>
      <w:tr w:rsidR="00FA6019" w:rsidTr="00816F53">
        <w:trPr>
          <w:trPrChange w:id="6904" w:author="vopatrilova" w:date="2018-11-22T11:11:00Z">
            <w:trPr>
              <w:wBefore w:w="74" w:type="dxa"/>
            </w:trPr>
          </w:trPrChange>
        </w:trPr>
        <w:tc>
          <w:tcPr>
            <w:tcW w:w="9860" w:type="dxa"/>
            <w:gridSpan w:val="11"/>
            <w:shd w:val="clear" w:color="auto" w:fill="F7CAAC"/>
            <w:tcPrChange w:id="6905" w:author="vopatrilova" w:date="2018-11-22T11:11:00Z">
              <w:tcPr>
                <w:tcW w:w="9860" w:type="dxa"/>
                <w:gridSpan w:val="11"/>
                <w:shd w:val="clear" w:color="auto" w:fill="F7CAAC"/>
              </w:tcPr>
            </w:tcPrChange>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816F53">
        <w:trPr>
          <w:trHeight w:val="1090"/>
          <w:trPrChange w:id="6906" w:author="vopatrilova" w:date="2018-11-22T11:11:00Z">
            <w:trPr>
              <w:wBefore w:w="74" w:type="dxa"/>
              <w:trHeight w:val="1090"/>
            </w:trPr>
          </w:trPrChange>
        </w:trPr>
        <w:tc>
          <w:tcPr>
            <w:tcW w:w="9860" w:type="dxa"/>
            <w:gridSpan w:val="11"/>
            <w:tcPrChange w:id="6907" w:author="vopatrilova" w:date="2018-11-22T11:11:00Z">
              <w:tcPr>
                <w:tcW w:w="9860" w:type="dxa"/>
                <w:gridSpan w:val="11"/>
              </w:tcPr>
            </w:tcPrChange>
          </w:tcPr>
          <w:p w:rsidR="00FA6019" w:rsidRPr="003A677C" w:rsidRDefault="00FA6019" w:rsidP="0010688A">
            <w:pPr>
              <w:pStyle w:val="Zkladntext"/>
              <w:rPr>
                <w:b/>
                <w:sz w:val="20"/>
              </w:rPr>
            </w:pPr>
            <w:r w:rsidRPr="003A677C">
              <w:rPr>
                <w:sz w:val="20"/>
              </w:rPr>
              <w:t>1977</w:t>
            </w:r>
            <w:r>
              <w:rPr>
                <w:sz w:val="20"/>
              </w:rPr>
              <w:t xml:space="preserve"> </w:t>
            </w:r>
            <w:r w:rsidRPr="003A677C">
              <w:rPr>
                <w:sz w:val="20"/>
              </w:rPr>
              <w:t>–</w:t>
            </w:r>
            <w:r>
              <w:rPr>
                <w:sz w:val="20"/>
              </w:rPr>
              <w:t xml:space="preserve"> </w:t>
            </w:r>
            <w:r w:rsidRPr="003A677C">
              <w:rPr>
                <w:sz w:val="20"/>
              </w:rPr>
              <w:t>1990     Vědecko-výzkumná základna armády-optoelektronika</w:t>
            </w:r>
          </w:p>
          <w:p w:rsidR="00FA6019" w:rsidRPr="003A677C" w:rsidRDefault="00FA6019" w:rsidP="0010688A">
            <w:pPr>
              <w:pStyle w:val="Zkladntext"/>
              <w:rPr>
                <w:b/>
                <w:sz w:val="20"/>
              </w:rPr>
            </w:pPr>
            <w:r w:rsidRPr="003A677C">
              <w:rPr>
                <w:sz w:val="20"/>
              </w:rPr>
              <w:t xml:space="preserve">1990 – trvá     </w:t>
            </w:r>
            <w:ins w:id="6908" w:author="vopatrilova" w:date="2018-11-19T15:09:00Z">
              <w:r w:rsidR="00CB2A4C">
                <w:rPr>
                  <w:sz w:val="20"/>
                </w:rPr>
                <w:t xml:space="preserve">  </w:t>
              </w:r>
            </w:ins>
            <w:r w:rsidRPr="003A677C">
              <w:rPr>
                <w:sz w:val="20"/>
              </w:rPr>
              <w:t>Univerzita Tomáše Bati ve Zlíně</w:t>
            </w:r>
          </w:p>
          <w:p w:rsidR="00FA6019" w:rsidRPr="003A677C" w:rsidRDefault="00FA6019" w:rsidP="0010688A">
            <w:pPr>
              <w:pStyle w:val="Zkladntext"/>
              <w:rPr>
                <w:b/>
                <w:sz w:val="20"/>
              </w:rPr>
            </w:pPr>
            <w:r w:rsidRPr="003A677C">
              <w:rPr>
                <w:sz w:val="20"/>
              </w:rPr>
              <w:t>1993</w:t>
            </w:r>
            <w:r>
              <w:rPr>
                <w:sz w:val="20"/>
              </w:rPr>
              <w:t xml:space="preserve"> </w:t>
            </w:r>
            <w:r w:rsidRPr="003A677C">
              <w:rPr>
                <w:sz w:val="20"/>
              </w:rPr>
              <w:t>– 1998     vedoucí Katedry fyziky a materiálového inženýrství FT VUT</w:t>
            </w:r>
          </w:p>
          <w:p w:rsidR="00FA6019" w:rsidRPr="003A677C" w:rsidRDefault="00FA6019" w:rsidP="0010688A">
            <w:pPr>
              <w:pStyle w:val="Zkladntext"/>
              <w:rPr>
                <w:b/>
                <w:sz w:val="20"/>
              </w:rPr>
            </w:pPr>
            <w:r w:rsidRPr="003A677C">
              <w:rPr>
                <w:sz w:val="20"/>
              </w:rPr>
              <w:t>2001</w:t>
            </w:r>
            <w:r>
              <w:rPr>
                <w:sz w:val="20"/>
              </w:rPr>
              <w:t xml:space="preserve"> </w:t>
            </w:r>
            <w:r w:rsidRPr="003A677C">
              <w:rPr>
                <w:sz w:val="20"/>
              </w:rPr>
              <w:t>– 2004     vedoucí Ústavu řízení technologických procesů IIT FT UTB ve Zlíně</w:t>
            </w:r>
          </w:p>
          <w:p w:rsidR="00FA6019" w:rsidRPr="00080943" w:rsidRDefault="00FA6019" w:rsidP="0010688A">
            <w:pPr>
              <w:jc w:val="both"/>
            </w:pPr>
            <w:r w:rsidRPr="003A677C">
              <w:t>2004</w:t>
            </w:r>
            <w:r>
              <w:t xml:space="preserve"> </w:t>
            </w:r>
            <w:r w:rsidRPr="003A677C">
              <w:t xml:space="preserve">– dosud </w:t>
            </w:r>
            <w:r>
              <w:t xml:space="preserve"> </w:t>
            </w:r>
            <w:ins w:id="6909" w:author="vopatrilova" w:date="2018-11-19T15:09:00Z">
              <w:r w:rsidR="00CB2A4C">
                <w:t xml:space="preserve"> </w:t>
              </w:r>
            </w:ins>
            <w:r>
              <w:t xml:space="preserve"> ředitel Ústavu elektroniky</w:t>
            </w:r>
            <w:r w:rsidRPr="003A677C">
              <w:t xml:space="preserve"> a měření FAI UTB ve Zlíně</w:t>
            </w:r>
          </w:p>
        </w:tc>
      </w:tr>
      <w:tr w:rsidR="00FA6019" w:rsidTr="00816F53">
        <w:trPr>
          <w:trHeight w:val="250"/>
          <w:trPrChange w:id="6910" w:author="vopatrilova" w:date="2018-11-22T11:11:00Z">
            <w:trPr>
              <w:wBefore w:w="74" w:type="dxa"/>
              <w:trHeight w:val="250"/>
            </w:trPr>
          </w:trPrChange>
        </w:trPr>
        <w:tc>
          <w:tcPr>
            <w:tcW w:w="9860" w:type="dxa"/>
            <w:gridSpan w:val="11"/>
            <w:shd w:val="clear" w:color="auto" w:fill="F7CAAC"/>
            <w:tcPrChange w:id="6911" w:author="vopatrilova" w:date="2018-11-22T11:11:00Z">
              <w:tcPr>
                <w:tcW w:w="9860" w:type="dxa"/>
                <w:gridSpan w:val="11"/>
                <w:shd w:val="clear" w:color="auto" w:fill="F7CAAC"/>
              </w:tcPr>
            </w:tcPrChange>
          </w:tcPr>
          <w:p w:rsidR="00FA6019" w:rsidRDefault="00FA6019" w:rsidP="0010688A">
            <w:pPr>
              <w:jc w:val="both"/>
            </w:pPr>
            <w:r>
              <w:rPr>
                <w:b/>
              </w:rPr>
              <w:t>Zkušenosti s vedením kvalifikačních a rigorózních prací</w:t>
            </w:r>
          </w:p>
        </w:tc>
      </w:tr>
      <w:tr w:rsidR="00FA6019" w:rsidTr="00816F53">
        <w:trPr>
          <w:trHeight w:val="510"/>
          <w:trPrChange w:id="6912" w:author="vopatrilova" w:date="2018-11-22T11:11:00Z">
            <w:trPr>
              <w:wBefore w:w="74" w:type="dxa"/>
              <w:trHeight w:val="510"/>
            </w:trPr>
          </w:trPrChange>
        </w:trPr>
        <w:tc>
          <w:tcPr>
            <w:tcW w:w="9860" w:type="dxa"/>
            <w:gridSpan w:val="11"/>
            <w:tcPrChange w:id="6913" w:author="vopatrilova" w:date="2018-11-22T11:11:00Z">
              <w:tcPr>
                <w:tcW w:w="9860" w:type="dxa"/>
                <w:gridSpan w:val="11"/>
              </w:tcPr>
            </w:tcPrChange>
          </w:tcPr>
          <w:p w:rsidR="00FA6019" w:rsidRDefault="00FA6019" w:rsidP="0010688A">
            <w:pPr>
              <w:jc w:val="both"/>
            </w:pPr>
            <w:r>
              <w:t xml:space="preserve">Od roku 2004 vedoucí úspěšně obhájených 36 bakalářských a 49 diplomových prací. </w:t>
            </w:r>
          </w:p>
          <w:p w:rsidR="00FA6019" w:rsidRDefault="00FA6019" w:rsidP="0010688A">
            <w:pPr>
              <w:jc w:val="both"/>
            </w:pPr>
            <w:r>
              <w:t>Školitel 25 studentů doktorského studijního programu z toho 2 úspěšně obhájené.</w:t>
            </w:r>
          </w:p>
        </w:tc>
      </w:tr>
      <w:tr w:rsidR="00FA6019" w:rsidTr="00816F53">
        <w:trPr>
          <w:cantSplit/>
          <w:trPrChange w:id="6914" w:author="vopatrilova" w:date="2018-11-22T11:11:00Z">
            <w:trPr>
              <w:wBefore w:w="74" w:type="dxa"/>
              <w:cantSplit/>
            </w:trPr>
          </w:trPrChange>
        </w:trPr>
        <w:tc>
          <w:tcPr>
            <w:tcW w:w="3346" w:type="dxa"/>
            <w:gridSpan w:val="2"/>
            <w:tcBorders>
              <w:top w:val="single" w:sz="12" w:space="0" w:color="auto"/>
            </w:tcBorders>
            <w:shd w:val="clear" w:color="auto" w:fill="F7CAAC"/>
            <w:tcPrChange w:id="6915" w:author="vopatrilova" w:date="2018-11-22T11:11:00Z">
              <w:tcPr>
                <w:tcW w:w="3346" w:type="dxa"/>
                <w:gridSpan w:val="2"/>
                <w:tcBorders>
                  <w:top w:val="single" w:sz="12" w:space="0" w:color="auto"/>
                </w:tcBorders>
                <w:shd w:val="clear" w:color="auto" w:fill="F7CAAC"/>
              </w:tcPr>
            </w:tcPrChange>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Change w:id="6916" w:author="vopatrilova" w:date="2018-11-22T11:11:00Z">
              <w:tcPr>
                <w:tcW w:w="2245" w:type="dxa"/>
                <w:gridSpan w:val="2"/>
                <w:tcBorders>
                  <w:top w:val="single" w:sz="12" w:space="0" w:color="auto"/>
                </w:tcBorders>
                <w:shd w:val="clear" w:color="auto" w:fill="F7CAAC"/>
              </w:tcPr>
            </w:tcPrChange>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Change w:id="6917" w:author="vopatrilova" w:date="2018-11-22T11:11:00Z">
              <w:tcPr>
                <w:tcW w:w="2248" w:type="dxa"/>
                <w:gridSpan w:val="4"/>
                <w:tcBorders>
                  <w:top w:val="single" w:sz="12" w:space="0" w:color="auto"/>
                  <w:right w:val="single" w:sz="12" w:space="0" w:color="auto"/>
                </w:tcBorders>
                <w:shd w:val="clear" w:color="auto" w:fill="F7CAAC"/>
              </w:tcPr>
            </w:tcPrChange>
          </w:tcPr>
          <w:p w:rsidR="00FA6019" w:rsidRDefault="00FA6019" w:rsidP="0010688A">
            <w:pPr>
              <w:jc w:val="both"/>
            </w:pPr>
            <w:r>
              <w:rPr>
                <w:b/>
              </w:rPr>
              <w:t>Řízení konáno na VŠ</w:t>
            </w:r>
          </w:p>
        </w:tc>
        <w:tc>
          <w:tcPr>
            <w:tcW w:w="2021" w:type="dxa"/>
            <w:gridSpan w:val="3"/>
            <w:tcBorders>
              <w:top w:val="single" w:sz="12" w:space="0" w:color="auto"/>
              <w:left w:val="single" w:sz="12" w:space="0" w:color="auto"/>
            </w:tcBorders>
            <w:shd w:val="clear" w:color="auto" w:fill="F7CAAC"/>
            <w:tcPrChange w:id="6918" w:author="vopatrilova" w:date="2018-11-22T11:11:00Z">
              <w:tcPr>
                <w:tcW w:w="2021" w:type="dxa"/>
                <w:gridSpan w:val="3"/>
                <w:tcBorders>
                  <w:top w:val="single" w:sz="12" w:space="0" w:color="auto"/>
                  <w:left w:val="single" w:sz="12" w:space="0" w:color="auto"/>
                </w:tcBorders>
                <w:shd w:val="clear" w:color="auto" w:fill="F7CAAC"/>
              </w:tcPr>
            </w:tcPrChange>
          </w:tcPr>
          <w:p w:rsidR="00FA6019" w:rsidRDefault="00FA6019" w:rsidP="0010688A">
            <w:pPr>
              <w:jc w:val="both"/>
              <w:rPr>
                <w:b/>
              </w:rPr>
            </w:pPr>
            <w:r>
              <w:rPr>
                <w:b/>
              </w:rPr>
              <w:t>Ohlasy publikací</w:t>
            </w:r>
          </w:p>
        </w:tc>
      </w:tr>
      <w:tr w:rsidR="00FA6019" w:rsidTr="00816F53">
        <w:trPr>
          <w:cantSplit/>
          <w:trPrChange w:id="6919" w:author="vopatrilova" w:date="2018-11-22T11:11:00Z">
            <w:trPr>
              <w:wBefore w:w="74" w:type="dxa"/>
              <w:cantSplit/>
            </w:trPr>
          </w:trPrChange>
        </w:trPr>
        <w:tc>
          <w:tcPr>
            <w:tcW w:w="3346" w:type="dxa"/>
            <w:gridSpan w:val="2"/>
            <w:tcPrChange w:id="6920" w:author="vopatrilova" w:date="2018-11-22T11:11:00Z">
              <w:tcPr>
                <w:tcW w:w="3346" w:type="dxa"/>
                <w:gridSpan w:val="2"/>
              </w:tcPr>
            </w:tcPrChange>
          </w:tcPr>
          <w:p w:rsidR="00FA6019" w:rsidRDefault="00FA6019" w:rsidP="0010688A">
            <w:pPr>
              <w:jc w:val="both"/>
            </w:pPr>
            <w:r>
              <w:t>Aplikovaná fyzika</w:t>
            </w:r>
          </w:p>
        </w:tc>
        <w:tc>
          <w:tcPr>
            <w:tcW w:w="2245" w:type="dxa"/>
            <w:gridSpan w:val="2"/>
            <w:tcPrChange w:id="6921" w:author="vopatrilova" w:date="2018-11-22T11:11:00Z">
              <w:tcPr>
                <w:tcW w:w="2245" w:type="dxa"/>
                <w:gridSpan w:val="2"/>
              </w:tcPr>
            </w:tcPrChange>
          </w:tcPr>
          <w:p w:rsidR="00FA6019" w:rsidRDefault="00FA6019" w:rsidP="0010688A">
            <w:pPr>
              <w:jc w:val="both"/>
            </w:pPr>
            <w:r>
              <w:t>2004</w:t>
            </w:r>
          </w:p>
        </w:tc>
        <w:tc>
          <w:tcPr>
            <w:tcW w:w="2248" w:type="dxa"/>
            <w:gridSpan w:val="4"/>
            <w:tcBorders>
              <w:right w:val="single" w:sz="12" w:space="0" w:color="auto"/>
            </w:tcBorders>
            <w:tcPrChange w:id="6922" w:author="vopatrilova" w:date="2018-11-22T11:11:00Z">
              <w:tcPr>
                <w:tcW w:w="2248" w:type="dxa"/>
                <w:gridSpan w:val="4"/>
                <w:tcBorders>
                  <w:right w:val="single" w:sz="12" w:space="0" w:color="auto"/>
                </w:tcBorders>
              </w:tcPr>
            </w:tcPrChange>
          </w:tcPr>
          <w:p w:rsidR="00FA6019" w:rsidRDefault="00FA6019" w:rsidP="0010688A">
            <w:pPr>
              <w:jc w:val="both"/>
            </w:pPr>
            <w:r>
              <w:t>VUT v Brně</w:t>
            </w:r>
          </w:p>
        </w:tc>
        <w:tc>
          <w:tcPr>
            <w:tcW w:w="634" w:type="dxa"/>
            <w:tcBorders>
              <w:left w:val="single" w:sz="12" w:space="0" w:color="auto"/>
            </w:tcBorders>
            <w:shd w:val="clear" w:color="auto" w:fill="F7CAAC"/>
            <w:tcPrChange w:id="6923" w:author="vopatrilova" w:date="2018-11-22T11:11:00Z">
              <w:tcPr>
                <w:tcW w:w="634" w:type="dxa"/>
                <w:tcBorders>
                  <w:left w:val="single" w:sz="12" w:space="0" w:color="auto"/>
                </w:tcBorders>
                <w:shd w:val="clear" w:color="auto" w:fill="F7CAAC"/>
              </w:tcPr>
            </w:tcPrChange>
          </w:tcPr>
          <w:p w:rsidR="00FA6019" w:rsidRDefault="00FA6019" w:rsidP="0010688A">
            <w:pPr>
              <w:jc w:val="both"/>
            </w:pPr>
            <w:r>
              <w:rPr>
                <w:b/>
              </w:rPr>
              <w:t>WOS</w:t>
            </w:r>
          </w:p>
        </w:tc>
        <w:tc>
          <w:tcPr>
            <w:tcW w:w="693" w:type="dxa"/>
            <w:shd w:val="clear" w:color="auto" w:fill="F7CAAC"/>
            <w:tcPrChange w:id="6924" w:author="vopatrilova" w:date="2018-11-22T11:11:00Z">
              <w:tcPr>
                <w:tcW w:w="693" w:type="dxa"/>
                <w:shd w:val="clear" w:color="auto" w:fill="F7CAAC"/>
              </w:tcPr>
            </w:tcPrChange>
          </w:tcPr>
          <w:p w:rsidR="00FA6019" w:rsidRDefault="00FA6019" w:rsidP="0010688A">
            <w:pPr>
              <w:jc w:val="both"/>
              <w:rPr>
                <w:sz w:val="18"/>
              </w:rPr>
            </w:pPr>
            <w:r>
              <w:rPr>
                <w:b/>
                <w:sz w:val="18"/>
              </w:rPr>
              <w:t>Scopus</w:t>
            </w:r>
          </w:p>
        </w:tc>
        <w:tc>
          <w:tcPr>
            <w:tcW w:w="694" w:type="dxa"/>
            <w:shd w:val="clear" w:color="auto" w:fill="F7CAAC"/>
            <w:tcPrChange w:id="6925" w:author="vopatrilova" w:date="2018-11-22T11:11:00Z">
              <w:tcPr>
                <w:tcW w:w="694" w:type="dxa"/>
                <w:shd w:val="clear" w:color="auto" w:fill="F7CAAC"/>
              </w:tcPr>
            </w:tcPrChange>
          </w:tcPr>
          <w:p w:rsidR="00FA6019" w:rsidRDefault="00FA6019" w:rsidP="0010688A">
            <w:pPr>
              <w:jc w:val="both"/>
            </w:pPr>
            <w:r>
              <w:rPr>
                <w:b/>
                <w:sz w:val="18"/>
              </w:rPr>
              <w:t>ostatní</w:t>
            </w:r>
          </w:p>
        </w:tc>
      </w:tr>
      <w:tr w:rsidR="00FA6019" w:rsidTr="00816F53">
        <w:trPr>
          <w:cantSplit/>
          <w:trHeight w:val="70"/>
          <w:trPrChange w:id="6926" w:author="vopatrilova" w:date="2018-11-22T11:11:00Z">
            <w:trPr>
              <w:wBefore w:w="74" w:type="dxa"/>
              <w:cantSplit/>
              <w:trHeight w:val="70"/>
            </w:trPr>
          </w:trPrChange>
        </w:trPr>
        <w:tc>
          <w:tcPr>
            <w:tcW w:w="3346" w:type="dxa"/>
            <w:gridSpan w:val="2"/>
            <w:shd w:val="clear" w:color="auto" w:fill="F7CAAC"/>
            <w:tcPrChange w:id="6927" w:author="vopatrilova" w:date="2018-11-22T11:11:00Z">
              <w:tcPr>
                <w:tcW w:w="3346" w:type="dxa"/>
                <w:gridSpan w:val="2"/>
                <w:shd w:val="clear" w:color="auto" w:fill="F7CAAC"/>
              </w:tcPr>
            </w:tcPrChange>
          </w:tcPr>
          <w:p w:rsidR="00FA6019" w:rsidRDefault="00FA6019" w:rsidP="0010688A">
            <w:pPr>
              <w:jc w:val="both"/>
            </w:pPr>
            <w:r>
              <w:rPr>
                <w:b/>
              </w:rPr>
              <w:t>Obor jmenovacího řízení</w:t>
            </w:r>
          </w:p>
        </w:tc>
        <w:tc>
          <w:tcPr>
            <w:tcW w:w="2245" w:type="dxa"/>
            <w:gridSpan w:val="2"/>
            <w:shd w:val="clear" w:color="auto" w:fill="F7CAAC"/>
            <w:tcPrChange w:id="6928" w:author="vopatrilova" w:date="2018-11-22T11:11:00Z">
              <w:tcPr>
                <w:tcW w:w="2245" w:type="dxa"/>
                <w:gridSpan w:val="2"/>
                <w:shd w:val="clear" w:color="auto" w:fill="F7CAAC"/>
              </w:tcPr>
            </w:tcPrChange>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Change w:id="6929" w:author="vopatrilova" w:date="2018-11-22T11:11:00Z">
              <w:tcPr>
                <w:tcW w:w="2248" w:type="dxa"/>
                <w:gridSpan w:val="4"/>
                <w:tcBorders>
                  <w:right w:val="single" w:sz="12" w:space="0" w:color="auto"/>
                </w:tcBorders>
                <w:shd w:val="clear" w:color="auto" w:fill="F7CAAC"/>
              </w:tcPr>
            </w:tcPrChange>
          </w:tcPr>
          <w:p w:rsidR="00FA6019" w:rsidRDefault="00FA6019" w:rsidP="0010688A">
            <w:pPr>
              <w:jc w:val="both"/>
            </w:pPr>
            <w:r>
              <w:rPr>
                <w:b/>
              </w:rPr>
              <w:t>Řízení konáno na VŠ</w:t>
            </w:r>
          </w:p>
        </w:tc>
        <w:tc>
          <w:tcPr>
            <w:tcW w:w="634" w:type="dxa"/>
            <w:vMerge w:val="restart"/>
            <w:tcBorders>
              <w:left w:val="single" w:sz="12" w:space="0" w:color="auto"/>
            </w:tcBorders>
            <w:tcPrChange w:id="6930" w:author="vopatrilova" w:date="2018-11-22T11:11:00Z">
              <w:tcPr>
                <w:tcW w:w="634" w:type="dxa"/>
                <w:vMerge w:val="restart"/>
                <w:tcBorders>
                  <w:left w:val="single" w:sz="12" w:space="0" w:color="auto"/>
                </w:tcBorders>
              </w:tcPr>
            </w:tcPrChange>
          </w:tcPr>
          <w:p w:rsidR="00FA6019" w:rsidRPr="003B5737" w:rsidRDefault="00FA6019" w:rsidP="0010688A">
            <w:pPr>
              <w:jc w:val="both"/>
            </w:pPr>
            <w:r>
              <w:t>225</w:t>
            </w:r>
          </w:p>
        </w:tc>
        <w:tc>
          <w:tcPr>
            <w:tcW w:w="693" w:type="dxa"/>
            <w:vMerge w:val="restart"/>
            <w:tcPrChange w:id="6931" w:author="vopatrilova" w:date="2018-11-22T11:11:00Z">
              <w:tcPr>
                <w:tcW w:w="693" w:type="dxa"/>
                <w:vMerge w:val="restart"/>
              </w:tcPr>
            </w:tcPrChange>
          </w:tcPr>
          <w:p w:rsidR="00FA6019" w:rsidRPr="003B5737" w:rsidRDefault="00FA6019" w:rsidP="0010688A">
            <w:pPr>
              <w:jc w:val="both"/>
            </w:pPr>
            <w:r>
              <w:t>166</w:t>
            </w:r>
          </w:p>
        </w:tc>
        <w:tc>
          <w:tcPr>
            <w:tcW w:w="694" w:type="dxa"/>
            <w:vMerge w:val="restart"/>
            <w:tcPrChange w:id="6932" w:author="vopatrilova" w:date="2018-11-22T11:11:00Z">
              <w:tcPr>
                <w:tcW w:w="694" w:type="dxa"/>
                <w:vMerge w:val="restart"/>
              </w:tcPr>
            </w:tcPrChange>
          </w:tcPr>
          <w:p w:rsidR="00FA6019" w:rsidRPr="003B5737" w:rsidRDefault="00FA6019" w:rsidP="0010688A">
            <w:pPr>
              <w:jc w:val="both"/>
            </w:pPr>
            <w:r>
              <w:t>415</w:t>
            </w:r>
          </w:p>
        </w:tc>
      </w:tr>
      <w:tr w:rsidR="00FA6019" w:rsidTr="00816F53">
        <w:trPr>
          <w:trHeight w:val="205"/>
          <w:trPrChange w:id="6933" w:author="vopatrilova" w:date="2018-11-22T11:11:00Z">
            <w:trPr>
              <w:wBefore w:w="74" w:type="dxa"/>
              <w:trHeight w:val="205"/>
            </w:trPr>
          </w:trPrChange>
        </w:trPr>
        <w:tc>
          <w:tcPr>
            <w:tcW w:w="3346" w:type="dxa"/>
            <w:gridSpan w:val="2"/>
            <w:tcPrChange w:id="6934" w:author="vopatrilova" w:date="2018-11-22T11:11:00Z">
              <w:tcPr>
                <w:tcW w:w="3346" w:type="dxa"/>
                <w:gridSpan w:val="2"/>
              </w:tcPr>
            </w:tcPrChange>
          </w:tcPr>
          <w:p w:rsidR="00FA6019" w:rsidRDefault="00FA6019" w:rsidP="0010688A">
            <w:pPr>
              <w:jc w:val="both"/>
            </w:pPr>
          </w:p>
        </w:tc>
        <w:tc>
          <w:tcPr>
            <w:tcW w:w="2245" w:type="dxa"/>
            <w:gridSpan w:val="2"/>
            <w:tcPrChange w:id="6935" w:author="vopatrilova" w:date="2018-11-22T11:11:00Z">
              <w:tcPr>
                <w:tcW w:w="2245" w:type="dxa"/>
                <w:gridSpan w:val="2"/>
              </w:tcPr>
            </w:tcPrChange>
          </w:tcPr>
          <w:p w:rsidR="00FA6019" w:rsidRDefault="00FA6019" w:rsidP="0010688A">
            <w:pPr>
              <w:jc w:val="both"/>
            </w:pPr>
          </w:p>
        </w:tc>
        <w:tc>
          <w:tcPr>
            <w:tcW w:w="2248" w:type="dxa"/>
            <w:gridSpan w:val="4"/>
            <w:tcBorders>
              <w:right w:val="single" w:sz="12" w:space="0" w:color="auto"/>
            </w:tcBorders>
            <w:tcPrChange w:id="6936" w:author="vopatrilova" w:date="2018-11-22T11:11:00Z">
              <w:tcPr>
                <w:tcW w:w="2248" w:type="dxa"/>
                <w:gridSpan w:val="4"/>
                <w:tcBorders>
                  <w:right w:val="single" w:sz="12" w:space="0" w:color="auto"/>
                </w:tcBorders>
              </w:tcPr>
            </w:tcPrChange>
          </w:tcPr>
          <w:p w:rsidR="00FA6019" w:rsidRDefault="00FA6019" w:rsidP="0010688A">
            <w:pPr>
              <w:jc w:val="both"/>
            </w:pPr>
          </w:p>
        </w:tc>
        <w:tc>
          <w:tcPr>
            <w:tcW w:w="634" w:type="dxa"/>
            <w:vMerge/>
            <w:tcBorders>
              <w:left w:val="single" w:sz="12" w:space="0" w:color="auto"/>
            </w:tcBorders>
            <w:vAlign w:val="center"/>
            <w:tcPrChange w:id="6937" w:author="vopatrilova" w:date="2018-11-22T11:11:00Z">
              <w:tcPr>
                <w:tcW w:w="634" w:type="dxa"/>
                <w:vMerge/>
                <w:tcBorders>
                  <w:left w:val="single" w:sz="12" w:space="0" w:color="auto"/>
                </w:tcBorders>
                <w:vAlign w:val="center"/>
              </w:tcPr>
            </w:tcPrChange>
          </w:tcPr>
          <w:p w:rsidR="00FA6019" w:rsidRDefault="00FA6019" w:rsidP="0010688A">
            <w:pPr>
              <w:rPr>
                <w:b/>
              </w:rPr>
            </w:pPr>
          </w:p>
        </w:tc>
        <w:tc>
          <w:tcPr>
            <w:tcW w:w="693" w:type="dxa"/>
            <w:vMerge/>
            <w:vAlign w:val="center"/>
            <w:tcPrChange w:id="6938" w:author="vopatrilova" w:date="2018-11-22T11:11:00Z">
              <w:tcPr>
                <w:tcW w:w="693" w:type="dxa"/>
                <w:vMerge/>
                <w:vAlign w:val="center"/>
              </w:tcPr>
            </w:tcPrChange>
          </w:tcPr>
          <w:p w:rsidR="00FA6019" w:rsidRDefault="00FA6019" w:rsidP="0010688A">
            <w:pPr>
              <w:rPr>
                <w:b/>
              </w:rPr>
            </w:pPr>
          </w:p>
        </w:tc>
        <w:tc>
          <w:tcPr>
            <w:tcW w:w="694" w:type="dxa"/>
            <w:vMerge/>
            <w:vAlign w:val="center"/>
            <w:tcPrChange w:id="6939" w:author="vopatrilova" w:date="2018-11-22T11:11:00Z">
              <w:tcPr>
                <w:tcW w:w="694" w:type="dxa"/>
                <w:vMerge/>
                <w:vAlign w:val="center"/>
              </w:tcPr>
            </w:tcPrChange>
          </w:tcPr>
          <w:p w:rsidR="00FA6019" w:rsidRDefault="00FA6019" w:rsidP="0010688A">
            <w:pPr>
              <w:rPr>
                <w:b/>
              </w:rPr>
            </w:pPr>
          </w:p>
        </w:tc>
      </w:tr>
      <w:tr w:rsidR="00FA6019" w:rsidTr="00816F53">
        <w:trPr>
          <w:trPrChange w:id="6940" w:author="vopatrilova" w:date="2018-11-22T11:11:00Z">
            <w:trPr>
              <w:wBefore w:w="74" w:type="dxa"/>
            </w:trPr>
          </w:trPrChange>
        </w:trPr>
        <w:tc>
          <w:tcPr>
            <w:tcW w:w="9860" w:type="dxa"/>
            <w:gridSpan w:val="11"/>
            <w:shd w:val="clear" w:color="auto" w:fill="F7CAAC"/>
            <w:tcPrChange w:id="6941" w:author="vopatrilova" w:date="2018-11-22T11:11:00Z">
              <w:tcPr>
                <w:tcW w:w="9860" w:type="dxa"/>
                <w:gridSpan w:val="11"/>
                <w:shd w:val="clear" w:color="auto" w:fill="F7CAAC"/>
              </w:tcPr>
            </w:tcPrChange>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816F53">
        <w:trPr>
          <w:trHeight w:val="2347"/>
          <w:trPrChange w:id="6942" w:author="vopatrilova" w:date="2018-11-22T11:11:00Z">
            <w:trPr>
              <w:wBefore w:w="74" w:type="dxa"/>
              <w:trHeight w:val="2347"/>
            </w:trPr>
          </w:trPrChange>
        </w:trPr>
        <w:tc>
          <w:tcPr>
            <w:tcW w:w="9860" w:type="dxa"/>
            <w:gridSpan w:val="11"/>
            <w:tcPrChange w:id="6943" w:author="vopatrilova" w:date="2018-11-22T11:11:00Z">
              <w:tcPr>
                <w:tcW w:w="9860" w:type="dxa"/>
                <w:gridSpan w:val="11"/>
              </w:tcPr>
            </w:tcPrChange>
          </w:tcPr>
          <w:p w:rsidR="00FA6019" w:rsidRPr="008D10DE" w:rsidRDefault="00FA6019" w:rsidP="0010688A">
            <w:r w:rsidRPr="008D10DE">
              <w:t xml:space="preserve">NEDVEDOVA, M., </w:t>
            </w:r>
            <w:r w:rsidRPr="008D10DE">
              <w:rPr>
                <w:b/>
              </w:rPr>
              <w:t>V. KRESALEK (15 %)</w:t>
            </w:r>
            <w:r w:rsidRPr="008D10DE">
              <w:t xml:space="preserve">, H. VASKOVA a I. PROVAZNIK. Studying the Kinetics of n-Butyl-Cyanoacrylate Tissue Adhesive and Its Oily Mixtures, </w:t>
            </w:r>
            <w:r w:rsidRPr="008D10DE">
              <w:rPr>
                <w:i/>
              </w:rPr>
              <w:t>Journal of Infrared Milimeter and Terahertz Waves</w:t>
            </w:r>
            <w:r w:rsidRPr="008D10DE">
              <w:t xml:space="preserve"> 37 (2016),10, 1043-1054</w:t>
            </w:r>
          </w:p>
          <w:p w:rsidR="00FA6019" w:rsidRPr="008D10DE" w:rsidRDefault="00FA6019" w:rsidP="0010688A">
            <w:r w:rsidRPr="008D10DE">
              <w:t xml:space="preserve">NEDVEDOVA, M., </w:t>
            </w:r>
            <w:r w:rsidRPr="008D10DE">
              <w:rPr>
                <w:b/>
              </w:rPr>
              <w:t>V. KRESALEK (15 %)</w:t>
            </w:r>
            <w:r w:rsidRPr="008D10DE">
              <w:t>, Z. ADAMIK a I. PROVAZNIK.</w:t>
            </w:r>
            <w:r w:rsidRPr="008D10DE">
              <w:rPr>
                <w:i/>
              </w:rPr>
              <w:t xml:space="preserve"> Terahertz Time-Domain Spectroscopy for Studying Absorbable Hemostats</w:t>
            </w:r>
            <w:r w:rsidRPr="008D10DE">
              <w:t>, IEEE Transactions on Terahertz Science and Technology 6 (2016),3,420-426</w:t>
            </w:r>
          </w:p>
          <w:p w:rsidR="00FA6019" w:rsidRPr="008D10DE" w:rsidRDefault="00FA6019" w:rsidP="0010688A">
            <w:r w:rsidRPr="008D10DE">
              <w:t>KRESALEK, V. (50%) a M. NAVRATIL. E</w:t>
            </w:r>
            <w:r w:rsidR="008C3AC8">
              <w:fldChar w:fldCharType="begin"/>
            </w:r>
            <w:r w:rsidR="00A86934">
              <w:instrText>HYPERLINK "http://apps.webofknowledge.com/full_record.do?product=UA&amp;search_mode=GeneralSearch&amp;qid=2&amp;SID=P2PROd9woeZDWJ8XuUc&amp;page=1&amp;doc=1"</w:instrText>
            </w:r>
            <w:r w:rsidR="008C3AC8">
              <w:fldChar w:fldCharType="separate"/>
            </w:r>
            <w:r w:rsidRPr="008D10DE">
              <w:t xml:space="preserve">stimation of complex permittivity using evolutionary algorithm from measured data of reflectance and transmittance in free space,  </w:t>
            </w:r>
            <w:r w:rsidR="008C3AC8">
              <w:fldChar w:fldCharType="end"/>
            </w:r>
            <w:r w:rsidRPr="008D10DE">
              <w:rPr>
                <w:i/>
              </w:rPr>
              <w:t>Microwave and Optical Technology Letters</w:t>
            </w:r>
            <w:r w:rsidRPr="008D10DE">
              <w:t xml:space="preserve">. Volume: 57   Issue: 7   Pages: 1542-1546   Published: JUL 2015 </w:t>
            </w:r>
          </w:p>
          <w:p w:rsidR="00FA6019" w:rsidRPr="008D10DE" w:rsidRDefault="00FA6019" w:rsidP="0010688A">
            <w:r w:rsidRPr="008D10DE">
              <w:t xml:space="preserve">GAVENDA T. a </w:t>
            </w:r>
            <w:r w:rsidRPr="008D10DE">
              <w:rPr>
                <w:b/>
              </w:rPr>
              <w:t>V. KRESALEK (50</w:t>
            </w:r>
            <w:ins w:id="6944" w:author="Jiří Vojtěšek" w:date="2018-11-22T23:05:00Z">
              <w:r w:rsidR="00D87F08">
                <w:rPr>
                  <w:b/>
                </w:rPr>
                <w:t xml:space="preserve"> </w:t>
              </w:r>
            </w:ins>
            <w:r w:rsidRPr="008D10DE">
              <w:rPr>
                <w:b/>
              </w:rPr>
              <w:t>%)</w:t>
            </w:r>
            <w:r w:rsidRPr="008D10DE">
              <w:t xml:space="preserve">. </w:t>
            </w:r>
            <w:r w:rsidR="008C3AC8">
              <w:fldChar w:fldCharType="begin"/>
            </w:r>
            <w:r w:rsidR="00A86934">
              <w:instrText>HYPERLINK "http://apps.webofknowledge.com/full_record.do?product=UA&amp;search_mode=GeneralSearch&amp;qid=2&amp;SID=P2PROd9woeZDWJ8XuUc&amp;page=1&amp;doc=3"</w:instrText>
            </w:r>
            <w:r w:rsidR="008C3AC8">
              <w:fldChar w:fldCharType="separate"/>
            </w:r>
            <w:r w:rsidRPr="008D10DE">
              <w:t xml:space="preserve">Distinguishing of different kinds of gunpowder using various methods based on terahertz radiation, </w:t>
            </w:r>
            <w:r w:rsidR="008C3AC8">
              <w:fldChar w:fldCharType="end"/>
            </w:r>
            <w:r w:rsidRPr="008D10DE">
              <w:t xml:space="preserve">in: </w:t>
            </w:r>
            <w:r w:rsidRPr="008D10DE">
              <w:rPr>
                <w:i/>
              </w:rPr>
              <w:t>Millimetre Wave and Terahertz Sensors and Technology</w:t>
            </w:r>
            <w:r w:rsidRPr="008D10DE">
              <w:t xml:space="preserve"> VII eds. Salmon, N.A.; Jacobs, E.L., Book Series: Proceedings of SPIE   Volume: 9252     Article Number: 92520A   Published: 2014</w:t>
            </w:r>
          </w:p>
          <w:p w:rsidR="00FA6019" w:rsidRPr="008D10DE" w:rsidRDefault="00FA6019" w:rsidP="0010688A">
            <w:r w:rsidRPr="008D10DE">
              <w:rPr>
                <w:b/>
              </w:rPr>
              <w:t>KRESALEK, V. (50</w:t>
            </w:r>
            <w:ins w:id="6945" w:author="Jiří Vojtěšek" w:date="2018-11-22T23:05:00Z">
              <w:r w:rsidR="00D87F08">
                <w:rPr>
                  <w:b/>
                </w:rPr>
                <w:t xml:space="preserve"> </w:t>
              </w:r>
            </w:ins>
            <w:r w:rsidRPr="008D10DE">
              <w:rPr>
                <w:b/>
              </w:rPr>
              <w:t>%)</w:t>
            </w:r>
            <w:r w:rsidRPr="008D10DE">
              <w:t xml:space="preserve"> a T. GAVENDA. Using terahertz spectroscopy for observing the kinetics of recrystallisation of polybutene-1. </w:t>
            </w:r>
            <w:r w:rsidRPr="008D10DE">
              <w:rPr>
                <w:i/>
              </w:rPr>
              <w:t>Journal of Infrared Milimeter and Terahertz Waves</w:t>
            </w:r>
            <w:r w:rsidRPr="008D10DE">
              <w:t xml:space="preserve"> 34(2), 187-193, 2013</w:t>
            </w:r>
          </w:p>
          <w:p w:rsidR="00FA6019" w:rsidRPr="008D10DE" w:rsidRDefault="00FA6019" w:rsidP="0010688A">
            <w:r w:rsidRPr="008D10DE">
              <w:t xml:space="preserve">VASKOVA, H. a </w:t>
            </w:r>
            <w:r w:rsidRPr="008D10DE">
              <w:rPr>
                <w:b/>
              </w:rPr>
              <w:t>V. KRESALEK (50</w:t>
            </w:r>
            <w:ins w:id="6946" w:author="Jiří Vojtěšek" w:date="2018-11-22T23:06:00Z">
              <w:r w:rsidR="00D87F08">
                <w:rPr>
                  <w:b/>
                </w:rPr>
                <w:t xml:space="preserve"> </w:t>
              </w:r>
            </w:ins>
            <w:r w:rsidRPr="008D10DE">
              <w:rPr>
                <w:b/>
              </w:rPr>
              <w:t>%).</w:t>
            </w:r>
            <w:r w:rsidRPr="008D10DE">
              <w:t xml:space="preserve"> Quasi real-time monitoring of epoxy resin crosslinking via Raman microscopy. </w:t>
            </w:r>
            <w:r w:rsidRPr="008D10DE">
              <w:rPr>
                <w:i/>
              </w:rPr>
              <w:t>I</w:t>
            </w:r>
            <w:r w:rsidRPr="008D10DE">
              <w:rPr>
                <w:i/>
                <w:iCs/>
              </w:rPr>
              <w:t>nternational Journal of Mathematical Models and Methods in Applied Sciences</w:t>
            </w:r>
            <w:r w:rsidRPr="008D10DE">
              <w:t xml:space="preserve"> 5(7), 1197 – 1204, 2011. </w:t>
            </w:r>
          </w:p>
          <w:p w:rsidR="00FA6019" w:rsidRPr="003B5737" w:rsidRDefault="00FA6019" w:rsidP="0010688A">
            <w:r w:rsidRPr="008D10DE">
              <w:t xml:space="preserve">NAVRATIL, M., P. DOSTALEK a </w:t>
            </w:r>
            <w:r w:rsidRPr="008D10DE">
              <w:rPr>
                <w:b/>
              </w:rPr>
              <w:t>V. KRESALEK (33</w:t>
            </w:r>
            <w:ins w:id="6947" w:author="Jiří Vojtěšek" w:date="2018-11-22T23:06:00Z">
              <w:r w:rsidR="00D87F08">
                <w:rPr>
                  <w:b/>
                </w:rPr>
                <w:t xml:space="preserve"> </w:t>
              </w:r>
            </w:ins>
            <w:r w:rsidRPr="008D10DE">
              <w:rPr>
                <w:b/>
              </w:rPr>
              <w:t>%).</w:t>
            </w:r>
            <w:r w:rsidRPr="008D10DE">
              <w:t xml:space="preserve"> Classification of audio sources using neural network applicable in security or military industry. </w:t>
            </w:r>
            <w:r w:rsidRPr="008D10DE">
              <w:rPr>
                <w:i/>
              </w:rPr>
              <w:t>44th Annual 2010 IEEE International Carnahan conference on security technology</w:t>
            </w:r>
            <w:r w:rsidRPr="008D10DE">
              <w:t>, San Jose, CA, Oct 05-08, 2010. Edited by: Pritchard, D.A.; Sanson, L.D.: International Carnahan Conference on Security Technology Proceedings 369-374, 2010</w:t>
            </w:r>
          </w:p>
        </w:tc>
      </w:tr>
      <w:tr w:rsidR="00FA6019" w:rsidTr="00816F53">
        <w:trPr>
          <w:trHeight w:val="218"/>
          <w:trPrChange w:id="6948" w:author="vopatrilova" w:date="2018-11-22T11:11:00Z">
            <w:trPr>
              <w:wBefore w:w="74" w:type="dxa"/>
              <w:trHeight w:val="218"/>
            </w:trPr>
          </w:trPrChange>
        </w:trPr>
        <w:tc>
          <w:tcPr>
            <w:tcW w:w="9860" w:type="dxa"/>
            <w:gridSpan w:val="11"/>
            <w:shd w:val="clear" w:color="auto" w:fill="F7CAAC"/>
            <w:tcPrChange w:id="6949" w:author="vopatrilova" w:date="2018-11-22T11:11:00Z">
              <w:tcPr>
                <w:tcW w:w="9860" w:type="dxa"/>
                <w:gridSpan w:val="11"/>
                <w:shd w:val="clear" w:color="auto" w:fill="F7CAAC"/>
              </w:tcPr>
            </w:tcPrChange>
          </w:tcPr>
          <w:p w:rsidR="00FA6019" w:rsidRDefault="00FA6019" w:rsidP="0010688A">
            <w:pPr>
              <w:rPr>
                <w:b/>
              </w:rPr>
            </w:pPr>
            <w:r>
              <w:rPr>
                <w:b/>
              </w:rPr>
              <w:t>Působení v zahraničí</w:t>
            </w:r>
          </w:p>
        </w:tc>
      </w:tr>
      <w:tr w:rsidR="00FA6019" w:rsidTr="00816F53">
        <w:trPr>
          <w:trHeight w:val="328"/>
          <w:trPrChange w:id="6950" w:author="vopatrilova" w:date="2018-11-22T11:11:00Z">
            <w:trPr>
              <w:wBefore w:w="74" w:type="dxa"/>
              <w:trHeight w:val="328"/>
            </w:trPr>
          </w:trPrChange>
        </w:trPr>
        <w:tc>
          <w:tcPr>
            <w:tcW w:w="9860" w:type="dxa"/>
            <w:gridSpan w:val="11"/>
            <w:tcPrChange w:id="6951" w:author="vopatrilova" w:date="2018-11-22T11:11:00Z">
              <w:tcPr>
                <w:tcW w:w="9860" w:type="dxa"/>
                <w:gridSpan w:val="11"/>
              </w:tcPr>
            </w:tcPrChange>
          </w:tcPr>
          <w:p w:rsidR="00FA6019" w:rsidRPr="003A677C" w:rsidRDefault="00FA6019" w:rsidP="0010688A">
            <w:pPr>
              <w:suppressAutoHyphens/>
              <w:ind w:right="-2"/>
              <w:rPr>
                <w:lang w:val="en-US"/>
              </w:rPr>
            </w:pPr>
            <w:r w:rsidRPr="003A677C">
              <w:t>1993  Chalmers University, Göteborg Sweden</w:t>
            </w:r>
            <w:r w:rsidRPr="003A677C">
              <w:rPr>
                <w:lang w:val="en-US"/>
              </w:rPr>
              <w:t xml:space="preserve"> </w:t>
            </w:r>
            <w:r>
              <w:rPr>
                <w:lang w:val="en-US"/>
              </w:rPr>
              <w:t>- semestr</w:t>
            </w:r>
          </w:p>
          <w:p w:rsidR="00FA6019" w:rsidRPr="003A677C" w:rsidRDefault="00FA6019" w:rsidP="0010688A">
            <w:pPr>
              <w:suppressAutoHyphens/>
              <w:ind w:right="-2"/>
              <w:rPr>
                <w:lang w:val="en-US"/>
              </w:rPr>
            </w:pPr>
            <w:r w:rsidRPr="003A677C">
              <w:t>1994  Chalmers University, Göteborg Sweden</w:t>
            </w:r>
          </w:p>
          <w:p w:rsidR="00FA6019" w:rsidRPr="003232CF" w:rsidRDefault="00FA6019" w:rsidP="0010688A">
            <w:pPr>
              <w:rPr>
                <w:lang w:val="sk-SK"/>
              </w:rPr>
            </w:pPr>
            <w:r w:rsidRPr="003A677C">
              <w:t xml:space="preserve">1996  Bradford University, GB </w:t>
            </w:r>
          </w:p>
        </w:tc>
      </w:tr>
      <w:tr w:rsidR="00FA6019" w:rsidTr="00816F53">
        <w:trPr>
          <w:cantSplit/>
          <w:trHeight w:val="470"/>
          <w:trPrChange w:id="6952" w:author="vopatrilova" w:date="2018-11-22T11:11:00Z">
            <w:trPr>
              <w:wBefore w:w="74" w:type="dxa"/>
              <w:cantSplit/>
              <w:trHeight w:val="470"/>
            </w:trPr>
          </w:trPrChange>
        </w:trPr>
        <w:tc>
          <w:tcPr>
            <w:tcW w:w="2517" w:type="dxa"/>
            <w:shd w:val="clear" w:color="auto" w:fill="F7CAAC"/>
            <w:tcPrChange w:id="6953" w:author="vopatrilova" w:date="2018-11-22T11:11:00Z">
              <w:tcPr>
                <w:tcW w:w="2517" w:type="dxa"/>
                <w:shd w:val="clear" w:color="auto" w:fill="F7CAAC"/>
              </w:tcPr>
            </w:tcPrChange>
          </w:tcPr>
          <w:p w:rsidR="00FA6019" w:rsidRDefault="00FA6019" w:rsidP="0010688A">
            <w:pPr>
              <w:jc w:val="both"/>
              <w:rPr>
                <w:b/>
              </w:rPr>
            </w:pPr>
            <w:r>
              <w:rPr>
                <w:b/>
              </w:rPr>
              <w:t xml:space="preserve">Podpis </w:t>
            </w:r>
          </w:p>
        </w:tc>
        <w:tc>
          <w:tcPr>
            <w:tcW w:w="4536" w:type="dxa"/>
            <w:gridSpan w:val="5"/>
            <w:tcPrChange w:id="6954" w:author="vopatrilova" w:date="2018-11-22T11:11:00Z">
              <w:tcPr>
                <w:tcW w:w="4536" w:type="dxa"/>
                <w:gridSpan w:val="5"/>
              </w:tcPr>
            </w:tcPrChange>
          </w:tcPr>
          <w:p w:rsidR="00FA6019" w:rsidRDefault="00FA6019" w:rsidP="0010688A">
            <w:pPr>
              <w:jc w:val="both"/>
            </w:pPr>
          </w:p>
        </w:tc>
        <w:tc>
          <w:tcPr>
            <w:tcW w:w="786" w:type="dxa"/>
            <w:gridSpan w:val="2"/>
            <w:shd w:val="clear" w:color="auto" w:fill="F7CAAC"/>
            <w:tcPrChange w:id="6955" w:author="vopatrilova" w:date="2018-11-22T11:11:00Z">
              <w:tcPr>
                <w:tcW w:w="786" w:type="dxa"/>
                <w:gridSpan w:val="2"/>
                <w:shd w:val="clear" w:color="auto" w:fill="F7CAAC"/>
              </w:tcPr>
            </w:tcPrChange>
          </w:tcPr>
          <w:p w:rsidR="00FA6019" w:rsidRDefault="00FA6019" w:rsidP="0010688A">
            <w:pPr>
              <w:jc w:val="both"/>
            </w:pPr>
            <w:r>
              <w:rPr>
                <w:b/>
              </w:rPr>
              <w:t>datum</w:t>
            </w:r>
          </w:p>
        </w:tc>
        <w:tc>
          <w:tcPr>
            <w:tcW w:w="2021" w:type="dxa"/>
            <w:gridSpan w:val="3"/>
            <w:tcPrChange w:id="6956" w:author="vopatrilova" w:date="2018-11-22T11:11:00Z">
              <w:tcPr>
                <w:tcW w:w="2021" w:type="dxa"/>
                <w:gridSpan w:val="3"/>
              </w:tcPr>
            </w:tcPrChange>
          </w:tcPr>
          <w:p w:rsidR="00FA6019" w:rsidRDefault="00FA6019" w:rsidP="0010688A">
            <w:pPr>
              <w:jc w:val="both"/>
            </w:pPr>
            <w:r>
              <w:t>28. 8. 2018</w:t>
            </w:r>
          </w:p>
        </w:tc>
      </w:tr>
    </w:tbl>
    <w:p w:rsidR="00816F53" w:rsidRDefault="00816F53">
      <w:pPr>
        <w:rPr>
          <w:ins w:id="6957" w:author="vopatrilova" w:date="2018-11-22T11:11:00Z"/>
        </w:rPr>
      </w:pPr>
      <w:ins w:id="6958" w:author="vopatrilova" w:date="2018-11-22T11:11:00Z">
        <w:r>
          <w:br w:type="page"/>
        </w:r>
      </w:ins>
    </w:p>
    <w:tbl>
      <w:tblPr>
        <w:tblW w:w="985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6959" w:author="vopatrilova" w:date="2018-11-22T11:11:00Z">
          <w:tblPr>
            <w:tblW w:w="99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2"/>
        <w:gridCol w:w="829"/>
        <w:gridCol w:w="1721"/>
        <w:gridCol w:w="524"/>
        <w:gridCol w:w="468"/>
        <w:gridCol w:w="994"/>
        <w:gridCol w:w="709"/>
        <w:gridCol w:w="81"/>
        <w:gridCol w:w="632"/>
        <w:gridCol w:w="693"/>
        <w:gridCol w:w="694"/>
        <w:tblGridChange w:id="6960">
          <w:tblGrid>
            <w:gridCol w:w="2512"/>
            <w:gridCol w:w="829"/>
            <w:gridCol w:w="1721"/>
            <w:gridCol w:w="524"/>
            <w:gridCol w:w="468"/>
            <w:gridCol w:w="994"/>
            <w:gridCol w:w="709"/>
            <w:gridCol w:w="81"/>
            <w:gridCol w:w="632"/>
            <w:gridCol w:w="693"/>
            <w:gridCol w:w="694"/>
          </w:tblGrid>
        </w:tblGridChange>
      </w:tblGrid>
      <w:tr w:rsidR="00FA6019" w:rsidTr="00816F53">
        <w:trPr>
          <w:trPrChange w:id="6961" w:author="vopatrilova" w:date="2018-11-22T11:11:00Z">
            <w:trPr>
              <w:wAfter w:w="77" w:type="dxa"/>
            </w:trPr>
          </w:trPrChange>
        </w:trPr>
        <w:tc>
          <w:tcPr>
            <w:tcW w:w="9857" w:type="dxa"/>
            <w:gridSpan w:val="11"/>
            <w:tcBorders>
              <w:bottom w:val="double" w:sz="4" w:space="0" w:color="auto"/>
            </w:tcBorders>
            <w:shd w:val="clear" w:color="auto" w:fill="BDD6EE"/>
            <w:tcPrChange w:id="6962" w:author="vopatrilova" w:date="2018-11-22T11:11:00Z">
              <w:tcPr>
                <w:tcW w:w="9857" w:type="dxa"/>
                <w:gridSpan w:val="11"/>
                <w:tcBorders>
                  <w:bottom w:val="double" w:sz="4" w:space="0" w:color="auto"/>
                </w:tcBorders>
                <w:shd w:val="clear" w:color="auto" w:fill="BDD6EE"/>
              </w:tcPr>
            </w:tcPrChange>
          </w:tcPr>
          <w:p w:rsidR="00FA6019" w:rsidRDefault="00FA6019" w:rsidP="0010688A">
            <w:pPr>
              <w:tabs>
                <w:tab w:val="right" w:pos="9535"/>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816F53">
        <w:trPr>
          <w:trPrChange w:id="6963" w:author="vopatrilova" w:date="2018-11-22T11:11:00Z">
            <w:trPr>
              <w:wAfter w:w="77" w:type="dxa"/>
            </w:trPr>
          </w:trPrChange>
        </w:trPr>
        <w:tc>
          <w:tcPr>
            <w:tcW w:w="2512" w:type="dxa"/>
            <w:tcBorders>
              <w:top w:val="double" w:sz="4" w:space="0" w:color="auto"/>
            </w:tcBorders>
            <w:shd w:val="clear" w:color="auto" w:fill="F7CAAC"/>
            <w:tcPrChange w:id="6964" w:author="vopatrilova" w:date="2018-11-22T11:11:00Z">
              <w:tcPr>
                <w:tcW w:w="2512" w:type="dxa"/>
                <w:tcBorders>
                  <w:top w:val="double" w:sz="4" w:space="0" w:color="auto"/>
                </w:tcBorders>
                <w:shd w:val="clear" w:color="auto" w:fill="F7CAAC"/>
              </w:tcPr>
            </w:tcPrChange>
          </w:tcPr>
          <w:p w:rsidR="00FA6019" w:rsidRDefault="00FA6019" w:rsidP="0010688A">
            <w:pPr>
              <w:jc w:val="both"/>
              <w:rPr>
                <w:b/>
              </w:rPr>
            </w:pPr>
            <w:r>
              <w:rPr>
                <w:b/>
              </w:rPr>
              <w:t>Vysoká škola</w:t>
            </w:r>
          </w:p>
        </w:tc>
        <w:tc>
          <w:tcPr>
            <w:tcW w:w="7345" w:type="dxa"/>
            <w:gridSpan w:val="10"/>
            <w:tcPrChange w:id="6965" w:author="vopatrilova" w:date="2018-11-22T11:11:00Z">
              <w:tcPr>
                <w:tcW w:w="7345" w:type="dxa"/>
                <w:gridSpan w:val="10"/>
              </w:tcPr>
            </w:tcPrChange>
          </w:tcPr>
          <w:p w:rsidR="00FA6019" w:rsidRDefault="00FA6019" w:rsidP="0010688A">
            <w:pPr>
              <w:jc w:val="both"/>
            </w:pPr>
            <w:r>
              <w:t>Univerzita Tomáše Bati ve Zlíně</w:t>
            </w:r>
          </w:p>
        </w:tc>
      </w:tr>
      <w:tr w:rsidR="00FA6019" w:rsidTr="00816F53">
        <w:trPr>
          <w:trPrChange w:id="6966" w:author="vopatrilova" w:date="2018-11-22T11:11:00Z">
            <w:trPr>
              <w:wAfter w:w="77" w:type="dxa"/>
            </w:trPr>
          </w:trPrChange>
        </w:trPr>
        <w:tc>
          <w:tcPr>
            <w:tcW w:w="2512" w:type="dxa"/>
            <w:shd w:val="clear" w:color="auto" w:fill="F7CAAC"/>
            <w:tcPrChange w:id="6967" w:author="vopatrilova" w:date="2018-11-22T11:11:00Z">
              <w:tcPr>
                <w:tcW w:w="2512" w:type="dxa"/>
                <w:shd w:val="clear" w:color="auto" w:fill="F7CAAC"/>
              </w:tcPr>
            </w:tcPrChange>
          </w:tcPr>
          <w:p w:rsidR="00FA6019" w:rsidRDefault="00FA6019" w:rsidP="0010688A">
            <w:pPr>
              <w:jc w:val="both"/>
              <w:rPr>
                <w:b/>
              </w:rPr>
            </w:pPr>
            <w:r>
              <w:rPr>
                <w:b/>
              </w:rPr>
              <w:t>Součást vysoké školy</w:t>
            </w:r>
          </w:p>
        </w:tc>
        <w:tc>
          <w:tcPr>
            <w:tcW w:w="7345" w:type="dxa"/>
            <w:gridSpan w:val="10"/>
            <w:tcPrChange w:id="6968" w:author="vopatrilova" w:date="2018-11-22T11:11:00Z">
              <w:tcPr>
                <w:tcW w:w="7345" w:type="dxa"/>
                <w:gridSpan w:val="10"/>
              </w:tcPr>
            </w:tcPrChange>
          </w:tcPr>
          <w:p w:rsidR="00FA6019" w:rsidRDefault="00FA6019" w:rsidP="0010688A">
            <w:pPr>
              <w:jc w:val="both"/>
            </w:pPr>
            <w:r>
              <w:t>Fakulta aplikované informatiky</w:t>
            </w:r>
          </w:p>
        </w:tc>
      </w:tr>
      <w:tr w:rsidR="00FA6019" w:rsidTr="00816F53">
        <w:trPr>
          <w:trPrChange w:id="6969" w:author="vopatrilova" w:date="2018-11-22T11:11:00Z">
            <w:trPr>
              <w:wAfter w:w="77" w:type="dxa"/>
            </w:trPr>
          </w:trPrChange>
        </w:trPr>
        <w:tc>
          <w:tcPr>
            <w:tcW w:w="2512" w:type="dxa"/>
            <w:shd w:val="clear" w:color="auto" w:fill="F7CAAC"/>
            <w:tcPrChange w:id="6970" w:author="vopatrilova" w:date="2018-11-22T11:11:00Z">
              <w:tcPr>
                <w:tcW w:w="2512" w:type="dxa"/>
                <w:shd w:val="clear" w:color="auto" w:fill="F7CAAC"/>
              </w:tcPr>
            </w:tcPrChange>
          </w:tcPr>
          <w:p w:rsidR="00FA6019" w:rsidRDefault="00FA6019" w:rsidP="0010688A">
            <w:pPr>
              <w:jc w:val="both"/>
              <w:rPr>
                <w:b/>
              </w:rPr>
            </w:pPr>
            <w:r>
              <w:rPr>
                <w:b/>
              </w:rPr>
              <w:t>Název studijního programu</w:t>
            </w:r>
          </w:p>
        </w:tc>
        <w:tc>
          <w:tcPr>
            <w:tcW w:w="7345" w:type="dxa"/>
            <w:gridSpan w:val="10"/>
            <w:tcPrChange w:id="6971" w:author="vopatrilova" w:date="2018-11-22T11:11:00Z">
              <w:tcPr>
                <w:tcW w:w="7345" w:type="dxa"/>
                <w:gridSpan w:val="10"/>
              </w:tcPr>
            </w:tcPrChange>
          </w:tcPr>
          <w:p w:rsidR="00FA6019" w:rsidRDefault="00B46341" w:rsidP="0010688A">
            <w:pPr>
              <w:jc w:val="both"/>
            </w:pPr>
            <w:ins w:id="6972" w:author="vopatrilova" w:date="2018-11-20T13:33:00Z">
              <w:r w:rsidRPr="00BE77F9">
                <w:t>Aplikovaná inform</w:t>
              </w:r>
              <w:r>
                <w:t>atika v průmyslové automatizaci</w:t>
              </w:r>
            </w:ins>
            <w:del w:id="6973" w:author="vopatrilova" w:date="2018-11-20T13:33:00Z">
              <w:r w:rsidR="00FA6019" w:rsidDel="00B46341">
                <w:delText>Inteligentní systémy s roboty</w:delText>
              </w:r>
            </w:del>
          </w:p>
        </w:tc>
      </w:tr>
      <w:tr w:rsidR="00FA6019" w:rsidTr="00816F53">
        <w:trPr>
          <w:trPrChange w:id="6974" w:author="vopatrilova" w:date="2018-11-22T11:11:00Z">
            <w:trPr>
              <w:wAfter w:w="77" w:type="dxa"/>
            </w:trPr>
          </w:trPrChange>
        </w:trPr>
        <w:tc>
          <w:tcPr>
            <w:tcW w:w="2512" w:type="dxa"/>
            <w:shd w:val="clear" w:color="auto" w:fill="F7CAAC"/>
            <w:tcPrChange w:id="6975" w:author="vopatrilova" w:date="2018-11-22T11:11:00Z">
              <w:tcPr>
                <w:tcW w:w="2512" w:type="dxa"/>
                <w:shd w:val="clear" w:color="auto" w:fill="F7CAAC"/>
              </w:tcPr>
            </w:tcPrChange>
          </w:tcPr>
          <w:p w:rsidR="00FA6019" w:rsidRDefault="00FA6019" w:rsidP="0010688A">
            <w:pPr>
              <w:jc w:val="both"/>
              <w:rPr>
                <w:b/>
              </w:rPr>
            </w:pPr>
            <w:r>
              <w:rPr>
                <w:b/>
              </w:rPr>
              <w:t>Jméno a příjmení</w:t>
            </w:r>
          </w:p>
        </w:tc>
        <w:tc>
          <w:tcPr>
            <w:tcW w:w="4536" w:type="dxa"/>
            <w:gridSpan w:val="5"/>
            <w:tcPrChange w:id="6976" w:author="vopatrilova" w:date="2018-11-22T11:11:00Z">
              <w:tcPr>
                <w:tcW w:w="4536" w:type="dxa"/>
                <w:gridSpan w:val="5"/>
              </w:tcPr>
            </w:tcPrChange>
          </w:tcPr>
          <w:p w:rsidR="00FA6019" w:rsidRDefault="00FA6019" w:rsidP="0010688A">
            <w:pPr>
              <w:jc w:val="both"/>
            </w:pPr>
            <w:r>
              <w:t xml:space="preserve">Miroslav </w:t>
            </w:r>
            <w:bookmarkStart w:id="6977" w:name="aManas"/>
            <w:r>
              <w:t>Maňas</w:t>
            </w:r>
            <w:bookmarkEnd w:id="6977"/>
          </w:p>
        </w:tc>
        <w:tc>
          <w:tcPr>
            <w:tcW w:w="709" w:type="dxa"/>
            <w:shd w:val="clear" w:color="auto" w:fill="F7CAAC"/>
            <w:tcPrChange w:id="6978" w:author="vopatrilova" w:date="2018-11-22T11:11:00Z">
              <w:tcPr>
                <w:tcW w:w="709" w:type="dxa"/>
                <w:shd w:val="clear" w:color="auto" w:fill="F7CAAC"/>
              </w:tcPr>
            </w:tcPrChange>
          </w:tcPr>
          <w:p w:rsidR="00FA6019" w:rsidRDefault="00FA6019" w:rsidP="0010688A">
            <w:pPr>
              <w:jc w:val="both"/>
              <w:rPr>
                <w:b/>
              </w:rPr>
            </w:pPr>
            <w:r>
              <w:rPr>
                <w:b/>
              </w:rPr>
              <w:t>Tituly</w:t>
            </w:r>
          </w:p>
        </w:tc>
        <w:tc>
          <w:tcPr>
            <w:tcW w:w="2100" w:type="dxa"/>
            <w:gridSpan w:val="4"/>
            <w:tcPrChange w:id="6979" w:author="vopatrilova" w:date="2018-11-22T11:11:00Z">
              <w:tcPr>
                <w:tcW w:w="2100" w:type="dxa"/>
                <w:gridSpan w:val="4"/>
              </w:tcPr>
            </w:tcPrChange>
          </w:tcPr>
          <w:p w:rsidR="00FA6019" w:rsidRDefault="00FA6019" w:rsidP="0010688A">
            <w:pPr>
              <w:jc w:val="both"/>
            </w:pPr>
          </w:p>
        </w:tc>
      </w:tr>
      <w:tr w:rsidR="00FA6019" w:rsidTr="00816F53">
        <w:trPr>
          <w:trPrChange w:id="6980" w:author="vopatrilova" w:date="2018-11-22T11:11:00Z">
            <w:trPr>
              <w:wAfter w:w="77" w:type="dxa"/>
            </w:trPr>
          </w:trPrChange>
        </w:trPr>
        <w:tc>
          <w:tcPr>
            <w:tcW w:w="2512" w:type="dxa"/>
            <w:shd w:val="clear" w:color="auto" w:fill="F7CAAC"/>
            <w:tcPrChange w:id="6981" w:author="vopatrilova" w:date="2018-11-22T11:11:00Z">
              <w:tcPr>
                <w:tcW w:w="2512" w:type="dxa"/>
                <w:shd w:val="clear" w:color="auto" w:fill="F7CAAC"/>
              </w:tcPr>
            </w:tcPrChange>
          </w:tcPr>
          <w:p w:rsidR="00FA6019" w:rsidRDefault="00FA6019" w:rsidP="0010688A">
            <w:pPr>
              <w:jc w:val="both"/>
              <w:rPr>
                <w:b/>
              </w:rPr>
            </w:pPr>
            <w:r>
              <w:rPr>
                <w:b/>
              </w:rPr>
              <w:t>Rok narození</w:t>
            </w:r>
          </w:p>
        </w:tc>
        <w:tc>
          <w:tcPr>
            <w:tcW w:w="829" w:type="dxa"/>
            <w:tcPrChange w:id="6982" w:author="vopatrilova" w:date="2018-11-22T11:11:00Z">
              <w:tcPr>
                <w:tcW w:w="829" w:type="dxa"/>
              </w:tcPr>
            </w:tcPrChange>
          </w:tcPr>
          <w:p w:rsidR="00FA6019" w:rsidRDefault="00FA6019" w:rsidP="0010688A">
            <w:pPr>
              <w:jc w:val="both"/>
            </w:pPr>
            <w:r>
              <w:t>1947</w:t>
            </w:r>
          </w:p>
        </w:tc>
        <w:tc>
          <w:tcPr>
            <w:tcW w:w="1721" w:type="dxa"/>
            <w:shd w:val="clear" w:color="auto" w:fill="F7CAAC"/>
            <w:tcPrChange w:id="6983" w:author="vopatrilova" w:date="2018-11-22T11:11:00Z">
              <w:tcPr>
                <w:tcW w:w="1721" w:type="dxa"/>
                <w:shd w:val="clear" w:color="auto" w:fill="F7CAAC"/>
              </w:tcPr>
            </w:tcPrChange>
          </w:tcPr>
          <w:p w:rsidR="00FA6019" w:rsidRDefault="00FA6019" w:rsidP="0010688A">
            <w:pPr>
              <w:jc w:val="both"/>
              <w:rPr>
                <w:b/>
              </w:rPr>
            </w:pPr>
            <w:r>
              <w:rPr>
                <w:b/>
              </w:rPr>
              <w:t>typ vztahu k VŠ</w:t>
            </w:r>
          </w:p>
        </w:tc>
        <w:tc>
          <w:tcPr>
            <w:tcW w:w="992" w:type="dxa"/>
            <w:gridSpan w:val="2"/>
            <w:tcPrChange w:id="6984" w:author="vopatrilova" w:date="2018-11-22T11:11:00Z">
              <w:tcPr>
                <w:tcW w:w="992" w:type="dxa"/>
                <w:gridSpan w:val="2"/>
              </w:tcPr>
            </w:tcPrChange>
          </w:tcPr>
          <w:p w:rsidR="00FA6019" w:rsidRDefault="00FA6019" w:rsidP="0010688A">
            <w:pPr>
              <w:jc w:val="both"/>
            </w:pPr>
            <w:r>
              <w:t>pp</w:t>
            </w:r>
          </w:p>
        </w:tc>
        <w:tc>
          <w:tcPr>
            <w:tcW w:w="994" w:type="dxa"/>
            <w:shd w:val="clear" w:color="auto" w:fill="F7CAAC"/>
            <w:tcPrChange w:id="6985" w:author="vopatrilova" w:date="2018-11-22T11:11:00Z">
              <w:tcPr>
                <w:tcW w:w="994" w:type="dxa"/>
                <w:shd w:val="clear" w:color="auto" w:fill="F7CAAC"/>
              </w:tcPr>
            </w:tcPrChange>
          </w:tcPr>
          <w:p w:rsidR="00FA6019" w:rsidRDefault="00FA6019" w:rsidP="0010688A">
            <w:pPr>
              <w:jc w:val="both"/>
              <w:rPr>
                <w:b/>
              </w:rPr>
            </w:pPr>
            <w:r>
              <w:rPr>
                <w:b/>
              </w:rPr>
              <w:t>rozsah</w:t>
            </w:r>
          </w:p>
        </w:tc>
        <w:tc>
          <w:tcPr>
            <w:tcW w:w="709" w:type="dxa"/>
            <w:tcPrChange w:id="6986" w:author="vopatrilova" w:date="2018-11-22T11:11:00Z">
              <w:tcPr>
                <w:tcW w:w="709" w:type="dxa"/>
              </w:tcPr>
            </w:tcPrChange>
          </w:tcPr>
          <w:p w:rsidR="00FA6019" w:rsidRDefault="00FA6019" w:rsidP="0010688A">
            <w:pPr>
              <w:jc w:val="both"/>
            </w:pPr>
            <w:r>
              <w:t>40</w:t>
            </w:r>
          </w:p>
        </w:tc>
        <w:tc>
          <w:tcPr>
            <w:tcW w:w="713" w:type="dxa"/>
            <w:gridSpan w:val="2"/>
            <w:shd w:val="clear" w:color="auto" w:fill="F7CAAC"/>
            <w:tcPrChange w:id="6987" w:author="vopatrilova" w:date="2018-11-22T11:11:00Z">
              <w:tcPr>
                <w:tcW w:w="713" w:type="dxa"/>
                <w:gridSpan w:val="2"/>
                <w:shd w:val="clear" w:color="auto" w:fill="F7CAAC"/>
              </w:tcPr>
            </w:tcPrChange>
          </w:tcPr>
          <w:p w:rsidR="00FA6019" w:rsidRDefault="00FA6019" w:rsidP="0010688A">
            <w:pPr>
              <w:jc w:val="both"/>
              <w:rPr>
                <w:b/>
              </w:rPr>
            </w:pPr>
            <w:r>
              <w:rPr>
                <w:b/>
              </w:rPr>
              <w:t>do kdy</w:t>
            </w:r>
          </w:p>
        </w:tc>
        <w:tc>
          <w:tcPr>
            <w:tcW w:w="1387" w:type="dxa"/>
            <w:gridSpan w:val="2"/>
            <w:tcPrChange w:id="6988" w:author="vopatrilova" w:date="2018-11-22T11:11:00Z">
              <w:tcPr>
                <w:tcW w:w="1387" w:type="dxa"/>
                <w:gridSpan w:val="2"/>
              </w:tcPr>
            </w:tcPrChange>
          </w:tcPr>
          <w:p w:rsidR="00FA6019" w:rsidRDefault="00FA6019" w:rsidP="0010688A">
            <w:pPr>
              <w:jc w:val="both"/>
            </w:pPr>
            <w:r>
              <w:t>N</w:t>
            </w:r>
          </w:p>
        </w:tc>
      </w:tr>
      <w:tr w:rsidR="00FA6019" w:rsidTr="00816F53">
        <w:trPr>
          <w:trPrChange w:id="6989" w:author="vopatrilova" w:date="2018-11-22T11:11:00Z">
            <w:trPr>
              <w:wAfter w:w="77" w:type="dxa"/>
            </w:trPr>
          </w:trPrChange>
        </w:trPr>
        <w:tc>
          <w:tcPr>
            <w:tcW w:w="5062" w:type="dxa"/>
            <w:gridSpan w:val="3"/>
            <w:shd w:val="clear" w:color="auto" w:fill="F7CAAC"/>
            <w:tcPrChange w:id="6990" w:author="vopatrilova" w:date="2018-11-22T11:11:00Z">
              <w:tcPr>
                <w:tcW w:w="5062" w:type="dxa"/>
                <w:gridSpan w:val="3"/>
                <w:shd w:val="clear" w:color="auto" w:fill="F7CAAC"/>
              </w:tcPr>
            </w:tcPrChange>
          </w:tcPr>
          <w:p w:rsidR="00FA6019" w:rsidRDefault="00FA6019" w:rsidP="0010688A">
            <w:pPr>
              <w:jc w:val="both"/>
              <w:rPr>
                <w:b/>
              </w:rPr>
            </w:pPr>
            <w:r>
              <w:rPr>
                <w:b/>
              </w:rPr>
              <w:t>Typ vztahu na součásti VŠ, která uskutečňuje st. program</w:t>
            </w:r>
          </w:p>
        </w:tc>
        <w:tc>
          <w:tcPr>
            <w:tcW w:w="992" w:type="dxa"/>
            <w:gridSpan w:val="2"/>
            <w:tcPrChange w:id="6991" w:author="vopatrilova" w:date="2018-11-22T11:11:00Z">
              <w:tcPr>
                <w:tcW w:w="992" w:type="dxa"/>
                <w:gridSpan w:val="2"/>
              </w:tcPr>
            </w:tcPrChange>
          </w:tcPr>
          <w:p w:rsidR="00FA6019" w:rsidRDefault="00FA6019" w:rsidP="0010688A">
            <w:pPr>
              <w:jc w:val="both"/>
            </w:pPr>
            <w:r>
              <w:t>pp</w:t>
            </w:r>
          </w:p>
        </w:tc>
        <w:tc>
          <w:tcPr>
            <w:tcW w:w="994" w:type="dxa"/>
            <w:shd w:val="clear" w:color="auto" w:fill="F7CAAC"/>
            <w:tcPrChange w:id="6992" w:author="vopatrilova" w:date="2018-11-22T11:11:00Z">
              <w:tcPr>
                <w:tcW w:w="994" w:type="dxa"/>
                <w:shd w:val="clear" w:color="auto" w:fill="F7CAAC"/>
              </w:tcPr>
            </w:tcPrChange>
          </w:tcPr>
          <w:p w:rsidR="00FA6019" w:rsidRDefault="00FA6019" w:rsidP="0010688A">
            <w:pPr>
              <w:jc w:val="both"/>
              <w:rPr>
                <w:b/>
              </w:rPr>
            </w:pPr>
            <w:r>
              <w:rPr>
                <w:b/>
              </w:rPr>
              <w:t>rozsah</w:t>
            </w:r>
          </w:p>
        </w:tc>
        <w:tc>
          <w:tcPr>
            <w:tcW w:w="709" w:type="dxa"/>
            <w:tcPrChange w:id="6993" w:author="vopatrilova" w:date="2018-11-22T11:11:00Z">
              <w:tcPr>
                <w:tcW w:w="709" w:type="dxa"/>
              </w:tcPr>
            </w:tcPrChange>
          </w:tcPr>
          <w:p w:rsidR="00FA6019" w:rsidRDefault="00FA6019" w:rsidP="0010688A">
            <w:pPr>
              <w:jc w:val="both"/>
            </w:pPr>
            <w:r>
              <w:t>40</w:t>
            </w:r>
          </w:p>
        </w:tc>
        <w:tc>
          <w:tcPr>
            <w:tcW w:w="713" w:type="dxa"/>
            <w:gridSpan w:val="2"/>
            <w:shd w:val="clear" w:color="auto" w:fill="F7CAAC"/>
            <w:tcPrChange w:id="6994" w:author="vopatrilova" w:date="2018-11-22T11:11:00Z">
              <w:tcPr>
                <w:tcW w:w="713" w:type="dxa"/>
                <w:gridSpan w:val="2"/>
                <w:shd w:val="clear" w:color="auto" w:fill="F7CAAC"/>
              </w:tcPr>
            </w:tcPrChange>
          </w:tcPr>
          <w:p w:rsidR="00FA6019" w:rsidRDefault="00FA6019" w:rsidP="0010688A">
            <w:pPr>
              <w:jc w:val="both"/>
              <w:rPr>
                <w:b/>
              </w:rPr>
            </w:pPr>
            <w:r>
              <w:rPr>
                <w:b/>
              </w:rPr>
              <w:t>do kdy</w:t>
            </w:r>
          </w:p>
        </w:tc>
        <w:tc>
          <w:tcPr>
            <w:tcW w:w="1387" w:type="dxa"/>
            <w:gridSpan w:val="2"/>
            <w:tcPrChange w:id="6995" w:author="vopatrilova" w:date="2018-11-22T11:11:00Z">
              <w:tcPr>
                <w:tcW w:w="1387" w:type="dxa"/>
                <w:gridSpan w:val="2"/>
              </w:tcPr>
            </w:tcPrChange>
          </w:tcPr>
          <w:p w:rsidR="00FA6019" w:rsidRDefault="00FA6019" w:rsidP="0010688A">
            <w:pPr>
              <w:jc w:val="both"/>
            </w:pPr>
            <w:r>
              <w:t>N</w:t>
            </w:r>
          </w:p>
        </w:tc>
      </w:tr>
      <w:tr w:rsidR="00FA6019" w:rsidTr="00816F53">
        <w:trPr>
          <w:trPrChange w:id="6996" w:author="vopatrilova" w:date="2018-11-22T11:11:00Z">
            <w:trPr>
              <w:wAfter w:w="77" w:type="dxa"/>
            </w:trPr>
          </w:trPrChange>
        </w:trPr>
        <w:tc>
          <w:tcPr>
            <w:tcW w:w="6054" w:type="dxa"/>
            <w:gridSpan w:val="5"/>
            <w:shd w:val="clear" w:color="auto" w:fill="F7CAAC"/>
            <w:tcPrChange w:id="6997" w:author="vopatrilova" w:date="2018-11-22T11:11:00Z">
              <w:tcPr>
                <w:tcW w:w="6054" w:type="dxa"/>
                <w:gridSpan w:val="5"/>
                <w:shd w:val="clear" w:color="auto" w:fill="F7CAAC"/>
              </w:tcPr>
            </w:tcPrChange>
          </w:tcPr>
          <w:p w:rsidR="00FA6019" w:rsidRDefault="00FA6019" w:rsidP="0010688A">
            <w:pPr>
              <w:jc w:val="both"/>
            </w:pPr>
            <w:r>
              <w:rPr>
                <w:b/>
              </w:rPr>
              <w:t>Další současná působení jako akademický pracovník na jiných VŠ</w:t>
            </w:r>
          </w:p>
        </w:tc>
        <w:tc>
          <w:tcPr>
            <w:tcW w:w="1703" w:type="dxa"/>
            <w:gridSpan w:val="2"/>
            <w:shd w:val="clear" w:color="auto" w:fill="F7CAAC"/>
            <w:tcPrChange w:id="6998" w:author="vopatrilova" w:date="2018-11-22T11:11:00Z">
              <w:tcPr>
                <w:tcW w:w="1703" w:type="dxa"/>
                <w:gridSpan w:val="2"/>
                <w:shd w:val="clear" w:color="auto" w:fill="F7CAAC"/>
              </w:tcPr>
            </w:tcPrChange>
          </w:tcPr>
          <w:p w:rsidR="00FA6019" w:rsidRDefault="00FA6019" w:rsidP="0010688A">
            <w:pPr>
              <w:jc w:val="both"/>
              <w:rPr>
                <w:b/>
              </w:rPr>
            </w:pPr>
            <w:r>
              <w:rPr>
                <w:b/>
              </w:rPr>
              <w:t>typ prac. vztahu</w:t>
            </w:r>
          </w:p>
        </w:tc>
        <w:tc>
          <w:tcPr>
            <w:tcW w:w="2100" w:type="dxa"/>
            <w:gridSpan w:val="4"/>
            <w:shd w:val="clear" w:color="auto" w:fill="F7CAAC"/>
            <w:tcPrChange w:id="6999" w:author="vopatrilova" w:date="2018-11-22T11:11:00Z">
              <w:tcPr>
                <w:tcW w:w="2100" w:type="dxa"/>
                <w:gridSpan w:val="4"/>
                <w:shd w:val="clear" w:color="auto" w:fill="F7CAAC"/>
              </w:tcPr>
            </w:tcPrChange>
          </w:tcPr>
          <w:p w:rsidR="00FA6019" w:rsidRDefault="00FA6019" w:rsidP="0010688A">
            <w:pPr>
              <w:jc w:val="both"/>
              <w:rPr>
                <w:b/>
              </w:rPr>
            </w:pPr>
            <w:r>
              <w:rPr>
                <w:b/>
              </w:rPr>
              <w:t>rozsah</w:t>
            </w:r>
          </w:p>
        </w:tc>
      </w:tr>
      <w:tr w:rsidR="00FA6019" w:rsidTr="00816F53">
        <w:trPr>
          <w:trPrChange w:id="7000" w:author="vopatrilova" w:date="2018-11-22T11:11:00Z">
            <w:trPr>
              <w:wAfter w:w="77" w:type="dxa"/>
            </w:trPr>
          </w:trPrChange>
        </w:trPr>
        <w:tc>
          <w:tcPr>
            <w:tcW w:w="6054" w:type="dxa"/>
            <w:gridSpan w:val="5"/>
            <w:tcPrChange w:id="7001" w:author="vopatrilova" w:date="2018-11-22T11:11:00Z">
              <w:tcPr>
                <w:tcW w:w="6054" w:type="dxa"/>
                <w:gridSpan w:val="5"/>
              </w:tcPr>
            </w:tcPrChange>
          </w:tcPr>
          <w:p w:rsidR="00FA6019" w:rsidRDefault="00FA6019" w:rsidP="0010688A">
            <w:pPr>
              <w:jc w:val="both"/>
            </w:pPr>
          </w:p>
        </w:tc>
        <w:tc>
          <w:tcPr>
            <w:tcW w:w="1703" w:type="dxa"/>
            <w:gridSpan w:val="2"/>
            <w:tcPrChange w:id="7002" w:author="vopatrilova" w:date="2018-11-22T11:11:00Z">
              <w:tcPr>
                <w:tcW w:w="1703" w:type="dxa"/>
                <w:gridSpan w:val="2"/>
              </w:tcPr>
            </w:tcPrChange>
          </w:tcPr>
          <w:p w:rsidR="00FA6019" w:rsidRDefault="00FA6019" w:rsidP="0010688A">
            <w:pPr>
              <w:jc w:val="both"/>
            </w:pPr>
          </w:p>
        </w:tc>
        <w:tc>
          <w:tcPr>
            <w:tcW w:w="2100" w:type="dxa"/>
            <w:gridSpan w:val="4"/>
            <w:tcPrChange w:id="7003" w:author="vopatrilova" w:date="2018-11-22T11:11:00Z">
              <w:tcPr>
                <w:tcW w:w="2100" w:type="dxa"/>
                <w:gridSpan w:val="4"/>
              </w:tcPr>
            </w:tcPrChange>
          </w:tcPr>
          <w:p w:rsidR="00FA6019" w:rsidRDefault="00FA6019" w:rsidP="0010688A">
            <w:pPr>
              <w:jc w:val="both"/>
            </w:pPr>
          </w:p>
        </w:tc>
      </w:tr>
      <w:tr w:rsidR="00FA6019" w:rsidTr="00816F53">
        <w:trPr>
          <w:trPrChange w:id="7004" w:author="vopatrilova" w:date="2018-11-22T11:11:00Z">
            <w:trPr>
              <w:wAfter w:w="77" w:type="dxa"/>
            </w:trPr>
          </w:trPrChange>
        </w:trPr>
        <w:tc>
          <w:tcPr>
            <w:tcW w:w="6054" w:type="dxa"/>
            <w:gridSpan w:val="5"/>
            <w:tcPrChange w:id="7005" w:author="vopatrilova" w:date="2018-11-22T11:11:00Z">
              <w:tcPr>
                <w:tcW w:w="6054" w:type="dxa"/>
                <w:gridSpan w:val="5"/>
              </w:tcPr>
            </w:tcPrChange>
          </w:tcPr>
          <w:p w:rsidR="00FA6019" w:rsidRDefault="00FA6019" w:rsidP="0010688A">
            <w:pPr>
              <w:jc w:val="both"/>
            </w:pPr>
          </w:p>
        </w:tc>
        <w:tc>
          <w:tcPr>
            <w:tcW w:w="1703" w:type="dxa"/>
            <w:gridSpan w:val="2"/>
            <w:tcPrChange w:id="7006" w:author="vopatrilova" w:date="2018-11-22T11:11:00Z">
              <w:tcPr>
                <w:tcW w:w="1703" w:type="dxa"/>
                <w:gridSpan w:val="2"/>
              </w:tcPr>
            </w:tcPrChange>
          </w:tcPr>
          <w:p w:rsidR="00FA6019" w:rsidRDefault="00FA6019" w:rsidP="0010688A">
            <w:pPr>
              <w:jc w:val="both"/>
            </w:pPr>
          </w:p>
        </w:tc>
        <w:tc>
          <w:tcPr>
            <w:tcW w:w="2100" w:type="dxa"/>
            <w:gridSpan w:val="4"/>
            <w:tcPrChange w:id="7007" w:author="vopatrilova" w:date="2018-11-22T11:11:00Z">
              <w:tcPr>
                <w:tcW w:w="2100" w:type="dxa"/>
                <w:gridSpan w:val="4"/>
              </w:tcPr>
            </w:tcPrChange>
          </w:tcPr>
          <w:p w:rsidR="00FA6019" w:rsidRDefault="00FA6019" w:rsidP="0010688A">
            <w:pPr>
              <w:jc w:val="both"/>
            </w:pPr>
          </w:p>
        </w:tc>
      </w:tr>
      <w:tr w:rsidR="00FA6019" w:rsidTr="00816F53">
        <w:trPr>
          <w:trPrChange w:id="7008" w:author="vopatrilova" w:date="2018-11-22T11:11:00Z">
            <w:trPr>
              <w:wAfter w:w="77" w:type="dxa"/>
            </w:trPr>
          </w:trPrChange>
        </w:trPr>
        <w:tc>
          <w:tcPr>
            <w:tcW w:w="9857" w:type="dxa"/>
            <w:gridSpan w:val="11"/>
            <w:shd w:val="clear" w:color="auto" w:fill="F7CAAC"/>
            <w:tcPrChange w:id="7009" w:author="vopatrilova" w:date="2018-11-22T11:11:00Z">
              <w:tcPr>
                <w:tcW w:w="9857" w:type="dxa"/>
                <w:gridSpan w:val="11"/>
                <w:shd w:val="clear" w:color="auto" w:fill="F7CAAC"/>
              </w:tcPr>
            </w:tcPrChange>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816F53">
        <w:trPr>
          <w:trHeight w:val="514"/>
          <w:trPrChange w:id="7010" w:author="vopatrilova" w:date="2018-11-22T11:11:00Z">
            <w:trPr>
              <w:wAfter w:w="77" w:type="dxa"/>
              <w:trHeight w:val="514"/>
            </w:trPr>
          </w:trPrChange>
        </w:trPr>
        <w:tc>
          <w:tcPr>
            <w:tcW w:w="9857" w:type="dxa"/>
            <w:gridSpan w:val="11"/>
            <w:tcBorders>
              <w:top w:val="nil"/>
            </w:tcBorders>
            <w:tcPrChange w:id="7011" w:author="vopatrilova" w:date="2018-11-22T11:11:00Z">
              <w:tcPr>
                <w:tcW w:w="9857" w:type="dxa"/>
                <w:gridSpan w:val="11"/>
                <w:tcBorders>
                  <w:top w:val="nil"/>
                </w:tcBorders>
              </w:tcPr>
            </w:tcPrChange>
          </w:tcPr>
          <w:p w:rsidR="00FA6019" w:rsidRDefault="00FA6019" w:rsidP="0010688A">
            <w:pPr>
              <w:jc w:val="both"/>
            </w:pPr>
            <w:r>
              <w:t>Úvod do materiálových věd - přednášející (100%)</w:t>
            </w:r>
          </w:p>
          <w:p w:rsidR="00FA6019" w:rsidRDefault="00FA6019" w:rsidP="0010688A">
            <w:pPr>
              <w:jc w:val="both"/>
            </w:pPr>
            <w:r>
              <w:t>Řízení materiálových toků - přednášející (100%)</w:t>
            </w:r>
          </w:p>
        </w:tc>
      </w:tr>
      <w:tr w:rsidR="00FA6019" w:rsidTr="00816F53">
        <w:trPr>
          <w:trPrChange w:id="7012" w:author="vopatrilova" w:date="2018-11-22T11:11:00Z">
            <w:trPr>
              <w:wAfter w:w="77" w:type="dxa"/>
            </w:trPr>
          </w:trPrChange>
        </w:trPr>
        <w:tc>
          <w:tcPr>
            <w:tcW w:w="9857" w:type="dxa"/>
            <w:gridSpan w:val="11"/>
            <w:shd w:val="clear" w:color="auto" w:fill="F7CAAC"/>
            <w:tcPrChange w:id="7013" w:author="vopatrilova" w:date="2018-11-22T11:11:00Z">
              <w:tcPr>
                <w:tcW w:w="9857" w:type="dxa"/>
                <w:gridSpan w:val="11"/>
                <w:shd w:val="clear" w:color="auto" w:fill="F7CAAC"/>
              </w:tcPr>
            </w:tcPrChange>
          </w:tcPr>
          <w:p w:rsidR="00FA6019" w:rsidRDefault="00FA6019" w:rsidP="0010688A">
            <w:pPr>
              <w:jc w:val="both"/>
            </w:pPr>
            <w:r>
              <w:rPr>
                <w:b/>
              </w:rPr>
              <w:t xml:space="preserve">Údaje o vzdělání na VŠ </w:t>
            </w:r>
          </w:p>
        </w:tc>
      </w:tr>
      <w:tr w:rsidR="00FA6019" w:rsidTr="00816F53">
        <w:trPr>
          <w:trHeight w:val="1055"/>
          <w:trPrChange w:id="7014" w:author="vopatrilova" w:date="2018-11-22T11:11:00Z">
            <w:trPr>
              <w:wAfter w:w="77" w:type="dxa"/>
              <w:trHeight w:val="1055"/>
            </w:trPr>
          </w:trPrChange>
        </w:trPr>
        <w:tc>
          <w:tcPr>
            <w:tcW w:w="9857" w:type="dxa"/>
            <w:gridSpan w:val="11"/>
            <w:tcPrChange w:id="7015" w:author="vopatrilova" w:date="2018-11-22T11:11:00Z">
              <w:tcPr>
                <w:tcW w:w="9857" w:type="dxa"/>
                <w:gridSpan w:val="11"/>
              </w:tcPr>
            </w:tcPrChange>
          </w:tcPr>
          <w:p w:rsidR="00FA6019" w:rsidRDefault="00FA6019" w:rsidP="0010688A">
            <w:pPr>
              <w:ind w:left="2124" w:hanging="2124"/>
              <w:jc w:val="both"/>
            </w:pPr>
            <w:r>
              <w:t>1968 - 1973 Vysoké učení technické v Brně, Fakulta strojní, strojní inženýr v oboru Výrobní stroje a zařízení/stroje kožedělné, gumárenské a plastikářské (Ing.)</w:t>
            </w:r>
          </w:p>
          <w:p w:rsidR="00FA6019" w:rsidRDefault="00FA6019" w:rsidP="0010688A">
            <w:pPr>
              <w:ind w:left="2124" w:hanging="2124"/>
              <w:jc w:val="both"/>
            </w:pPr>
            <w:r>
              <w:t>1976  -1985 Externí vědecká aspirantura, Slovenská vysoká škola technická Bratislava,   Fakulta strojní. Obor Chemické stroje a zařízení (CSc.).</w:t>
            </w:r>
          </w:p>
          <w:p w:rsidR="00FA6019" w:rsidRPr="001979FE" w:rsidRDefault="00FA6019" w:rsidP="0010688A">
            <w:pPr>
              <w:ind w:left="1418" w:hanging="1418"/>
              <w:jc w:val="both"/>
            </w:pPr>
            <w:del w:id="7016" w:author="vopatrilova" w:date="2018-11-19T15:17:00Z">
              <w:r w:rsidDel="00081A9E">
                <w:delText>1989             Jmenovací  řízení. Jmenování docentem pro obor Chemická zařízení (doc.).</w:delText>
              </w:r>
            </w:del>
          </w:p>
        </w:tc>
      </w:tr>
      <w:tr w:rsidR="00FA6019" w:rsidTr="00816F53">
        <w:trPr>
          <w:trPrChange w:id="7017" w:author="vopatrilova" w:date="2018-11-22T11:11:00Z">
            <w:trPr>
              <w:wAfter w:w="77" w:type="dxa"/>
            </w:trPr>
          </w:trPrChange>
        </w:trPr>
        <w:tc>
          <w:tcPr>
            <w:tcW w:w="9857" w:type="dxa"/>
            <w:gridSpan w:val="11"/>
            <w:shd w:val="clear" w:color="auto" w:fill="F7CAAC"/>
            <w:tcPrChange w:id="7018" w:author="vopatrilova" w:date="2018-11-22T11:11:00Z">
              <w:tcPr>
                <w:tcW w:w="9857" w:type="dxa"/>
                <w:gridSpan w:val="11"/>
                <w:shd w:val="clear" w:color="auto" w:fill="F7CAAC"/>
              </w:tcPr>
            </w:tcPrChange>
          </w:tcPr>
          <w:p w:rsidR="00FA6019" w:rsidRDefault="00FA6019" w:rsidP="0010688A">
            <w:pPr>
              <w:jc w:val="both"/>
              <w:rPr>
                <w:b/>
              </w:rPr>
            </w:pPr>
            <w:r>
              <w:rPr>
                <w:b/>
              </w:rPr>
              <w:t>Údaje o odborném působení od absolvování VŠ</w:t>
            </w:r>
          </w:p>
        </w:tc>
      </w:tr>
      <w:tr w:rsidR="00FA6019" w:rsidTr="00816F53">
        <w:trPr>
          <w:trHeight w:val="1090"/>
          <w:trPrChange w:id="7019" w:author="vopatrilova" w:date="2018-11-22T11:11:00Z">
            <w:trPr>
              <w:wAfter w:w="77" w:type="dxa"/>
              <w:trHeight w:val="1090"/>
            </w:trPr>
          </w:trPrChange>
        </w:trPr>
        <w:tc>
          <w:tcPr>
            <w:tcW w:w="9857" w:type="dxa"/>
            <w:gridSpan w:val="11"/>
            <w:tcPrChange w:id="7020" w:author="vopatrilova" w:date="2018-11-22T11:11:00Z">
              <w:tcPr>
                <w:tcW w:w="9857" w:type="dxa"/>
                <w:gridSpan w:val="11"/>
              </w:tcPr>
            </w:tcPrChange>
          </w:tcPr>
          <w:p w:rsidR="00FA6019" w:rsidRDefault="00FA6019" w:rsidP="0010688A">
            <w:pPr>
              <w:jc w:val="both"/>
            </w:pPr>
            <w:r>
              <w:t>1973 – 1980</w:t>
            </w:r>
            <w:r>
              <w:tab/>
              <w:t>Výzkumný ústav kožedělný Zlín, samostatný konstruktér</w:t>
            </w:r>
          </w:p>
          <w:p w:rsidR="00FA6019" w:rsidRDefault="00FA6019" w:rsidP="0010688A">
            <w:pPr>
              <w:jc w:val="both"/>
            </w:pPr>
            <w:r>
              <w:t>1980 – 1985</w:t>
            </w:r>
            <w:r>
              <w:tab/>
              <w:t>Výzkumný ústav kožedělný Zlín, vedoucí výzkumný pracovník, Vedoucí odboru Chemická zařízení.</w:t>
            </w:r>
          </w:p>
          <w:p w:rsidR="00FA6019" w:rsidRDefault="00FA6019" w:rsidP="0010688A">
            <w:pPr>
              <w:ind w:left="1418" w:hanging="1418"/>
              <w:jc w:val="both"/>
            </w:pPr>
            <w:r>
              <w:t>1985 – 1989</w:t>
            </w:r>
            <w:r>
              <w:tab/>
              <w:t>Vysoké učení technické v Brně, Fakulta technologická ve Zlíně, odborný asistent</w:t>
            </w:r>
          </w:p>
          <w:p w:rsidR="00FA6019" w:rsidRDefault="00FA6019" w:rsidP="0010688A">
            <w:pPr>
              <w:jc w:val="both"/>
            </w:pPr>
            <w:r>
              <w:t>1989 – 1994</w:t>
            </w:r>
            <w:r>
              <w:tab/>
              <w:t>Vysoké učení technické v Brně, Fakulta technologická ve Zlíně (VUT v Brně FT Zlín), docent</w:t>
            </w:r>
          </w:p>
          <w:p w:rsidR="00FA6019" w:rsidRDefault="00FA6019" w:rsidP="0010688A">
            <w:pPr>
              <w:jc w:val="both"/>
            </w:pPr>
            <w:r>
              <w:t>1994 – 2000</w:t>
            </w:r>
            <w:r>
              <w:tab/>
              <w:t>VUT v Brně FT Zlín, vedoucí Katedry gumárenské a plastikářské technologie</w:t>
            </w:r>
          </w:p>
          <w:p w:rsidR="00FA6019" w:rsidRDefault="00FA6019" w:rsidP="0010688A">
            <w:pPr>
              <w:jc w:val="both"/>
            </w:pPr>
            <w:r>
              <w:t xml:space="preserve">2001 – 2011         UTB ve Zlíně, Fakulta technologická, Üstav výrobního inženýrství, ředitel ústavu </w:t>
            </w:r>
          </w:p>
          <w:p w:rsidR="00FA6019" w:rsidRDefault="00FA6019" w:rsidP="0010688A">
            <w:pPr>
              <w:jc w:val="both"/>
            </w:pPr>
            <w:r>
              <w:t>2012</w:t>
            </w:r>
            <w:r w:rsidRPr="00F145CC">
              <w:t xml:space="preserve"> – dosud  </w:t>
            </w:r>
            <w:r>
              <w:t xml:space="preserve">  UTB ve Zlíně, Fakulta aplikované informatiky, Ústav automatizace a řídící techniky, docent. ředitel VTP-ICT FAI, akademický pracovník,  </w:t>
            </w:r>
          </w:p>
        </w:tc>
      </w:tr>
      <w:tr w:rsidR="00FA6019" w:rsidTr="00816F53">
        <w:trPr>
          <w:trHeight w:val="250"/>
          <w:trPrChange w:id="7021" w:author="vopatrilova" w:date="2018-11-22T11:11:00Z">
            <w:trPr>
              <w:wAfter w:w="77" w:type="dxa"/>
              <w:trHeight w:val="250"/>
            </w:trPr>
          </w:trPrChange>
        </w:trPr>
        <w:tc>
          <w:tcPr>
            <w:tcW w:w="9857" w:type="dxa"/>
            <w:gridSpan w:val="11"/>
            <w:shd w:val="clear" w:color="auto" w:fill="F7CAAC"/>
            <w:tcPrChange w:id="7022" w:author="vopatrilova" w:date="2018-11-22T11:11:00Z">
              <w:tcPr>
                <w:tcW w:w="9857" w:type="dxa"/>
                <w:gridSpan w:val="11"/>
                <w:shd w:val="clear" w:color="auto" w:fill="F7CAAC"/>
              </w:tcPr>
            </w:tcPrChange>
          </w:tcPr>
          <w:p w:rsidR="00FA6019" w:rsidRDefault="00FA6019" w:rsidP="0010688A">
            <w:pPr>
              <w:jc w:val="both"/>
            </w:pPr>
            <w:r>
              <w:rPr>
                <w:b/>
              </w:rPr>
              <w:t>Zkušenosti s vedením kvalifikačních a rigorózních prací</w:t>
            </w:r>
          </w:p>
        </w:tc>
      </w:tr>
      <w:tr w:rsidR="00FA6019" w:rsidTr="00816F53">
        <w:trPr>
          <w:trHeight w:val="503"/>
          <w:trPrChange w:id="7023" w:author="vopatrilova" w:date="2018-11-22T11:11:00Z">
            <w:trPr>
              <w:wAfter w:w="77" w:type="dxa"/>
              <w:trHeight w:val="503"/>
            </w:trPr>
          </w:trPrChange>
        </w:trPr>
        <w:tc>
          <w:tcPr>
            <w:tcW w:w="9857" w:type="dxa"/>
            <w:gridSpan w:val="11"/>
            <w:tcPrChange w:id="7024" w:author="vopatrilova" w:date="2018-11-22T11:11:00Z">
              <w:tcPr>
                <w:tcW w:w="9857" w:type="dxa"/>
                <w:gridSpan w:val="11"/>
              </w:tcPr>
            </w:tcPrChange>
          </w:tcPr>
          <w:p w:rsidR="00FA6019" w:rsidRDefault="00FA6019" w:rsidP="0010688A">
            <w:pPr>
              <w:jc w:val="both"/>
            </w:pPr>
            <w:r>
              <w:t>Diplomové a bakalářské práce – vedení více než 40 úspěšně obhájených závěrečných prací</w:t>
            </w:r>
          </w:p>
          <w:p w:rsidR="00FA6019" w:rsidRDefault="00FA6019" w:rsidP="0010688A">
            <w:pPr>
              <w:jc w:val="both"/>
            </w:pPr>
            <w:r>
              <w:t>Rigorozní – vedení 7 úspěšně obhájených disertačních prací, vedení 2 studujících doktorandů</w:t>
            </w:r>
          </w:p>
        </w:tc>
      </w:tr>
      <w:tr w:rsidR="00FA6019" w:rsidTr="00816F53">
        <w:trPr>
          <w:cantSplit/>
          <w:trPrChange w:id="7025" w:author="vopatrilova" w:date="2018-11-22T11:11:00Z">
            <w:trPr>
              <w:wAfter w:w="77" w:type="dxa"/>
              <w:cantSplit/>
            </w:trPr>
          </w:trPrChange>
        </w:trPr>
        <w:tc>
          <w:tcPr>
            <w:tcW w:w="3341" w:type="dxa"/>
            <w:gridSpan w:val="2"/>
            <w:tcBorders>
              <w:top w:val="single" w:sz="12" w:space="0" w:color="auto"/>
            </w:tcBorders>
            <w:shd w:val="clear" w:color="auto" w:fill="F7CAAC"/>
            <w:tcPrChange w:id="7026" w:author="vopatrilova" w:date="2018-11-22T11:11:00Z">
              <w:tcPr>
                <w:tcW w:w="3341" w:type="dxa"/>
                <w:gridSpan w:val="2"/>
                <w:tcBorders>
                  <w:top w:val="single" w:sz="12" w:space="0" w:color="auto"/>
                </w:tcBorders>
                <w:shd w:val="clear" w:color="auto" w:fill="F7CAAC"/>
              </w:tcPr>
            </w:tcPrChange>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Change w:id="7027" w:author="vopatrilova" w:date="2018-11-22T11:11:00Z">
              <w:tcPr>
                <w:tcW w:w="2245" w:type="dxa"/>
                <w:gridSpan w:val="2"/>
                <w:tcBorders>
                  <w:top w:val="single" w:sz="12" w:space="0" w:color="auto"/>
                </w:tcBorders>
                <w:shd w:val="clear" w:color="auto" w:fill="F7CAAC"/>
              </w:tcPr>
            </w:tcPrChange>
          </w:tcPr>
          <w:p w:rsidR="00FA6019" w:rsidRDefault="00FA6019" w:rsidP="0010688A">
            <w:pPr>
              <w:jc w:val="both"/>
            </w:pPr>
            <w:r>
              <w:rPr>
                <w:b/>
              </w:rPr>
              <w:t>Rok udělení hodnosti</w:t>
            </w:r>
          </w:p>
        </w:tc>
        <w:tc>
          <w:tcPr>
            <w:tcW w:w="2252" w:type="dxa"/>
            <w:gridSpan w:val="4"/>
            <w:tcBorders>
              <w:top w:val="single" w:sz="12" w:space="0" w:color="auto"/>
              <w:right w:val="single" w:sz="12" w:space="0" w:color="auto"/>
            </w:tcBorders>
            <w:shd w:val="clear" w:color="auto" w:fill="F7CAAC"/>
            <w:tcPrChange w:id="7028" w:author="vopatrilova" w:date="2018-11-22T11:11:00Z">
              <w:tcPr>
                <w:tcW w:w="2252" w:type="dxa"/>
                <w:gridSpan w:val="4"/>
                <w:tcBorders>
                  <w:top w:val="single" w:sz="12" w:space="0" w:color="auto"/>
                  <w:right w:val="single" w:sz="12" w:space="0" w:color="auto"/>
                </w:tcBorders>
                <w:shd w:val="clear" w:color="auto" w:fill="F7CAAC"/>
              </w:tcPr>
            </w:tcPrChange>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Change w:id="7029" w:author="vopatrilova" w:date="2018-11-22T11:11:00Z">
              <w:tcPr>
                <w:tcW w:w="2019" w:type="dxa"/>
                <w:gridSpan w:val="3"/>
                <w:tcBorders>
                  <w:top w:val="single" w:sz="12" w:space="0" w:color="auto"/>
                  <w:left w:val="single" w:sz="12" w:space="0" w:color="auto"/>
                </w:tcBorders>
                <w:shd w:val="clear" w:color="auto" w:fill="F7CAAC"/>
              </w:tcPr>
            </w:tcPrChange>
          </w:tcPr>
          <w:p w:rsidR="00FA6019" w:rsidRDefault="00FA6019" w:rsidP="0010688A">
            <w:pPr>
              <w:jc w:val="both"/>
              <w:rPr>
                <w:b/>
              </w:rPr>
            </w:pPr>
            <w:r>
              <w:rPr>
                <w:b/>
              </w:rPr>
              <w:t>Ohlasy publikací</w:t>
            </w:r>
          </w:p>
        </w:tc>
      </w:tr>
      <w:tr w:rsidR="00081A9E" w:rsidTr="00816F53">
        <w:trPr>
          <w:cantSplit/>
          <w:trPrChange w:id="7030" w:author="vopatrilova" w:date="2018-11-22T11:11:00Z">
            <w:trPr>
              <w:wAfter w:w="77" w:type="dxa"/>
              <w:cantSplit/>
            </w:trPr>
          </w:trPrChange>
        </w:trPr>
        <w:tc>
          <w:tcPr>
            <w:tcW w:w="3341" w:type="dxa"/>
            <w:gridSpan w:val="2"/>
            <w:tcPrChange w:id="7031" w:author="vopatrilova" w:date="2018-11-22T11:11:00Z">
              <w:tcPr>
                <w:tcW w:w="3341" w:type="dxa"/>
                <w:gridSpan w:val="2"/>
              </w:tcPr>
            </w:tcPrChange>
          </w:tcPr>
          <w:p w:rsidR="00081A9E" w:rsidRDefault="00081A9E" w:rsidP="0010688A">
            <w:pPr>
              <w:jc w:val="both"/>
            </w:pPr>
            <w:ins w:id="7032" w:author="vopatrilova" w:date="2018-11-19T15:17:00Z">
              <w:r>
                <w:t>Chemická zařízení</w:t>
              </w:r>
            </w:ins>
          </w:p>
        </w:tc>
        <w:tc>
          <w:tcPr>
            <w:tcW w:w="2245" w:type="dxa"/>
            <w:gridSpan w:val="2"/>
            <w:tcPrChange w:id="7033" w:author="vopatrilova" w:date="2018-11-22T11:11:00Z">
              <w:tcPr>
                <w:tcW w:w="2245" w:type="dxa"/>
                <w:gridSpan w:val="2"/>
              </w:tcPr>
            </w:tcPrChange>
          </w:tcPr>
          <w:p w:rsidR="00081A9E" w:rsidRDefault="00081A9E" w:rsidP="0010688A">
            <w:pPr>
              <w:jc w:val="both"/>
            </w:pPr>
            <w:ins w:id="7034" w:author="vopatrilova" w:date="2018-11-19T15:17:00Z">
              <w:r>
                <w:t>1989</w:t>
              </w:r>
            </w:ins>
          </w:p>
        </w:tc>
        <w:tc>
          <w:tcPr>
            <w:tcW w:w="2252" w:type="dxa"/>
            <w:gridSpan w:val="4"/>
            <w:tcBorders>
              <w:right w:val="single" w:sz="12" w:space="0" w:color="auto"/>
            </w:tcBorders>
            <w:tcPrChange w:id="7035" w:author="vopatrilova" w:date="2018-11-22T11:11:00Z">
              <w:tcPr>
                <w:tcW w:w="2252" w:type="dxa"/>
                <w:gridSpan w:val="4"/>
                <w:tcBorders>
                  <w:right w:val="single" w:sz="12" w:space="0" w:color="auto"/>
                </w:tcBorders>
              </w:tcPr>
            </w:tcPrChange>
          </w:tcPr>
          <w:p w:rsidR="00081A9E" w:rsidRDefault="00081A9E" w:rsidP="0010688A">
            <w:pPr>
              <w:jc w:val="both"/>
            </w:pPr>
            <w:ins w:id="7036" w:author="vopatrilova" w:date="2018-11-19T15:18:00Z">
              <w:r>
                <w:t xml:space="preserve">FS, </w:t>
              </w:r>
            </w:ins>
            <w:ins w:id="7037" w:author="vopatrilova" w:date="2018-11-19T15:17:00Z">
              <w:r>
                <w:t>VUT v Brně</w:t>
              </w:r>
            </w:ins>
          </w:p>
        </w:tc>
        <w:tc>
          <w:tcPr>
            <w:tcW w:w="632" w:type="dxa"/>
            <w:tcBorders>
              <w:left w:val="single" w:sz="12" w:space="0" w:color="auto"/>
            </w:tcBorders>
            <w:shd w:val="clear" w:color="auto" w:fill="F7CAAC"/>
            <w:tcPrChange w:id="7038" w:author="vopatrilova" w:date="2018-11-22T11:11:00Z">
              <w:tcPr>
                <w:tcW w:w="632" w:type="dxa"/>
                <w:tcBorders>
                  <w:left w:val="single" w:sz="12" w:space="0" w:color="auto"/>
                </w:tcBorders>
                <w:shd w:val="clear" w:color="auto" w:fill="F7CAAC"/>
              </w:tcPr>
            </w:tcPrChange>
          </w:tcPr>
          <w:p w:rsidR="00081A9E" w:rsidRDefault="00081A9E" w:rsidP="0010688A">
            <w:pPr>
              <w:jc w:val="both"/>
            </w:pPr>
            <w:r>
              <w:rPr>
                <w:b/>
              </w:rPr>
              <w:t>WOS</w:t>
            </w:r>
          </w:p>
        </w:tc>
        <w:tc>
          <w:tcPr>
            <w:tcW w:w="693" w:type="dxa"/>
            <w:shd w:val="clear" w:color="auto" w:fill="F7CAAC"/>
            <w:tcPrChange w:id="7039" w:author="vopatrilova" w:date="2018-11-22T11:11:00Z">
              <w:tcPr>
                <w:tcW w:w="693" w:type="dxa"/>
                <w:shd w:val="clear" w:color="auto" w:fill="F7CAAC"/>
              </w:tcPr>
            </w:tcPrChange>
          </w:tcPr>
          <w:p w:rsidR="00081A9E" w:rsidRDefault="00081A9E" w:rsidP="0010688A">
            <w:pPr>
              <w:jc w:val="both"/>
              <w:rPr>
                <w:sz w:val="18"/>
              </w:rPr>
            </w:pPr>
            <w:r>
              <w:rPr>
                <w:b/>
                <w:sz w:val="18"/>
              </w:rPr>
              <w:t>Scopus</w:t>
            </w:r>
          </w:p>
        </w:tc>
        <w:tc>
          <w:tcPr>
            <w:tcW w:w="694" w:type="dxa"/>
            <w:shd w:val="clear" w:color="auto" w:fill="F7CAAC"/>
            <w:tcPrChange w:id="7040" w:author="vopatrilova" w:date="2018-11-22T11:11:00Z">
              <w:tcPr>
                <w:tcW w:w="694" w:type="dxa"/>
                <w:shd w:val="clear" w:color="auto" w:fill="F7CAAC"/>
              </w:tcPr>
            </w:tcPrChange>
          </w:tcPr>
          <w:p w:rsidR="00081A9E" w:rsidRDefault="00081A9E" w:rsidP="0010688A">
            <w:pPr>
              <w:jc w:val="both"/>
            </w:pPr>
            <w:r>
              <w:rPr>
                <w:b/>
                <w:sz w:val="18"/>
              </w:rPr>
              <w:t>ostatní</w:t>
            </w:r>
          </w:p>
        </w:tc>
      </w:tr>
      <w:tr w:rsidR="00FA6019" w:rsidTr="00816F53">
        <w:trPr>
          <w:cantSplit/>
          <w:trHeight w:val="70"/>
          <w:trPrChange w:id="7041" w:author="vopatrilova" w:date="2018-11-22T11:11:00Z">
            <w:trPr>
              <w:wAfter w:w="77" w:type="dxa"/>
              <w:cantSplit/>
              <w:trHeight w:val="70"/>
            </w:trPr>
          </w:trPrChange>
        </w:trPr>
        <w:tc>
          <w:tcPr>
            <w:tcW w:w="3341" w:type="dxa"/>
            <w:gridSpan w:val="2"/>
            <w:shd w:val="clear" w:color="auto" w:fill="F7CAAC"/>
            <w:tcPrChange w:id="7042" w:author="vopatrilova" w:date="2018-11-22T11:11:00Z">
              <w:tcPr>
                <w:tcW w:w="3341" w:type="dxa"/>
                <w:gridSpan w:val="2"/>
                <w:shd w:val="clear" w:color="auto" w:fill="F7CAAC"/>
              </w:tcPr>
            </w:tcPrChange>
          </w:tcPr>
          <w:p w:rsidR="00FA6019" w:rsidRDefault="00FA6019" w:rsidP="0010688A">
            <w:pPr>
              <w:jc w:val="both"/>
            </w:pPr>
            <w:r>
              <w:rPr>
                <w:b/>
              </w:rPr>
              <w:t>Obor jmenovacího řízení</w:t>
            </w:r>
          </w:p>
        </w:tc>
        <w:tc>
          <w:tcPr>
            <w:tcW w:w="2245" w:type="dxa"/>
            <w:gridSpan w:val="2"/>
            <w:shd w:val="clear" w:color="auto" w:fill="F7CAAC"/>
            <w:tcPrChange w:id="7043" w:author="vopatrilova" w:date="2018-11-22T11:11:00Z">
              <w:tcPr>
                <w:tcW w:w="2245" w:type="dxa"/>
                <w:gridSpan w:val="2"/>
                <w:shd w:val="clear" w:color="auto" w:fill="F7CAAC"/>
              </w:tcPr>
            </w:tcPrChange>
          </w:tcPr>
          <w:p w:rsidR="00FA6019" w:rsidRDefault="00FA6019" w:rsidP="0010688A">
            <w:pPr>
              <w:jc w:val="both"/>
            </w:pPr>
            <w:r>
              <w:rPr>
                <w:b/>
              </w:rPr>
              <w:t>Rok udělení hodnosti</w:t>
            </w:r>
          </w:p>
        </w:tc>
        <w:tc>
          <w:tcPr>
            <w:tcW w:w="2252" w:type="dxa"/>
            <w:gridSpan w:val="4"/>
            <w:tcBorders>
              <w:right w:val="single" w:sz="12" w:space="0" w:color="auto"/>
            </w:tcBorders>
            <w:shd w:val="clear" w:color="auto" w:fill="F7CAAC"/>
            <w:tcPrChange w:id="7044" w:author="vopatrilova" w:date="2018-11-22T11:11:00Z">
              <w:tcPr>
                <w:tcW w:w="2252" w:type="dxa"/>
                <w:gridSpan w:val="4"/>
                <w:tcBorders>
                  <w:right w:val="single" w:sz="12" w:space="0" w:color="auto"/>
                </w:tcBorders>
                <w:shd w:val="clear" w:color="auto" w:fill="F7CAAC"/>
              </w:tcPr>
            </w:tcPrChange>
          </w:tcPr>
          <w:p w:rsidR="00FA6019" w:rsidRDefault="00FA6019" w:rsidP="0010688A">
            <w:pPr>
              <w:jc w:val="both"/>
            </w:pPr>
            <w:r>
              <w:rPr>
                <w:b/>
              </w:rPr>
              <w:t>Řízení konáno na VŠ</w:t>
            </w:r>
          </w:p>
        </w:tc>
        <w:tc>
          <w:tcPr>
            <w:tcW w:w="632" w:type="dxa"/>
            <w:vMerge w:val="restart"/>
            <w:tcBorders>
              <w:left w:val="single" w:sz="12" w:space="0" w:color="auto"/>
            </w:tcBorders>
            <w:tcPrChange w:id="7045" w:author="vopatrilova" w:date="2018-11-22T11:11:00Z">
              <w:tcPr>
                <w:tcW w:w="632" w:type="dxa"/>
                <w:vMerge w:val="restart"/>
                <w:tcBorders>
                  <w:left w:val="single" w:sz="12" w:space="0" w:color="auto"/>
                </w:tcBorders>
              </w:tcPr>
            </w:tcPrChange>
          </w:tcPr>
          <w:p w:rsidR="00FA6019" w:rsidRDefault="00FA6019" w:rsidP="0010688A">
            <w:pPr>
              <w:jc w:val="both"/>
              <w:rPr>
                <w:b/>
              </w:rPr>
            </w:pPr>
            <w:r>
              <w:rPr>
                <w:b/>
              </w:rPr>
              <w:t>148</w:t>
            </w:r>
          </w:p>
        </w:tc>
        <w:tc>
          <w:tcPr>
            <w:tcW w:w="693" w:type="dxa"/>
            <w:vMerge w:val="restart"/>
            <w:tcPrChange w:id="7046" w:author="vopatrilova" w:date="2018-11-22T11:11:00Z">
              <w:tcPr>
                <w:tcW w:w="693" w:type="dxa"/>
                <w:vMerge w:val="restart"/>
              </w:tcPr>
            </w:tcPrChange>
          </w:tcPr>
          <w:p w:rsidR="00FA6019" w:rsidRDefault="00FA6019" w:rsidP="0010688A">
            <w:pPr>
              <w:jc w:val="both"/>
              <w:rPr>
                <w:b/>
              </w:rPr>
            </w:pPr>
            <w:r>
              <w:rPr>
                <w:b/>
              </w:rPr>
              <w:t>812</w:t>
            </w:r>
          </w:p>
        </w:tc>
        <w:tc>
          <w:tcPr>
            <w:tcW w:w="694" w:type="dxa"/>
            <w:vMerge w:val="restart"/>
            <w:tcPrChange w:id="7047" w:author="vopatrilova" w:date="2018-11-22T11:11:00Z">
              <w:tcPr>
                <w:tcW w:w="694" w:type="dxa"/>
                <w:vMerge w:val="restart"/>
              </w:tcPr>
            </w:tcPrChange>
          </w:tcPr>
          <w:p w:rsidR="00FA6019" w:rsidRDefault="00FA6019" w:rsidP="0010688A">
            <w:pPr>
              <w:jc w:val="both"/>
              <w:rPr>
                <w:b/>
              </w:rPr>
            </w:pPr>
          </w:p>
        </w:tc>
      </w:tr>
      <w:tr w:rsidR="00FA6019" w:rsidTr="00816F53">
        <w:trPr>
          <w:trHeight w:val="205"/>
          <w:trPrChange w:id="7048" w:author="vopatrilova" w:date="2018-11-22T11:11:00Z">
            <w:trPr>
              <w:wAfter w:w="77" w:type="dxa"/>
              <w:trHeight w:val="205"/>
            </w:trPr>
          </w:trPrChange>
        </w:trPr>
        <w:tc>
          <w:tcPr>
            <w:tcW w:w="3341" w:type="dxa"/>
            <w:gridSpan w:val="2"/>
            <w:tcPrChange w:id="7049" w:author="vopatrilova" w:date="2018-11-22T11:11:00Z">
              <w:tcPr>
                <w:tcW w:w="3341" w:type="dxa"/>
                <w:gridSpan w:val="2"/>
              </w:tcPr>
            </w:tcPrChange>
          </w:tcPr>
          <w:p w:rsidR="00FA6019" w:rsidRDefault="00FA6019" w:rsidP="0010688A">
            <w:pPr>
              <w:jc w:val="both"/>
            </w:pPr>
            <w:del w:id="7050" w:author="vopatrilova" w:date="2018-11-19T15:17:00Z">
              <w:r w:rsidDel="00081A9E">
                <w:delText>Chemická zařízení</w:delText>
              </w:r>
            </w:del>
          </w:p>
        </w:tc>
        <w:tc>
          <w:tcPr>
            <w:tcW w:w="2245" w:type="dxa"/>
            <w:gridSpan w:val="2"/>
            <w:tcPrChange w:id="7051" w:author="vopatrilova" w:date="2018-11-22T11:11:00Z">
              <w:tcPr>
                <w:tcW w:w="2245" w:type="dxa"/>
                <w:gridSpan w:val="2"/>
              </w:tcPr>
            </w:tcPrChange>
          </w:tcPr>
          <w:p w:rsidR="00FA6019" w:rsidRDefault="00FA6019" w:rsidP="0010688A">
            <w:pPr>
              <w:jc w:val="both"/>
            </w:pPr>
            <w:del w:id="7052" w:author="vopatrilova" w:date="2018-11-19T15:17:00Z">
              <w:r w:rsidDel="00081A9E">
                <w:delText>1989</w:delText>
              </w:r>
            </w:del>
          </w:p>
        </w:tc>
        <w:tc>
          <w:tcPr>
            <w:tcW w:w="2252" w:type="dxa"/>
            <w:gridSpan w:val="4"/>
            <w:tcBorders>
              <w:right w:val="single" w:sz="12" w:space="0" w:color="auto"/>
            </w:tcBorders>
            <w:tcPrChange w:id="7053" w:author="vopatrilova" w:date="2018-11-22T11:11:00Z">
              <w:tcPr>
                <w:tcW w:w="2252" w:type="dxa"/>
                <w:gridSpan w:val="4"/>
                <w:tcBorders>
                  <w:right w:val="single" w:sz="12" w:space="0" w:color="auto"/>
                </w:tcBorders>
              </w:tcPr>
            </w:tcPrChange>
          </w:tcPr>
          <w:p w:rsidR="00FA6019" w:rsidRDefault="00FA6019" w:rsidP="0010688A">
            <w:pPr>
              <w:jc w:val="both"/>
            </w:pPr>
            <w:del w:id="7054" w:author="vopatrilova" w:date="2018-11-19T15:17:00Z">
              <w:r w:rsidDel="00081A9E">
                <w:delText>VUT v Brně</w:delText>
              </w:r>
            </w:del>
          </w:p>
        </w:tc>
        <w:tc>
          <w:tcPr>
            <w:tcW w:w="632" w:type="dxa"/>
            <w:vMerge/>
            <w:tcBorders>
              <w:left w:val="single" w:sz="12" w:space="0" w:color="auto"/>
            </w:tcBorders>
            <w:vAlign w:val="center"/>
            <w:tcPrChange w:id="7055" w:author="vopatrilova" w:date="2018-11-22T11:11:00Z">
              <w:tcPr>
                <w:tcW w:w="632" w:type="dxa"/>
                <w:vMerge/>
                <w:tcBorders>
                  <w:left w:val="single" w:sz="12" w:space="0" w:color="auto"/>
                </w:tcBorders>
                <w:vAlign w:val="center"/>
              </w:tcPr>
            </w:tcPrChange>
          </w:tcPr>
          <w:p w:rsidR="00FA6019" w:rsidRDefault="00FA6019" w:rsidP="0010688A">
            <w:pPr>
              <w:rPr>
                <w:b/>
              </w:rPr>
            </w:pPr>
          </w:p>
        </w:tc>
        <w:tc>
          <w:tcPr>
            <w:tcW w:w="693" w:type="dxa"/>
            <w:vMerge/>
            <w:vAlign w:val="center"/>
            <w:tcPrChange w:id="7056" w:author="vopatrilova" w:date="2018-11-22T11:11:00Z">
              <w:tcPr>
                <w:tcW w:w="693" w:type="dxa"/>
                <w:vMerge/>
                <w:vAlign w:val="center"/>
              </w:tcPr>
            </w:tcPrChange>
          </w:tcPr>
          <w:p w:rsidR="00FA6019" w:rsidRDefault="00FA6019" w:rsidP="0010688A">
            <w:pPr>
              <w:rPr>
                <w:b/>
              </w:rPr>
            </w:pPr>
          </w:p>
        </w:tc>
        <w:tc>
          <w:tcPr>
            <w:tcW w:w="694" w:type="dxa"/>
            <w:vMerge/>
            <w:vAlign w:val="center"/>
            <w:tcPrChange w:id="7057" w:author="vopatrilova" w:date="2018-11-22T11:11:00Z">
              <w:tcPr>
                <w:tcW w:w="694" w:type="dxa"/>
                <w:vMerge/>
                <w:vAlign w:val="center"/>
              </w:tcPr>
            </w:tcPrChange>
          </w:tcPr>
          <w:p w:rsidR="00FA6019" w:rsidRDefault="00FA6019" w:rsidP="0010688A">
            <w:pPr>
              <w:rPr>
                <w:b/>
              </w:rPr>
            </w:pPr>
          </w:p>
        </w:tc>
      </w:tr>
      <w:tr w:rsidR="00FA6019" w:rsidTr="00816F53">
        <w:trPr>
          <w:trPrChange w:id="7058" w:author="vopatrilova" w:date="2018-11-22T11:11:00Z">
            <w:trPr>
              <w:wAfter w:w="77" w:type="dxa"/>
            </w:trPr>
          </w:trPrChange>
        </w:trPr>
        <w:tc>
          <w:tcPr>
            <w:tcW w:w="9857" w:type="dxa"/>
            <w:gridSpan w:val="11"/>
            <w:shd w:val="clear" w:color="auto" w:fill="F7CAAC"/>
            <w:tcPrChange w:id="7059" w:author="vopatrilova" w:date="2018-11-22T11:11:00Z">
              <w:tcPr>
                <w:tcW w:w="9857" w:type="dxa"/>
                <w:gridSpan w:val="11"/>
                <w:shd w:val="clear" w:color="auto" w:fill="F7CAAC"/>
              </w:tcPr>
            </w:tcPrChange>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816F53">
        <w:trPr>
          <w:trHeight w:val="2347"/>
          <w:trPrChange w:id="7060" w:author="vopatrilova" w:date="2018-11-22T11:11:00Z">
            <w:trPr>
              <w:wAfter w:w="77" w:type="dxa"/>
              <w:trHeight w:val="2347"/>
            </w:trPr>
          </w:trPrChange>
        </w:trPr>
        <w:tc>
          <w:tcPr>
            <w:tcW w:w="9857" w:type="dxa"/>
            <w:gridSpan w:val="11"/>
            <w:tcPrChange w:id="7061" w:author="vopatrilova" w:date="2018-11-22T11:11:00Z">
              <w:tcPr>
                <w:tcW w:w="9857" w:type="dxa"/>
                <w:gridSpan w:val="11"/>
              </w:tcPr>
            </w:tcPrChange>
          </w:tcPr>
          <w:p w:rsidR="00FA6019" w:rsidRPr="004B63A3" w:rsidRDefault="00FA6019" w:rsidP="0010688A">
            <w:r w:rsidRPr="004B63A3">
              <w:t>Více než 40 prací za posledních 5 let evidovaných v databázi WoS a Scopus:</w:t>
            </w:r>
          </w:p>
          <w:p w:rsidR="00FA6019" w:rsidRPr="004B63A3" w:rsidRDefault="00FA6019" w:rsidP="0010688A">
            <w:r w:rsidRPr="004B63A3">
              <w:t>MANAS</w:t>
            </w:r>
            <w:r>
              <w:t xml:space="preserve"> David</w:t>
            </w:r>
            <w:r w:rsidRPr="004B63A3">
              <w:t xml:space="preserve">, </w:t>
            </w:r>
            <w:r w:rsidRPr="00D87F08">
              <w:rPr>
                <w:b/>
                <w:rPrChange w:id="7062" w:author="Jiří Vojtěšek" w:date="2018-11-22T23:07:00Z">
                  <w:rPr/>
                </w:rPrChange>
              </w:rPr>
              <w:t>Miroslav MANAS</w:t>
            </w:r>
            <w:r>
              <w:t xml:space="preserve"> </w:t>
            </w:r>
            <w:r w:rsidRPr="0044072B">
              <w:rPr>
                <w:b/>
              </w:rPr>
              <w:t>(40 %),</w:t>
            </w:r>
            <w:r w:rsidRPr="004B63A3">
              <w:t xml:space="preserve"> Ales MIZERA et all: Use of Irradiated Polymers after Their Lifetime Period. Polymers 2008, Volume 10, Issue 6, June 2018. ISSN 2073-4360; doi:10.3390.</w:t>
            </w:r>
          </w:p>
          <w:p w:rsidR="00FA6019" w:rsidRPr="004B63A3" w:rsidRDefault="00FA6019" w:rsidP="0010688A">
            <w:r w:rsidRPr="004B63A3">
              <w:t>MANAS</w:t>
            </w:r>
            <w:r>
              <w:t xml:space="preserve"> David</w:t>
            </w:r>
            <w:r w:rsidRPr="004B63A3">
              <w:t xml:space="preserve">, Martin OVSIK, Ales MIZERA, </w:t>
            </w:r>
            <w:r w:rsidRPr="00D87F08">
              <w:rPr>
                <w:b/>
                <w:rPrChange w:id="7063" w:author="Jiří Vojtěšek" w:date="2018-11-22T23:07:00Z">
                  <w:rPr/>
                </w:rPrChange>
              </w:rPr>
              <w:t>Miroslav MANAS</w:t>
            </w:r>
            <w:r w:rsidRPr="004B63A3">
              <w:t xml:space="preserve"> et all: The Effect of Irradiatio on Mechanical and Thermal Properties of Selected Types of Polymers. Polymers 2008, Volume 10, Issue 2, February 2018. ISSN 2073-4360; doi:10.3390.</w:t>
            </w:r>
          </w:p>
          <w:p w:rsidR="00FA6019" w:rsidRPr="004B63A3" w:rsidRDefault="00FA6019" w:rsidP="0010688A">
            <w:r w:rsidRPr="004B63A3">
              <w:t>MANAS</w:t>
            </w:r>
            <w:r>
              <w:t xml:space="preserve"> David</w:t>
            </w:r>
            <w:r w:rsidRPr="004B63A3">
              <w:t xml:space="preserve">, </w:t>
            </w:r>
            <w:r w:rsidRPr="00D87F08">
              <w:rPr>
                <w:b/>
                <w:rPrChange w:id="7064" w:author="Jiří Vojtěšek" w:date="2018-11-22T23:07:00Z">
                  <w:rPr/>
                </w:rPrChange>
              </w:rPr>
              <w:t>Miroslav MANAS</w:t>
            </w:r>
            <w:r w:rsidRPr="004B63A3">
              <w:t>, Ales MIZERA et all: Mechanical Properties Changes of Irradiated Thermoplastic Elastomer. Polymers 2008, Volume 10, Issue 1, January 2018. ISSN 2073-4360; doi:10.3390.</w:t>
            </w:r>
          </w:p>
          <w:p w:rsidR="00FA6019" w:rsidRPr="004B63A3" w:rsidRDefault="00FA6019" w:rsidP="0010688A">
            <w:r w:rsidRPr="004B63A3">
              <w:t>MANAS</w:t>
            </w:r>
            <w:r>
              <w:t xml:space="preserve"> David</w:t>
            </w:r>
            <w:r w:rsidRPr="004B63A3">
              <w:t xml:space="preserve">, Pavel STOKLASEK, </w:t>
            </w:r>
            <w:r w:rsidRPr="00D87F08">
              <w:rPr>
                <w:b/>
                <w:rPrChange w:id="7065" w:author="Jiří Vojtěšek" w:date="2018-11-22T23:07:00Z">
                  <w:rPr/>
                </w:rPrChange>
              </w:rPr>
              <w:t>Miroslav MANAS</w:t>
            </w:r>
            <w:r w:rsidRPr="004B63A3">
              <w:t xml:space="preserve">, Ales MIZERA et all: Effect of Beta Irradiation on mechanical Properties of Surface Layer of Injection Moulded Polyamide 11. KGK, Volume 71, May 2018, ISBN 0948-3276. </w:t>
            </w:r>
          </w:p>
          <w:p w:rsidR="00FA6019" w:rsidRPr="004B63A3" w:rsidRDefault="00FA6019" w:rsidP="0010688A">
            <w:r w:rsidRPr="004B63A3">
              <w:t xml:space="preserve">NAVRATIL, </w:t>
            </w:r>
            <w:r>
              <w:t xml:space="preserve">Jan, </w:t>
            </w:r>
            <w:r w:rsidRPr="004B63A3">
              <w:rPr>
                <w:b/>
              </w:rPr>
              <w:t>M</w:t>
            </w:r>
            <w:r>
              <w:rPr>
                <w:b/>
              </w:rPr>
              <w:t>iroslav</w:t>
            </w:r>
            <w:r w:rsidRPr="004B63A3">
              <w:rPr>
                <w:b/>
              </w:rPr>
              <w:t xml:space="preserve"> MANAS (40 %),</w:t>
            </w:r>
            <w:r w:rsidRPr="004B63A3">
              <w:t xml:space="preserve"> A</w:t>
            </w:r>
            <w:r>
              <w:t>leš</w:t>
            </w:r>
            <w:r w:rsidRPr="004B63A3">
              <w:t xml:space="preserve"> MIZERA et al: Recycling of irradiated High-Density Polyethylene. Radiation Physics and Chemistry 106 (2015). 68-72. ISSN  0969-806X.doi:10.1016</w:t>
            </w:r>
          </w:p>
          <w:p w:rsidR="00FA6019" w:rsidRPr="004B63A3" w:rsidRDefault="00FA6019" w:rsidP="0010688A">
            <w:r w:rsidRPr="004B63A3">
              <w:rPr>
                <w:b/>
              </w:rPr>
              <w:t>MANAS, Miroslav (50 %);</w:t>
            </w:r>
            <w:r w:rsidRPr="004B63A3">
              <w:t xml:space="preserve"> MANAS, David; STANEK, Michal; OVSÍK, Martin et all: Effect of Beta Irradiation on Mechanical Properties of Surface Layer of Injection Moulded High Density Polyethylene (HDPE). Kautschuk Gummi Kunststoffe, Volume 68, 2015, No 5, 52-56. ISSN 0948-3276. </w:t>
            </w:r>
          </w:p>
          <w:p w:rsidR="007D3224" w:rsidRDefault="00FA6019">
            <w:del w:id="7066" w:author="vopatrilova" w:date="2018-11-19T15:18:00Z">
              <w:r w:rsidRPr="004B63A3" w:rsidDel="00081A9E">
                <w:delText xml:space="preserve">MANAS, David; </w:delText>
              </w:r>
              <w:r w:rsidRPr="004B63A3" w:rsidDel="00081A9E">
                <w:rPr>
                  <w:b/>
                </w:rPr>
                <w:delText>MANAS, Miroslav (10 %);</w:delText>
              </w:r>
              <w:r w:rsidRPr="004B63A3" w:rsidDel="00081A9E">
                <w:delText xml:space="preserve"> GAJZLEROVÁ, Lenka; OVSÍK, Martin et all: Effect of low doses beta irradiation on micromechanical properties of surface layer of injection molded polypropylene composite. Radiation Physics and Chemistry, 2015, Volume 114,</w:delText>
              </w:r>
              <w:r w:rsidR="00601987" w:rsidDel="00081A9E">
                <w:delText xml:space="preserve"> 2015, 25-30. ISSN 0969-806X.  </w:delText>
              </w:r>
            </w:del>
          </w:p>
        </w:tc>
      </w:tr>
      <w:tr w:rsidR="00FA6019" w:rsidTr="00816F53">
        <w:trPr>
          <w:trHeight w:val="218"/>
          <w:trPrChange w:id="7067" w:author="vopatrilova" w:date="2018-11-22T11:11:00Z">
            <w:trPr>
              <w:wAfter w:w="77" w:type="dxa"/>
              <w:trHeight w:val="218"/>
            </w:trPr>
          </w:trPrChange>
        </w:trPr>
        <w:tc>
          <w:tcPr>
            <w:tcW w:w="9857" w:type="dxa"/>
            <w:gridSpan w:val="11"/>
            <w:shd w:val="clear" w:color="auto" w:fill="F7CAAC"/>
            <w:tcPrChange w:id="7068" w:author="vopatrilova" w:date="2018-11-22T11:11:00Z">
              <w:tcPr>
                <w:tcW w:w="9857" w:type="dxa"/>
                <w:gridSpan w:val="11"/>
                <w:shd w:val="clear" w:color="auto" w:fill="F7CAAC"/>
              </w:tcPr>
            </w:tcPrChange>
          </w:tcPr>
          <w:p w:rsidR="00FA6019" w:rsidRDefault="00FA6019" w:rsidP="0010688A">
            <w:pPr>
              <w:rPr>
                <w:b/>
              </w:rPr>
            </w:pPr>
            <w:r>
              <w:rPr>
                <w:b/>
              </w:rPr>
              <w:t>Působení v zahraničí</w:t>
            </w:r>
          </w:p>
        </w:tc>
      </w:tr>
      <w:tr w:rsidR="00FA6019" w:rsidTr="00816F53">
        <w:trPr>
          <w:trHeight w:val="328"/>
          <w:trPrChange w:id="7069" w:author="vopatrilova" w:date="2018-11-22T11:11:00Z">
            <w:trPr>
              <w:wAfter w:w="77" w:type="dxa"/>
              <w:trHeight w:val="328"/>
            </w:trPr>
          </w:trPrChange>
        </w:trPr>
        <w:tc>
          <w:tcPr>
            <w:tcW w:w="9857" w:type="dxa"/>
            <w:gridSpan w:val="11"/>
            <w:tcPrChange w:id="7070" w:author="vopatrilova" w:date="2018-11-22T11:11:00Z">
              <w:tcPr>
                <w:tcW w:w="9857" w:type="dxa"/>
                <w:gridSpan w:val="11"/>
              </w:tcPr>
            </w:tcPrChange>
          </w:tcPr>
          <w:p w:rsidR="00FA6019" w:rsidRPr="00183929" w:rsidRDefault="00FA6019" w:rsidP="0010688A">
            <w:r w:rsidRPr="00183929">
              <w:t>TnUAD Trenčín, Fakulta špeciálnej techniky, přednášky</w:t>
            </w:r>
          </w:p>
        </w:tc>
      </w:tr>
      <w:tr w:rsidR="00FA6019" w:rsidTr="00816F53">
        <w:trPr>
          <w:cantSplit/>
          <w:trHeight w:val="470"/>
          <w:trPrChange w:id="7071" w:author="vopatrilova" w:date="2018-11-22T11:11:00Z">
            <w:trPr>
              <w:wAfter w:w="77" w:type="dxa"/>
              <w:cantSplit/>
              <w:trHeight w:val="470"/>
            </w:trPr>
          </w:trPrChange>
        </w:trPr>
        <w:tc>
          <w:tcPr>
            <w:tcW w:w="2512" w:type="dxa"/>
            <w:shd w:val="clear" w:color="auto" w:fill="F7CAAC"/>
            <w:tcPrChange w:id="7072" w:author="vopatrilova" w:date="2018-11-22T11:11:00Z">
              <w:tcPr>
                <w:tcW w:w="2512" w:type="dxa"/>
                <w:shd w:val="clear" w:color="auto" w:fill="F7CAAC"/>
              </w:tcPr>
            </w:tcPrChange>
          </w:tcPr>
          <w:p w:rsidR="00FA6019" w:rsidRDefault="00FA6019" w:rsidP="0010688A">
            <w:pPr>
              <w:jc w:val="both"/>
              <w:rPr>
                <w:b/>
              </w:rPr>
            </w:pPr>
            <w:r>
              <w:rPr>
                <w:b/>
              </w:rPr>
              <w:t xml:space="preserve">Podpis </w:t>
            </w:r>
          </w:p>
        </w:tc>
        <w:tc>
          <w:tcPr>
            <w:tcW w:w="4536" w:type="dxa"/>
            <w:gridSpan w:val="5"/>
            <w:tcPrChange w:id="7073" w:author="vopatrilova" w:date="2018-11-22T11:11:00Z">
              <w:tcPr>
                <w:tcW w:w="4536" w:type="dxa"/>
                <w:gridSpan w:val="5"/>
              </w:tcPr>
            </w:tcPrChange>
          </w:tcPr>
          <w:p w:rsidR="00FA6019" w:rsidRDefault="00FA6019" w:rsidP="0010688A">
            <w:pPr>
              <w:jc w:val="both"/>
            </w:pPr>
          </w:p>
        </w:tc>
        <w:tc>
          <w:tcPr>
            <w:tcW w:w="790" w:type="dxa"/>
            <w:gridSpan w:val="2"/>
            <w:shd w:val="clear" w:color="auto" w:fill="F7CAAC"/>
            <w:tcPrChange w:id="7074" w:author="vopatrilova" w:date="2018-11-22T11:11:00Z">
              <w:tcPr>
                <w:tcW w:w="790" w:type="dxa"/>
                <w:gridSpan w:val="2"/>
                <w:shd w:val="clear" w:color="auto" w:fill="F7CAAC"/>
              </w:tcPr>
            </w:tcPrChange>
          </w:tcPr>
          <w:p w:rsidR="00FA6019" w:rsidRDefault="00FA6019" w:rsidP="0010688A">
            <w:pPr>
              <w:jc w:val="both"/>
            </w:pPr>
            <w:r>
              <w:rPr>
                <w:b/>
              </w:rPr>
              <w:t>datum</w:t>
            </w:r>
          </w:p>
        </w:tc>
        <w:tc>
          <w:tcPr>
            <w:tcW w:w="2019" w:type="dxa"/>
            <w:gridSpan w:val="3"/>
            <w:tcPrChange w:id="7075" w:author="vopatrilova" w:date="2018-11-22T11:11:00Z">
              <w:tcPr>
                <w:tcW w:w="2019" w:type="dxa"/>
                <w:gridSpan w:val="3"/>
              </w:tcPr>
            </w:tcPrChange>
          </w:tcPr>
          <w:p w:rsidR="00FA6019" w:rsidRDefault="00FA6019" w:rsidP="0010688A">
            <w:pPr>
              <w:jc w:val="both"/>
            </w:pPr>
            <w:r>
              <w:t>28. 8. 2018</w:t>
            </w:r>
          </w:p>
        </w:tc>
      </w:tr>
    </w:tbl>
    <w:p w:rsidR="00601987" w:rsidRDefault="00601987"/>
    <w:p w:rsidR="00816F53" w:rsidRDefault="00816F53">
      <w:pPr>
        <w:rPr>
          <w:ins w:id="7076" w:author="vopatrilova" w:date="2018-11-22T11:11:00Z"/>
        </w:rPr>
      </w:pPr>
      <w:ins w:id="7077" w:author="vopatrilova" w:date="2018-11-22T11:11:00Z">
        <w:r>
          <w:br w:type="page"/>
        </w:r>
      </w:ins>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FA6019" w:rsidTr="00601987">
        <w:tc>
          <w:tcPr>
            <w:tcW w:w="9860" w:type="dxa"/>
            <w:gridSpan w:val="11"/>
            <w:tcBorders>
              <w:bottom w:val="double" w:sz="4" w:space="0" w:color="auto"/>
            </w:tcBorders>
            <w:shd w:val="clear" w:color="auto" w:fill="BDD6EE"/>
          </w:tcPr>
          <w:p w:rsidR="00FA6019" w:rsidRDefault="00FA6019" w:rsidP="0010688A">
            <w:pPr>
              <w:tabs>
                <w:tab w:val="right" w:pos="9461"/>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601987">
        <w:tc>
          <w:tcPr>
            <w:tcW w:w="2517" w:type="dxa"/>
            <w:tcBorders>
              <w:top w:val="double" w:sz="4" w:space="0" w:color="auto"/>
            </w:tcBorders>
            <w:shd w:val="clear" w:color="auto" w:fill="F7CAAC"/>
          </w:tcPr>
          <w:p w:rsidR="00FA6019" w:rsidRDefault="00FA6019" w:rsidP="0010688A">
            <w:pPr>
              <w:jc w:val="both"/>
              <w:rPr>
                <w:b/>
              </w:rPr>
            </w:pPr>
            <w:r>
              <w:rPr>
                <w:b/>
              </w:rPr>
              <w:t>Vysoká škola</w:t>
            </w:r>
          </w:p>
        </w:tc>
        <w:tc>
          <w:tcPr>
            <w:tcW w:w="7343" w:type="dxa"/>
            <w:gridSpan w:val="10"/>
          </w:tcPr>
          <w:p w:rsidR="00FA6019" w:rsidRDefault="00FA6019" w:rsidP="0010688A">
            <w:pPr>
              <w:jc w:val="both"/>
            </w:pPr>
            <w:r>
              <w:t>Univerzita Tomáše Bati ve Zlíně</w:t>
            </w:r>
          </w:p>
        </w:tc>
      </w:tr>
      <w:tr w:rsidR="00FA6019" w:rsidTr="00601987">
        <w:tc>
          <w:tcPr>
            <w:tcW w:w="2517" w:type="dxa"/>
            <w:shd w:val="clear" w:color="auto" w:fill="F7CAAC"/>
          </w:tcPr>
          <w:p w:rsidR="00FA6019" w:rsidRDefault="00FA6019" w:rsidP="0010688A">
            <w:pPr>
              <w:jc w:val="both"/>
              <w:rPr>
                <w:b/>
              </w:rPr>
            </w:pPr>
            <w:r>
              <w:rPr>
                <w:b/>
              </w:rPr>
              <w:t>Součást vysoké školy</w:t>
            </w:r>
          </w:p>
        </w:tc>
        <w:tc>
          <w:tcPr>
            <w:tcW w:w="7343" w:type="dxa"/>
            <w:gridSpan w:val="10"/>
          </w:tcPr>
          <w:p w:rsidR="00FA6019" w:rsidRDefault="00FA6019" w:rsidP="0010688A">
            <w:pPr>
              <w:jc w:val="both"/>
            </w:pPr>
            <w:r>
              <w:t>Fakulta aplikované informatiky</w:t>
            </w:r>
          </w:p>
        </w:tc>
      </w:tr>
      <w:tr w:rsidR="00FA6019" w:rsidTr="00601987">
        <w:tc>
          <w:tcPr>
            <w:tcW w:w="2517" w:type="dxa"/>
            <w:shd w:val="clear" w:color="auto" w:fill="F7CAAC"/>
          </w:tcPr>
          <w:p w:rsidR="00FA6019" w:rsidRDefault="00FA6019" w:rsidP="0010688A">
            <w:pPr>
              <w:jc w:val="both"/>
              <w:rPr>
                <w:b/>
              </w:rPr>
            </w:pPr>
            <w:r>
              <w:rPr>
                <w:b/>
              </w:rPr>
              <w:t>Název studijního programu</w:t>
            </w:r>
          </w:p>
        </w:tc>
        <w:tc>
          <w:tcPr>
            <w:tcW w:w="7343" w:type="dxa"/>
            <w:gridSpan w:val="10"/>
          </w:tcPr>
          <w:p w:rsidR="00FA6019" w:rsidRDefault="00B46341" w:rsidP="0010688A">
            <w:pPr>
              <w:jc w:val="both"/>
            </w:pPr>
            <w:ins w:id="7078" w:author="vopatrilova" w:date="2018-11-20T13:33:00Z">
              <w:r w:rsidRPr="00BE77F9">
                <w:t>Aplikovaná inform</w:t>
              </w:r>
              <w:r>
                <w:t>atika v průmyslové automatizaci</w:t>
              </w:r>
            </w:ins>
            <w:del w:id="7079" w:author="vopatrilova" w:date="2018-11-20T13:33:00Z">
              <w:r w:rsidR="00FA6019" w:rsidDel="00B46341">
                <w:delText>Bezpečnostní technologie, systémy a management</w:delText>
              </w:r>
            </w:del>
          </w:p>
        </w:tc>
      </w:tr>
      <w:tr w:rsidR="00FA6019" w:rsidTr="00601987">
        <w:tc>
          <w:tcPr>
            <w:tcW w:w="2517"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Milan </w:t>
            </w:r>
            <w:bookmarkStart w:id="7080" w:name="aNavratilM"/>
            <w:r>
              <w:t>Navrátil</w:t>
            </w:r>
            <w:bookmarkEnd w:id="7080"/>
          </w:p>
        </w:tc>
        <w:tc>
          <w:tcPr>
            <w:tcW w:w="711"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Ing. Ph.D.</w:t>
            </w:r>
          </w:p>
        </w:tc>
      </w:tr>
      <w:tr w:rsidR="00FA6019" w:rsidTr="00601987">
        <w:tc>
          <w:tcPr>
            <w:tcW w:w="2517"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1979</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11"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601987">
        <w:tc>
          <w:tcPr>
            <w:tcW w:w="5067"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11"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601987">
        <w:tc>
          <w:tcPr>
            <w:tcW w:w="6059" w:type="dxa"/>
            <w:gridSpan w:val="5"/>
            <w:shd w:val="clear" w:color="auto" w:fill="F7CAAC"/>
          </w:tcPr>
          <w:p w:rsidR="00FA6019" w:rsidRDefault="00FA6019" w:rsidP="0010688A">
            <w:pPr>
              <w:jc w:val="both"/>
            </w:pPr>
            <w:r>
              <w:rPr>
                <w:b/>
              </w:rPr>
              <w:t>Další současná působení jako akademický pracovník na jiných VŠ</w:t>
            </w:r>
          </w:p>
        </w:tc>
        <w:tc>
          <w:tcPr>
            <w:tcW w:w="1705"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601987">
        <w:tc>
          <w:tcPr>
            <w:tcW w:w="6059" w:type="dxa"/>
            <w:gridSpan w:val="5"/>
          </w:tcPr>
          <w:p w:rsidR="00FA6019" w:rsidRDefault="00FA6019" w:rsidP="0010688A">
            <w:pPr>
              <w:jc w:val="both"/>
            </w:pPr>
          </w:p>
        </w:tc>
        <w:tc>
          <w:tcPr>
            <w:tcW w:w="1705"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601987">
        <w:tc>
          <w:tcPr>
            <w:tcW w:w="9860"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601987">
        <w:trPr>
          <w:trHeight w:val="372"/>
        </w:trPr>
        <w:tc>
          <w:tcPr>
            <w:tcW w:w="9860" w:type="dxa"/>
            <w:gridSpan w:val="11"/>
            <w:tcBorders>
              <w:top w:val="nil"/>
            </w:tcBorders>
          </w:tcPr>
          <w:p w:rsidR="00FA6019" w:rsidRDefault="00FA6019" w:rsidP="0010688A">
            <w:pPr>
              <w:jc w:val="both"/>
              <w:rPr>
                <w:ins w:id="7081" w:author="vopatrilova" w:date="2018-11-19T15:19:00Z"/>
              </w:rPr>
            </w:pPr>
            <w:r>
              <w:t xml:space="preserve">Instrumentace a měření – garant, přednášející (100%), </w:t>
            </w:r>
            <w:r w:rsidR="001B7304">
              <w:t xml:space="preserve">vedoucí seminářů (100%), </w:t>
            </w:r>
            <w:r>
              <w:t>cvičící (100%)</w:t>
            </w:r>
          </w:p>
          <w:p w:rsidR="00081A9E" w:rsidRDefault="00081A9E" w:rsidP="0010688A">
            <w:pPr>
              <w:jc w:val="both"/>
              <w:rPr>
                <w:ins w:id="7082" w:author="vopatrilova" w:date="2018-11-19T15:19:00Z"/>
              </w:rPr>
            </w:pPr>
          </w:p>
          <w:p w:rsidR="00081A9E" w:rsidRDefault="00081A9E" w:rsidP="0010688A">
            <w:pPr>
              <w:jc w:val="both"/>
            </w:pPr>
          </w:p>
        </w:tc>
      </w:tr>
      <w:tr w:rsidR="00FA6019" w:rsidTr="00601987">
        <w:tc>
          <w:tcPr>
            <w:tcW w:w="9860" w:type="dxa"/>
            <w:gridSpan w:val="11"/>
            <w:shd w:val="clear" w:color="auto" w:fill="F7CAAC"/>
          </w:tcPr>
          <w:p w:rsidR="00FA6019" w:rsidRDefault="00FA6019" w:rsidP="0010688A">
            <w:pPr>
              <w:jc w:val="both"/>
            </w:pPr>
            <w:r>
              <w:rPr>
                <w:b/>
              </w:rPr>
              <w:t xml:space="preserve">Údaje o vzdělání na VŠ </w:t>
            </w:r>
          </w:p>
        </w:tc>
      </w:tr>
      <w:tr w:rsidR="00FA6019" w:rsidTr="00601987">
        <w:trPr>
          <w:trHeight w:val="749"/>
        </w:trPr>
        <w:tc>
          <w:tcPr>
            <w:tcW w:w="9860" w:type="dxa"/>
            <w:gridSpan w:val="11"/>
          </w:tcPr>
          <w:p w:rsidR="00FA6019" w:rsidRPr="009D3BE2" w:rsidRDefault="00FA6019" w:rsidP="0010688A">
            <w:pPr>
              <w:jc w:val="both"/>
            </w:pPr>
            <w:r w:rsidRPr="009D3BE2">
              <w:t>1997 – 2002: UTB ve Zlíně, Fakulta aplikované informatiky, obor „Automatizace a řídící technika ve spotřebním průmyslu“, (Ing.)</w:t>
            </w:r>
          </w:p>
          <w:p w:rsidR="00412EC8" w:rsidRDefault="00FA6019" w:rsidP="0010688A">
            <w:pPr>
              <w:jc w:val="both"/>
              <w:rPr>
                <w:ins w:id="7083" w:author="vopatrilova" w:date="2018-11-19T15:19:00Z"/>
              </w:rPr>
            </w:pPr>
            <w:r w:rsidRPr="009D3BE2">
              <w:t>2002 – 200</w:t>
            </w:r>
            <w:r>
              <w:t>8</w:t>
            </w:r>
            <w:r w:rsidRPr="009D3BE2">
              <w:t>: UTB ve Zlíně, Fakulta aplikované informatiky, obor „Technická kybernetika“, (Ph.D.)</w:t>
            </w:r>
          </w:p>
          <w:p w:rsidR="00081A9E" w:rsidRPr="00496B1A" w:rsidRDefault="00081A9E" w:rsidP="0010688A">
            <w:pPr>
              <w:jc w:val="both"/>
            </w:pPr>
          </w:p>
        </w:tc>
      </w:tr>
      <w:tr w:rsidR="00FA6019" w:rsidTr="00601987">
        <w:tc>
          <w:tcPr>
            <w:tcW w:w="9860"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601987">
        <w:trPr>
          <w:trHeight w:val="1090"/>
        </w:trPr>
        <w:tc>
          <w:tcPr>
            <w:tcW w:w="9860" w:type="dxa"/>
            <w:gridSpan w:val="11"/>
          </w:tcPr>
          <w:p w:rsidR="00FA6019" w:rsidRDefault="00FA6019" w:rsidP="0010688A">
            <w:pPr>
              <w:jc w:val="both"/>
            </w:pPr>
            <w:r>
              <w:t>2005-2007: Univerzita Tomáše Bati ve Zlíně, Fakulta aplikované informatiky, Ústav elektrotechniky a měření, asistent</w:t>
            </w:r>
          </w:p>
          <w:p w:rsidR="00FA6019" w:rsidRDefault="00FA6019" w:rsidP="0010688A">
            <w:pPr>
              <w:jc w:val="both"/>
            </w:pPr>
            <w:r>
              <w:t>2008-2009: Univerzita Tomáše Bati ve Zlíně, Fakulta aplikované informatiky, Ústav elektrotechniky a měření, odborný asistent</w:t>
            </w:r>
          </w:p>
          <w:p w:rsidR="00412EC8" w:rsidRDefault="00FA6019" w:rsidP="0010688A">
            <w:pPr>
              <w:jc w:val="both"/>
              <w:rPr>
                <w:ins w:id="7084" w:author="vopatrilova" w:date="2018-11-19T15:19:00Z"/>
              </w:rPr>
            </w:pPr>
            <w:r>
              <w:t>2010 - dosud: Univerzita Tomáše Bati ve Zlíně, Fakulta aplikované informatiky, Ústav elektroniky a měření, odborný asistent</w:t>
            </w:r>
          </w:p>
          <w:p w:rsidR="00081A9E" w:rsidRDefault="00081A9E" w:rsidP="0010688A">
            <w:pPr>
              <w:jc w:val="both"/>
              <w:rPr>
                <w:ins w:id="7085" w:author="vopatrilova" w:date="2018-11-19T15:19:00Z"/>
              </w:rPr>
            </w:pPr>
          </w:p>
          <w:p w:rsidR="00081A9E" w:rsidRPr="00080943" w:rsidRDefault="00081A9E" w:rsidP="0010688A">
            <w:pPr>
              <w:jc w:val="both"/>
            </w:pPr>
          </w:p>
        </w:tc>
      </w:tr>
      <w:tr w:rsidR="00FA6019" w:rsidTr="00601987">
        <w:trPr>
          <w:trHeight w:val="250"/>
        </w:trPr>
        <w:tc>
          <w:tcPr>
            <w:tcW w:w="9860" w:type="dxa"/>
            <w:gridSpan w:val="11"/>
            <w:shd w:val="clear" w:color="auto" w:fill="F7CAAC"/>
          </w:tcPr>
          <w:p w:rsidR="00FA6019" w:rsidRDefault="00FA6019" w:rsidP="0010688A">
            <w:pPr>
              <w:jc w:val="both"/>
            </w:pPr>
            <w:r>
              <w:rPr>
                <w:b/>
              </w:rPr>
              <w:t>Zkušenosti s vedením kvalifikačních a rigorózních prací</w:t>
            </w:r>
          </w:p>
        </w:tc>
      </w:tr>
      <w:tr w:rsidR="00FA6019" w:rsidTr="00601987">
        <w:trPr>
          <w:trHeight w:val="517"/>
        </w:trPr>
        <w:tc>
          <w:tcPr>
            <w:tcW w:w="9860" w:type="dxa"/>
            <w:gridSpan w:val="11"/>
          </w:tcPr>
          <w:p w:rsidR="00FA6019" w:rsidRDefault="00FA6019" w:rsidP="0010688A">
            <w:pPr>
              <w:jc w:val="both"/>
            </w:pPr>
            <w:r>
              <w:t xml:space="preserve">Od roku 2003 vedoucí úspěšně obhájených 33 bakalářských a 47 diplomových prací. </w:t>
            </w:r>
          </w:p>
          <w:p w:rsidR="00412EC8" w:rsidRDefault="00FA6019" w:rsidP="0010688A">
            <w:pPr>
              <w:jc w:val="both"/>
              <w:rPr>
                <w:ins w:id="7086" w:author="vopatrilova" w:date="2018-11-19T15:19:00Z"/>
              </w:rPr>
            </w:pPr>
            <w:r>
              <w:t>Konzultant 4 studentů doktorského studijního programu.</w:t>
            </w:r>
          </w:p>
          <w:p w:rsidR="00081A9E" w:rsidRDefault="00081A9E" w:rsidP="0010688A">
            <w:pPr>
              <w:jc w:val="both"/>
            </w:pPr>
          </w:p>
        </w:tc>
      </w:tr>
      <w:tr w:rsidR="00FA6019" w:rsidTr="00601987">
        <w:trPr>
          <w:cantSplit/>
        </w:trPr>
        <w:tc>
          <w:tcPr>
            <w:tcW w:w="3346"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601987">
        <w:trPr>
          <w:cantSplit/>
        </w:trPr>
        <w:tc>
          <w:tcPr>
            <w:tcW w:w="3346"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4"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601987">
        <w:trPr>
          <w:cantSplit/>
          <w:trHeight w:val="70"/>
        </w:trPr>
        <w:tc>
          <w:tcPr>
            <w:tcW w:w="3346"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4" w:type="dxa"/>
            <w:vMerge w:val="restart"/>
            <w:tcBorders>
              <w:left w:val="single" w:sz="12" w:space="0" w:color="auto"/>
            </w:tcBorders>
          </w:tcPr>
          <w:p w:rsidR="00FA6019" w:rsidRPr="003B5737" w:rsidRDefault="00FA6019" w:rsidP="0010688A">
            <w:pPr>
              <w:jc w:val="both"/>
            </w:pPr>
            <w:r>
              <w:t>15</w:t>
            </w:r>
          </w:p>
        </w:tc>
        <w:tc>
          <w:tcPr>
            <w:tcW w:w="693" w:type="dxa"/>
            <w:vMerge w:val="restart"/>
          </w:tcPr>
          <w:p w:rsidR="00FA6019" w:rsidRPr="003B5737" w:rsidRDefault="00FA6019" w:rsidP="0010688A">
            <w:pPr>
              <w:jc w:val="both"/>
            </w:pPr>
            <w:r>
              <w:t>25</w:t>
            </w:r>
          </w:p>
        </w:tc>
        <w:tc>
          <w:tcPr>
            <w:tcW w:w="694" w:type="dxa"/>
            <w:vMerge w:val="restart"/>
          </w:tcPr>
          <w:p w:rsidR="00FA6019" w:rsidRPr="003B5737" w:rsidRDefault="00FA6019" w:rsidP="0010688A">
            <w:pPr>
              <w:jc w:val="both"/>
            </w:pPr>
            <w:r>
              <w:t>26</w:t>
            </w:r>
          </w:p>
        </w:tc>
      </w:tr>
      <w:tr w:rsidR="00FA6019" w:rsidTr="00601987">
        <w:trPr>
          <w:trHeight w:val="205"/>
        </w:trPr>
        <w:tc>
          <w:tcPr>
            <w:tcW w:w="3346"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4"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601987">
        <w:tc>
          <w:tcPr>
            <w:tcW w:w="9860"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601987">
        <w:trPr>
          <w:trHeight w:val="2347"/>
        </w:trPr>
        <w:tc>
          <w:tcPr>
            <w:tcW w:w="9860" w:type="dxa"/>
            <w:gridSpan w:val="11"/>
          </w:tcPr>
          <w:p w:rsidR="00FA6019" w:rsidRPr="00412EC8" w:rsidRDefault="008C3AC8" w:rsidP="0010688A">
            <w:pPr>
              <w:snapToGrid w:val="0"/>
              <w:jc w:val="both"/>
              <w:rPr>
                <w:bCs/>
                <w:sz w:val="18"/>
                <w:szCs w:val="18"/>
                <w:rPrChange w:id="7087" w:author="vopatrilova" w:date="2018-11-18T16:53:00Z">
                  <w:rPr>
                    <w:bCs/>
                  </w:rPr>
                </w:rPrChange>
              </w:rPr>
            </w:pPr>
            <w:r w:rsidRPr="008C3AC8">
              <w:rPr>
                <w:b/>
                <w:bCs/>
                <w:sz w:val="18"/>
                <w:szCs w:val="18"/>
                <w:rPrChange w:id="7088" w:author="vopatrilova" w:date="2018-11-18T16:53:00Z">
                  <w:rPr>
                    <w:b/>
                    <w:bCs/>
                    <w:color w:val="0000FF" w:themeColor="hyperlink"/>
                    <w:u w:val="single"/>
                  </w:rPr>
                </w:rPrChange>
              </w:rPr>
              <w:t>NAVRÁTIL</w:t>
            </w:r>
            <w:r w:rsidRPr="008C3AC8">
              <w:rPr>
                <w:b/>
                <w:sz w:val="18"/>
                <w:szCs w:val="18"/>
                <w:rPrChange w:id="7089" w:author="vopatrilova" w:date="2018-11-18T16:53:00Z">
                  <w:rPr>
                    <w:b/>
                    <w:color w:val="0000FF" w:themeColor="hyperlink"/>
                    <w:u w:val="single"/>
                  </w:rPr>
                </w:rPrChange>
              </w:rPr>
              <w:t xml:space="preserve">, </w:t>
            </w:r>
            <w:r w:rsidRPr="008C3AC8">
              <w:rPr>
                <w:b/>
                <w:bCs/>
                <w:sz w:val="18"/>
                <w:szCs w:val="18"/>
                <w:rPrChange w:id="7090" w:author="vopatrilova" w:date="2018-11-18T16:53:00Z">
                  <w:rPr>
                    <w:b/>
                    <w:bCs/>
                    <w:color w:val="0000FF" w:themeColor="hyperlink"/>
                    <w:u w:val="single"/>
                  </w:rPr>
                </w:rPrChange>
              </w:rPr>
              <w:t xml:space="preserve">Milan </w:t>
            </w:r>
            <w:r w:rsidRPr="008C3AC8">
              <w:rPr>
                <w:b/>
                <w:sz w:val="18"/>
                <w:szCs w:val="18"/>
                <w:rPrChange w:id="7091" w:author="vopatrilova" w:date="2018-11-18T16:53:00Z">
                  <w:rPr>
                    <w:b/>
                    <w:color w:val="0000FF" w:themeColor="hyperlink"/>
                    <w:u w:val="single"/>
                  </w:rPr>
                </w:rPrChange>
              </w:rPr>
              <w:t>(95 %);</w:t>
            </w:r>
            <w:r w:rsidRPr="008C3AC8">
              <w:rPr>
                <w:sz w:val="18"/>
                <w:szCs w:val="18"/>
                <w:rPrChange w:id="7092" w:author="vopatrilova" w:date="2018-11-18T16:53:00Z">
                  <w:rPr>
                    <w:color w:val="0000FF" w:themeColor="hyperlink"/>
                    <w:u w:val="single"/>
                  </w:rPr>
                </w:rPrChange>
              </w:rPr>
              <w:t xml:space="preserve"> </w:t>
            </w:r>
            <w:r w:rsidRPr="008C3AC8">
              <w:rPr>
                <w:bCs/>
                <w:sz w:val="18"/>
                <w:szCs w:val="18"/>
                <w:rPrChange w:id="7093" w:author="vopatrilova" w:date="2018-11-18T16:53:00Z">
                  <w:rPr>
                    <w:bCs/>
                    <w:color w:val="0000FF" w:themeColor="hyperlink"/>
                    <w:u w:val="single"/>
                  </w:rPr>
                </w:rPrChange>
              </w:rPr>
              <w:t>POLÁŠEK</w:t>
            </w:r>
            <w:r w:rsidRPr="008C3AC8">
              <w:rPr>
                <w:sz w:val="18"/>
                <w:szCs w:val="18"/>
                <w:rPrChange w:id="7094" w:author="vopatrilova" w:date="2018-11-18T16:53:00Z">
                  <w:rPr>
                    <w:color w:val="0000FF" w:themeColor="hyperlink"/>
                    <w:u w:val="single"/>
                  </w:rPr>
                </w:rPrChange>
              </w:rPr>
              <w:t xml:space="preserve">, </w:t>
            </w:r>
            <w:r w:rsidRPr="008C3AC8">
              <w:rPr>
                <w:bCs/>
                <w:sz w:val="18"/>
                <w:szCs w:val="18"/>
                <w:rPrChange w:id="7095" w:author="vopatrilova" w:date="2018-11-18T16:53:00Z">
                  <w:rPr>
                    <w:bCs/>
                    <w:color w:val="0000FF" w:themeColor="hyperlink"/>
                    <w:u w:val="single"/>
                  </w:rPr>
                </w:rPrChange>
              </w:rPr>
              <w:t>Jaromír</w:t>
            </w:r>
            <w:r w:rsidRPr="008C3AC8">
              <w:rPr>
                <w:sz w:val="18"/>
                <w:szCs w:val="18"/>
                <w:rPrChange w:id="7096" w:author="vopatrilova" w:date="2018-11-18T16:53:00Z">
                  <w:rPr>
                    <w:color w:val="0000FF" w:themeColor="hyperlink"/>
                    <w:u w:val="single"/>
                  </w:rPr>
                </w:rPrChange>
              </w:rPr>
              <w:t xml:space="preserve">. Designing An Application To Optimize The Calibration Of Output Devices In A Digital Print Environment. In Polášek, Jaromír. </w:t>
            </w:r>
            <w:r w:rsidRPr="008C3AC8">
              <w:rPr>
                <w:i/>
                <w:iCs/>
                <w:sz w:val="18"/>
                <w:szCs w:val="18"/>
                <w:rPrChange w:id="7097" w:author="vopatrilova" w:date="2018-11-18T16:53:00Z">
                  <w:rPr>
                    <w:i/>
                    <w:iCs/>
                    <w:color w:val="0000FF" w:themeColor="hyperlink"/>
                    <w:u w:val="single"/>
                  </w:rPr>
                </w:rPrChange>
              </w:rPr>
              <w:t>Annals of DAAAM International 2017, Volume 28</w:t>
            </w:r>
            <w:r w:rsidRPr="008C3AC8">
              <w:rPr>
                <w:sz w:val="18"/>
                <w:szCs w:val="18"/>
                <w:rPrChange w:id="7098" w:author="vopatrilova" w:date="2018-11-18T16:53:00Z">
                  <w:rPr>
                    <w:color w:val="0000FF" w:themeColor="hyperlink"/>
                    <w:u w:val="single"/>
                  </w:rPr>
                </w:rPrChange>
              </w:rPr>
              <w:t>. Vienna : DAAAM International Vienna, 2017, s. 244-252. ISSN 2304-1382. ISBN 978-3-902734-14-3.JB - Senzory, čidla, měření a regulace</w:t>
            </w:r>
          </w:p>
          <w:p w:rsidR="00FA6019" w:rsidRPr="00412EC8" w:rsidRDefault="008C3AC8" w:rsidP="0010688A">
            <w:pPr>
              <w:snapToGrid w:val="0"/>
              <w:jc w:val="both"/>
              <w:rPr>
                <w:bCs/>
                <w:sz w:val="18"/>
                <w:szCs w:val="18"/>
                <w:rPrChange w:id="7099" w:author="vopatrilova" w:date="2018-11-18T16:53:00Z">
                  <w:rPr>
                    <w:bCs/>
                  </w:rPr>
                </w:rPrChange>
              </w:rPr>
            </w:pPr>
            <w:r w:rsidRPr="008C3AC8">
              <w:rPr>
                <w:b/>
                <w:bCs/>
                <w:sz w:val="18"/>
                <w:szCs w:val="18"/>
                <w:rPrChange w:id="7100" w:author="vopatrilova" w:date="2018-11-18T16:53:00Z">
                  <w:rPr>
                    <w:b/>
                    <w:bCs/>
                    <w:color w:val="0000FF" w:themeColor="hyperlink"/>
                    <w:u w:val="single"/>
                  </w:rPr>
                </w:rPrChange>
              </w:rPr>
              <w:t xml:space="preserve">NAVRÁTIL, Milan (100 </w:t>
            </w:r>
            <w:r w:rsidRPr="008C3AC8">
              <w:rPr>
                <w:b/>
                <w:sz w:val="18"/>
                <w:szCs w:val="18"/>
                <w:rPrChange w:id="7101" w:author="vopatrilova" w:date="2018-11-18T16:53:00Z">
                  <w:rPr>
                    <w:b/>
                    <w:color w:val="0000FF" w:themeColor="hyperlink"/>
                    <w:u w:val="single"/>
                  </w:rPr>
                </w:rPrChange>
              </w:rPr>
              <w:t>%</w:t>
            </w:r>
            <w:r w:rsidRPr="008C3AC8">
              <w:rPr>
                <w:b/>
                <w:bCs/>
                <w:sz w:val="18"/>
                <w:szCs w:val="18"/>
                <w:rPrChange w:id="7102" w:author="vopatrilova" w:date="2018-11-18T16:53:00Z">
                  <w:rPr>
                    <w:b/>
                    <w:bCs/>
                    <w:color w:val="0000FF" w:themeColor="hyperlink"/>
                    <w:u w:val="single"/>
                  </w:rPr>
                </w:rPrChange>
              </w:rPr>
              <w:t>).</w:t>
            </w:r>
            <w:r w:rsidRPr="008C3AC8">
              <w:rPr>
                <w:bCs/>
                <w:sz w:val="18"/>
                <w:szCs w:val="18"/>
                <w:rPrChange w:id="7103" w:author="vopatrilova" w:date="2018-11-18T16:53:00Z">
                  <w:rPr>
                    <w:bCs/>
                    <w:color w:val="0000FF" w:themeColor="hyperlink"/>
                    <w:u w:val="single"/>
                  </w:rPr>
                </w:rPrChange>
              </w:rPr>
              <w:t xml:space="preserve"> Automatic Contactless Measurement of Tyre Circumference in Industrial Conditions. </w:t>
            </w:r>
            <w:r w:rsidRPr="008C3AC8">
              <w:rPr>
                <w:sz w:val="18"/>
                <w:szCs w:val="18"/>
                <w:rPrChange w:id="7104" w:author="vopatrilova" w:date="2018-11-18T16:53:00Z">
                  <w:rPr>
                    <w:color w:val="0000FF" w:themeColor="hyperlink"/>
                    <w:u w:val="single"/>
                  </w:rPr>
                </w:rPrChange>
              </w:rPr>
              <w:t xml:space="preserve">In </w:t>
            </w:r>
            <w:r w:rsidRPr="008C3AC8">
              <w:rPr>
                <w:i/>
                <w:iCs/>
                <w:sz w:val="18"/>
                <w:szCs w:val="18"/>
                <w:rPrChange w:id="7105" w:author="vopatrilova" w:date="2018-11-18T16:53:00Z">
                  <w:rPr>
                    <w:i/>
                    <w:iCs/>
                    <w:color w:val="0000FF" w:themeColor="hyperlink"/>
                    <w:u w:val="single"/>
                  </w:rPr>
                </w:rPrChange>
              </w:rPr>
              <w:t>Procedia Engineering</w:t>
            </w:r>
            <w:r w:rsidRPr="008C3AC8">
              <w:rPr>
                <w:sz w:val="18"/>
                <w:szCs w:val="18"/>
                <w:rPrChange w:id="7106" w:author="vopatrilova" w:date="2018-11-18T16:53:00Z">
                  <w:rPr>
                    <w:color w:val="0000FF" w:themeColor="hyperlink"/>
                    <w:u w:val="single"/>
                  </w:rPr>
                </w:rPrChange>
              </w:rPr>
              <w:t>. Amsterdam : Elsevier BV, 2015</w:t>
            </w:r>
            <w:r w:rsidRPr="008C3AC8">
              <w:rPr>
                <w:bCs/>
                <w:sz w:val="18"/>
                <w:szCs w:val="18"/>
                <w:rPrChange w:id="7107" w:author="vopatrilova" w:date="2018-11-18T16:53:00Z">
                  <w:rPr>
                    <w:bCs/>
                    <w:color w:val="0000FF" w:themeColor="hyperlink"/>
                    <w:u w:val="single"/>
                  </w:rPr>
                </w:rPrChange>
              </w:rPr>
              <w:t>, č. 100, s. 408-417. ISSN 1877-7058.</w:t>
            </w:r>
          </w:p>
          <w:p w:rsidR="00FA6019" w:rsidRPr="00412EC8" w:rsidRDefault="008C3AC8" w:rsidP="0010688A">
            <w:pPr>
              <w:snapToGrid w:val="0"/>
              <w:jc w:val="both"/>
              <w:rPr>
                <w:bCs/>
                <w:sz w:val="18"/>
                <w:szCs w:val="18"/>
                <w:rPrChange w:id="7108" w:author="vopatrilova" w:date="2018-11-18T16:53:00Z">
                  <w:rPr>
                    <w:bCs/>
                  </w:rPr>
                </w:rPrChange>
              </w:rPr>
            </w:pPr>
            <w:r w:rsidRPr="008C3AC8">
              <w:rPr>
                <w:b/>
                <w:bCs/>
                <w:sz w:val="18"/>
                <w:szCs w:val="18"/>
                <w:rPrChange w:id="7109" w:author="vopatrilova" w:date="2018-11-18T16:53:00Z">
                  <w:rPr>
                    <w:b/>
                    <w:bCs/>
                    <w:color w:val="0000FF" w:themeColor="hyperlink"/>
                    <w:u w:val="single"/>
                  </w:rPr>
                </w:rPrChange>
              </w:rPr>
              <w:t>NAVRÁTIL</w:t>
            </w:r>
            <w:r w:rsidRPr="008C3AC8">
              <w:rPr>
                <w:b/>
                <w:sz w:val="18"/>
                <w:szCs w:val="18"/>
                <w:rPrChange w:id="7110" w:author="vopatrilova" w:date="2018-11-18T16:53:00Z">
                  <w:rPr>
                    <w:b/>
                    <w:color w:val="0000FF" w:themeColor="hyperlink"/>
                    <w:u w:val="single"/>
                  </w:rPr>
                </w:rPrChange>
              </w:rPr>
              <w:t xml:space="preserve">, </w:t>
            </w:r>
            <w:r w:rsidRPr="008C3AC8">
              <w:rPr>
                <w:b/>
                <w:bCs/>
                <w:sz w:val="18"/>
                <w:szCs w:val="18"/>
                <w:rPrChange w:id="7111" w:author="vopatrilova" w:date="2018-11-18T16:53:00Z">
                  <w:rPr>
                    <w:b/>
                    <w:bCs/>
                    <w:color w:val="0000FF" w:themeColor="hyperlink"/>
                    <w:u w:val="single"/>
                  </w:rPr>
                </w:rPrChange>
              </w:rPr>
              <w:t xml:space="preserve">Milan </w:t>
            </w:r>
            <w:r w:rsidRPr="008C3AC8">
              <w:rPr>
                <w:b/>
                <w:sz w:val="18"/>
                <w:szCs w:val="18"/>
                <w:rPrChange w:id="7112" w:author="vopatrilova" w:date="2018-11-18T16:53:00Z">
                  <w:rPr>
                    <w:b/>
                    <w:color w:val="0000FF" w:themeColor="hyperlink"/>
                    <w:u w:val="single"/>
                  </w:rPr>
                </w:rPrChange>
              </w:rPr>
              <w:t>(50 %);</w:t>
            </w:r>
            <w:r w:rsidRPr="008C3AC8">
              <w:rPr>
                <w:sz w:val="18"/>
                <w:szCs w:val="18"/>
                <w:rPrChange w:id="7113" w:author="vopatrilova" w:date="2018-11-18T16:53:00Z">
                  <w:rPr>
                    <w:color w:val="0000FF" w:themeColor="hyperlink"/>
                    <w:u w:val="single"/>
                  </w:rPr>
                </w:rPrChange>
              </w:rPr>
              <w:t xml:space="preserve"> </w:t>
            </w:r>
            <w:r w:rsidRPr="008C3AC8">
              <w:rPr>
                <w:bCs/>
                <w:sz w:val="18"/>
                <w:szCs w:val="18"/>
                <w:rPrChange w:id="7114" w:author="vopatrilova" w:date="2018-11-18T16:53:00Z">
                  <w:rPr>
                    <w:bCs/>
                    <w:color w:val="0000FF" w:themeColor="hyperlink"/>
                    <w:u w:val="single"/>
                  </w:rPr>
                </w:rPrChange>
              </w:rPr>
              <w:t>KŘESÁLEK</w:t>
            </w:r>
            <w:r w:rsidRPr="008C3AC8">
              <w:rPr>
                <w:sz w:val="18"/>
                <w:szCs w:val="18"/>
                <w:rPrChange w:id="7115" w:author="vopatrilova" w:date="2018-11-18T16:53:00Z">
                  <w:rPr>
                    <w:color w:val="0000FF" w:themeColor="hyperlink"/>
                    <w:u w:val="single"/>
                  </w:rPr>
                </w:rPrChange>
              </w:rPr>
              <w:t xml:space="preserve">, </w:t>
            </w:r>
            <w:r w:rsidRPr="008C3AC8">
              <w:rPr>
                <w:bCs/>
                <w:sz w:val="18"/>
                <w:szCs w:val="18"/>
                <w:rPrChange w:id="7116" w:author="vopatrilova" w:date="2018-11-18T16:53:00Z">
                  <w:rPr>
                    <w:bCs/>
                    <w:color w:val="0000FF" w:themeColor="hyperlink"/>
                    <w:u w:val="single"/>
                  </w:rPr>
                </w:rPrChange>
              </w:rPr>
              <w:t>Vojtěch</w:t>
            </w:r>
            <w:r w:rsidRPr="008C3AC8">
              <w:rPr>
                <w:sz w:val="18"/>
                <w:szCs w:val="18"/>
                <w:rPrChange w:id="7117" w:author="vopatrilova" w:date="2018-11-18T16:53:00Z">
                  <w:rPr>
                    <w:color w:val="0000FF" w:themeColor="hyperlink"/>
                    <w:u w:val="single"/>
                  </w:rPr>
                </w:rPrChange>
              </w:rPr>
              <w:t xml:space="preserve">. Device design based on automatic colour measurement used for polymer waste recycling. In </w:t>
            </w:r>
            <w:r w:rsidRPr="008C3AC8">
              <w:rPr>
                <w:i/>
                <w:iCs/>
                <w:sz w:val="18"/>
                <w:szCs w:val="18"/>
                <w:rPrChange w:id="7118" w:author="vopatrilova" w:date="2018-11-18T16:53:00Z">
                  <w:rPr>
                    <w:i/>
                    <w:iCs/>
                    <w:color w:val="0000FF" w:themeColor="hyperlink"/>
                    <w:u w:val="single"/>
                  </w:rPr>
                </w:rPrChange>
              </w:rPr>
              <w:t>20th International conference on Process control ´15</w:t>
            </w:r>
            <w:r w:rsidRPr="008C3AC8">
              <w:rPr>
                <w:sz w:val="18"/>
                <w:szCs w:val="18"/>
                <w:rPrChange w:id="7119" w:author="vopatrilova" w:date="2018-11-18T16:53:00Z">
                  <w:rPr>
                    <w:color w:val="0000FF" w:themeColor="hyperlink"/>
                    <w:u w:val="single"/>
                  </w:rPr>
                </w:rPrChange>
              </w:rPr>
              <w:t>. Piscataway : IEEE Operations Center, 2015, s. 107-112. ISBN 978-1-4673-6626-7.JB - Senzory, čidla, měření a regulace</w:t>
            </w:r>
          </w:p>
          <w:p w:rsidR="00FA6019" w:rsidRPr="00412EC8" w:rsidRDefault="008C3AC8" w:rsidP="0010688A">
            <w:pPr>
              <w:snapToGrid w:val="0"/>
              <w:jc w:val="both"/>
              <w:rPr>
                <w:bCs/>
                <w:sz w:val="18"/>
                <w:szCs w:val="18"/>
                <w:rPrChange w:id="7120" w:author="vopatrilova" w:date="2018-11-18T16:53:00Z">
                  <w:rPr>
                    <w:bCs/>
                  </w:rPr>
                </w:rPrChange>
              </w:rPr>
            </w:pPr>
            <w:r w:rsidRPr="008C3AC8">
              <w:rPr>
                <w:b/>
                <w:bCs/>
                <w:sz w:val="18"/>
                <w:szCs w:val="18"/>
                <w:rPrChange w:id="7121" w:author="vopatrilova" w:date="2018-11-18T16:53:00Z">
                  <w:rPr>
                    <w:b/>
                    <w:bCs/>
                    <w:color w:val="0000FF" w:themeColor="hyperlink"/>
                    <w:u w:val="single"/>
                  </w:rPr>
                </w:rPrChange>
              </w:rPr>
              <w:t xml:space="preserve">NAVRÁTIL, Milan (33 </w:t>
            </w:r>
            <w:r w:rsidRPr="008C3AC8">
              <w:rPr>
                <w:b/>
                <w:sz w:val="18"/>
                <w:szCs w:val="18"/>
                <w:rPrChange w:id="7122" w:author="vopatrilova" w:date="2018-11-18T16:53:00Z">
                  <w:rPr>
                    <w:b/>
                    <w:color w:val="0000FF" w:themeColor="hyperlink"/>
                    <w:u w:val="single"/>
                  </w:rPr>
                </w:rPrChange>
              </w:rPr>
              <w:t>%</w:t>
            </w:r>
            <w:r w:rsidRPr="008C3AC8">
              <w:rPr>
                <w:b/>
                <w:bCs/>
                <w:sz w:val="18"/>
                <w:szCs w:val="18"/>
                <w:rPrChange w:id="7123" w:author="vopatrilova" w:date="2018-11-18T16:53:00Z">
                  <w:rPr>
                    <w:b/>
                    <w:bCs/>
                    <w:color w:val="0000FF" w:themeColor="hyperlink"/>
                    <w:u w:val="single"/>
                  </w:rPr>
                </w:rPrChange>
              </w:rPr>
              <w:t>)</w:t>
            </w:r>
            <w:r w:rsidRPr="008C3AC8">
              <w:rPr>
                <w:bCs/>
                <w:sz w:val="18"/>
                <w:szCs w:val="18"/>
                <w:rPrChange w:id="7124" w:author="vopatrilova" w:date="2018-11-18T16:53:00Z">
                  <w:rPr>
                    <w:bCs/>
                    <w:color w:val="0000FF" w:themeColor="hyperlink"/>
                    <w:u w:val="single"/>
                  </w:rPr>
                </w:rPrChange>
              </w:rPr>
              <w:t>, KŘESÁLEK, Vojtěch, HRUŠKA, František, MARTÍNEK, Tomáš, KUDĚLKA, Josef, SOBOTA, Jaroslav. Diagnostics of ultra-thin tungsten films on silicon substrate using atomic force microscopy. International Journal of Materials, 2014, roč. 2014, č. 1, s. 142-148. ISSN 2313-0555.</w:t>
            </w:r>
          </w:p>
          <w:p w:rsidR="00FA6019" w:rsidRPr="00412EC8" w:rsidDel="00081A9E" w:rsidRDefault="008C3AC8" w:rsidP="0010688A">
            <w:pPr>
              <w:autoSpaceDE w:val="0"/>
              <w:autoSpaceDN w:val="0"/>
              <w:adjustRightInd w:val="0"/>
              <w:rPr>
                <w:del w:id="7125" w:author="vopatrilova" w:date="2018-11-19T15:21:00Z"/>
                <w:i/>
                <w:iCs/>
                <w:sz w:val="18"/>
                <w:szCs w:val="18"/>
                <w:rPrChange w:id="7126" w:author="vopatrilova" w:date="2018-11-18T16:53:00Z">
                  <w:rPr>
                    <w:del w:id="7127" w:author="vopatrilova" w:date="2018-11-19T15:21:00Z"/>
                    <w:i/>
                    <w:iCs/>
                  </w:rPr>
                </w:rPrChange>
              </w:rPr>
            </w:pPr>
            <w:del w:id="7128" w:author="vopatrilova" w:date="2018-11-19T15:21:00Z">
              <w:r w:rsidRPr="008C3AC8">
                <w:rPr>
                  <w:sz w:val="18"/>
                  <w:szCs w:val="18"/>
                  <w:rPrChange w:id="7129" w:author="vopatrilova" w:date="2018-11-18T16:53:00Z">
                    <w:rPr>
                      <w:color w:val="0000FF" w:themeColor="hyperlink"/>
                      <w:u w:val="single"/>
                    </w:rPr>
                  </w:rPrChange>
                </w:rPr>
                <w:delText xml:space="preserve">Spoluřešitel výzkumného záměru Ministerstva školství ČR č. </w:delText>
              </w:r>
              <w:r w:rsidRPr="008C3AC8">
                <w:rPr>
                  <w:i/>
                  <w:iCs/>
                  <w:sz w:val="18"/>
                  <w:szCs w:val="18"/>
                  <w:rPrChange w:id="7130" w:author="vopatrilova" w:date="2018-11-18T16:53:00Z">
                    <w:rPr>
                      <w:i/>
                      <w:iCs/>
                      <w:color w:val="0000FF" w:themeColor="hyperlink"/>
                      <w:u w:val="single"/>
                    </w:rPr>
                  </w:rPrChange>
                </w:rPr>
                <w:delText xml:space="preserve">MSM 7088352102 - Modelování a řízení zpracovatelských procesů přírodních a syntetických polymerů </w:delText>
              </w:r>
              <w:r w:rsidRPr="008C3AC8">
                <w:rPr>
                  <w:sz w:val="18"/>
                  <w:szCs w:val="18"/>
                  <w:rPrChange w:id="7131" w:author="vopatrilova" w:date="2018-11-18T16:53:00Z">
                    <w:rPr>
                      <w:color w:val="0000FF" w:themeColor="hyperlink"/>
                      <w:u w:val="single"/>
                    </w:rPr>
                  </w:rPrChange>
                </w:rPr>
                <w:delText>– dílčí část Instrumentace a senzorika technologických procesů</w:delText>
              </w:r>
              <w:r w:rsidRPr="008C3AC8">
                <w:rPr>
                  <w:iCs/>
                  <w:sz w:val="18"/>
                  <w:szCs w:val="18"/>
                  <w:rPrChange w:id="7132" w:author="vopatrilova" w:date="2018-11-18T16:53:00Z">
                    <w:rPr>
                      <w:iCs/>
                      <w:color w:val="0000FF" w:themeColor="hyperlink"/>
                      <w:u w:val="single"/>
                    </w:rPr>
                  </w:rPrChange>
                </w:rPr>
                <w:delText>, doba řešení 2005 – 2011</w:delText>
              </w:r>
            </w:del>
          </w:p>
          <w:p w:rsidR="00FA6019" w:rsidRPr="00412EC8" w:rsidDel="00081A9E" w:rsidRDefault="008C3AC8" w:rsidP="0010688A">
            <w:pPr>
              <w:autoSpaceDE w:val="0"/>
              <w:autoSpaceDN w:val="0"/>
              <w:adjustRightInd w:val="0"/>
              <w:rPr>
                <w:del w:id="7133" w:author="vopatrilova" w:date="2018-11-19T15:21:00Z"/>
                <w:i/>
                <w:iCs/>
                <w:sz w:val="18"/>
                <w:szCs w:val="18"/>
                <w:rPrChange w:id="7134" w:author="vopatrilova" w:date="2018-11-18T16:53:00Z">
                  <w:rPr>
                    <w:del w:id="7135" w:author="vopatrilova" w:date="2018-11-19T15:21:00Z"/>
                    <w:i/>
                    <w:iCs/>
                  </w:rPr>
                </w:rPrChange>
              </w:rPr>
            </w:pPr>
            <w:del w:id="7136" w:author="vopatrilova" w:date="2018-11-19T15:21:00Z">
              <w:r w:rsidRPr="008C3AC8">
                <w:rPr>
                  <w:iCs/>
                  <w:sz w:val="18"/>
                  <w:szCs w:val="18"/>
                  <w:rPrChange w:id="7137" w:author="vopatrilova" w:date="2018-11-18T16:53:00Z">
                    <w:rPr>
                      <w:iCs/>
                      <w:color w:val="0000FF" w:themeColor="hyperlink"/>
                      <w:u w:val="single"/>
                    </w:rPr>
                  </w:rPrChange>
                </w:rPr>
                <w:delText xml:space="preserve">Spoluřešitel projektu Ministerstva průmyslu a obchodu </w:delText>
              </w:r>
              <w:r w:rsidRPr="008C3AC8">
                <w:rPr>
                  <w:sz w:val="18"/>
                  <w:szCs w:val="18"/>
                  <w:rPrChange w:id="7138" w:author="vopatrilova" w:date="2018-11-18T16:53:00Z">
                    <w:rPr>
                      <w:color w:val="0000FF" w:themeColor="hyperlink"/>
                      <w:u w:val="single"/>
                    </w:rPr>
                  </w:rPrChange>
                </w:rPr>
                <w:delText>ČR</w:delText>
              </w:r>
              <w:r w:rsidRPr="008C3AC8">
                <w:rPr>
                  <w:iCs/>
                  <w:sz w:val="18"/>
                  <w:szCs w:val="18"/>
                  <w:rPrChange w:id="7139" w:author="vopatrilova" w:date="2018-11-18T16:53:00Z">
                    <w:rPr>
                      <w:iCs/>
                      <w:color w:val="0000FF" w:themeColor="hyperlink"/>
                      <w:u w:val="single"/>
                    </w:rPr>
                  </w:rPrChange>
                </w:rPr>
                <w:delText xml:space="preserve">  č. FT TA5/041 (VOP Šternberk)</w:delText>
              </w:r>
              <w:r w:rsidRPr="008C3AC8">
                <w:rPr>
                  <w:i/>
                  <w:iCs/>
                  <w:sz w:val="18"/>
                  <w:szCs w:val="18"/>
                  <w:rPrChange w:id="7140" w:author="vopatrilova" w:date="2018-11-18T16:53:00Z">
                    <w:rPr>
                      <w:i/>
                      <w:iCs/>
                      <w:color w:val="0000FF" w:themeColor="hyperlink"/>
                      <w:u w:val="single"/>
                    </w:rPr>
                  </w:rPrChange>
                </w:rPr>
                <w:delText xml:space="preserve"> - Audiový detekční systém pro určování polohy, druhu a činnosti zdroje zvukového signálu ve skrytých prostorách</w:delText>
              </w:r>
              <w:r w:rsidRPr="008C3AC8">
                <w:rPr>
                  <w:iCs/>
                  <w:sz w:val="18"/>
                  <w:szCs w:val="18"/>
                  <w:rPrChange w:id="7141" w:author="vopatrilova" w:date="2018-11-18T16:53:00Z">
                    <w:rPr>
                      <w:iCs/>
                      <w:color w:val="0000FF" w:themeColor="hyperlink"/>
                      <w:u w:val="single"/>
                    </w:rPr>
                  </w:rPrChange>
                </w:rPr>
                <w:delText>, doba řešení 2008 – 2010</w:delText>
              </w:r>
            </w:del>
          </w:p>
          <w:p w:rsidR="00FA6019" w:rsidRPr="00412EC8" w:rsidDel="00081A9E" w:rsidRDefault="008C3AC8" w:rsidP="0010688A">
            <w:pPr>
              <w:autoSpaceDE w:val="0"/>
              <w:autoSpaceDN w:val="0"/>
              <w:adjustRightInd w:val="0"/>
              <w:rPr>
                <w:del w:id="7142" w:author="vopatrilova" w:date="2018-11-19T15:21:00Z"/>
                <w:sz w:val="18"/>
                <w:szCs w:val="18"/>
                <w:rPrChange w:id="7143" w:author="vopatrilova" w:date="2018-11-18T16:53:00Z">
                  <w:rPr>
                    <w:del w:id="7144" w:author="vopatrilova" w:date="2018-11-19T15:21:00Z"/>
                  </w:rPr>
                </w:rPrChange>
              </w:rPr>
            </w:pPr>
            <w:del w:id="7145" w:author="vopatrilova" w:date="2018-11-19T15:21:00Z">
              <w:r w:rsidRPr="008C3AC8">
                <w:rPr>
                  <w:sz w:val="18"/>
                  <w:szCs w:val="18"/>
                  <w:rPrChange w:id="7146" w:author="vopatrilova" w:date="2018-11-18T16:53:00Z">
                    <w:rPr>
                      <w:color w:val="0000FF" w:themeColor="hyperlink"/>
                      <w:u w:val="single"/>
                    </w:rPr>
                  </w:rPrChange>
                </w:rPr>
                <w:delText xml:space="preserve">Odpovědný řešitel Inovačního voucheru Zlínského kraje (Continental Barum s. r.o.) - </w:delText>
              </w:r>
              <w:r w:rsidRPr="008C3AC8">
                <w:rPr>
                  <w:i/>
                  <w:sz w:val="18"/>
                  <w:szCs w:val="18"/>
                  <w:rPrChange w:id="7147" w:author="vopatrilova" w:date="2018-11-18T16:53:00Z">
                    <w:rPr>
                      <w:i/>
                      <w:color w:val="0000FF" w:themeColor="hyperlink"/>
                      <w:u w:val="single"/>
                    </w:rPr>
                  </w:rPrChange>
                </w:rPr>
                <w:delText>Vývoj a inovace procesu zpracování surového pláště na konfekčních strojích pro nový typ nákladní pneu 325/95R24</w:delText>
              </w:r>
              <w:r w:rsidRPr="008C3AC8">
                <w:rPr>
                  <w:sz w:val="18"/>
                  <w:szCs w:val="18"/>
                  <w:rPrChange w:id="7148" w:author="vopatrilova" w:date="2018-11-18T16:53:00Z">
                    <w:rPr>
                      <w:color w:val="0000FF" w:themeColor="hyperlink"/>
                      <w:u w:val="single"/>
                    </w:rPr>
                  </w:rPrChange>
                </w:rPr>
                <w:delText>, 2013.</w:delText>
              </w:r>
            </w:del>
          </w:p>
          <w:p w:rsidR="00FA6019" w:rsidRPr="00412EC8" w:rsidDel="00081A9E" w:rsidRDefault="008C3AC8" w:rsidP="0010688A">
            <w:pPr>
              <w:autoSpaceDE w:val="0"/>
              <w:autoSpaceDN w:val="0"/>
              <w:adjustRightInd w:val="0"/>
              <w:rPr>
                <w:del w:id="7149" w:author="vopatrilova" w:date="2018-11-19T15:21:00Z"/>
                <w:sz w:val="18"/>
                <w:szCs w:val="18"/>
                <w:rPrChange w:id="7150" w:author="vopatrilova" w:date="2018-11-18T16:53:00Z">
                  <w:rPr>
                    <w:del w:id="7151" w:author="vopatrilova" w:date="2018-11-19T15:21:00Z"/>
                  </w:rPr>
                </w:rPrChange>
              </w:rPr>
            </w:pPr>
            <w:del w:id="7152" w:author="vopatrilova" w:date="2018-11-19T15:21:00Z">
              <w:r w:rsidRPr="008C3AC8">
                <w:rPr>
                  <w:sz w:val="18"/>
                  <w:szCs w:val="18"/>
                  <w:rPrChange w:id="7153" w:author="vopatrilova" w:date="2018-11-18T16:53:00Z">
                    <w:rPr>
                      <w:color w:val="0000FF" w:themeColor="hyperlink"/>
                      <w:u w:val="single"/>
                    </w:rPr>
                  </w:rPrChange>
                </w:rPr>
                <w:delText xml:space="preserve">Spoluřešitel projektu Ministerstva školství ČR č. CZ.1.05/2.1.00/03.0089 - </w:delText>
              </w:r>
              <w:r w:rsidRPr="008C3AC8">
                <w:rPr>
                  <w:i/>
                  <w:sz w:val="18"/>
                  <w:szCs w:val="18"/>
                  <w:rPrChange w:id="7154" w:author="vopatrilova" w:date="2018-11-18T16:53:00Z">
                    <w:rPr>
                      <w:i/>
                      <w:color w:val="0000FF" w:themeColor="hyperlink"/>
                      <w:u w:val="single"/>
                    </w:rPr>
                  </w:rPrChange>
                </w:rPr>
                <w:delText>Centrum bezpečnostních, informačních a pokročilých technologií (CEBIA – Tech)</w:delText>
              </w:r>
              <w:r w:rsidRPr="008C3AC8">
                <w:rPr>
                  <w:sz w:val="18"/>
                  <w:szCs w:val="18"/>
                  <w:rPrChange w:id="7155" w:author="vopatrilova" w:date="2018-11-18T16:53:00Z">
                    <w:rPr>
                      <w:color w:val="0000FF" w:themeColor="hyperlink"/>
                      <w:u w:val="single"/>
                    </w:rPr>
                  </w:rPrChange>
                </w:rPr>
                <w:delText xml:space="preserve">, </w:delText>
              </w:r>
              <w:r w:rsidRPr="008C3AC8">
                <w:rPr>
                  <w:iCs/>
                  <w:sz w:val="18"/>
                  <w:szCs w:val="18"/>
                  <w:rPrChange w:id="7156" w:author="vopatrilova" w:date="2018-11-18T16:53:00Z">
                    <w:rPr>
                      <w:iCs/>
                      <w:color w:val="0000FF" w:themeColor="hyperlink"/>
                      <w:u w:val="single"/>
                    </w:rPr>
                  </w:rPrChange>
                </w:rPr>
                <w:delText xml:space="preserve">doba řešení </w:delText>
              </w:r>
              <w:r w:rsidRPr="008C3AC8">
                <w:rPr>
                  <w:sz w:val="18"/>
                  <w:szCs w:val="18"/>
                  <w:rPrChange w:id="7157" w:author="vopatrilova" w:date="2018-11-18T16:53:00Z">
                    <w:rPr>
                      <w:color w:val="0000FF" w:themeColor="hyperlink"/>
                      <w:u w:val="single"/>
                    </w:rPr>
                  </w:rPrChange>
                </w:rPr>
                <w:delText>2011 - 2014</w:delText>
              </w:r>
            </w:del>
          </w:p>
          <w:p w:rsidR="007D3224" w:rsidRDefault="008C3AC8">
            <w:pPr>
              <w:autoSpaceDE w:val="0"/>
              <w:autoSpaceDN w:val="0"/>
              <w:adjustRightInd w:val="0"/>
              <w:rPr>
                <w:sz w:val="18"/>
                <w:szCs w:val="18"/>
                <w:rPrChange w:id="7158" w:author="vopatrilova" w:date="2018-11-18T16:53:00Z">
                  <w:rPr/>
                </w:rPrChange>
              </w:rPr>
            </w:pPr>
            <w:del w:id="7159" w:author="vopatrilova" w:date="2018-11-19T15:21:00Z">
              <w:r w:rsidRPr="008C3AC8">
                <w:rPr>
                  <w:sz w:val="18"/>
                  <w:szCs w:val="18"/>
                  <w:rPrChange w:id="7160" w:author="vopatrilova" w:date="2018-11-18T16:53:00Z">
                    <w:rPr>
                      <w:color w:val="0000FF" w:themeColor="hyperlink"/>
                      <w:u w:val="single"/>
                    </w:rPr>
                  </w:rPrChange>
                </w:rPr>
                <w:delText xml:space="preserve">Spoluřešitel projektu Ministerstva školství ČR  č. LO1303 - </w:delText>
              </w:r>
              <w:r w:rsidRPr="008C3AC8">
                <w:rPr>
                  <w:i/>
                  <w:sz w:val="18"/>
                  <w:szCs w:val="18"/>
                  <w:rPrChange w:id="7161" w:author="vopatrilova" w:date="2018-11-18T16:53:00Z">
                    <w:rPr>
                      <w:i/>
                      <w:color w:val="0000FF" w:themeColor="hyperlink"/>
                      <w:u w:val="single"/>
                    </w:rPr>
                  </w:rPrChange>
                </w:rPr>
                <w:delText>Podpora udržitelnosti a rozvoje Centra bezpečnostních, informačních a pokročilých technologií (CEBIA-Tech)</w:delText>
              </w:r>
              <w:r w:rsidRPr="008C3AC8">
                <w:rPr>
                  <w:sz w:val="18"/>
                  <w:szCs w:val="18"/>
                  <w:rPrChange w:id="7162" w:author="vopatrilova" w:date="2018-11-18T16:53:00Z">
                    <w:rPr>
                      <w:color w:val="0000FF" w:themeColor="hyperlink"/>
                      <w:u w:val="single"/>
                    </w:rPr>
                  </w:rPrChange>
                </w:rPr>
                <w:delText xml:space="preserve">, </w:delText>
              </w:r>
              <w:r w:rsidRPr="008C3AC8">
                <w:rPr>
                  <w:iCs/>
                  <w:sz w:val="18"/>
                  <w:szCs w:val="18"/>
                  <w:rPrChange w:id="7163" w:author="vopatrilova" w:date="2018-11-18T16:53:00Z">
                    <w:rPr>
                      <w:iCs/>
                      <w:color w:val="0000FF" w:themeColor="hyperlink"/>
                      <w:u w:val="single"/>
                    </w:rPr>
                  </w:rPrChange>
                </w:rPr>
                <w:delText xml:space="preserve">doba řešení  </w:delText>
              </w:r>
              <w:r w:rsidRPr="008C3AC8">
                <w:rPr>
                  <w:sz w:val="18"/>
                  <w:szCs w:val="18"/>
                  <w:rPrChange w:id="7164" w:author="vopatrilova" w:date="2018-11-18T16:53:00Z">
                    <w:rPr>
                      <w:color w:val="0000FF" w:themeColor="hyperlink"/>
                      <w:u w:val="single"/>
                    </w:rPr>
                  </w:rPrChange>
                </w:rPr>
                <w:delText xml:space="preserve">2014 </w:delText>
              </w:r>
            </w:del>
            <w:del w:id="7165" w:author="vopatrilova" w:date="2018-11-18T16:50:00Z">
              <w:r w:rsidRPr="008C3AC8">
                <w:rPr>
                  <w:sz w:val="18"/>
                  <w:szCs w:val="18"/>
                  <w:rPrChange w:id="7166" w:author="vopatrilova" w:date="2018-11-18T16:53:00Z">
                    <w:rPr>
                      <w:color w:val="0000FF" w:themeColor="hyperlink"/>
                      <w:u w:val="single"/>
                    </w:rPr>
                  </w:rPrChange>
                </w:rPr>
                <w:delText>-</w:delText>
              </w:r>
            </w:del>
            <w:del w:id="7167" w:author="vopatrilova" w:date="2018-11-19T15:21:00Z">
              <w:r w:rsidRPr="008C3AC8">
                <w:rPr>
                  <w:sz w:val="18"/>
                  <w:szCs w:val="18"/>
                  <w:rPrChange w:id="7168" w:author="vopatrilova" w:date="2018-11-18T16:53:00Z">
                    <w:rPr>
                      <w:color w:val="0000FF" w:themeColor="hyperlink"/>
                      <w:u w:val="single"/>
                    </w:rPr>
                  </w:rPrChange>
                </w:rPr>
                <w:delText xml:space="preserve"> dosud</w:delText>
              </w:r>
            </w:del>
          </w:p>
        </w:tc>
      </w:tr>
      <w:tr w:rsidR="00FA6019" w:rsidTr="00601987">
        <w:trPr>
          <w:trHeight w:val="218"/>
        </w:trPr>
        <w:tc>
          <w:tcPr>
            <w:tcW w:w="9860" w:type="dxa"/>
            <w:gridSpan w:val="11"/>
            <w:shd w:val="clear" w:color="auto" w:fill="F7CAAC"/>
          </w:tcPr>
          <w:p w:rsidR="00FA6019" w:rsidRDefault="00FA6019" w:rsidP="0010688A">
            <w:pPr>
              <w:rPr>
                <w:b/>
              </w:rPr>
            </w:pPr>
            <w:r>
              <w:rPr>
                <w:b/>
              </w:rPr>
              <w:t>Působení v zahraničí</w:t>
            </w:r>
          </w:p>
        </w:tc>
      </w:tr>
      <w:tr w:rsidR="00FA6019" w:rsidTr="00601987">
        <w:trPr>
          <w:trHeight w:val="328"/>
        </w:trPr>
        <w:tc>
          <w:tcPr>
            <w:tcW w:w="9860" w:type="dxa"/>
            <w:gridSpan w:val="11"/>
          </w:tcPr>
          <w:p w:rsidR="00FA6019" w:rsidRDefault="00FA6019" w:rsidP="0010688A">
            <w:pPr>
              <w:rPr>
                <w:ins w:id="7169" w:author="vopatrilova" w:date="2018-11-18T16:53:00Z"/>
                <w:lang w:val="sk-SK"/>
              </w:rPr>
            </w:pPr>
            <w:r w:rsidRPr="009D3BE2">
              <w:rPr>
                <w:lang w:val="sk-SK"/>
              </w:rPr>
              <w:t>0</w:t>
            </w:r>
            <w:r>
              <w:rPr>
                <w:lang w:val="sk-SK"/>
              </w:rPr>
              <w:t>9-11</w:t>
            </w:r>
            <w:r w:rsidRPr="009D3BE2">
              <w:rPr>
                <w:lang w:val="sk-SK"/>
              </w:rPr>
              <w:t>/2004:</w:t>
            </w:r>
            <w:r>
              <w:rPr>
                <w:lang w:val="sk-SK"/>
              </w:rPr>
              <w:t xml:space="preserve"> </w:t>
            </w:r>
            <w:r w:rsidRPr="00496B1A">
              <w:rPr>
                <w:lang w:val="sk-SK"/>
              </w:rPr>
              <w:t>BLC Leather technology center</w:t>
            </w:r>
            <w:r>
              <w:rPr>
                <w:lang w:val="sk-SK"/>
              </w:rPr>
              <w:t>, Velká Británie (3-měsíční studijní pobyt);</w:t>
            </w:r>
          </w:p>
          <w:p w:rsidR="00412EC8" w:rsidRDefault="00412EC8" w:rsidP="0010688A">
            <w:pPr>
              <w:rPr>
                <w:ins w:id="7170" w:author="vopatrilova" w:date="2018-11-18T16:53:00Z"/>
                <w:lang w:val="sk-SK"/>
              </w:rPr>
            </w:pPr>
          </w:p>
          <w:p w:rsidR="00412EC8" w:rsidRDefault="00412EC8" w:rsidP="0010688A">
            <w:pPr>
              <w:rPr>
                <w:ins w:id="7171" w:author="vopatrilova" w:date="2018-11-19T15:19:00Z"/>
                <w:lang w:val="sk-SK"/>
              </w:rPr>
            </w:pPr>
          </w:p>
          <w:p w:rsidR="00081A9E" w:rsidRDefault="00081A9E" w:rsidP="0010688A">
            <w:pPr>
              <w:rPr>
                <w:ins w:id="7172" w:author="vopatrilova" w:date="2018-11-19T15:19:00Z"/>
                <w:lang w:val="sk-SK"/>
              </w:rPr>
            </w:pPr>
          </w:p>
          <w:p w:rsidR="00081A9E" w:rsidRPr="003232CF" w:rsidRDefault="00081A9E" w:rsidP="0010688A">
            <w:pPr>
              <w:rPr>
                <w:lang w:val="sk-SK"/>
              </w:rPr>
            </w:pPr>
          </w:p>
        </w:tc>
      </w:tr>
      <w:tr w:rsidR="00FA6019" w:rsidTr="00601987">
        <w:trPr>
          <w:cantSplit/>
          <w:trHeight w:val="470"/>
        </w:trPr>
        <w:tc>
          <w:tcPr>
            <w:tcW w:w="2517"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21" w:type="dxa"/>
            <w:gridSpan w:val="3"/>
          </w:tcPr>
          <w:p w:rsidR="00FA6019" w:rsidRDefault="00FA6019" w:rsidP="0010688A">
            <w:pPr>
              <w:jc w:val="both"/>
            </w:pPr>
            <w:r>
              <w:t>28. 8. 2018</w:t>
            </w:r>
          </w:p>
        </w:tc>
      </w:tr>
    </w:tbl>
    <w:p w:rsidR="00816F53" w:rsidRDefault="00816F53">
      <w:pPr>
        <w:rPr>
          <w:ins w:id="7173" w:author="vopatrilova" w:date="2018-11-22T11:11:00Z"/>
        </w:rPr>
      </w:pPr>
      <w:ins w:id="7174" w:author="vopatrilova" w:date="2018-11-22T11:11:00Z">
        <w:r>
          <w:br w:type="page"/>
        </w:r>
      </w:ins>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FA6019" w:rsidTr="00601987">
        <w:tc>
          <w:tcPr>
            <w:tcW w:w="9860" w:type="dxa"/>
            <w:gridSpan w:val="11"/>
            <w:tcBorders>
              <w:bottom w:val="double" w:sz="4" w:space="0" w:color="auto"/>
            </w:tcBorders>
            <w:shd w:val="clear" w:color="auto" w:fill="BDD6EE"/>
          </w:tcPr>
          <w:p w:rsidR="00FA6019" w:rsidRDefault="00FA6019" w:rsidP="0010688A">
            <w:pPr>
              <w:tabs>
                <w:tab w:val="right" w:pos="9443"/>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601987">
        <w:tc>
          <w:tcPr>
            <w:tcW w:w="2517" w:type="dxa"/>
            <w:tcBorders>
              <w:top w:val="double" w:sz="4" w:space="0" w:color="auto"/>
            </w:tcBorders>
            <w:shd w:val="clear" w:color="auto" w:fill="F7CAAC"/>
          </w:tcPr>
          <w:p w:rsidR="00FA6019" w:rsidRDefault="00FA6019" w:rsidP="0010688A">
            <w:pPr>
              <w:jc w:val="both"/>
              <w:rPr>
                <w:b/>
              </w:rPr>
            </w:pPr>
            <w:r>
              <w:rPr>
                <w:b/>
              </w:rPr>
              <w:t>Vysoká škola</w:t>
            </w:r>
          </w:p>
        </w:tc>
        <w:tc>
          <w:tcPr>
            <w:tcW w:w="7343" w:type="dxa"/>
            <w:gridSpan w:val="10"/>
          </w:tcPr>
          <w:p w:rsidR="00FA6019" w:rsidRDefault="00FA6019" w:rsidP="0010688A">
            <w:pPr>
              <w:jc w:val="both"/>
            </w:pPr>
            <w:r>
              <w:t>Univerzita Tomáše Bati ve Zlíně</w:t>
            </w:r>
          </w:p>
        </w:tc>
      </w:tr>
      <w:tr w:rsidR="00FA6019" w:rsidTr="00601987">
        <w:tc>
          <w:tcPr>
            <w:tcW w:w="2517" w:type="dxa"/>
            <w:shd w:val="clear" w:color="auto" w:fill="F7CAAC"/>
          </w:tcPr>
          <w:p w:rsidR="00FA6019" w:rsidRDefault="00FA6019" w:rsidP="0010688A">
            <w:pPr>
              <w:jc w:val="both"/>
              <w:rPr>
                <w:b/>
              </w:rPr>
            </w:pPr>
            <w:r>
              <w:rPr>
                <w:b/>
              </w:rPr>
              <w:t>Součást vysoké školy</w:t>
            </w:r>
          </w:p>
        </w:tc>
        <w:tc>
          <w:tcPr>
            <w:tcW w:w="7343" w:type="dxa"/>
            <w:gridSpan w:val="10"/>
          </w:tcPr>
          <w:p w:rsidR="00FA6019" w:rsidRDefault="00FA6019" w:rsidP="0010688A">
            <w:pPr>
              <w:jc w:val="both"/>
            </w:pPr>
            <w:r>
              <w:t>Fakulta aplikované informatiky</w:t>
            </w:r>
          </w:p>
        </w:tc>
      </w:tr>
      <w:tr w:rsidR="00FA6019" w:rsidTr="00601987">
        <w:tc>
          <w:tcPr>
            <w:tcW w:w="2517" w:type="dxa"/>
            <w:shd w:val="clear" w:color="auto" w:fill="F7CAAC"/>
          </w:tcPr>
          <w:p w:rsidR="00FA6019" w:rsidRDefault="00FA6019" w:rsidP="0010688A">
            <w:pPr>
              <w:jc w:val="both"/>
              <w:rPr>
                <w:b/>
              </w:rPr>
            </w:pPr>
            <w:r>
              <w:rPr>
                <w:b/>
              </w:rPr>
              <w:t>Název studijního programu</w:t>
            </w:r>
          </w:p>
        </w:tc>
        <w:tc>
          <w:tcPr>
            <w:tcW w:w="7343" w:type="dxa"/>
            <w:gridSpan w:val="10"/>
          </w:tcPr>
          <w:p w:rsidR="00FA6019" w:rsidRDefault="00FA6019" w:rsidP="0010688A">
            <w:pPr>
              <w:jc w:val="both"/>
            </w:pPr>
            <w:r>
              <w:t>Aplikovaná informatika v průmyslové automatizaci</w:t>
            </w:r>
          </w:p>
        </w:tc>
      </w:tr>
      <w:tr w:rsidR="00FA6019" w:rsidTr="00601987">
        <w:tc>
          <w:tcPr>
            <w:tcW w:w="2517"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Libor </w:t>
            </w:r>
            <w:bookmarkStart w:id="7175" w:name="aPekar"/>
            <w:r>
              <w:t>Pekař</w:t>
            </w:r>
            <w:bookmarkEnd w:id="7175"/>
          </w:p>
        </w:tc>
        <w:tc>
          <w:tcPr>
            <w:tcW w:w="711"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doc. Ing. Ph.D.</w:t>
            </w:r>
          </w:p>
        </w:tc>
      </w:tr>
      <w:tr w:rsidR="00FA6019" w:rsidTr="00601987">
        <w:tc>
          <w:tcPr>
            <w:tcW w:w="2517"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1979</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11"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601987">
        <w:tc>
          <w:tcPr>
            <w:tcW w:w="5067"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11"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601987">
        <w:tc>
          <w:tcPr>
            <w:tcW w:w="6059" w:type="dxa"/>
            <w:gridSpan w:val="5"/>
            <w:shd w:val="clear" w:color="auto" w:fill="F7CAAC"/>
          </w:tcPr>
          <w:p w:rsidR="00FA6019" w:rsidRDefault="00FA6019" w:rsidP="0010688A">
            <w:pPr>
              <w:jc w:val="both"/>
            </w:pPr>
            <w:r>
              <w:rPr>
                <w:b/>
              </w:rPr>
              <w:t>Další současná působení jako akademický pracovník na jiných VŠ</w:t>
            </w:r>
          </w:p>
        </w:tc>
        <w:tc>
          <w:tcPr>
            <w:tcW w:w="1705"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601987">
        <w:tc>
          <w:tcPr>
            <w:tcW w:w="6059" w:type="dxa"/>
            <w:gridSpan w:val="5"/>
          </w:tcPr>
          <w:p w:rsidR="00FA6019" w:rsidRDefault="00FA6019" w:rsidP="0010688A">
            <w:pPr>
              <w:jc w:val="both"/>
            </w:pPr>
          </w:p>
        </w:tc>
        <w:tc>
          <w:tcPr>
            <w:tcW w:w="1705"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601987">
        <w:tc>
          <w:tcPr>
            <w:tcW w:w="6059" w:type="dxa"/>
            <w:gridSpan w:val="5"/>
          </w:tcPr>
          <w:p w:rsidR="00FA6019" w:rsidRDefault="00FA6019" w:rsidP="0010688A">
            <w:pPr>
              <w:jc w:val="both"/>
            </w:pPr>
          </w:p>
        </w:tc>
        <w:tc>
          <w:tcPr>
            <w:tcW w:w="1705"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601987">
        <w:tc>
          <w:tcPr>
            <w:tcW w:w="9860"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601987">
        <w:trPr>
          <w:trHeight w:val="372"/>
        </w:trPr>
        <w:tc>
          <w:tcPr>
            <w:tcW w:w="9860" w:type="dxa"/>
            <w:gridSpan w:val="11"/>
            <w:tcBorders>
              <w:top w:val="nil"/>
            </w:tcBorders>
          </w:tcPr>
          <w:p w:rsidR="00FA6019" w:rsidRDefault="00FA6019" w:rsidP="0010688A">
            <w:pPr>
              <w:jc w:val="both"/>
            </w:pPr>
            <w:r>
              <w:t xml:space="preserve">Spojité řízení – garant, přednášející (100%), </w:t>
            </w:r>
            <w:r w:rsidR="001B7304">
              <w:t xml:space="preserve">vedoucí seminářů (100%), </w:t>
            </w:r>
            <w:r>
              <w:t>cvičící (100%)</w:t>
            </w:r>
          </w:p>
        </w:tc>
      </w:tr>
      <w:tr w:rsidR="00FA6019" w:rsidTr="00601987">
        <w:tc>
          <w:tcPr>
            <w:tcW w:w="9860" w:type="dxa"/>
            <w:gridSpan w:val="11"/>
            <w:shd w:val="clear" w:color="auto" w:fill="F7CAAC"/>
          </w:tcPr>
          <w:p w:rsidR="00FA6019" w:rsidRDefault="00FA6019" w:rsidP="0010688A">
            <w:pPr>
              <w:jc w:val="both"/>
            </w:pPr>
            <w:r>
              <w:rPr>
                <w:b/>
              </w:rPr>
              <w:t xml:space="preserve">Údaje o vzdělání na VŠ </w:t>
            </w:r>
          </w:p>
        </w:tc>
      </w:tr>
      <w:tr w:rsidR="00FA6019" w:rsidTr="00601987">
        <w:trPr>
          <w:trHeight w:val="1055"/>
        </w:trPr>
        <w:tc>
          <w:tcPr>
            <w:tcW w:w="9860" w:type="dxa"/>
            <w:gridSpan w:val="11"/>
          </w:tcPr>
          <w:p w:rsidR="00FA6019" w:rsidRPr="009D3BE2" w:rsidRDefault="00FA6019" w:rsidP="0010688A">
            <w:pPr>
              <w:jc w:val="both"/>
            </w:pPr>
            <w:r>
              <w:t>1999</w:t>
            </w:r>
            <w:r w:rsidRPr="009D3BE2">
              <w:t xml:space="preserve"> – </w:t>
            </w:r>
            <w:r>
              <w:t>2002</w:t>
            </w:r>
            <w:r w:rsidRPr="009D3BE2">
              <w:t xml:space="preserve">: UTB ve Zlíně, Fakulta </w:t>
            </w:r>
            <w:r>
              <w:t>technologická, obor „Automatizace a informatika</w:t>
            </w:r>
            <w:r w:rsidRPr="009D3BE2">
              <w:t>“, (</w:t>
            </w:r>
            <w:r>
              <w:t>Bc</w:t>
            </w:r>
            <w:r w:rsidRPr="009D3BE2">
              <w:t>.)</w:t>
            </w:r>
          </w:p>
          <w:p w:rsidR="00FA6019" w:rsidRPr="009D3BE2" w:rsidRDefault="00FA6019" w:rsidP="0010688A">
            <w:pPr>
              <w:jc w:val="both"/>
            </w:pPr>
            <w:r>
              <w:t>2002</w:t>
            </w:r>
            <w:r w:rsidRPr="009D3BE2">
              <w:t xml:space="preserve"> – </w:t>
            </w:r>
            <w:r>
              <w:t>2005</w:t>
            </w:r>
            <w:r w:rsidRPr="009D3BE2">
              <w:t>: UTB ve Zlíně, Fakulta aplikované informatiky, obor „Automatizace a řídící technika ve spotřebním průmyslu“, (Ing.)</w:t>
            </w:r>
          </w:p>
          <w:p w:rsidR="00FA6019" w:rsidRPr="009D3BE2" w:rsidRDefault="00FA6019" w:rsidP="0010688A">
            <w:pPr>
              <w:jc w:val="both"/>
            </w:pPr>
            <w:r>
              <w:t>2005</w:t>
            </w:r>
            <w:r w:rsidRPr="009D3BE2">
              <w:t xml:space="preserve"> – </w:t>
            </w:r>
            <w:r>
              <w:t>2013</w:t>
            </w:r>
            <w:r w:rsidRPr="009D3BE2">
              <w:t>: UTB ve Zlíně, Fakulta aplikované informatiky, obor „Technická kybernetika“, (Ph.D.)</w:t>
            </w:r>
          </w:p>
          <w:p w:rsidR="00FA6019" w:rsidRPr="00F76245" w:rsidRDefault="00FA6019" w:rsidP="0010688A">
            <w:pPr>
              <w:jc w:val="both"/>
            </w:pPr>
            <w:del w:id="7176" w:author="vopatrilova" w:date="2018-11-19T15:22:00Z">
              <w:r w:rsidDel="00081A9E">
                <w:delText>2018:</w:delText>
              </w:r>
              <w:r w:rsidRPr="009D3BE2" w:rsidDel="00081A9E">
                <w:delText xml:space="preserve"> UTB ve Zlíně, Fakulta aplikované informatiky, obor „Řízení strojů a procesů“, (doc.)</w:delText>
              </w:r>
            </w:del>
          </w:p>
        </w:tc>
      </w:tr>
      <w:tr w:rsidR="00FA6019" w:rsidTr="00601987">
        <w:tc>
          <w:tcPr>
            <w:tcW w:w="9860"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601987">
        <w:trPr>
          <w:trHeight w:val="815"/>
        </w:trPr>
        <w:tc>
          <w:tcPr>
            <w:tcW w:w="9860" w:type="dxa"/>
            <w:gridSpan w:val="11"/>
          </w:tcPr>
          <w:p w:rsidR="00FA6019" w:rsidRDefault="00FA6019" w:rsidP="0010688A">
            <w:pPr>
              <w:jc w:val="both"/>
            </w:pPr>
            <w:r>
              <w:t>2006 – 2013</w:t>
            </w:r>
            <w:r w:rsidRPr="009D3BE2">
              <w:t>: UTB ve Zlíně, Fakulta aplikované i</w:t>
            </w:r>
            <w:r>
              <w:t xml:space="preserve">nformatiky, Ústav automatizace a řídicí techniky, </w:t>
            </w:r>
            <w:r w:rsidRPr="009D3BE2">
              <w:t>asistent</w:t>
            </w:r>
          </w:p>
          <w:p w:rsidR="00FA6019" w:rsidRPr="009D3BE2" w:rsidRDefault="00FA6019" w:rsidP="0010688A">
            <w:pPr>
              <w:jc w:val="both"/>
            </w:pPr>
            <w:r>
              <w:t>2013 – 2018</w:t>
            </w:r>
            <w:r w:rsidRPr="009D3BE2">
              <w:t>: UTB ve Zlíně, Fakulta aplikované i</w:t>
            </w:r>
            <w:r>
              <w:t xml:space="preserve">nformatiky, Ústav automatizace a řídicí techniky, odborný </w:t>
            </w:r>
            <w:r w:rsidRPr="009D3BE2">
              <w:t>asistent</w:t>
            </w:r>
          </w:p>
          <w:p w:rsidR="00FA6019" w:rsidRPr="00080943" w:rsidRDefault="00FA6019" w:rsidP="0010688A">
            <w:pPr>
              <w:jc w:val="both"/>
            </w:pPr>
            <w:r>
              <w:t>2018</w:t>
            </w:r>
            <w:r w:rsidRPr="009D3BE2">
              <w:t xml:space="preserve"> – dosud: UTB ve Zlíně, Fakulta aplikované in</w:t>
            </w:r>
            <w:r>
              <w:t>formatiky, Ústav automatizace a řídicí techniky,</w:t>
            </w:r>
            <w:r w:rsidRPr="009D3BE2">
              <w:t xml:space="preserve"> docent</w:t>
            </w:r>
          </w:p>
        </w:tc>
      </w:tr>
      <w:tr w:rsidR="00FA6019" w:rsidTr="00601987">
        <w:trPr>
          <w:trHeight w:val="250"/>
        </w:trPr>
        <w:tc>
          <w:tcPr>
            <w:tcW w:w="9860" w:type="dxa"/>
            <w:gridSpan w:val="11"/>
            <w:shd w:val="clear" w:color="auto" w:fill="F7CAAC"/>
          </w:tcPr>
          <w:p w:rsidR="00FA6019" w:rsidRDefault="00FA6019" w:rsidP="0010688A">
            <w:pPr>
              <w:jc w:val="both"/>
            </w:pPr>
            <w:r>
              <w:rPr>
                <w:b/>
              </w:rPr>
              <w:t>Zkušenosti s vedením kvalifikačních a rigorózních prací</w:t>
            </w:r>
          </w:p>
        </w:tc>
      </w:tr>
      <w:tr w:rsidR="00FA6019" w:rsidTr="00601987">
        <w:trPr>
          <w:trHeight w:val="1105"/>
        </w:trPr>
        <w:tc>
          <w:tcPr>
            <w:tcW w:w="9860" w:type="dxa"/>
            <w:gridSpan w:val="11"/>
          </w:tcPr>
          <w:p w:rsidR="00FA6019" w:rsidRDefault="00FA6019" w:rsidP="0010688A">
            <w:pPr>
              <w:jc w:val="both"/>
            </w:pPr>
            <w:r>
              <w:t xml:space="preserve">Od roku 2006 vedoucí úspěšně obhájených 25 bakalářských a 4 diplomových prací. </w:t>
            </w:r>
          </w:p>
        </w:tc>
      </w:tr>
      <w:tr w:rsidR="00FA6019" w:rsidTr="00601987">
        <w:trPr>
          <w:cantSplit/>
        </w:trPr>
        <w:tc>
          <w:tcPr>
            <w:tcW w:w="3346"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601987">
        <w:trPr>
          <w:cantSplit/>
        </w:trPr>
        <w:tc>
          <w:tcPr>
            <w:tcW w:w="3346" w:type="dxa"/>
            <w:gridSpan w:val="2"/>
          </w:tcPr>
          <w:p w:rsidR="00FA6019" w:rsidRDefault="00FA6019" w:rsidP="0010688A">
            <w:pPr>
              <w:jc w:val="both"/>
            </w:pPr>
            <w:r>
              <w:t>Řízení strojů a procesů</w:t>
            </w:r>
          </w:p>
        </w:tc>
        <w:tc>
          <w:tcPr>
            <w:tcW w:w="2245" w:type="dxa"/>
            <w:gridSpan w:val="2"/>
          </w:tcPr>
          <w:p w:rsidR="00FA6019" w:rsidRDefault="00FA6019" w:rsidP="0010688A">
            <w:pPr>
              <w:jc w:val="both"/>
            </w:pPr>
            <w:r>
              <w:t>2018</w:t>
            </w:r>
          </w:p>
        </w:tc>
        <w:tc>
          <w:tcPr>
            <w:tcW w:w="2248" w:type="dxa"/>
            <w:gridSpan w:val="4"/>
            <w:tcBorders>
              <w:right w:val="single" w:sz="12" w:space="0" w:color="auto"/>
            </w:tcBorders>
          </w:tcPr>
          <w:p w:rsidR="00FA6019" w:rsidRDefault="00081A9E" w:rsidP="0010688A">
            <w:pPr>
              <w:jc w:val="both"/>
            </w:pPr>
            <w:ins w:id="7177" w:author="vopatrilova" w:date="2018-11-19T15:22:00Z">
              <w:r>
                <w:t xml:space="preserve">FAI, </w:t>
              </w:r>
            </w:ins>
            <w:r w:rsidR="00FA6019">
              <w:t>UTB ve Zlíně</w:t>
            </w:r>
          </w:p>
        </w:tc>
        <w:tc>
          <w:tcPr>
            <w:tcW w:w="634"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601987">
        <w:trPr>
          <w:cantSplit/>
          <w:trHeight w:val="70"/>
        </w:trPr>
        <w:tc>
          <w:tcPr>
            <w:tcW w:w="3346"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4" w:type="dxa"/>
            <w:vMerge w:val="restart"/>
            <w:tcBorders>
              <w:left w:val="single" w:sz="12" w:space="0" w:color="auto"/>
            </w:tcBorders>
          </w:tcPr>
          <w:p w:rsidR="00FA6019" w:rsidRPr="003B5737" w:rsidRDefault="00FA6019" w:rsidP="0010688A">
            <w:pPr>
              <w:jc w:val="both"/>
            </w:pPr>
            <w:r>
              <w:t>45</w:t>
            </w:r>
          </w:p>
        </w:tc>
        <w:tc>
          <w:tcPr>
            <w:tcW w:w="693" w:type="dxa"/>
            <w:vMerge w:val="restart"/>
          </w:tcPr>
          <w:p w:rsidR="00FA6019" w:rsidRPr="003B5737" w:rsidRDefault="00FA6019" w:rsidP="0010688A">
            <w:pPr>
              <w:jc w:val="both"/>
            </w:pPr>
            <w:r>
              <w:t>209</w:t>
            </w:r>
          </w:p>
        </w:tc>
        <w:tc>
          <w:tcPr>
            <w:tcW w:w="694" w:type="dxa"/>
            <w:vMerge w:val="restart"/>
          </w:tcPr>
          <w:p w:rsidR="00FA6019" w:rsidRPr="003B5737" w:rsidRDefault="00FA6019" w:rsidP="0010688A">
            <w:pPr>
              <w:jc w:val="both"/>
            </w:pPr>
          </w:p>
        </w:tc>
      </w:tr>
      <w:tr w:rsidR="00FA6019" w:rsidTr="00601987">
        <w:trPr>
          <w:trHeight w:val="205"/>
        </w:trPr>
        <w:tc>
          <w:tcPr>
            <w:tcW w:w="3346"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4"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601987">
        <w:tc>
          <w:tcPr>
            <w:tcW w:w="9860"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601987">
        <w:trPr>
          <w:trHeight w:val="2347"/>
        </w:trPr>
        <w:tc>
          <w:tcPr>
            <w:tcW w:w="9860" w:type="dxa"/>
            <w:gridSpan w:val="11"/>
          </w:tcPr>
          <w:p w:rsidR="00FA6019" w:rsidRPr="00301F6F" w:rsidRDefault="00FA6019" w:rsidP="0010688A">
            <w:pPr>
              <w:pStyle w:val="FormtovanvHTML"/>
              <w:rPr>
                <w:rFonts w:ascii="Times New Roman" w:hAnsi="Times New Roman" w:cs="Times New Roman"/>
                <w:lang w:val="en-US"/>
              </w:rPr>
            </w:pPr>
            <w:r w:rsidRPr="00F76245">
              <w:rPr>
                <w:rFonts w:ascii="Times New Roman" w:hAnsi="Times New Roman" w:cs="Times New Roman"/>
                <w:b/>
                <w:lang w:val="en-US"/>
              </w:rPr>
              <w:t>PEKAŘ, Libor (90 %)</w:t>
            </w:r>
            <w:r w:rsidRPr="00301F6F">
              <w:rPr>
                <w:rFonts w:ascii="Times New Roman" w:hAnsi="Times New Roman" w:cs="Times New Roman"/>
                <w:lang w:val="en-US"/>
              </w:rPr>
              <w:t xml:space="preserve">; GAO, Qingbin. </w:t>
            </w:r>
            <w:r>
              <w:rPr>
                <w:rFonts w:ascii="Times New Roman" w:hAnsi="Times New Roman" w:cs="Times New Roman"/>
                <w:lang w:val="en-US"/>
              </w:rPr>
              <w:t>Spectrum analysis of LTI continuous-time systems with constant delays: A literature overview of some recent r</w:t>
            </w:r>
            <w:r w:rsidRPr="00301F6F">
              <w:rPr>
                <w:rFonts w:ascii="Times New Roman" w:hAnsi="Times New Roman" w:cs="Times New Roman"/>
                <w:lang w:val="en-US"/>
              </w:rPr>
              <w:t>esults</w:t>
            </w:r>
            <w:r>
              <w:rPr>
                <w:rFonts w:ascii="Times New Roman" w:hAnsi="Times New Roman" w:cs="Times New Roman"/>
                <w:lang w:val="en-US"/>
              </w:rPr>
              <w:t xml:space="preserve">. </w:t>
            </w:r>
            <w:r w:rsidRPr="00301F6F">
              <w:rPr>
                <w:rFonts w:ascii="Times New Roman" w:hAnsi="Times New Roman" w:cs="Times New Roman"/>
                <w:i/>
                <w:lang w:val="en-US"/>
              </w:rPr>
              <w:t>IEEE Access</w:t>
            </w:r>
            <w:r>
              <w:rPr>
                <w:rFonts w:ascii="Times New Roman" w:hAnsi="Times New Roman" w:cs="Times New Roman"/>
                <w:i/>
                <w:lang w:val="en-US"/>
              </w:rPr>
              <w:t xml:space="preserve"> </w:t>
            </w:r>
            <w:r>
              <w:rPr>
                <w:rFonts w:ascii="Times New Roman" w:hAnsi="Times New Roman" w:cs="Times New Roman"/>
              </w:rPr>
              <w:t>[v tisku]</w:t>
            </w:r>
            <w:r>
              <w:rPr>
                <w:rFonts w:ascii="Times New Roman" w:hAnsi="Times New Roman" w:cs="Times New Roman"/>
                <w:lang w:val="en-US"/>
              </w:rPr>
              <w:t>. 2018. ISSN</w:t>
            </w:r>
            <w:r w:rsidRPr="00301F6F">
              <w:rPr>
                <w:rFonts w:ascii="Times New Roman" w:hAnsi="Times New Roman" w:cs="Times New Roman"/>
              </w:rPr>
              <w:t xml:space="preserve"> </w:t>
            </w:r>
            <w:r>
              <w:rPr>
                <w:rFonts w:ascii="Times New Roman" w:hAnsi="Times New Roman" w:cs="Times New Roman"/>
              </w:rPr>
              <w:t>2169-3536. Doi:</w:t>
            </w:r>
            <w:r>
              <w:t xml:space="preserve"> </w:t>
            </w:r>
            <w:r w:rsidRPr="00F378C7">
              <w:rPr>
                <w:rFonts w:ascii="Times New Roman" w:hAnsi="Times New Roman" w:cs="Times New Roman"/>
              </w:rPr>
              <w:t>10.1109/ACCESS.2018.2851453</w:t>
            </w:r>
            <w:r>
              <w:rPr>
                <w:rFonts w:ascii="Times New Roman" w:hAnsi="Times New Roman" w:cs="Times New Roman"/>
              </w:rPr>
              <w:t xml:space="preserve"> </w:t>
            </w:r>
          </w:p>
          <w:p w:rsidR="00FA6019" w:rsidRDefault="00FA6019" w:rsidP="0010688A">
            <w:pPr>
              <w:rPr>
                <w:rStyle w:val="Zdraznn"/>
                <w:i w:val="0"/>
                <w:lang w:val="en-US"/>
              </w:rPr>
            </w:pPr>
            <w:r w:rsidRPr="00F76245">
              <w:rPr>
                <w:b/>
              </w:rPr>
              <w:t xml:space="preserve">PEKAŘ, Libor </w:t>
            </w:r>
            <w:r w:rsidRPr="00F76245">
              <w:rPr>
                <w:b/>
                <w:lang w:val="en-US"/>
              </w:rPr>
              <w:t>(90 %);</w:t>
            </w:r>
            <w:r>
              <w:rPr>
                <w:lang w:val="en-US"/>
              </w:rPr>
              <w:t xml:space="preserve"> MATUŠŮ, Radek</w:t>
            </w:r>
            <w:r w:rsidRPr="00301F6F">
              <w:rPr>
                <w:lang w:val="en-US"/>
              </w:rPr>
              <w:t>.</w:t>
            </w:r>
            <w:r>
              <w:rPr>
                <w:lang w:val="en-US"/>
              </w:rPr>
              <w:t xml:space="preserve"> A suboptimal shifting b</w:t>
            </w:r>
            <w:r w:rsidRPr="0025342B">
              <w:rPr>
                <w:lang w:val="en-US"/>
              </w:rPr>
              <w:t xml:space="preserve">ased </w:t>
            </w:r>
            <w:r w:rsidRPr="008E0AE8">
              <w:rPr>
                <w:lang w:val="en-US"/>
              </w:rPr>
              <w:t xml:space="preserve">zero-pole placement method for systems with delays. </w:t>
            </w:r>
            <w:r w:rsidRPr="008E0AE8">
              <w:rPr>
                <w:rStyle w:val="Zdraznn"/>
                <w:lang w:val="en-US"/>
              </w:rPr>
              <w:t>International Journal of Control, Automation, and Systems</w:t>
            </w:r>
            <w:r>
              <w:rPr>
                <w:rStyle w:val="Zdraznn"/>
                <w:lang w:val="en-US"/>
              </w:rPr>
              <w:t xml:space="preserve">. 2018, roč. 16, č. 2, s. 594-608. ISSN </w:t>
            </w:r>
            <w:r>
              <w:rPr>
                <w:rStyle w:val="bibliographic-informationvalue"/>
              </w:rPr>
              <w:t>1598-6446</w:t>
            </w:r>
          </w:p>
          <w:p w:rsidR="00FA6019" w:rsidRPr="00CD6AFE" w:rsidRDefault="00FA6019" w:rsidP="0010688A">
            <w:pPr>
              <w:rPr>
                <w:lang w:val="en-US"/>
              </w:rPr>
            </w:pPr>
            <w:r w:rsidRPr="00F76245">
              <w:rPr>
                <w:b/>
              </w:rPr>
              <w:t xml:space="preserve">PEKAŘ, Libor </w:t>
            </w:r>
            <w:r w:rsidRPr="00F76245">
              <w:rPr>
                <w:b/>
                <w:lang w:val="en-US"/>
              </w:rPr>
              <w:t>(95 %);</w:t>
            </w:r>
            <w:r>
              <w:rPr>
                <w:lang w:val="en-US"/>
              </w:rPr>
              <w:t xml:space="preserve"> PROKOP, Roman</w:t>
            </w:r>
            <w:r w:rsidRPr="00301F6F">
              <w:rPr>
                <w:lang w:val="en-US"/>
              </w:rPr>
              <w:t>.</w:t>
            </w:r>
            <w:r>
              <w:rPr>
                <w:lang w:val="en-US"/>
              </w:rPr>
              <w:t xml:space="preserve"> </w:t>
            </w:r>
            <w:r w:rsidRPr="0025342B">
              <w:rPr>
                <w:lang w:val="en-US"/>
              </w:rPr>
              <w:t xml:space="preserve">Direct stability-switching delays determination procedure with differential averaging. </w:t>
            </w:r>
            <w:r w:rsidRPr="0025342B">
              <w:rPr>
                <w:i/>
                <w:iCs/>
                <w:lang w:val="en-US"/>
              </w:rPr>
              <w:t>Transactions of the Institute of Measurement and Control</w:t>
            </w:r>
            <w:r>
              <w:rPr>
                <w:iCs/>
                <w:lang w:val="en-US"/>
              </w:rPr>
              <w:t xml:space="preserve">. 2018, roč. 40, č. 7, s. 2217-2226. ISBN </w:t>
            </w:r>
            <w:r>
              <w:rPr>
                <w:rStyle w:val="margin-right"/>
              </w:rPr>
              <w:t>0142-3312</w:t>
            </w:r>
          </w:p>
          <w:p w:rsidR="00FA6019" w:rsidRDefault="00FA6019" w:rsidP="0010688A">
            <w:pPr>
              <w:rPr>
                <w:lang w:val="en-US"/>
              </w:rPr>
            </w:pPr>
            <w:r w:rsidRPr="00F76245">
              <w:rPr>
                <w:b/>
              </w:rPr>
              <w:t xml:space="preserve">PEKAŘ, Libor </w:t>
            </w:r>
            <w:r w:rsidRPr="00F76245">
              <w:rPr>
                <w:b/>
                <w:lang w:val="en-US"/>
              </w:rPr>
              <w:t>(90 %);</w:t>
            </w:r>
            <w:r>
              <w:rPr>
                <w:lang w:val="en-US"/>
              </w:rPr>
              <w:t xml:space="preserve"> PROKOP, Roman</w:t>
            </w:r>
            <w:r w:rsidRPr="00301F6F">
              <w:rPr>
                <w:lang w:val="en-US"/>
              </w:rPr>
              <w:t>.</w:t>
            </w:r>
            <w:r>
              <w:rPr>
                <w:lang w:val="en-US"/>
              </w:rPr>
              <w:t xml:space="preserve"> </w:t>
            </w:r>
            <w:r w:rsidRPr="0041368E">
              <w:rPr>
                <w:lang w:val="en-US"/>
              </w:rPr>
              <w:t>Algebraic robust control of a closed circuit heating-cooling system with a heat exchanger and internal loop delays</w:t>
            </w:r>
            <w:r>
              <w:rPr>
                <w:lang w:val="en-US"/>
              </w:rPr>
              <w:t xml:space="preserve">. </w:t>
            </w:r>
            <w:r w:rsidRPr="0082750D">
              <w:rPr>
                <w:i/>
                <w:lang w:val="en-US"/>
              </w:rPr>
              <w:t>Applied Thermal Engineering</w:t>
            </w:r>
            <w:r>
              <w:rPr>
                <w:lang w:val="en-US"/>
              </w:rPr>
              <w:t>.</w:t>
            </w:r>
            <w:r w:rsidRPr="0041368E">
              <w:rPr>
                <w:lang w:val="en-US"/>
              </w:rPr>
              <w:t xml:space="preserve"> </w:t>
            </w:r>
            <w:r>
              <w:rPr>
                <w:lang w:val="en-US"/>
              </w:rPr>
              <w:t>2017, roč. 113, s</w:t>
            </w:r>
            <w:r w:rsidRPr="0041368E">
              <w:rPr>
                <w:lang w:val="en-US"/>
              </w:rPr>
              <w:t>. 1464-1474. I</w:t>
            </w:r>
            <w:r>
              <w:rPr>
                <w:lang w:val="en-US"/>
              </w:rPr>
              <w:t>SSN</w:t>
            </w:r>
            <w:r w:rsidRPr="0041368E">
              <w:rPr>
                <w:lang w:val="en-US"/>
              </w:rPr>
              <w:t xml:space="preserve"> 1359</w:t>
            </w:r>
            <w:r>
              <w:rPr>
                <w:lang w:val="en-US"/>
              </w:rPr>
              <w:t>-</w:t>
            </w:r>
            <w:r w:rsidRPr="0041368E">
              <w:rPr>
                <w:lang w:val="en-US"/>
              </w:rPr>
              <w:t>4311</w:t>
            </w:r>
            <w:r>
              <w:rPr>
                <w:lang w:val="en-US"/>
              </w:rPr>
              <w:t>.</w:t>
            </w:r>
          </w:p>
          <w:p w:rsidR="00FA6019" w:rsidRPr="00CD6AFE" w:rsidRDefault="00FA6019" w:rsidP="0010688A">
            <w:pPr>
              <w:rPr>
                <w:lang w:val="en-US"/>
              </w:rPr>
            </w:pPr>
            <w:r w:rsidRPr="00F76245">
              <w:rPr>
                <w:b/>
              </w:rPr>
              <w:t xml:space="preserve">PEKAŘ, Libor </w:t>
            </w:r>
            <w:r w:rsidRPr="00F76245">
              <w:rPr>
                <w:b/>
                <w:lang w:val="en-US"/>
              </w:rPr>
              <w:t>(85 %);</w:t>
            </w:r>
            <w:r>
              <w:rPr>
                <w:lang w:val="en-US"/>
              </w:rPr>
              <w:t xml:space="preserve"> MATUŠŮ, Radek</w:t>
            </w:r>
            <w:r>
              <w:t>; Prokop, Roman.</w:t>
            </w:r>
            <w:r w:rsidRPr="00301F6F">
              <w:rPr>
                <w:lang w:val="en-US"/>
              </w:rPr>
              <w:t xml:space="preserve"> </w:t>
            </w:r>
            <w:r w:rsidRPr="0082750D">
              <w:rPr>
                <w:lang w:val="en-US"/>
              </w:rPr>
              <w:t>Gridding discretization-based multiple stability switching delay search algorithm: The movement of a human being on a controlled swaying bow</w:t>
            </w:r>
            <w:r>
              <w:rPr>
                <w:lang w:val="en-US"/>
              </w:rPr>
              <w:t xml:space="preserve">. </w:t>
            </w:r>
            <w:r w:rsidRPr="009B5EA7">
              <w:rPr>
                <w:i/>
                <w:lang w:val="en-US"/>
              </w:rPr>
              <w:t>PLoS ONE</w:t>
            </w:r>
            <w:r>
              <w:rPr>
                <w:lang w:val="en-US"/>
              </w:rPr>
              <w:t xml:space="preserve">. 2017, roč. 12, č. 6, </w:t>
            </w:r>
            <w:r w:rsidRPr="0082750D">
              <w:rPr>
                <w:lang w:val="en-US"/>
              </w:rPr>
              <w:t>art. no. e0178950</w:t>
            </w:r>
            <w:r>
              <w:rPr>
                <w:lang w:val="en-US"/>
              </w:rPr>
              <w:t xml:space="preserve">. </w:t>
            </w:r>
            <w:r w:rsidRPr="0082750D">
              <w:rPr>
                <w:lang w:val="en-US"/>
              </w:rPr>
              <w:t>I</w:t>
            </w:r>
            <w:r>
              <w:rPr>
                <w:lang w:val="en-US"/>
              </w:rPr>
              <w:t>SSN</w:t>
            </w:r>
            <w:r w:rsidRPr="0082750D">
              <w:rPr>
                <w:lang w:val="en-US"/>
              </w:rPr>
              <w:t xml:space="preserve"> 1932</w:t>
            </w:r>
            <w:r>
              <w:rPr>
                <w:lang w:val="en-US"/>
              </w:rPr>
              <w:t>-</w:t>
            </w:r>
            <w:r w:rsidRPr="0082750D">
              <w:rPr>
                <w:lang w:val="en-US"/>
              </w:rPr>
              <w:t>6203</w:t>
            </w:r>
          </w:p>
        </w:tc>
      </w:tr>
      <w:tr w:rsidR="00FA6019" w:rsidTr="00601987">
        <w:trPr>
          <w:trHeight w:val="218"/>
        </w:trPr>
        <w:tc>
          <w:tcPr>
            <w:tcW w:w="9860" w:type="dxa"/>
            <w:gridSpan w:val="11"/>
            <w:shd w:val="clear" w:color="auto" w:fill="F7CAAC"/>
          </w:tcPr>
          <w:p w:rsidR="00FA6019" w:rsidRDefault="00FA6019" w:rsidP="0010688A">
            <w:pPr>
              <w:rPr>
                <w:b/>
              </w:rPr>
            </w:pPr>
            <w:r>
              <w:rPr>
                <w:b/>
              </w:rPr>
              <w:t>Působení v zahraničí</w:t>
            </w:r>
          </w:p>
        </w:tc>
      </w:tr>
      <w:tr w:rsidR="00FA6019" w:rsidTr="00601987">
        <w:trPr>
          <w:trHeight w:val="328"/>
        </w:trPr>
        <w:tc>
          <w:tcPr>
            <w:tcW w:w="9860" w:type="dxa"/>
            <w:gridSpan w:val="11"/>
          </w:tcPr>
          <w:p w:rsidR="00FA6019" w:rsidRPr="009D3BE2" w:rsidRDefault="00FA6019" w:rsidP="0010688A">
            <w:pPr>
              <w:rPr>
                <w:lang w:val="sk-SK"/>
              </w:rPr>
            </w:pPr>
            <w:r>
              <w:rPr>
                <w:lang w:val="sk-SK"/>
              </w:rPr>
              <w:t xml:space="preserve">04 – 07/2006: </w:t>
            </w:r>
            <w:r w:rsidRPr="00FB1BED">
              <w:rPr>
                <w:iCs/>
              </w:rPr>
              <w:t>Universidade Técnica de Lisboa, Instituto Superior Técnico, Lisabon, Portugalsko (</w:t>
            </w:r>
            <w:r w:rsidRPr="009D3BE2">
              <w:rPr>
                <w:lang w:val="sk-SK"/>
              </w:rPr>
              <w:t>3-měsíční studijní pobyt</w:t>
            </w:r>
            <w:r>
              <w:rPr>
                <w:lang w:val="sk-SK"/>
              </w:rPr>
              <w:t>)</w:t>
            </w:r>
            <w:r w:rsidRPr="00FB1BED">
              <w:rPr>
                <w:iCs/>
              </w:rPr>
              <w:t xml:space="preserve"> </w:t>
            </w:r>
          </w:p>
          <w:p w:rsidR="00FA6019" w:rsidRPr="003232CF" w:rsidRDefault="00FA6019" w:rsidP="0010688A">
            <w:pPr>
              <w:rPr>
                <w:lang w:val="sk-SK"/>
              </w:rPr>
            </w:pPr>
          </w:p>
        </w:tc>
      </w:tr>
      <w:tr w:rsidR="00FA6019" w:rsidTr="00601987">
        <w:trPr>
          <w:cantSplit/>
          <w:trHeight w:val="470"/>
        </w:trPr>
        <w:tc>
          <w:tcPr>
            <w:tcW w:w="2517"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21" w:type="dxa"/>
            <w:gridSpan w:val="3"/>
          </w:tcPr>
          <w:p w:rsidR="00FA6019" w:rsidRDefault="00FA6019" w:rsidP="0010688A">
            <w:pPr>
              <w:jc w:val="both"/>
            </w:pPr>
            <w:r>
              <w:t>28. 8. 2018</w:t>
            </w:r>
          </w:p>
        </w:tc>
      </w:tr>
    </w:tbl>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1"/>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rsidRPr="00400414">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Karel </w:t>
            </w:r>
            <w:bookmarkStart w:id="7178" w:name="aPerutka"/>
            <w:r>
              <w:t>Perůtka</w:t>
            </w:r>
            <w:bookmarkEnd w:id="7178"/>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Ing.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1977</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372"/>
        </w:trPr>
        <w:tc>
          <w:tcPr>
            <w:tcW w:w="9859" w:type="dxa"/>
            <w:gridSpan w:val="11"/>
            <w:tcBorders>
              <w:top w:val="nil"/>
            </w:tcBorders>
          </w:tcPr>
          <w:p w:rsidR="00FA6019" w:rsidRDefault="00FA6019" w:rsidP="0010688A">
            <w:pPr>
              <w:jc w:val="both"/>
            </w:pPr>
            <w:r>
              <w:t>Softwarová podpora inženýrských výpočtů – garant, cvičící (100%)</w:t>
            </w:r>
          </w:p>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523"/>
        </w:trPr>
        <w:tc>
          <w:tcPr>
            <w:tcW w:w="9859" w:type="dxa"/>
            <w:gridSpan w:val="11"/>
          </w:tcPr>
          <w:p w:rsidR="00FA6019" w:rsidRPr="00726C98" w:rsidRDefault="00FA6019" w:rsidP="0010688A">
            <w:pPr>
              <w:jc w:val="both"/>
            </w:pPr>
            <w:r w:rsidRPr="00726C98">
              <w:t>1995-2000 - VUT v Brně, Fakulta technologická ve Zlíně, Automatizace a řídicí technika ve spotřebním průmyslu, Ing.</w:t>
            </w:r>
          </w:p>
          <w:p w:rsidR="00FA6019" w:rsidRPr="00726C98" w:rsidRDefault="00FA6019" w:rsidP="0010688A">
            <w:pPr>
              <w:jc w:val="both"/>
            </w:pPr>
            <w:r w:rsidRPr="00726C98">
              <w:t>2000-2007 – UTB ve Zlíně, Fakulta technologická a Fakulta aplikované informatiky, Technická kybernetika,</w:t>
            </w:r>
            <w:r>
              <w:t xml:space="preserve"> </w:t>
            </w:r>
            <w:r w:rsidRPr="00726C98">
              <w:t>Ph.D.</w:t>
            </w:r>
          </w:p>
          <w:p w:rsidR="00FA6019" w:rsidRDefault="00FA6019" w:rsidP="0010688A">
            <w:pPr>
              <w:jc w:val="both"/>
              <w:rPr>
                <w:b/>
              </w:rPr>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564"/>
        </w:trPr>
        <w:tc>
          <w:tcPr>
            <w:tcW w:w="9859" w:type="dxa"/>
            <w:gridSpan w:val="11"/>
          </w:tcPr>
          <w:p w:rsidR="00FA6019" w:rsidRPr="00726C98" w:rsidRDefault="00FA6019" w:rsidP="0010688A">
            <w:pPr>
              <w:jc w:val="both"/>
            </w:pPr>
            <w:r w:rsidRPr="00726C98">
              <w:t>2003-2005 UTB ve Zlíně, Fakulta technologická, Institut řízení procesů a aplikované informatiky, asistent</w:t>
            </w:r>
          </w:p>
          <w:p w:rsidR="00FA6019" w:rsidRPr="00726C98" w:rsidRDefault="00FA6019" w:rsidP="0010688A">
            <w:pPr>
              <w:jc w:val="both"/>
            </w:pPr>
            <w:r w:rsidRPr="00726C98">
              <w:t>2006-2007 - UTB ve Zlíně, Fakulta aplikované informatiky, Ústav řízení procesů, asistent</w:t>
            </w:r>
          </w:p>
          <w:p w:rsidR="00FA6019" w:rsidRPr="00726C98" w:rsidRDefault="00FA6019" w:rsidP="0010688A">
            <w:pPr>
              <w:jc w:val="both"/>
            </w:pPr>
            <w:r w:rsidRPr="00726C98">
              <w:t>2007-dosud - UTB ve Zlíně, Fakulta aplikované informatiky, Ústav řízení procesů, odborný asistent</w:t>
            </w:r>
          </w:p>
          <w:p w:rsidR="00FA6019" w:rsidRDefault="00FA6019" w:rsidP="0010688A">
            <w:pPr>
              <w:jc w:val="both"/>
            </w:pP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47"/>
        </w:trPr>
        <w:tc>
          <w:tcPr>
            <w:tcW w:w="9859" w:type="dxa"/>
            <w:gridSpan w:val="11"/>
          </w:tcPr>
          <w:p w:rsidR="00FA6019" w:rsidRDefault="00FA6019" w:rsidP="0010688A">
            <w:pPr>
              <w:jc w:val="both"/>
            </w:pPr>
            <w:r>
              <w:t xml:space="preserve">Od roku 2003 vedoucí úspěšně obhájených 48 bakalářských a 47 diplomových prací. </w:t>
            </w:r>
          </w:p>
          <w:p w:rsidR="00FA6019" w:rsidRDefault="00FA6019" w:rsidP="0010688A">
            <w:pPr>
              <w:jc w:val="both"/>
            </w:pP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Default="00FA6019" w:rsidP="0010688A">
            <w:pPr>
              <w:jc w:val="both"/>
              <w:rPr>
                <w:b/>
              </w:rPr>
            </w:pPr>
            <w:r>
              <w:rPr>
                <w:b/>
              </w:rPr>
              <w:t>2</w:t>
            </w:r>
          </w:p>
        </w:tc>
        <w:tc>
          <w:tcPr>
            <w:tcW w:w="693" w:type="dxa"/>
            <w:vMerge w:val="restart"/>
          </w:tcPr>
          <w:p w:rsidR="00FA6019" w:rsidRDefault="00FA6019" w:rsidP="0010688A">
            <w:pPr>
              <w:jc w:val="both"/>
              <w:rPr>
                <w:b/>
              </w:rPr>
            </w:pPr>
            <w:r>
              <w:rPr>
                <w:b/>
              </w:rPr>
              <w:t>4</w:t>
            </w:r>
          </w:p>
        </w:tc>
        <w:tc>
          <w:tcPr>
            <w:tcW w:w="694" w:type="dxa"/>
            <w:vMerge w:val="restart"/>
          </w:tcPr>
          <w:p w:rsidR="00FA6019" w:rsidRDefault="00FA6019" w:rsidP="0010688A">
            <w:pPr>
              <w:jc w:val="both"/>
              <w:rPr>
                <w:b/>
              </w:rPr>
            </w:pPr>
            <w:r>
              <w:rPr>
                <w:b/>
              </w:rPr>
              <w:t>31</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2B6537" w:rsidRDefault="00FA6019" w:rsidP="0010688A">
            <w:pPr>
              <w:jc w:val="both"/>
            </w:pPr>
            <w:r w:rsidRPr="00C421B2">
              <w:rPr>
                <w:b/>
              </w:rPr>
              <w:t>PERŮTKA, Karel (95 %);</w:t>
            </w:r>
            <w:r w:rsidRPr="002B6537">
              <w:t xml:space="preserve"> HŘIBŇÁKOVÁ, Aneta. NEW SOFTWARE SUPPORTING TEACHING OF SIMULINK FOR FULL-TIME CURRICULUM. In </w:t>
            </w:r>
            <w:r w:rsidRPr="00963427">
              <w:rPr>
                <w:i/>
              </w:rPr>
              <w:t>Annals of DAAAM International 2017</w:t>
            </w:r>
            <w:r w:rsidRPr="002B6537">
              <w:t>, Volume 28. Vienna : DAAAM International Vienna, 2017, s. 79-86. ISSN 2304-1382. ISBN 978-3-902734-14-3.</w:t>
            </w:r>
          </w:p>
          <w:p w:rsidR="00FA6019" w:rsidRPr="002B6537" w:rsidRDefault="00FA6019" w:rsidP="0010688A">
            <w:pPr>
              <w:jc w:val="both"/>
            </w:pPr>
            <w:r w:rsidRPr="00C421B2">
              <w:rPr>
                <w:b/>
              </w:rPr>
              <w:t>PERŮTKA, Karel (95 %);</w:t>
            </w:r>
            <w:r w:rsidRPr="002B6537">
              <w:t xml:space="preserve"> ŠARMANOVÁ, Lenka. NEW COMPUTER GAME IN MATLAB FOR EDUCATIONAL PURPOSES. In </w:t>
            </w:r>
            <w:r w:rsidRPr="00963427">
              <w:rPr>
                <w:i/>
              </w:rPr>
              <w:t>Annals of DAAAM International 2017</w:t>
            </w:r>
            <w:r w:rsidRPr="002B6537">
              <w:t>, Volume 28. Vienna : DAAAM International Vienna, 2017, s. 70-78. ISSN 2304-1382. ISBN 978-3-902734-14-3.</w:t>
            </w:r>
          </w:p>
          <w:p w:rsidR="00FA6019" w:rsidRPr="002B6537" w:rsidRDefault="00FA6019" w:rsidP="0010688A">
            <w:pPr>
              <w:jc w:val="both"/>
            </w:pPr>
            <w:r w:rsidRPr="00C421B2">
              <w:rPr>
                <w:b/>
              </w:rPr>
              <w:t>PERŮTKA, Karel</w:t>
            </w:r>
            <w:r>
              <w:rPr>
                <w:b/>
              </w:rPr>
              <w:t xml:space="preserve"> (100 %)</w:t>
            </w:r>
            <w:r w:rsidRPr="002B6537">
              <w:t xml:space="preserve">. NEW ELECTRONIC DIDACTIC TOOL FOR NONLINEAR SYSTEMS LABORATORY. In </w:t>
            </w:r>
            <w:r w:rsidRPr="00963427">
              <w:rPr>
                <w:i/>
              </w:rPr>
              <w:t>Annals of DAAAM and Proceedings of the International DAAAM Symposium</w:t>
            </w:r>
            <w:r w:rsidRPr="002B6537">
              <w:t>. Vídeň : DAAAM International, 2016, s. 0023-0033. ISSN 1726-9679. ISBN 978-3-902734-08-2.</w:t>
            </w:r>
          </w:p>
          <w:p w:rsidR="00FA6019" w:rsidRPr="002B6537" w:rsidRDefault="00FA6019" w:rsidP="0010688A">
            <w:pPr>
              <w:jc w:val="both"/>
            </w:pPr>
            <w:r w:rsidRPr="00C421B2">
              <w:rPr>
                <w:b/>
              </w:rPr>
              <w:t>PERŮTKA, Karel (95 %);</w:t>
            </w:r>
            <w:r>
              <w:t xml:space="preserve"> Fiala, David</w:t>
            </w:r>
            <w:r w:rsidRPr="002B6537">
              <w:t xml:space="preserve">. Educational tool for students of Control Education. In </w:t>
            </w:r>
            <w:r w:rsidRPr="00963427">
              <w:rPr>
                <w:i/>
              </w:rPr>
              <w:t>Recent Advances in Educational Technologies and Methodologies</w:t>
            </w:r>
            <w:r w:rsidRPr="002B6537">
              <w:t>. Faro : WSEAS Press (PT</w:t>
            </w:r>
            <w:r>
              <w:t xml:space="preserve"> %)</w:t>
            </w:r>
            <w:r w:rsidRPr="002B6537">
              <w:t>, 2014, s. 93-98. ISSN 2227-4618. ISBN 978-960-474-395-7.</w:t>
            </w:r>
          </w:p>
          <w:p w:rsidR="00FA6019" w:rsidRPr="002B6537" w:rsidRDefault="00FA6019" w:rsidP="0010688A">
            <w:pPr>
              <w:jc w:val="both"/>
            </w:pPr>
            <w:r w:rsidRPr="00C421B2">
              <w:rPr>
                <w:b/>
              </w:rPr>
              <w:t>PERŮTKA, Karel (90 %);</w:t>
            </w:r>
            <w:r w:rsidRPr="002B6537">
              <w:t xml:space="preserve"> Hruboš, Petr; Sedlák, Tomáš. Using games to teach programming. In Hruboš, Petr. </w:t>
            </w:r>
            <w:r w:rsidRPr="00963427">
              <w:rPr>
                <w:i/>
              </w:rPr>
              <w:t>Proceedings of 2013 1st International Conference of the Portuguese Society for Engineering Education</w:t>
            </w:r>
            <w:r w:rsidRPr="002B6537">
              <w:t xml:space="preserve"> (CISPEE</w:t>
            </w:r>
            <w:r>
              <w:t xml:space="preserve"> %)</w:t>
            </w:r>
            <w:r w:rsidRPr="002B6537">
              <w:t>. Pretoria : IEEE, 2013, s. 1-5. ISBN 978-1-4799-1221-6.</w:t>
            </w:r>
          </w:p>
          <w:p w:rsidR="00FA6019" w:rsidDel="00081A9E" w:rsidRDefault="00FA6019" w:rsidP="0010688A">
            <w:pPr>
              <w:jc w:val="both"/>
              <w:rPr>
                <w:del w:id="7179" w:author="vopatrilova" w:date="2018-11-19T15:22:00Z"/>
                <w:b/>
              </w:rPr>
            </w:pPr>
            <w:del w:id="7180" w:author="vopatrilova" w:date="2018-11-19T15:22:00Z">
              <w:r w:rsidRPr="00C421B2" w:rsidDel="00081A9E">
                <w:rPr>
                  <w:b/>
                </w:rPr>
                <w:delText>PERŮTKA, Karel (100 %).</w:delText>
              </w:r>
              <w:r w:rsidRPr="002B6537" w:rsidDel="00081A9E">
                <w:delText xml:space="preserve"> DISTANCE LEARNING OF MATLAB PROGRAMMING. In </w:delText>
              </w:r>
              <w:r w:rsidRPr="00963427" w:rsidDel="00081A9E">
                <w:rPr>
                  <w:i/>
                </w:rPr>
                <w:delText>Annals of DAAAM for 2011 &amp; Proceedings of the 22nd International DAAAM Symposium "Intelligent Manufacturing &amp; Automation: Power of Knowledge and Creativity"</w:delText>
              </w:r>
              <w:r w:rsidRPr="002B6537" w:rsidDel="00081A9E">
                <w:delText>. Vienna : DAAAM International Vienna, 2011, s. 0137-0138. ISSN 1726-9679. ISBN 978-3-901509-83-4.</w:delText>
              </w:r>
              <w:r w:rsidDel="00081A9E">
                <w:rPr>
                  <w:b/>
                </w:rPr>
                <w:delText xml:space="preserve"> </w:delText>
              </w:r>
            </w:del>
          </w:p>
          <w:p w:rsidR="007D3224" w:rsidRDefault="007D3224">
            <w:pPr>
              <w:jc w:val="both"/>
              <w:rPr>
                <w:b/>
              </w:rPr>
            </w:pP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Default="00FA6019" w:rsidP="0010688A">
            <w:pPr>
              <w:jc w:val="both"/>
              <w:rPr>
                <w:b/>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p>
    <w:p w:rsidR="00FA6019" w:rsidRDefault="00FA6019" w:rsidP="00FA6019">
      <w:pPr>
        <w:spacing w:after="160" w:line="259" w:lineRule="auto"/>
        <w:rPr>
          <w:ins w:id="7181" w:author="vopatrilova" w:date="2018-11-19T15:22:00Z"/>
        </w:rPr>
      </w:pPr>
    </w:p>
    <w:p w:rsidR="00081A9E" w:rsidRDefault="00081A9E" w:rsidP="00FA6019">
      <w:pPr>
        <w:spacing w:after="160" w:line="259" w:lineRule="auto"/>
        <w:rPr>
          <w:ins w:id="7182" w:author="vopatrilova" w:date="2018-11-19T15:22:00Z"/>
        </w:rPr>
      </w:pPr>
    </w:p>
    <w:p w:rsidR="00081A9E" w:rsidRDefault="00081A9E" w:rsidP="00FA601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7183">
          <w:tblGrid>
            <w:gridCol w:w="114"/>
            <w:gridCol w:w="2404"/>
            <w:gridCol w:w="829"/>
            <w:gridCol w:w="1721"/>
            <w:gridCol w:w="524"/>
            <w:gridCol w:w="468"/>
            <w:gridCol w:w="994"/>
            <w:gridCol w:w="709"/>
            <w:gridCol w:w="77"/>
            <w:gridCol w:w="632"/>
            <w:gridCol w:w="693"/>
            <w:gridCol w:w="694"/>
            <w:gridCol w:w="114"/>
          </w:tblGrid>
        </w:tblGridChange>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25"/>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081A9E" w:rsidP="0010688A">
            <w:pPr>
              <w:jc w:val="both"/>
            </w:pPr>
            <w:ins w:id="7184" w:author="vopatrilova" w:date="2018-11-19T15:22:00Z">
              <w:r w:rsidRPr="00400414">
                <w:t>Aplikovaná informatika v průmyslové automatizaci</w:t>
              </w:r>
            </w:ins>
            <w:del w:id="7185" w:author="vopatrilova" w:date="2018-11-19T15:22:00Z">
              <w:r w:rsidR="00FA6019" w:rsidDel="00081A9E">
                <w:delText>Bezpečnostní technologie, systémy a management</w:delText>
              </w:r>
            </w:del>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Zdenka </w:t>
            </w:r>
            <w:bookmarkStart w:id="7186" w:name="aProkopova"/>
            <w:r>
              <w:t>Prokopová</w:t>
            </w:r>
            <w:bookmarkEnd w:id="7186"/>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doc. Ing. CSc.</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1965</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372"/>
        </w:trPr>
        <w:tc>
          <w:tcPr>
            <w:tcW w:w="9859" w:type="dxa"/>
            <w:gridSpan w:val="11"/>
            <w:tcBorders>
              <w:top w:val="nil"/>
            </w:tcBorders>
          </w:tcPr>
          <w:p w:rsidR="00FA6019" w:rsidRDefault="00FA6019" w:rsidP="0010688A">
            <w:pPr>
              <w:jc w:val="both"/>
            </w:pPr>
            <w:r>
              <w:t>Systémy pro přenos a ukládání dat – přednášející (50%), cvičící (50%)</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Pr="009D3BE2" w:rsidRDefault="00FA6019" w:rsidP="0010688A">
            <w:pPr>
              <w:jc w:val="both"/>
            </w:pPr>
            <w:r w:rsidRPr="009D3BE2">
              <w:t>19</w:t>
            </w:r>
            <w:r>
              <w:t>83</w:t>
            </w:r>
            <w:r w:rsidRPr="009D3BE2">
              <w:t xml:space="preserve"> – </w:t>
            </w:r>
            <w:r>
              <w:t>1988</w:t>
            </w:r>
            <w:r w:rsidRPr="009D3BE2">
              <w:t xml:space="preserve">: </w:t>
            </w:r>
            <w:r>
              <w:t>SVŠT v</w:t>
            </w:r>
            <w:r w:rsidRPr="009D3BE2">
              <w:t xml:space="preserve"> </w:t>
            </w:r>
            <w:r>
              <w:t>Bratislavě</w:t>
            </w:r>
            <w:r w:rsidRPr="009D3BE2">
              <w:t xml:space="preserve">, Fakulta </w:t>
            </w:r>
            <w:r>
              <w:t>chemickotechnologická</w:t>
            </w:r>
            <w:r w:rsidRPr="009D3BE2">
              <w:t>, obor „</w:t>
            </w:r>
            <w:r w:rsidRPr="00FF12ED">
              <w:rPr>
                <w:lang w:val="sk-SK"/>
              </w:rPr>
              <w:t>Automatizované systémy riadenia chemických a potravinárskych výrob</w:t>
            </w:r>
            <w:r w:rsidRPr="009D3BE2">
              <w:t>“, (Ing.)</w:t>
            </w:r>
          </w:p>
          <w:p w:rsidR="00FA6019" w:rsidRPr="009D3BE2" w:rsidRDefault="00FA6019" w:rsidP="0010688A">
            <w:pPr>
              <w:jc w:val="both"/>
            </w:pPr>
            <w:r>
              <w:t>1990</w:t>
            </w:r>
            <w:r w:rsidRPr="009D3BE2">
              <w:t xml:space="preserve"> – </w:t>
            </w:r>
            <w:r>
              <w:t>1994</w:t>
            </w:r>
            <w:r w:rsidRPr="009D3BE2">
              <w:t xml:space="preserve">: </w:t>
            </w:r>
            <w:r>
              <w:t>STU v</w:t>
            </w:r>
            <w:r w:rsidRPr="009D3BE2">
              <w:t xml:space="preserve"> </w:t>
            </w:r>
            <w:r>
              <w:t>Bratislavě</w:t>
            </w:r>
            <w:r w:rsidRPr="009D3BE2">
              <w:t xml:space="preserve">, Fakulta </w:t>
            </w:r>
            <w:r>
              <w:t>chemickotechnologická</w:t>
            </w:r>
            <w:r w:rsidRPr="009D3BE2">
              <w:t>, obor „Technická kybernetika“, (</w:t>
            </w:r>
            <w:r>
              <w:t>CSc</w:t>
            </w:r>
            <w:r w:rsidRPr="009D3BE2">
              <w:t>.)</w:t>
            </w:r>
          </w:p>
          <w:p w:rsidR="00FA6019" w:rsidRPr="009D3BE2" w:rsidDel="00081A9E" w:rsidRDefault="00FA6019" w:rsidP="0010688A">
            <w:pPr>
              <w:jc w:val="both"/>
              <w:rPr>
                <w:del w:id="7187" w:author="vopatrilova" w:date="2018-11-19T15:22:00Z"/>
              </w:rPr>
            </w:pPr>
            <w:del w:id="7188" w:author="vopatrilova" w:date="2018-11-19T15:22:00Z">
              <w:r w:rsidDel="00081A9E">
                <w:delText>2008:</w:delText>
              </w:r>
              <w:r w:rsidRPr="009D3BE2" w:rsidDel="00081A9E">
                <w:delText xml:space="preserve"> UTB ve Zlíně, Fakulta aplikované informatiky, obor „Řízení strojů a procesů“, (doc.)</w:delText>
              </w:r>
            </w:del>
          </w:p>
          <w:p w:rsidR="007D3224" w:rsidRDefault="007D3224">
            <w:pPr>
              <w:jc w:val="both"/>
              <w:rPr>
                <w:b/>
              </w:rPr>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10688A">
        <w:trPr>
          <w:trHeight w:val="1090"/>
        </w:trPr>
        <w:tc>
          <w:tcPr>
            <w:tcW w:w="9859" w:type="dxa"/>
            <w:gridSpan w:val="11"/>
          </w:tcPr>
          <w:p w:rsidR="00FA6019" w:rsidRDefault="00FA6019" w:rsidP="0010688A">
            <w:pPr>
              <w:jc w:val="both"/>
            </w:pPr>
            <w:r w:rsidRPr="00C2702C">
              <w:t>1988</w:t>
            </w:r>
            <w:r w:rsidRPr="009D3BE2">
              <w:t xml:space="preserve"> – </w:t>
            </w:r>
            <w:r w:rsidRPr="00C2702C">
              <w:t>1990</w:t>
            </w:r>
            <w:r>
              <w:t>:</w:t>
            </w:r>
            <w:r w:rsidRPr="00C2702C">
              <w:tab/>
              <w:t xml:space="preserve">SVŠT Bratislava, </w:t>
            </w:r>
            <w:r w:rsidRPr="009D3BE2">
              <w:t xml:space="preserve">Fakulta </w:t>
            </w:r>
            <w:r>
              <w:t>chemickotechnologická</w:t>
            </w:r>
            <w:r w:rsidRPr="00C2702C">
              <w:t xml:space="preserve">, </w:t>
            </w:r>
            <w:r w:rsidRPr="00C2702C">
              <w:rPr>
                <w:lang w:val="sk-SK"/>
              </w:rPr>
              <w:t>Katedra automatizácie</w:t>
            </w:r>
            <w:r w:rsidRPr="00C2702C">
              <w:t xml:space="preserve"> - studijní pobyt</w:t>
            </w:r>
          </w:p>
          <w:p w:rsidR="00FA6019" w:rsidRDefault="00FA6019" w:rsidP="0010688A">
            <w:pPr>
              <w:jc w:val="both"/>
            </w:pPr>
            <w:r>
              <w:t>1994</w:t>
            </w:r>
            <w:r w:rsidRPr="009D3BE2">
              <w:t xml:space="preserve"> – </w:t>
            </w:r>
            <w:r>
              <w:t>1995:</w:t>
            </w:r>
            <w:r>
              <w:tab/>
              <w:t>Datalock a.s., Bratislava - programátor-analytik databázových systémů</w:t>
            </w:r>
          </w:p>
          <w:p w:rsidR="00FA6019" w:rsidRDefault="00FA6019" w:rsidP="0010688A">
            <w:pPr>
              <w:jc w:val="both"/>
            </w:pPr>
            <w:r>
              <w:t>1995</w:t>
            </w:r>
            <w:r w:rsidRPr="009D3BE2">
              <w:t xml:space="preserve"> – </w:t>
            </w:r>
            <w:r>
              <w:t>2000:</w:t>
            </w:r>
            <w:r>
              <w:tab/>
              <w:t>VUT v Brně, Fakulta technologická ve Zlíně, KAŘT, odborná asistentka</w:t>
            </w:r>
          </w:p>
          <w:p w:rsidR="00FA6019" w:rsidRDefault="00FA6019" w:rsidP="0010688A">
            <w:pPr>
              <w:jc w:val="both"/>
            </w:pPr>
            <w:r>
              <w:t>2001</w:t>
            </w:r>
            <w:r w:rsidRPr="009D3BE2">
              <w:t xml:space="preserve"> – </w:t>
            </w:r>
            <w:r>
              <w:t>2007:</w:t>
            </w:r>
            <w:r>
              <w:tab/>
              <w:t>UTB ve Zlíně, Fakulta technologická, následně Fakulta aplikované informatiky, odborná asistentka</w:t>
            </w:r>
          </w:p>
          <w:p w:rsidR="00FA6019" w:rsidRPr="00080943" w:rsidRDefault="00FA6019" w:rsidP="0010688A">
            <w:pPr>
              <w:jc w:val="both"/>
            </w:pPr>
            <w:r>
              <w:t>2008</w:t>
            </w:r>
            <w:r w:rsidRPr="009D3BE2">
              <w:t xml:space="preserve"> – </w:t>
            </w:r>
            <w:r>
              <w:t>dosud:</w:t>
            </w:r>
            <w:r>
              <w:tab/>
              <w:t>UTB ve Zlíně, Fakulta aplikované informatiky, UPKS, docentka</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930"/>
        </w:trPr>
        <w:tc>
          <w:tcPr>
            <w:tcW w:w="9859" w:type="dxa"/>
            <w:gridSpan w:val="11"/>
          </w:tcPr>
          <w:p w:rsidR="00FA6019" w:rsidRDefault="00FA6019" w:rsidP="0010688A">
            <w:pPr>
              <w:jc w:val="both"/>
            </w:pPr>
            <w:r>
              <w:tab/>
            </w:r>
            <w:r>
              <w:tab/>
            </w:r>
            <w:r>
              <w:tab/>
              <w:t>Vedených</w:t>
            </w:r>
            <w:r>
              <w:tab/>
              <w:t>Úspěšně obhájených</w:t>
            </w:r>
          </w:p>
          <w:p w:rsidR="00FA6019" w:rsidRDefault="00FA6019" w:rsidP="0010688A">
            <w:pPr>
              <w:jc w:val="both"/>
            </w:pPr>
            <w:r>
              <w:t>Bakalářské práce</w:t>
            </w:r>
            <w:r>
              <w:tab/>
            </w:r>
            <w:r>
              <w:tab/>
              <w:t xml:space="preserve">   149</w:t>
            </w:r>
            <w:r>
              <w:tab/>
            </w:r>
            <w:r>
              <w:tab/>
              <w:t xml:space="preserve">     </w:t>
            </w:r>
            <w:r>
              <w:tab/>
              <w:t>121</w:t>
            </w:r>
          </w:p>
          <w:p w:rsidR="00FA6019" w:rsidRDefault="00FA6019" w:rsidP="0010688A">
            <w:pPr>
              <w:jc w:val="both"/>
            </w:pPr>
            <w:r>
              <w:t>Diplomové práce</w:t>
            </w:r>
            <w:r>
              <w:tab/>
            </w:r>
            <w:r>
              <w:tab/>
              <w:t xml:space="preserve">    61</w:t>
            </w:r>
            <w:r>
              <w:tab/>
            </w:r>
            <w:r>
              <w:tab/>
              <w:t xml:space="preserve">      </w:t>
            </w:r>
            <w:r>
              <w:tab/>
              <w:t xml:space="preserve"> 57</w:t>
            </w:r>
          </w:p>
          <w:p w:rsidR="00FA6019" w:rsidRDefault="00FA6019" w:rsidP="0010688A">
            <w:pPr>
              <w:jc w:val="both"/>
            </w:pPr>
            <w:r>
              <w:t>Disertační práce</w:t>
            </w:r>
            <w:r>
              <w:tab/>
            </w:r>
            <w:r>
              <w:tab/>
              <w:t xml:space="preserve">     3</w:t>
            </w:r>
            <w:r>
              <w:tab/>
            </w:r>
            <w:r>
              <w:tab/>
              <w:t xml:space="preserve">      </w:t>
            </w:r>
            <w:r>
              <w:tab/>
              <w:t xml:space="preserve">  3</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r>
              <w:t>Řízení strojů a procesů</w:t>
            </w:r>
          </w:p>
        </w:tc>
        <w:tc>
          <w:tcPr>
            <w:tcW w:w="2245" w:type="dxa"/>
            <w:gridSpan w:val="2"/>
          </w:tcPr>
          <w:p w:rsidR="00FA6019" w:rsidRDefault="00FA6019" w:rsidP="0010688A">
            <w:pPr>
              <w:jc w:val="both"/>
            </w:pPr>
            <w:r>
              <w:t>2008</w:t>
            </w:r>
          </w:p>
        </w:tc>
        <w:tc>
          <w:tcPr>
            <w:tcW w:w="2248" w:type="dxa"/>
            <w:gridSpan w:val="4"/>
            <w:tcBorders>
              <w:right w:val="single" w:sz="12" w:space="0" w:color="auto"/>
            </w:tcBorders>
          </w:tcPr>
          <w:p w:rsidR="00FA6019" w:rsidRDefault="00081A9E" w:rsidP="0010688A">
            <w:pPr>
              <w:jc w:val="both"/>
            </w:pPr>
            <w:ins w:id="7189" w:author="vopatrilova" w:date="2018-11-19T15:22:00Z">
              <w:r>
                <w:t xml:space="preserve">FAI, </w:t>
              </w:r>
            </w:ins>
            <w:r w:rsidR="00FA6019">
              <w:t>UTB ve Zlíně</w:t>
            </w: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Pr="003B5737" w:rsidRDefault="00FA6019" w:rsidP="0010688A">
            <w:pPr>
              <w:jc w:val="both"/>
            </w:pPr>
            <w:r>
              <w:t>16</w:t>
            </w:r>
          </w:p>
        </w:tc>
        <w:tc>
          <w:tcPr>
            <w:tcW w:w="693" w:type="dxa"/>
            <w:vMerge w:val="restart"/>
          </w:tcPr>
          <w:p w:rsidR="00FA6019" w:rsidRPr="003B5737" w:rsidRDefault="00FA6019" w:rsidP="0010688A">
            <w:pPr>
              <w:jc w:val="both"/>
            </w:pPr>
            <w:r>
              <w:t>91</w:t>
            </w:r>
          </w:p>
        </w:tc>
        <w:tc>
          <w:tcPr>
            <w:tcW w:w="694" w:type="dxa"/>
            <w:vMerge w:val="restart"/>
          </w:tcPr>
          <w:p w:rsidR="00FA6019" w:rsidRPr="003B5737" w:rsidRDefault="00FA6019" w:rsidP="0010688A">
            <w:pPr>
              <w:jc w:val="both"/>
            </w:pPr>
            <w:r>
              <w:t>112</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081A9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190" w:author="vopatrilova" w:date="2018-11-19T15:23: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94"/>
          <w:trPrChange w:id="7191" w:author="vopatrilova" w:date="2018-11-19T15:23:00Z">
            <w:trPr>
              <w:gridBefore w:val="1"/>
              <w:trHeight w:val="4432"/>
            </w:trPr>
          </w:trPrChange>
        </w:trPr>
        <w:tc>
          <w:tcPr>
            <w:tcW w:w="9859" w:type="dxa"/>
            <w:gridSpan w:val="11"/>
            <w:tcPrChange w:id="7192" w:author="vopatrilova" w:date="2018-11-19T15:23:00Z">
              <w:tcPr>
                <w:tcW w:w="9859" w:type="dxa"/>
                <w:gridSpan w:val="12"/>
              </w:tcPr>
            </w:tcPrChange>
          </w:tcPr>
          <w:p w:rsidR="00FA6019" w:rsidRPr="00F53386" w:rsidRDefault="00FA6019" w:rsidP="0010688A">
            <w:pPr>
              <w:rPr>
                <w:sz w:val="18"/>
                <w:szCs w:val="18"/>
                <w:lang w:val="en-GB"/>
              </w:rPr>
            </w:pPr>
            <w:r w:rsidRPr="00F53386">
              <w:rPr>
                <w:b/>
                <w:sz w:val="18"/>
                <w:szCs w:val="18"/>
                <w:lang w:val="en-GB"/>
              </w:rPr>
              <w:t>PROKOPOVÁ, Zdenka (60 %)</w:t>
            </w:r>
            <w:r w:rsidRPr="00F53386">
              <w:rPr>
                <w:sz w:val="18"/>
                <w:szCs w:val="18"/>
                <w:lang w:val="en-GB"/>
              </w:rPr>
              <w:t xml:space="preserve">; ŠILHAVÝ, Radek; ŠILHAVÝ, Petr. The effects of clustering to software size estimation for the use case points methods. In: </w:t>
            </w:r>
            <w:r w:rsidRPr="00F53386">
              <w:rPr>
                <w:i/>
                <w:sz w:val="18"/>
                <w:szCs w:val="18"/>
                <w:lang w:val="en-GB"/>
              </w:rPr>
              <w:t>Software Engineering Trends and Techniques in Intelligent Systems</w:t>
            </w:r>
            <w:r w:rsidRPr="00F53386">
              <w:rPr>
                <w:sz w:val="18"/>
                <w:szCs w:val="18"/>
                <w:lang w:val="en-GB"/>
              </w:rPr>
              <w:t xml:space="preserve">, CSOC2017, Volume 3, Springer International Publishing AG, 2017, s. 479-490. ISBN 978-3-319-57141-6. </w:t>
            </w:r>
          </w:p>
          <w:p w:rsidR="00FA6019" w:rsidRPr="00F53386" w:rsidRDefault="00FA6019" w:rsidP="0010688A">
            <w:pPr>
              <w:rPr>
                <w:sz w:val="18"/>
                <w:szCs w:val="18"/>
                <w:lang w:val="en-GB"/>
              </w:rPr>
            </w:pPr>
            <w:r w:rsidRPr="00F53386">
              <w:rPr>
                <w:b/>
                <w:sz w:val="18"/>
                <w:szCs w:val="18"/>
                <w:lang w:val="en-GB"/>
              </w:rPr>
              <w:t>PROKOPOVÁ, Zdenka (60 %);</w:t>
            </w:r>
            <w:r w:rsidRPr="00F53386">
              <w:rPr>
                <w:sz w:val="18"/>
                <w:szCs w:val="18"/>
                <w:lang w:val="en-GB"/>
              </w:rPr>
              <w:t xml:space="preserve"> ŠILHAVÝ, Radek; ŠILHAVÝ, Petr. Process of transformation, Storage and data analysis for data mart enlargement. </w:t>
            </w:r>
            <w:r w:rsidRPr="00F53386">
              <w:rPr>
                <w:i/>
                <w:sz w:val="18"/>
                <w:szCs w:val="18"/>
                <w:lang w:val="en-GB"/>
              </w:rPr>
              <w:t>Lecture Notes in Electrical Engineering</w:t>
            </w:r>
            <w:r w:rsidRPr="00F53386">
              <w:rPr>
                <w:sz w:val="18"/>
                <w:szCs w:val="18"/>
                <w:lang w:val="en-GB"/>
              </w:rPr>
              <w:t>.  Volume: 313, s. 477-485, 2015.</w:t>
            </w:r>
          </w:p>
          <w:p w:rsidR="00FA6019" w:rsidRPr="00F53386" w:rsidRDefault="00FA6019" w:rsidP="0010688A">
            <w:pPr>
              <w:rPr>
                <w:sz w:val="18"/>
                <w:szCs w:val="18"/>
                <w:lang w:val="en-GB"/>
              </w:rPr>
            </w:pPr>
            <w:r w:rsidRPr="00F53386">
              <w:rPr>
                <w:sz w:val="18"/>
                <w:szCs w:val="18"/>
                <w:lang w:val="en-GB"/>
              </w:rPr>
              <w:t xml:space="preserve">ŠILHAVÝ, Radek; ŠILHAVÝ, Petr; </w:t>
            </w:r>
            <w:r w:rsidRPr="00F53386">
              <w:rPr>
                <w:b/>
                <w:sz w:val="18"/>
                <w:szCs w:val="18"/>
                <w:lang w:val="en-GB"/>
              </w:rPr>
              <w:t>PROKOPOVÁ, Zdenka (20 %).</w:t>
            </w:r>
            <w:r w:rsidRPr="00F53386">
              <w:rPr>
                <w:sz w:val="18"/>
                <w:szCs w:val="18"/>
                <w:lang w:val="en-GB"/>
              </w:rPr>
              <w:t xml:space="preserve"> Evaluating subset selection methods for use case points estimation</w:t>
            </w:r>
            <w:r w:rsidRPr="00F53386">
              <w:rPr>
                <w:i/>
                <w:sz w:val="18"/>
                <w:szCs w:val="18"/>
                <w:lang w:val="en-GB"/>
              </w:rPr>
              <w:t>. Information and Software Technology</w:t>
            </w:r>
            <w:r w:rsidRPr="00F53386">
              <w:rPr>
                <w:sz w:val="18"/>
                <w:szCs w:val="18"/>
                <w:lang w:val="en-GB"/>
              </w:rPr>
              <w:t>. Elsevier, Volume: 97, s. 1-9, 2018.</w:t>
            </w:r>
          </w:p>
          <w:p w:rsidR="00FA6019" w:rsidRPr="00F53386" w:rsidRDefault="00FA6019" w:rsidP="0010688A">
            <w:pPr>
              <w:rPr>
                <w:sz w:val="18"/>
                <w:szCs w:val="18"/>
                <w:lang w:val="en-GB"/>
              </w:rPr>
            </w:pPr>
            <w:r w:rsidRPr="00F53386">
              <w:rPr>
                <w:sz w:val="18"/>
                <w:szCs w:val="18"/>
                <w:lang w:val="en-GB"/>
              </w:rPr>
              <w:t xml:space="preserve">ŠILHAVÝ, Radek; ŠILHAVÝ, Petr; </w:t>
            </w:r>
            <w:r w:rsidRPr="00F53386">
              <w:rPr>
                <w:b/>
                <w:sz w:val="18"/>
                <w:szCs w:val="18"/>
                <w:lang w:val="en-GB"/>
              </w:rPr>
              <w:t>PROKOPOVÁ, Zdenka (20 %).</w:t>
            </w:r>
            <w:r w:rsidRPr="00F53386">
              <w:rPr>
                <w:sz w:val="18"/>
                <w:szCs w:val="18"/>
                <w:lang w:val="en-GB"/>
              </w:rPr>
              <w:t xml:space="preserve"> Analysis and selection of a regression model for the Use Case Points method using a stepwise approach. </w:t>
            </w:r>
            <w:r w:rsidRPr="00F53386">
              <w:rPr>
                <w:i/>
                <w:sz w:val="18"/>
                <w:szCs w:val="18"/>
                <w:lang w:val="en-GB"/>
              </w:rPr>
              <w:t>Journal of Systems and Software</w:t>
            </w:r>
            <w:r w:rsidRPr="00F53386">
              <w:rPr>
                <w:sz w:val="18"/>
                <w:szCs w:val="18"/>
                <w:lang w:val="en-GB"/>
              </w:rPr>
              <w:t xml:space="preserve">.  Volume: 125, s. 1-14, 2017. </w:t>
            </w:r>
          </w:p>
          <w:p w:rsidR="00FA6019" w:rsidRPr="00F53386" w:rsidRDefault="00FA6019" w:rsidP="0010688A">
            <w:pPr>
              <w:rPr>
                <w:sz w:val="18"/>
                <w:szCs w:val="18"/>
                <w:lang w:val="en-GB"/>
              </w:rPr>
            </w:pPr>
            <w:r w:rsidRPr="00F53386">
              <w:rPr>
                <w:sz w:val="18"/>
                <w:szCs w:val="18"/>
                <w:lang w:val="en-GB"/>
              </w:rPr>
              <w:t xml:space="preserve">ŠILHAVÝ, Radek; </w:t>
            </w:r>
            <w:r w:rsidRPr="00F53386">
              <w:rPr>
                <w:b/>
                <w:sz w:val="18"/>
                <w:szCs w:val="18"/>
                <w:lang w:val="en-GB"/>
              </w:rPr>
              <w:t>PROKOPOVÁ, Zdenka (30 %);</w:t>
            </w:r>
            <w:r w:rsidRPr="00F53386">
              <w:rPr>
                <w:sz w:val="18"/>
                <w:szCs w:val="18"/>
                <w:lang w:val="en-GB"/>
              </w:rPr>
              <w:t xml:space="preserve"> ŠILHAVÝ, Petr. Algorithmic optimization method for effort estimation. </w:t>
            </w:r>
            <w:r w:rsidRPr="00F53386">
              <w:rPr>
                <w:i/>
                <w:sz w:val="18"/>
                <w:szCs w:val="18"/>
                <w:lang w:val="en-GB"/>
              </w:rPr>
              <w:t>Programming and Computer Software</w:t>
            </w:r>
            <w:r w:rsidRPr="00F53386">
              <w:rPr>
                <w:sz w:val="18"/>
                <w:szCs w:val="18"/>
                <w:lang w:val="en-GB"/>
              </w:rPr>
              <w:t xml:space="preserve">.  Volume: 42, Issue: 3, s. 161-166, 2016. </w:t>
            </w:r>
          </w:p>
          <w:p w:rsidR="003953E9" w:rsidRPr="003953E9" w:rsidRDefault="008C3AC8">
            <w:pPr>
              <w:ind w:left="360"/>
              <w:rPr>
                <w:del w:id="7193" w:author="vopatrilova" w:date="2018-11-19T15:23:00Z"/>
                <w:sz w:val="18"/>
                <w:szCs w:val="18"/>
                <w:lang w:val="en-GB"/>
                <w:rPrChange w:id="7194" w:author="vopatrilova" w:date="2018-11-19T15:23:00Z">
                  <w:rPr>
                    <w:del w:id="7195" w:author="vopatrilova" w:date="2018-11-19T15:23:00Z"/>
                    <w:lang w:val="en-GB"/>
                  </w:rPr>
                </w:rPrChange>
              </w:rPr>
              <w:pPrChange w:id="7196" w:author="vopatrilova" w:date="2018-11-19T15:23:00Z">
                <w:pPr/>
              </w:pPrChange>
            </w:pPr>
            <w:del w:id="7197" w:author="vopatrilova" w:date="2018-11-19T15:23:00Z">
              <w:r w:rsidRPr="008C3AC8">
                <w:rPr>
                  <w:sz w:val="18"/>
                  <w:szCs w:val="18"/>
                  <w:lang w:val="en-GB"/>
                  <w:rPrChange w:id="7198" w:author="vopatrilova" w:date="2018-11-19T15:23:00Z">
                    <w:rPr>
                      <w:color w:val="0000FF" w:themeColor="hyperlink"/>
                      <w:u w:val="single"/>
                      <w:lang w:val="en-GB"/>
                    </w:rPr>
                  </w:rPrChange>
                </w:rPr>
                <w:delText xml:space="preserve">ŠILHAVÝ, Radek; ŠILHAVÝ, Petr; </w:delText>
              </w:r>
              <w:r w:rsidRPr="008C3AC8">
                <w:rPr>
                  <w:b/>
                  <w:sz w:val="18"/>
                  <w:szCs w:val="18"/>
                  <w:lang w:val="en-GB"/>
                  <w:rPrChange w:id="7199" w:author="vopatrilova" w:date="2018-11-19T15:23:00Z">
                    <w:rPr>
                      <w:b/>
                      <w:color w:val="0000FF" w:themeColor="hyperlink"/>
                      <w:u w:val="single"/>
                      <w:lang w:val="en-GB"/>
                    </w:rPr>
                  </w:rPrChange>
                </w:rPr>
                <w:delText>PROKOPOVÁ, Zdenka (20 %).</w:delText>
              </w:r>
              <w:r w:rsidRPr="008C3AC8">
                <w:rPr>
                  <w:sz w:val="18"/>
                  <w:szCs w:val="18"/>
                  <w:lang w:val="en-GB"/>
                  <w:rPrChange w:id="7200" w:author="vopatrilova" w:date="2018-11-19T15:23:00Z">
                    <w:rPr>
                      <w:color w:val="0000FF" w:themeColor="hyperlink"/>
                      <w:u w:val="single"/>
                      <w:lang w:val="en-GB"/>
                    </w:rPr>
                  </w:rPrChange>
                </w:rPr>
                <w:delText xml:space="preserve"> Algorithmic optimisation method for improving use case points estimation. </w:delText>
              </w:r>
              <w:r w:rsidRPr="008C3AC8">
                <w:rPr>
                  <w:i/>
                  <w:sz w:val="18"/>
                  <w:szCs w:val="18"/>
                  <w:lang w:val="en-GB"/>
                  <w:rPrChange w:id="7201" w:author="vopatrilova" w:date="2018-11-19T15:23:00Z">
                    <w:rPr>
                      <w:i/>
                      <w:color w:val="0000FF" w:themeColor="hyperlink"/>
                      <w:u w:val="single"/>
                      <w:lang w:val="en-GB"/>
                    </w:rPr>
                  </w:rPrChange>
                </w:rPr>
                <w:delText>PLoS ONE</w:delText>
              </w:r>
              <w:r w:rsidRPr="008C3AC8">
                <w:rPr>
                  <w:sz w:val="18"/>
                  <w:szCs w:val="18"/>
                  <w:lang w:val="en-GB"/>
                  <w:rPrChange w:id="7202" w:author="vopatrilova" w:date="2018-11-19T15:23:00Z">
                    <w:rPr>
                      <w:color w:val="0000FF" w:themeColor="hyperlink"/>
                      <w:u w:val="single"/>
                      <w:lang w:val="en-GB"/>
                    </w:rPr>
                  </w:rPrChange>
                </w:rPr>
                <w:delText>.  Volume: 10, Issue: 11, s. 1-14, 2015.</w:delText>
              </w:r>
            </w:del>
          </w:p>
          <w:p w:rsidR="007D3224" w:rsidRDefault="00FA6019">
            <w:pPr>
              <w:rPr>
                <w:del w:id="7203" w:author="vopatrilova" w:date="2018-11-19T15:23:00Z"/>
              </w:rPr>
            </w:pPr>
            <w:del w:id="7204" w:author="vopatrilova" w:date="2018-11-19T15:23:00Z">
              <w:r w:rsidRPr="00F53386" w:rsidDel="00081A9E">
                <w:delText xml:space="preserve">Přehled projektové činnosti: </w:delText>
              </w:r>
            </w:del>
          </w:p>
          <w:p w:rsidR="003953E9" w:rsidRDefault="00FA6019">
            <w:pPr>
              <w:rPr>
                <w:del w:id="7205" w:author="vopatrilova" w:date="2018-11-19T15:23:00Z"/>
              </w:rPr>
              <w:pPrChange w:id="7206" w:author="vopatrilova" w:date="2018-11-19T15:23:00Z">
                <w:pPr>
                  <w:pStyle w:val="Odstavecseseznamem"/>
                  <w:numPr>
                    <w:numId w:val="66"/>
                  </w:numPr>
                  <w:ind w:left="385" w:hanging="360"/>
                </w:pPr>
              </w:pPrChange>
            </w:pPr>
            <w:del w:id="7207" w:author="vopatrilova" w:date="2018-11-19T15:23:00Z">
              <w:r w:rsidRPr="00F53386" w:rsidDel="00081A9E">
                <w:delText>Metody segmentace dat pro krokové regresní modely, RVO/FAI/2017/002, 2017</w:delText>
              </w:r>
            </w:del>
          </w:p>
          <w:p w:rsidR="003953E9" w:rsidRDefault="00FA6019">
            <w:pPr>
              <w:rPr>
                <w:del w:id="7208" w:author="vopatrilova" w:date="2018-11-19T15:23:00Z"/>
              </w:rPr>
              <w:pPrChange w:id="7209" w:author="vopatrilova" w:date="2018-11-19T15:23:00Z">
                <w:pPr>
                  <w:pStyle w:val="Odstavecseseznamem"/>
                  <w:numPr>
                    <w:numId w:val="66"/>
                  </w:numPr>
                  <w:ind w:left="385" w:hanging="360"/>
                </w:pPr>
              </w:pPrChange>
            </w:pPr>
            <w:del w:id="7210" w:author="vopatrilova" w:date="2018-11-19T15:23:00Z">
              <w:r w:rsidRPr="00F53386" w:rsidDel="00081A9E">
                <w:delText>Využití shlukové analýzy pro optimalizaci predikce vývojového úsilí u softwarových projektů, RVO/FAI/002, 2016</w:delText>
              </w:r>
            </w:del>
          </w:p>
          <w:p w:rsidR="003953E9" w:rsidRDefault="00FA6019">
            <w:pPr>
              <w:rPr>
                <w:del w:id="7211" w:author="vopatrilova" w:date="2018-11-19T15:23:00Z"/>
              </w:rPr>
              <w:pPrChange w:id="7212" w:author="vopatrilova" w:date="2018-11-19T15:23:00Z">
                <w:pPr>
                  <w:pStyle w:val="Odstavecseseznamem"/>
                  <w:numPr>
                    <w:numId w:val="66"/>
                  </w:numPr>
                  <w:ind w:left="385" w:hanging="360"/>
                </w:pPr>
              </w:pPrChange>
            </w:pPr>
            <w:del w:id="7213" w:author="vopatrilova" w:date="2018-11-19T15:23:00Z">
              <w:r w:rsidRPr="00F53386" w:rsidDel="00081A9E">
                <w:delText>Modelování a řízení zpracovatelských procesů přírodních a syntetických polymerů, prof. Ing. Vladimír Vašek, CSc., 2005 – 2011, MŠMT – Výzkumný záměr, kategorie C</w:delText>
              </w:r>
            </w:del>
          </w:p>
          <w:p w:rsidR="003953E9" w:rsidRDefault="00FA6019">
            <w:pPr>
              <w:rPr>
                <w:del w:id="7214" w:author="vopatrilova" w:date="2018-11-19T15:23:00Z"/>
              </w:rPr>
              <w:pPrChange w:id="7215" w:author="vopatrilova" w:date="2018-11-19T15:23:00Z">
                <w:pPr>
                  <w:pStyle w:val="Odstavecseseznamem"/>
                  <w:numPr>
                    <w:numId w:val="66"/>
                  </w:numPr>
                  <w:ind w:left="385" w:hanging="360"/>
                </w:pPr>
              </w:pPrChange>
            </w:pPr>
            <w:del w:id="7216" w:author="vopatrilova" w:date="2018-11-19T15:23:00Z">
              <w:r w:rsidRPr="00F53386" w:rsidDel="00081A9E">
                <w:delText>Výzkumný záměr - MSM 7088352102: Modelování a řízení zpracovatelských procesů přírodních a syntetických polymerů, 2005</w:delText>
              </w:r>
            </w:del>
          </w:p>
          <w:p w:rsidR="003953E9" w:rsidRDefault="00FA6019">
            <w:pPr>
              <w:rPr>
                <w:lang w:val="en-GB"/>
              </w:rPr>
              <w:pPrChange w:id="7217" w:author="vopatrilova" w:date="2018-11-19T15:23:00Z">
                <w:pPr>
                  <w:pStyle w:val="Odstavecseseznamem"/>
                  <w:numPr>
                    <w:numId w:val="66"/>
                  </w:numPr>
                  <w:ind w:left="385" w:hanging="360"/>
                </w:pPr>
              </w:pPrChange>
            </w:pPr>
            <w:del w:id="7218" w:author="vopatrilova" w:date="2018-11-19T15:23:00Z">
              <w:r w:rsidRPr="00F53386" w:rsidDel="00081A9E">
                <w:delText xml:space="preserve">Podpůrný grant MŠMT k mezinárodnímu projektu </w:delText>
              </w:r>
              <w:r w:rsidRPr="00F53386" w:rsidDel="00081A9E">
                <w:rPr>
                  <w:lang w:val="en-GB"/>
                </w:rPr>
                <w:delText>EUROPOLY-The European Network of Excellence for Industrial Applications of Polynomial Design Methods (INCO Copernicus), (OK396), 1998</w:delText>
              </w:r>
            </w:del>
            <w:r w:rsidRPr="00F53386">
              <w:rPr>
                <w:lang w:val="en-GB"/>
              </w:rPr>
              <w:t xml:space="preserve"> </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3232CF" w:rsidRDefault="00FA6019" w:rsidP="0010688A">
            <w:pPr>
              <w:rPr>
                <w:lang w:val="sk-SK"/>
              </w:rPr>
            </w:pPr>
            <w:r>
              <w:rPr>
                <w:lang w:val="sk-SK"/>
              </w:rPr>
              <w:t>11/</w:t>
            </w:r>
            <w:r w:rsidRPr="00A31CB3">
              <w:rPr>
                <w:lang w:val="sk-SK"/>
              </w:rPr>
              <w:t xml:space="preserve">1992 – </w:t>
            </w:r>
            <w:r>
              <w:rPr>
                <w:lang w:val="sk-SK"/>
              </w:rPr>
              <w:t xml:space="preserve">4/1993: </w:t>
            </w:r>
            <w:r w:rsidRPr="00A31CB3">
              <w:rPr>
                <w:lang w:val="sk-SK"/>
              </w:rPr>
              <w:t xml:space="preserve">TEMPUS Project, SEEE, The University of Birmingham, UK – </w:t>
            </w:r>
            <w:r w:rsidRPr="009D3BE2">
              <w:rPr>
                <w:lang w:val="sk-SK"/>
              </w:rPr>
              <w:t>(</w:t>
            </w:r>
            <w:r>
              <w:rPr>
                <w:lang w:val="sk-SK"/>
              </w:rPr>
              <w:t>6</w:t>
            </w:r>
            <w:r w:rsidRPr="009D3BE2">
              <w:rPr>
                <w:lang w:val="sk-SK"/>
              </w:rPr>
              <w:t xml:space="preserve">-měsíční </w:t>
            </w:r>
            <w:r w:rsidRPr="00A31CB3">
              <w:t xml:space="preserve">studijní </w:t>
            </w:r>
            <w:r w:rsidRPr="009D3BE2">
              <w:rPr>
                <w:lang w:val="sk-SK"/>
              </w:rPr>
              <w:t>pobyt);</w:t>
            </w: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816F53" w:rsidRDefault="00816F53">
      <w:pPr>
        <w:rPr>
          <w:ins w:id="7219" w:author="vopatrilova" w:date="2018-11-22T11:12:00Z"/>
        </w:rPr>
      </w:pPr>
      <w:ins w:id="7220" w:author="vopatrilova" w:date="2018-11-22T11:12: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1"/>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Pr="00A12457" w:rsidRDefault="00FA6019" w:rsidP="0010688A">
            <w:pPr>
              <w:pStyle w:val="Normlnweb"/>
              <w:rPr>
                <w:sz w:val="20"/>
                <w:szCs w:val="20"/>
              </w:rPr>
            </w:pPr>
            <w:r w:rsidRPr="00A12457">
              <w:rPr>
                <w:sz w:val="20"/>
                <w:szCs w:val="20"/>
              </w:rPr>
              <w:t xml:space="preserve">Univerzita Tomáše Bati ve Zlíně </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Pr="00A12457" w:rsidRDefault="00FA6019" w:rsidP="0010688A">
            <w:pPr>
              <w:pStyle w:val="Normlnweb"/>
              <w:rPr>
                <w:sz w:val="20"/>
                <w:szCs w:val="20"/>
              </w:rPr>
            </w:pPr>
            <w:r w:rsidRPr="00A12457">
              <w:rPr>
                <w:sz w:val="20"/>
                <w:szCs w:val="20"/>
              </w:rP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pStyle w:val="Normlnweb"/>
            </w:pPr>
            <w:r w:rsidRPr="00A12457">
              <w:rPr>
                <w:sz w:val="20"/>
                <w:szCs w:val="20"/>
              </w:rPr>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Jana </w:t>
            </w:r>
            <w:bookmarkStart w:id="7221" w:name="aReznickova"/>
            <w:r>
              <w:t>Řezníčková</w:t>
            </w:r>
            <w:bookmarkEnd w:id="7221"/>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Mgr.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1974</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372"/>
        </w:trPr>
        <w:tc>
          <w:tcPr>
            <w:tcW w:w="9859" w:type="dxa"/>
            <w:gridSpan w:val="11"/>
            <w:tcBorders>
              <w:top w:val="nil"/>
            </w:tcBorders>
          </w:tcPr>
          <w:p w:rsidR="00FA6019" w:rsidRPr="00A12457" w:rsidRDefault="00FA6019" w:rsidP="0010688A">
            <w:pPr>
              <w:jc w:val="both"/>
              <w:rPr>
                <w:lang w:val="en-US"/>
              </w:rPr>
            </w:pPr>
            <w:r>
              <w:t>Vybrané kapitoly z matematiky – g</w:t>
            </w:r>
            <w:r w:rsidR="001B7304">
              <w:t>arant, přednášející (100%), vedoucí</w:t>
            </w:r>
            <w:r>
              <w:t xml:space="preserve"> seminář</w:t>
            </w:r>
            <w:r w:rsidR="001B7304">
              <w:t>ů</w:t>
            </w:r>
            <w:r>
              <w:t xml:space="preserve"> (100 </w:t>
            </w:r>
            <w:r>
              <w:rPr>
                <w:lang w:val="en-US"/>
              </w:rPr>
              <w:t>%)</w:t>
            </w:r>
          </w:p>
          <w:p w:rsidR="00FA6019" w:rsidRDefault="00FA6019" w:rsidP="0010688A">
            <w:pPr>
              <w:jc w:val="both"/>
              <w:rPr>
                <w:lang w:val="en-US"/>
              </w:rPr>
            </w:pPr>
            <w:r>
              <w:t xml:space="preserve">Matematika I - garant, přednášející (100%), vede seminář (100 </w:t>
            </w:r>
            <w:r>
              <w:rPr>
                <w:lang w:val="en-US"/>
              </w:rPr>
              <w:t>%)</w:t>
            </w:r>
          </w:p>
          <w:p w:rsidR="00FA6019" w:rsidRPr="005F455C" w:rsidRDefault="00FA6019" w:rsidP="0010688A">
            <w:r>
              <w:rPr>
                <w:lang w:val="en-US"/>
              </w:rPr>
              <w:t xml:space="preserve">Automatické řízení - </w:t>
            </w:r>
            <w:r>
              <w:t>přednášející (33%), cvičící (33%)</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665"/>
        </w:trPr>
        <w:tc>
          <w:tcPr>
            <w:tcW w:w="9859" w:type="dxa"/>
            <w:gridSpan w:val="11"/>
          </w:tcPr>
          <w:p w:rsidR="00FA6019" w:rsidRDefault="00FA6019" w:rsidP="0010688A">
            <w:pPr>
              <w:jc w:val="both"/>
            </w:pPr>
            <w:r>
              <w:t>1993 – 1998: MU Brno, Fakulta přírodovědecká, Učitelství pro střední školy Matematika – Fyzika, Mgr.</w:t>
            </w:r>
          </w:p>
          <w:p w:rsidR="00FA6019" w:rsidRDefault="00FA6019" w:rsidP="0010688A">
            <w:pPr>
              <w:jc w:val="both"/>
              <w:rPr>
                <w:b/>
              </w:rPr>
            </w:pPr>
            <w:r>
              <w:t xml:space="preserve">2000 – 2004: MU Brno, Fakulta přírodovědecká, </w:t>
            </w:r>
            <w:r w:rsidRPr="006539EF">
              <w:t xml:space="preserve">SP </w:t>
            </w:r>
            <w:r>
              <w:t>Matematika, obor matematická analýza, zaměření na pololineární diferenciální rovnice, Ph.D.</w:t>
            </w: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565"/>
        </w:trPr>
        <w:tc>
          <w:tcPr>
            <w:tcW w:w="9859" w:type="dxa"/>
            <w:gridSpan w:val="11"/>
          </w:tcPr>
          <w:p w:rsidR="00FA6019" w:rsidRDefault="00FA6019" w:rsidP="0010688A">
            <w:r>
              <w:t xml:space="preserve">1998 – 2000: Základní škola Uherský Brod, učitelka matematiky a fyziky </w:t>
            </w:r>
          </w:p>
          <w:p w:rsidR="00FA6019" w:rsidRDefault="00FA6019" w:rsidP="0010688A">
            <w:pPr>
              <w:jc w:val="both"/>
            </w:pPr>
            <w:r>
              <w:t xml:space="preserve">2004 – dosud: UTB Zlín, FAI, Ústav matematiky, odborný asistent, od r. 2009 </w:t>
            </w:r>
            <w:r w:rsidRPr="00A06572">
              <w:t xml:space="preserve">zástupce ředitele </w:t>
            </w:r>
            <w:r>
              <w:t>Ú</w:t>
            </w:r>
            <w:r w:rsidRPr="00A06572">
              <w:t>stavu matematiky</w:t>
            </w:r>
            <w:r>
              <w:t xml:space="preserve"> </w:t>
            </w:r>
          </w:p>
          <w:p w:rsidR="00FA6019" w:rsidRDefault="00FA6019" w:rsidP="0010688A">
            <w:pPr>
              <w:jc w:val="both"/>
            </w:pP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323"/>
        </w:trPr>
        <w:tc>
          <w:tcPr>
            <w:tcW w:w="9859" w:type="dxa"/>
            <w:gridSpan w:val="11"/>
          </w:tcPr>
          <w:p w:rsidR="00FA6019" w:rsidRPr="00AB663B" w:rsidRDefault="00FA6019" w:rsidP="0010688A">
            <w:r w:rsidRPr="00AB663B">
              <w:t xml:space="preserve">Od roku 2009 vedoucí úspěšně obhájených  </w:t>
            </w:r>
            <w:r>
              <w:t xml:space="preserve">14 </w:t>
            </w:r>
            <w:r w:rsidRPr="00AB663B">
              <w:t xml:space="preserve">bakalářských a 1 diplomové práce. </w:t>
            </w:r>
          </w:p>
          <w:p w:rsidR="00FA6019" w:rsidRPr="00AB663B" w:rsidRDefault="00FA6019" w:rsidP="0010688A">
            <w:r w:rsidRPr="00AB663B">
              <w:t xml:space="preserve">Konzultant jednoho studenta doktorského studijního programu. </w:t>
            </w:r>
          </w:p>
          <w:p w:rsidR="00FA6019" w:rsidRDefault="00FA6019" w:rsidP="0010688A">
            <w:pPr>
              <w:jc w:val="both"/>
            </w:pP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Default="00FA6019" w:rsidP="0010688A">
            <w:pPr>
              <w:jc w:val="both"/>
              <w:rPr>
                <w:b/>
              </w:rPr>
            </w:pPr>
            <w:r>
              <w:rPr>
                <w:b/>
              </w:rPr>
              <w:t>17</w:t>
            </w:r>
          </w:p>
        </w:tc>
        <w:tc>
          <w:tcPr>
            <w:tcW w:w="693" w:type="dxa"/>
            <w:vMerge w:val="restart"/>
          </w:tcPr>
          <w:p w:rsidR="00FA6019" w:rsidRDefault="00FA6019" w:rsidP="0010688A">
            <w:pPr>
              <w:jc w:val="both"/>
              <w:rPr>
                <w:b/>
              </w:rPr>
            </w:pPr>
            <w:r>
              <w:rPr>
                <w:b/>
              </w:rPr>
              <w:t>11</w:t>
            </w:r>
          </w:p>
        </w:tc>
        <w:tc>
          <w:tcPr>
            <w:tcW w:w="694" w:type="dxa"/>
            <w:vMerge w:val="restart"/>
          </w:tcPr>
          <w:p w:rsidR="00FA6019" w:rsidRDefault="00FA6019" w:rsidP="0010688A">
            <w:pPr>
              <w:jc w:val="both"/>
              <w:rPr>
                <w:b/>
              </w:rPr>
            </w:pP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475CE4" w:rsidTr="0010688A">
        <w:trPr>
          <w:trHeight w:val="2347"/>
        </w:trPr>
        <w:tc>
          <w:tcPr>
            <w:tcW w:w="9859" w:type="dxa"/>
            <w:gridSpan w:val="11"/>
          </w:tcPr>
          <w:p w:rsidR="00475CE4" w:rsidRPr="0020424A" w:rsidRDefault="00475CE4" w:rsidP="00013B1B">
            <w:pPr>
              <w:spacing w:after="120"/>
              <w:jc w:val="both"/>
              <w:rPr>
                <w:ins w:id="7222" w:author="vopatrilova" w:date="2018-11-22T09:05:00Z"/>
                <w:rStyle w:val="hithilite"/>
              </w:rPr>
            </w:pPr>
            <w:ins w:id="7223" w:author="vopatrilova" w:date="2018-11-22T09:05:00Z">
              <w:r w:rsidRPr="0020424A">
                <w:rPr>
                  <w:caps/>
                </w:rPr>
                <w:t xml:space="preserve">Dosly, O.; </w:t>
              </w:r>
              <w:r w:rsidRPr="0020424A">
                <w:rPr>
                  <w:b/>
                  <w:caps/>
                </w:rPr>
                <w:t>Reznickova, J. (50</w:t>
              </w:r>
              <w:r w:rsidRPr="0020424A">
                <w:rPr>
                  <w:b/>
                  <w:caps/>
                  <w:lang w:val="en-US"/>
                </w:rPr>
                <w:t>%)</w:t>
              </w:r>
              <w:r w:rsidRPr="0020424A">
                <w:rPr>
                  <w:b/>
                  <w:caps/>
                </w:rPr>
                <w:t xml:space="preserve">: </w:t>
              </w:r>
              <w:r w:rsidRPr="0020424A">
                <w:t xml:space="preserve">Conjugacy and principal solution of generalized half-linear second order differential equations. ELECTRONIC JOURNAL OF QUALITATIVE THEORY OF DIFFERENTIAL EQUATIONS, Proc. 9th Coll. QTDE Szeged, 1 – 13, </w:t>
              </w:r>
              <w:r w:rsidRPr="0020424A">
                <w:rPr>
                  <w:b/>
                </w:rPr>
                <w:t xml:space="preserve">2012. </w:t>
              </w:r>
              <w:r w:rsidRPr="0020424A">
                <w:t xml:space="preserve">ISSN 1417-3875. </w:t>
              </w:r>
              <w:r w:rsidRPr="000720B4">
                <w:t>FAI UTB</w:t>
              </w:r>
            </w:ins>
          </w:p>
          <w:p w:rsidR="00475CE4" w:rsidRPr="0020424A" w:rsidRDefault="00475CE4" w:rsidP="00013B1B">
            <w:pPr>
              <w:spacing w:after="120"/>
              <w:jc w:val="both"/>
              <w:rPr>
                <w:ins w:id="7224" w:author="vopatrilova" w:date="2018-11-22T09:05:00Z"/>
              </w:rPr>
            </w:pPr>
            <w:ins w:id="7225" w:author="vopatrilova" w:date="2018-11-22T09:05:00Z">
              <w:r w:rsidRPr="0020424A">
                <w:rPr>
                  <w:caps/>
                </w:rPr>
                <w:t xml:space="preserve">Dosly, O.; </w:t>
              </w:r>
              <w:r w:rsidRPr="0020424A">
                <w:rPr>
                  <w:b/>
                  <w:caps/>
                </w:rPr>
                <w:t>Reznickova, J. (50</w:t>
              </w:r>
              <w:r w:rsidRPr="0020424A">
                <w:rPr>
                  <w:b/>
                  <w:caps/>
                  <w:lang w:val="en-US"/>
                </w:rPr>
                <w:t>%)</w:t>
              </w:r>
              <w:r w:rsidRPr="0020424A">
                <w:rPr>
                  <w:b/>
                  <w:caps/>
                </w:rPr>
                <w:t>:</w:t>
              </w:r>
              <w:r w:rsidRPr="0020424A">
                <w:t xml:space="preserve"> An asymptotic formula for solutions of nonoscillatory half-linear differential equations. </w:t>
              </w:r>
              <w:r w:rsidRPr="0020424A">
                <w:rPr>
                  <w:caps/>
                </w:rPr>
                <w:t>Arch. Math. Brno</w:t>
              </w:r>
              <w:r>
                <w:t xml:space="preserve"> 47, </w:t>
              </w:r>
              <w:r w:rsidRPr="0020424A">
                <w:t xml:space="preserve">69-75, </w:t>
              </w:r>
              <w:r w:rsidRPr="0020424A">
                <w:rPr>
                  <w:b/>
                </w:rPr>
                <w:t>2011</w:t>
              </w:r>
              <w:r w:rsidRPr="0020424A">
                <w:t xml:space="preserve">. ISSN 0044-8753. </w:t>
              </w:r>
              <w:r w:rsidRPr="000720B4">
                <w:t>FAI UTB</w:t>
              </w:r>
            </w:ins>
          </w:p>
          <w:p w:rsidR="00475CE4" w:rsidRPr="0020424A" w:rsidRDefault="00475CE4" w:rsidP="00013B1B">
            <w:pPr>
              <w:spacing w:after="120"/>
              <w:jc w:val="both"/>
              <w:rPr>
                <w:ins w:id="7226" w:author="vopatrilova" w:date="2018-11-22T09:05:00Z"/>
              </w:rPr>
            </w:pPr>
            <w:ins w:id="7227" w:author="vopatrilova" w:date="2018-11-22T09:05:00Z">
              <w:r w:rsidRPr="0020424A">
                <w:rPr>
                  <w:caps/>
                </w:rPr>
                <w:t xml:space="preserve">Dosly, O.; </w:t>
              </w:r>
              <w:r w:rsidRPr="0020424A">
                <w:rPr>
                  <w:b/>
                  <w:caps/>
                </w:rPr>
                <w:t>Reznickova, J. (50</w:t>
              </w:r>
              <w:r w:rsidRPr="0020424A">
                <w:rPr>
                  <w:b/>
                  <w:caps/>
                  <w:lang w:val="en-US"/>
                </w:rPr>
                <w:t>%)</w:t>
              </w:r>
              <w:r w:rsidRPr="0020424A">
                <w:rPr>
                  <w:b/>
                  <w:caps/>
                </w:rPr>
                <w:t>:</w:t>
              </w:r>
              <w:r w:rsidRPr="0020424A">
                <w:t xml:space="preserve"> A remark on an oscillation constant in the half-linear oscillation theory. Elsevier, Pergamon Press, Boston:</w:t>
              </w:r>
              <w:r w:rsidRPr="0020424A">
                <w:rPr>
                  <w:caps/>
                </w:rPr>
                <w:t xml:space="preserve"> Applied Mathematics Letters</w:t>
              </w:r>
              <w:r w:rsidRPr="0020424A">
                <w:t xml:space="preserve">, 971-974, </w:t>
              </w:r>
              <w:r w:rsidRPr="0020424A">
                <w:rPr>
                  <w:b/>
                </w:rPr>
                <w:t>2010</w:t>
              </w:r>
              <w:r w:rsidRPr="0020424A">
                <w:t xml:space="preserve">. ISSN 0893-9659. </w:t>
              </w:r>
              <w:r w:rsidRPr="00AA57F1">
                <w:t>FAI UTB</w:t>
              </w:r>
            </w:ins>
          </w:p>
          <w:p w:rsidR="00475CE4" w:rsidRPr="0020424A" w:rsidRDefault="00475CE4" w:rsidP="00013B1B">
            <w:pPr>
              <w:spacing w:after="120"/>
              <w:jc w:val="both"/>
              <w:rPr>
                <w:ins w:id="7228" w:author="vopatrilova" w:date="2018-11-22T09:05:00Z"/>
              </w:rPr>
            </w:pPr>
            <w:ins w:id="7229" w:author="vopatrilova" w:date="2018-11-22T09:05:00Z">
              <w:r w:rsidRPr="0020424A">
                <w:rPr>
                  <w:caps/>
                </w:rPr>
                <w:t xml:space="preserve">Dosly, O.; </w:t>
              </w:r>
              <w:r w:rsidRPr="0020424A">
                <w:rPr>
                  <w:b/>
                  <w:caps/>
                </w:rPr>
                <w:t>Reznickova, J. (50</w:t>
              </w:r>
              <w:r w:rsidRPr="0020424A">
                <w:rPr>
                  <w:b/>
                  <w:caps/>
                  <w:lang w:val="en-US"/>
                </w:rPr>
                <w:t>%)</w:t>
              </w:r>
              <w:r w:rsidRPr="0020424A">
                <w:rPr>
                  <w:b/>
                  <w:caps/>
                </w:rPr>
                <w:t>:</w:t>
              </w:r>
              <w:r w:rsidRPr="0020424A">
                <w:t xml:space="preserve"> Nonprincipal solutions in oscillation criteria for half-linear differential equations. Akadémia Kiadó, </w:t>
              </w:r>
              <w:r w:rsidRPr="0020424A">
                <w:rPr>
                  <w:caps/>
                </w:rPr>
                <w:t>Studia Sci. Math. Hungar</w:t>
              </w:r>
              <w:r w:rsidRPr="0020424A">
                <w:t xml:space="preserve">, 127-137, </w:t>
              </w:r>
              <w:r w:rsidRPr="0020424A">
                <w:rPr>
                  <w:b/>
                </w:rPr>
                <w:t>2010</w:t>
              </w:r>
              <w:r w:rsidRPr="0020424A">
                <w:t xml:space="preserve">. ISSN 0081-6906. </w:t>
              </w:r>
              <w:r w:rsidRPr="00AA57F1">
                <w:t>FAI UTB</w:t>
              </w:r>
            </w:ins>
          </w:p>
          <w:p w:rsidR="00475CE4" w:rsidRPr="0020424A" w:rsidRDefault="00475CE4" w:rsidP="00013B1B">
            <w:pPr>
              <w:jc w:val="both"/>
              <w:rPr>
                <w:ins w:id="7230" w:author="vopatrilova" w:date="2018-11-22T09:05:00Z"/>
              </w:rPr>
            </w:pPr>
            <w:ins w:id="7231" w:author="vopatrilova" w:date="2018-11-22T09:05:00Z">
              <w:r w:rsidRPr="0020424A">
                <w:rPr>
                  <w:b/>
                  <w:caps/>
                </w:rPr>
                <w:t>Reznickova, J. (100</w:t>
              </w:r>
              <w:r w:rsidRPr="0020424A">
                <w:rPr>
                  <w:b/>
                  <w:caps/>
                  <w:lang w:val="en-US"/>
                </w:rPr>
                <w:t>%)</w:t>
              </w:r>
              <w:r w:rsidRPr="0020424A">
                <w:rPr>
                  <w:b/>
                  <w:caps/>
                </w:rPr>
                <w:t>:</w:t>
              </w:r>
              <w:r w:rsidRPr="0020424A">
                <w:t xml:space="preserve"> Oscillation properties of the half-linear differential equations. Masarykova univerzita v Brně, </w:t>
              </w:r>
              <w:r w:rsidRPr="0020424A">
                <w:rPr>
                  <w:caps/>
                </w:rPr>
                <w:t>Abstract Book of</w:t>
              </w:r>
              <w:r w:rsidRPr="0020424A">
                <w:t xml:space="preserve"> CDEIT 2010 Brno, 72-73, </w:t>
              </w:r>
              <w:r w:rsidRPr="0020424A">
                <w:rPr>
                  <w:b/>
                </w:rPr>
                <w:t>2010</w:t>
              </w:r>
              <w:r w:rsidRPr="0020424A">
                <w:t xml:space="preserve">. ISBN-ISSN 978-80-210-5289-5. </w:t>
              </w:r>
              <w:r w:rsidRPr="00AA57F1">
                <w:t>FAI UTB</w:t>
              </w:r>
            </w:ins>
          </w:p>
          <w:p w:rsidR="00475CE4" w:rsidRPr="0020424A" w:rsidDel="00ED1EA8" w:rsidRDefault="00475CE4" w:rsidP="0010688A">
            <w:pPr>
              <w:spacing w:after="120"/>
              <w:jc w:val="both"/>
              <w:rPr>
                <w:del w:id="7232" w:author="vopatrilova" w:date="2018-11-22T09:05:00Z"/>
                <w:rStyle w:val="hithilite"/>
              </w:rPr>
            </w:pPr>
            <w:del w:id="7233" w:author="vopatrilova" w:date="2018-11-22T09:05:00Z">
              <w:r w:rsidRPr="0020424A" w:rsidDel="00ED1EA8">
                <w:rPr>
                  <w:caps/>
                </w:rPr>
                <w:delText xml:space="preserve">Dosly, O.; </w:delText>
              </w:r>
              <w:r w:rsidRPr="0020424A" w:rsidDel="00ED1EA8">
                <w:rPr>
                  <w:b/>
                  <w:caps/>
                </w:rPr>
                <w:delText>Reznickova, J. (50</w:delText>
              </w:r>
              <w:r w:rsidRPr="0020424A" w:rsidDel="00ED1EA8">
                <w:rPr>
                  <w:b/>
                  <w:caps/>
                  <w:lang w:val="en-US"/>
                </w:rPr>
                <w:delText>%)</w:delText>
              </w:r>
              <w:r w:rsidRPr="0020424A" w:rsidDel="00ED1EA8">
                <w:rPr>
                  <w:b/>
                  <w:caps/>
                </w:rPr>
                <w:delText xml:space="preserve">: </w:delText>
              </w:r>
              <w:r w:rsidRPr="0020424A" w:rsidDel="00ED1EA8">
                <w:delText xml:space="preserve">Conjugacy and principal solution of generalized half-linear second order differential equations. </w:delText>
              </w:r>
              <w:r w:rsidRPr="00F53386" w:rsidDel="00ED1EA8">
                <w:rPr>
                  <w:i/>
                </w:rPr>
                <w:delText>Electronic Journal Of Qualitative Theory Of Differential Equations</w:delText>
              </w:r>
              <w:r w:rsidRPr="0020424A" w:rsidDel="00ED1EA8">
                <w:delText xml:space="preserve">, Proc. 9th Coll. QTDE Szeged, 1 – 13, </w:delText>
              </w:r>
              <w:r w:rsidRPr="0020424A" w:rsidDel="00ED1EA8">
                <w:rPr>
                  <w:b/>
                </w:rPr>
                <w:delText xml:space="preserve">2012. </w:delText>
              </w:r>
              <w:r w:rsidRPr="0020424A" w:rsidDel="00ED1EA8">
                <w:delText xml:space="preserve">ISSN 1417-3875. </w:delText>
              </w:r>
              <w:r w:rsidRPr="000720B4" w:rsidDel="00ED1EA8">
                <w:delText>FAI UTB</w:delText>
              </w:r>
            </w:del>
          </w:p>
          <w:p w:rsidR="00475CE4" w:rsidRPr="0020424A" w:rsidDel="00ED1EA8" w:rsidRDefault="00475CE4" w:rsidP="0010688A">
            <w:pPr>
              <w:spacing w:after="120"/>
              <w:jc w:val="both"/>
              <w:rPr>
                <w:del w:id="7234" w:author="vopatrilova" w:date="2018-11-22T09:05:00Z"/>
              </w:rPr>
            </w:pPr>
            <w:del w:id="7235" w:author="vopatrilova" w:date="2018-11-22T09:05:00Z">
              <w:r w:rsidRPr="0020424A" w:rsidDel="00ED1EA8">
                <w:rPr>
                  <w:caps/>
                </w:rPr>
                <w:delText xml:space="preserve">Dosly, O.; </w:delText>
              </w:r>
              <w:r w:rsidRPr="0020424A" w:rsidDel="00ED1EA8">
                <w:rPr>
                  <w:b/>
                  <w:caps/>
                </w:rPr>
                <w:delText>Reznickova, J. (50</w:delText>
              </w:r>
              <w:r w:rsidRPr="0020424A" w:rsidDel="00ED1EA8">
                <w:rPr>
                  <w:b/>
                  <w:caps/>
                  <w:lang w:val="en-US"/>
                </w:rPr>
                <w:delText>%)</w:delText>
              </w:r>
              <w:r w:rsidRPr="0020424A" w:rsidDel="00ED1EA8">
                <w:rPr>
                  <w:b/>
                  <w:caps/>
                </w:rPr>
                <w:delText>:</w:delText>
              </w:r>
              <w:r w:rsidRPr="0020424A" w:rsidDel="00ED1EA8">
                <w:delText xml:space="preserve"> An asymptotic formula for solutions of nonoscillatory half-linear differential equations. </w:delText>
              </w:r>
              <w:r w:rsidRPr="00F53386" w:rsidDel="00ED1EA8">
                <w:rPr>
                  <w:i/>
                </w:rPr>
                <w:delText>Arch. Math. Brno</w:delText>
              </w:r>
              <w:r w:rsidDel="00ED1EA8">
                <w:delText xml:space="preserve"> 47, </w:delText>
              </w:r>
              <w:r w:rsidRPr="0020424A" w:rsidDel="00ED1EA8">
                <w:delText xml:space="preserve">69-75, </w:delText>
              </w:r>
              <w:r w:rsidRPr="0020424A" w:rsidDel="00ED1EA8">
                <w:rPr>
                  <w:b/>
                </w:rPr>
                <w:delText>2011</w:delText>
              </w:r>
              <w:r w:rsidRPr="0020424A" w:rsidDel="00ED1EA8">
                <w:delText xml:space="preserve">. ISSN 0044-8753. </w:delText>
              </w:r>
              <w:r w:rsidRPr="000720B4" w:rsidDel="00ED1EA8">
                <w:delText>FAI UTB</w:delText>
              </w:r>
            </w:del>
          </w:p>
          <w:p w:rsidR="00475CE4" w:rsidRDefault="00475CE4" w:rsidP="0010688A">
            <w:pPr>
              <w:jc w:val="both"/>
              <w:rPr>
                <w:b/>
              </w:rPr>
            </w:pP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Default="00FA6019" w:rsidP="0010688A">
            <w:pPr>
              <w:rPr>
                <w:b/>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1"/>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rsidRPr="0040774B">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r w:rsidRPr="00BE77F9">
              <w:t>Aplikovaná inform</w:t>
            </w:r>
            <w:r>
              <w:t>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Lubomír </w:t>
            </w:r>
            <w:bookmarkStart w:id="7236" w:name="aSedlacek"/>
            <w:r>
              <w:t>Sedláček</w:t>
            </w:r>
            <w:bookmarkEnd w:id="7236"/>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Mgr.,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1961</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88"/>
        </w:trPr>
        <w:tc>
          <w:tcPr>
            <w:tcW w:w="9859" w:type="dxa"/>
            <w:gridSpan w:val="11"/>
            <w:tcBorders>
              <w:top w:val="nil"/>
            </w:tcBorders>
          </w:tcPr>
          <w:p w:rsidR="00FA6019" w:rsidRDefault="00FA6019" w:rsidP="0010688A">
            <w:pPr>
              <w:jc w:val="both"/>
            </w:pPr>
            <w:r>
              <w:t>Matematika II – garant, přednášející (100 %), vedoucí semináře (100 %)</w:t>
            </w:r>
          </w:p>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949"/>
        </w:trPr>
        <w:tc>
          <w:tcPr>
            <w:tcW w:w="9859" w:type="dxa"/>
            <w:gridSpan w:val="11"/>
          </w:tcPr>
          <w:p w:rsidR="00FA6019" w:rsidRDefault="00FA6019" w:rsidP="0010688A">
            <w:pPr>
              <w:tabs>
                <w:tab w:val="left" w:pos="1324"/>
              </w:tabs>
            </w:pPr>
            <w:r>
              <w:t>1979–</w:t>
            </w:r>
            <w:r w:rsidRPr="00C2008B">
              <w:t xml:space="preserve">1985: </w:t>
            </w:r>
            <w:r>
              <w:rPr>
                <w:shd w:val="clear" w:color="auto" w:fill="FFFFFF"/>
              </w:rPr>
              <w:t>MU Brno,</w:t>
            </w:r>
            <w:r w:rsidRPr="00C2008B">
              <w:rPr>
                <w:shd w:val="clear" w:color="auto" w:fill="FFFFFF"/>
              </w:rPr>
              <w:t xml:space="preserve"> </w:t>
            </w:r>
            <w:r>
              <w:rPr>
                <w:shd w:val="clear" w:color="auto" w:fill="FFFFFF"/>
              </w:rPr>
              <w:t>P</w:t>
            </w:r>
            <w:r w:rsidRPr="00C2008B">
              <w:rPr>
                <w:shd w:val="clear" w:color="auto" w:fill="FFFFFF"/>
              </w:rPr>
              <w:t>řírodovědecká</w:t>
            </w:r>
            <w:r>
              <w:rPr>
                <w:shd w:val="clear" w:color="auto" w:fill="FFFFFF"/>
              </w:rPr>
              <w:t xml:space="preserve"> fakulta</w:t>
            </w:r>
            <w:r w:rsidRPr="00C2008B">
              <w:t xml:space="preserve">, učitelství všeobecně vzdělávacích předmětům, </w:t>
            </w:r>
            <w:r>
              <w:t>obor</w:t>
            </w:r>
            <w:r w:rsidRPr="00C2008B">
              <w:t xml:space="preserve"> „Matematika-</w:t>
            </w:r>
            <w:r>
              <w:t xml:space="preserve">             </w:t>
            </w:r>
          </w:p>
          <w:p w:rsidR="00FA6019" w:rsidRPr="00C2008B" w:rsidRDefault="00FA6019" w:rsidP="0010688A">
            <w:pPr>
              <w:tabs>
                <w:tab w:val="left" w:pos="1324"/>
              </w:tabs>
            </w:pPr>
            <w:r>
              <w:t xml:space="preserve">                   c</w:t>
            </w:r>
            <w:r w:rsidRPr="00C2008B">
              <w:t>hemie“ (Mgr.)</w:t>
            </w:r>
          </w:p>
          <w:p w:rsidR="00FA6019" w:rsidRPr="002465A3" w:rsidRDefault="00FA6019" w:rsidP="0010688A">
            <w:pPr>
              <w:tabs>
                <w:tab w:val="left" w:pos="1324"/>
              </w:tabs>
            </w:pPr>
            <w:r>
              <w:t>2003–</w:t>
            </w:r>
            <w:r w:rsidRPr="00910272">
              <w:t>2007</w:t>
            </w:r>
            <w:r>
              <w:t>:</w:t>
            </w:r>
            <w:r w:rsidRPr="00910272">
              <w:t xml:space="preserve"> UP Olomouc</w:t>
            </w:r>
            <w:r>
              <w:t>,</w:t>
            </w:r>
            <w:r w:rsidRPr="00910272">
              <w:t xml:space="preserve"> </w:t>
            </w:r>
            <w:r>
              <w:t>Pedagogická fakulta, obor „</w:t>
            </w:r>
            <w:r w:rsidRPr="00910272">
              <w:t>Pedagogika</w:t>
            </w:r>
            <w:r>
              <w:t>“, zaměření</w:t>
            </w:r>
            <w:r w:rsidRPr="00910272">
              <w:t xml:space="preserve"> na ma</w:t>
            </w:r>
            <w:r>
              <w:t>tematiku (Ph.D.)</w:t>
            </w: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1090"/>
        </w:trPr>
        <w:tc>
          <w:tcPr>
            <w:tcW w:w="9859" w:type="dxa"/>
            <w:gridSpan w:val="11"/>
          </w:tcPr>
          <w:p w:rsidR="00FA6019" w:rsidRPr="00910272" w:rsidRDefault="00FA6019" w:rsidP="0010688A">
            <w:pPr>
              <w:tabs>
                <w:tab w:val="left" w:pos="1324"/>
              </w:tabs>
            </w:pPr>
            <w:r w:rsidRPr="00910272">
              <w:t>1985</w:t>
            </w:r>
            <w:r>
              <w:t xml:space="preserve">–1989 </w:t>
            </w:r>
            <w:r w:rsidRPr="00910272">
              <w:t>ZŠ Zlín, učitel</w:t>
            </w:r>
          </w:p>
          <w:p w:rsidR="00FA6019" w:rsidRPr="00910272" w:rsidRDefault="00FA6019" w:rsidP="0010688A">
            <w:pPr>
              <w:tabs>
                <w:tab w:val="left" w:pos="1324"/>
              </w:tabs>
            </w:pPr>
            <w:r w:rsidRPr="00910272">
              <w:t>1989</w:t>
            </w:r>
            <w:r>
              <w:t>–</w:t>
            </w:r>
            <w:r w:rsidRPr="00910272">
              <w:t>1991 ZŠ Velký Ořechov, učitel</w:t>
            </w:r>
          </w:p>
          <w:p w:rsidR="00FA6019" w:rsidRPr="00910272" w:rsidRDefault="00FA6019" w:rsidP="0010688A">
            <w:pPr>
              <w:tabs>
                <w:tab w:val="left" w:pos="1324"/>
              </w:tabs>
            </w:pPr>
            <w:r w:rsidRPr="00910272">
              <w:t>1991</w:t>
            </w:r>
            <w:r>
              <w:t xml:space="preserve">–1995 </w:t>
            </w:r>
            <w:r w:rsidRPr="00910272">
              <w:t>ZŠ Zlín, učitel</w:t>
            </w:r>
          </w:p>
          <w:p w:rsidR="00FA6019" w:rsidRPr="00910272" w:rsidRDefault="00FA6019" w:rsidP="0010688A">
            <w:pPr>
              <w:tabs>
                <w:tab w:val="left" w:pos="1324"/>
              </w:tabs>
            </w:pPr>
            <w:r w:rsidRPr="00910272">
              <w:t>1995</w:t>
            </w:r>
            <w:r>
              <w:t>–</w:t>
            </w:r>
            <w:r w:rsidRPr="00910272">
              <w:t>2000 SPŠ kožařská Zlín, učitel</w:t>
            </w:r>
          </w:p>
          <w:p w:rsidR="00FA6019" w:rsidRPr="00910272" w:rsidRDefault="00FA6019" w:rsidP="0010688A">
            <w:pPr>
              <w:tabs>
                <w:tab w:val="left" w:pos="1324"/>
              </w:tabs>
            </w:pPr>
            <w:r w:rsidRPr="00910272">
              <w:t>2000</w:t>
            </w:r>
            <w:r>
              <w:t>–</w:t>
            </w:r>
            <w:r w:rsidRPr="00910272">
              <w:t>2003 Gymnázium a Jazyková škola s právem státní jazykové zkoušky Zlín, učitel</w:t>
            </w:r>
          </w:p>
          <w:p w:rsidR="00FA6019" w:rsidRPr="00910272" w:rsidRDefault="00FA6019" w:rsidP="0010688A">
            <w:pPr>
              <w:tabs>
                <w:tab w:val="left" w:pos="1324"/>
              </w:tabs>
            </w:pPr>
            <w:r w:rsidRPr="00910272">
              <w:t>2003</w:t>
            </w:r>
            <w:r>
              <w:t>–</w:t>
            </w:r>
            <w:r w:rsidRPr="00910272">
              <w:t>2005 Fakulta technologická, Univerzita Tomáše Bati ve Zlíně, Ústav matematiky, asistent</w:t>
            </w:r>
          </w:p>
          <w:p w:rsidR="00FA6019" w:rsidRDefault="00FA6019" w:rsidP="0010688A">
            <w:pPr>
              <w:tabs>
                <w:tab w:val="left" w:pos="1324"/>
              </w:tabs>
            </w:pPr>
            <w:r w:rsidRPr="00910272">
              <w:t>2006</w:t>
            </w:r>
            <w:r>
              <w:t>–</w:t>
            </w:r>
            <w:r w:rsidRPr="00910272">
              <w:t>dosud Fakulta aplikované informatiky, Univerzita Tomáše Bati ve Zlíně, Ústav matematiky, odborný asistent</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105"/>
        </w:trPr>
        <w:tc>
          <w:tcPr>
            <w:tcW w:w="9859" w:type="dxa"/>
            <w:gridSpan w:val="11"/>
          </w:tcPr>
          <w:p w:rsidR="00FA6019" w:rsidRDefault="00FA6019" w:rsidP="0010688A">
            <w:pPr>
              <w:jc w:val="both"/>
            </w:pPr>
            <w:r>
              <w:t>Od roku 2010 vedoucí 2 diplomových a 3 bakalářských prací.</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Default="00FA6019" w:rsidP="0010688A">
            <w:pPr>
              <w:jc w:val="both"/>
              <w:rPr>
                <w:b/>
              </w:rPr>
            </w:pPr>
          </w:p>
        </w:tc>
        <w:tc>
          <w:tcPr>
            <w:tcW w:w="693" w:type="dxa"/>
            <w:vMerge w:val="restart"/>
          </w:tcPr>
          <w:p w:rsidR="00FA6019" w:rsidRDefault="00FA6019" w:rsidP="0010688A">
            <w:pPr>
              <w:jc w:val="both"/>
              <w:rPr>
                <w:b/>
              </w:rPr>
            </w:pPr>
          </w:p>
        </w:tc>
        <w:tc>
          <w:tcPr>
            <w:tcW w:w="694" w:type="dxa"/>
            <w:vMerge w:val="restart"/>
          </w:tcPr>
          <w:p w:rsidR="00FA6019" w:rsidRDefault="00FA6019" w:rsidP="0010688A">
            <w:pPr>
              <w:jc w:val="both"/>
              <w:rPr>
                <w:b/>
              </w:rPr>
            </w:pP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1559"/>
        </w:trPr>
        <w:tc>
          <w:tcPr>
            <w:tcW w:w="9859" w:type="dxa"/>
            <w:gridSpan w:val="11"/>
          </w:tcPr>
          <w:p w:rsidR="00DF605F" w:rsidRPr="00DF605F" w:rsidRDefault="00FA6019" w:rsidP="00DF605F">
            <w:pPr>
              <w:rPr>
                <w:ins w:id="7237" w:author="vopatrilova" w:date="2018-11-21T14:27:00Z"/>
                <w:rFonts w:ascii="Calibri" w:hAnsi="Calibri"/>
                <w:sz w:val="22"/>
                <w:szCs w:val="22"/>
                <w:lang w:eastAsia="en-US"/>
              </w:rPr>
            </w:pPr>
            <w:r w:rsidRPr="00F41590">
              <w:rPr>
                <w:b/>
                <w:bCs/>
                <w:color w:val="333333"/>
              </w:rPr>
              <w:t>SEDLÁČEK, Lubomír (50 %),</w:t>
            </w:r>
            <w:r>
              <w:rPr>
                <w:bCs/>
                <w:color w:val="333333"/>
              </w:rPr>
              <w:t xml:space="preserve"> POLÁŠEK, Vladimír. </w:t>
            </w:r>
            <w:r w:rsidRPr="00C06B28">
              <w:rPr>
                <w:bCs/>
                <w:color w:val="333333"/>
              </w:rPr>
              <w:t xml:space="preserve">Dynamic Geometry Enviroments as Cognitive Tool in </w:t>
            </w:r>
            <w:r w:rsidRPr="00C06B28">
              <w:rPr>
                <w:bCs/>
              </w:rPr>
              <w:t xml:space="preserve">Mathematic Education. </w:t>
            </w:r>
            <w:r w:rsidRPr="00C06B28">
              <w:t>Journal of Technology and Information Education, 2015, roč. 2015, č. 2, s. 45-54. </w:t>
            </w:r>
            <w:r w:rsidRPr="00C06B28">
              <w:rPr>
                <w:b/>
                <w:bCs/>
              </w:rPr>
              <w:t> </w:t>
            </w:r>
            <w:r w:rsidRPr="00C06B28">
              <w:t>ISSN 1803-537X.</w:t>
            </w:r>
            <w:r>
              <w:br/>
            </w:r>
            <w:r w:rsidRPr="00F41590">
              <w:rPr>
                <w:b/>
                <w:bCs/>
                <w:color w:val="333333"/>
              </w:rPr>
              <w:t>SEDLÁČEK, Lubomír (50 %),</w:t>
            </w:r>
            <w:r>
              <w:rPr>
                <w:bCs/>
                <w:color w:val="333333"/>
              </w:rPr>
              <w:t xml:space="preserve"> POLÁŠEK, Vladimír. </w:t>
            </w:r>
            <w:r w:rsidRPr="00C06B28">
              <w:t>New Possibilities of Analysis of Experimental Data in Pedagogical Research. </w:t>
            </w:r>
            <w:r w:rsidRPr="00C06B28">
              <w:rPr>
                <w:i/>
                <w:iCs/>
              </w:rPr>
              <w:t>e-Pedagogium (on-line)</w:t>
            </w:r>
            <w:r w:rsidRPr="00C06B28">
              <w:t>, 2014, roč. 2014, č. 4, s. 7-17. ISSN 1213-7499.</w:t>
            </w:r>
            <w:r>
              <w:br/>
            </w:r>
            <w:ins w:id="7238" w:author="vopatrilova" w:date="2018-11-21T14:27:00Z">
              <w:r w:rsidR="00DF605F" w:rsidRPr="00DF605F">
                <w:rPr>
                  <w:rFonts w:ascii="Calibri" w:hAnsi="Calibri"/>
                  <w:sz w:val="22"/>
                  <w:szCs w:val="22"/>
                  <w:lang w:eastAsia="en-US"/>
                </w:rPr>
                <w:t xml:space="preserve">POLÁŠEK Vladimír, Lubomír SEDLÁČEK a Lenka KOZÁKOVÁ. </w:t>
              </w:r>
              <w:r w:rsidR="00DF605F" w:rsidRPr="00DF605F">
                <w:rPr>
                  <w:rFonts w:ascii="Calibri" w:hAnsi="Calibri"/>
                  <w:i/>
                  <w:iCs/>
                  <w:sz w:val="22"/>
                  <w:szCs w:val="22"/>
                  <w:lang w:eastAsia="en-US"/>
                </w:rPr>
                <w:t>Matematický seminář</w:t>
              </w:r>
              <w:r w:rsidR="00DF605F" w:rsidRPr="00DF605F">
                <w:rPr>
                  <w:rFonts w:ascii="Calibri" w:hAnsi="Calibri"/>
                  <w:sz w:val="22"/>
                  <w:szCs w:val="22"/>
                  <w:lang w:eastAsia="en-US"/>
                </w:rPr>
                <w:t xml:space="preserve">. Zlín, 2018. ISBN 978-80-7454-687-7. </w:t>
              </w:r>
            </w:ins>
          </w:p>
          <w:p w:rsidR="00DF605F" w:rsidRPr="00DF605F" w:rsidRDefault="00DF605F" w:rsidP="00DF605F">
            <w:pPr>
              <w:rPr>
                <w:ins w:id="7239" w:author="vopatrilova" w:date="2018-11-21T14:27:00Z"/>
                <w:rFonts w:ascii="Calibri" w:hAnsi="Calibri"/>
                <w:sz w:val="22"/>
                <w:szCs w:val="22"/>
                <w:lang w:eastAsia="en-US"/>
              </w:rPr>
            </w:pPr>
            <w:ins w:id="7240" w:author="vopatrilova" w:date="2018-11-21T14:27:00Z">
              <w:r w:rsidRPr="00DF605F">
                <w:rPr>
                  <w:rFonts w:ascii="Calibri" w:hAnsi="Calibri"/>
                  <w:sz w:val="22"/>
                  <w:szCs w:val="22"/>
                  <w:lang w:eastAsia="en-US"/>
                </w:rPr>
                <w:t xml:space="preserve">SEDLÁČEK Lubomír, POLÁŠEK Vladimír. </w:t>
              </w:r>
              <w:r w:rsidRPr="00DF605F">
                <w:rPr>
                  <w:rFonts w:ascii="Calibri" w:hAnsi="Calibri"/>
                  <w:i/>
                  <w:iCs/>
                  <w:sz w:val="22"/>
                  <w:szCs w:val="22"/>
                  <w:lang w:eastAsia="en-US"/>
                </w:rPr>
                <w:t>Tvorba výukových prezentací z matematiky v typografickém systému LaTeX</w:t>
              </w:r>
              <w:r w:rsidRPr="00DF605F">
                <w:rPr>
                  <w:rFonts w:ascii="Calibri" w:hAnsi="Calibri"/>
                  <w:sz w:val="22"/>
                  <w:szCs w:val="22"/>
                  <w:lang w:eastAsia="en-US"/>
                </w:rPr>
                <w:t>. Journal of Technology and Information Education, 1/2012, Volume 4, Issue 1. ISSN 1803-537X.</w:t>
              </w:r>
            </w:ins>
          </w:p>
          <w:p w:rsidR="003953E9" w:rsidRPr="003953E9" w:rsidRDefault="00DF605F">
            <w:pPr>
              <w:rPr>
                <w:ins w:id="7241" w:author="vopatrilova" w:date="2018-11-20T13:59:00Z"/>
                <w:rFonts w:ascii="Calibri" w:hAnsi="Calibri"/>
                <w:sz w:val="22"/>
                <w:szCs w:val="22"/>
                <w:lang w:eastAsia="en-US"/>
                <w:rPrChange w:id="7242" w:author="vopatrilova" w:date="2018-11-22T11:12:00Z">
                  <w:rPr>
                    <w:ins w:id="7243" w:author="vopatrilova" w:date="2018-11-20T13:59:00Z"/>
                  </w:rPr>
                </w:rPrChange>
              </w:rPr>
              <w:pPrChange w:id="7244" w:author="vopatrilova" w:date="2018-11-22T11:12:00Z">
                <w:pPr>
                  <w:spacing w:before="100" w:beforeAutospacing="1" w:after="100" w:afterAutospacing="1"/>
                </w:pPr>
              </w:pPrChange>
            </w:pPr>
            <w:ins w:id="7245" w:author="vopatrilova" w:date="2018-11-21T14:27:00Z">
              <w:r w:rsidRPr="00DF605F">
                <w:rPr>
                  <w:rFonts w:ascii="Calibri" w:hAnsi="Calibri"/>
                  <w:sz w:val="22"/>
                  <w:szCs w:val="22"/>
                  <w:lang w:eastAsia="en-US"/>
                </w:rPr>
                <w:t xml:space="preserve">SEDLÁČEK Lubomír, POLÁŠEK Vladimír. </w:t>
              </w:r>
              <w:r w:rsidRPr="00DF605F">
                <w:rPr>
                  <w:rFonts w:ascii="Calibri" w:hAnsi="Calibri"/>
                  <w:i/>
                  <w:iCs/>
                  <w:sz w:val="22"/>
                  <w:szCs w:val="22"/>
                  <w:lang w:eastAsia="en-US"/>
                </w:rPr>
                <w:t>Grafické nástroje LaTeXu</w:t>
              </w:r>
              <w:r w:rsidRPr="00DF605F">
                <w:rPr>
                  <w:rFonts w:ascii="Calibri" w:hAnsi="Calibri"/>
                  <w:sz w:val="22"/>
                  <w:szCs w:val="22"/>
                  <w:lang w:eastAsia="en-US"/>
                </w:rPr>
                <w:t>. Journal of Technology and Information Education,  2/2012, Volume 4, Issue 2 ISSN 1803-537X.</w:t>
              </w:r>
            </w:ins>
          </w:p>
          <w:p w:rsidR="00F42652" w:rsidRPr="009F6CD2" w:rsidRDefault="00F42652" w:rsidP="0010688A">
            <w:pPr>
              <w:spacing w:before="100" w:beforeAutospacing="1" w:after="100" w:afterAutospacing="1"/>
            </w:pP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Default="00FA6019" w:rsidP="0010688A">
            <w:pPr>
              <w:rPr>
                <w:b/>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r>
        <w:br w:type="page"/>
      </w: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FA6019" w:rsidTr="0010688A">
        <w:tc>
          <w:tcPr>
            <w:tcW w:w="9900" w:type="dxa"/>
            <w:gridSpan w:val="11"/>
            <w:tcBorders>
              <w:bottom w:val="double" w:sz="4" w:space="0" w:color="auto"/>
            </w:tcBorders>
            <w:shd w:val="clear" w:color="auto" w:fill="BDD6EE"/>
          </w:tcPr>
          <w:p w:rsidR="00FA6019" w:rsidRDefault="00FA6019" w:rsidP="0010688A">
            <w:pPr>
              <w:tabs>
                <w:tab w:val="right" w:pos="9580"/>
              </w:tabs>
              <w:rPr>
                <w:b/>
                <w:sz w:val="28"/>
              </w:rPr>
            </w:pPr>
            <w:r>
              <w:rPr>
                <w:b/>
                <w:sz w:val="28"/>
              </w:rPr>
              <w:lastRenderedPageBreak/>
              <w:t>C-I – Personální zabezpečení</w:t>
            </w:r>
            <w:r>
              <w:rPr>
                <w:b/>
                <w:sz w:val="28"/>
              </w:rPr>
              <w:tab/>
            </w:r>
            <w:r w:rsidR="00742E6D">
              <w:fldChar w:fldCharType="begin"/>
            </w:r>
            <w:r w:rsidR="00742E6D">
              <w:instrText xml:space="preserve"> REF aaSeznamC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29" w:type="dxa"/>
            <w:tcBorders>
              <w:top w:val="double" w:sz="4" w:space="0" w:color="auto"/>
            </w:tcBorders>
            <w:shd w:val="clear" w:color="auto" w:fill="F7CAAC"/>
          </w:tcPr>
          <w:p w:rsidR="00FA6019" w:rsidRDefault="00FA6019" w:rsidP="0010688A">
            <w:pPr>
              <w:jc w:val="both"/>
              <w:rPr>
                <w:b/>
              </w:rPr>
            </w:pPr>
            <w:r>
              <w:rPr>
                <w:b/>
              </w:rPr>
              <w:t>Vysoká škola</w:t>
            </w:r>
          </w:p>
        </w:tc>
        <w:tc>
          <w:tcPr>
            <w:tcW w:w="7371" w:type="dxa"/>
            <w:gridSpan w:val="10"/>
          </w:tcPr>
          <w:p w:rsidR="00FA6019" w:rsidRPr="00A405B4" w:rsidRDefault="00FA6019" w:rsidP="0010688A">
            <w:pPr>
              <w:jc w:val="both"/>
            </w:pPr>
            <w:r w:rsidRPr="00A405B4">
              <w:t>Univerzita Tomáše Bati ve Zlíně</w:t>
            </w:r>
          </w:p>
        </w:tc>
      </w:tr>
      <w:tr w:rsidR="00FA6019" w:rsidTr="0010688A">
        <w:tc>
          <w:tcPr>
            <w:tcW w:w="2529" w:type="dxa"/>
            <w:shd w:val="clear" w:color="auto" w:fill="F7CAAC"/>
          </w:tcPr>
          <w:p w:rsidR="00FA6019" w:rsidRDefault="00FA6019" w:rsidP="0010688A">
            <w:pPr>
              <w:jc w:val="both"/>
              <w:rPr>
                <w:b/>
              </w:rPr>
            </w:pPr>
            <w:r>
              <w:rPr>
                <w:b/>
              </w:rPr>
              <w:t>Součást vysoké školy</w:t>
            </w:r>
          </w:p>
        </w:tc>
        <w:tc>
          <w:tcPr>
            <w:tcW w:w="7371" w:type="dxa"/>
            <w:gridSpan w:val="10"/>
          </w:tcPr>
          <w:p w:rsidR="00FA6019" w:rsidRPr="00A405B4" w:rsidRDefault="00FA6019" w:rsidP="0010688A">
            <w:pPr>
              <w:jc w:val="both"/>
            </w:pPr>
            <w:r>
              <w:t>Fakulta aplikované informatiky</w:t>
            </w:r>
          </w:p>
        </w:tc>
      </w:tr>
      <w:tr w:rsidR="00FA6019" w:rsidTr="0010688A">
        <w:tc>
          <w:tcPr>
            <w:tcW w:w="2529" w:type="dxa"/>
            <w:shd w:val="clear" w:color="auto" w:fill="F7CAAC"/>
          </w:tcPr>
          <w:p w:rsidR="00FA6019" w:rsidRDefault="00FA6019" w:rsidP="0010688A">
            <w:pPr>
              <w:jc w:val="both"/>
              <w:rPr>
                <w:b/>
              </w:rPr>
            </w:pPr>
            <w:r>
              <w:rPr>
                <w:b/>
              </w:rPr>
              <w:t>Název studijního programu</w:t>
            </w:r>
          </w:p>
        </w:tc>
        <w:tc>
          <w:tcPr>
            <w:tcW w:w="7371" w:type="dxa"/>
            <w:gridSpan w:val="10"/>
          </w:tcPr>
          <w:p w:rsidR="00FA6019" w:rsidRDefault="00FA6019" w:rsidP="0010688A">
            <w:pPr>
              <w:jc w:val="both"/>
            </w:pPr>
            <w:r w:rsidRPr="00BE77F9">
              <w:t>Aplikovaná inform</w:t>
            </w:r>
            <w:r>
              <w:t>atika v průmyslové automatizaci</w:t>
            </w:r>
          </w:p>
        </w:tc>
      </w:tr>
      <w:tr w:rsidR="00FA6019" w:rsidTr="0010688A">
        <w:tc>
          <w:tcPr>
            <w:tcW w:w="2529" w:type="dxa"/>
            <w:shd w:val="clear" w:color="auto" w:fill="F7CAAC"/>
          </w:tcPr>
          <w:p w:rsidR="00FA6019" w:rsidRDefault="00FA6019" w:rsidP="0010688A">
            <w:pPr>
              <w:jc w:val="both"/>
              <w:rPr>
                <w:b/>
              </w:rPr>
            </w:pPr>
            <w:r>
              <w:rPr>
                <w:b/>
              </w:rPr>
              <w:t>Jméno a příjmení</w:t>
            </w:r>
          </w:p>
        </w:tc>
        <w:tc>
          <w:tcPr>
            <w:tcW w:w="4554" w:type="dxa"/>
            <w:gridSpan w:val="5"/>
          </w:tcPr>
          <w:p w:rsidR="00FA6019" w:rsidRDefault="00FA6019" w:rsidP="0010688A">
            <w:pPr>
              <w:jc w:val="both"/>
            </w:pPr>
            <w:r>
              <w:t xml:space="preserve">Libuše </w:t>
            </w:r>
            <w:bookmarkStart w:id="7246" w:name="aSykorova"/>
            <w:r>
              <w:t>Sýkorová</w:t>
            </w:r>
            <w:bookmarkEnd w:id="7246"/>
          </w:p>
        </w:tc>
        <w:tc>
          <w:tcPr>
            <w:tcW w:w="712" w:type="dxa"/>
            <w:shd w:val="clear" w:color="auto" w:fill="F7CAAC"/>
          </w:tcPr>
          <w:p w:rsidR="00FA6019" w:rsidRDefault="00FA6019" w:rsidP="0010688A">
            <w:pPr>
              <w:jc w:val="both"/>
              <w:rPr>
                <w:b/>
              </w:rPr>
            </w:pPr>
            <w:r>
              <w:rPr>
                <w:b/>
              </w:rPr>
              <w:t>Tituly</w:t>
            </w:r>
          </w:p>
        </w:tc>
        <w:tc>
          <w:tcPr>
            <w:tcW w:w="2105" w:type="dxa"/>
            <w:gridSpan w:val="4"/>
          </w:tcPr>
          <w:p w:rsidR="00FA6019" w:rsidRDefault="00FA6019" w:rsidP="0010688A">
            <w:pPr>
              <w:jc w:val="both"/>
            </w:pPr>
            <w:r>
              <w:t xml:space="preserve">doc. Ing., Ph.D. </w:t>
            </w:r>
          </w:p>
        </w:tc>
      </w:tr>
      <w:tr w:rsidR="00FA6019" w:rsidTr="0010688A">
        <w:tc>
          <w:tcPr>
            <w:tcW w:w="2529" w:type="dxa"/>
            <w:shd w:val="clear" w:color="auto" w:fill="F7CAAC"/>
          </w:tcPr>
          <w:p w:rsidR="00FA6019" w:rsidRDefault="00FA6019" w:rsidP="0010688A">
            <w:pPr>
              <w:jc w:val="both"/>
              <w:rPr>
                <w:b/>
              </w:rPr>
            </w:pPr>
            <w:r>
              <w:rPr>
                <w:b/>
              </w:rPr>
              <w:t>Rok narození</w:t>
            </w:r>
          </w:p>
        </w:tc>
        <w:tc>
          <w:tcPr>
            <w:tcW w:w="832" w:type="dxa"/>
          </w:tcPr>
          <w:p w:rsidR="00FA6019" w:rsidRDefault="00FA6019" w:rsidP="0010688A">
            <w:pPr>
              <w:jc w:val="both"/>
            </w:pPr>
            <w:r>
              <w:t>1957</w:t>
            </w:r>
          </w:p>
        </w:tc>
        <w:tc>
          <w:tcPr>
            <w:tcW w:w="1728" w:type="dxa"/>
            <w:shd w:val="clear" w:color="auto" w:fill="F7CAAC"/>
          </w:tcPr>
          <w:p w:rsidR="00FA6019" w:rsidRDefault="00FA6019" w:rsidP="0010688A">
            <w:pPr>
              <w:jc w:val="both"/>
              <w:rPr>
                <w:b/>
              </w:rPr>
            </w:pPr>
            <w:r>
              <w:rPr>
                <w:b/>
              </w:rPr>
              <w:t>typ vztahu k VŠ</w:t>
            </w:r>
          </w:p>
        </w:tc>
        <w:tc>
          <w:tcPr>
            <w:tcW w:w="996" w:type="dxa"/>
            <w:gridSpan w:val="2"/>
          </w:tcPr>
          <w:p w:rsidR="00FA6019" w:rsidRDefault="00FA6019" w:rsidP="0010688A">
            <w:pPr>
              <w:jc w:val="both"/>
            </w:pPr>
            <w:r w:rsidRPr="00A96093">
              <w:t>pp.</w:t>
            </w:r>
          </w:p>
        </w:tc>
        <w:tc>
          <w:tcPr>
            <w:tcW w:w="998" w:type="dxa"/>
            <w:shd w:val="clear" w:color="auto" w:fill="F7CAAC"/>
          </w:tcPr>
          <w:p w:rsidR="00FA6019" w:rsidRDefault="00FA6019" w:rsidP="0010688A">
            <w:pPr>
              <w:jc w:val="both"/>
              <w:rPr>
                <w:b/>
              </w:rPr>
            </w:pPr>
            <w:r>
              <w:rPr>
                <w:b/>
              </w:rPr>
              <w:t>rozsah</w:t>
            </w:r>
          </w:p>
        </w:tc>
        <w:tc>
          <w:tcPr>
            <w:tcW w:w="712" w:type="dxa"/>
          </w:tcPr>
          <w:p w:rsidR="00FA6019" w:rsidRDefault="00FA6019" w:rsidP="0010688A">
            <w:pPr>
              <w:jc w:val="both"/>
            </w:pPr>
            <w:r w:rsidRPr="00A96093">
              <w:t>40</w:t>
            </w:r>
          </w:p>
        </w:tc>
        <w:tc>
          <w:tcPr>
            <w:tcW w:w="712" w:type="dxa"/>
            <w:gridSpan w:val="2"/>
            <w:shd w:val="clear" w:color="auto" w:fill="F7CAAC"/>
          </w:tcPr>
          <w:p w:rsidR="00FA6019" w:rsidRDefault="00FA6019" w:rsidP="0010688A">
            <w:pPr>
              <w:jc w:val="both"/>
              <w:rPr>
                <w:b/>
              </w:rPr>
            </w:pPr>
            <w:r>
              <w:rPr>
                <w:b/>
              </w:rPr>
              <w:t>do kdy</w:t>
            </w:r>
          </w:p>
        </w:tc>
        <w:tc>
          <w:tcPr>
            <w:tcW w:w="1393" w:type="dxa"/>
            <w:gridSpan w:val="2"/>
          </w:tcPr>
          <w:p w:rsidR="00FA6019" w:rsidRPr="00C32277" w:rsidRDefault="00FA6019" w:rsidP="0010688A">
            <w:pPr>
              <w:jc w:val="both"/>
              <w:rPr>
                <w:highlight w:val="green"/>
              </w:rPr>
            </w:pPr>
            <w:r w:rsidRPr="00A96093">
              <w:t>N</w:t>
            </w:r>
          </w:p>
        </w:tc>
      </w:tr>
      <w:tr w:rsidR="00FA6019" w:rsidTr="0010688A">
        <w:tc>
          <w:tcPr>
            <w:tcW w:w="5089" w:type="dxa"/>
            <w:gridSpan w:val="3"/>
            <w:shd w:val="clear" w:color="auto" w:fill="F7CAAC"/>
          </w:tcPr>
          <w:p w:rsidR="00FA6019" w:rsidRDefault="00FA6019" w:rsidP="0010688A">
            <w:pPr>
              <w:jc w:val="both"/>
              <w:rPr>
                <w:b/>
              </w:rPr>
            </w:pPr>
            <w:r>
              <w:rPr>
                <w:b/>
              </w:rPr>
              <w:t>Typ vztahu na součásti VŠ, která uskutečňuje st. program</w:t>
            </w:r>
          </w:p>
        </w:tc>
        <w:tc>
          <w:tcPr>
            <w:tcW w:w="996" w:type="dxa"/>
            <w:gridSpan w:val="2"/>
          </w:tcPr>
          <w:p w:rsidR="00FA6019" w:rsidRDefault="00FA6019" w:rsidP="0010688A">
            <w:pPr>
              <w:jc w:val="both"/>
            </w:pPr>
            <w:r>
              <w:t>pp.</w:t>
            </w:r>
          </w:p>
        </w:tc>
        <w:tc>
          <w:tcPr>
            <w:tcW w:w="998" w:type="dxa"/>
            <w:shd w:val="clear" w:color="auto" w:fill="F7CAAC"/>
          </w:tcPr>
          <w:p w:rsidR="00FA6019" w:rsidRDefault="00FA6019" w:rsidP="0010688A">
            <w:pPr>
              <w:jc w:val="both"/>
              <w:rPr>
                <w:b/>
              </w:rPr>
            </w:pPr>
            <w:r>
              <w:rPr>
                <w:b/>
              </w:rPr>
              <w:t>rozsah</w:t>
            </w:r>
          </w:p>
        </w:tc>
        <w:tc>
          <w:tcPr>
            <w:tcW w:w="712" w:type="dxa"/>
          </w:tcPr>
          <w:p w:rsidR="00FA6019" w:rsidRDefault="00FA6019" w:rsidP="0010688A">
            <w:pPr>
              <w:jc w:val="both"/>
            </w:pPr>
            <w:del w:id="7247" w:author="vopatrilova" w:date="2018-11-20T13:30:00Z">
              <w:r w:rsidDel="00B91F8F">
                <w:delText>40</w:delText>
              </w:r>
            </w:del>
            <w:ins w:id="7248" w:author="vopatrilova" w:date="2018-11-20T13:30:00Z">
              <w:r w:rsidR="00B91F8F">
                <w:t>6</w:t>
              </w:r>
            </w:ins>
          </w:p>
        </w:tc>
        <w:tc>
          <w:tcPr>
            <w:tcW w:w="712" w:type="dxa"/>
            <w:gridSpan w:val="2"/>
            <w:shd w:val="clear" w:color="auto" w:fill="F7CAAC"/>
          </w:tcPr>
          <w:p w:rsidR="00FA6019" w:rsidRDefault="00FA6019" w:rsidP="0010688A">
            <w:pPr>
              <w:jc w:val="both"/>
              <w:rPr>
                <w:b/>
              </w:rPr>
            </w:pPr>
            <w:r>
              <w:rPr>
                <w:b/>
              </w:rPr>
              <w:t>do kdy</w:t>
            </w:r>
          </w:p>
        </w:tc>
        <w:tc>
          <w:tcPr>
            <w:tcW w:w="1393" w:type="dxa"/>
            <w:gridSpan w:val="2"/>
          </w:tcPr>
          <w:p w:rsidR="00FA6019" w:rsidRPr="00C32277" w:rsidRDefault="00FA6019" w:rsidP="0010688A">
            <w:pPr>
              <w:jc w:val="both"/>
              <w:rPr>
                <w:highlight w:val="green"/>
              </w:rPr>
            </w:pPr>
            <w:r>
              <w:t>N</w:t>
            </w:r>
          </w:p>
        </w:tc>
      </w:tr>
      <w:tr w:rsidR="00FA6019" w:rsidTr="0010688A">
        <w:tc>
          <w:tcPr>
            <w:tcW w:w="6085" w:type="dxa"/>
            <w:gridSpan w:val="5"/>
            <w:shd w:val="clear" w:color="auto" w:fill="F7CAAC"/>
          </w:tcPr>
          <w:p w:rsidR="00FA6019" w:rsidRDefault="00FA6019" w:rsidP="0010688A">
            <w:r>
              <w:rPr>
                <w:b/>
              </w:rPr>
              <w:t>Další</w:t>
            </w:r>
            <w:r>
              <w:rPr>
                <w:rFonts w:eastAsiaTheme="minorHAnsi"/>
                <w:sz w:val="24"/>
                <w:szCs w:val="24"/>
              </w:rPr>
              <w:t xml:space="preserve"> </w:t>
            </w:r>
            <w:r>
              <w:rPr>
                <w:b/>
              </w:rPr>
              <w:t>současná působení jako akademický pracovník na jiných VŠ</w:t>
            </w:r>
          </w:p>
        </w:tc>
        <w:tc>
          <w:tcPr>
            <w:tcW w:w="1710" w:type="dxa"/>
            <w:gridSpan w:val="2"/>
            <w:shd w:val="clear" w:color="auto" w:fill="F7CAAC"/>
          </w:tcPr>
          <w:p w:rsidR="00FA6019" w:rsidRDefault="00FA6019" w:rsidP="0010688A">
            <w:pPr>
              <w:jc w:val="both"/>
              <w:rPr>
                <w:b/>
              </w:rPr>
            </w:pPr>
            <w:r>
              <w:rPr>
                <w:b/>
              </w:rPr>
              <w:t>typ prac. vztahu</w:t>
            </w:r>
          </w:p>
        </w:tc>
        <w:tc>
          <w:tcPr>
            <w:tcW w:w="2105" w:type="dxa"/>
            <w:gridSpan w:val="4"/>
            <w:shd w:val="clear" w:color="auto" w:fill="F7CAAC"/>
          </w:tcPr>
          <w:p w:rsidR="00FA6019" w:rsidRDefault="00FA6019" w:rsidP="0010688A">
            <w:pPr>
              <w:jc w:val="both"/>
              <w:rPr>
                <w:b/>
              </w:rPr>
            </w:pPr>
            <w:r>
              <w:rPr>
                <w:b/>
              </w:rPr>
              <w:t>rozsah</w:t>
            </w:r>
          </w:p>
        </w:tc>
      </w:tr>
      <w:tr w:rsidR="00FA6019" w:rsidTr="0010688A">
        <w:tc>
          <w:tcPr>
            <w:tcW w:w="6085" w:type="dxa"/>
            <w:gridSpan w:val="5"/>
          </w:tcPr>
          <w:p w:rsidR="00FA6019" w:rsidRDefault="00FA6019" w:rsidP="0010688A">
            <w:pPr>
              <w:jc w:val="both"/>
            </w:pPr>
          </w:p>
        </w:tc>
        <w:tc>
          <w:tcPr>
            <w:tcW w:w="1710" w:type="dxa"/>
            <w:gridSpan w:val="2"/>
          </w:tcPr>
          <w:p w:rsidR="00FA6019" w:rsidRDefault="00FA6019" w:rsidP="0010688A">
            <w:pPr>
              <w:jc w:val="both"/>
            </w:pPr>
          </w:p>
        </w:tc>
        <w:tc>
          <w:tcPr>
            <w:tcW w:w="2105" w:type="dxa"/>
            <w:gridSpan w:val="4"/>
          </w:tcPr>
          <w:p w:rsidR="00FA6019" w:rsidRDefault="00FA6019" w:rsidP="0010688A">
            <w:pPr>
              <w:jc w:val="both"/>
            </w:pPr>
          </w:p>
        </w:tc>
      </w:tr>
      <w:tr w:rsidR="00FA6019" w:rsidTr="0010688A">
        <w:tc>
          <w:tcPr>
            <w:tcW w:w="9900"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466"/>
        </w:trPr>
        <w:tc>
          <w:tcPr>
            <w:tcW w:w="9900" w:type="dxa"/>
            <w:gridSpan w:val="11"/>
            <w:tcBorders>
              <w:top w:val="nil"/>
            </w:tcBorders>
          </w:tcPr>
          <w:p w:rsidR="00FA6019" w:rsidRPr="005F455C" w:rsidRDefault="00FA6019" w:rsidP="0010688A">
            <w:pPr>
              <w:pStyle w:val="Zkladntext"/>
              <w:ind w:right="107"/>
              <w:rPr>
                <w:sz w:val="20"/>
              </w:rPr>
            </w:pPr>
            <w:r w:rsidRPr="000C4653">
              <w:rPr>
                <w:sz w:val="20"/>
              </w:rPr>
              <w:t>Inženýrská grafika</w:t>
            </w:r>
            <w:r>
              <w:rPr>
                <w:sz w:val="20"/>
              </w:rPr>
              <w:t xml:space="preserve"> - garant, vedení seminářů </w:t>
            </w:r>
            <w:r w:rsidRPr="005F455C">
              <w:rPr>
                <w:sz w:val="20"/>
              </w:rPr>
              <w:t>(100 %), cvičící (100 %)</w:t>
            </w:r>
          </w:p>
        </w:tc>
      </w:tr>
      <w:tr w:rsidR="00FA6019" w:rsidTr="0010688A">
        <w:tc>
          <w:tcPr>
            <w:tcW w:w="9900"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372"/>
        </w:trPr>
        <w:tc>
          <w:tcPr>
            <w:tcW w:w="9900" w:type="dxa"/>
            <w:gridSpan w:val="11"/>
          </w:tcPr>
          <w:p w:rsidR="00FA6019" w:rsidRPr="00EF5E45" w:rsidRDefault="00FA6019" w:rsidP="0010688A">
            <w:pPr>
              <w:rPr>
                <w:rFonts w:eastAsia="Calibri"/>
              </w:rPr>
            </w:pPr>
            <w:r w:rsidRPr="00EF5E45">
              <w:rPr>
                <w:rFonts w:eastAsia="Calibri"/>
              </w:rPr>
              <w:t>1977 – 1982: VUT Brno, Fakulta strojní</w:t>
            </w:r>
          </w:p>
          <w:p w:rsidR="00FA6019" w:rsidRPr="00EF5E45" w:rsidRDefault="00FA6019" w:rsidP="0010688A">
            <w:pPr>
              <w:rPr>
                <w:rFonts w:eastAsia="Calibri"/>
              </w:rPr>
            </w:pPr>
            <w:r w:rsidRPr="00EF5E45">
              <w:rPr>
                <w:rFonts w:eastAsia="Calibri"/>
              </w:rPr>
              <w:t>2000: VUT Brno,</w:t>
            </w:r>
            <w:r w:rsidRPr="00EF5E45">
              <w:rPr>
                <w:bCs/>
              </w:rPr>
              <w:t xml:space="preserve"> FS, </w:t>
            </w:r>
            <w:r w:rsidRPr="00EF5E45">
              <w:rPr>
                <w:rFonts w:eastAsia="Calibri"/>
              </w:rPr>
              <w:t>SP 2303V Strojírenská technologie, obor Strojírenská technologie, Ph.D.</w:t>
            </w:r>
          </w:p>
          <w:p w:rsidR="00FA6019" w:rsidRDefault="00FA6019" w:rsidP="0010688A">
            <w:pPr>
              <w:jc w:val="both"/>
              <w:rPr>
                <w:b/>
              </w:rPr>
            </w:pPr>
          </w:p>
        </w:tc>
      </w:tr>
      <w:tr w:rsidR="00FA6019" w:rsidTr="0010688A">
        <w:tc>
          <w:tcPr>
            <w:tcW w:w="9900" w:type="dxa"/>
            <w:gridSpan w:val="11"/>
            <w:shd w:val="clear" w:color="auto" w:fill="F7CAAC"/>
          </w:tcPr>
          <w:p w:rsidR="00FA6019" w:rsidRDefault="00FA6019" w:rsidP="0010688A">
            <w:pPr>
              <w:rPr>
                <w:b/>
              </w:rPr>
            </w:pPr>
            <w:r>
              <w:rPr>
                <w:b/>
              </w:rPr>
              <w:t xml:space="preserve">Údaje o odborném působení </w:t>
            </w:r>
            <w:r>
              <w:rPr>
                <w:rFonts w:eastAsiaTheme="minorHAnsi"/>
                <w:sz w:val="24"/>
                <w:szCs w:val="24"/>
              </w:rPr>
              <w:t xml:space="preserve"> </w:t>
            </w:r>
            <w:r>
              <w:rPr>
                <w:b/>
              </w:rPr>
              <w:t>od absolvování VŠ</w:t>
            </w:r>
          </w:p>
        </w:tc>
      </w:tr>
      <w:tr w:rsidR="00FA6019" w:rsidTr="0010688A">
        <w:trPr>
          <w:trHeight w:val="718"/>
        </w:trPr>
        <w:tc>
          <w:tcPr>
            <w:tcW w:w="9900" w:type="dxa"/>
            <w:gridSpan w:val="11"/>
          </w:tcPr>
          <w:p w:rsidR="00FA6019" w:rsidRPr="00EF5E45" w:rsidRDefault="00FA6019" w:rsidP="0010688A">
            <w:pPr>
              <w:autoSpaceDE w:val="0"/>
              <w:autoSpaceDN w:val="0"/>
              <w:adjustRightInd w:val="0"/>
              <w:spacing w:before="20" w:after="20"/>
              <w:jc w:val="both"/>
              <w:rPr>
                <w:rFonts w:eastAsia="Calibri"/>
              </w:rPr>
            </w:pPr>
            <w:r w:rsidRPr="00EF5E45">
              <w:rPr>
                <w:rFonts w:eastAsia="Calibri"/>
              </w:rPr>
              <w:t xml:space="preserve">1983 </w:t>
            </w:r>
            <w:r w:rsidRPr="00EF5E45">
              <w:t xml:space="preserve">– </w:t>
            </w:r>
            <w:r w:rsidRPr="00EF5E45">
              <w:rPr>
                <w:rFonts w:eastAsia="Calibri"/>
              </w:rPr>
              <w:t>1987: Barum Otrokovice, n.p., technik – oddělení technického rozvoje výroby</w:t>
            </w:r>
          </w:p>
          <w:p w:rsidR="00FA6019" w:rsidRPr="00EF5E45" w:rsidRDefault="00FA6019" w:rsidP="0010688A">
            <w:pPr>
              <w:autoSpaceDE w:val="0"/>
              <w:autoSpaceDN w:val="0"/>
              <w:adjustRightInd w:val="0"/>
              <w:spacing w:before="20" w:after="20"/>
              <w:jc w:val="both"/>
              <w:rPr>
                <w:rFonts w:eastAsia="Calibri"/>
              </w:rPr>
            </w:pPr>
            <w:r w:rsidRPr="00EF5E45">
              <w:rPr>
                <w:rFonts w:eastAsia="Calibri"/>
              </w:rPr>
              <w:t xml:space="preserve">1987 </w:t>
            </w:r>
            <w:r w:rsidRPr="00EF5E45">
              <w:t xml:space="preserve">– </w:t>
            </w:r>
            <w:r w:rsidRPr="00EF5E45">
              <w:rPr>
                <w:rFonts w:eastAsia="Calibri"/>
              </w:rPr>
              <w:t>2010: UTB Zlín, FT, Ústav výrobního inženýrství, odborný asistent, tajemník</w:t>
            </w:r>
          </w:p>
          <w:p w:rsidR="00FA6019" w:rsidRPr="00EF5E45" w:rsidRDefault="00FA6019" w:rsidP="0010688A">
            <w:pPr>
              <w:jc w:val="both"/>
            </w:pPr>
            <w:r w:rsidRPr="00EF5E45">
              <w:rPr>
                <w:rFonts w:eastAsia="Calibri"/>
              </w:rPr>
              <w:t xml:space="preserve">2010 </w:t>
            </w:r>
            <w:r w:rsidRPr="00EF5E45">
              <w:t xml:space="preserve">– </w:t>
            </w:r>
            <w:r w:rsidRPr="00EF5E45">
              <w:rPr>
                <w:rFonts w:eastAsia="Calibri"/>
              </w:rPr>
              <w:t>dosud: UTB Zlín, FT, Ústav výrobního inženýrství, docent, tajemník</w:t>
            </w:r>
          </w:p>
        </w:tc>
      </w:tr>
      <w:tr w:rsidR="00FA6019" w:rsidTr="0010688A">
        <w:trPr>
          <w:trHeight w:val="250"/>
        </w:trPr>
        <w:tc>
          <w:tcPr>
            <w:tcW w:w="9900"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276"/>
        </w:trPr>
        <w:tc>
          <w:tcPr>
            <w:tcW w:w="9900" w:type="dxa"/>
            <w:gridSpan w:val="11"/>
          </w:tcPr>
          <w:p w:rsidR="00FA6019" w:rsidRDefault="00FA6019" w:rsidP="0010688A">
            <w:r w:rsidRPr="00EF5E45">
              <w:t>Počet</w:t>
            </w:r>
            <w:r w:rsidRPr="00EF5E45">
              <w:rPr>
                <w:rFonts w:eastAsiaTheme="minorHAnsi"/>
              </w:rPr>
              <w:t xml:space="preserve"> </w:t>
            </w:r>
            <w:r w:rsidRPr="00EF5E45">
              <w:t xml:space="preserve">obhájených prací, které vyučující vedl v období 2013 </w:t>
            </w:r>
            <w:r w:rsidRPr="00EF5E45">
              <w:rPr>
                <w:rFonts w:eastAsia="Calibri"/>
              </w:rPr>
              <w:t xml:space="preserve">– </w:t>
            </w:r>
            <w:r w:rsidRPr="00EF5E45">
              <w:t>2017</w:t>
            </w:r>
            <w:r>
              <w:t xml:space="preserve">: 14 BP, 15 DP, </w:t>
            </w:r>
          </w:p>
        </w:tc>
      </w:tr>
      <w:tr w:rsidR="00FA6019" w:rsidTr="0010688A">
        <w:trPr>
          <w:cantSplit/>
        </w:trPr>
        <w:tc>
          <w:tcPr>
            <w:tcW w:w="3361"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54"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A6019" w:rsidRDefault="00FA6019" w:rsidP="0010688A">
            <w:pPr>
              <w:rPr>
                <w:b/>
              </w:rPr>
            </w:pPr>
            <w:r>
              <w:rPr>
                <w:b/>
              </w:rPr>
              <w:t>Ohlasy publikací</w:t>
            </w:r>
            <w:r>
              <w:rPr>
                <w:rFonts w:eastAsiaTheme="minorHAnsi"/>
                <w:sz w:val="24"/>
                <w:szCs w:val="24"/>
              </w:rPr>
              <w:t xml:space="preserve"> </w:t>
            </w:r>
          </w:p>
        </w:tc>
      </w:tr>
      <w:tr w:rsidR="00FA6019" w:rsidTr="0010688A">
        <w:trPr>
          <w:cantSplit/>
        </w:trPr>
        <w:tc>
          <w:tcPr>
            <w:tcW w:w="3361" w:type="dxa"/>
            <w:gridSpan w:val="2"/>
          </w:tcPr>
          <w:p w:rsidR="00FA6019" w:rsidRDefault="00FA6019" w:rsidP="0010688A">
            <w:pPr>
              <w:jc w:val="both"/>
            </w:pPr>
            <w:r>
              <w:t>Strojírenská technologie</w:t>
            </w:r>
          </w:p>
        </w:tc>
        <w:tc>
          <w:tcPr>
            <w:tcW w:w="2254" w:type="dxa"/>
            <w:gridSpan w:val="2"/>
          </w:tcPr>
          <w:p w:rsidR="00FA6019" w:rsidRDefault="00FA6019" w:rsidP="0010688A">
            <w:pPr>
              <w:jc w:val="both"/>
            </w:pPr>
            <w:r>
              <w:t>2010</w:t>
            </w:r>
          </w:p>
        </w:tc>
        <w:tc>
          <w:tcPr>
            <w:tcW w:w="2257" w:type="dxa"/>
            <w:gridSpan w:val="4"/>
            <w:tcBorders>
              <w:right w:val="single" w:sz="12" w:space="0" w:color="auto"/>
            </w:tcBorders>
          </w:tcPr>
          <w:p w:rsidR="00FA6019" w:rsidRDefault="00081A9E" w:rsidP="0010688A">
            <w:pPr>
              <w:jc w:val="both"/>
            </w:pPr>
            <w:ins w:id="7249" w:author="vopatrilova" w:date="2018-11-19T15:25:00Z">
              <w:r>
                <w:t xml:space="preserve">FS, </w:t>
              </w:r>
            </w:ins>
            <w:r w:rsidR="00FA6019">
              <w:t>VŠB-TU Ostrava</w:t>
            </w:r>
          </w:p>
        </w:tc>
        <w:tc>
          <w:tcPr>
            <w:tcW w:w="635" w:type="dxa"/>
            <w:tcBorders>
              <w:left w:val="single" w:sz="12" w:space="0" w:color="auto"/>
            </w:tcBorders>
            <w:shd w:val="clear" w:color="auto" w:fill="F7CAAC"/>
          </w:tcPr>
          <w:p w:rsidR="00FA6019" w:rsidRDefault="00FA6019" w:rsidP="0010688A">
            <w:pPr>
              <w:jc w:val="both"/>
            </w:pPr>
            <w:r>
              <w:rPr>
                <w:b/>
              </w:rPr>
              <w:t>WOS</w:t>
            </w:r>
          </w:p>
        </w:tc>
        <w:tc>
          <w:tcPr>
            <w:tcW w:w="696" w:type="dxa"/>
            <w:shd w:val="clear" w:color="auto" w:fill="F7CAAC"/>
          </w:tcPr>
          <w:p w:rsidR="00FA6019" w:rsidRDefault="00FA6019" w:rsidP="0010688A">
            <w:pPr>
              <w:jc w:val="both"/>
              <w:rPr>
                <w:sz w:val="18"/>
              </w:rPr>
            </w:pPr>
            <w:r>
              <w:rPr>
                <w:b/>
                <w:sz w:val="18"/>
              </w:rPr>
              <w:t>Scopus</w:t>
            </w:r>
          </w:p>
        </w:tc>
        <w:tc>
          <w:tcPr>
            <w:tcW w:w="697"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61" w:type="dxa"/>
            <w:gridSpan w:val="2"/>
            <w:shd w:val="clear" w:color="auto" w:fill="F7CAAC"/>
          </w:tcPr>
          <w:p w:rsidR="00FA6019" w:rsidRDefault="00FA6019" w:rsidP="0010688A">
            <w:pPr>
              <w:jc w:val="both"/>
            </w:pPr>
            <w:r>
              <w:rPr>
                <w:b/>
              </w:rPr>
              <w:t>Obor jmenovacího řízení</w:t>
            </w:r>
          </w:p>
        </w:tc>
        <w:tc>
          <w:tcPr>
            <w:tcW w:w="2254" w:type="dxa"/>
            <w:gridSpan w:val="2"/>
            <w:shd w:val="clear" w:color="auto" w:fill="F7CAAC"/>
          </w:tcPr>
          <w:p w:rsidR="00FA6019" w:rsidRDefault="00FA6019" w:rsidP="0010688A">
            <w:pPr>
              <w:jc w:val="both"/>
            </w:pPr>
            <w:r>
              <w:rPr>
                <w:b/>
              </w:rPr>
              <w:t>Rok udělení hodnosti</w:t>
            </w:r>
          </w:p>
        </w:tc>
        <w:tc>
          <w:tcPr>
            <w:tcW w:w="2257"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5" w:type="dxa"/>
            <w:vMerge w:val="restart"/>
            <w:tcBorders>
              <w:left w:val="single" w:sz="12" w:space="0" w:color="auto"/>
            </w:tcBorders>
          </w:tcPr>
          <w:p w:rsidR="00FA6019" w:rsidRPr="00231641" w:rsidRDefault="00FA6019" w:rsidP="0010688A">
            <w:pPr>
              <w:jc w:val="both"/>
              <w:rPr>
                <w:b/>
                <w:highlight w:val="yellow"/>
              </w:rPr>
            </w:pPr>
            <w:r w:rsidRPr="00A96093">
              <w:rPr>
                <w:b/>
              </w:rPr>
              <w:t>0</w:t>
            </w:r>
          </w:p>
        </w:tc>
        <w:tc>
          <w:tcPr>
            <w:tcW w:w="696" w:type="dxa"/>
            <w:vMerge w:val="restart"/>
          </w:tcPr>
          <w:p w:rsidR="00FA6019" w:rsidRPr="00231641" w:rsidRDefault="00FA6019" w:rsidP="0010688A">
            <w:pPr>
              <w:jc w:val="both"/>
              <w:rPr>
                <w:b/>
                <w:highlight w:val="yellow"/>
              </w:rPr>
            </w:pPr>
            <w:r w:rsidRPr="00A96093">
              <w:rPr>
                <w:b/>
              </w:rPr>
              <w:t>43</w:t>
            </w:r>
          </w:p>
        </w:tc>
        <w:tc>
          <w:tcPr>
            <w:tcW w:w="697" w:type="dxa"/>
            <w:vMerge w:val="restart"/>
          </w:tcPr>
          <w:p w:rsidR="00FA6019" w:rsidRPr="00231641" w:rsidRDefault="00FA6019" w:rsidP="0010688A">
            <w:pPr>
              <w:jc w:val="both"/>
              <w:rPr>
                <w:b/>
                <w:sz w:val="18"/>
                <w:szCs w:val="18"/>
                <w:highlight w:val="yellow"/>
              </w:rPr>
            </w:pPr>
            <w:r w:rsidRPr="00A96093">
              <w:rPr>
                <w:b/>
                <w:sz w:val="18"/>
                <w:szCs w:val="18"/>
              </w:rPr>
              <w:t>neevid.</w:t>
            </w:r>
          </w:p>
        </w:tc>
      </w:tr>
      <w:tr w:rsidR="00FA6019" w:rsidTr="0010688A">
        <w:trPr>
          <w:trHeight w:val="205"/>
        </w:trPr>
        <w:tc>
          <w:tcPr>
            <w:tcW w:w="3361" w:type="dxa"/>
            <w:gridSpan w:val="2"/>
          </w:tcPr>
          <w:p w:rsidR="00FA6019" w:rsidRDefault="00FA6019" w:rsidP="0010688A">
            <w:pPr>
              <w:jc w:val="both"/>
            </w:pPr>
            <w:r>
              <w:t>---</w:t>
            </w:r>
          </w:p>
        </w:tc>
        <w:tc>
          <w:tcPr>
            <w:tcW w:w="2254" w:type="dxa"/>
            <w:gridSpan w:val="2"/>
          </w:tcPr>
          <w:p w:rsidR="00FA6019" w:rsidRDefault="00FA6019" w:rsidP="0010688A">
            <w:pPr>
              <w:jc w:val="both"/>
            </w:pPr>
            <w:r>
              <w:t>---</w:t>
            </w:r>
          </w:p>
        </w:tc>
        <w:tc>
          <w:tcPr>
            <w:tcW w:w="2257" w:type="dxa"/>
            <w:gridSpan w:val="4"/>
            <w:tcBorders>
              <w:right w:val="single" w:sz="12" w:space="0" w:color="auto"/>
            </w:tcBorders>
          </w:tcPr>
          <w:p w:rsidR="00FA6019" w:rsidRDefault="00FA6019" w:rsidP="0010688A">
            <w:pPr>
              <w:jc w:val="both"/>
            </w:pPr>
            <w:r>
              <w:t>---</w:t>
            </w:r>
          </w:p>
        </w:tc>
        <w:tc>
          <w:tcPr>
            <w:tcW w:w="635" w:type="dxa"/>
            <w:vMerge/>
            <w:tcBorders>
              <w:left w:val="single" w:sz="12" w:space="0" w:color="auto"/>
            </w:tcBorders>
            <w:vAlign w:val="center"/>
          </w:tcPr>
          <w:p w:rsidR="00FA6019" w:rsidRDefault="00FA6019" w:rsidP="0010688A">
            <w:pPr>
              <w:rPr>
                <w:b/>
              </w:rPr>
            </w:pPr>
          </w:p>
        </w:tc>
        <w:tc>
          <w:tcPr>
            <w:tcW w:w="696" w:type="dxa"/>
            <w:vMerge/>
            <w:vAlign w:val="center"/>
          </w:tcPr>
          <w:p w:rsidR="00FA6019" w:rsidRDefault="00FA6019" w:rsidP="0010688A">
            <w:pPr>
              <w:rPr>
                <w:b/>
              </w:rPr>
            </w:pPr>
          </w:p>
        </w:tc>
        <w:tc>
          <w:tcPr>
            <w:tcW w:w="697" w:type="dxa"/>
            <w:vMerge/>
            <w:vAlign w:val="center"/>
          </w:tcPr>
          <w:p w:rsidR="00FA6019" w:rsidRDefault="00FA6019" w:rsidP="0010688A">
            <w:pPr>
              <w:rPr>
                <w:b/>
              </w:rPr>
            </w:pPr>
          </w:p>
        </w:tc>
      </w:tr>
      <w:tr w:rsidR="00FA6019" w:rsidTr="0010688A">
        <w:tc>
          <w:tcPr>
            <w:tcW w:w="9900" w:type="dxa"/>
            <w:gridSpan w:val="11"/>
            <w:shd w:val="clear" w:color="auto" w:fill="F7CAAC"/>
          </w:tcPr>
          <w:p w:rsidR="00FA6019" w:rsidRDefault="00FA6019" w:rsidP="0010688A">
            <w:pPr>
              <w:rPr>
                <w:b/>
              </w:rPr>
            </w:pPr>
            <w:r>
              <w:rPr>
                <w:b/>
              </w:rPr>
              <w:t xml:space="preserve">Přehled </w:t>
            </w:r>
            <w:r>
              <w:rPr>
                <w:rFonts w:eastAsiaTheme="minorHAnsi"/>
                <w:sz w:val="24"/>
                <w:szCs w:val="24"/>
              </w:rPr>
              <w:t xml:space="preserve"> </w:t>
            </w:r>
            <w:r>
              <w:rPr>
                <w:b/>
              </w:rPr>
              <w:t xml:space="preserve">o nejvýznamnější publikační a další tvůrčí činnosti nebo další profesní činnosti u odborníků z praxe vztahující se k zabezpečovaným předmětům </w:t>
            </w:r>
          </w:p>
        </w:tc>
      </w:tr>
      <w:tr w:rsidR="00FA6019" w:rsidTr="0010688A">
        <w:trPr>
          <w:trHeight w:val="283"/>
        </w:trPr>
        <w:tc>
          <w:tcPr>
            <w:tcW w:w="9900" w:type="dxa"/>
            <w:gridSpan w:val="11"/>
          </w:tcPr>
          <w:p w:rsidR="00FA6019" w:rsidRPr="000C4653" w:rsidRDefault="00FA6019" w:rsidP="0010688A">
            <w:pPr>
              <w:pStyle w:val="Nzev"/>
              <w:jc w:val="both"/>
              <w:rPr>
                <w:b w:val="0"/>
                <w:sz w:val="20"/>
                <w:szCs w:val="20"/>
              </w:rPr>
            </w:pPr>
            <w:r w:rsidRPr="000C4653">
              <w:rPr>
                <w:sz w:val="20"/>
                <w:szCs w:val="20"/>
              </w:rPr>
              <w:t>SÝKOROVÁ, L. (45</w:t>
            </w:r>
            <w:r>
              <w:rPr>
                <w:sz w:val="20"/>
                <w:szCs w:val="20"/>
              </w:rPr>
              <w:t xml:space="preserve"> %)</w:t>
            </w:r>
            <w:r w:rsidRPr="00953D1C">
              <w:rPr>
                <w:b w:val="0"/>
                <w:sz w:val="20"/>
                <w:szCs w:val="20"/>
              </w:rPr>
              <w:t xml:space="preserve"> V.</w:t>
            </w:r>
            <w:r>
              <w:rPr>
                <w:sz w:val="20"/>
                <w:szCs w:val="20"/>
              </w:rPr>
              <w:t xml:space="preserve"> </w:t>
            </w:r>
            <w:r w:rsidRPr="000C4653">
              <w:rPr>
                <w:b w:val="0"/>
                <w:sz w:val="20"/>
                <w:szCs w:val="20"/>
              </w:rPr>
              <w:t xml:space="preserve">PATA, </w:t>
            </w:r>
            <w:r>
              <w:rPr>
                <w:b w:val="0"/>
                <w:sz w:val="20"/>
                <w:szCs w:val="20"/>
              </w:rPr>
              <w:t xml:space="preserve">M. KUBIŠOVÁ a J. </w:t>
            </w:r>
            <w:r w:rsidRPr="000C4653">
              <w:rPr>
                <w:b w:val="0"/>
                <w:sz w:val="20"/>
                <w:szCs w:val="20"/>
              </w:rPr>
              <w:t>KNEDLOVÁ.</w:t>
            </w:r>
            <w:r w:rsidRPr="000C4653">
              <w:rPr>
                <w:sz w:val="20"/>
                <w:szCs w:val="20"/>
              </w:rPr>
              <w:t xml:space="preserve"> </w:t>
            </w:r>
            <w:r w:rsidRPr="000C4653">
              <w:rPr>
                <w:b w:val="0"/>
                <w:sz w:val="20"/>
                <w:szCs w:val="20"/>
              </w:rPr>
              <w:t xml:space="preserve">Effect of concentrated energy of laser beam on polymer material. </w:t>
            </w:r>
            <w:r w:rsidRPr="000C4653">
              <w:rPr>
                <w:b w:val="0"/>
                <w:i/>
                <w:sz w:val="20"/>
                <w:szCs w:val="20"/>
              </w:rPr>
              <w:t>In MATEC Web of Conferences. Les Ulis : EDP Sciences</w:t>
            </w:r>
            <w:r w:rsidRPr="000C4653">
              <w:rPr>
                <w:b w:val="0"/>
                <w:sz w:val="20"/>
                <w:szCs w:val="20"/>
              </w:rPr>
              <w:t>,</w:t>
            </w:r>
            <w:r w:rsidRPr="000C4653">
              <w:rPr>
                <w:b w:val="0"/>
                <w:i/>
                <w:sz w:val="20"/>
                <w:szCs w:val="20"/>
              </w:rPr>
              <w:t xml:space="preserve"> </w:t>
            </w:r>
            <w:r w:rsidRPr="00F56FCC">
              <w:rPr>
                <w:b w:val="0"/>
                <w:i/>
                <w:sz w:val="20"/>
                <w:szCs w:val="20"/>
              </w:rPr>
              <w:t>2017</w:t>
            </w:r>
            <w:r w:rsidRPr="000C4653">
              <w:rPr>
                <w:sz w:val="20"/>
                <w:szCs w:val="20"/>
              </w:rPr>
              <w:t>,</w:t>
            </w:r>
            <w:r w:rsidRPr="000C4653">
              <w:rPr>
                <w:b w:val="0"/>
                <w:sz w:val="20"/>
                <w:szCs w:val="20"/>
              </w:rPr>
              <w:t xml:space="preserve"> ISSN 2261-236.</w:t>
            </w:r>
          </w:p>
          <w:p w:rsidR="00FA6019" w:rsidRPr="000C4653" w:rsidRDefault="00FA6019" w:rsidP="0010688A">
            <w:pPr>
              <w:jc w:val="both"/>
              <w:rPr>
                <w:b/>
                <w:bCs/>
              </w:rPr>
            </w:pPr>
            <w:r>
              <w:rPr>
                <w:bCs/>
              </w:rPr>
              <w:t>KUBIŠOVÁ, M.,</w:t>
            </w:r>
            <w:r w:rsidRPr="000C4653">
              <w:rPr>
                <w:bCs/>
              </w:rPr>
              <w:t xml:space="preserve"> </w:t>
            </w:r>
            <w:r>
              <w:rPr>
                <w:bCs/>
              </w:rPr>
              <w:t xml:space="preserve">V. </w:t>
            </w:r>
            <w:r w:rsidRPr="000C4653">
              <w:rPr>
                <w:bCs/>
              </w:rPr>
              <w:t>PATA</w:t>
            </w:r>
            <w:r>
              <w:rPr>
                <w:bCs/>
              </w:rPr>
              <w:t xml:space="preserve"> a</w:t>
            </w:r>
            <w:r w:rsidRPr="000C4653">
              <w:rPr>
                <w:b/>
                <w:bCs/>
              </w:rPr>
              <w:t xml:space="preserve"> </w:t>
            </w:r>
            <w:r>
              <w:rPr>
                <w:b/>
                <w:bCs/>
              </w:rPr>
              <w:t xml:space="preserve">L. </w:t>
            </w:r>
            <w:r w:rsidRPr="000C4653">
              <w:rPr>
                <w:b/>
                <w:bCs/>
              </w:rPr>
              <w:t>SÝKOROVÁ (45</w:t>
            </w:r>
            <w:r>
              <w:rPr>
                <w:b/>
                <w:bCs/>
              </w:rPr>
              <w:t xml:space="preserve"> %)</w:t>
            </w:r>
            <w:r w:rsidRPr="000C4653">
              <w:rPr>
                <w:b/>
                <w:bCs/>
              </w:rPr>
              <w:t>.</w:t>
            </w:r>
            <w:r w:rsidRPr="000C4653">
              <w:rPr>
                <w:bCs/>
              </w:rPr>
              <w:t xml:space="preserve"> Creating and evaluating replicas of surfaces machined by laser beam. </w:t>
            </w:r>
            <w:r w:rsidRPr="000C4653">
              <w:rPr>
                <w:bCs/>
                <w:i/>
              </w:rPr>
              <w:t xml:space="preserve">In MATEC Web of Conferences. Les Ulis : EDP Sciences, </w:t>
            </w:r>
            <w:r w:rsidRPr="00F56FCC">
              <w:rPr>
                <w:bCs/>
                <w:i/>
              </w:rPr>
              <w:t>2017</w:t>
            </w:r>
            <w:r w:rsidRPr="000C4653">
              <w:rPr>
                <w:bCs/>
              </w:rPr>
              <w:t xml:space="preserve">, ISSN 2261-236. </w:t>
            </w:r>
          </w:p>
          <w:p w:rsidR="00FA6019" w:rsidRPr="000C4653" w:rsidRDefault="00FA6019" w:rsidP="0010688A">
            <w:pPr>
              <w:jc w:val="both"/>
              <w:rPr>
                <w:b/>
                <w:bCs/>
              </w:rPr>
            </w:pPr>
            <w:r w:rsidRPr="000C4653">
              <w:rPr>
                <w:bCs/>
              </w:rPr>
              <w:t>KUBIŠOVÁ, M.</w:t>
            </w:r>
            <w:r>
              <w:rPr>
                <w:bCs/>
              </w:rPr>
              <w:t>, V.</w:t>
            </w:r>
            <w:r w:rsidRPr="000C4653">
              <w:rPr>
                <w:bCs/>
              </w:rPr>
              <w:t xml:space="preserve"> PATA</w:t>
            </w:r>
            <w:r>
              <w:rPr>
                <w:bCs/>
              </w:rPr>
              <w:t xml:space="preserve">, </w:t>
            </w:r>
            <w:r w:rsidRPr="00953D1C">
              <w:rPr>
                <w:b/>
                <w:bCs/>
              </w:rPr>
              <w:t>L.</w:t>
            </w:r>
            <w:r w:rsidRPr="000C4653">
              <w:rPr>
                <w:b/>
                <w:bCs/>
              </w:rPr>
              <w:t xml:space="preserve"> SÝKOROVÁ (40</w:t>
            </w:r>
            <w:r>
              <w:rPr>
                <w:b/>
                <w:bCs/>
              </w:rPr>
              <w:t xml:space="preserve"> %)</w:t>
            </w:r>
            <w:r w:rsidRPr="000C4653">
              <w:rPr>
                <w:b/>
                <w:bCs/>
              </w:rPr>
              <w:t xml:space="preserve"> </w:t>
            </w:r>
            <w:r w:rsidRPr="00953D1C">
              <w:rPr>
                <w:bCs/>
              </w:rPr>
              <w:t>a J.</w:t>
            </w:r>
            <w:r>
              <w:rPr>
                <w:bCs/>
              </w:rPr>
              <w:t xml:space="preserve"> </w:t>
            </w:r>
            <w:r w:rsidRPr="000C4653">
              <w:rPr>
                <w:bCs/>
              </w:rPr>
              <w:t>KNEDLOVÁ</w:t>
            </w:r>
            <w:r>
              <w:rPr>
                <w:bCs/>
              </w:rPr>
              <w:t xml:space="preserve">. </w:t>
            </w:r>
            <w:r w:rsidRPr="000C4653">
              <w:rPr>
                <w:bCs/>
              </w:rPr>
              <w:t xml:space="preserve">Influence of laser beam on polymer material. </w:t>
            </w:r>
            <w:r w:rsidRPr="000C4653">
              <w:rPr>
                <w:bCs/>
                <w:i/>
              </w:rPr>
              <w:t xml:space="preserve">Manufacturing Technology, </w:t>
            </w:r>
            <w:r w:rsidRPr="00953D1C">
              <w:rPr>
                <w:bCs/>
                <w:i/>
              </w:rPr>
              <w:t>2017</w:t>
            </w:r>
            <w:r w:rsidRPr="00953D1C">
              <w:rPr>
                <w:bCs/>
              </w:rPr>
              <w:t>,</w:t>
            </w:r>
            <w:r w:rsidRPr="000C4653">
              <w:rPr>
                <w:bCs/>
              </w:rPr>
              <w:t xml:space="preserve"> roč. 17, č. 5, s. 742-746. ISSN 1213-2489.</w:t>
            </w:r>
            <w:r w:rsidRPr="000C4653">
              <w:rPr>
                <w:bCs/>
                <w:color w:val="222222"/>
                <w:highlight w:val="yellow"/>
                <w:shd w:val="clear" w:color="auto" w:fill="F8F8F8"/>
              </w:rPr>
              <w:t xml:space="preserve"> </w:t>
            </w:r>
          </w:p>
          <w:p w:rsidR="00FA6019" w:rsidRPr="000C4653" w:rsidRDefault="00FA6019" w:rsidP="0010688A">
            <w:pPr>
              <w:jc w:val="both"/>
              <w:rPr>
                <w:bCs/>
              </w:rPr>
            </w:pPr>
            <w:r w:rsidRPr="000C4653">
              <w:rPr>
                <w:b/>
                <w:bCs/>
              </w:rPr>
              <w:t>SÝKOROVÁ, L</w:t>
            </w:r>
            <w:r w:rsidRPr="000C4653">
              <w:rPr>
                <w:bCs/>
              </w:rPr>
              <w:t xml:space="preserve">. </w:t>
            </w:r>
            <w:r w:rsidRPr="000C4653">
              <w:rPr>
                <w:b/>
                <w:bCs/>
              </w:rPr>
              <w:t>(45</w:t>
            </w:r>
            <w:r>
              <w:rPr>
                <w:b/>
                <w:bCs/>
              </w:rPr>
              <w:t xml:space="preserve"> %)</w:t>
            </w:r>
            <w:r w:rsidRPr="000C4653">
              <w:rPr>
                <w:bCs/>
              </w:rPr>
              <w:t xml:space="preserve">, </w:t>
            </w:r>
            <w:r>
              <w:rPr>
                <w:bCs/>
              </w:rPr>
              <w:t xml:space="preserve">V. </w:t>
            </w:r>
            <w:r w:rsidRPr="000C4653">
              <w:rPr>
                <w:bCs/>
              </w:rPr>
              <w:t xml:space="preserve">PATA, </w:t>
            </w:r>
            <w:r>
              <w:rPr>
                <w:bCs/>
              </w:rPr>
              <w:t>M.</w:t>
            </w:r>
            <w:r w:rsidRPr="000C4653">
              <w:rPr>
                <w:bCs/>
              </w:rPr>
              <w:t xml:space="preserve"> KUBIŠOVÁ</w:t>
            </w:r>
            <w:r>
              <w:rPr>
                <w:bCs/>
              </w:rPr>
              <w:t xml:space="preserve"> a M. </w:t>
            </w:r>
            <w:r w:rsidRPr="000C4653">
              <w:rPr>
                <w:bCs/>
              </w:rPr>
              <w:t>MALACHOVÁ</w:t>
            </w:r>
            <w:r>
              <w:rPr>
                <w:bCs/>
              </w:rPr>
              <w:t>.</w:t>
            </w:r>
            <w:r w:rsidRPr="000C4653">
              <w:rPr>
                <w:b/>
                <w:bCs/>
              </w:rPr>
              <w:t xml:space="preserve"> </w:t>
            </w:r>
            <w:r w:rsidRPr="000C4653">
              <w:rPr>
                <w:rFonts w:ascii="Calibri" w:hAnsi="Calibri"/>
                <w:color w:val="000000"/>
              </w:rPr>
              <w:t xml:space="preserve"> </w:t>
            </w:r>
            <w:r w:rsidRPr="000C4653">
              <w:rPr>
                <w:bCs/>
              </w:rPr>
              <w:t xml:space="preserve">The "laser machinability" of polymeric materials. </w:t>
            </w:r>
            <w:r w:rsidRPr="000C4653">
              <w:rPr>
                <w:bCs/>
                <w:i/>
              </w:rPr>
              <w:t>Materials Science Forum</w:t>
            </w:r>
            <w:r w:rsidRPr="000C4653">
              <w:rPr>
                <w:bCs/>
              </w:rPr>
              <w:t xml:space="preserve"> 141-147, </w:t>
            </w:r>
            <w:r w:rsidRPr="00F56FCC">
              <w:rPr>
                <w:bCs/>
              </w:rPr>
              <w:t>2016</w:t>
            </w:r>
            <w:r w:rsidRPr="000C4653">
              <w:rPr>
                <w:bCs/>
              </w:rPr>
              <w:t xml:space="preserve">. ISSN 0255-5476. </w:t>
            </w:r>
          </w:p>
          <w:p w:rsidR="00FA6019" w:rsidRPr="00F56FCC" w:rsidRDefault="00FA6019" w:rsidP="0010688A">
            <w:pPr>
              <w:jc w:val="both"/>
            </w:pPr>
            <w:r w:rsidRPr="000C4653">
              <w:t>PATA, V.,</w:t>
            </w:r>
            <w:r w:rsidRPr="000C4653">
              <w:rPr>
                <w:b/>
              </w:rPr>
              <w:t xml:space="preserve"> </w:t>
            </w:r>
            <w:r>
              <w:rPr>
                <w:b/>
              </w:rPr>
              <w:t xml:space="preserve">L. </w:t>
            </w:r>
            <w:r w:rsidRPr="000C4653">
              <w:rPr>
                <w:b/>
              </w:rPr>
              <w:t xml:space="preserve">SÝKOROVÁ </w:t>
            </w:r>
            <w:r w:rsidRPr="000C4653">
              <w:rPr>
                <w:b/>
                <w:bCs/>
              </w:rPr>
              <w:t>(45</w:t>
            </w:r>
            <w:r>
              <w:rPr>
                <w:b/>
                <w:bCs/>
              </w:rPr>
              <w:t xml:space="preserve"> %)</w:t>
            </w:r>
            <w:r w:rsidRPr="000C4653">
              <w:rPr>
                <w:bCs/>
              </w:rPr>
              <w:t xml:space="preserve">, </w:t>
            </w:r>
            <w:r>
              <w:rPr>
                <w:bCs/>
              </w:rPr>
              <w:t>M. KUBIŠOVÁ a M.</w:t>
            </w:r>
            <w:r w:rsidRPr="000C4653">
              <w:rPr>
                <w:bCs/>
              </w:rPr>
              <w:t xml:space="preserve"> MALACHOVÁ</w:t>
            </w:r>
            <w:r>
              <w:rPr>
                <w:bCs/>
              </w:rPr>
              <w:t>.</w:t>
            </w:r>
            <w:r w:rsidRPr="000C4653">
              <w:t xml:space="preserve"> Resolving problems of finding surface boundaries during laser machining. </w:t>
            </w:r>
            <w:r w:rsidRPr="000C4653">
              <w:rPr>
                <w:i/>
              </w:rPr>
              <w:t>Materials Science Forum</w:t>
            </w:r>
            <w:r w:rsidRPr="000C4653">
              <w:rPr>
                <w:caps/>
              </w:rPr>
              <w:t xml:space="preserve"> </w:t>
            </w:r>
            <w:r w:rsidRPr="000C4653">
              <w:t xml:space="preserve">66-71, </w:t>
            </w:r>
            <w:r w:rsidRPr="00F56FCC">
              <w:t>2016</w:t>
            </w:r>
            <w:r>
              <w:t xml:space="preserve">. ISSN 0255-5476. </w:t>
            </w:r>
          </w:p>
        </w:tc>
      </w:tr>
      <w:tr w:rsidR="00FA6019" w:rsidTr="0010688A">
        <w:trPr>
          <w:trHeight w:val="218"/>
        </w:trPr>
        <w:tc>
          <w:tcPr>
            <w:tcW w:w="9900" w:type="dxa"/>
            <w:gridSpan w:val="11"/>
            <w:shd w:val="clear" w:color="auto" w:fill="F7CAAC"/>
          </w:tcPr>
          <w:p w:rsidR="00FA6019" w:rsidRDefault="00FA6019" w:rsidP="0010688A">
            <w:pPr>
              <w:rPr>
                <w:b/>
              </w:rPr>
            </w:pPr>
            <w:r>
              <w:rPr>
                <w:b/>
              </w:rPr>
              <w:t>Působení v zahraničí</w:t>
            </w:r>
            <w:r>
              <w:rPr>
                <w:rFonts w:eastAsiaTheme="minorHAnsi"/>
                <w:sz w:val="24"/>
                <w:szCs w:val="24"/>
              </w:rPr>
              <w:t xml:space="preserve"> </w:t>
            </w:r>
          </w:p>
        </w:tc>
      </w:tr>
      <w:tr w:rsidR="00FA6019" w:rsidTr="0010688A">
        <w:trPr>
          <w:trHeight w:val="173"/>
        </w:trPr>
        <w:tc>
          <w:tcPr>
            <w:tcW w:w="9900" w:type="dxa"/>
            <w:gridSpan w:val="11"/>
          </w:tcPr>
          <w:p w:rsidR="00FA6019" w:rsidRPr="00234A0E" w:rsidRDefault="00FA6019" w:rsidP="0010688A">
            <w:r>
              <w:t>-</w:t>
            </w:r>
          </w:p>
        </w:tc>
      </w:tr>
      <w:tr w:rsidR="00FA6019" w:rsidTr="0010688A">
        <w:trPr>
          <w:cantSplit/>
          <w:trHeight w:val="470"/>
        </w:trPr>
        <w:tc>
          <w:tcPr>
            <w:tcW w:w="2529" w:type="dxa"/>
            <w:shd w:val="clear" w:color="auto" w:fill="F7CAAC"/>
          </w:tcPr>
          <w:p w:rsidR="00FA6019" w:rsidRDefault="00FA6019" w:rsidP="0010688A">
            <w:pPr>
              <w:jc w:val="both"/>
              <w:rPr>
                <w:b/>
              </w:rPr>
            </w:pPr>
            <w:r>
              <w:rPr>
                <w:b/>
              </w:rPr>
              <w:t xml:space="preserve">Podpis </w:t>
            </w:r>
          </w:p>
        </w:tc>
        <w:tc>
          <w:tcPr>
            <w:tcW w:w="4554" w:type="dxa"/>
            <w:gridSpan w:val="5"/>
          </w:tcPr>
          <w:p w:rsidR="00FA6019" w:rsidRDefault="00FA6019" w:rsidP="0010688A">
            <w:pPr>
              <w:jc w:val="both"/>
            </w:pPr>
          </w:p>
        </w:tc>
        <w:tc>
          <w:tcPr>
            <w:tcW w:w="789" w:type="dxa"/>
            <w:gridSpan w:val="2"/>
            <w:shd w:val="clear" w:color="auto" w:fill="F7CAAC"/>
          </w:tcPr>
          <w:p w:rsidR="00FA6019" w:rsidRDefault="00FA6019" w:rsidP="0010688A">
            <w:pPr>
              <w:jc w:val="both"/>
            </w:pPr>
            <w:r>
              <w:rPr>
                <w:b/>
              </w:rPr>
              <w:t>datum</w:t>
            </w:r>
          </w:p>
        </w:tc>
        <w:tc>
          <w:tcPr>
            <w:tcW w:w="2028"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2"/>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Tomáš </w:t>
            </w:r>
            <w:bookmarkStart w:id="7250" w:name="aSysala"/>
            <w:r w:rsidRPr="001957FA">
              <w:t>Sysala</w:t>
            </w:r>
            <w:bookmarkEnd w:id="7250"/>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Ing.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1969</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230"/>
        </w:trPr>
        <w:tc>
          <w:tcPr>
            <w:tcW w:w="9859" w:type="dxa"/>
            <w:gridSpan w:val="11"/>
            <w:tcBorders>
              <w:top w:val="nil"/>
            </w:tcBorders>
          </w:tcPr>
          <w:p w:rsidR="00FA6019" w:rsidRPr="0001365E" w:rsidRDefault="00FA6019" w:rsidP="0010688A">
            <w:pPr>
              <w:jc w:val="both"/>
            </w:pPr>
            <w:r>
              <w:t xml:space="preserve">Programování PLC – garant, přednášející </w:t>
            </w:r>
            <w:r w:rsidRPr="00BC6776">
              <w:t>(100%)</w:t>
            </w:r>
            <w:r>
              <w:t xml:space="preserve">, cvičící (100 </w:t>
            </w:r>
            <w:r>
              <w:rPr>
                <w:lang w:val="en-US"/>
              </w:rPr>
              <w:t>%</w:t>
            </w:r>
            <w:r>
              <w:t>)</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Pr="00D70F57" w:rsidRDefault="00FA6019" w:rsidP="0010688A">
            <w:pPr>
              <w:tabs>
                <w:tab w:val="left" w:pos="1428"/>
              </w:tabs>
              <w:ind w:left="1456" w:hanging="1456"/>
            </w:pPr>
            <w:r w:rsidRPr="00D70F57">
              <w:t xml:space="preserve">1988 – 1993 </w:t>
            </w:r>
            <w:r>
              <w:tab/>
            </w:r>
            <w:r w:rsidRPr="00D70F57">
              <w:t xml:space="preserve">VUT v Brně, Fakulta technologická, </w:t>
            </w:r>
            <w:r>
              <w:br/>
            </w:r>
            <w:r w:rsidRPr="00D70F57">
              <w:t>obor Automatizace a řídicí technika ve spotřebním průmyslu (Ing.)</w:t>
            </w:r>
          </w:p>
          <w:p w:rsidR="00FA6019" w:rsidRPr="00D70F57" w:rsidRDefault="00FA6019" w:rsidP="0010688A">
            <w:pPr>
              <w:tabs>
                <w:tab w:val="left" w:pos="1418"/>
              </w:tabs>
              <w:jc w:val="both"/>
            </w:pPr>
            <w:r w:rsidRPr="00D70F57">
              <w:t xml:space="preserve">1993 – 2001 </w:t>
            </w:r>
            <w:r>
              <w:tab/>
            </w:r>
            <w:r w:rsidRPr="00D70F57">
              <w:t>UTB ve Zlíně, FT, SP Chemické a procesní inženýrství, obor Technická kybernetika (Ph.D.)</w:t>
            </w:r>
          </w:p>
          <w:p w:rsidR="00FA6019" w:rsidRDefault="00FA6019" w:rsidP="0010688A">
            <w:pPr>
              <w:jc w:val="both"/>
              <w:rPr>
                <w:b/>
              </w:rPr>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1090"/>
        </w:trPr>
        <w:tc>
          <w:tcPr>
            <w:tcW w:w="9859" w:type="dxa"/>
            <w:gridSpan w:val="11"/>
          </w:tcPr>
          <w:p w:rsidR="00FA6019" w:rsidRPr="00D70F57" w:rsidRDefault="00FA6019" w:rsidP="0010688A">
            <w:pPr>
              <w:tabs>
                <w:tab w:val="left" w:pos="1239"/>
              </w:tabs>
              <w:ind w:left="1239" w:hanging="1239"/>
              <w:jc w:val="both"/>
            </w:pPr>
            <w:r w:rsidRPr="00D70F57">
              <w:t xml:space="preserve">1993 – 2000 </w:t>
            </w:r>
            <w:r>
              <w:tab/>
            </w:r>
            <w:r w:rsidRPr="00D70F57">
              <w:t>VUT v Brně, Fakulta technologická ve Zlíně, Katedra automatizace a řídicí techniky, odborný asistent</w:t>
            </w:r>
          </w:p>
          <w:p w:rsidR="00FA6019" w:rsidRPr="00D70F57" w:rsidRDefault="00FA6019" w:rsidP="0010688A">
            <w:pPr>
              <w:tabs>
                <w:tab w:val="left" w:pos="1239"/>
              </w:tabs>
              <w:ind w:left="1239" w:hanging="1239"/>
            </w:pPr>
            <w:r w:rsidRPr="00D70F57">
              <w:t xml:space="preserve">2001 – 2005 </w:t>
            </w:r>
            <w:r>
              <w:tab/>
            </w:r>
            <w:r w:rsidRPr="00D70F57">
              <w:t xml:space="preserve">UTB ve Zlíně, Fakulta technologická, </w:t>
            </w:r>
            <w:r>
              <w:br/>
            </w:r>
            <w:r w:rsidRPr="00D70F57">
              <w:t>Institut řízení procesů a aplikované informatiky, odborný asistent</w:t>
            </w:r>
          </w:p>
          <w:p w:rsidR="00FA6019" w:rsidRDefault="00FA6019" w:rsidP="0010688A">
            <w:pPr>
              <w:tabs>
                <w:tab w:val="left" w:pos="1239"/>
              </w:tabs>
              <w:ind w:left="1239" w:hanging="1239"/>
            </w:pPr>
            <w:r w:rsidRPr="00CD3F47">
              <w:t xml:space="preserve">2006 – dosud </w:t>
            </w:r>
            <w:r>
              <w:tab/>
            </w:r>
            <w:r w:rsidRPr="00CD3F47">
              <w:t>UTB</w:t>
            </w:r>
            <w:r>
              <w:t xml:space="preserve"> </w:t>
            </w:r>
            <w:r w:rsidRPr="00CD3F47">
              <w:t>ve Zlíně, F</w:t>
            </w:r>
            <w:r>
              <w:t>akulta aplikované informatiky</w:t>
            </w:r>
            <w:r w:rsidRPr="00CD3F47">
              <w:t xml:space="preserve">, </w:t>
            </w:r>
            <w:r>
              <w:br/>
            </w:r>
            <w:r w:rsidRPr="00CD3F47">
              <w:t>Ústav automatizace a řídicí techniky, odborný asistent, proděkan</w:t>
            </w:r>
            <w:r>
              <w:t xml:space="preserve"> (2006-2014)</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105"/>
        </w:trPr>
        <w:tc>
          <w:tcPr>
            <w:tcW w:w="9859" w:type="dxa"/>
            <w:gridSpan w:val="11"/>
          </w:tcPr>
          <w:p w:rsidR="00FA6019" w:rsidRDefault="00FA6019" w:rsidP="0010688A">
            <w:pPr>
              <w:ind w:left="3649" w:hanging="3649"/>
            </w:pPr>
            <w:r>
              <w:t>Od roku 1994 vedoucí úspěšně obhájených    57 bakalářských prací</w:t>
            </w:r>
            <w:r>
              <w:br/>
              <w:t xml:space="preserve">75 diplomových prací. </w:t>
            </w:r>
          </w:p>
          <w:p w:rsidR="00FA6019" w:rsidRDefault="00FA6019" w:rsidP="0010688A">
            <w:pPr>
              <w:jc w:val="both"/>
            </w:pP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Pr="001C3381" w:rsidRDefault="00FA6019" w:rsidP="0010688A">
            <w:pPr>
              <w:jc w:val="both"/>
            </w:pPr>
            <w:r w:rsidRPr="001C3381">
              <w:t>7</w:t>
            </w:r>
          </w:p>
        </w:tc>
        <w:tc>
          <w:tcPr>
            <w:tcW w:w="693" w:type="dxa"/>
            <w:vMerge w:val="restart"/>
          </w:tcPr>
          <w:p w:rsidR="00FA6019" w:rsidRPr="001C3381" w:rsidRDefault="00FA6019" w:rsidP="0010688A">
            <w:pPr>
              <w:jc w:val="both"/>
            </w:pPr>
            <w:r w:rsidRPr="001C3381">
              <w:t>13</w:t>
            </w:r>
          </w:p>
        </w:tc>
        <w:tc>
          <w:tcPr>
            <w:tcW w:w="694" w:type="dxa"/>
            <w:vMerge w:val="restart"/>
          </w:tcPr>
          <w:p w:rsidR="00FA6019" w:rsidRPr="001C3381" w:rsidRDefault="00FA6019" w:rsidP="0010688A">
            <w:pPr>
              <w:jc w:val="both"/>
            </w:pPr>
            <w:r w:rsidRPr="001C3381">
              <w:t>9</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782018" w:rsidRDefault="00FA6019" w:rsidP="0010688A">
            <w:r w:rsidRPr="00BE2629">
              <w:rPr>
                <w:b/>
              </w:rPr>
              <w:t>SYSALA, Tomáš (65 %);</w:t>
            </w:r>
            <w:r w:rsidRPr="00782018">
              <w:t xml:space="preserve"> FOGL David; NEUMANN, Petr. The family house control system based on Raspberry Pi. In MATEC Web of Conferences - 21st International Conference on Circuits, Systems, Communications and Computers (CSCC 2017</w:t>
            </w:r>
            <w:r>
              <w:t xml:space="preserve"> %)</w:t>
            </w:r>
            <w:r w:rsidRPr="00782018">
              <w:t xml:space="preserve"> Volume 125, Article number 02034 (2017</w:t>
            </w:r>
            <w:r>
              <w:t xml:space="preserve"> %)</w:t>
            </w:r>
            <w:r w:rsidRPr="00782018">
              <w:t>, eISSN: 2261-236X.</w:t>
            </w:r>
          </w:p>
          <w:p w:rsidR="00FA6019" w:rsidRPr="00782018" w:rsidRDefault="00FA6019" w:rsidP="0010688A">
            <w:r w:rsidRPr="00BE2629">
              <w:rPr>
                <w:b/>
              </w:rPr>
              <w:t>SYSALA, Tomáš (65 %);</w:t>
            </w:r>
            <w:r w:rsidRPr="00782018">
              <w:t xml:space="preserve"> POSPÍCHAL, Martin; NEUMANN, Petr. Monitoring and Control System for a Smart Family House Controlled via Programmable Controller. In Proceedings of the 2016 17th International Carpathian Control Conference (ICCC</w:t>
            </w:r>
            <w:r>
              <w:t xml:space="preserve"> %)</w:t>
            </w:r>
            <w:r w:rsidRPr="00782018">
              <w:t>. Piscataway : IEEE Operations Center, 2016, s. 706-710. ISBN 978-1-4673-8605-0.</w:t>
            </w:r>
          </w:p>
          <w:p w:rsidR="00FA6019" w:rsidRPr="00782018" w:rsidRDefault="00FA6019" w:rsidP="0010688A">
            <w:r w:rsidRPr="00BE2629">
              <w:rPr>
                <w:b/>
              </w:rPr>
              <w:t>SYSALA, Tomáš (70 %);</w:t>
            </w:r>
            <w:r w:rsidRPr="00782018">
              <w:t xml:space="preserve"> NEUMANN, Petr. Smart building control algorithm check out device. In Recent Advances in Systems. New Jersey, Piscataway : IEEE, 2015, s. 367-70. ISSN 1790-5117. ISBN 978-1-61804-321-4</w:t>
            </w:r>
          </w:p>
          <w:p w:rsidR="00FA6019" w:rsidRPr="00782018" w:rsidRDefault="00FA6019" w:rsidP="0010688A">
            <w:r w:rsidRPr="00BE2629">
              <w:rPr>
                <w:b/>
              </w:rPr>
              <w:t>SYSALA, Tomáš (70 %);</w:t>
            </w:r>
            <w:r w:rsidRPr="00782018">
              <w:t xml:space="preserve"> NEUMANN, Petr. Smart building control algorithm check out device. In Recent Advances in Systems. New Jersey, Piscataway : IEEE, 2015, s. 367-70. ISSN 1790-5117. ISBN 978-1-61804-321-4.</w:t>
            </w:r>
          </w:p>
          <w:p w:rsidR="00FA6019" w:rsidRPr="00782018" w:rsidRDefault="00FA6019" w:rsidP="0010688A">
            <w:r w:rsidRPr="00BE2629">
              <w:rPr>
                <w:b/>
              </w:rPr>
              <w:t>SYSALA, Tomáš (55 %);</w:t>
            </w:r>
            <w:r w:rsidRPr="00782018">
              <w:t xml:space="preserve"> NEUMANN, Petr; </w:t>
            </w:r>
            <w:r w:rsidRPr="00BE2629">
              <w:t>ZAŇKA</w:t>
            </w:r>
            <w:r w:rsidRPr="00782018">
              <w:t xml:space="preserve">, Filip; </w:t>
            </w:r>
            <w:r w:rsidRPr="00BE2629">
              <w:t>VAŠEK</w:t>
            </w:r>
            <w:r w:rsidRPr="00782018">
              <w:t>, Lubomír. Low-Cost Access System Application Based on Educational Microprocessor Development Kit. International Journal of Circuits, Systems and Signal Processing, 2014, č. 8, s. 586-593. ISSN 1998-4464.</w:t>
            </w:r>
          </w:p>
          <w:p w:rsidR="00FA6019" w:rsidRDefault="00FA6019" w:rsidP="0010688A">
            <w:pPr>
              <w:jc w:val="both"/>
              <w:rPr>
                <w:b/>
              </w:rPr>
            </w:pP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Default="00FA6019" w:rsidP="0010688A">
            <w:pPr>
              <w:rPr>
                <w:b/>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p>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2"/>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Martin </w:t>
            </w:r>
            <w:bookmarkStart w:id="7251" w:name="aSysel"/>
            <w:r>
              <w:t>Sysel</w:t>
            </w:r>
            <w:bookmarkEnd w:id="7251"/>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doc., Ing.,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1975</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230"/>
        </w:trPr>
        <w:tc>
          <w:tcPr>
            <w:tcW w:w="9859" w:type="dxa"/>
            <w:gridSpan w:val="11"/>
            <w:tcBorders>
              <w:top w:val="nil"/>
            </w:tcBorders>
          </w:tcPr>
          <w:p w:rsidR="00FA6019" w:rsidRDefault="00FA6019" w:rsidP="0010688A">
            <w:pPr>
              <w:jc w:val="both"/>
            </w:pPr>
            <w:r>
              <w:t xml:space="preserve">Hardware a operační systémy -  garant, přednášející </w:t>
            </w:r>
            <w:r w:rsidRPr="00BC6776">
              <w:t>(100%)</w:t>
            </w:r>
            <w:r w:rsidR="001B7304">
              <w:t>, cvičící (100%)</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Pr="009E460C" w:rsidRDefault="00FA6019" w:rsidP="0010688A">
            <w:pPr>
              <w:jc w:val="both"/>
            </w:pPr>
            <w:r w:rsidRPr="009E460C">
              <w:t xml:space="preserve">1993 – 1998 </w:t>
            </w:r>
            <w:r w:rsidRPr="009E460C">
              <w:tab/>
              <w:t xml:space="preserve">Vysoké učení technické v Brně, Fakulta technologická, obor Automatizace a řídicí technika ve </w:t>
            </w:r>
            <w:r w:rsidRPr="009E460C">
              <w:tab/>
            </w:r>
            <w:r w:rsidRPr="009E460C">
              <w:tab/>
            </w:r>
            <w:r w:rsidRPr="009E460C">
              <w:tab/>
              <w:t>spotřebním průmyslu (Ing.)</w:t>
            </w:r>
          </w:p>
          <w:p w:rsidR="00FA6019" w:rsidRPr="009E460C" w:rsidRDefault="00FA6019" w:rsidP="0010688A">
            <w:pPr>
              <w:jc w:val="both"/>
            </w:pPr>
            <w:r w:rsidRPr="009E460C">
              <w:t>1998 – 2001</w:t>
            </w:r>
            <w:r w:rsidRPr="009E460C">
              <w:tab/>
              <w:t>Univerzita Tomáše Bati ve Zlíně, Fakulta technologická, obor Technická kybernetika (Ph.D.)</w:t>
            </w:r>
          </w:p>
          <w:p w:rsidR="00FA6019" w:rsidRPr="0053044B" w:rsidRDefault="00FA6019" w:rsidP="0010688A">
            <w:pPr>
              <w:jc w:val="both"/>
              <w:rPr>
                <w:sz w:val="22"/>
                <w:szCs w:val="22"/>
              </w:rPr>
            </w:pPr>
            <w:del w:id="7252" w:author="vopatrilova" w:date="2018-11-19T15:25:00Z">
              <w:r w:rsidRPr="009E460C" w:rsidDel="00081A9E">
                <w:delText>2008</w:delText>
              </w:r>
              <w:r w:rsidRPr="009E460C" w:rsidDel="00081A9E">
                <w:tab/>
              </w:r>
              <w:r w:rsidRPr="009E460C" w:rsidDel="00081A9E">
                <w:tab/>
                <w:delText>UTB ve Zlíně, Fakulta aplikované informatiky, obor Řízení strojů a procesů  (doc.)</w:delText>
              </w:r>
            </w:del>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1090"/>
        </w:trPr>
        <w:tc>
          <w:tcPr>
            <w:tcW w:w="9859" w:type="dxa"/>
            <w:gridSpan w:val="11"/>
          </w:tcPr>
          <w:p w:rsidR="00FA6019" w:rsidRPr="009E460C" w:rsidRDefault="00FA6019" w:rsidP="0010688A">
            <w:pPr>
              <w:jc w:val="both"/>
            </w:pPr>
            <w:r w:rsidRPr="009E460C">
              <w:t>2001 – 2005</w:t>
            </w:r>
            <w:r w:rsidRPr="009E460C">
              <w:tab/>
              <w:t xml:space="preserve">Univerzita Tomáše Bati ve Zlíně, Fakulta technologická, Institut informačních technologií, Kabinet </w:t>
            </w:r>
            <w:r w:rsidRPr="009E460C">
              <w:tab/>
            </w:r>
            <w:r w:rsidRPr="009E460C">
              <w:tab/>
              <w:t>aplikované informatiky, odborný asistent.</w:t>
            </w:r>
          </w:p>
          <w:p w:rsidR="00FA6019" w:rsidRPr="009E460C" w:rsidRDefault="00FA6019" w:rsidP="0010688A">
            <w:pPr>
              <w:jc w:val="both"/>
            </w:pPr>
            <w:r w:rsidRPr="009E460C">
              <w:t>2006 – 2007</w:t>
            </w:r>
            <w:r w:rsidRPr="009E460C">
              <w:tab/>
              <w:t xml:space="preserve">Univerzita Tomáše Bati ve Zlíně, Fakulta aplikované informatiky, Ústav aplikované informatiky, </w:t>
            </w:r>
            <w:r w:rsidRPr="009E460C">
              <w:tab/>
            </w:r>
            <w:r w:rsidRPr="009E460C">
              <w:tab/>
              <w:t>odborný asistent.</w:t>
            </w:r>
          </w:p>
          <w:p w:rsidR="00FA6019" w:rsidRPr="009E460C" w:rsidRDefault="00FA6019" w:rsidP="0010688A">
            <w:pPr>
              <w:jc w:val="both"/>
            </w:pPr>
            <w:r w:rsidRPr="009E460C">
              <w:t>2008 -  2010</w:t>
            </w:r>
            <w:r w:rsidRPr="009E460C">
              <w:tab/>
              <w:t xml:space="preserve">Univerzita Tomáše Bati ve Zlíně, Fakulta aplikované informatiky, Ústav aplikované informatiky, docent. </w:t>
            </w:r>
          </w:p>
          <w:p w:rsidR="00FA6019" w:rsidRPr="009E460C" w:rsidRDefault="00FA6019" w:rsidP="0010688A">
            <w:pPr>
              <w:jc w:val="both"/>
            </w:pPr>
            <w:r w:rsidRPr="009E460C">
              <w:t>2010 -  dosud</w:t>
            </w:r>
            <w:r w:rsidRPr="009E460C">
              <w:tab/>
              <w:t xml:space="preserve">Univerzita Tomáše Bati ve Zlíně, Fakulta aplikované informatiky, Ústav počítačových a komunikačních </w:t>
            </w:r>
            <w:r w:rsidRPr="009E460C">
              <w:tab/>
            </w:r>
            <w:r w:rsidRPr="009E460C">
              <w:tab/>
              <w:t>systémů, docent.</w:t>
            </w:r>
          </w:p>
          <w:p w:rsidR="00FA6019" w:rsidRPr="009E460C" w:rsidRDefault="00FA6019" w:rsidP="0010688A">
            <w:pPr>
              <w:jc w:val="both"/>
            </w:pPr>
          </w:p>
          <w:p w:rsidR="00FA6019" w:rsidRDefault="00FA6019" w:rsidP="0010688A">
            <w:pPr>
              <w:jc w:val="both"/>
            </w:pPr>
            <w:r w:rsidRPr="009E460C">
              <w:t>20</w:t>
            </w:r>
            <w:r>
              <w:t>10</w:t>
            </w:r>
            <w:r w:rsidRPr="009E460C">
              <w:t xml:space="preserve"> – dosud </w:t>
            </w:r>
            <w:r w:rsidRPr="009E460C">
              <w:tab/>
              <w:t>Garant bakalářského studijního oboru Informační technologie v administrativě, UTB ve Zlíně.</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785"/>
        </w:trPr>
        <w:tc>
          <w:tcPr>
            <w:tcW w:w="9859" w:type="dxa"/>
            <w:gridSpan w:val="11"/>
          </w:tcPr>
          <w:p w:rsidR="00FA6019" w:rsidRDefault="00FA6019" w:rsidP="0010688A">
            <w:pPr>
              <w:jc w:val="both"/>
            </w:pPr>
            <w:r>
              <w:t>Vedoucí 69 úspěšně obhájených bakalářských prací.</w:t>
            </w:r>
          </w:p>
          <w:p w:rsidR="00FA6019" w:rsidRDefault="00FA6019" w:rsidP="0010688A">
            <w:pPr>
              <w:jc w:val="both"/>
            </w:pPr>
            <w:r>
              <w:t>Vedoucí 40 úspěšně obhájených diplomových prací.</w:t>
            </w:r>
          </w:p>
          <w:p w:rsidR="00FA6019" w:rsidRDefault="00FA6019" w:rsidP="0010688A">
            <w:pPr>
              <w:jc w:val="both"/>
            </w:pPr>
            <w:r>
              <w:t>Vedoucí 1 úspěšně obhájené disertační práce, školitel 2 studentů doktorského studijního programu.</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r>
              <w:rPr>
                <w:sz w:val="22"/>
                <w:szCs w:val="22"/>
              </w:rPr>
              <w:t xml:space="preserve">Řízení strojů a procesů </w:t>
            </w:r>
            <w:r w:rsidRPr="0053044B">
              <w:rPr>
                <w:sz w:val="22"/>
                <w:szCs w:val="22"/>
              </w:rPr>
              <w:t xml:space="preserve"> </w:t>
            </w:r>
          </w:p>
        </w:tc>
        <w:tc>
          <w:tcPr>
            <w:tcW w:w="2245" w:type="dxa"/>
            <w:gridSpan w:val="2"/>
          </w:tcPr>
          <w:p w:rsidR="00FA6019" w:rsidRDefault="00FA6019" w:rsidP="0010688A">
            <w:pPr>
              <w:jc w:val="both"/>
            </w:pPr>
            <w:r>
              <w:t>2008</w:t>
            </w:r>
          </w:p>
        </w:tc>
        <w:tc>
          <w:tcPr>
            <w:tcW w:w="2248" w:type="dxa"/>
            <w:gridSpan w:val="4"/>
            <w:tcBorders>
              <w:right w:val="single" w:sz="12" w:space="0" w:color="auto"/>
            </w:tcBorders>
          </w:tcPr>
          <w:p w:rsidR="00FA6019" w:rsidRDefault="00081A9E" w:rsidP="0010688A">
            <w:pPr>
              <w:jc w:val="both"/>
            </w:pPr>
            <w:ins w:id="7253" w:author="vopatrilova" w:date="2018-11-19T15:25:00Z">
              <w:r>
                <w:t xml:space="preserve">FAI, </w:t>
              </w:r>
            </w:ins>
            <w:r w:rsidR="00FA6019">
              <w:t>UTB ve Zlíně</w:t>
            </w: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Default="00FA6019" w:rsidP="0010688A">
            <w:pPr>
              <w:jc w:val="both"/>
              <w:rPr>
                <w:b/>
              </w:rPr>
            </w:pPr>
            <w:r>
              <w:rPr>
                <w:b/>
              </w:rPr>
              <w:t>27</w:t>
            </w:r>
          </w:p>
        </w:tc>
        <w:tc>
          <w:tcPr>
            <w:tcW w:w="693" w:type="dxa"/>
            <w:vMerge w:val="restart"/>
          </w:tcPr>
          <w:p w:rsidR="00FA6019" w:rsidRDefault="00FA6019" w:rsidP="0010688A">
            <w:pPr>
              <w:jc w:val="both"/>
              <w:rPr>
                <w:b/>
              </w:rPr>
            </w:pPr>
            <w:r>
              <w:rPr>
                <w:b/>
              </w:rPr>
              <w:t>38</w:t>
            </w:r>
          </w:p>
        </w:tc>
        <w:tc>
          <w:tcPr>
            <w:tcW w:w="694" w:type="dxa"/>
            <w:vMerge w:val="restart"/>
          </w:tcPr>
          <w:p w:rsidR="00FA6019" w:rsidRDefault="00FA6019" w:rsidP="0010688A">
            <w:pPr>
              <w:jc w:val="both"/>
              <w:rPr>
                <w:b/>
              </w:rPr>
            </w:pPr>
            <w:r>
              <w:rPr>
                <w:b/>
              </w:rPr>
              <w:t>60</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C5638E" w:rsidRDefault="00FA6019" w:rsidP="0010688A">
            <w:pPr>
              <w:jc w:val="both"/>
            </w:pPr>
            <w:r w:rsidRPr="00BE2629">
              <w:rPr>
                <w:b/>
                <w:bCs/>
              </w:rPr>
              <w:t>SYSEL</w:t>
            </w:r>
            <w:r w:rsidRPr="00BE2629">
              <w:rPr>
                <w:b/>
              </w:rPr>
              <w:t xml:space="preserve">, </w:t>
            </w:r>
            <w:r w:rsidRPr="00BE2629">
              <w:rPr>
                <w:b/>
                <w:bCs/>
              </w:rPr>
              <w:t>Martin (</w:t>
            </w:r>
            <w:r w:rsidRPr="00BE2629">
              <w:rPr>
                <w:b/>
              </w:rPr>
              <w:t>100 %).</w:t>
            </w:r>
            <w:r w:rsidRPr="00C5638E">
              <w:t xml:space="preserve"> An Implementation of a Tilt-Compensated eCompass. In </w:t>
            </w:r>
            <w:r w:rsidRPr="00C5638E">
              <w:rPr>
                <w:i/>
                <w:iCs/>
              </w:rPr>
              <w:t>Automation Control Theory Perspectives in Intelligent Systems: Proceedings of the 5th computer science on-line conference 2016. Vol. 3</w:t>
            </w:r>
            <w:r w:rsidRPr="00C5638E">
              <w:t>. Heidelberg : Springer-Verlag Berlin, 2016, s. 35-44. ISSN 2194-5357. ISBN 978-3-319-33387-8.BC - Teorie a systémy řízení.</w:t>
            </w:r>
          </w:p>
          <w:p w:rsidR="00FA6019" w:rsidRPr="00C5638E" w:rsidRDefault="00FA6019" w:rsidP="0010688A">
            <w:pPr>
              <w:jc w:val="both"/>
              <w:rPr>
                <w:bCs/>
              </w:rPr>
            </w:pPr>
            <w:r w:rsidRPr="00C5638E">
              <w:rPr>
                <w:bCs/>
              </w:rPr>
              <w:t>LUKAŠÍK</w:t>
            </w:r>
            <w:r w:rsidRPr="00C5638E">
              <w:t xml:space="preserve">, </w:t>
            </w:r>
            <w:r w:rsidRPr="00C5638E">
              <w:rPr>
                <w:bCs/>
              </w:rPr>
              <w:t>Petr</w:t>
            </w:r>
            <w:r w:rsidRPr="00C5638E">
              <w:t xml:space="preserve">; </w:t>
            </w:r>
            <w:r w:rsidRPr="00C5638E">
              <w:rPr>
                <w:bCs/>
              </w:rPr>
              <w:t>SYSEL</w:t>
            </w:r>
            <w:r w:rsidRPr="00C5638E">
              <w:t xml:space="preserve">, </w:t>
            </w:r>
            <w:r w:rsidRPr="00BE2629">
              <w:rPr>
                <w:b/>
                <w:bCs/>
              </w:rPr>
              <w:t>Martin (</w:t>
            </w:r>
            <w:r w:rsidRPr="00BE2629">
              <w:rPr>
                <w:b/>
              </w:rPr>
              <w:t>50 %).</w:t>
            </w:r>
            <w:r w:rsidRPr="00C5638E">
              <w:t xml:space="preserve"> An optimization scheduler in the intranet grid. In </w:t>
            </w:r>
            <w:r w:rsidRPr="00C5638E">
              <w:rPr>
                <w:i/>
                <w:iCs/>
              </w:rPr>
              <w:t>Software Engineering Perspectives and Application in Intelligent Systems: Proceedings of the 5th computer science on-line conference 2016, Vol. 2</w:t>
            </w:r>
            <w:r w:rsidRPr="00C5638E">
              <w:t>. Heidelberg : Springer-Verlag Berlin, 2016, s. 171-180. ISSN 2194-5357. ISBN 978-3-319-33620-6.IN - Informatika</w:t>
            </w:r>
          </w:p>
          <w:p w:rsidR="00FA6019" w:rsidRPr="00C5638E" w:rsidRDefault="00FA6019" w:rsidP="0010688A">
            <w:pPr>
              <w:jc w:val="both"/>
            </w:pPr>
            <w:r w:rsidRPr="00C5638E">
              <w:rPr>
                <w:bCs/>
              </w:rPr>
              <w:t>HANÁČEK</w:t>
            </w:r>
            <w:r w:rsidRPr="00C5638E">
              <w:t xml:space="preserve">, </w:t>
            </w:r>
            <w:r w:rsidRPr="00C5638E">
              <w:rPr>
                <w:bCs/>
              </w:rPr>
              <w:t>Adam</w:t>
            </w:r>
            <w:r w:rsidRPr="00C5638E">
              <w:t xml:space="preserve">; </w:t>
            </w:r>
            <w:r w:rsidRPr="00BE2629">
              <w:rPr>
                <w:b/>
                <w:bCs/>
              </w:rPr>
              <w:t>SYSEL</w:t>
            </w:r>
            <w:r w:rsidRPr="00BE2629">
              <w:rPr>
                <w:b/>
              </w:rPr>
              <w:t xml:space="preserve">, </w:t>
            </w:r>
            <w:r w:rsidRPr="00BE2629">
              <w:rPr>
                <w:b/>
                <w:bCs/>
              </w:rPr>
              <w:t>Martin (</w:t>
            </w:r>
            <w:r w:rsidRPr="00BE2629">
              <w:rPr>
                <w:b/>
              </w:rPr>
              <w:t>10 %).</w:t>
            </w:r>
            <w:r w:rsidRPr="00C5638E">
              <w:t xml:space="preserve"> Design and Implementation of an Integrated System with Secure Encrypted Data Transmission. In </w:t>
            </w:r>
            <w:r w:rsidRPr="00C5638E">
              <w:rPr>
                <w:i/>
                <w:iCs/>
              </w:rPr>
              <w:t>Automation Control Theory Perspectives in Intelligent Systems: Proceedings of the 5th computer science on-line conference 2016. Vol. 3</w:t>
            </w:r>
            <w:r w:rsidRPr="00C5638E">
              <w:t>. Heidelberg : Springer-Verlag Berlin, 2016, s. 217-224. ISSN 2194-5357. ISBN 978-3-319-33387-8.JC - Počítačový hardware a software</w:t>
            </w:r>
          </w:p>
          <w:p w:rsidR="00FA6019" w:rsidRPr="00C5638E" w:rsidRDefault="00FA6019" w:rsidP="0010688A">
            <w:pPr>
              <w:jc w:val="both"/>
            </w:pPr>
            <w:r w:rsidRPr="00C5638E">
              <w:rPr>
                <w:bCs/>
              </w:rPr>
              <w:t>LUKAŠÍK</w:t>
            </w:r>
            <w:r w:rsidRPr="00C5638E">
              <w:t xml:space="preserve">, </w:t>
            </w:r>
            <w:r w:rsidRPr="00C5638E">
              <w:rPr>
                <w:bCs/>
              </w:rPr>
              <w:t>Petr</w:t>
            </w:r>
            <w:r w:rsidRPr="00C5638E">
              <w:t xml:space="preserve">; </w:t>
            </w:r>
            <w:r w:rsidRPr="00BE2629">
              <w:rPr>
                <w:b/>
                <w:bCs/>
              </w:rPr>
              <w:t>SYSEL</w:t>
            </w:r>
            <w:r w:rsidRPr="00BE2629">
              <w:rPr>
                <w:b/>
              </w:rPr>
              <w:t xml:space="preserve">, </w:t>
            </w:r>
            <w:r w:rsidRPr="00BE2629">
              <w:rPr>
                <w:b/>
                <w:bCs/>
              </w:rPr>
              <w:t>Martin (</w:t>
            </w:r>
            <w:r w:rsidRPr="00BE2629">
              <w:rPr>
                <w:b/>
              </w:rPr>
              <w:t>50 %).</w:t>
            </w:r>
            <w:r w:rsidRPr="00C5638E">
              <w:t xml:space="preserve"> An Intranet Grid Computing Tool for Optimizing Server Loads. In </w:t>
            </w:r>
            <w:r w:rsidRPr="00C5638E">
              <w:rPr>
                <w:i/>
                <w:iCs/>
              </w:rPr>
              <w:t>Advances in Intelligent Systems and Computing. 285</w:t>
            </w:r>
            <w:r w:rsidRPr="00C5638E">
              <w:t xml:space="preserve">. Heidelberg : Springer-Verlag Berlin, 2014, s. 467-474. ISSN 2194-5357. ISBN 978-3-319-06739-1.IN - Informatika </w:t>
            </w:r>
          </w:p>
          <w:p w:rsidR="00FA6019" w:rsidRDefault="00FA6019" w:rsidP="0010688A">
            <w:pPr>
              <w:jc w:val="both"/>
              <w:rPr>
                <w:b/>
              </w:rPr>
            </w:pPr>
            <w:r w:rsidRPr="00C5638E">
              <w:rPr>
                <w:bCs/>
              </w:rPr>
              <w:t>LUKAŠÍK</w:t>
            </w:r>
            <w:r w:rsidRPr="00C5638E">
              <w:t xml:space="preserve">, </w:t>
            </w:r>
            <w:r w:rsidRPr="00C5638E">
              <w:rPr>
                <w:bCs/>
              </w:rPr>
              <w:t>Petr</w:t>
            </w:r>
            <w:r w:rsidRPr="00C5638E">
              <w:t xml:space="preserve">; </w:t>
            </w:r>
            <w:r w:rsidRPr="00BE2629">
              <w:rPr>
                <w:b/>
                <w:bCs/>
              </w:rPr>
              <w:t>SYSEL</w:t>
            </w:r>
            <w:r w:rsidRPr="00BE2629">
              <w:rPr>
                <w:b/>
              </w:rPr>
              <w:t xml:space="preserve">, </w:t>
            </w:r>
            <w:r w:rsidRPr="00BE2629">
              <w:rPr>
                <w:b/>
                <w:bCs/>
              </w:rPr>
              <w:t>Martin (</w:t>
            </w:r>
            <w:r w:rsidRPr="00BE2629">
              <w:rPr>
                <w:b/>
              </w:rPr>
              <w:t>35 %).</w:t>
            </w:r>
            <w:r w:rsidRPr="00C5638E">
              <w:t xml:space="preserve"> Distribution of Tasks in The Grid, Tool to Optimize Load. In </w:t>
            </w:r>
            <w:r w:rsidRPr="00C5638E">
              <w:rPr>
                <w:i/>
                <w:iCs/>
              </w:rPr>
              <w:t>DAAAM International Scientific Book 2014</w:t>
            </w:r>
            <w:r w:rsidRPr="00C5638E">
              <w:t>. Vienna : DAAAM International Vienna, 2014, s. 401-408. ISBN 978-3-901509-98-8.</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Default="00FA6019" w:rsidP="0010688A">
            <w:pPr>
              <w:rPr>
                <w:b/>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89"/>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Zdeněk </w:t>
            </w:r>
            <w:bookmarkStart w:id="7254" w:name="aUrednicek"/>
            <w:r>
              <w:t>Úředníček</w:t>
            </w:r>
            <w:bookmarkEnd w:id="7254"/>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doc, RNDr,Ing, CSc.</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1950</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30. 6. 2020</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30. 6. 2020</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481"/>
        </w:trPr>
        <w:tc>
          <w:tcPr>
            <w:tcW w:w="9859" w:type="dxa"/>
            <w:gridSpan w:val="11"/>
            <w:tcBorders>
              <w:top w:val="nil"/>
            </w:tcBorders>
          </w:tcPr>
          <w:p w:rsidR="00FA6019" w:rsidRPr="008E3CB6" w:rsidRDefault="00FA6019" w:rsidP="0010688A">
            <w:pPr>
              <w:jc w:val="both"/>
            </w:pPr>
            <w:r w:rsidRPr="008E3CB6">
              <w:t xml:space="preserve">Inteligentní systémy s roboty - přednášející (50%) </w:t>
            </w:r>
          </w:p>
          <w:p w:rsidR="00FA6019" w:rsidRPr="008E3CB6" w:rsidRDefault="00FA6019" w:rsidP="0010688A">
            <w:pPr>
              <w:jc w:val="both"/>
            </w:pPr>
            <w:r w:rsidRPr="008E3CB6">
              <w:t xml:space="preserve">Mechatronické systémy – garant, přednášející (100%), cvičící (100%) </w:t>
            </w:r>
          </w:p>
          <w:p w:rsidR="00FA6019" w:rsidRPr="008E3CB6" w:rsidRDefault="00FA6019" w:rsidP="0010688A">
            <w:pPr>
              <w:jc w:val="both"/>
            </w:pPr>
            <w:r w:rsidRPr="008E3CB6">
              <w:t xml:space="preserve">Konstrukce robotů a manipulátorů – garant, vedoucí semináře (100%), cvičící (20%) </w:t>
            </w:r>
          </w:p>
          <w:p w:rsidR="00FA6019" w:rsidRPr="008E3CB6" w:rsidRDefault="00FA6019" w:rsidP="0010688A">
            <w:pPr>
              <w:jc w:val="both"/>
            </w:pPr>
            <w:r w:rsidRPr="008E3CB6">
              <w:t xml:space="preserve">Akční členy mechatronických systémů – garant, přednášející (100%) </w:t>
            </w:r>
          </w:p>
          <w:p w:rsidR="00FA6019" w:rsidRPr="00996A91" w:rsidRDefault="00FA6019" w:rsidP="0010688A">
            <w:pPr>
              <w:jc w:val="both"/>
              <w:rPr>
                <w:sz w:val="19"/>
                <w:szCs w:val="19"/>
              </w:rPr>
            </w:pPr>
            <w:r w:rsidRPr="008E3CB6">
              <w:t>Akční členy - garant, přednášející (100%)</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Pr="008E3CB6" w:rsidRDefault="00FA6019" w:rsidP="0010688A">
            <w:pPr>
              <w:jc w:val="both"/>
            </w:pPr>
            <w:r w:rsidRPr="008E3CB6">
              <w:t>1969-1974 - Vysoká Škola Dopravní Žilina, obor Elektrická trakce a energetika v dopravě (Ing.)</w:t>
            </w:r>
          </w:p>
          <w:p w:rsidR="00FA6019" w:rsidRPr="008E3CB6" w:rsidRDefault="00FA6019" w:rsidP="0010688A">
            <w:pPr>
              <w:jc w:val="both"/>
            </w:pPr>
            <w:r w:rsidRPr="008E3CB6">
              <w:t>1975-1982 - Universita J. E. Purkyně (dnes Masarykova universita) v Brně, obor Teorie systémů, matematická informatika a numerická matematika, (RNDr.)</w:t>
            </w:r>
          </w:p>
          <w:p w:rsidR="00FA6019" w:rsidRPr="008E3CB6" w:rsidRDefault="00FA6019" w:rsidP="0010688A">
            <w:pPr>
              <w:jc w:val="both"/>
            </w:pPr>
            <w:r w:rsidRPr="008E3CB6">
              <w:t>1985-1988 - Vysoká Škola Dopravy a Spojov Žilina, Obor: Elektrické pohony (CSc.)</w:t>
            </w:r>
          </w:p>
          <w:p w:rsidR="00FA6019" w:rsidRPr="00A31C2D" w:rsidRDefault="00FA6019" w:rsidP="0010688A">
            <w:pPr>
              <w:jc w:val="both"/>
            </w:pPr>
            <w:r w:rsidRPr="008E3CB6">
              <w:t>1997 - Žilinská univerzita v Žilině, Obor: Elektrická trakce a el. pohony (doc.)</w:t>
            </w:r>
          </w:p>
        </w:tc>
      </w:tr>
      <w:tr w:rsidR="00FA6019" w:rsidTr="0010688A">
        <w:tc>
          <w:tcPr>
            <w:tcW w:w="9859" w:type="dxa"/>
            <w:gridSpan w:val="11"/>
            <w:shd w:val="clear" w:color="auto" w:fill="F7CAAC"/>
          </w:tcPr>
          <w:p w:rsidR="00FA6019" w:rsidRPr="008E3CB6" w:rsidRDefault="00FA6019" w:rsidP="0010688A">
            <w:pPr>
              <w:jc w:val="both"/>
              <w:rPr>
                <w:b/>
              </w:rPr>
            </w:pPr>
            <w:r w:rsidRPr="008E3CB6">
              <w:rPr>
                <w:b/>
              </w:rPr>
              <w:t>Údaje o odborném působení od absolvování VŠ</w:t>
            </w:r>
          </w:p>
        </w:tc>
      </w:tr>
      <w:tr w:rsidR="00FA6019" w:rsidTr="0010688A">
        <w:trPr>
          <w:trHeight w:val="1090"/>
        </w:trPr>
        <w:tc>
          <w:tcPr>
            <w:tcW w:w="9859" w:type="dxa"/>
            <w:gridSpan w:val="11"/>
          </w:tcPr>
          <w:p w:rsidR="00FA6019" w:rsidRPr="008E3CB6" w:rsidRDefault="00FA6019" w:rsidP="0010688A">
            <w:pPr>
              <w:jc w:val="both"/>
              <w:rPr>
                <w:szCs w:val="18"/>
              </w:rPr>
            </w:pPr>
            <w:r w:rsidRPr="008E3CB6">
              <w:rPr>
                <w:szCs w:val="18"/>
              </w:rPr>
              <w:t>1974-1991 - Elektrotechnický výzkumný ústav (EVÚ) v Nové Dubnici- návrhář a systémový analytik el. pohony</w:t>
            </w:r>
          </w:p>
          <w:p w:rsidR="00FA6019" w:rsidRPr="008E3CB6" w:rsidRDefault="00FA6019" w:rsidP="0010688A">
            <w:pPr>
              <w:jc w:val="both"/>
              <w:rPr>
                <w:szCs w:val="18"/>
              </w:rPr>
            </w:pPr>
            <w:r w:rsidRPr="008E3CB6">
              <w:rPr>
                <w:szCs w:val="18"/>
              </w:rPr>
              <w:t>1993-1996 - Elektrotechnický výzkumný a projektový ústav v Nové Dubnici (EVPÚ a.s.) měření, deduktivní a induktivní identifikace pohybového subsystému zbraňového systému (věže) objektů speciální techniky (T-72). SŘP.</w:t>
            </w:r>
          </w:p>
          <w:p w:rsidR="00FA6019" w:rsidRPr="008E3CB6" w:rsidRDefault="00FA6019" w:rsidP="0010688A">
            <w:pPr>
              <w:jc w:val="both"/>
              <w:rPr>
                <w:szCs w:val="18"/>
              </w:rPr>
            </w:pPr>
            <w:r w:rsidRPr="008E3CB6">
              <w:rPr>
                <w:szCs w:val="18"/>
              </w:rPr>
              <w:t>1996-1997 - PSP a.s. Přerov, technický expert pro modernizaci SŘP tanku T-72</w:t>
            </w:r>
          </w:p>
          <w:p w:rsidR="00FA6019" w:rsidRPr="008E3CB6" w:rsidRDefault="00FA6019" w:rsidP="0010688A">
            <w:pPr>
              <w:jc w:val="both"/>
              <w:rPr>
                <w:szCs w:val="18"/>
              </w:rPr>
            </w:pPr>
            <w:r w:rsidRPr="008E3CB6">
              <w:rPr>
                <w:szCs w:val="18"/>
              </w:rPr>
              <w:t>1998 - Univerzita A. Dubčeka v Trenčíně, proděkanem pro vědu a výzkum, vedoucí katedry mechatronických systémů</w:t>
            </w:r>
          </w:p>
          <w:p w:rsidR="00FA6019" w:rsidRPr="008E3CB6" w:rsidRDefault="00FA6019" w:rsidP="0010688A">
            <w:pPr>
              <w:jc w:val="both"/>
              <w:rPr>
                <w:szCs w:val="18"/>
              </w:rPr>
            </w:pPr>
            <w:r w:rsidRPr="008E3CB6">
              <w:rPr>
                <w:szCs w:val="18"/>
              </w:rPr>
              <w:t>1998-1999 - PSP Bohemia a.s. Praha, modernizace SŘP tanku T-72</w:t>
            </w:r>
          </w:p>
          <w:p w:rsidR="00FA6019" w:rsidRPr="008E3CB6" w:rsidRDefault="00FA6019" w:rsidP="0010688A">
            <w:pPr>
              <w:jc w:val="both"/>
              <w:rPr>
                <w:szCs w:val="18"/>
              </w:rPr>
            </w:pPr>
            <w:r w:rsidRPr="008E3CB6">
              <w:rPr>
                <w:szCs w:val="18"/>
              </w:rPr>
              <w:t>1998-31.1.2008 - Atrey Praha, technický expert firmy Galileo Avionica, It.</w:t>
            </w:r>
          </w:p>
          <w:p w:rsidR="00FA6019" w:rsidRPr="008E3CB6" w:rsidRDefault="00FA6019" w:rsidP="0010688A">
            <w:pPr>
              <w:jc w:val="both"/>
              <w:rPr>
                <w:szCs w:val="18"/>
              </w:rPr>
            </w:pPr>
            <w:r w:rsidRPr="008E3CB6">
              <w:rPr>
                <w:szCs w:val="18"/>
              </w:rPr>
              <w:t>1.2.2008-30.11. 2011 - Vysoká škola logistiky o.p.s. v Přerově, prorektor pro výuku.</w:t>
            </w:r>
          </w:p>
          <w:p w:rsidR="00FA6019" w:rsidRDefault="00FA6019" w:rsidP="0010688A">
            <w:pPr>
              <w:jc w:val="both"/>
            </w:pPr>
            <w:r w:rsidRPr="008E3CB6">
              <w:rPr>
                <w:szCs w:val="18"/>
              </w:rPr>
              <w:t>1.3.2007 –dosud Univerzita T. Bati Zlín, Fakulta aplikované informatiky, doc. na Ústavu automatizace a řízení procesů.</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96"/>
        </w:trPr>
        <w:tc>
          <w:tcPr>
            <w:tcW w:w="9859" w:type="dxa"/>
            <w:gridSpan w:val="11"/>
          </w:tcPr>
          <w:p w:rsidR="00FA6019" w:rsidRPr="00E14D05" w:rsidRDefault="00FA6019" w:rsidP="0010688A">
            <w:pPr>
              <w:jc w:val="both"/>
              <w:rPr>
                <w:sz w:val="18"/>
              </w:rPr>
            </w:pPr>
            <w:r w:rsidRPr="00E14D05">
              <w:rPr>
                <w:sz w:val="18"/>
              </w:rPr>
              <w:t>Od roku 2007 vedení a úspěšně obhájených 5 BP prací a 4 DP</w:t>
            </w:r>
          </w:p>
          <w:p w:rsidR="00FA6019" w:rsidRDefault="00FA6019" w:rsidP="0010688A">
            <w:pPr>
              <w:jc w:val="both"/>
            </w:pPr>
            <w:r w:rsidRPr="00E14D05">
              <w:rPr>
                <w:sz w:val="18"/>
              </w:rPr>
              <w:t>Vedení 2 studentů PhD studia v závěrečné fázi. Před doktorskou SZZ</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r w:rsidRPr="00C42AEC">
              <w:t>Elektrická trakce a el. pohony</w:t>
            </w:r>
          </w:p>
        </w:tc>
        <w:tc>
          <w:tcPr>
            <w:tcW w:w="2245" w:type="dxa"/>
            <w:gridSpan w:val="2"/>
          </w:tcPr>
          <w:p w:rsidR="00FA6019" w:rsidRDefault="00FA6019" w:rsidP="0010688A">
            <w:pPr>
              <w:jc w:val="both"/>
            </w:pPr>
            <w:r>
              <w:t>1997</w:t>
            </w:r>
          </w:p>
        </w:tc>
        <w:tc>
          <w:tcPr>
            <w:tcW w:w="2248" w:type="dxa"/>
            <w:gridSpan w:val="4"/>
            <w:tcBorders>
              <w:right w:val="single" w:sz="12" w:space="0" w:color="auto"/>
            </w:tcBorders>
          </w:tcPr>
          <w:p w:rsidR="00FA6019" w:rsidRDefault="00B6540D" w:rsidP="0010688A">
            <w:pPr>
              <w:jc w:val="both"/>
            </w:pPr>
            <w:ins w:id="7255" w:author="vopatrilova" w:date="2018-11-19T15:28:00Z">
              <w:r>
                <w:t xml:space="preserve">FEL, </w:t>
              </w:r>
            </w:ins>
            <w:r w:rsidR="00FA6019">
              <w:t>Žilinská univerzita v Žilině</w:t>
            </w: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Default="00FA6019" w:rsidP="0010688A">
            <w:pPr>
              <w:jc w:val="both"/>
              <w:rPr>
                <w:b/>
              </w:rPr>
            </w:pPr>
            <w:r>
              <w:rPr>
                <w:b/>
              </w:rPr>
              <w:t>1</w:t>
            </w:r>
          </w:p>
        </w:tc>
        <w:tc>
          <w:tcPr>
            <w:tcW w:w="693" w:type="dxa"/>
            <w:vMerge w:val="restart"/>
          </w:tcPr>
          <w:p w:rsidR="00FA6019" w:rsidRDefault="00FA6019" w:rsidP="0010688A">
            <w:pPr>
              <w:jc w:val="both"/>
              <w:rPr>
                <w:b/>
              </w:rPr>
            </w:pPr>
            <w:r>
              <w:rPr>
                <w:b/>
              </w:rPr>
              <w:t>4</w:t>
            </w:r>
          </w:p>
        </w:tc>
        <w:tc>
          <w:tcPr>
            <w:tcW w:w="694" w:type="dxa"/>
            <w:vMerge w:val="restart"/>
          </w:tcPr>
          <w:p w:rsidR="00FA6019" w:rsidRDefault="00FA6019" w:rsidP="0010688A">
            <w:pPr>
              <w:jc w:val="both"/>
              <w:rPr>
                <w:b/>
              </w:rPr>
            </w:pP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8E3CB6">
        <w:trPr>
          <w:trHeight w:val="895"/>
        </w:trPr>
        <w:tc>
          <w:tcPr>
            <w:tcW w:w="9859" w:type="dxa"/>
            <w:gridSpan w:val="11"/>
          </w:tcPr>
          <w:p w:rsidR="00FA6019" w:rsidRPr="008E3CB6" w:rsidRDefault="00FA6019" w:rsidP="0010688A">
            <w:pPr>
              <w:jc w:val="both"/>
            </w:pPr>
            <w:r w:rsidRPr="008E3CB6">
              <w:rPr>
                <w:b/>
              </w:rPr>
              <w:t>ÚŘEDNÍČEK, Z. (100 %)</w:t>
            </w:r>
            <w:r w:rsidRPr="008E3CB6">
              <w:t>: Physical Model of Differential Wheel Vehicle Motion Control. Článek ve sborníku konference ICAI ‘ 13 Valencia</w:t>
            </w:r>
          </w:p>
          <w:p w:rsidR="00FA6019" w:rsidRPr="008E3CB6" w:rsidRDefault="00FA6019" w:rsidP="0010688A">
            <w:pPr>
              <w:jc w:val="both"/>
            </w:pPr>
            <w:r w:rsidRPr="008E3CB6">
              <w:rPr>
                <w:b/>
              </w:rPr>
              <w:t>ÚŘEDNÍČEK, Z. (100 %)</w:t>
            </w:r>
            <w:r w:rsidRPr="008E3CB6">
              <w:t xml:space="preserve">: System, System Model and Process Control. Článek ve sborníku konference ICAI ‘ 13 </w:t>
            </w:r>
          </w:p>
          <w:p w:rsidR="00FA6019" w:rsidRPr="008E3CB6" w:rsidRDefault="00FA6019" w:rsidP="0010688A">
            <w:pPr>
              <w:jc w:val="both"/>
            </w:pPr>
            <w:r w:rsidRPr="008E3CB6">
              <w:rPr>
                <w:b/>
              </w:rPr>
              <w:t>ÚŘEDNÍČEK, Z. (50 %)</w:t>
            </w:r>
            <w:r w:rsidRPr="008E3CB6">
              <w:t xml:space="preserve"> and OPLUŠTIL, M.: Equations of Motion and Physical Model of Quad-copter in Plain, Článek ve sborníku konference CSCC 2014 Santorini</w:t>
            </w:r>
          </w:p>
          <w:p w:rsidR="00FA6019" w:rsidRPr="008E3CB6" w:rsidRDefault="00FA6019" w:rsidP="0010688A">
            <w:pPr>
              <w:jc w:val="both"/>
            </w:pPr>
            <w:r w:rsidRPr="008E3CB6">
              <w:rPr>
                <w:b/>
              </w:rPr>
              <w:t xml:space="preserve">ÚŘEDNÍČEK, Z. (100 %): </w:t>
            </w:r>
            <w:r w:rsidRPr="008E3CB6">
              <w:t>Unitary theory of direct electromechanical transformers, Článek ve sborníku konference CSCC 2014 Santorini</w:t>
            </w:r>
          </w:p>
          <w:p w:rsidR="00FA6019" w:rsidRPr="008E3CB6" w:rsidRDefault="00FA6019" w:rsidP="0010688A">
            <w:pPr>
              <w:jc w:val="both"/>
            </w:pPr>
            <w:r w:rsidRPr="008E3CB6">
              <w:rPr>
                <w:b/>
              </w:rPr>
              <w:t>ÚŘEDNÍČEK, Z. (100 %)</w:t>
            </w:r>
            <w:r w:rsidRPr="008E3CB6">
              <w:t>: Stabilization of telescopic inverse pendulum verification by physical models, International Journal of Mechanics, 10, 2016, pp. 132-137</w:t>
            </w:r>
          </w:p>
          <w:p w:rsidR="00FA6019" w:rsidRPr="008E3CB6" w:rsidRDefault="00FA6019" w:rsidP="0010688A">
            <w:pPr>
              <w:jc w:val="both"/>
            </w:pPr>
            <w:r w:rsidRPr="008E3CB6">
              <w:rPr>
                <w:b/>
              </w:rPr>
              <w:t>ÚŘEDNÍČEK, Z. (90 %),</w:t>
            </w:r>
            <w:r w:rsidRPr="008E3CB6">
              <w:t xml:space="preserve"> DRGA, R.: Measuring robot kinematics description and its workspace, MATEC Web of Conferences, Volume 76, 21 October 2016, Article number 02027</w:t>
            </w:r>
          </w:p>
          <w:p w:rsidR="00FA6019" w:rsidRPr="008E3CB6" w:rsidRDefault="00FA6019" w:rsidP="0010688A">
            <w:pPr>
              <w:jc w:val="both"/>
            </w:pPr>
            <w:r w:rsidRPr="008E3CB6">
              <w:t xml:space="preserve">ZÁTOPEK, J., </w:t>
            </w:r>
            <w:r w:rsidRPr="008E3CB6">
              <w:rPr>
                <w:b/>
              </w:rPr>
              <w:t>ÚŘEDNÍČEK, Z. (10 %):</w:t>
            </w:r>
            <w:r w:rsidRPr="008E3CB6">
              <w:t xml:space="preserve"> Dynamic behaviour comparison of three different mathematical model complexities, 2017, Annals of DAAAM and Proceedings of the International DAAAM Symposium, pp. 685-693</w:t>
            </w:r>
          </w:p>
          <w:p w:rsidR="00FA6019" w:rsidRPr="008E3CB6" w:rsidRDefault="00FA6019" w:rsidP="0010688A">
            <w:pPr>
              <w:jc w:val="both"/>
            </w:pPr>
            <w:r w:rsidRPr="008E3CB6">
              <w:rPr>
                <w:b/>
              </w:rPr>
              <w:t>ÚŘEDNÍČEK, Z. (100 %)</w:t>
            </w:r>
            <w:r w:rsidRPr="008E3CB6">
              <w:t>, Active damping of controlled mechanic systems, 2017, WSEAS Transactions on Systems and Control, 12, pp. 253-282</w:t>
            </w:r>
          </w:p>
          <w:p w:rsidR="00FA6019" w:rsidRPr="008E3CB6" w:rsidRDefault="00FA6019" w:rsidP="0010688A">
            <w:pPr>
              <w:jc w:val="both"/>
            </w:pPr>
            <w:r w:rsidRPr="008E3CB6">
              <w:t xml:space="preserve">ZÁTOPEK, J., </w:t>
            </w:r>
            <w:r w:rsidRPr="008E3CB6">
              <w:rPr>
                <w:b/>
              </w:rPr>
              <w:t>ÚŘEDNÍČEK, Z. (5 %),</w:t>
            </w:r>
            <w:r w:rsidRPr="008E3CB6">
              <w:t xml:space="preserve"> MACHADO, J., SOUSA, J. Dynamic simulation of the CAD model in SimMechanics with multiple uses, 2018, Turkish Journal of Electrical Engineering and Computer Sciences 26(3), pp. 1278-1290</w:t>
            </w:r>
          </w:p>
          <w:p w:rsidR="00FA6019" w:rsidRPr="005C4E6A" w:rsidRDefault="00FA6019" w:rsidP="0010688A">
            <w:pPr>
              <w:jc w:val="both"/>
            </w:pPr>
            <w:r w:rsidRPr="008E3CB6">
              <w:rPr>
                <w:b/>
              </w:rPr>
              <w:t>ÚŘEDNÍČEK, Z</w:t>
            </w:r>
            <w:r w:rsidRPr="008E3CB6">
              <w:t>.</w:t>
            </w:r>
            <w:r w:rsidRPr="008E3CB6">
              <w:rPr>
                <w:b/>
              </w:rPr>
              <w:t xml:space="preserve"> (30 %),</w:t>
            </w:r>
            <w:r w:rsidRPr="008E3CB6">
              <w:t xml:space="preserve"> VÍTEK, R., ZÁTOPEK, J., Mechanical educational system for automatic area observation and firing control techniques, Lecture Notes in Electrical Engineering 505, HELIX 2018: Innovation, Engineering and Entrepreneurship pp 1089-1096, Springer 2018</w:t>
            </w:r>
            <w:r>
              <w:t xml:space="preserve"> </w:t>
            </w:r>
          </w:p>
        </w:tc>
      </w:tr>
      <w:tr w:rsidR="00FA6019" w:rsidTr="0010688A">
        <w:trPr>
          <w:trHeight w:val="218"/>
        </w:trPr>
        <w:tc>
          <w:tcPr>
            <w:tcW w:w="9859" w:type="dxa"/>
            <w:gridSpan w:val="11"/>
            <w:shd w:val="clear" w:color="auto" w:fill="F7CAAC"/>
          </w:tcPr>
          <w:p w:rsidR="00FA6019" w:rsidRDefault="00FA6019" w:rsidP="0010688A">
            <w:pPr>
              <w:rPr>
                <w:b/>
              </w:rPr>
            </w:pPr>
            <w:r>
              <w:rPr>
                <w:b/>
              </w:rPr>
              <w:lastRenderedPageBreak/>
              <w:t>Působení v zahraničí</w:t>
            </w:r>
          </w:p>
        </w:tc>
      </w:tr>
      <w:tr w:rsidR="00FA6019" w:rsidTr="0010688A">
        <w:trPr>
          <w:trHeight w:val="328"/>
        </w:trPr>
        <w:tc>
          <w:tcPr>
            <w:tcW w:w="9859" w:type="dxa"/>
            <w:gridSpan w:val="11"/>
          </w:tcPr>
          <w:p w:rsidR="00FA6019" w:rsidRPr="00E14D05" w:rsidRDefault="00FA6019" w:rsidP="0010688A">
            <w:pPr>
              <w:rPr>
                <w:sz w:val="18"/>
                <w:szCs w:val="18"/>
              </w:rPr>
            </w:pPr>
            <w:r w:rsidRPr="00E14D05">
              <w:rPr>
                <w:sz w:val="18"/>
                <w:szCs w:val="18"/>
              </w:rPr>
              <w:t>1992 - Svobodná Universita Brusel (U.L.B.). Roční stáž Katedra mechaniky a robotiky, tvorba simulačních modelů mechatronických systémů a elektricko -mechanických systémů a jejich řízení</w:t>
            </w:r>
          </w:p>
        </w:tc>
      </w:tr>
      <w:tr w:rsidR="00FA6019" w:rsidTr="0010688A">
        <w:trPr>
          <w:cantSplit/>
          <w:trHeight w:val="28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rPr>
                <w:ins w:id="7256" w:author="vopatrilova" w:date="2018-11-22T11:12:00Z"/>
              </w:rPr>
            </w:pPr>
          </w:p>
          <w:p w:rsidR="00816F53" w:rsidRDefault="00816F53"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 w:rsidR="00A72920" w:rsidRDefault="00A72920" w:rsidP="00FA6019">
      <w:pPr>
        <w:rPr>
          <w:ins w:id="7257" w:author="vopatrilova" w:date="2018-11-19T15:30:00Z"/>
        </w:rPr>
      </w:pPr>
    </w:p>
    <w:p w:rsidR="00B6540D" w:rsidRDefault="00B6540D" w:rsidP="00FA6019">
      <w:pPr>
        <w:rPr>
          <w:ins w:id="7258" w:author="vopatrilova" w:date="2018-11-19T15:30:00Z"/>
        </w:rPr>
      </w:pPr>
    </w:p>
    <w:p w:rsidR="00B6540D" w:rsidRDefault="00B6540D" w:rsidP="00FA6019">
      <w:pPr>
        <w:rPr>
          <w:ins w:id="7259" w:author="vopatrilova" w:date="2018-11-19T15:30:00Z"/>
        </w:rPr>
      </w:pPr>
    </w:p>
    <w:p w:rsidR="00B6540D" w:rsidRDefault="00B6540D" w:rsidP="00FA6019">
      <w:pPr>
        <w:rPr>
          <w:ins w:id="7260" w:author="vopatrilova" w:date="2018-11-19T15:30:00Z"/>
        </w:rPr>
      </w:pPr>
    </w:p>
    <w:p w:rsidR="00B6540D" w:rsidRDefault="00B6540D" w:rsidP="00FA6019">
      <w:pPr>
        <w:rPr>
          <w:ins w:id="7261" w:author="vopatrilova" w:date="2018-11-19T15:30:00Z"/>
        </w:rPr>
      </w:pPr>
    </w:p>
    <w:p w:rsidR="00B6540D" w:rsidRDefault="00B6540D" w:rsidP="00FA6019"/>
    <w:p w:rsidR="00A72920" w:rsidRDefault="00A72920" w:rsidP="00FA6019"/>
    <w:p w:rsidR="00A72920" w:rsidRDefault="00A72920" w:rsidP="00FA601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2"/>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rsidRPr="00B15462">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Radek </w:t>
            </w:r>
            <w:bookmarkStart w:id="7262" w:name="aVala"/>
            <w:r>
              <w:t>Vala</w:t>
            </w:r>
            <w:bookmarkEnd w:id="7262"/>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Ing.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1984</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2019</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2019</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r>
              <w:t>nejsou</w:t>
            </w: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88"/>
        </w:trPr>
        <w:tc>
          <w:tcPr>
            <w:tcW w:w="9859" w:type="dxa"/>
            <w:gridSpan w:val="11"/>
            <w:tcBorders>
              <w:top w:val="nil"/>
            </w:tcBorders>
          </w:tcPr>
          <w:p w:rsidR="00FA6019" w:rsidRDefault="001B7304" w:rsidP="001B7304">
            <w:pPr>
              <w:jc w:val="both"/>
            </w:pPr>
            <w:r>
              <w:t>Programování mobilních aplikací</w:t>
            </w:r>
            <w:r w:rsidR="00FA6019">
              <w:t xml:space="preserve"> – garant, </w:t>
            </w:r>
            <w:r>
              <w:t>vedoucí semináře</w:t>
            </w:r>
            <w:r w:rsidR="00FA6019" w:rsidRPr="00996A91">
              <w:rPr>
                <w:sz w:val="19"/>
                <w:szCs w:val="19"/>
              </w:rPr>
              <w:t xml:space="preserve"> (100%)</w:t>
            </w:r>
            <w:r w:rsidR="00FA6019">
              <w:t>, cvičící (100%)</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Default="00FA6019" w:rsidP="0010688A">
            <w:pPr>
              <w:tabs>
                <w:tab w:val="left" w:pos="1075"/>
              </w:tabs>
              <w:jc w:val="both"/>
            </w:pPr>
            <w:r>
              <w:rPr>
                <w:i/>
                <w:iCs/>
                <w:color w:val="000000"/>
                <w:u w:color="000000"/>
              </w:rPr>
              <w:t xml:space="preserve">2004-2007    </w:t>
            </w:r>
            <w:r>
              <w:t>UTB ve Zlíně, Fakulta aplikované informatiky, obor Informační technologie, Bc.</w:t>
            </w:r>
          </w:p>
          <w:p w:rsidR="00FA6019" w:rsidRDefault="00FA6019" w:rsidP="0010688A">
            <w:pPr>
              <w:tabs>
                <w:tab w:val="left" w:pos="1075"/>
              </w:tabs>
              <w:jc w:val="both"/>
            </w:pPr>
            <w:r>
              <w:rPr>
                <w:i/>
                <w:iCs/>
                <w:color w:val="000000"/>
                <w:u w:color="000000"/>
              </w:rPr>
              <w:t xml:space="preserve">2007-2009    </w:t>
            </w:r>
            <w:r>
              <w:t>UTB ve Zlíně, Fakulta aplikované informatiky, obor Informační technologie, Ing.</w:t>
            </w:r>
          </w:p>
          <w:p w:rsidR="00FA6019" w:rsidRDefault="00FA6019" w:rsidP="0010688A">
            <w:pPr>
              <w:tabs>
                <w:tab w:val="left" w:pos="1075"/>
              </w:tabs>
              <w:jc w:val="both"/>
            </w:pPr>
            <w:r>
              <w:t>2009-dosud  UTB ve Zlíně, Fakulta aplikované informatiky, doktorské studium, téma: Metody vývoje aplikací s adaptivním systémem zobrazení na mobilních platformách</w:t>
            </w:r>
          </w:p>
          <w:p w:rsidR="00FA6019" w:rsidRDefault="00FA6019" w:rsidP="0010688A">
            <w:pPr>
              <w:jc w:val="both"/>
              <w:rPr>
                <w:b/>
              </w:rPr>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1090"/>
        </w:trPr>
        <w:tc>
          <w:tcPr>
            <w:tcW w:w="9859" w:type="dxa"/>
            <w:gridSpan w:val="11"/>
          </w:tcPr>
          <w:p w:rsidR="00FA6019" w:rsidRPr="00B15462" w:rsidRDefault="00FA6019" w:rsidP="0010688A">
            <w:pPr>
              <w:jc w:val="both"/>
              <w:rPr>
                <w:iCs/>
                <w:color w:val="000000"/>
                <w:u w:color="000000"/>
              </w:rPr>
            </w:pPr>
            <w:r w:rsidRPr="00B15462">
              <w:rPr>
                <w:iCs/>
                <w:color w:val="000000"/>
                <w:u w:color="000000"/>
              </w:rPr>
              <w:t>2015-dosud: Univerzita Tomáše Bati ve Zlíně, Fakulta aplikované informatiky, Ústav informatiky a umělé inteligence; odborný asistent</w:t>
            </w:r>
          </w:p>
          <w:p w:rsidR="00FA6019" w:rsidRDefault="00FA6019" w:rsidP="0010688A">
            <w:pPr>
              <w:jc w:val="both"/>
            </w:pPr>
            <w:r w:rsidRPr="00B15462">
              <w:rPr>
                <w:iCs/>
                <w:color w:val="000000"/>
                <w:u w:color="000000"/>
              </w:rPr>
              <w:t>2012-2015: Univerzita Tomáše Bati ve Zlíně, Fakulta aplikované informatiky, Ústav informatiky a umělé inteligence; asistent</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105"/>
        </w:trPr>
        <w:tc>
          <w:tcPr>
            <w:tcW w:w="9859" w:type="dxa"/>
            <w:gridSpan w:val="11"/>
          </w:tcPr>
          <w:p w:rsidR="00FA6019" w:rsidRDefault="00FA6019" w:rsidP="0010688A">
            <w:pPr>
              <w:jc w:val="both"/>
            </w:pPr>
            <w:r>
              <w:t xml:space="preserve">Od roku 2012 vedoucí úspěšně obhájených 16 bakalářských a 37 diplomových prací. </w:t>
            </w:r>
          </w:p>
          <w:p w:rsidR="00FA6019" w:rsidRPr="00B15462" w:rsidRDefault="00FA6019" w:rsidP="0010688A">
            <w:pPr>
              <w:jc w:val="both"/>
              <w:rPr>
                <w:lang w:val="en-US"/>
              </w:rPr>
            </w:pP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Default="00FA6019" w:rsidP="0010688A">
            <w:pPr>
              <w:jc w:val="both"/>
              <w:rPr>
                <w:b/>
              </w:rPr>
            </w:pPr>
          </w:p>
        </w:tc>
        <w:tc>
          <w:tcPr>
            <w:tcW w:w="693" w:type="dxa"/>
            <w:vMerge w:val="restart"/>
          </w:tcPr>
          <w:p w:rsidR="00FA6019" w:rsidRDefault="00FA6019" w:rsidP="0010688A">
            <w:pPr>
              <w:jc w:val="both"/>
              <w:rPr>
                <w:b/>
              </w:rPr>
            </w:pPr>
          </w:p>
        </w:tc>
        <w:tc>
          <w:tcPr>
            <w:tcW w:w="694" w:type="dxa"/>
            <w:vMerge w:val="restart"/>
          </w:tcPr>
          <w:p w:rsidR="00FA6019" w:rsidRDefault="00FA6019" w:rsidP="0010688A">
            <w:pPr>
              <w:jc w:val="both"/>
              <w:rPr>
                <w:b/>
              </w:rPr>
            </w:pP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Default="00FA6019" w:rsidP="0010688A">
            <w:pPr>
              <w:jc w:val="both"/>
            </w:pPr>
            <w:r w:rsidRPr="00DF0576">
              <w:rPr>
                <w:b/>
              </w:rPr>
              <w:t>VALA, R. (50 %),</w:t>
            </w:r>
            <w:r>
              <w:t xml:space="preserve"> D. MALANÍK a R. JAŠEK. Usability of software intrusion-detection system in web applications. In </w:t>
            </w:r>
            <w:r w:rsidRPr="00DF0576">
              <w:rPr>
                <w:i/>
              </w:rPr>
              <w:t>International Joint Conference CISIS ´12-ICEUTE ´12-SOCO ´12</w:t>
            </w:r>
            <w:r>
              <w:t>. Heidelberg : Springer-Verlag Berlin, 2013, s. 159-166. ISSN 2194-5357. ISBN 978-3-642-33017-9.</w:t>
            </w:r>
          </w:p>
          <w:p w:rsidR="00FA6019" w:rsidRDefault="00FA6019" w:rsidP="0010688A">
            <w:pPr>
              <w:jc w:val="both"/>
            </w:pPr>
            <w:r w:rsidRPr="00DF0576">
              <w:rPr>
                <w:b/>
              </w:rPr>
              <w:t>VALA, R. (25 %),</w:t>
            </w:r>
            <w:r>
              <w:t xml:space="preserve"> SARGA, L. a R. BENDA. Security Reverse Engineering of Mobile Operating Systems: A Summary. In </w:t>
            </w:r>
            <w:r w:rsidRPr="00DF0576">
              <w:rPr>
                <w:i/>
              </w:rPr>
              <w:t>Proceedings of the 17th WSEAS International Conference on Computers (COMPUTERS ’13).</w:t>
            </w:r>
            <w:r>
              <w:t xml:space="preserve"> Rhodes : WSEAS Press (GR), 2013, s. 112-117. ISSN 1790-5109. ISBN 978-960-474-311-7.</w:t>
            </w:r>
          </w:p>
          <w:p w:rsidR="00FA6019" w:rsidRDefault="00FA6019" w:rsidP="0010688A">
            <w:pPr>
              <w:jc w:val="both"/>
            </w:pPr>
            <w:r>
              <w:t xml:space="preserve">ŠENKEŘÍK, R., PLUHÁČEK, M., ZELINKA, I., KOMÍNKOVÁ OPLATKOVÁ, Z., </w:t>
            </w:r>
            <w:r w:rsidRPr="00996A91">
              <w:rPr>
                <w:b/>
              </w:rPr>
              <w:t>VALA, R. (5 %),</w:t>
            </w:r>
            <w:r>
              <w:t xml:space="preserve"> JAŠEK, R. Performance of Chaos Driven Differential Evolution on Shifted Benchmark Functions Set. In </w:t>
            </w:r>
            <w:r w:rsidRPr="00996A91">
              <w:rPr>
                <w:i/>
              </w:rPr>
              <w:t>International Joint Conference SOCO´13 - CISIS´13 - ICEUTE´13</w:t>
            </w:r>
            <w:r>
              <w:t>. Heidelberg : Springer-Verlag Berlin, 2014, s. 41-50. ISSN 2194-5357. ISBN 978-3-319-01853-9.</w:t>
            </w:r>
          </w:p>
          <w:p w:rsidR="00FA6019" w:rsidDel="00B6540D" w:rsidRDefault="00FA6019" w:rsidP="0010688A">
            <w:pPr>
              <w:jc w:val="both"/>
              <w:rPr>
                <w:del w:id="7263" w:author="vopatrilova" w:date="2018-11-19T15:30:00Z"/>
              </w:rPr>
            </w:pPr>
            <w:del w:id="7264" w:author="vopatrilova" w:date="2018-11-19T15:30:00Z">
              <w:r w:rsidRPr="00DF0576" w:rsidDel="00B6540D">
                <w:rPr>
                  <w:b/>
                </w:rPr>
                <w:delText>VALA, R. (90 %)</w:delText>
              </w:r>
              <w:r w:rsidDel="00B6540D">
                <w:delText xml:space="preserve"> a R. JAŠEK. Proposal of Improving Web Application Security in Context of Latest Hacking Trends. In Proceedings of </w:delText>
              </w:r>
              <w:r w:rsidRPr="00DF0576" w:rsidDel="00B6540D">
                <w:rPr>
                  <w:i/>
                </w:rPr>
                <w:delText>the 1st International Conference on Innovative Computing and Information Processing (INCIP´13).</w:delText>
              </w:r>
              <w:r w:rsidDel="00B6540D">
                <w:delText xml:space="preserve"> Rhodes : WSEAS Press (GR), 2013, s. 107-111. ISSN 1790-5109. ISBN 978-960-474-311-7.</w:delText>
              </w:r>
            </w:del>
          </w:p>
          <w:p w:rsidR="00FA6019" w:rsidRDefault="00FA6019" w:rsidP="0010688A">
            <w:pPr>
              <w:jc w:val="both"/>
            </w:pPr>
            <w:r w:rsidRPr="00DF0576">
              <w:rPr>
                <w:b/>
              </w:rPr>
              <w:t>VALA, R. (80 %),</w:t>
            </w:r>
            <w:r>
              <w:t xml:space="preserve"> R. JAŠEK a D. MALANÍK. Design of a Software Tool for Mobile Application User Mental Models Collection and Visualization. In </w:t>
            </w:r>
            <w:r>
              <w:rPr>
                <w:i/>
              </w:rPr>
              <w:t>Proceedings of t</w:t>
            </w:r>
            <w:r w:rsidRPr="00DF0576">
              <w:rPr>
                <w:i/>
              </w:rPr>
              <w:t>h</w:t>
            </w:r>
            <w:r>
              <w:rPr>
                <w:i/>
              </w:rPr>
              <w:t>e</w:t>
            </w:r>
            <w:r w:rsidRPr="00DF0576">
              <w:rPr>
                <w:i/>
              </w:rPr>
              <w:t xml:space="preserve"> 2014 International conference on Applied Mathematics, Computational Science and Engineering</w:t>
            </w:r>
            <w:r>
              <w:t>.Craiova:Europment,2014,s.133-141.ISSN 2227-4588.ISBN 978-1-61804-246-0.</w:t>
            </w:r>
          </w:p>
          <w:p w:rsidR="00FA6019" w:rsidRPr="00996A91" w:rsidRDefault="00FA6019" w:rsidP="0010688A">
            <w:pPr>
              <w:jc w:val="both"/>
            </w:pPr>
            <w:r w:rsidRPr="00DF0576">
              <w:rPr>
                <w:b/>
              </w:rPr>
              <w:t>VALA, R. (90 %)</w:t>
            </w:r>
            <w:r>
              <w:t xml:space="preserve"> a R. JAŠEK. Performance of Hybrid Mobile Application UI Frameworks. In </w:t>
            </w:r>
            <w:r w:rsidRPr="00DF0576">
              <w:rPr>
                <w:i/>
              </w:rPr>
              <w:t>Proceedings of teh 2014 International conference on Applied Mathematics, Computational Science and Engineering.</w:t>
            </w:r>
            <w:r>
              <w:t xml:space="preserve"> Craiova : Europment, 2014, s. 293-306. ISSN 2227-4588. ISBN 978-1-61804-246-0.</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Default="00FA6019" w:rsidP="0010688A">
            <w:pPr>
              <w:rPr>
                <w:b/>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rPr>
          <w:ins w:id="7265" w:author="vopatrilova" w:date="2018-11-19T15:30:00Z"/>
        </w:rPr>
      </w:pPr>
    </w:p>
    <w:p w:rsidR="00B6540D" w:rsidRDefault="00B6540D" w:rsidP="00FA601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25"/>
              </w:tabs>
              <w:jc w:val="both"/>
              <w:rPr>
                <w:b/>
                <w:sz w:val="28"/>
              </w:rPr>
            </w:pPr>
            <w:r>
              <w:rPr>
                <w:b/>
                <w:sz w:val="28"/>
              </w:rPr>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lastRenderedPageBreak/>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Pr="00E97B83" w:rsidRDefault="00FA6019" w:rsidP="0010688A">
            <w:r w:rsidRPr="007F7716">
              <w:t xml:space="preserve">Aplikovaná informatika v průmyslové automatizaci </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Lubomír </w:t>
            </w:r>
            <w:bookmarkStart w:id="7266" w:name="aVasekL"/>
            <w:r>
              <w:t>Vašek</w:t>
            </w:r>
            <w:bookmarkEnd w:id="7266"/>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rPr>
                <w:sz w:val="18"/>
                <w:szCs w:val="18"/>
              </w:rPr>
              <w:t>d</w:t>
            </w:r>
            <w:r w:rsidRPr="00A70C04">
              <w:rPr>
                <w:sz w:val="18"/>
                <w:szCs w:val="18"/>
              </w:rPr>
              <w:t>oc., Ing., CSc., Dr.Techn.</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1944</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21,6</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30. 6. 2020</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21,6</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30. 6. 2020</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r>
              <w:t>VUT v Brně</w:t>
            </w:r>
          </w:p>
        </w:tc>
        <w:tc>
          <w:tcPr>
            <w:tcW w:w="1703" w:type="dxa"/>
            <w:gridSpan w:val="2"/>
          </w:tcPr>
          <w:p w:rsidR="00FA6019" w:rsidRDefault="00FA6019" w:rsidP="0010688A">
            <w:pPr>
              <w:jc w:val="both"/>
            </w:pPr>
            <w:r>
              <w:t>pp</w:t>
            </w:r>
          </w:p>
        </w:tc>
        <w:tc>
          <w:tcPr>
            <w:tcW w:w="2096" w:type="dxa"/>
            <w:gridSpan w:val="4"/>
          </w:tcPr>
          <w:p w:rsidR="00FA6019" w:rsidRDefault="00FA6019" w:rsidP="0010688A">
            <w:pPr>
              <w:jc w:val="both"/>
            </w:pPr>
            <w:r>
              <w:t>16</w:t>
            </w: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197"/>
        </w:trPr>
        <w:tc>
          <w:tcPr>
            <w:tcW w:w="9859" w:type="dxa"/>
            <w:gridSpan w:val="11"/>
            <w:tcBorders>
              <w:top w:val="nil"/>
            </w:tcBorders>
          </w:tcPr>
          <w:p w:rsidR="00FA6019" w:rsidRDefault="00FA6019" w:rsidP="0010688A">
            <w:pPr>
              <w:jc w:val="both"/>
            </w:pPr>
            <w:r>
              <w:t xml:space="preserve">Mechanika v robotických systémech – garant, přednášející </w:t>
            </w:r>
            <w:r w:rsidRPr="00BC6776">
              <w:t>(100%)</w:t>
            </w:r>
            <w:r>
              <w:t xml:space="preserve">, cvičící </w:t>
            </w:r>
            <w:r w:rsidRPr="00BC6776">
              <w:t>(100%)</w:t>
            </w:r>
          </w:p>
          <w:p w:rsidR="00FA6019" w:rsidRDefault="00FA6019" w:rsidP="0010688A">
            <w:pPr>
              <w:jc w:val="both"/>
            </w:pPr>
            <w:r w:rsidRPr="00895AF5">
              <w:t>Programování a aplikace průmyslových robotů a manipulátorů</w:t>
            </w:r>
            <w:r>
              <w:t xml:space="preserve"> - garant, přednášející (75%)</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334"/>
        </w:trPr>
        <w:tc>
          <w:tcPr>
            <w:tcW w:w="9859" w:type="dxa"/>
            <w:gridSpan w:val="11"/>
          </w:tcPr>
          <w:p w:rsidR="00FA6019" w:rsidRPr="007E2891" w:rsidRDefault="00FA6019" w:rsidP="00413040">
            <w:pPr>
              <w:numPr>
                <w:ilvl w:val="0"/>
                <w:numId w:val="67"/>
              </w:numPr>
              <w:spacing w:before="100" w:beforeAutospacing="1" w:after="100" w:afterAutospacing="1"/>
              <w:ind w:left="0"/>
            </w:pPr>
            <w:r w:rsidRPr="007E2891">
              <w:t>1968, Ing., Fakulta strojní VUT v Brně, obor Výrobní stroje a zařízení</w:t>
            </w:r>
          </w:p>
          <w:p w:rsidR="00FA6019" w:rsidRPr="007E2891" w:rsidRDefault="00FA6019" w:rsidP="00413040">
            <w:pPr>
              <w:numPr>
                <w:ilvl w:val="0"/>
                <w:numId w:val="67"/>
              </w:numPr>
              <w:spacing w:before="100" w:beforeAutospacing="1" w:after="100" w:afterAutospacing="1"/>
              <w:ind w:left="0"/>
            </w:pPr>
            <w:r w:rsidRPr="007E2891">
              <w:t>1974, prom.matematik, Přírodovědecká fakulta UJEP v Brně, obor Matematika</w:t>
            </w:r>
          </w:p>
          <w:p w:rsidR="00FA6019" w:rsidRPr="007E2891" w:rsidRDefault="00FA6019" w:rsidP="00413040">
            <w:pPr>
              <w:numPr>
                <w:ilvl w:val="0"/>
                <w:numId w:val="67"/>
              </w:numPr>
              <w:spacing w:before="100" w:beforeAutospacing="1" w:after="100" w:afterAutospacing="1"/>
              <w:ind w:left="0"/>
            </w:pPr>
            <w:r w:rsidRPr="007E2891">
              <w:t>1980, CSc., Fakulta strojní ČVUT Praha, obor Konstrukce strojů a zařízení</w:t>
            </w:r>
          </w:p>
          <w:p w:rsidR="00FA6019" w:rsidRPr="007E2891" w:rsidRDefault="00FA6019" w:rsidP="00413040">
            <w:pPr>
              <w:numPr>
                <w:ilvl w:val="0"/>
                <w:numId w:val="67"/>
              </w:numPr>
              <w:spacing w:before="100" w:beforeAutospacing="1" w:after="100" w:afterAutospacing="1"/>
              <w:ind w:left="0"/>
            </w:pPr>
            <w:r>
              <w:t>1988, d</w:t>
            </w:r>
            <w:r w:rsidRPr="007E2891">
              <w:t>oc., Fakulta strojní VUT v Brně, obor Výrobní stroje a zařízení</w:t>
            </w:r>
          </w:p>
          <w:p w:rsidR="00FA6019" w:rsidRPr="00E93F80" w:rsidRDefault="00FA6019" w:rsidP="00413040">
            <w:pPr>
              <w:numPr>
                <w:ilvl w:val="0"/>
                <w:numId w:val="67"/>
              </w:numPr>
              <w:spacing w:before="100" w:beforeAutospacing="1" w:after="100" w:afterAutospacing="1"/>
              <w:ind w:left="0"/>
            </w:pPr>
            <w:r w:rsidRPr="007E2891">
              <w:t>1994, Dr.Tech. Technická universita v Tampere, Finsko</w:t>
            </w: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10688A">
        <w:trPr>
          <w:trHeight w:val="1090"/>
        </w:trPr>
        <w:tc>
          <w:tcPr>
            <w:tcW w:w="9859" w:type="dxa"/>
            <w:gridSpan w:val="11"/>
          </w:tcPr>
          <w:p w:rsidR="00FA6019" w:rsidRPr="00430426" w:rsidRDefault="00FA6019" w:rsidP="0010688A">
            <w:pPr>
              <w:tabs>
                <w:tab w:val="left" w:pos="1324"/>
              </w:tabs>
              <w:ind w:left="1324" w:hanging="1324"/>
              <w:jc w:val="both"/>
              <w:rPr>
                <w:sz w:val="18"/>
              </w:rPr>
            </w:pPr>
            <w:r w:rsidRPr="00430426">
              <w:rPr>
                <w:sz w:val="18"/>
              </w:rPr>
              <w:t>1968 – 1988</w:t>
            </w:r>
            <w:r w:rsidRPr="00430426">
              <w:rPr>
                <w:sz w:val="18"/>
              </w:rPr>
              <w:tab/>
              <w:t>Vysoké učení technické v Brně, Fakulta strojní, Sdružené vědecko-výzkumné pracoviště, odborný pracovník, samostatný odborný pracovník</w:t>
            </w:r>
          </w:p>
          <w:p w:rsidR="00FA6019" w:rsidRPr="00430426" w:rsidRDefault="00FA6019" w:rsidP="0010688A">
            <w:pPr>
              <w:tabs>
                <w:tab w:val="left" w:pos="1324"/>
              </w:tabs>
              <w:ind w:left="1324" w:hanging="1324"/>
              <w:jc w:val="both"/>
              <w:rPr>
                <w:sz w:val="18"/>
              </w:rPr>
            </w:pPr>
            <w:r w:rsidRPr="00430426">
              <w:rPr>
                <w:sz w:val="18"/>
              </w:rPr>
              <w:t>1988 – dosud</w:t>
            </w:r>
            <w:r w:rsidRPr="00430426">
              <w:rPr>
                <w:sz w:val="18"/>
              </w:rPr>
              <w:tab/>
              <w:t>Vysoké učení technické v Brně, Fakulta strojní, Ústav výrobních strojů, systémů a robotiky, docent, úvazek 40%.</w:t>
            </w:r>
          </w:p>
          <w:p w:rsidR="00FA6019" w:rsidRPr="00430426" w:rsidRDefault="00FA6019" w:rsidP="0010688A">
            <w:pPr>
              <w:tabs>
                <w:tab w:val="left" w:pos="1324"/>
              </w:tabs>
              <w:ind w:left="1324" w:hanging="1324"/>
              <w:jc w:val="both"/>
              <w:rPr>
                <w:sz w:val="18"/>
              </w:rPr>
            </w:pPr>
            <w:r w:rsidRPr="00430426">
              <w:rPr>
                <w:sz w:val="18"/>
              </w:rPr>
              <w:t>1996 -  2006</w:t>
            </w:r>
            <w:r w:rsidRPr="00430426">
              <w:rPr>
                <w:sz w:val="18"/>
              </w:rPr>
              <w:tab/>
              <w:t xml:space="preserve">ACURsystem s.r.o., vedoucí programátor. </w:t>
            </w:r>
          </w:p>
          <w:p w:rsidR="00FA6019" w:rsidRPr="00080943" w:rsidRDefault="00FA6019" w:rsidP="0010688A">
            <w:pPr>
              <w:tabs>
                <w:tab w:val="left" w:pos="1324"/>
              </w:tabs>
              <w:ind w:left="1324" w:hanging="1324"/>
              <w:jc w:val="both"/>
            </w:pPr>
            <w:r w:rsidRPr="00430426">
              <w:rPr>
                <w:sz w:val="18"/>
              </w:rPr>
              <w:t>2006 -  dosud</w:t>
            </w:r>
            <w:r w:rsidRPr="00430426">
              <w:rPr>
                <w:sz w:val="18"/>
              </w:rPr>
              <w:tab/>
              <w:t>Univerzita Tomáše Bati ve Zlíně, Fakulta aplikované informatiky, CEBIO, výzkumný pracovník, úvazek 60%.</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305"/>
        </w:trPr>
        <w:tc>
          <w:tcPr>
            <w:tcW w:w="9859" w:type="dxa"/>
            <w:gridSpan w:val="11"/>
          </w:tcPr>
          <w:p w:rsidR="00FA6019" w:rsidRDefault="00FA6019" w:rsidP="0010688A">
            <w:pPr>
              <w:jc w:val="both"/>
            </w:pPr>
            <w:r>
              <w:t xml:space="preserve">V průběhu pedagogického působení vedoucí úspěšně obhájených několika desítek bakalářských a diplomových prací.a cca 10 doktorských prací. </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B6540D" w:rsidTr="0010688A">
        <w:trPr>
          <w:cantSplit/>
        </w:trPr>
        <w:tc>
          <w:tcPr>
            <w:tcW w:w="3347" w:type="dxa"/>
            <w:gridSpan w:val="2"/>
          </w:tcPr>
          <w:p w:rsidR="00B6540D" w:rsidRDefault="00B6540D" w:rsidP="0010688A">
            <w:pPr>
              <w:jc w:val="both"/>
            </w:pPr>
            <w:ins w:id="7267" w:author="vopatrilova" w:date="2018-11-19T15:31:00Z">
              <w:r w:rsidRPr="007E2891">
                <w:t>Výrobní stroje a zařízení</w:t>
              </w:r>
            </w:ins>
            <w:del w:id="7268" w:author="vopatrilova" w:date="2018-11-19T15:31:00Z">
              <w:r w:rsidDel="002920ED">
                <w:delText>Řízení strojů a procesů</w:delText>
              </w:r>
            </w:del>
          </w:p>
        </w:tc>
        <w:tc>
          <w:tcPr>
            <w:tcW w:w="2245" w:type="dxa"/>
            <w:gridSpan w:val="2"/>
          </w:tcPr>
          <w:p w:rsidR="00B6540D" w:rsidRDefault="00B6540D" w:rsidP="0010688A">
            <w:pPr>
              <w:jc w:val="both"/>
            </w:pPr>
            <w:ins w:id="7269" w:author="vopatrilova" w:date="2018-11-19T15:31:00Z">
              <w:r>
                <w:t>1988</w:t>
              </w:r>
            </w:ins>
            <w:del w:id="7270" w:author="vopatrilova" w:date="2018-11-19T15:31:00Z">
              <w:r w:rsidDel="002920ED">
                <w:delText>2015</w:delText>
              </w:r>
            </w:del>
          </w:p>
        </w:tc>
        <w:tc>
          <w:tcPr>
            <w:tcW w:w="2248" w:type="dxa"/>
            <w:gridSpan w:val="4"/>
            <w:tcBorders>
              <w:right w:val="single" w:sz="12" w:space="0" w:color="auto"/>
            </w:tcBorders>
          </w:tcPr>
          <w:p w:rsidR="00B6540D" w:rsidRDefault="00B6540D" w:rsidP="0010688A">
            <w:pPr>
              <w:jc w:val="both"/>
            </w:pPr>
            <w:ins w:id="7271" w:author="vopatrilova" w:date="2018-11-19T15:31:00Z">
              <w:r>
                <w:t>FS, VUT v Brně</w:t>
              </w:r>
            </w:ins>
            <w:del w:id="7272" w:author="vopatrilova" w:date="2018-11-19T15:31:00Z">
              <w:r w:rsidDel="002920ED">
                <w:delText>UTB ve Zlíně</w:delText>
              </w:r>
            </w:del>
          </w:p>
        </w:tc>
        <w:tc>
          <w:tcPr>
            <w:tcW w:w="632" w:type="dxa"/>
            <w:tcBorders>
              <w:left w:val="single" w:sz="12" w:space="0" w:color="auto"/>
            </w:tcBorders>
            <w:shd w:val="clear" w:color="auto" w:fill="F7CAAC"/>
          </w:tcPr>
          <w:p w:rsidR="00B6540D" w:rsidRDefault="00B6540D" w:rsidP="0010688A">
            <w:pPr>
              <w:jc w:val="both"/>
            </w:pPr>
            <w:r>
              <w:rPr>
                <w:b/>
              </w:rPr>
              <w:t>WOS</w:t>
            </w:r>
          </w:p>
        </w:tc>
        <w:tc>
          <w:tcPr>
            <w:tcW w:w="693" w:type="dxa"/>
            <w:shd w:val="clear" w:color="auto" w:fill="F7CAAC"/>
          </w:tcPr>
          <w:p w:rsidR="00B6540D" w:rsidRDefault="00B6540D" w:rsidP="0010688A">
            <w:pPr>
              <w:jc w:val="both"/>
              <w:rPr>
                <w:sz w:val="18"/>
              </w:rPr>
            </w:pPr>
            <w:r>
              <w:rPr>
                <w:b/>
                <w:sz w:val="18"/>
              </w:rPr>
              <w:t>Scopus</w:t>
            </w:r>
          </w:p>
        </w:tc>
        <w:tc>
          <w:tcPr>
            <w:tcW w:w="694" w:type="dxa"/>
            <w:shd w:val="clear" w:color="auto" w:fill="F7CAAC"/>
          </w:tcPr>
          <w:p w:rsidR="00B6540D" w:rsidRDefault="00B6540D"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Pr="003B5737" w:rsidRDefault="00FA6019" w:rsidP="0010688A">
            <w:pPr>
              <w:jc w:val="both"/>
            </w:pPr>
            <w:r>
              <w:t>25</w:t>
            </w:r>
          </w:p>
        </w:tc>
        <w:tc>
          <w:tcPr>
            <w:tcW w:w="693" w:type="dxa"/>
            <w:vMerge w:val="restart"/>
          </w:tcPr>
          <w:p w:rsidR="00FA6019" w:rsidRPr="003B5737" w:rsidRDefault="00FA6019" w:rsidP="0010688A">
            <w:pPr>
              <w:jc w:val="both"/>
            </w:pPr>
            <w:r>
              <w:t>23</w:t>
            </w:r>
          </w:p>
        </w:tc>
        <w:tc>
          <w:tcPr>
            <w:tcW w:w="694" w:type="dxa"/>
            <w:vMerge w:val="restart"/>
          </w:tcPr>
          <w:p w:rsidR="00FA6019" w:rsidRPr="003B5737" w:rsidRDefault="00FA6019" w:rsidP="0010688A">
            <w:pPr>
              <w:jc w:val="both"/>
            </w:pPr>
            <w:r>
              <w:t>20</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816F53" w:rsidDel="00B6540D" w:rsidRDefault="008C3AC8" w:rsidP="0010688A">
            <w:pPr>
              <w:rPr>
                <w:del w:id="7273" w:author="vopatrilova" w:date="2018-11-19T15:31:00Z"/>
                <w:rPrChange w:id="7274" w:author="vopatrilova" w:date="2018-11-22T11:13:00Z">
                  <w:rPr>
                    <w:del w:id="7275" w:author="vopatrilova" w:date="2018-11-19T15:31:00Z"/>
                    <w:sz w:val="18"/>
                    <w:szCs w:val="18"/>
                  </w:rPr>
                </w:rPrChange>
              </w:rPr>
            </w:pPr>
            <w:del w:id="7276" w:author="vopatrilova" w:date="2018-11-19T15:31:00Z">
              <w:r w:rsidRPr="008C3AC8">
                <w:rPr>
                  <w:b/>
                  <w:rPrChange w:id="7277" w:author="vopatrilova" w:date="2018-11-22T11:13:00Z">
                    <w:rPr>
                      <w:b/>
                      <w:color w:val="0000FF" w:themeColor="hyperlink"/>
                      <w:sz w:val="18"/>
                      <w:szCs w:val="18"/>
                      <w:u w:val="single"/>
                    </w:rPr>
                  </w:rPrChange>
                </w:rPr>
                <w:delText>VAŠEK, Lubomír (90 %),</w:delText>
              </w:r>
              <w:r w:rsidRPr="008C3AC8">
                <w:rPr>
                  <w:rPrChange w:id="7278" w:author="vopatrilova" w:date="2018-11-22T11:13:00Z">
                    <w:rPr>
                      <w:color w:val="0000FF" w:themeColor="hyperlink"/>
                      <w:sz w:val="18"/>
                      <w:szCs w:val="18"/>
                      <w:u w:val="single"/>
                    </w:rPr>
                  </w:rPrChange>
                </w:rPr>
                <w:delText xml:space="preserve"> HLAVÁČEK Marek. Information System for Tool Management in Manufacturing Systems. </w:delText>
              </w:r>
            </w:del>
          </w:p>
          <w:p w:rsidR="00FA6019" w:rsidRPr="00816F53" w:rsidDel="00B6540D" w:rsidRDefault="008C3AC8" w:rsidP="0010688A">
            <w:pPr>
              <w:rPr>
                <w:del w:id="7279" w:author="vopatrilova" w:date="2018-11-19T15:31:00Z"/>
                <w:rPrChange w:id="7280" w:author="vopatrilova" w:date="2018-11-22T11:13:00Z">
                  <w:rPr>
                    <w:del w:id="7281" w:author="vopatrilova" w:date="2018-11-19T15:31:00Z"/>
                    <w:sz w:val="18"/>
                    <w:szCs w:val="18"/>
                  </w:rPr>
                </w:rPrChange>
              </w:rPr>
            </w:pPr>
            <w:del w:id="7282" w:author="vopatrilova" w:date="2018-11-19T15:31:00Z">
              <w:r w:rsidRPr="008C3AC8">
                <w:rPr>
                  <w:rPrChange w:id="7283" w:author="vopatrilova" w:date="2018-11-22T11:13:00Z">
                    <w:rPr>
                      <w:color w:val="0000FF" w:themeColor="hyperlink"/>
                      <w:sz w:val="18"/>
                      <w:szCs w:val="18"/>
                      <w:u w:val="single"/>
                    </w:rPr>
                  </w:rPrChange>
                </w:rPr>
                <w:delText>MM Science Journal, Special Issue Matar 2012, ISSN 1803-1269.</w:delText>
              </w:r>
            </w:del>
          </w:p>
          <w:p w:rsidR="00FA6019" w:rsidRPr="00816F53" w:rsidRDefault="008C3AC8" w:rsidP="0010688A">
            <w:pPr>
              <w:rPr>
                <w:rPrChange w:id="7284" w:author="vopatrilova" w:date="2018-11-22T11:13:00Z">
                  <w:rPr>
                    <w:sz w:val="18"/>
                    <w:szCs w:val="18"/>
                  </w:rPr>
                </w:rPrChange>
              </w:rPr>
            </w:pPr>
            <w:r w:rsidRPr="008C3AC8">
              <w:rPr>
                <w:b/>
                <w:rPrChange w:id="7285" w:author="vopatrilova" w:date="2018-11-22T11:13:00Z">
                  <w:rPr>
                    <w:b/>
                    <w:color w:val="0000FF" w:themeColor="hyperlink"/>
                    <w:sz w:val="18"/>
                    <w:szCs w:val="18"/>
                    <w:u w:val="single"/>
                  </w:rPr>
                </w:rPrChange>
              </w:rPr>
              <w:t>VAŠEK, Lubomír (50 %),</w:t>
            </w:r>
            <w:r w:rsidRPr="008C3AC8">
              <w:rPr>
                <w:rPrChange w:id="7286" w:author="vopatrilova" w:date="2018-11-22T11:13:00Z">
                  <w:rPr>
                    <w:color w:val="0000FF" w:themeColor="hyperlink"/>
                    <w:sz w:val="18"/>
                    <w:szCs w:val="18"/>
                    <w:u w:val="single"/>
                  </w:rPr>
                </w:rPrChange>
              </w:rPr>
              <w:t xml:space="preserve"> DOLINAY, Viliam. Simulation Model of the Municipal Heat Distribution Systems. </w:t>
            </w:r>
          </w:p>
          <w:p w:rsidR="00FA6019" w:rsidRPr="00816F53" w:rsidRDefault="008C3AC8" w:rsidP="0010688A">
            <w:pPr>
              <w:rPr>
                <w:rPrChange w:id="7287" w:author="vopatrilova" w:date="2018-11-22T11:13:00Z">
                  <w:rPr>
                    <w:sz w:val="18"/>
                    <w:szCs w:val="18"/>
                  </w:rPr>
                </w:rPrChange>
              </w:rPr>
            </w:pPr>
            <w:r w:rsidRPr="008C3AC8">
              <w:rPr>
                <w:rPrChange w:id="7288" w:author="vopatrilova" w:date="2018-11-22T11:13:00Z">
                  <w:rPr>
                    <w:color w:val="0000FF" w:themeColor="hyperlink"/>
                    <w:sz w:val="18"/>
                    <w:szCs w:val="18"/>
                    <w:u w:val="single"/>
                  </w:rPr>
                </w:rPrChange>
              </w:rPr>
              <w:t xml:space="preserve">In 27th European Conference on Modelling and Simulation. Alesund : ECMS, 2013, s. 453-458. </w:t>
            </w:r>
          </w:p>
          <w:p w:rsidR="00FA6019" w:rsidRPr="00816F53" w:rsidRDefault="008C3AC8" w:rsidP="0010688A">
            <w:pPr>
              <w:rPr>
                <w:rPrChange w:id="7289" w:author="vopatrilova" w:date="2018-11-22T11:13:00Z">
                  <w:rPr>
                    <w:sz w:val="18"/>
                    <w:szCs w:val="18"/>
                  </w:rPr>
                </w:rPrChange>
              </w:rPr>
            </w:pPr>
            <w:r w:rsidRPr="008C3AC8">
              <w:rPr>
                <w:rPrChange w:id="7290" w:author="vopatrilova" w:date="2018-11-22T11:13:00Z">
                  <w:rPr>
                    <w:color w:val="0000FF" w:themeColor="hyperlink"/>
                    <w:sz w:val="18"/>
                    <w:szCs w:val="18"/>
                    <w:u w:val="single"/>
                  </w:rPr>
                </w:rPrChange>
              </w:rPr>
              <w:t>ISBN 978-0-9564944-6-7.</w:t>
            </w:r>
          </w:p>
          <w:p w:rsidR="00FA6019" w:rsidRPr="00816F53" w:rsidRDefault="008C3AC8" w:rsidP="0010688A">
            <w:pPr>
              <w:rPr>
                <w:rPrChange w:id="7291" w:author="vopatrilova" w:date="2018-11-22T11:13:00Z">
                  <w:rPr>
                    <w:sz w:val="18"/>
                    <w:szCs w:val="18"/>
                  </w:rPr>
                </w:rPrChange>
              </w:rPr>
            </w:pPr>
            <w:r w:rsidRPr="008C3AC8">
              <w:rPr>
                <w:b/>
                <w:rPrChange w:id="7292" w:author="vopatrilova" w:date="2018-11-22T11:13:00Z">
                  <w:rPr>
                    <w:b/>
                    <w:color w:val="0000FF" w:themeColor="hyperlink"/>
                    <w:sz w:val="18"/>
                    <w:szCs w:val="18"/>
                    <w:u w:val="single"/>
                  </w:rPr>
                </w:rPrChange>
              </w:rPr>
              <w:t>VAŠEK, Lubomír (45 %);</w:t>
            </w:r>
            <w:r w:rsidRPr="008C3AC8">
              <w:rPr>
                <w:rPrChange w:id="7293" w:author="vopatrilova" w:date="2018-11-22T11:13:00Z">
                  <w:rPr>
                    <w:color w:val="0000FF" w:themeColor="hyperlink"/>
                    <w:sz w:val="18"/>
                    <w:szCs w:val="18"/>
                    <w:u w:val="single"/>
                  </w:rPr>
                </w:rPrChange>
              </w:rPr>
              <w:t xml:space="preserve"> DOLINAY, Viliam; SYSALA Tomáš. Holonic concept in the heat production </w:t>
            </w:r>
          </w:p>
          <w:p w:rsidR="00FA6019" w:rsidRPr="00816F53" w:rsidRDefault="008C3AC8" w:rsidP="0010688A">
            <w:pPr>
              <w:rPr>
                <w:rPrChange w:id="7294" w:author="vopatrilova" w:date="2018-11-22T11:13:00Z">
                  <w:rPr>
                    <w:sz w:val="18"/>
                    <w:szCs w:val="18"/>
                  </w:rPr>
                </w:rPrChange>
              </w:rPr>
            </w:pPr>
            <w:r w:rsidRPr="008C3AC8">
              <w:rPr>
                <w:rPrChange w:id="7295" w:author="vopatrilova" w:date="2018-11-22T11:13:00Z">
                  <w:rPr>
                    <w:color w:val="0000FF" w:themeColor="hyperlink"/>
                    <w:sz w:val="18"/>
                    <w:szCs w:val="18"/>
                    <w:u w:val="single"/>
                  </w:rPr>
                </w:rPrChange>
              </w:rPr>
              <w:t xml:space="preserve">and distribution control systems. In Latest Trends on Systems. Volume II. Rhodes : Europment, 2014, s. 474-477. </w:t>
            </w:r>
          </w:p>
          <w:p w:rsidR="00FA6019" w:rsidRPr="00816F53" w:rsidRDefault="008C3AC8" w:rsidP="0010688A">
            <w:pPr>
              <w:rPr>
                <w:rPrChange w:id="7296" w:author="vopatrilova" w:date="2018-11-22T11:13:00Z">
                  <w:rPr>
                    <w:sz w:val="18"/>
                    <w:szCs w:val="18"/>
                  </w:rPr>
                </w:rPrChange>
              </w:rPr>
            </w:pPr>
            <w:r w:rsidRPr="008C3AC8">
              <w:rPr>
                <w:rPrChange w:id="7297" w:author="vopatrilova" w:date="2018-11-22T11:13:00Z">
                  <w:rPr>
                    <w:color w:val="0000FF" w:themeColor="hyperlink"/>
                    <w:sz w:val="18"/>
                    <w:szCs w:val="18"/>
                    <w:u w:val="single"/>
                  </w:rPr>
                </w:rPrChange>
              </w:rPr>
              <w:t>ISSN 1790-5117. ISBN 978-1-61804-244-6.</w:t>
            </w:r>
          </w:p>
          <w:p w:rsidR="00FA6019" w:rsidRPr="00816F53" w:rsidRDefault="008C3AC8" w:rsidP="0010688A">
            <w:pPr>
              <w:rPr>
                <w:rPrChange w:id="7298" w:author="vopatrilova" w:date="2018-11-22T11:13:00Z">
                  <w:rPr>
                    <w:sz w:val="18"/>
                    <w:szCs w:val="18"/>
                  </w:rPr>
                </w:rPrChange>
              </w:rPr>
            </w:pPr>
            <w:r w:rsidRPr="008C3AC8">
              <w:rPr>
                <w:b/>
                <w:rPrChange w:id="7299" w:author="vopatrilova" w:date="2018-11-22T11:13:00Z">
                  <w:rPr>
                    <w:b/>
                    <w:color w:val="0000FF" w:themeColor="hyperlink"/>
                    <w:sz w:val="18"/>
                    <w:szCs w:val="18"/>
                    <w:u w:val="single"/>
                  </w:rPr>
                </w:rPrChange>
              </w:rPr>
              <w:t>VAŠEK, Lubomír (45 %);</w:t>
            </w:r>
            <w:r w:rsidRPr="008C3AC8">
              <w:rPr>
                <w:rPrChange w:id="7300" w:author="vopatrilova" w:date="2018-11-22T11:13:00Z">
                  <w:rPr>
                    <w:color w:val="0000FF" w:themeColor="hyperlink"/>
                    <w:sz w:val="18"/>
                    <w:szCs w:val="18"/>
                    <w:u w:val="single"/>
                  </w:rPr>
                </w:rPrChange>
              </w:rPr>
              <w:t xml:space="preserve"> DOLINAY, Viliam; VAŠEK, Vladimír. Simulation Model of a Smart Grid with </w:t>
            </w:r>
          </w:p>
          <w:p w:rsidR="00FA6019" w:rsidRPr="00816F53" w:rsidRDefault="008C3AC8" w:rsidP="0010688A">
            <w:pPr>
              <w:rPr>
                <w:rPrChange w:id="7301" w:author="vopatrilova" w:date="2018-11-22T11:13:00Z">
                  <w:rPr>
                    <w:sz w:val="18"/>
                    <w:szCs w:val="18"/>
                  </w:rPr>
                </w:rPrChange>
              </w:rPr>
            </w:pPr>
            <w:r w:rsidRPr="008C3AC8">
              <w:rPr>
                <w:rPrChange w:id="7302" w:author="vopatrilova" w:date="2018-11-22T11:13:00Z">
                  <w:rPr>
                    <w:color w:val="0000FF" w:themeColor="hyperlink"/>
                    <w:sz w:val="18"/>
                    <w:szCs w:val="18"/>
                    <w:u w:val="single"/>
                  </w:rPr>
                </w:rPrChange>
              </w:rPr>
              <w:t xml:space="preserve">an Integrated Large Heat Source. In Preprints of IFAC 2014. Bologna : IFAC, 2014, s. 4565-4570. </w:t>
            </w:r>
          </w:p>
          <w:p w:rsidR="00FA6019" w:rsidRPr="00816F53" w:rsidRDefault="008C3AC8" w:rsidP="0010688A">
            <w:pPr>
              <w:rPr>
                <w:rPrChange w:id="7303" w:author="vopatrilova" w:date="2018-11-22T11:13:00Z">
                  <w:rPr>
                    <w:sz w:val="18"/>
                    <w:szCs w:val="18"/>
                  </w:rPr>
                </w:rPrChange>
              </w:rPr>
            </w:pPr>
            <w:r w:rsidRPr="008C3AC8">
              <w:rPr>
                <w:rPrChange w:id="7304" w:author="vopatrilova" w:date="2018-11-22T11:13:00Z">
                  <w:rPr>
                    <w:color w:val="0000FF" w:themeColor="hyperlink"/>
                    <w:sz w:val="18"/>
                    <w:szCs w:val="18"/>
                    <w:u w:val="single"/>
                  </w:rPr>
                </w:rPrChange>
              </w:rPr>
              <w:t>ISSN 1474-6670. ISBN 978-3-902661-93-7.</w:t>
            </w:r>
          </w:p>
          <w:p w:rsidR="00FA6019" w:rsidRPr="00816F53" w:rsidRDefault="008C3AC8" w:rsidP="0010688A">
            <w:pPr>
              <w:rPr>
                <w:rPrChange w:id="7305" w:author="vopatrilova" w:date="2018-11-22T11:13:00Z">
                  <w:rPr>
                    <w:sz w:val="18"/>
                    <w:szCs w:val="18"/>
                  </w:rPr>
                </w:rPrChange>
              </w:rPr>
            </w:pPr>
            <w:r w:rsidRPr="008C3AC8">
              <w:rPr>
                <w:b/>
                <w:rPrChange w:id="7306" w:author="vopatrilova" w:date="2018-11-22T11:13:00Z">
                  <w:rPr>
                    <w:b/>
                    <w:color w:val="0000FF" w:themeColor="hyperlink"/>
                    <w:sz w:val="18"/>
                    <w:szCs w:val="18"/>
                    <w:u w:val="single"/>
                  </w:rPr>
                </w:rPrChange>
              </w:rPr>
              <w:t>VAŠEK, Lubomír (33 %);</w:t>
            </w:r>
            <w:r w:rsidRPr="008C3AC8">
              <w:rPr>
                <w:rPrChange w:id="7307" w:author="vopatrilova" w:date="2018-11-22T11:13:00Z">
                  <w:rPr>
                    <w:color w:val="0000FF" w:themeColor="hyperlink"/>
                    <w:sz w:val="18"/>
                    <w:szCs w:val="18"/>
                    <w:u w:val="single"/>
                  </w:rPr>
                </w:rPrChange>
              </w:rPr>
              <w:t xml:space="preserve"> BLECHA, Petr; BLECHA, Radim. Software tool for the automated risk </w:t>
            </w:r>
          </w:p>
          <w:p w:rsidR="00FA6019" w:rsidRPr="00816F53" w:rsidRDefault="008C3AC8" w:rsidP="0010688A">
            <w:pPr>
              <w:rPr>
                <w:rPrChange w:id="7308" w:author="vopatrilova" w:date="2018-11-22T11:13:00Z">
                  <w:rPr>
                    <w:sz w:val="18"/>
                    <w:szCs w:val="18"/>
                  </w:rPr>
                </w:rPrChange>
              </w:rPr>
            </w:pPr>
            <w:r w:rsidRPr="008C3AC8">
              <w:rPr>
                <w:rPrChange w:id="7309" w:author="vopatrilova" w:date="2018-11-22T11:13:00Z">
                  <w:rPr>
                    <w:color w:val="0000FF" w:themeColor="hyperlink"/>
                    <w:sz w:val="18"/>
                    <w:szCs w:val="18"/>
                    <w:u w:val="single"/>
                  </w:rPr>
                </w:rPrChange>
              </w:rPr>
              <w:t xml:space="preserve">analysis of machinery. International Journal of Engineering Research in Africa, 2015, roč. 2015, č. 8, s. 215-222. </w:t>
            </w:r>
          </w:p>
          <w:p w:rsidR="00FA6019" w:rsidRPr="00816F53" w:rsidRDefault="008C3AC8" w:rsidP="0010688A">
            <w:pPr>
              <w:rPr>
                <w:rPrChange w:id="7310" w:author="vopatrilova" w:date="2018-11-22T11:13:00Z">
                  <w:rPr>
                    <w:sz w:val="18"/>
                    <w:szCs w:val="18"/>
                  </w:rPr>
                </w:rPrChange>
              </w:rPr>
            </w:pPr>
            <w:r w:rsidRPr="008C3AC8">
              <w:rPr>
                <w:rPrChange w:id="7311" w:author="vopatrilova" w:date="2018-11-22T11:13:00Z">
                  <w:rPr>
                    <w:color w:val="0000FF" w:themeColor="hyperlink"/>
                    <w:sz w:val="18"/>
                    <w:szCs w:val="18"/>
                    <w:u w:val="single"/>
                  </w:rPr>
                </w:rPrChange>
              </w:rPr>
              <w:t>ISSN 1663-3571</w:t>
            </w:r>
          </w:p>
          <w:p w:rsidR="00FA6019" w:rsidRPr="00816F53" w:rsidDel="00B6540D" w:rsidRDefault="008C3AC8" w:rsidP="0010688A">
            <w:pPr>
              <w:rPr>
                <w:del w:id="7312" w:author="vopatrilova" w:date="2018-11-19T15:32:00Z"/>
                <w:rPrChange w:id="7313" w:author="vopatrilova" w:date="2018-11-22T11:13:00Z">
                  <w:rPr>
                    <w:del w:id="7314" w:author="vopatrilova" w:date="2018-11-19T15:32:00Z"/>
                    <w:sz w:val="18"/>
                    <w:szCs w:val="18"/>
                  </w:rPr>
                </w:rPrChange>
              </w:rPr>
            </w:pPr>
            <w:del w:id="7315" w:author="vopatrilova" w:date="2018-11-19T15:32:00Z">
              <w:r w:rsidRPr="008C3AC8">
                <w:rPr>
                  <w:b/>
                  <w:rPrChange w:id="7316" w:author="vopatrilova" w:date="2018-11-22T11:13:00Z">
                    <w:rPr>
                      <w:b/>
                      <w:color w:val="0000FF" w:themeColor="hyperlink"/>
                      <w:sz w:val="18"/>
                      <w:szCs w:val="18"/>
                      <w:u w:val="single"/>
                    </w:rPr>
                  </w:rPrChange>
                </w:rPr>
                <w:delText>VASEK, Lubomír (50 %),</w:delText>
              </w:r>
              <w:r w:rsidRPr="008C3AC8">
                <w:rPr>
                  <w:rPrChange w:id="7317" w:author="vopatrilova" w:date="2018-11-22T11:13:00Z">
                    <w:rPr>
                      <w:color w:val="0000FF" w:themeColor="hyperlink"/>
                      <w:sz w:val="18"/>
                      <w:szCs w:val="18"/>
                      <w:u w:val="single"/>
                    </w:rPr>
                  </w:rPrChange>
                </w:rPr>
                <w:delText xml:space="preserve"> DOLINAY, Viliam. Prosumers strategy for DHC energy flow optimization, 20th International </w:delText>
              </w:r>
            </w:del>
          </w:p>
          <w:p w:rsidR="00FA6019" w:rsidRPr="00816F53" w:rsidDel="00B6540D" w:rsidRDefault="008C3AC8" w:rsidP="0010688A">
            <w:pPr>
              <w:rPr>
                <w:del w:id="7318" w:author="vopatrilova" w:date="2018-11-19T15:32:00Z"/>
                <w:rPrChange w:id="7319" w:author="vopatrilova" w:date="2018-11-22T11:13:00Z">
                  <w:rPr>
                    <w:del w:id="7320" w:author="vopatrilova" w:date="2018-11-19T15:32:00Z"/>
                    <w:sz w:val="18"/>
                    <w:szCs w:val="18"/>
                  </w:rPr>
                </w:rPrChange>
              </w:rPr>
            </w:pPr>
            <w:del w:id="7321" w:author="vopatrilova" w:date="2018-11-19T15:32:00Z">
              <w:r w:rsidRPr="008C3AC8">
                <w:rPr>
                  <w:rPrChange w:id="7322" w:author="vopatrilova" w:date="2018-11-22T11:13:00Z">
                    <w:rPr>
                      <w:color w:val="0000FF" w:themeColor="hyperlink"/>
                      <w:sz w:val="18"/>
                      <w:szCs w:val="18"/>
                      <w:u w:val="single"/>
                    </w:rPr>
                  </w:rPrChange>
                </w:rPr>
                <w:delText xml:space="preserve">Conference on Circuits, Systems, Communications and Computers, </w:delText>
              </w:r>
            </w:del>
          </w:p>
          <w:p w:rsidR="00FA6019" w:rsidRPr="00816F53" w:rsidDel="00B6540D" w:rsidRDefault="008C3AC8" w:rsidP="0010688A">
            <w:pPr>
              <w:rPr>
                <w:del w:id="7323" w:author="vopatrilova" w:date="2018-11-19T15:32:00Z"/>
                <w:rPrChange w:id="7324" w:author="vopatrilova" w:date="2018-11-22T11:13:00Z">
                  <w:rPr>
                    <w:del w:id="7325" w:author="vopatrilova" w:date="2018-11-19T15:32:00Z"/>
                    <w:sz w:val="18"/>
                    <w:szCs w:val="18"/>
                  </w:rPr>
                </w:rPrChange>
              </w:rPr>
            </w:pPr>
            <w:del w:id="7326" w:author="vopatrilova" w:date="2018-11-19T15:32:00Z">
              <w:r w:rsidRPr="008C3AC8">
                <w:rPr>
                  <w:rPrChange w:id="7327" w:author="vopatrilova" w:date="2018-11-22T11:13:00Z">
                    <w:rPr>
                      <w:color w:val="0000FF" w:themeColor="hyperlink"/>
                      <w:sz w:val="18"/>
                      <w:szCs w:val="18"/>
                      <w:u w:val="single"/>
                    </w:rPr>
                  </w:rPrChange>
                </w:rPr>
                <w:delText>In MATEC Web Conf., Volume 76, 2016, DOI http://dx.doi.org/10.1051/matecconf/20167602032</w:delText>
              </w:r>
            </w:del>
          </w:p>
          <w:p w:rsidR="00FA6019" w:rsidRPr="00816F53" w:rsidRDefault="008C3AC8" w:rsidP="0010688A">
            <w:pPr>
              <w:rPr>
                <w:rPrChange w:id="7328" w:author="vopatrilova" w:date="2018-11-22T11:13:00Z">
                  <w:rPr>
                    <w:sz w:val="18"/>
                    <w:szCs w:val="18"/>
                  </w:rPr>
                </w:rPrChange>
              </w:rPr>
            </w:pPr>
            <w:r w:rsidRPr="008C3AC8">
              <w:rPr>
                <w:b/>
                <w:rPrChange w:id="7329" w:author="vopatrilova" w:date="2018-11-22T11:13:00Z">
                  <w:rPr>
                    <w:b/>
                    <w:color w:val="0000FF" w:themeColor="hyperlink"/>
                    <w:sz w:val="18"/>
                    <w:szCs w:val="18"/>
                    <w:u w:val="single"/>
                  </w:rPr>
                </w:rPrChange>
              </w:rPr>
              <w:t>VASEK, Lubomír (50 %),</w:t>
            </w:r>
            <w:r w:rsidRPr="008C3AC8">
              <w:rPr>
                <w:rPrChange w:id="7330" w:author="vopatrilova" w:date="2018-11-22T11:13:00Z">
                  <w:rPr>
                    <w:color w:val="0000FF" w:themeColor="hyperlink"/>
                    <w:sz w:val="18"/>
                    <w:szCs w:val="18"/>
                    <w:u w:val="single"/>
                  </w:rPr>
                </w:rPrChange>
              </w:rPr>
              <w:t xml:space="preserve"> DOLINAY, Viliam. Holonic Model of DHC for Energy Flow Optimization, In Preprints, IFAC </w:t>
            </w:r>
          </w:p>
          <w:p w:rsidR="00FA6019" w:rsidRPr="00816F53" w:rsidRDefault="008C3AC8" w:rsidP="0010688A">
            <w:pPr>
              <w:rPr>
                <w:rPrChange w:id="7331" w:author="vopatrilova" w:date="2018-11-22T11:13:00Z">
                  <w:rPr>
                    <w:sz w:val="18"/>
                    <w:szCs w:val="18"/>
                  </w:rPr>
                </w:rPrChange>
              </w:rPr>
            </w:pPr>
            <w:r w:rsidRPr="008C3AC8">
              <w:rPr>
                <w:rPrChange w:id="7332" w:author="vopatrilova" w:date="2018-11-22T11:13:00Z">
                  <w:rPr>
                    <w:color w:val="0000FF" w:themeColor="hyperlink"/>
                    <w:sz w:val="18"/>
                    <w:szCs w:val="18"/>
                    <w:u w:val="single"/>
                  </w:rPr>
                </w:rPrChange>
              </w:rPr>
              <w:t xml:space="preserve">and CIGRE/CIRED Workshop on Control of Transmission and Distribution Smart Grids, October 11-13, 2016. </w:t>
            </w:r>
          </w:p>
          <w:p w:rsidR="00FA6019" w:rsidRPr="00816F53" w:rsidRDefault="008C3AC8" w:rsidP="0010688A">
            <w:pPr>
              <w:rPr>
                <w:rPrChange w:id="7333" w:author="vopatrilova" w:date="2018-11-22T11:13:00Z">
                  <w:rPr>
                    <w:sz w:val="18"/>
                    <w:szCs w:val="18"/>
                  </w:rPr>
                </w:rPrChange>
              </w:rPr>
            </w:pPr>
            <w:r w:rsidRPr="008C3AC8">
              <w:rPr>
                <w:rPrChange w:id="7334" w:author="vopatrilova" w:date="2018-11-22T11:13:00Z">
                  <w:rPr>
                    <w:color w:val="0000FF" w:themeColor="hyperlink"/>
                    <w:sz w:val="18"/>
                    <w:szCs w:val="18"/>
                    <w:u w:val="single"/>
                  </w:rPr>
                </w:rPrChange>
              </w:rPr>
              <w:t>Prague, Czech Republic, pp: 413- 418.</w:t>
            </w:r>
          </w:p>
          <w:p w:rsidR="00FA6019" w:rsidRPr="00816F53" w:rsidRDefault="008C3AC8" w:rsidP="0010688A">
            <w:pPr>
              <w:rPr>
                <w:rPrChange w:id="7335" w:author="vopatrilova" w:date="2018-11-22T11:13:00Z">
                  <w:rPr>
                    <w:sz w:val="18"/>
                    <w:szCs w:val="18"/>
                  </w:rPr>
                </w:rPrChange>
              </w:rPr>
            </w:pPr>
            <w:r w:rsidRPr="008C3AC8">
              <w:rPr>
                <w:b/>
                <w:rPrChange w:id="7336" w:author="vopatrilova" w:date="2018-11-22T11:13:00Z">
                  <w:rPr>
                    <w:b/>
                    <w:color w:val="0000FF" w:themeColor="hyperlink"/>
                    <w:sz w:val="18"/>
                    <w:szCs w:val="18"/>
                    <w:u w:val="single"/>
                  </w:rPr>
                </w:rPrChange>
              </w:rPr>
              <w:t>VAŠEK, Lubomír (50 %),</w:t>
            </w:r>
            <w:r w:rsidRPr="008C3AC8">
              <w:rPr>
                <w:rPrChange w:id="7337" w:author="vopatrilova" w:date="2018-11-22T11:13:00Z">
                  <w:rPr>
                    <w:color w:val="0000FF" w:themeColor="hyperlink"/>
                    <w:sz w:val="18"/>
                    <w:szCs w:val="18"/>
                    <w:u w:val="single"/>
                  </w:rPr>
                </w:rPrChange>
              </w:rPr>
              <w:t xml:space="preserve"> DOLINAY, Viliam. Steps towards modern trends in district heating. </w:t>
            </w:r>
          </w:p>
          <w:p w:rsidR="00FA6019" w:rsidRPr="00816F53" w:rsidRDefault="008C3AC8" w:rsidP="0010688A">
            <w:r w:rsidRPr="008C3AC8">
              <w:rPr>
                <w:rPrChange w:id="7338" w:author="vopatrilova" w:date="2018-11-22T11:13:00Z">
                  <w:rPr>
                    <w:color w:val="0000FF" w:themeColor="hyperlink"/>
                    <w:sz w:val="18"/>
                    <w:szCs w:val="18"/>
                    <w:u w:val="single"/>
                  </w:rPr>
                </w:rPrChange>
              </w:rPr>
              <w:t>In MATEC Web of Conferences. Les Ulis : EDP Sciences, 2017, s. nestrankovano. ISSN 2261-236X</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Default="00FA6019" w:rsidP="0010688A">
            <w:pPr>
              <w:spacing w:before="100" w:beforeAutospacing="1" w:after="100" w:afterAutospacing="1"/>
              <w:contextualSpacing/>
            </w:pPr>
            <w:r w:rsidRPr="001E4509">
              <w:t>1975, Polytechnický institut Kijev, SSSR, výzkumný pracovník – 1 měsíc</w:t>
            </w:r>
          </w:p>
          <w:p w:rsidR="00FA6019" w:rsidRPr="00492047" w:rsidRDefault="00FA6019" w:rsidP="0010688A">
            <w:pPr>
              <w:spacing w:before="100" w:beforeAutospacing="1" w:after="100" w:afterAutospacing="1"/>
              <w:rPr>
                <w:sz w:val="24"/>
                <w:szCs w:val="24"/>
              </w:rPr>
            </w:pPr>
            <w:r w:rsidRPr="001E4509">
              <w:t>1984, 1985, 1993-1994 Technická universita v Tampere, Finsko, výzkumný pracovník – cca 50 měsíců</w:t>
            </w: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816F53" w:rsidRDefault="00816F53">
      <w:pPr>
        <w:rPr>
          <w:ins w:id="7339" w:author="vopatrilova" w:date="2018-11-22T11:13:00Z"/>
        </w:rPr>
      </w:pPr>
      <w:ins w:id="7340" w:author="vopatrilova" w:date="2018-11-22T11:13: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43"/>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Vladimír </w:t>
            </w:r>
            <w:bookmarkStart w:id="7341" w:name="aVasekV"/>
            <w:r>
              <w:t>Vašek</w:t>
            </w:r>
            <w:bookmarkEnd w:id="7341"/>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Prof. Ing. CSc.</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1948</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1118"/>
        </w:trPr>
        <w:tc>
          <w:tcPr>
            <w:tcW w:w="9859" w:type="dxa"/>
            <w:gridSpan w:val="11"/>
            <w:tcBorders>
              <w:top w:val="nil"/>
            </w:tcBorders>
          </w:tcPr>
          <w:p w:rsidR="00FA6019" w:rsidRDefault="00FA6019" w:rsidP="0010688A">
            <w:r>
              <w:t>Garant studijního programu</w:t>
            </w:r>
          </w:p>
          <w:p w:rsidR="00FA6019" w:rsidRDefault="00FA6019" w:rsidP="0010688A">
            <w:r>
              <w:t xml:space="preserve">Garant předmětů: </w:t>
            </w:r>
          </w:p>
          <w:p w:rsidR="00FA6019" w:rsidRDefault="00FA6019" w:rsidP="0010688A">
            <w:r>
              <w:t>Inteligentní systémy s roboty, Průmyslová automatizace, Automatické řízení, Embedded systémy s mikropočítači, Ročníkový projekt, Bakalářská práce.</w:t>
            </w:r>
          </w:p>
          <w:p w:rsidR="00FA6019" w:rsidRDefault="00FA6019" w:rsidP="0010688A">
            <w:r>
              <w:t xml:space="preserve">Výuka předmětů: </w:t>
            </w:r>
          </w:p>
          <w:p w:rsidR="00FA6019" w:rsidRDefault="00FA6019" w:rsidP="0010688A">
            <w:r>
              <w:t>Ročníkový projekt _ vedení semináře (100%)</w:t>
            </w:r>
          </w:p>
          <w:p w:rsidR="00FA6019" w:rsidRDefault="00FA6019" w:rsidP="0010688A">
            <w:r>
              <w:t>Bakalářská práce – vedení semináře (100%)</w:t>
            </w:r>
          </w:p>
          <w:p w:rsidR="00FA6019" w:rsidRDefault="00FA6019" w:rsidP="0010688A">
            <w:r>
              <w:t>Průmyslová automatizace – přednášejícíc</w:t>
            </w:r>
            <w:r w:rsidR="001B7304">
              <w:t>í</w:t>
            </w:r>
            <w:r>
              <w:t xml:space="preserve"> (100%)</w:t>
            </w:r>
          </w:p>
          <w:p w:rsidR="00FA6019" w:rsidRDefault="00FA6019" w:rsidP="0010688A">
            <w:r>
              <w:t>Inteligentní systémy s roboty – přednášejícící (50%)</w:t>
            </w:r>
          </w:p>
          <w:p w:rsidR="00FA6019" w:rsidRDefault="00FA6019" w:rsidP="0010688A">
            <w:r>
              <w:t xml:space="preserve">Automatické řízení - </w:t>
            </w:r>
            <w:r w:rsidRPr="00BC6776">
              <w:t>přednášející (</w:t>
            </w:r>
            <w:r>
              <w:t>67</w:t>
            </w:r>
            <w:r w:rsidRPr="00BC6776">
              <w:t>%)</w:t>
            </w:r>
          </w:p>
          <w:p w:rsidR="00FA6019" w:rsidRPr="009070BA" w:rsidRDefault="00FA6019" w:rsidP="0010688A">
            <w:r>
              <w:t xml:space="preserve">Embedded systémy s mikropočítači - </w:t>
            </w:r>
            <w:r w:rsidRPr="00BC6776">
              <w:t>přednášející (</w:t>
            </w:r>
            <w:r>
              <w:t>75</w:t>
            </w:r>
            <w:r w:rsidRPr="00BC6776">
              <w:t>%)</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Pr="00BB4B27" w:rsidRDefault="00FA6019" w:rsidP="0010688A">
            <w:pPr>
              <w:jc w:val="both"/>
              <w:rPr>
                <w:lang w:val="pt-BR"/>
              </w:rPr>
            </w:pPr>
            <w:r>
              <w:rPr>
                <w:lang w:val="pt-BR"/>
              </w:rPr>
              <w:t xml:space="preserve">1968-1973     </w:t>
            </w:r>
            <w:r w:rsidRPr="00BB4B27">
              <w:rPr>
                <w:lang w:val="pt-BR"/>
              </w:rPr>
              <w:t>Vysoké učení technické v Brně, Fakulta strojní, Automatické řízení</w:t>
            </w:r>
          </w:p>
          <w:p w:rsidR="00FA6019" w:rsidRPr="00BB4B27" w:rsidRDefault="00FA6019" w:rsidP="0010688A">
            <w:pPr>
              <w:jc w:val="both"/>
              <w:rPr>
                <w:lang w:val="pt-BR"/>
              </w:rPr>
            </w:pPr>
            <w:r w:rsidRPr="00BB4B27">
              <w:rPr>
                <w:lang w:val="pt-BR"/>
              </w:rPr>
              <w:t>1976-1981</w:t>
            </w:r>
            <w:r>
              <w:rPr>
                <w:lang w:val="pt-BR"/>
              </w:rPr>
              <w:t xml:space="preserve">     </w:t>
            </w:r>
            <w:r w:rsidRPr="00BB4B27">
              <w:rPr>
                <w:lang w:val="pt-BR"/>
              </w:rPr>
              <w:t>Vysoké učení technické v Brně, Fakulta strojní, vědecká aspirantura, Automatické řízení</w:t>
            </w:r>
          </w:p>
          <w:p w:rsidR="00FA6019" w:rsidRPr="00BB4B27" w:rsidRDefault="00FA6019" w:rsidP="0010688A">
            <w:pPr>
              <w:ind w:left="1104" w:hanging="1104"/>
              <w:jc w:val="both"/>
              <w:rPr>
                <w:lang w:val="pt-BR"/>
              </w:rPr>
            </w:pPr>
            <w:r w:rsidRPr="00BB4B27">
              <w:rPr>
                <w:lang w:val="pt-BR"/>
              </w:rPr>
              <w:t>1989</w:t>
            </w:r>
            <w:r w:rsidRPr="00BB4B27">
              <w:rPr>
                <w:lang w:val="pt-BR"/>
              </w:rPr>
              <w:tab/>
            </w:r>
            <w:ins w:id="7342" w:author="vopatrilova" w:date="2018-11-19T15:33:00Z">
              <w:r w:rsidR="00B6540D">
                <w:rPr>
                  <w:lang w:val="pt-BR"/>
                </w:rPr>
                <w:t xml:space="preserve"> </w:t>
              </w:r>
            </w:ins>
            <w:r w:rsidRPr="00BB4B27">
              <w:rPr>
                <w:lang w:val="pt-BR"/>
              </w:rPr>
              <w:t xml:space="preserve">Vysoké učení technické v Brně, Fakulta strojní, řízení pro jmenování docentem pro obor „Technická </w:t>
            </w:r>
            <w:ins w:id="7343" w:author="vopatrilova" w:date="2018-11-19T15:33:00Z">
              <w:r w:rsidR="00B6540D">
                <w:rPr>
                  <w:lang w:val="pt-BR"/>
                </w:rPr>
                <w:t xml:space="preserve"> </w:t>
              </w:r>
            </w:ins>
            <w:r w:rsidRPr="00BB4B27">
              <w:rPr>
                <w:lang w:val="pt-BR"/>
              </w:rPr>
              <w:t>kybernetika“.</w:t>
            </w:r>
          </w:p>
          <w:p w:rsidR="00FA6019" w:rsidRPr="00BB4B27" w:rsidDel="00B6540D" w:rsidRDefault="00FA6019" w:rsidP="0010688A">
            <w:pPr>
              <w:ind w:left="1104" w:hanging="1104"/>
              <w:jc w:val="both"/>
              <w:rPr>
                <w:del w:id="7344" w:author="vopatrilova" w:date="2018-11-19T15:33:00Z"/>
                <w:lang w:val="pt-BR"/>
              </w:rPr>
            </w:pPr>
            <w:del w:id="7345" w:author="vopatrilova" w:date="2018-11-19T15:33:00Z">
              <w:r w:rsidRPr="00BB4B27" w:rsidDel="00B6540D">
                <w:rPr>
                  <w:lang w:val="pt-BR"/>
                </w:rPr>
                <w:delText>1994</w:delText>
              </w:r>
              <w:r w:rsidRPr="00BB4B27" w:rsidDel="00B6540D">
                <w:rPr>
                  <w:lang w:val="pt-BR"/>
                </w:rPr>
                <w:tab/>
                <w:delText>Vysoká škola báňská v Ostravě, Fakulta strojní, habilitace pro obor „Automatizace strojů a technologických procesů“.</w:delText>
              </w:r>
            </w:del>
          </w:p>
          <w:p w:rsidR="00FA6019" w:rsidRPr="00BB4B27" w:rsidDel="00B6540D" w:rsidRDefault="00FA6019" w:rsidP="0010688A">
            <w:pPr>
              <w:ind w:left="1104" w:hanging="1104"/>
              <w:jc w:val="both"/>
              <w:rPr>
                <w:del w:id="7346" w:author="vopatrilova" w:date="2018-11-19T15:33:00Z"/>
                <w:lang w:val="pt-BR"/>
              </w:rPr>
            </w:pPr>
            <w:del w:id="7347" w:author="vopatrilova" w:date="2018-11-19T15:33:00Z">
              <w:r w:rsidDel="00B6540D">
                <w:rPr>
                  <w:lang w:val="pt-BR"/>
                </w:rPr>
                <w:delText xml:space="preserve">2003           </w:delText>
              </w:r>
              <w:r w:rsidRPr="00BB4B27" w:rsidDel="00B6540D">
                <w:rPr>
                  <w:lang w:val="pt-BR"/>
                </w:rPr>
                <w:delText>Vysoká škola báňská - Technická univerzita v Ostravě, Fakulta strojní, jmenovací řízení pro obor „Řízení strojů procesů“.</w:delText>
              </w:r>
            </w:del>
          </w:p>
          <w:p w:rsidR="003953E9" w:rsidRDefault="003953E9">
            <w:pPr>
              <w:ind w:left="1104" w:hanging="1104"/>
              <w:jc w:val="both"/>
              <w:rPr>
                <w:b/>
              </w:rPr>
              <w:pPrChange w:id="7348" w:author="vopatrilova" w:date="2018-11-19T15:33:00Z">
                <w:pPr>
                  <w:jc w:val="both"/>
                </w:pPr>
              </w:pPrChange>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1090"/>
        </w:trPr>
        <w:tc>
          <w:tcPr>
            <w:tcW w:w="9859" w:type="dxa"/>
            <w:gridSpan w:val="11"/>
          </w:tcPr>
          <w:p w:rsidR="00FA6019" w:rsidRPr="00F723B1" w:rsidRDefault="00FA6019" w:rsidP="0010688A">
            <w:pPr>
              <w:pStyle w:val="Zkladntext"/>
              <w:widowControl w:val="0"/>
              <w:tabs>
                <w:tab w:val="left" w:pos="1022"/>
              </w:tabs>
              <w:suppressAutoHyphens/>
              <w:ind w:left="1020" w:hanging="1020"/>
              <w:rPr>
                <w:sz w:val="20"/>
                <w:lang w:val="pt-BR"/>
              </w:rPr>
            </w:pPr>
            <w:r w:rsidRPr="00F723B1">
              <w:rPr>
                <w:sz w:val="20"/>
                <w:lang w:val="pt-BR"/>
              </w:rPr>
              <w:t>1973-1986</w:t>
            </w:r>
            <w:r w:rsidRPr="00F723B1">
              <w:rPr>
                <w:sz w:val="20"/>
                <w:lang w:val="pt-BR"/>
              </w:rPr>
              <w:tab/>
              <w:t>Vysoké učení technické v Brně, Fakulta technologická se sídlem ve Zlíně, Katedra gumárenské a plastikářské technologie, odborný asistent.</w:t>
            </w:r>
          </w:p>
          <w:p w:rsidR="00FA6019" w:rsidRPr="00F723B1" w:rsidRDefault="00FA6019" w:rsidP="0010688A">
            <w:pPr>
              <w:pStyle w:val="Zkladntext"/>
              <w:widowControl w:val="0"/>
              <w:tabs>
                <w:tab w:val="left" w:pos="1022"/>
              </w:tabs>
              <w:suppressAutoHyphens/>
              <w:ind w:left="1020" w:hanging="1020"/>
              <w:rPr>
                <w:sz w:val="20"/>
                <w:lang w:val="pt-BR"/>
              </w:rPr>
            </w:pPr>
            <w:r w:rsidRPr="00F723B1">
              <w:rPr>
                <w:sz w:val="20"/>
                <w:lang w:val="pt-BR"/>
              </w:rPr>
              <w:t>1986-1990</w:t>
            </w:r>
            <w:r w:rsidRPr="00F723B1">
              <w:rPr>
                <w:sz w:val="20"/>
                <w:lang w:val="pt-BR"/>
              </w:rPr>
              <w:tab/>
              <w:t>Vysoké učení technické v Brně, Fakulta technologická se sídlem ve Zlíně, Katedra automatizovaných systémů řízení technologických procesů, odborný asistent, tajemník katedry.</w:t>
            </w:r>
          </w:p>
          <w:p w:rsidR="00FA6019" w:rsidRPr="00F723B1" w:rsidRDefault="00FA6019" w:rsidP="0010688A">
            <w:pPr>
              <w:pStyle w:val="Zkladntext"/>
              <w:widowControl w:val="0"/>
              <w:tabs>
                <w:tab w:val="left" w:pos="1022"/>
              </w:tabs>
              <w:suppressAutoHyphens/>
              <w:ind w:left="1020" w:hanging="1020"/>
              <w:rPr>
                <w:sz w:val="20"/>
                <w:lang w:val="pt-BR"/>
              </w:rPr>
            </w:pPr>
            <w:r w:rsidRPr="00F723B1">
              <w:rPr>
                <w:sz w:val="20"/>
                <w:lang w:val="pt-BR"/>
              </w:rPr>
              <w:t>1987</w:t>
            </w:r>
            <w:r w:rsidRPr="00F723B1">
              <w:rPr>
                <w:sz w:val="20"/>
                <w:lang w:val="pt-BR"/>
              </w:rPr>
              <w:tab/>
              <w:t>Roční stáž ve Výzkumném ústavu kožedělném ve Zlíně.</w:t>
            </w:r>
          </w:p>
          <w:p w:rsidR="00FA6019" w:rsidRPr="00F723B1" w:rsidRDefault="00FA6019" w:rsidP="0010688A">
            <w:pPr>
              <w:pStyle w:val="Zkladntext"/>
              <w:widowControl w:val="0"/>
              <w:tabs>
                <w:tab w:val="left" w:pos="1022"/>
              </w:tabs>
              <w:suppressAutoHyphens/>
              <w:ind w:left="1020" w:hanging="1020"/>
              <w:rPr>
                <w:sz w:val="20"/>
                <w:lang w:val="pt-BR"/>
              </w:rPr>
            </w:pPr>
            <w:r w:rsidRPr="00F723B1">
              <w:rPr>
                <w:sz w:val="20"/>
                <w:lang w:val="pt-BR"/>
              </w:rPr>
              <w:t>1990-2000</w:t>
            </w:r>
            <w:r w:rsidRPr="00F723B1">
              <w:rPr>
                <w:sz w:val="20"/>
                <w:lang w:val="pt-BR"/>
              </w:rPr>
              <w:tab/>
              <w:t>Vysoké učení technické v Brně, Fakulta technologická ve Zlíně, Katedra automatizovaných systémů řízení technologických procesů, docent, vedoucí katedry.</w:t>
            </w:r>
          </w:p>
          <w:p w:rsidR="00FA6019" w:rsidRPr="00F723B1" w:rsidRDefault="00FA6019" w:rsidP="0010688A">
            <w:pPr>
              <w:pStyle w:val="Zkladntext"/>
              <w:widowControl w:val="0"/>
              <w:tabs>
                <w:tab w:val="left" w:pos="1022"/>
              </w:tabs>
              <w:suppressAutoHyphens/>
              <w:ind w:left="1020" w:hanging="1020"/>
              <w:rPr>
                <w:sz w:val="20"/>
                <w:lang w:val="pt-BR"/>
              </w:rPr>
            </w:pPr>
            <w:r w:rsidRPr="00F723B1">
              <w:rPr>
                <w:sz w:val="20"/>
                <w:lang w:val="pt-BR"/>
              </w:rPr>
              <w:t>2001-2005</w:t>
            </w:r>
            <w:r w:rsidRPr="00F723B1">
              <w:rPr>
                <w:sz w:val="20"/>
                <w:lang w:val="pt-BR"/>
              </w:rPr>
              <w:tab/>
              <w:t>Univerzita Tomáše Bati ve Zlíně, Fakulta technologická, Institut řízení procesů a aplikované informatiky, Ústav automatizace a řídicí techniky, ředitel Institutu řízení procesů a aplikované informatiky a Ústavu automatizace a řídicí techniky.</w:t>
            </w:r>
          </w:p>
          <w:p w:rsidR="00FA6019" w:rsidRPr="00F723B1" w:rsidRDefault="00FA6019" w:rsidP="0010688A">
            <w:pPr>
              <w:pStyle w:val="Zkladntext"/>
              <w:widowControl w:val="0"/>
              <w:tabs>
                <w:tab w:val="left" w:pos="1022"/>
              </w:tabs>
              <w:suppressAutoHyphens/>
              <w:ind w:left="1020" w:hanging="1020"/>
              <w:rPr>
                <w:sz w:val="20"/>
              </w:rPr>
            </w:pPr>
            <w:r w:rsidRPr="00F723B1">
              <w:rPr>
                <w:sz w:val="20"/>
                <w:lang w:val="pt-BR"/>
              </w:rPr>
              <w:t>2006-</w:t>
            </w:r>
            <w:r w:rsidRPr="00F723B1">
              <w:rPr>
                <w:sz w:val="20"/>
              </w:rPr>
              <w:t>2014</w:t>
            </w:r>
            <w:r w:rsidRPr="00F723B1">
              <w:rPr>
                <w:sz w:val="20"/>
                <w:lang w:val="pt-BR"/>
              </w:rPr>
              <w:t xml:space="preserve"> </w:t>
            </w:r>
            <w:r w:rsidRPr="00F723B1">
              <w:rPr>
                <w:sz w:val="20"/>
              </w:rPr>
              <w:tab/>
            </w:r>
            <w:r w:rsidRPr="00F723B1">
              <w:rPr>
                <w:sz w:val="20"/>
                <w:lang w:val="pt-BR"/>
              </w:rPr>
              <w:t>Univerzita Tomáše Bati ve Zlíně, Fakulta aplikované informatiky,</w:t>
            </w:r>
            <w:r w:rsidRPr="00F723B1">
              <w:rPr>
                <w:sz w:val="20"/>
              </w:rPr>
              <w:t xml:space="preserve"> děkan</w:t>
            </w:r>
          </w:p>
          <w:p w:rsidR="00FA6019" w:rsidRDefault="00FA6019" w:rsidP="0010688A">
            <w:pPr>
              <w:ind w:left="1104" w:hanging="1104"/>
              <w:jc w:val="both"/>
            </w:pPr>
            <w:r w:rsidRPr="00F723B1">
              <w:t>2014-dosud</w:t>
            </w:r>
            <w:r>
              <w:t xml:space="preserve"> </w:t>
            </w:r>
            <w:r w:rsidRPr="00F723B1">
              <w:t>Univerzita Tomáše Bati ve Zlíně, Fakulta aplikované informatiky, proděkan pro spolupráci s praxí</w:t>
            </w:r>
            <w:r>
              <w:t xml:space="preserve">, ředitel   </w:t>
            </w:r>
            <w:r w:rsidRPr="00F723B1">
              <w:t>UART, ředitel CEBIA-Tech</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105"/>
        </w:trPr>
        <w:tc>
          <w:tcPr>
            <w:tcW w:w="9859" w:type="dxa"/>
            <w:gridSpan w:val="11"/>
          </w:tcPr>
          <w:p w:rsidR="00FA6019" w:rsidRDefault="00FA6019" w:rsidP="0010688A">
            <w:pPr>
              <w:jc w:val="both"/>
            </w:pPr>
            <w:r>
              <w:t>Diplomové práce                                       65</w:t>
            </w:r>
          </w:p>
          <w:p w:rsidR="00FA6019" w:rsidRDefault="00FA6019" w:rsidP="0010688A">
            <w:pPr>
              <w:jc w:val="both"/>
            </w:pPr>
            <w:r>
              <w:t>Školitel od roku 1998</w:t>
            </w:r>
          </w:p>
          <w:p w:rsidR="00FA6019" w:rsidRDefault="00FA6019" w:rsidP="0010688A">
            <w:pPr>
              <w:jc w:val="both"/>
            </w:pPr>
            <w:r>
              <w:t>Vedení studentů DSP  celkem                   42</w:t>
            </w:r>
          </w:p>
          <w:p w:rsidR="00FA6019" w:rsidRDefault="00FA6019" w:rsidP="0010688A">
            <w:pPr>
              <w:jc w:val="both"/>
            </w:pPr>
            <w:r>
              <w:t>Z toho úspěšně obhájené                           13</w:t>
            </w:r>
          </w:p>
          <w:p w:rsidR="00FA6019" w:rsidRDefault="00FA6019" w:rsidP="0010688A">
            <w:pPr>
              <w:jc w:val="both"/>
            </w:pPr>
            <w:r>
              <w:t>Vedení aktuálních studentů DSP                5</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r w:rsidRPr="00390ECB">
              <w:rPr>
                <w:lang w:val="pt-BR"/>
              </w:rPr>
              <w:t>Automatizace strojů a technologických procesů</w:t>
            </w:r>
          </w:p>
        </w:tc>
        <w:tc>
          <w:tcPr>
            <w:tcW w:w="2245" w:type="dxa"/>
            <w:gridSpan w:val="2"/>
          </w:tcPr>
          <w:p w:rsidR="00FA6019" w:rsidRDefault="00FA6019" w:rsidP="0010688A">
            <w:pPr>
              <w:jc w:val="both"/>
            </w:pPr>
            <w:r>
              <w:t>1994</w:t>
            </w:r>
          </w:p>
        </w:tc>
        <w:tc>
          <w:tcPr>
            <w:tcW w:w="2248" w:type="dxa"/>
            <w:gridSpan w:val="4"/>
            <w:tcBorders>
              <w:right w:val="single" w:sz="12" w:space="0" w:color="auto"/>
            </w:tcBorders>
          </w:tcPr>
          <w:p w:rsidR="00FA6019" w:rsidRDefault="00B6540D" w:rsidP="0010688A">
            <w:pPr>
              <w:jc w:val="both"/>
            </w:pPr>
            <w:ins w:id="7349" w:author="vopatrilova" w:date="2018-11-19T15:34:00Z">
              <w:r>
                <w:t xml:space="preserve">FS, </w:t>
              </w:r>
            </w:ins>
            <w:r w:rsidR="00FA6019">
              <w:t>VŠB-TU Ostrava</w:t>
            </w: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Default="00FA6019" w:rsidP="0010688A">
            <w:pPr>
              <w:jc w:val="both"/>
              <w:rPr>
                <w:b/>
              </w:rPr>
            </w:pPr>
            <w:r>
              <w:rPr>
                <w:b/>
              </w:rPr>
              <w:t>147</w:t>
            </w:r>
          </w:p>
        </w:tc>
        <w:tc>
          <w:tcPr>
            <w:tcW w:w="693" w:type="dxa"/>
            <w:vMerge w:val="restart"/>
          </w:tcPr>
          <w:p w:rsidR="00FA6019" w:rsidRDefault="00FA6019" w:rsidP="0010688A">
            <w:pPr>
              <w:jc w:val="both"/>
              <w:rPr>
                <w:b/>
              </w:rPr>
            </w:pPr>
            <w:r>
              <w:rPr>
                <w:b/>
              </w:rPr>
              <w:t>199</w:t>
            </w:r>
          </w:p>
        </w:tc>
        <w:tc>
          <w:tcPr>
            <w:tcW w:w="694" w:type="dxa"/>
            <w:vMerge w:val="restart"/>
          </w:tcPr>
          <w:p w:rsidR="00FA6019" w:rsidRDefault="00FA6019" w:rsidP="0010688A">
            <w:pPr>
              <w:jc w:val="both"/>
              <w:rPr>
                <w:b/>
              </w:rPr>
            </w:pPr>
            <w:r>
              <w:rPr>
                <w:b/>
              </w:rPr>
              <w:t>Nesledováno</w:t>
            </w:r>
          </w:p>
        </w:tc>
      </w:tr>
      <w:tr w:rsidR="00FA6019" w:rsidTr="0010688A">
        <w:trPr>
          <w:trHeight w:val="205"/>
        </w:trPr>
        <w:tc>
          <w:tcPr>
            <w:tcW w:w="3347" w:type="dxa"/>
            <w:gridSpan w:val="2"/>
          </w:tcPr>
          <w:p w:rsidR="00FA6019" w:rsidRDefault="00FA6019" w:rsidP="0010688A">
            <w:pPr>
              <w:jc w:val="both"/>
            </w:pPr>
            <w:r w:rsidRPr="00390ECB">
              <w:rPr>
                <w:lang w:val="en-US"/>
              </w:rPr>
              <w:t>Řízení strojů a procesů</w:t>
            </w:r>
          </w:p>
        </w:tc>
        <w:tc>
          <w:tcPr>
            <w:tcW w:w="2245" w:type="dxa"/>
            <w:gridSpan w:val="2"/>
          </w:tcPr>
          <w:p w:rsidR="00FA6019" w:rsidRDefault="00FA6019" w:rsidP="0010688A">
            <w:pPr>
              <w:jc w:val="both"/>
            </w:pPr>
            <w:r>
              <w:t>2003</w:t>
            </w:r>
          </w:p>
        </w:tc>
        <w:tc>
          <w:tcPr>
            <w:tcW w:w="2248" w:type="dxa"/>
            <w:gridSpan w:val="4"/>
            <w:tcBorders>
              <w:right w:val="single" w:sz="12" w:space="0" w:color="auto"/>
            </w:tcBorders>
          </w:tcPr>
          <w:p w:rsidR="00FA6019" w:rsidRDefault="00B6540D" w:rsidP="0010688A">
            <w:pPr>
              <w:jc w:val="both"/>
            </w:pPr>
            <w:ins w:id="7350" w:author="vopatrilova" w:date="2018-11-19T15:34:00Z">
              <w:r>
                <w:t xml:space="preserve">FS, </w:t>
              </w:r>
            </w:ins>
            <w:r w:rsidR="00FA6019">
              <w:t>VŠB-TU Ostrava</w:t>
            </w: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9C57CA" w:rsidRDefault="00FA6019" w:rsidP="0010688A">
            <w:r w:rsidRPr="009C57CA">
              <w:lastRenderedPageBreak/>
              <w:t>Počet záznamů v databázi Web of Science: 71 , Scopus: 127 (Author ID: 35238743500).</w:t>
            </w:r>
          </w:p>
          <w:p w:rsidR="00FA6019" w:rsidRPr="009C57CA" w:rsidRDefault="00FA6019" w:rsidP="0010688A"/>
          <w:p w:rsidR="00FA6019" w:rsidRPr="009C57CA" w:rsidRDefault="00FA6019" w:rsidP="0010688A">
            <w:r w:rsidRPr="009C57CA">
              <w:t>VAŠEK, L</w:t>
            </w:r>
            <w:r>
              <w:t>.</w:t>
            </w:r>
            <w:r w:rsidRPr="009C57CA">
              <w:t>; DOLINAY, V</w:t>
            </w:r>
            <w:r>
              <w:t>.</w:t>
            </w:r>
            <w:r w:rsidRPr="009C57CA">
              <w:t xml:space="preserve">; </w:t>
            </w:r>
            <w:r w:rsidRPr="009821EF">
              <w:rPr>
                <w:b/>
              </w:rPr>
              <w:t>VAŠEK, V</w:t>
            </w:r>
            <w:r>
              <w:rPr>
                <w:b/>
              </w:rPr>
              <w:t>.</w:t>
            </w:r>
            <w:r w:rsidRPr="009821EF">
              <w:rPr>
                <w:b/>
              </w:rPr>
              <w:t xml:space="preserve"> (10 %).</w:t>
            </w:r>
            <w:r w:rsidRPr="009C57CA">
              <w:t xml:space="preserve"> Simulation Model of a Smart Grid with an Integrated Large Heat Source. In </w:t>
            </w:r>
            <w:r w:rsidRPr="009C57CA">
              <w:rPr>
                <w:i/>
              </w:rPr>
              <w:t>Preprints of IFAC 2014</w:t>
            </w:r>
            <w:r w:rsidRPr="009C57CA">
              <w:t>. Bologna : IFAC, 2014, s. 4565-4570. ISSN 1474-6670. ISBN 978-3-902661-93-7.</w:t>
            </w:r>
          </w:p>
          <w:p w:rsidR="00FA6019" w:rsidRPr="009C57CA" w:rsidRDefault="00FA6019" w:rsidP="0010688A">
            <w:r w:rsidRPr="009C57CA">
              <w:t>DOLINAY, J</w:t>
            </w:r>
            <w:r>
              <w:t>.</w:t>
            </w:r>
            <w:r w:rsidRPr="009C57CA">
              <w:t>; DOLINAY, V</w:t>
            </w:r>
            <w:r>
              <w:t>.</w:t>
            </w:r>
            <w:r w:rsidRPr="009C57CA">
              <w:t xml:space="preserve">; </w:t>
            </w:r>
            <w:r w:rsidRPr="009821EF">
              <w:rPr>
                <w:b/>
              </w:rPr>
              <w:t>VAŠEK, V</w:t>
            </w:r>
            <w:r>
              <w:rPr>
                <w:b/>
              </w:rPr>
              <w:t>.</w:t>
            </w:r>
            <w:r w:rsidRPr="009821EF">
              <w:rPr>
                <w:b/>
              </w:rPr>
              <w:t xml:space="preserve"> (5 %);</w:t>
            </w:r>
            <w:r w:rsidRPr="009C57CA">
              <w:t xml:space="preserve"> DOSTÁLEK, P. Posturography device based on accelerometer. </w:t>
            </w:r>
            <w:r w:rsidRPr="009C57CA">
              <w:rPr>
                <w:i/>
              </w:rPr>
              <w:t>International Journal of Systems applications, Engineering &amp;Development</w:t>
            </w:r>
            <w:r w:rsidRPr="009C57CA">
              <w:t>, 2015, roč. 2014, č. 8, s. 155-162. ISSN 2074-1308</w:t>
            </w:r>
          </w:p>
          <w:p w:rsidR="00FA6019" w:rsidRPr="009C57CA" w:rsidRDefault="00FA6019" w:rsidP="0010688A">
            <w:r w:rsidRPr="009C57CA">
              <w:t xml:space="preserve">VASKOVA, H. a </w:t>
            </w:r>
            <w:r w:rsidRPr="009821EF">
              <w:rPr>
                <w:b/>
              </w:rPr>
              <w:t>V. VASEK (10 %).</w:t>
            </w:r>
            <w:r w:rsidRPr="009C57CA">
              <w:t xml:space="preserve"> Mathematical</w:t>
            </w:r>
            <w:r>
              <w:t xml:space="preserve"> </w:t>
            </w:r>
            <w:r w:rsidRPr="009C57CA">
              <w:t>model of hydrolysis reaction for the collagen hydrolyzate production from leather shavings. In: </w:t>
            </w:r>
            <w:r w:rsidRPr="009821EF">
              <w:rPr>
                <w:i/>
              </w:rPr>
              <w:t>Annals of DAAAM and Proceedings of the International DAAAM Symposium</w:t>
            </w:r>
            <w:r w:rsidRPr="009C57CA">
              <w:t xml:space="preserve"> [online]. B.m.: Danube Adria Association for Automation and Manufacturing, DAAAM, 2016, s. 271–274. Dostupné z: doi:</w:t>
            </w:r>
            <w:hyperlink r:id="rId28" w:history="1">
              <w:r w:rsidRPr="009C57CA">
                <w:rPr>
                  <w:rStyle w:val="Hypertextovodkaz"/>
                </w:rPr>
                <w:t>10.2507/27th.daaam.proceedings.040</w:t>
              </w:r>
            </w:hyperlink>
          </w:p>
          <w:p w:rsidR="00FA6019" w:rsidRPr="009C57CA" w:rsidRDefault="00FA6019" w:rsidP="0010688A">
            <w:r w:rsidRPr="009C57CA">
              <w:t xml:space="preserve">JANACOVA, D., K. KOLOMAZNIK, P. MOKREJS, </w:t>
            </w:r>
            <w:r w:rsidRPr="009821EF">
              <w:rPr>
                <w:b/>
              </w:rPr>
              <w:t>V. VASEK (10 %),</w:t>
            </w:r>
            <w:r w:rsidRPr="009C57CA">
              <w:t xml:space="preserve"> J. KRENEK a O. LISKA. The balance model for heat transport from hydrolytic reaction mixture. In: </w:t>
            </w:r>
            <w:r w:rsidRPr="009821EF">
              <w:rPr>
                <w:i/>
              </w:rPr>
              <w:t>MATEC Web of Conferences</w:t>
            </w:r>
            <w:r w:rsidRPr="009C57CA">
              <w:t xml:space="preserve"> [online]. B.m.: EDP Sciences, 2017. Dostupné z: doi:</w:t>
            </w:r>
            <w:hyperlink r:id="rId29" w:history="1">
              <w:r w:rsidRPr="009C57CA">
                <w:rPr>
                  <w:rStyle w:val="Hypertextovodkaz"/>
                </w:rPr>
                <w:t>10.1051/matecconf/201712502060</w:t>
              </w:r>
            </w:hyperlink>
          </w:p>
          <w:p w:rsidR="00FA6019" w:rsidRPr="009C57CA" w:rsidRDefault="00FA6019" w:rsidP="0010688A">
            <w:r w:rsidRPr="009C57CA">
              <w:t xml:space="preserve">ZIDEK, K., </w:t>
            </w:r>
            <w:r w:rsidRPr="009821EF">
              <w:rPr>
                <w:b/>
              </w:rPr>
              <w:t>V. VASEK</w:t>
            </w:r>
            <w:r>
              <w:rPr>
                <w:b/>
              </w:rPr>
              <w:t xml:space="preserve"> (15 %)</w:t>
            </w:r>
            <w:r w:rsidRPr="009C57CA">
              <w:t xml:space="preserve">, J. PITEL a A. HOSOVSKY. Auxiliary device for accurate measurement by the smartvision system. </w:t>
            </w:r>
            <w:r w:rsidRPr="009821EF">
              <w:rPr>
                <w:i/>
              </w:rPr>
              <w:t>MM Science Journal</w:t>
            </w:r>
            <w:r w:rsidRPr="009C57CA">
              <w:t xml:space="preserve"> [online]. 2018, 2018(March), 2136–2139. ISSN 18031269. Dostupné z: doi:</w:t>
            </w:r>
            <w:hyperlink r:id="rId30" w:history="1">
              <w:r w:rsidRPr="009C57CA">
                <w:rPr>
                  <w:rStyle w:val="Hypertextovodkaz"/>
                </w:rPr>
                <w:t>10.17973/MMSJ.2018_03_201722</w:t>
              </w:r>
            </w:hyperlink>
          </w:p>
          <w:p w:rsidR="00FA6019" w:rsidRPr="00DE78B0" w:rsidRDefault="00FA6019" w:rsidP="0010688A">
            <w:pPr>
              <w:spacing w:line="259" w:lineRule="auto"/>
            </w:pPr>
          </w:p>
          <w:p w:rsidR="00FA6019" w:rsidRPr="00CA2630" w:rsidRDefault="00FA6019" w:rsidP="0010688A">
            <w:pPr>
              <w:snapToGrid w:val="0"/>
              <w:jc w:val="both"/>
            </w:pPr>
            <w:r w:rsidRPr="00DE78B0">
              <w:t>Odpovědný řešitel projektu Národního programu výzkumu II „Inteligentní</w:t>
            </w:r>
            <w:r w:rsidRPr="00CA2630">
              <w:t xml:space="preserve"> systém pro řízení energetického systému městské aglomerace.“, 2C06007, doba řešení 2006-2011.</w:t>
            </w:r>
          </w:p>
          <w:p w:rsidR="00FA6019" w:rsidRPr="00CA2630" w:rsidRDefault="00FA6019" w:rsidP="0010688A">
            <w:pPr>
              <w:snapToGrid w:val="0"/>
              <w:jc w:val="both"/>
            </w:pPr>
            <w:r w:rsidRPr="00CA2630">
              <w:t>Odpovědný řešitel projektu Centrum bezpečnostních, informačních a pokročilých technologií, OP VaVpI doba řešení 2011-2014.</w:t>
            </w:r>
          </w:p>
          <w:p w:rsidR="00FA6019" w:rsidRPr="00CA2630" w:rsidRDefault="00FA6019" w:rsidP="0010688A">
            <w:pPr>
              <w:snapToGrid w:val="0"/>
              <w:jc w:val="both"/>
              <w:rPr>
                <w:lang w:val="pl-PL"/>
              </w:rPr>
            </w:pPr>
            <w:r w:rsidRPr="00CA2630">
              <w:rPr>
                <w:lang w:val="pl-PL"/>
              </w:rPr>
              <w:t>Odpovědný řešitel projektu OPVaVpI „CEBIA-Tech Instrumentation”, No.CZ.1.05/2.1.00/19.0376, 2015</w:t>
            </w:r>
          </w:p>
          <w:p w:rsidR="00FA6019" w:rsidRPr="00CA2630" w:rsidRDefault="00FA6019" w:rsidP="0010688A">
            <w:pPr>
              <w:snapToGrid w:val="0"/>
              <w:jc w:val="both"/>
              <w:rPr>
                <w:lang w:val="pl-PL"/>
              </w:rPr>
            </w:pPr>
            <w:r w:rsidRPr="00CA2630">
              <w:rPr>
                <w:lang w:val="pl-PL"/>
              </w:rPr>
              <w:t>Odpovědný řešitel projektu programu NPU I. “Podpora udržitelnosti a rozvoje CEBIA-Tech” LO1303, 2014-2019</w:t>
            </w:r>
          </w:p>
          <w:p w:rsidR="00FA6019" w:rsidRPr="00CA2630" w:rsidRDefault="00FA6019" w:rsidP="0010688A">
            <w:pPr>
              <w:jc w:val="both"/>
              <w:rPr>
                <w:lang w:val="pl-PL"/>
              </w:rPr>
            </w:pPr>
            <w:r w:rsidRPr="00CA2630">
              <w:rPr>
                <w:lang w:val="pl-PL"/>
              </w:rPr>
              <w:t>Odpovědný řešitel projektu OPVaVpI „CEBIA-Tech Instrumentation”, No.CZ.1.05/2.1.00/19.0376, 2015</w:t>
            </w:r>
          </w:p>
          <w:p w:rsidR="00FA6019" w:rsidRDefault="00FA6019" w:rsidP="0010688A">
            <w:pPr>
              <w:jc w:val="both"/>
            </w:pPr>
            <w:r w:rsidRPr="00987E1A">
              <w:t>Od roku 1990 odpovědný řešitel nebo spoluřešitel projektů spolupráce s praxí (průběžně).</w:t>
            </w:r>
          </w:p>
          <w:p w:rsidR="00FA6019" w:rsidRPr="00987E1A" w:rsidRDefault="00FA6019" w:rsidP="0010688A">
            <w:pPr>
              <w:jc w:val="both"/>
            </w:pP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5F5412" w:rsidRDefault="00FA6019" w:rsidP="0010688A">
            <w:r w:rsidRPr="005F5412">
              <w:rPr>
                <w:lang w:val="en-US"/>
              </w:rPr>
              <w:t>Finsko, Tampere University 1990, 2 měsíce</w:t>
            </w: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80"/>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Hana </w:t>
            </w:r>
            <w:bookmarkStart w:id="7351" w:name="aVaskova"/>
            <w:r>
              <w:t>Vašková</w:t>
            </w:r>
            <w:bookmarkEnd w:id="7351"/>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Mgr.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1982</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1118"/>
        </w:trPr>
        <w:tc>
          <w:tcPr>
            <w:tcW w:w="9859" w:type="dxa"/>
            <w:gridSpan w:val="11"/>
            <w:tcBorders>
              <w:top w:val="nil"/>
            </w:tcBorders>
          </w:tcPr>
          <w:p w:rsidR="00FA6019" w:rsidRDefault="00FA6019" w:rsidP="0010688A">
            <w:pPr>
              <w:jc w:val="both"/>
            </w:pPr>
            <w:r>
              <w:t xml:space="preserve">Fyzikální seminář – garant, přednášející </w:t>
            </w:r>
            <w:r w:rsidRPr="00BC6776">
              <w:t>(100%)</w:t>
            </w:r>
            <w:r>
              <w:t xml:space="preserve">, vedoucí semináře </w:t>
            </w:r>
            <w:r w:rsidRPr="00BC6776">
              <w:t>(100%)</w:t>
            </w:r>
            <w:r>
              <w:t xml:space="preserve">, cvičící </w:t>
            </w:r>
            <w:r w:rsidRPr="00BC6776">
              <w:t>(100%)</w:t>
            </w:r>
            <w:r>
              <w:t xml:space="preserve"> </w:t>
            </w:r>
          </w:p>
          <w:p w:rsidR="00FA6019" w:rsidRDefault="00FA6019" w:rsidP="0010688A">
            <w:pPr>
              <w:jc w:val="both"/>
            </w:pPr>
            <w:r>
              <w:t xml:space="preserve">Fyzika – garant, přednášející </w:t>
            </w:r>
            <w:r w:rsidRPr="00BC6776">
              <w:t>(100%)</w:t>
            </w:r>
            <w:r>
              <w:t xml:space="preserve">, vedoucí semináře </w:t>
            </w:r>
            <w:r w:rsidRPr="00BC6776">
              <w:t>(100%)</w:t>
            </w:r>
            <w:r>
              <w:t xml:space="preserve">, cvičící </w:t>
            </w:r>
            <w:r w:rsidRPr="00BC6776">
              <w:t>(100%)</w:t>
            </w:r>
          </w:p>
          <w:p w:rsidR="001B7304" w:rsidRDefault="001B7304" w:rsidP="0010688A">
            <w:pPr>
              <w:jc w:val="both"/>
            </w:pPr>
            <w:r>
              <w:t>Elektrotechnika (ISR) – vedoucí semináře (100%)</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Default="00FA6019" w:rsidP="0010688A">
            <w:pPr>
              <w:jc w:val="both"/>
            </w:pPr>
            <w:r>
              <w:t>2002 – 2008: MU v Brně, Přírodovědecká fakulta, obor „Fyzika se zaměřením na vzdělávání“ a „Matematika se zaměřením na vzdělávání“, (Mgr.)</w:t>
            </w:r>
          </w:p>
          <w:p w:rsidR="00FA6019" w:rsidRPr="009D3BE2" w:rsidRDefault="00FA6019" w:rsidP="0010688A">
            <w:pPr>
              <w:jc w:val="both"/>
            </w:pPr>
            <w:r>
              <w:t xml:space="preserve">2008 – 2015: </w:t>
            </w:r>
            <w:r w:rsidRPr="009D3BE2">
              <w:t>UTB ve Zlíně, Fakulta aplikované informatiky, obor „</w:t>
            </w:r>
            <w:r>
              <w:t>Automatické řízení a informatika</w:t>
            </w:r>
            <w:r w:rsidRPr="009D3BE2">
              <w:t>“, (Ph.D.)</w:t>
            </w:r>
          </w:p>
          <w:p w:rsidR="00FA6019" w:rsidRDefault="00FA6019" w:rsidP="0010688A">
            <w:pPr>
              <w:jc w:val="both"/>
            </w:pPr>
          </w:p>
          <w:p w:rsidR="00FA6019" w:rsidRPr="00822882" w:rsidRDefault="00FA6019" w:rsidP="0010688A">
            <w:pPr>
              <w:jc w:val="both"/>
              <w:rPr>
                <w:b/>
              </w:rPr>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10688A">
        <w:trPr>
          <w:trHeight w:val="736"/>
        </w:trPr>
        <w:tc>
          <w:tcPr>
            <w:tcW w:w="9859" w:type="dxa"/>
            <w:gridSpan w:val="11"/>
          </w:tcPr>
          <w:p w:rsidR="00FA6019" w:rsidRDefault="00FA6019" w:rsidP="0010688A">
            <w:pPr>
              <w:jc w:val="both"/>
            </w:pPr>
            <w:r w:rsidRPr="00F30D5F">
              <w:t>2008</w:t>
            </w:r>
            <w:r>
              <w:t xml:space="preserve"> </w:t>
            </w:r>
            <w:r w:rsidRPr="00F30D5F">
              <w:t>-</w:t>
            </w:r>
            <w:r>
              <w:t xml:space="preserve"> </w:t>
            </w:r>
            <w:r w:rsidRPr="00F30D5F">
              <w:t xml:space="preserve">2009: </w:t>
            </w:r>
            <w:r w:rsidRPr="009D3BE2">
              <w:t>UTB ve Zlíně, Fakulta aplikované informatiky,</w:t>
            </w:r>
            <w:r w:rsidRPr="00F30D5F">
              <w:t xml:space="preserve"> Ústav elektrotechniky a měření, externí vyučující</w:t>
            </w:r>
          </w:p>
          <w:p w:rsidR="00FA6019" w:rsidRPr="00F30D5F" w:rsidRDefault="00FA6019" w:rsidP="0010688A">
            <w:pPr>
              <w:jc w:val="both"/>
            </w:pPr>
            <w:r w:rsidRPr="00F30D5F">
              <w:t>2009</w:t>
            </w:r>
            <w:r>
              <w:t xml:space="preserve"> </w:t>
            </w:r>
            <w:r w:rsidRPr="00F30D5F">
              <w:t>-</w:t>
            </w:r>
            <w:r>
              <w:t xml:space="preserve"> </w:t>
            </w:r>
            <w:r w:rsidRPr="00F30D5F">
              <w:t xml:space="preserve">2015: </w:t>
            </w:r>
            <w:r w:rsidRPr="009D3BE2">
              <w:t>UTB ve Zlíně,</w:t>
            </w:r>
            <w:r w:rsidRPr="00F30D5F">
              <w:t xml:space="preserve"> Fakulta aplikované informatiky, Ústav elektroniky a měření, asistent</w:t>
            </w:r>
          </w:p>
          <w:p w:rsidR="00FA6019" w:rsidRPr="00080943" w:rsidRDefault="00FA6019" w:rsidP="0010688A">
            <w:pPr>
              <w:jc w:val="both"/>
            </w:pPr>
            <w:r w:rsidRPr="00F30D5F">
              <w:t>2015</w:t>
            </w:r>
            <w:r>
              <w:t xml:space="preserve"> </w:t>
            </w:r>
            <w:r w:rsidRPr="00F30D5F">
              <w:t>-</w:t>
            </w:r>
            <w:r>
              <w:t xml:space="preserve"> </w:t>
            </w:r>
            <w:r w:rsidRPr="00F30D5F">
              <w:t xml:space="preserve">dosud: </w:t>
            </w:r>
            <w:r w:rsidRPr="009D3BE2">
              <w:t>UTB ve Zlíně,</w:t>
            </w:r>
            <w:r w:rsidRPr="00F30D5F">
              <w:t xml:space="preserve"> Fakulta aplikované informatiky, Ústav elektroniky a měření, odborný asistent</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76"/>
        </w:trPr>
        <w:tc>
          <w:tcPr>
            <w:tcW w:w="9859" w:type="dxa"/>
            <w:gridSpan w:val="11"/>
          </w:tcPr>
          <w:p w:rsidR="00FA6019" w:rsidRDefault="00FA6019" w:rsidP="0010688A">
            <w:pPr>
              <w:jc w:val="both"/>
            </w:pPr>
            <w:r>
              <w:t xml:space="preserve">Od roku 2011 vedoucí úspěšně obhájených 12 bakalářských a 10 diplomových prací. </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Pr="003B5737" w:rsidRDefault="00FA6019" w:rsidP="0010688A">
            <w:pPr>
              <w:jc w:val="both"/>
            </w:pPr>
            <w:r>
              <w:t>43</w:t>
            </w:r>
          </w:p>
        </w:tc>
        <w:tc>
          <w:tcPr>
            <w:tcW w:w="693" w:type="dxa"/>
            <w:vMerge w:val="restart"/>
          </w:tcPr>
          <w:p w:rsidR="00FA6019" w:rsidRPr="003B5737" w:rsidRDefault="00FA6019" w:rsidP="0010688A">
            <w:pPr>
              <w:jc w:val="both"/>
            </w:pPr>
            <w:r>
              <w:t>76</w:t>
            </w:r>
          </w:p>
        </w:tc>
        <w:tc>
          <w:tcPr>
            <w:tcW w:w="694" w:type="dxa"/>
            <w:vMerge w:val="restart"/>
          </w:tcPr>
          <w:p w:rsidR="00FA6019" w:rsidRPr="003B5737" w:rsidRDefault="00FA6019" w:rsidP="0010688A">
            <w:pPr>
              <w:jc w:val="both"/>
            </w:pPr>
            <w:r>
              <w:t>-</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Pr="00C5429C" w:rsidRDefault="00FA6019" w:rsidP="0010688A">
            <w:pPr>
              <w:rPr>
                <w:rFonts w:eastAsiaTheme="minorEastAsia"/>
              </w:rPr>
            </w:pPr>
            <w:r w:rsidRPr="00C5429C">
              <w:rPr>
                <w:b/>
                <w:bCs/>
              </w:rPr>
              <w:t>VAŠKOVÁ</w:t>
            </w:r>
            <w:r w:rsidRPr="00C5429C">
              <w:rPr>
                <w:b/>
              </w:rPr>
              <w:t xml:space="preserve">, </w:t>
            </w:r>
            <w:r w:rsidRPr="00C5429C">
              <w:rPr>
                <w:b/>
                <w:bCs/>
              </w:rPr>
              <w:t>Hana (90%)</w:t>
            </w:r>
            <w:r w:rsidRPr="00C5429C">
              <w:rPr>
                <w:b/>
              </w:rPr>
              <w:t>;</w:t>
            </w:r>
            <w:r w:rsidRPr="001F37F8">
              <w:t xml:space="preserve"> </w:t>
            </w:r>
            <w:r w:rsidRPr="000A014E">
              <w:rPr>
                <w:bCs/>
              </w:rPr>
              <w:t>KOLOMAZNÍK</w:t>
            </w:r>
            <w:r w:rsidRPr="001F37F8">
              <w:t xml:space="preserve">, </w:t>
            </w:r>
            <w:r w:rsidRPr="000A014E">
              <w:rPr>
                <w:bCs/>
              </w:rPr>
              <w:t>Karel</w:t>
            </w:r>
            <w:r w:rsidRPr="001F37F8">
              <w:t xml:space="preserve">. Modeling the operating costs for production of the hydrolyzate. In </w:t>
            </w:r>
            <w:r w:rsidRPr="000A014E">
              <w:rPr>
                <w:i/>
                <w:iCs/>
              </w:rPr>
              <w:t>Lecture Notes in Electrical Engineering</w:t>
            </w:r>
            <w:r w:rsidRPr="001F37F8">
              <w:t>. Berlín : Springer Verlag, 2018, s. 117-122. ISSN 1876-1100. ISBN 978-331953933-1.</w:t>
            </w:r>
          </w:p>
          <w:p w:rsidR="00FA6019" w:rsidRPr="00DC6070" w:rsidRDefault="00FA6019" w:rsidP="0010688A">
            <w:pPr>
              <w:rPr>
                <w:rFonts w:eastAsiaTheme="minorEastAsia"/>
              </w:rPr>
            </w:pPr>
            <w:r w:rsidRPr="00C5429C">
              <w:rPr>
                <w:b/>
                <w:bCs/>
              </w:rPr>
              <w:t>VAŠKOVÁ</w:t>
            </w:r>
            <w:r w:rsidRPr="00C5429C">
              <w:rPr>
                <w:b/>
              </w:rPr>
              <w:t xml:space="preserve">, </w:t>
            </w:r>
            <w:r w:rsidRPr="00C5429C">
              <w:rPr>
                <w:b/>
                <w:bCs/>
              </w:rPr>
              <w:t xml:space="preserve">Hana </w:t>
            </w:r>
            <w:r w:rsidRPr="00C5429C">
              <w:rPr>
                <w:b/>
              </w:rPr>
              <w:t>(90%);</w:t>
            </w:r>
            <w:r w:rsidRPr="001F37F8">
              <w:t xml:space="preserve"> </w:t>
            </w:r>
            <w:r w:rsidRPr="000A014E">
              <w:rPr>
                <w:bCs/>
              </w:rPr>
              <w:t>KOCUREK</w:t>
            </w:r>
            <w:r w:rsidRPr="001F37F8">
              <w:t xml:space="preserve">, </w:t>
            </w:r>
            <w:r w:rsidRPr="000A014E">
              <w:rPr>
                <w:bCs/>
              </w:rPr>
              <w:t>Pavel</w:t>
            </w:r>
            <w:r w:rsidRPr="001F37F8">
              <w:t xml:space="preserve">. Modeling the yield of hydrolysis process of leather shavings. In </w:t>
            </w:r>
            <w:r w:rsidRPr="000A014E">
              <w:rPr>
                <w:i/>
                <w:iCs/>
              </w:rPr>
              <w:t>MATEC Web of Conferences</w:t>
            </w:r>
            <w:r w:rsidRPr="001F37F8">
              <w:t>. Les Ulis : EDP Sciences, 2017, vol 125. ISSN 2261-236X.</w:t>
            </w:r>
          </w:p>
          <w:p w:rsidR="00FA6019" w:rsidRPr="00C5429C" w:rsidRDefault="00FA6019" w:rsidP="0010688A">
            <w:pPr>
              <w:rPr>
                <w:rFonts w:eastAsiaTheme="minorEastAsia"/>
              </w:rPr>
            </w:pPr>
            <w:r w:rsidRPr="00C5429C">
              <w:rPr>
                <w:b/>
                <w:bCs/>
              </w:rPr>
              <w:t>VAŠKOVÁ</w:t>
            </w:r>
            <w:r w:rsidRPr="00C5429C">
              <w:rPr>
                <w:b/>
              </w:rPr>
              <w:t xml:space="preserve">, </w:t>
            </w:r>
            <w:r w:rsidRPr="00C5429C">
              <w:rPr>
                <w:b/>
                <w:bCs/>
              </w:rPr>
              <w:t xml:space="preserve">Hana </w:t>
            </w:r>
            <w:r w:rsidRPr="00C5429C">
              <w:rPr>
                <w:b/>
              </w:rPr>
              <w:t>(90%);</w:t>
            </w:r>
            <w:r w:rsidRPr="00E37929">
              <w:t xml:space="preserve"> </w:t>
            </w:r>
            <w:r w:rsidRPr="000A014E">
              <w:rPr>
                <w:bCs/>
              </w:rPr>
              <w:t>KOLOMAZNÍK</w:t>
            </w:r>
            <w:r w:rsidRPr="00E37929">
              <w:t xml:space="preserve">, </w:t>
            </w:r>
            <w:r w:rsidRPr="000A014E">
              <w:rPr>
                <w:bCs/>
              </w:rPr>
              <w:t>Karel</w:t>
            </w:r>
            <w:r w:rsidRPr="00E37929">
              <w:t xml:space="preserve">. Spectroscopic measurement of trivalent and hexavalent chromium. In </w:t>
            </w:r>
            <w:r w:rsidRPr="000A014E">
              <w:rPr>
                <w:i/>
                <w:iCs/>
              </w:rPr>
              <w:t>Proceedings of the 2016 17th International Carpathian Control Conference (ICCC)</w:t>
            </w:r>
            <w:r w:rsidRPr="00E37929">
              <w:t>. Piscataway : IEEE Operations Center, 2016, s. 775. ISBN 978-1-4673-8605-0.</w:t>
            </w:r>
          </w:p>
          <w:p w:rsidR="00FA6019" w:rsidRPr="00C5429C" w:rsidRDefault="00FA6019" w:rsidP="0010688A">
            <w:pPr>
              <w:rPr>
                <w:rFonts w:eastAsiaTheme="minorEastAsia"/>
              </w:rPr>
            </w:pPr>
            <w:r w:rsidRPr="000A014E">
              <w:rPr>
                <w:bCs/>
              </w:rPr>
              <w:t>NEDVĚDOVÁ</w:t>
            </w:r>
            <w:r w:rsidRPr="00DC6070">
              <w:t xml:space="preserve">, </w:t>
            </w:r>
            <w:r w:rsidRPr="000A014E">
              <w:rPr>
                <w:bCs/>
              </w:rPr>
              <w:t>Marie</w:t>
            </w:r>
            <w:r w:rsidRPr="00DC6070">
              <w:t xml:space="preserve">; </w:t>
            </w:r>
            <w:r w:rsidRPr="000A014E">
              <w:rPr>
                <w:bCs/>
              </w:rPr>
              <w:t>KŘESÁLEK</w:t>
            </w:r>
            <w:r w:rsidRPr="00DC6070">
              <w:t xml:space="preserve">, </w:t>
            </w:r>
            <w:r w:rsidRPr="000A014E">
              <w:rPr>
                <w:bCs/>
              </w:rPr>
              <w:t>Vojtěch</w:t>
            </w:r>
            <w:r w:rsidRPr="00DC6070">
              <w:t xml:space="preserve">; </w:t>
            </w:r>
            <w:r w:rsidRPr="00C5429C">
              <w:rPr>
                <w:b/>
                <w:bCs/>
              </w:rPr>
              <w:t>VAŠKOVÁ</w:t>
            </w:r>
            <w:r w:rsidRPr="00C5429C">
              <w:rPr>
                <w:b/>
              </w:rPr>
              <w:t xml:space="preserve">, </w:t>
            </w:r>
            <w:r w:rsidRPr="00C5429C">
              <w:rPr>
                <w:b/>
                <w:bCs/>
              </w:rPr>
              <w:t xml:space="preserve">Hana </w:t>
            </w:r>
            <w:r w:rsidRPr="00C5429C">
              <w:rPr>
                <w:b/>
              </w:rPr>
              <w:t>(15%);</w:t>
            </w:r>
            <w:r w:rsidRPr="00DC6070">
              <w:t xml:space="preserve"> </w:t>
            </w:r>
            <w:r w:rsidRPr="000A014E">
              <w:rPr>
                <w:bCs/>
              </w:rPr>
              <w:t>PROVAZNÍK</w:t>
            </w:r>
            <w:r w:rsidRPr="00DC6070">
              <w:t xml:space="preserve">, </w:t>
            </w:r>
            <w:r w:rsidRPr="000A014E">
              <w:rPr>
                <w:bCs/>
              </w:rPr>
              <w:t>Ivo</w:t>
            </w:r>
            <w:r w:rsidRPr="00DC6070">
              <w:t xml:space="preserve">. Studying the Kinetics of n-Butyl-Cyanoacrylate Tissue Adhesive and Its Oily Mixtures. </w:t>
            </w:r>
            <w:r w:rsidRPr="000A014E">
              <w:rPr>
                <w:i/>
                <w:iCs/>
              </w:rPr>
              <w:t>Journal of Infrared Millimeter and Terahertz Waves</w:t>
            </w:r>
            <w:r w:rsidRPr="00DC6070">
              <w:t xml:space="preserve">, </w:t>
            </w:r>
            <w:r>
              <w:t xml:space="preserve">Springer Nature, </w:t>
            </w:r>
            <w:r w:rsidRPr="00DC6070">
              <w:t>2016, roč. 37, č. 10, s. 1043-1054. ISSN 1866-6892.</w:t>
            </w:r>
          </w:p>
          <w:p w:rsidR="00FA6019" w:rsidRPr="00C5429C" w:rsidRDefault="00FA6019" w:rsidP="0010688A">
            <w:pPr>
              <w:rPr>
                <w:rFonts w:eastAsiaTheme="minorEastAsia"/>
              </w:rPr>
            </w:pPr>
            <w:r w:rsidRPr="00C5429C">
              <w:rPr>
                <w:b/>
                <w:bCs/>
              </w:rPr>
              <w:t>VAŠKOVÁ</w:t>
            </w:r>
            <w:r w:rsidRPr="00C5429C">
              <w:rPr>
                <w:b/>
              </w:rPr>
              <w:t xml:space="preserve">, </w:t>
            </w:r>
            <w:r w:rsidRPr="00C5429C">
              <w:rPr>
                <w:b/>
                <w:bCs/>
              </w:rPr>
              <w:t xml:space="preserve">Hana </w:t>
            </w:r>
            <w:r w:rsidRPr="00C5429C">
              <w:rPr>
                <w:b/>
              </w:rPr>
              <w:t>(60%);</w:t>
            </w:r>
            <w:r w:rsidRPr="00DC6070">
              <w:t xml:space="preserve"> </w:t>
            </w:r>
            <w:r w:rsidRPr="000A014E">
              <w:rPr>
                <w:bCs/>
              </w:rPr>
              <w:t>BUČKOVÁ</w:t>
            </w:r>
            <w:r w:rsidRPr="00DC6070">
              <w:t xml:space="preserve">, </w:t>
            </w:r>
            <w:r w:rsidRPr="000A014E">
              <w:rPr>
                <w:bCs/>
              </w:rPr>
              <w:t>Martina</w:t>
            </w:r>
            <w:r w:rsidRPr="00DC6070">
              <w:t xml:space="preserve">. Thermal degradation of vegetable oils: spectroscopic measurement and analysis. In </w:t>
            </w:r>
            <w:r w:rsidRPr="000A014E">
              <w:rPr>
                <w:i/>
                <w:iCs/>
              </w:rPr>
              <w:t>Procedia Engineering</w:t>
            </w:r>
            <w:r w:rsidRPr="00DC6070">
              <w:t>. Amsterdam : Elsevier BV, 2015, s. 630-635. ISSN 1877-7058.</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9D3BE2" w:rsidRDefault="00FA6019" w:rsidP="0010688A">
            <w:pPr>
              <w:rPr>
                <w:lang w:val="sk-SK"/>
              </w:rPr>
            </w:pPr>
            <w:r>
              <w:rPr>
                <w:lang w:val="sk-SK"/>
              </w:rPr>
              <w:t>07 – 08/2018: Slovenská technická univerzita v Bratislavě, Slovenská republika</w:t>
            </w:r>
            <w:r w:rsidRPr="009D3BE2">
              <w:rPr>
                <w:lang w:val="sk-SK"/>
              </w:rPr>
              <w:t xml:space="preserve"> (</w:t>
            </w:r>
            <w:r>
              <w:rPr>
                <w:lang w:val="sk-SK"/>
              </w:rPr>
              <w:t>1</w:t>
            </w:r>
            <w:r w:rsidRPr="009D3BE2">
              <w:rPr>
                <w:lang w:val="sk-SK"/>
              </w:rPr>
              <w:t>-měsíční</w:t>
            </w:r>
            <w:r>
              <w:rPr>
                <w:lang w:val="sk-SK"/>
              </w:rPr>
              <w:t xml:space="preserve"> odborný pobyt</w:t>
            </w:r>
            <w:r w:rsidRPr="009D3BE2">
              <w:rPr>
                <w:lang w:val="sk-SK"/>
              </w:rPr>
              <w:t>);</w:t>
            </w:r>
          </w:p>
          <w:p w:rsidR="00FA6019" w:rsidRPr="003232CF" w:rsidRDefault="00FA6019" w:rsidP="0010688A">
            <w:pPr>
              <w:rPr>
                <w:lang w:val="sk-SK"/>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62"/>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rsidRPr="00B40148">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Jiří </w:t>
            </w:r>
            <w:bookmarkStart w:id="7352" w:name="aVojtesek"/>
            <w:r>
              <w:t>Vojtěšek</w:t>
            </w:r>
            <w:bookmarkEnd w:id="7352"/>
          </w:p>
        </w:tc>
        <w:tc>
          <w:tcPr>
            <w:tcW w:w="709" w:type="dxa"/>
            <w:shd w:val="clear" w:color="auto" w:fill="F7CAAC"/>
          </w:tcPr>
          <w:p w:rsidR="00FA6019" w:rsidRDefault="00FA6019" w:rsidP="0010688A">
            <w:pPr>
              <w:jc w:val="both"/>
              <w:rPr>
                <w:b/>
              </w:rPr>
            </w:pPr>
            <w:r>
              <w:rPr>
                <w:b/>
              </w:rPr>
              <w:t>Tituly</w:t>
            </w:r>
          </w:p>
        </w:tc>
        <w:tc>
          <w:tcPr>
            <w:tcW w:w="2096" w:type="dxa"/>
            <w:gridSpan w:val="4"/>
          </w:tcPr>
          <w:p w:rsidR="00FA6019" w:rsidRDefault="00FA6019" w:rsidP="0010688A">
            <w:pPr>
              <w:jc w:val="both"/>
            </w:pPr>
            <w:r>
              <w:t>doc. Ing. Ph.D.</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1979</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r>
              <w:t>pp.</w:t>
            </w:r>
          </w:p>
        </w:tc>
        <w:tc>
          <w:tcPr>
            <w:tcW w:w="994" w:type="dxa"/>
            <w:shd w:val="clear" w:color="auto" w:fill="F7CAAC"/>
          </w:tcPr>
          <w:p w:rsidR="00FA6019" w:rsidRDefault="00FA6019" w:rsidP="0010688A">
            <w:pPr>
              <w:jc w:val="both"/>
              <w:rPr>
                <w:b/>
              </w:rPr>
            </w:pPr>
            <w:r>
              <w:rPr>
                <w:b/>
              </w:rPr>
              <w:t>rozsah</w:t>
            </w:r>
          </w:p>
        </w:tc>
        <w:tc>
          <w:tcPr>
            <w:tcW w:w="709" w:type="dxa"/>
          </w:tcPr>
          <w:p w:rsidR="00FA6019" w:rsidRDefault="00FA6019" w:rsidP="0010688A">
            <w:pPr>
              <w:jc w:val="both"/>
            </w:pPr>
            <w:r>
              <w:t>40</w:t>
            </w:r>
          </w:p>
        </w:tc>
        <w:tc>
          <w:tcPr>
            <w:tcW w:w="709"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N</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03" w:type="dxa"/>
            <w:gridSpan w:val="2"/>
            <w:shd w:val="clear" w:color="auto" w:fill="F7CAAC"/>
          </w:tcPr>
          <w:p w:rsidR="00FA6019" w:rsidRDefault="00FA6019" w:rsidP="0010688A">
            <w:pPr>
              <w:jc w:val="both"/>
              <w:rPr>
                <w:b/>
              </w:rPr>
            </w:pPr>
            <w:r>
              <w:rPr>
                <w:b/>
              </w:rPr>
              <w:t>typ prac. vztahu</w:t>
            </w:r>
          </w:p>
        </w:tc>
        <w:tc>
          <w:tcPr>
            <w:tcW w:w="2096"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03" w:type="dxa"/>
            <w:gridSpan w:val="2"/>
          </w:tcPr>
          <w:p w:rsidR="00FA6019" w:rsidRDefault="00FA6019" w:rsidP="0010688A">
            <w:pPr>
              <w:jc w:val="both"/>
            </w:pPr>
          </w:p>
        </w:tc>
        <w:tc>
          <w:tcPr>
            <w:tcW w:w="2096"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607"/>
        </w:trPr>
        <w:tc>
          <w:tcPr>
            <w:tcW w:w="9859" w:type="dxa"/>
            <w:gridSpan w:val="11"/>
            <w:tcBorders>
              <w:top w:val="nil"/>
            </w:tcBorders>
          </w:tcPr>
          <w:p w:rsidR="00FA6019" w:rsidRPr="00BC6776" w:rsidRDefault="00FA6019" w:rsidP="0010688A">
            <w:r>
              <w:t xml:space="preserve">Systémy pro přenos a ukládání dat – garant, přednášející (50%), </w:t>
            </w:r>
            <w:r w:rsidRPr="00BC6776">
              <w:t>cvičící (</w:t>
            </w:r>
            <w:r>
              <w:t>5</w:t>
            </w:r>
            <w:r w:rsidRPr="00BC6776">
              <w:t>0%)</w:t>
            </w:r>
          </w:p>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1055"/>
        </w:trPr>
        <w:tc>
          <w:tcPr>
            <w:tcW w:w="9859" w:type="dxa"/>
            <w:gridSpan w:val="11"/>
          </w:tcPr>
          <w:p w:rsidR="00FA6019" w:rsidRPr="009D3BE2" w:rsidRDefault="00FA6019" w:rsidP="0010688A">
            <w:pPr>
              <w:jc w:val="both"/>
            </w:pPr>
            <w:r w:rsidRPr="009D3BE2">
              <w:t>1997 – 2002: UTB ve Zlíně, Fakulta aplikované informatiky, obor „Automatizace a řídící technika ve spotřebním průmyslu“, (Ing.)</w:t>
            </w:r>
          </w:p>
          <w:p w:rsidR="00FA6019" w:rsidRPr="009D3BE2" w:rsidRDefault="00FA6019" w:rsidP="0010688A">
            <w:pPr>
              <w:jc w:val="both"/>
            </w:pPr>
            <w:r w:rsidRPr="009D3BE2">
              <w:t>2002 – 2007: UTB ve Zlíně, Fakulta aplikované informatiky, obor „Technická kybernetika“, (Ph.D.)</w:t>
            </w:r>
          </w:p>
          <w:p w:rsidR="00FA6019" w:rsidRPr="009D3BE2" w:rsidDel="00B6540D" w:rsidRDefault="00FA6019" w:rsidP="0010688A">
            <w:pPr>
              <w:jc w:val="both"/>
              <w:rPr>
                <w:del w:id="7353" w:author="vopatrilova" w:date="2018-11-19T15:34:00Z"/>
              </w:rPr>
            </w:pPr>
            <w:del w:id="7354" w:author="vopatrilova" w:date="2018-11-19T15:34:00Z">
              <w:r w:rsidRPr="009D3BE2" w:rsidDel="00B6540D">
                <w:delText>2015</w:delText>
              </w:r>
              <w:r w:rsidDel="00B6540D">
                <w:delText>:</w:delText>
              </w:r>
              <w:r w:rsidRPr="009D3BE2" w:rsidDel="00B6540D">
                <w:delText xml:space="preserve"> UTB ve Zlíně, Fakulta aplikované informatiky, obor „Řízení strojů a procesů“, (doc.)</w:delText>
              </w:r>
            </w:del>
          </w:p>
          <w:p w:rsidR="007D3224" w:rsidRDefault="007D3224">
            <w:pPr>
              <w:jc w:val="both"/>
              <w:rPr>
                <w:b/>
              </w:rPr>
            </w:pP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p w:rsidR="00FA6019" w:rsidRDefault="00FA6019" w:rsidP="0010688A">
            <w:pPr>
              <w:jc w:val="both"/>
              <w:rPr>
                <w:b/>
              </w:rPr>
            </w:pPr>
          </w:p>
        </w:tc>
      </w:tr>
      <w:tr w:rsidR="00FA6019" w:rsidTr="0010688A">
        <w:trPr>
          <w:trHeight w:val="1090"/>
        </w:trPr>
        <w:tc>
          <w:tcPr>
            <w:tcW w:w="9859" w:type="dxa"/>
            <w:gridSpan w:val="11"/>
          </w:tcPr>
          <w:p w:rsidR="00FA6019" w:rsidRPr="009D3BE2" w:rsidRDefault="00FA6019" w:rsidP="0010688A">
            <w:pPr>
              <w:jc w:val="both"/>
            </w:pPr>
            <w:r w:rsidRPr="009D3BE2">
              <w:t>2005 – 2015: UTB ve Zlíně, Fakulta aplikované informatiky, Ústav řízení procesů, odborný asistent</w:t>
            </w:r>
          </w:p>
          <w:p w:rsidR="00FA6019" w:rsidRPr="009D3BE2" w:rsidRDefault="00FA6019" w:rsidP="0010688A">
            <w:pPr>
              <w:jc w:val="both"/>
            </w:pPr>
            <w:r w:rsidRPr="009D3BE2">
              <w:t>2015 – dosud: UTB ve Zlíně, Fakulta aplikované informatiky, Ústav řízení procesů, docent</w:t>
            </w:r>
          </w:p>
          <w:p w:rsidR="00FA6019" w:rsidRPr="00080943" w:rsidRDefault="00FA6019" w:rsidP="0010688A">
            <w:pPr>
              <w:jc w:val="both"/>
            </w:pPr>
            <w:r w:rsidRPr="009D3BE2">
              <w:t>2014 – dosud: UTB ve Zlíně, Fakulta aplikované informatiky, proděkan pro bakalářské a magisterské studium</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592"/>
        </w:trPr>
        <w:tc>
          <w:tcPr>
            <w:tcW w:w="9859" w:type="dxa"/>
            <w:gridSpan w:val="11"/>
          </w:tcPr>
          <w:p w:rsidR="00FA6019" w:rsidRDefault="00FA6019" w:rsidP="0010688A">
            <w:pPr>
              <w:jc w:val="both"/>
            </w:pPr>
            <w:r>
              <w:t xml:space="preserve">Od roku 2003 vedoucí úspěšně obhájených 39 bakalářských a 25 diplomových prací. </w:t>
            </w:r>
          </w:p>
          <w:p w:rsidR="00FA6019" w:rsidRDefault="00FA6019" w:rsidP="0010688A">
            <w:pPr>
              <w:jc w:val="both"/>
            </w:pPr>
            <w:r>
              <w:t>Školitel 3 studentů doktorského studijního programu.</w:t>
            </w: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r>
              <w:t>Řízení strojů a procesů</w:t>
            </w:r>
          </w:p>
        </w:tc>
        <w:tc>
          <w:tcPr>
            <w:tcW w:w="2245" w:type="dxa"/>
            <w:gridSpan w:val="2"/>
          </w:tcPr>
          <w:p w:rsidR="00FA6019" w:rsidRDefault="00FA6019" w:rsidP="0010688A">
            <w:pPr>
              <w:jc w:val="both"/>
            </w:pPr>
            <w:r>
              <w:t>2015</w:t>
            </w:r>
          </w:p>
        </w:tc>
        <w:tc>
          <w:tcPr>
            <w:tcW w:w="2248" w:type="dxa"/>
            <w:gridSpan w:val="4"/>
            <w:tcBorders>
              <w:right w:val="single" w:sz="12" w:space="0" w:color="auto"/>
            </w:tcBorders>
          </w:tcPr>
          <w:p w:rsidR="00FA6019" w:rsidRDefault="00B6540D" w:rsidP="0010688A">
            <w:pPr>
              <w:jc w:val="both"/>
            </w:pPr>
            <w:ins w:id="7355" w:author="vopatrilova" w:date="2018-11-19T15:34:00Z">
              <w:r>
                <w:t xml:space="preserve">FAI, </w:t>
              </w:r>
            </w:ins>
            <w:r w:rsidR="00FA6019">
              <w:t>UTB ve Zlíně</w:t>
            </w: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r>
              <w:rPr>
                <w:b/>
              </w:rPr>
              <w:t>Obor jmenovacího řízení</w:t>
            </w:r>
          </w:p>
        </w:tc>
        <w:tc>
          <w:tcPr>
            <w:tcW w:w="2245" w:type="dxa"/>
            <w:gridSpan w:val="2"/>
            <w:shd w:val="clear" w:color="auto" w:fill="F7CAAC"/>
          </w:tcPr>
          <w:p w:rsidR="00FA6019" w:rsidRDefault="00FA6019" w:rsidP="0010688A">
            <w:pPr>
              <w:jc w:val="both"/>
            </w:pPr>
            <w:r>
              <w:rPr>
                <w:b/>
              </w:rPr>
              <w:t>Rok udělení hodnosti</w:t>
            </w:r>
          </w:p>
        </w:tc>
        <w:tc>
          <w:tcPr>
            <w:tcW w:w="2248" w:type="dxa"/>
            <w:gridSpan w:val="4"/>
            <w:tcBorders>
              <w:right w:val="single" w:sz="12" w:space="0" w:color="auto"/>
            </w:tcBorders>
            <w:shd w:val="clear" w:color="auto" w:fill="F7CAAC"/>
          </w:tcPr>
          <w:p w:rsidR="00FA6019" w:rsidRDefault="00FA6019" w:rsidP="0010688A">
            <w:pPr>
              <w:jc w:val="both"/>
            </w:pPr>
            <w:r>
              <w:rPr>
                <w:b/>
              </w:rPr>
              <w:t>Řízení konáno na VŠ</w:t>
            </w:r>
          </w:p>
        </w:tc>
        <w:tc>
          <w:tcPr>
            <w:tcW w:w="632" w:type="dxa"/>
            <w:vMerge w:val="restart"/>
            <w:tcBorders>
              <w:left w:val="single" w:sz="12" w:space="0" w:color="auto"/>
            </w:tcBorders>
          </w:tcPr>
          <w:p w:rsidR="00FA6019" w:rsidRPr="003B5737" w:rsidRDefault="00FA6019" w:rsidP="0010688A">
            <w:pPr>
              <w:jc w:val="both"/>
            </w:pPr>
            <w:r>
              <w:t>32</w:t>
            </w:r>
          </w:p>
        </w:tc>
        <w:tc>
          <w:tcPr>
            <w:tcW w:w="693" w:type="dxa"/>
            <w:vMerge w:val="restart"/>
          </w:tcPr>
          <w:p w:rsidR="00FA6019" w:rsidRPr="003B5737" w:rsidRDefault="00FA6019" w:rsidP="0010688A">
            <w:pPr>
              <w:jc w:val="both"/>
            </w:pPr>
            <w:r>
              <w:t>46</w:t>
            </w:r>
          </w:p>
        </w:tc>
        <w:tc>
          <w:tcPr>
            <w:tcW w:w="694" w:type="dxa"/>
            <w:vMerge w:val="restart"/>
          </w:tcPr>
          <w:p w:rsidR="00FA6019" w:rsidRPr="003B5737" w:rsidRDefault="00FA6019" w:rsidP="0010688A">
            <w:pPr>
              <w:jc w:val="both"/>
            </w:pPr>
            <w:r>
              <w:t>90</w:t>
            </w: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2347"/>
        </w:trPr>
        <w:tc>
          <w:tcPr>
            <w:tcW w:w="9859" w:type="dxa"/>
            <w:gridSpan w:val="11"/>
          </w:tcPr>
          <w:p w:rsidR="00FA6019" w:rsidRDefault="00FA6019" w:rsidP="0010688A">
            <w:r w:rsidRPr="003865C3">
              <w:rPr>
                <w:b/>
              </w:rPr>
              <w:t>VOJTĚŠEK, Jiří (55 %);</w:t>
            </w:r>
            <w:r w:rsidRPr="00982304">
              <w:t xml:space="preserve"> PROKOP, Roman; DOSTÁL, Petr. Two Degrees-of-Freedom Hybrid Adaptive Approach with Pole-placement Method Used for Control of Isothermal Chemical Reactor. </w:t>
            </w:r>
            <w:r w:rsidRPr="00B1395E">
              <w:rPr>
                <w:i/>
              </w:rPr>
              <w:t>Chemical Engineering Transactions</w:t>
            </w:r>
            <w:r w:rsidRPr="00982304">
              <w:t>, 2017, roč. 2017, č. 61, s. "p1"-"p7". ISSN 2283-9216</w:t>
            </w:r>
            <w:r>
              <w:br/>
            </w:r>
            <w:r w:rsidRPr="003865C3">
              <w:rPr>
                <w:b/>
              </w:rPr>
              <w:t>VOJTĚŠEK, Jiří (85 %);</w:t>
            </w:r>
            <w:r w:rsidRPr="00B1395E">
              <w:t xml:space="preserve"> DOSTÁL, Petr. Effective Hybrid Adaptive Temperature Control inside Plug-flow Chemical Reactor. </w:t>
            </w:r>
            <w:r w:rsidRPr="00B1395E">
              <w:rPr>
                <w:i/>
              </w:rPr>
              <w:t>International Journal of Mathematics and Computers in Simulations</w:t>
            </w:r>
            <w:r w:rsidRPr="00B1395E">
              <w:t>, 2016, roč. 2016, 10, č. 10, s. 63-71. ISSN 1998-0159</w:t>
            </w:r>
          </w:p>
          <w:p w:rsidR="00FA6019" w:rsidRDefault="00FA6019" w:rsidP="0010688A">
            <w:r w:rsidRPr="003865C3">
              <w:rPr>
                <w:b/>
              </w:rPr>
              <w:t>VOJTĚŠEK, Jiří (90 %);</w:t>
            </w:r>
            <w:r>
              <w:t xml:space="preserve"> MLÝ</w:t>
            </w:r>
            <w:r w:rsidRPr="002F19BC">
              <w:t>NEK, L</w:t>
            </w:r>
            <w:r>
              <w:t>ukáš</w:t>
            </w:r>
            <w:r w:rsidRPr="002F19BC">
              <w:t xml:space="preserve">. File Hosting Service Based on Single-Board Computer. In: </w:t>
            </w:r>
            <w:r w:rsidRPr="00EB7846">
              <w:rPr>
                <w:i/>
              </w:rPr>
              <w:t>Cybernetics and Mathematics Applications in Intelligent Systems</w:t>
            </w:r>
            <w:r w:rsidRPr="002F19BC">
              <w:t xml:space="preserve">. CSOC 2017. Advances in Intelligent Systems and Computing, vol 574. </w:t>
            </w:r>
            <w:r>
              <w:t>Heidelberg</w:t>
            </w:r>
            <w:r w:rsidRPr="00F031DF">
              <w:t>: Springer</w:t>
            </w:r>
            <w:r>
              <w:t>-Verlag Berlin, 2016, vol. 575, s. 427-438</w:t>
            </w:r>
            <w:r w:rsidRPr="00F031DF">
              <w:t xml:space="preserve">. ISBN </w:t>
            </w:r>
            <w:r w:rsidRPr="00A6405B">
              <w:t>978-3-319-57140-9</w:t>
            </w:r>
            <w:r w:rsidRPr="00F031DF">
              <w:t>.</w:t>
            </w:r>
          </w:p>
          <w:p w:rsidR="00FA6019" w:rsidRDefault="00FA6019" w:rsidP="0010688A">
            <w:r w:rsidRPr="003865C3">
              <w:rPr>
                <w:b/>
              </w:rPr>
              <w:t>VOJTĚŠEK, Jiří (90 %);</w:t>
            </w:r>
            <w:r w:rsidRPr="00F031DF">
              <w:t xml:space="preserve"> PIPIŠ, Martin. Virtualization of Operating System Using Type-2 Hypervisor. In </w:t>
            </w:r>
            <w:r w:rsidRPr="00EB7846">
              <w:rPr>
                <w:i/>
              </w:rPr>
              <w:t>Software Engineering Perspectives and Application in Intelligent Systems: Proceedings of the 5th computer science on-line conference 2016</w:t>
            </w:r>
            <w:r>
              <w:t>, Vol. 2. Heidelberg</w:t>
            </w:r>
            <w:r w:rsidRPr="00F031DF">
              <w:t>: Springer-Verlag Berlin, 2016, s. 239-247. ISSN 2194-5357. ISBN 978-3-319-33620-6.</w:t>
            </w:r>
          </w:p>
          <w:p w:rsidR="00FA6019" w:rsidRPr="003B5737" w:rsidRDefault="00FA6019" w:rsidP="0010688A">
            <w:r w:rsidRPr="003865C3">
              <w:rPr>
                <w:b/>
              </w:rPr>
              <w:t>VOJTĚŠEK, Jiří (100 %).</w:t>
            </w:r>
            <w:r w:rsidRPr="0002068B">
              <w:t xml:space="preserve"> Numerical Solution of Ordinary Differential Equations Using Mathematical Software. In </w:t>
            </w:r>
            <w:r w:rsidRPr="00EB7846">
              <w:rPr>
                <w:i/>
              </w:rPr>
              <w:t>Advances in Intelligent Systems and Computing</w:t>
            </w:r>
            <w:r>
              <w:t>. 285. Heidelberg</w:t>
            </w:r>
            <w:r w:rsidRPr="0002068B">
              <w:t>: Springer-Verlag Berlin, 2014, s. 213-226. ISSN 2194-5357. ISBN 978-3-319-06739-1.</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9D3BE2" w:rsidRDefault="00FA6019" w:rsidP="0010688A">
            <w:pPr>
              <w:rPr>
                <w:lang w:val="sk-SK"/>
              </w:rPr>
            </w:pPr>
            <w:r>
              <w:rPr>
                <w:lang w:val="sk-SK"/>
              </w:rPr>
              <w:t xml:space="preserve">01 – 03/2003: </w:t>
            </w:r>
            <w:r w:rsidRPr="009D3BE2">
              <w:rPr>
                <w:lang w:val="sk-SK"/>
              </w:rPr>
              <w:t>University of Applied Science Cologne, Německo, (3-měsíční studijní pobyt);</w:t>
            </w:r>
          </w:p>
          <w:p w:rsidR="00FA6019" w:rsidRDefault="00FA6019" w:rsidP="0010688A">
            <w:pPr>
              <w:rPr>
                <w:lang w:val="sk-SK"/>
              </w:rPr>
            </w:pPr>
            <w:r w:rsidRPr="009D3BE2">
              <w:rPr>
                <w:lang w:val="sk-SK"/>
              </w:rPr>
              <w:t>04 – 06/2004:</w:t>
            </w:r>
            <w:r>
              <w:rPr>
                <w:lang w:val="sk-SK"/>
              </w:rPr>
              <w:t xml:space="preserve"> </w:t>
            </w:r>
            <w:r w:rsidRPr="009D3BE2">
              <w:rPr>
                <w:lang w:val="sk-SK"/>
              </w:rPr>
              <w:t xml:space="preserve">Politecnico di Milano, Itálie (3-měsíční studijní pobyt); </w:t>
            </w:r>
          </w:p>
          <w:p w:rsidR="00FA6019" w:rsidRPr="003232CF" w:rsidRDefault="00FA6019" w:rsidP="0010688A">
            <w:pPr>
              <w:rPr>
                <w:lang w:val="sk-SK"/>
              </w:rPr>
            </w:pP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76"/>
        <w:gridCol w:w="10"/>
        <w:gridCol w:w="632"/>
        <w:gridCol w:w="693"/>
        <w:gridCol w:w="694"/>
      </w:tblGrid>
      <w:tr w:rsidR="00FA6019" w:rsidTr="0010688A">
        <w:tc>
          <w:tcPr>
            <w:tcW w:w="9859" w:type="dxa"/>
            <w:gridSpan w:val="11"/>
            <w:tcBorders>
              <w:bottom w:val="double" w:sz="4" w:space="0" w:color="auto"/>
            </w:tcBorders>
            <w:shd w:val="clear" w:color="auto" w:fill="BDD6EE"/>
          </w:tcPr>
          <w:p w:rsidR="00FA6019" w:rsidRDefault="00FA6019" w:rsidP="0010688A">
            <w:pPr>
              <w:tabs>
                <w:tab w:val="right" w:pos="9443"/>
              </w:tabs>
              <w:jc w:val="both"/>
              <w:rPr>
                <w:b/>
                <w:sz w:val="28"/>
              </w:rPr>
            </w:pPr>
            <w:r>
              <w:rPr>
                <w:b/>
                <w:sz w:val="28"/>
              </w:rPr>
              <w:lastRenderedPageBreak/>
              <w:t>C-I – Personální zabezpečení</w:t>
            </w:r>
            <w:r>
              <w:rPr>
                <w:b/>
                <w:sz w:val="28"/>
              </w:rPr>
              <w:tab/>
            </w:r>
            <w:r w:rsidR="00742E6D">
              <w:fldChar w:fldCharType="begin"/>
            </w:r>
            <w:r w:rsidR="00742E6D">
              <w:instrText xml:space="preserve"> REF AabecedniSeznam \h  \* MERGEFORMAT </w:instrText>
            </w:r>
            <w:r w:rsidR="00742E6D">
              <w:fldChar w:fldCharType="separate"/>
            </w:r>
            <w:r w:rsidR="00E735CA" w:rsidRPr="00E735CA">
              <w:rPr>
                <w:rStyle w:val="Odkazintenzivn"/>
              </w:rPr>
              <w:t>Abecední seznam</w:t>
            </w:r>
            <w:r w:rsidR="00742E6D">
              <w:fldChar w:fldCharType="end"/>
            </w:r>
          </w:p>
        </w:tc>
      </w:tr>
      <w:tr w:rsidR="00FA6019" w:rsidTr="0010688A">
        <w:tc>
          <w:tcPr>
            <w:tcW w:w="2518" w:type="dxa"/>
            <w:tcBorders>
              <w:top w:val="double" w:sz="4" w:space="0" w:color="auto"/>
            </w:tcBorders>
            <w:shd w:val="clear" w:color="auto" w:fill="F7CAAC"/>
          </w:tcPr>
          <w:p w:rsidR="00FA6019" w:rsidRDefault="00FA6019" w:rsidP="0010688A">
            <w:pPr>
              <w:jc w:val="both"/>
              <w:rPr>
                <w:b/>
              </w:rPr>
            </w:pPr>
            <w:r>
              <w:rPr>
                <w:b/>
              </w:rPr>
              <w:t>Vysoká škola</w:t>
            </w:r>
          </w:p>
        </w:tc>
        <w:tc>
          <w:tcPr>
            <w:tcW w:w="7341" w:type="dxa"/>
            <w:gridSpan w:val="10"/>
          </w:tcPr>
          <w:p w:rsidR="00FA6019" w:rsidRDefault="00FA6019" w:rsidP="0010688A">
            <w:pPr>
              <w:jc w:val="both"/>
            </w:pPr>
            <w:r>
              <w:t>Univerzita Tomáše Bati ve Zlíně</w:t>
            </w:r>
          </w:p>
        </w:tc>
      </w:tr>
      <w:tr w:rsidR="00FA6019" w:rsidTr="0010688A">
        <w:tc>
          <w:tcPr>
            <w:tcW w:w="2518" w:type="dxa"/>
            <w:shd w:val="clear" w:color="auto" w:fill="F7CAAC"/>
          </w:tcPr>
          <w:p w:rsidR="00FA6019" w:rsidRDefault="00FA6019" w:rsidP="0010688A">
            <w:pPr>
              <w:jc w:val="both"/>
              <w:rPr>
                <w:b/>
              </w:rPr>
            </w:pPr>
            <w:r>
              <w:rPr>
                <w:b/>
              </w:rPr>
              <w:t>Součást vysoké školy</w:t>
            </w:r>
          </w:p>
        </w:tc>
        <w:tc>
          <w:tcPr>
            <w:tcW w:w="7341" w:type="dxa"/>
            <w:gridSpan w:val="10"/>
          </w:tcPr>
          <w:p w:rsidR="00FA6019" w:rsidRDefault="00FA6019" w:rsidP="0010688A">
            <w:pPr>
              <w:jc w:val="both"/>
            </w:pPr>
            <w:r>
              <w:t>Fakulta aplikované informatiky</w:t>
            </w:r>
          </w:p>
        </w:tc>
      </w:tr>
      <w:tr w:rsidR="00FA6019" w:rsidTr="0010688A">
        <w:tc>
          <w:tcPr>
            <w:tcW w:w="2518" w:type="dxa"/>
            <w:shd w:val="clear" w:color="auto" w:fill="F7CAAC"/>
          </w:tcPr>
          <w:p w:rsidR="00FA6019" w:rsidRDefault="00FA6019" w:rsidP="0010688A">
            <w:pPr>
              <w:jc w:val="both"/>
              <w:rPr>
                <w:b/>
              </w:rPr>
            </w:pPr>
            <w:r>
              <w:rPr>
                <w:b/>
              </w:rPr>
              <w:t>Název studijního programu</w:t>
            </w:r>
          </w:p>
        </w:tc>
        <w:tc>
          <w:tcPr>
            <w:tcW w:w="7341" w:type="dxa"/>
            <w:gridSpan w:val="10"/>
          </w:tcPr>
          <w:p w:rsidR="00FA6019" w:rsidRDefault="00FA6019" w:rsidP="0010688A">
            <w:pPr>
              <w:jc w:val="both"/>
            </w:pPr>
            <w:r>
              <w:t>Aplikovaná informatika v průmyslové automatizaci</w:t>
            </w:r>
          </w:p>
        </w:tc>
      </w:tr>
      <w:tr w:rsidR="00FA6019" w:rsidTr="0010688A">
        <w:tc>
          <w:tcPr>
            <w:tcW w:w="2518" w:type="dxa"/>
            <w:shd w:val="clear" w:color="auto" w:fill="F7CAAC"/>
          </w:tcPr>
          <w:p w:rsidR="00FA6019" w:rsidRDefault="00FA6019" w:rsidP="0010688A">
            <w:pPr>
              <w:jc w:val="both"/>
              <w:rPr>
                <w:b/>
              </w:rPr>
            </w:pPr>
            <w:r>
              <w:rPr>
                <w:b/>
              </w:rPr>
              <w:t>Jméno a příjmení</w:t>
            </w:r>
          </w:p>
        </w:tc>
        <w:tc>
          <w:tcPr>
            <w:tcW w:w="4536" w:type="dxa"/>
            <w:gridSpan w:val="5"/>
          </w:tcPr>
          <w:p w:rsidR="00FA6019" w:rsidRDefault="00FA6019" w:rsidP="0010688A">
            <w:pPr>
              <w:jc w:val="both"/>
            </w:pPr>
            <w:r>
              <w:t xml:space="preserve">Jan </w:t>
            </w:r>
            <w:bookmarkStart w:id="7356" w:name="aKunovsky"/>
            <w:r>
              <w:t>Kunovský</w:t>
            </w:r>
            <w:bookmarkEnd w:id="7356"/>
          </w:p>
        </w:tc>
        <w:tc>
          <w:tcPr>
            <w:tcW w:w="776" w:type="dxa"/>
            <w:shd w:val="clear" w:color="auto" w:fill="F7CAAC"/>
          </w:tcPr>
          <w:p w:rsidR="00FA6019" w:rsidRDefault="00FA6019" w:rsidP="0010688A">
            <w:pPr>
              <w:jc w:val="both"/>
              <w:rPr>
                <w:b/>
              </w:rPr>
            </w:pPr>
            <w:r>
              <w:rPr>
                <w:b/>
              </w:rPr>
              <w:t>Tituly</w:t>
            </w:r>
          </w:p>
        </w:tc>
        <w:tc>
          <w:tcPr>
            <w:tcW w:w="2029" w:type="dxa"/>
            <w:gridSpan w:val="4"/>
          </w:tcPr>
          <w:p w:rsidR="00FA6019" w:rsidRDefault="00FA6019" w:rsidP="0010688A">
            <w:pPr>
              <w:jc w:val="both"/>
            </w:pPr>
            <w:r>
              <w:t>Doc., Ing., CSc.</w:t>
            </w:r>
          </w:p>
        </w:tc>
      </w:tr>
      <w:tr w:rsidR="00FA6019" w:rsidTr="0010688A">
        <w:tc>
          <w:tcPr>
            <w:tcW w:w="2518" w:type="dxa"/>
            <w:shd w:val="clear" w:color="auto" w:fill="F7CAAC"/>
          </w:tcPr>
          <w:p w:rsidR="00FA6019" w:rsidRDefault="00FA6019" w:rsidP="0010688A">
            <w:pPr>
              <w:jc w:val="both"/>
              <w:rPr>
                <w:b/>
              </w:rPr>
            </w:pPr>
            <w:r>
              <w:rPr>
                <w:b/>
              </w:rPr>
              <w:t>Rok narození</w:t>
            </w:r>
          </w:p>
        </w:tc>
        <w:tc>
          <w:tcPr>
            <w:tcW w:w="829" w:type="dxa"/>
          </w:tcPr>
          <w:p w:rsidR="00FA6019" w:rsidRDefault="00FA6019" w:rsidP="0010688A">
            <w:pPr>
              <w:jc w:val="both"/>
            </w:pPr>
            <w:r>
              <w:t>1940</w:t>
            </w:r>
          </w:p>
        </w:tc>
        <w:tc>
          <w:tcPr>
            <w:tcW w:w="1721" w:type="dxa"/>
            <w:shd w:val="clear" w:color="auto" w:fill="F7CAAC"/>
          </w:tcPr>
          <w:p w:rsidR="00FA6019" w:rsidRDefault="00FA6019" w:rsidP="0010688A">
            <w:pPr>
              <w:jc w:val="both"/>
              <w:rPr>
                <w:b/>
              </w:rPr>
            </w:pPr>
            <w:r>
              <w:rPr>
                <w:b/>
              </w:rPr>
              <w:t>typ vztahu k VŠ</w:t>
            </w:r>
          </w:p>
        </w:tc>
        <w:tc>
          <w:tcPr>
            <w:tcW w:w="992" w:type="dxa"/>
            <w:gridSpan w:val="2"/>
          </w:tcPr>
          <w:p w:rsidR="00FA6019" w:rsidRDefault="00FA6019" w:rsidP="0010688A">
            <w:pPr>
              <w:jc w:val="both"/>
            </w:pPr>
            <w:del w:id="7357" w:author="vopatrilova" w:date="2018-11-19T15:34:00Z">
              <w:r w:rsidDel="00B6540D">
                <w:delText>dohoda</w:delText>
              </w:r>
            </w:del>
            <w:ins w:id="7358" w:author="vopatrilova" w:date="2018-11-19T15:34:00Z">
              <w:r w:rsidR="00B6540D">
                <w:t>DPP</w:t>
              </w:r>
            </w:ins>
          </w:p>
        </w:tc>
        <w:tc>
          <w:tcPr>
            <w:tcW w:w="994" w:type="dxa"/>
            <w:shd w:val="clear" w:color="auto" w:fill="F7CAAC"/>
          </w:tcPr>
          <w:p w:rsidR="00FA6019" w:rsidRDefault="00FA6019" w:rsidP="0010688A">
            <w:pPr>
              <w:jc w:val="both"/>
              <w:rPr>
                <w:b/>
              </w:rPr>
            </w:pPr>
            <w:r>
              <w:rPr>
                <w:b/>
              </w:rPr>
              <w:t>rozsah</w:t>
            </w:r>
          </w:p>
        </w:tc>
        <w:tc>
          <w:tcPr>
            <w:tcW w:w="776" w:type="dxa"/>
          </w:tcPr>
          <w:p w:rsidR="00FA6019" w:rsidRDefault="00FA6019" w:rsidP="0010688A">
            <w:pPr>
              <w:jc w:val="both"/>
            </w:pPr>
            <w:del w:id="7359" w:author="vopatrilova" w:date="2018-11-19T15:35:00Z">
              <w:r w:rsidDel="00B6540D">
                <w:delText>1 semestr</w:delText>
              </w:r>
            </w:del>
            <w:ins w:id="7360" w:author="vopatrilova" w:date="2018-11-19T15:35:00Z">
              <w:r w:rsidR="00B6540D">
                <w:t>300 hod.</w:t>
              </w:r>
            </w:ins>
          </w:p>
        </w:tc>
        <w:tc>
          <w:tcPr>
            <w:tcW w:w="642"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každoročně</w:t>
            </w:r>
          </w:p>
        </w:tc>
      </w:tr>
      <w:tr w:rsidR="00FA6019" w:rsidTr="0010688A">
        <w:tc>
          <w:tcPr>
            <w:tcW w:w="5068" w:type="dxa"/>
            <w:gridSpan w:val="3"/>
            <w:shd w:val="clear" w:color="auto" w:fill="F7CAAC"/>
          </w:tcPr>
          <w:p w:rsidR="00FA6019" w:rsidRDefault="00FA6019" w:rsidP="0010688A">
            <w:pPr>
              <w:jc w:val="both"/>
              <w:rPr>
                <w:b/>
              </w:rPr>
            </w:pPr>
            <w:r>
              <w:rPr>
                <w:b/>
              </w:rPr>
              <w:t>Typ vztahu na součásti VŠ, která uskutečňuje st. program</w:t>
            </w:r>
          </w:p>
        </w:tc>
        <w:tc>
          <w:tcPr>
            <w:tcW w:w="992" w:type="dxa"/>
            <w:gridSpan w:val="2"/>
          </w:tcPr>
          <w:p w:rsidR="00FA6019" w:rsidRDefault="00FA6019" w:rsidP="0010688A">
            <w:pPr>
              <w:jc w:val="both"/>
            </w:pPr>
            <w:del w:id="7361" w:author="vopatrilova" w:date="2018-11-19T15:35:00Z">
              <w:r w:rsidDel="00B6540D">
                <w:delText>dohoda</w:delText>
              </w:r>
            </w:del>
            <w:ins w:id="7362" w:author="vopatrilova" w:date="2018-11-19T15:35:00Z">
              <w:r w:rsidR="00B6540D">
                <w:t>DPP</w:t>
              </w:r>
            </w:ins>
          </w:p>
        </w:tc>
        <w:tc>
          <w:tcPr>
            <w:tcW w:w="994" w:type="dxa"/>
            <w:shd w:val="clear" w:color="auto" w:fill="F7CAAC"/>
          </w:tcPr>
          <w:p w:rsidR="00FA6019" w:rsidRDefault="00FA6019" w:rsidP="0010688A">
            <w:pPr>
              <w:jc w:val="both"/>
              <w:rPr>
                <w:b/>
              </w:rPr>
            </w:pPr>
            <w:r>
              <w:rPr>
                <w:b/>
              </w:rPr>
              <w:t>rozsah</w:t>
            </w:r>
          </w:p>
        </w:tc>
        <w:tc>
          <w:tcPr>
            <w:tcW w:w="776" w:type="dxa"/>
          </w:tcPr>
          <w:p w:rsidR="00FA6019" w:rsidRDefault="00FA6019" w:rsidP="0010688A">
            <w:pPr>
              <w:jc w:val="both"/>
            </w:pPr>
            <w:del w:id="7363" w:author="vopatrilova" w:date="2018-11-19T15:35:00Z">
              <w:r w:rsidDel="00B6540D">
                <w:delText>1 semestr</w:delText>
              </w:r>
            </w:del>
            <w:ins w:id="7364" w:author="vopatrilova" w:date="2018-11-19T15:35:00Z">
              <w:r w:rsidR="00B6540D">
                <w:t>300 hod.</w:t>
              </w:r>
            </w:ins>
          </w:p>
        </w:tc>
        <w:tc>
          <w:tcPr>
            <w:tcW w:w="642" w:type="dxa"/>
            <w:gridSpan w:val="2"/>
            <w:shd w:val="clear" w:color="auto" w:fill="F7CAAC"/>
          </w:tcPr>
          <w:p w:rsidR="00FA6019" w:rsidRDefault="00FA6019" w:rsidP="0010688A">
            <w:pPr>
              <w:jc w:val="both"/>
              <w:rPr>
                <w:b/>
              </w:rPr>
            </w:pPr>
            <w:r>
              <w:rPr>
                <w:b/>
              </w:rPr>
              <w:t>do kdy</w:t>
            </w:r>
          </w:p>
        </w:tc>
        <w:tc>
          <w:tcPr>
            <w:tcW w:w="1387" w:type="dxa"/>
            <w:gridSpan w:val="2"/>
          </w:tcPr>
          <w:p w:rsidR="00FA6019" w:rsidRDefault="00FA6019" w:rsidP="0010688A">
            <w:pPr>
              <w:jc w:val="both"/>
            </w:pPr>
            <w:r>
              <w:t>každoročně</w:t>
            </w:r>
          </w:p>
        </w:tc>
      </w:tr>
      <w:tr w:rsidR="00FA6019" w:rsidTr="0010688A">
        <w:tc>
          <w:tcPr>
            <w:tcW w:w="6060" w:type="dxa"/>
            <w:gridSpan w:val="5"/>
            <w:shd w:val="clear" w:color="auto" w:fill="F7CAAC"/>
          </w:tcPr>
          <w:p w:rsidR="00FA6019" w:rsidRDefault="00FA6019" w:rsidP="0010688A">
            <w:pPr>
              <w:jc w:val="both"/>
            </w:pPr>
            <w:r>
              <w:rPr>
                <w:b/>
              </w:rPr>
              <w:t>Další současná působení jako akademický pracovník na jiných VŠ</w:t>
            </w:r>
          </w:p>
        </w:tc>
        <w:tc>
          <w:tcPr>
            <w:tcW w:w="1770" w:type="dxa"/>
            <w:gridSpan w:val="2"/>
            <w:shd w:val="clear" w:color="auto" w:fill="F7CAAC"/>
          </w:tcPr>
          <w:p w:rsidR="00FA6019" w:rsidRDefault="00FA6019" w:rsidP="0010688A">
            <w:pPr>
              <w:jc w:val="both"/>
              <w:rPr>
                <w:b/>
              </w:rPr>
            </w:pPr>
            <w:r>
              <w:rPr>
                <w:b/>
              </w:rPr>
              <w:t>typ prac. vztahu</w:t>
            </w:r>
          </w:p>
        </w:tc>
        <w:tc>
          <w:tcPr>
            <w:tcW w:w="2029" w:type="dxa"/>
            <w:gridSpan w:val="4"/>
            <w:shd w:val="clear" w:color="auto" w:fill="F7CAAC"/>
          </w:tcPr>
          <w:p w:rsidR="00FA6019" w:rsidRDefault="00FA6019" w:rsidP="0010688A">
            <w:pPr>
              <w:jc w:val="both"/>
              <w:rPr>
                <w:b/>
              </w:rPr>
            </w:pPr>
            <w:r>
              <w:rPr>
                <w:b/>
              </w:rPr>
              <w:t>Rozsah</w:t>
            </w:r>
          </w:p>
        </w:tc>
      </w:tr>
      <w:tr w:rsidR="00FA6019" w:rsidTr="0010688A">
        <w:tc>
          <w:tcPr>
            <w:tcW w:w="6060" w:type="dxa"/>
            <w:gridSpan w:val="5"/>
          </w:tcPr>
          <w:p w:rsidR="00FA6019" w:rsidRDefault="00FA6019" w:rsidP="0010688A">
            <w:pPr>
              <w:jc w:val="both"/>
            </w:pPr>
          </w:p>
        </w:tc>
        <w:tc>
          <w:tcPr>
            <w:tcW w:w="1770" w:type="dxa"/>
            <w:gridSpan w:val="2"/>
          </w:tcPr>
          <w:p w:rsidR="00FA6019" w:rsidRDefault="00FA6019" w:rsidP="0010688A">
            <w:pPr>
              <w:jc w:val="both"/>
            </w:pPr>
          </w:p>
        </w:tc>
        <w:tc>
          <w:tcPr>
            <w:tcW w:w="2029" w:type="dxa"/>
            <w:gridSpan w:val="4"/>
          </w:tcPr>
          <w:p w:rsidR="00FA6019" w:rsidRDefault="00FA6019" w:rsidP="0010688A">
            <w:pPr>
              <w:jc w:val="both"/>
            </w:pPr>
          </w:p>
        </w:tc>
      </w:tr>
      <w:tr w:rsidR="00FA6019" w:rsidTr="0010688A">
        <w:tc>
          <w:tcPr>
            <w:tcW w:w="9859" w:type="dxa"/>
            <w:gridSpan w:val="11"/>
            <w:shd w:val="clear" w:color="auto" w:fill="F7CAAC"/>
          </w:tcPr>
          <w:p w:rsidR="00FA6019" w:rsidRDefault="00FA6019" w:rsidP="0010688A">
            <w:pPr>
              <w:jc w:val="both"/>
            </w:pPr>
            <w:r>
              <w:rPr>
                <w:b/>
              </w:rPr>
              <w:t>Předměty příslušného studijního programu a způsob zapojení do jejich výuky, příp. další zapojení do uskutečňování studijního programu</w:t>
            </w:r>
          </w:p>
        </w:tc>
      </w:tr>
      <w:tr w:rsidR="00FA6019" w:rsidTr="0010688A">
        <w:trPr>
          <w:trHeight w:val="481"/>
        </w:trPr>
        <w:tc>
          <w:tcPr>
            <w:tcW w:w="9859" w:type="dxa"/>
            <w:gridSpan w:val="11"/>
            <w:tcBorders>
              <w:top w:val="nil"/>
            </w:tcBorders>
          </w:tcPr>
          <w:p w:rsidR="00FA6019" w:rsidRPr="009070BA" w:rsidRDefault="00FA6019" w:rsidP="001B7304">
            <w:r>
              <w:t>Řízení a logistika výroby – přednášející (50%), cvičící (</w:t>
            </w:r>
            <w:r w:rsidR="001B7304">
              <w:t>5</w:t>
            </w:r>
            <w:r>
              <w:t>0%)</w:t>
            </w:r>
          </w:p>
        </w:tc>
      </w:tr>
      <w:tr w:rsidR="00FA6019" w:rsidTr="0010688A">
        <w:tc>
          <w:tcPr>
            <w:tcW w:w="9859" w:type="dxa"/>
            <w:gridSpan w:val="11"/>
            <w:shd w:val="clear" w:color="auto" w:fill="F7CAAC"/>
          </w:tcPr>
          <w:p w:rsidR="00FA6019" w:rsidRDefault="00FA6019" w:rsidP="0010688A">
            <w:pPr>
              <w:jc w:val="both"/>
            </w:pPr>
            <w:r>
              <w:rPr>
                <w:b/>
              </w:rPr>
              <w:t xml:space="preserve">Údaje o vzdělání na VŠ </w:t>
            </w:r>
          </w:p>
        </w:tc>
      </w:tr>
      <w:tr w:rsidR="00FA6019" w:rsidTr="0010688A">
        <w:trPr>
          <w:trHeight w:val="463"/>
        </w:trPr>
        <w:tc>
          <w:tcPr>
            <w:tcW w:w="9859" w:type="dxa"/>
            <w:gridSpan w:val="11"/>
          </w:tcPr>
          <w:p w:rsidR="00EF7876" w:rsidRPr="00EF7876" w:rsidRDefault="00EF7876" w:rsidP="00EF7876">
            <w:pPr>
              <w:jc w:val="both"/>
            </w:pPr>
            <w:r w:rsidRPr="00EF7876">
              <w:t>1966</w:t>
            </w:r>
            <w:r w:rsidRPr="00EF7876">
              <w:tab/>
            </w:r>
            <w:r w:rsidRPr="00EF7876">
              <w:tab/>
              <w:t>Vysoké učení technické v Brně, Fakulta technologická, Ing.</w:t>
            </w:r>
          </w:p>
          <w:p w:rsidR="00EF7876" w:rsidRPr="00EF7876" w:rsidRDefault="00EF7876" w:rsidP="00EF7876">
            <w:pPr>
              <w:jc w:val="both"/>
            </w:pPr>
            <w:r w:rsidRPr="00EF7876">
              <w:t>1978</w:t>
            </w:r>
            <w:r w:rsidRPr="00EF7876">
              <w:tab/>
            </w:r>
            <w:r w:rsidRPr="00EF7876">
              <w:tab/>
              <w:t>Moskevský technologický institut Moskva, CSc.</w:t>
            </w:r>
          </w:p>
          <w:p w:rsidR="00FA6019" w:rsidRPr="00EF7876" w:rsidRDefault="00EF7876" w:rsidP="00EF7876">
            <w:pPr>
              <w:jc w:val="both"/>
            </w:pPr>
            <w:r w:rsidRPr="00EF7876">
              <w:t>1979</w:t>
            </w:r>
            <w:r w:rsidRPr="00EF7876">
              <w:tab/>
            </w:r>
            <w:r w:rsidRPr="00EF7876">
              <w:tab/>
              <w:t>Vysoké učení technické v Brně, Fakulta technologická, doc.</w:t>
            </w:r>
          </w:p>
        </w:tc>
      </w:tr>
      <w:tr w:rsidR="00FA6019" w:rsidTr="0010688A">
        <w:tc>
          <w:tcPr>
            <w:tcW w:w="9859" w:type="dxa"/>
            <w:gridSpan w:val="11"/>
            <w:shd w:val="clear" w:color="auto" w:fill="F7CAAC"/>
          </w:tcPr>
          <w:p w:rsidR="00FA6019" w:rsidRDefault="00FA6019" w:rsidP="0010688A">
            <w:pPr>
              <w:jc w:val="both"/>
              <w:rPr>
                <w:b/>
              </w:rPr>
            </w:pPr>
            <w:r>
              <w:rPr>
                <w:b/>
              </w:rPr>
              <w:t>Údaje o odborném působení od absolvování VŠ</w:t>
            </w:r>
          </w:p>
        </w:tc>
      </w:tr>
      <w:tr w:rsidR="00FA6019" w:rsidTr="0010688A">
        <w:trPr>
          <w:trHeight w:val="1090"/>
        </w:trPr>
        <w:tc>
          <w:tcPr>
            <w:tcW w:w="9859" w:type="dxa"/>
            <w:gridSpan w:val="11"/>
          </w:tcPr>
          <w:p w:rsidR="00FA6019" w:rsidRDefault="00FA6019" w:rsidP="0010688A">
            <w:pPr>
              <w:jc w:val="both"/>
            </w:pPr>
            <w:r>
              <w:t>1966 – 1968 – Odborný instruktor VUT Brno</w:t>
            </w:r>
          </w:p>
          <w:p w:rsidR="00FA6019" w:rsidRDefault="00FA6019" w:rsidP="0010688A">
            <w:pPr>
              <w:jc w:val="both"/>
            </w:pPr>
            <w:r>
              <w:t>1968 – 1970 – Prodejce obuvi – export NP Svit</w:t>
            </w:r>
          </w:p>
          <w:p w:rsidR="00FA6019" w:rsidRDefault="00FA6019" w:rsidP="0010688A">
            <w:pPr>
              <w:jc w:val="both"/>
            </w:pPr>
            <w:r>
              <w:t>1971 – 1979 – Odborný asistent FT VUT Brno</w:t>
            </w:r>
          </w:p>
          <w:p w:rsidR="00FA6019" w:rsidRDefault="00FA6019" w:rsidP="0010688A">
            <w:pPr>
              <w:jc w:val="both"/>
            </w:pPr>
            <w:r>
              <w:t>1979 – 1991 – Docent ekonomiky spotřebního průmyslu FT VUT Brno</w:t>
            </w:r>
          </w:p>
          <w:p w:rsidR="00FA6019" w:rsidRDefault="00FA6019" w:rsidP="0010688A">
            <w:pPr>
              <w:jc w:val="both"/>
            </w:pPr>
            <w:r>
              <w:t>1992 – 2002 – Spolumajitel firmy Tonga s.r.o.</w:t>
            </w:r>
          </w:p>
          <w:p w:rsidR="00FA6019" w:rsidRDefault="00FA6019" w:rsidP="0010688A">
            <w:pPr>
              <w:ind w:left="1104" w:hanging="1104"/>
              <w:jc w:val="both"/>
            </w:pPr>
            <w:r>
              <w:t>2003 – dosud -</w:t>
            </w:r>
            <w:r w:rsidR="008C3AC8" w:rsidRPr="008C3AC8">
              <w:rPr>
                <w:rPrChange w:id="7365" w:author="vopatrilova" w:date="2018-11-19T15:36:00Z">
                  <w:rPr>
                    <w:color w:val="0000FF" w:themeColor="hyperlink"/>
                    <w:u w:val="single"/>
                  </w:rPr>
                </w:rPrChange>
              </w:rPr>
              <w:t xml:space="preserve"> důchodce</w:t>
            </w:r>
          </w:p>
        </w:tc>
      </w:tr>
      <w:tr w:rsidR="00FA6019" w:rsidTr="0010688A">
        <w:trPr>
          <w:trHeight w:val="250"/>
        </w:trPr>
        <w:tc>
          <w:tcPr>
            <w:tcW w:w="9859" w:type="dxa"/>
            <w:gridSpan w:val="11"/>
            <w:shd w:val="clear" w:color="auto" w:fill="F7CAAC"/>
          </w:tcPr>
          <w:p w:rsidR="00FA6019" w:rsidRDefault="00FA6019" w:rsidP="0010688A">
            <w:pPr>
              <w:jc w:val="both"/>
            </w:pPr>
            <w:r>
              <w:rPr>
                <w:b/>
              </w:rPr>
              <w:t>Zkušenosti s vedením kvalifikačních a rigorózních prací</w:t>
            </w:r>
          </w:p>
        </w:tc>
      </w:tr>
      <w:tr w:rsidR="00FA6019" w:rsidTr="0010688A">
        <w:trPr>
          <w:trHeight w:val="1105"/>
        </w:trPr>
        <w:tc>
          <w:tcPr>
            <w:tcW w:w="9859" w:type="dxa"/>
            <w:gridSpan w:val="11"/>
          </w:tcPr>
          <w:p w:rsidR="00FA6019" w:rsidRDefault="00FA6019" w:rsidP="0010688A">
            <w:pPr>
              <w:jc w:val="both"/>
            </w:pPr>
          </w:p>
        </w:tc>
      </w:tr>
      <w:tr w:rsidR="00FA6019" w:rsidTr="0010688A">
        <w:trPr>
          <w:cantSplit/>
        </w:trPr>
        <w:tc>
          <w:tcPr>
            <w:tcW w:w="3347" w:type="dxa"/>
            <w:gridSpan w:val="2"/>
            <w:tcBorders>
              <w:top w:val="single" w:sz="12" w:space="0" w:color="auto"/>
            </w:tcBorders>
            <w:shd w:val="clear" w:color="auto" w:fill="F7CAAC"/>
          </w:tcPr>
          <w:p w:rsidR="00FA6019" w:rsidRDefault="00FA6019" w:rsidP="0010688A">
            <w:pPr>
              <w:jc w:val="both"/>
            </w:pPr>
            <w:r>
              <w:rPr>
                <w:b/>
              </w:rPr>
              <w:t xml:space="preserve">Obor habilitačního řízení </w:t>
            </w:r>
          </w:p>
        </w:tc>
        <w:tc>
          <w:tcPr>
            <w:tcW w:w="2245" w:type="dxa"/>
            <w:gridSpan w:val="2"/>
            <w:tcBorders>
              <w:top w:val="single" w:sz="12" w:space="0" w:color="auto"/>
            </w:tcBorders>
            <w:shd w:val="clear" w:color="auto" w:fill="F7CAAC"/>
          </w:tcPr>
          <w:p w:rsidR="00FA6019" w:rsidRDefault="00FA6019" w:rsidP="001068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019" w:rsidRDefault="00FA6019" w:rsidP="0010688A">
            <w:pPr>
              <w:jc w:val="both"/>
            </w:pPr>
          </w:p>
        </w:tc>
        <w:tc>
          <w:tcPr>
            <w:tcW w:w="2019" w:type="dxa"/>
            <w:gridSpan w:val="3"/>
            <w:tcBorders>
              <w:top w:val="single" w:sz="12" w:space="0" w:color="auto"/>
              <w:left w:val="single" w:sz="12" w:space="0" w:color="auto"/>
            </w:tcBorders>
            <w:shd w:val="clear" w:color="auto" w:fill="F7CAAC"/>
          </w:tcPr>
          <w:p w:rsidR="00FA6019" w:rsidRDefault="00FA6019" w:rsidP="0010688A">
            <w:pPr>
              <w:jc w:val="both"/>
              <w:rPr>
                <w:b/>
              </w:rPr>
            </w:pPr>
            <w:r>
              <w:rPr>
                <w:b/>
              </w:rPr>
              <w:t>Ohlasy publikací</w:t>
            </w:r>
          </w:p>
        </w:tc>
      </w:tr>
      <w:tr w:rsidR="00FA6019" w:rsidTr="0010688A">
        <w:trPr>
          <w:cantSplit/>
        </w:trPr>
        <w:tc>
          <w:tcPr>
            <w:tcW w:w="3347" w:type="dxa"/>
            <w:gridSpan w:val="2"/>
          </w:tcPr>
          <w:p w:rsidR="00FA6019" w:rsidRDefault="00FA6019" w:rsidP="0010688A">
            <w:pPr>
              <w:jc w:val="both"/>
            </w:pPr>
            <w:r w:rsidRPr="00CB6785">
              <w:t>Ekonomika spotřebního průmyslu</w:t>
            </w:r>
          </w:p>
        </w:tc>
        <w:tc>
          <w:tcPr>
            <w:tcW w:w="2245" w:type="dxa"/>
            <w:gridSpan w:val="2"/>
          </w:tcPr>
          <w:p w:rsidR="00FA6019" w:rsidRDefault="00FA6019" w:rsidP="0010688A">
            <w:pPr>
              <w:jc w:val="both"/>
            </w:pPr>
            <w:r w:rsidRPr="00CB6785">
              <w:t>1979</w:t>
            </w:r>
          </w:p>
        </w:tc>
        <w:tc>
          <w:tcPr>
            <w:tcW w:w="2248" w:type="dxa"/>
            <w:gridSpan w:val="4"/>
            <w:tcBorders>
              <w:right w:val="single" w:sz="12" w:space="0" w:color="auto"/>
            </w:tcBorders>
          </w:tcPr>
          <w:p w:rsidR="00FA6019" w:rsidRDefault="00FA6019" w:rsidP="0010688A">
            <w:pPr>
              <w:jc w:val="both"/>
            </w:pPr>
            <w:r w:rsidRPr="00CB6785">
              <w:t>FT VUT Brno</w:t>
            </w:r>
          </w:p>
        </w:tc>
        <w:tc>
          <w:tcPr>
            <w:tcW w:w="632" w:type="dxa"/>
            <w:tcBorders>
              <w:left w:val="single" w:sz="12" w:space="0" w:color="auto"/>
            </w:tcBorders>
            <w:shd w:val="clear" w:color="auto" w:fill="F7CAAC"/>
          </w:tcPr>
          <w:p w:rsidR="00FA6019" w:rsidRDefault="00FA6019" w:rsidP="0010688A">
            <w:pPr>
              <w:jc w:val="both"/>
            </w:pPr>
            <w:r>
              <w:rPr>
                <w:b/>
              </w:rPr>
              <w:t>WOS</w:t>
            </w:r>
          </w:p>
        </w:tc>
        <w:tc>
          <w:tcPr>
            <w:tcW w:w="693" w:type="dxa"/>
            <w:shd w:val="clear" w:color="auto" w:fill="F7CAAC"/>
          </w:tcPr>
          <w:p w:rsidR="00FA6019" w:rsidRDefault="00FA6019" w:rsidP="0010688A">
            <w:pPr>
              <w:jc w:val="both"/>
              <w:rPr>
                <w:sz w:val="18"/>
              </w:rPr>
            </w:pPr>
            <w:r>
              <w:rPr>
                <w:b/>
                <w:sz w:val="18"/>
              </w:rPr>
              <w:t>Scopus</w:t>
            </w:r>
          </w:p>
        </w:tc>
        <w:tc>
          <w:tcPr>
            <w:tcW w:w="694" w:type="dxa"/>
            <w:shd w:val="clear" w:color="auto" w:fill="F7CAAC"/>
          </w:tcPr>
          <w:p w:rsidR="00FA6019" w:rsidRDefault="00FA6019" w:rsidP="0010688A">
            <w:pPr>
              <w:jc w:val="both"/>
            </w:pPr>
            <w:r>
              <w:rPr>
                <w:b/>
                <w:sz w:val="18"/>
              </w:rPr>
              <w:t>Ostatní</w:t>
            </w:r>
          </w:p>
        </w:tc>
      </w:tr>
      <w:tr w:rsidR="00FA6019" w:rsidTr="0010688A">
        <w:trPr>
          <w:cantSplit/>
          <w:trHeight w:val="70"/>
        </w:trPr>
        <w:tc>
          <w:tcPr>
            <w:tcW w:w="3347" w:type="dxa"/>
            <w:gridSpan w:val="2"/>
            <w:shd w:val="clear" w:color="auto" w:fill="F7CAAC"/>
          </w:tcPr>
          <w:p w:rsidR="00FA6019" w:rsidRDefault="00FA6019" w:rsidP="0010688A">
            <w:pPr>
              <w:jc w:val="both"/>
            </w:pPr>
          </w:p>
        </w:tc>
        <w:tc>
          <w:tcPr>
            <w:tcW w:w="2245" w:type="dxa"/>
            <w:gridSpan w:val="2"/>
            <w:shd w:val="clear" w:color="auto" w:fill="F7CAAC"/>
          </w:tcPr>
          <w:p w:rsidR="00FA6019" w:rsidRDefault="00FA6019" w:rsidP="0010688A">
            <w:pPr>
              <w:jc w:val="both"/>
            </w:pPr>
          </w:p>
        </w:tc>
        <w:tc>
          <w:tcPr>
            <w:tcW w:w="2248" w:type="dxa"/>
            <w:gridSpan w:val="4"/>
            <w:tcBorders>
              <w:right w:val="single" w:sz="12" w:space="0" w:color="auto"/>
            </w:tcBorders>
            <w:shd w:val="clear" w:color="auto" w:fill="F7CAAC"/>
          </w:tcPr>
          <w:p w:rsidR="00FA6019" w:rsidRDefault="00FA6019" w:rsidP="0010688A">
            <w:pPr>
              <w:jc w:val="both"/>
            </w:pPr>
          </w:p>
        </w:tc>
        <w:tc>
          <w:tcPr>
            <w:tcW w:w="632" w:type="dxa"/>
            <w:vMerge w:val="restart"/>
            <w:tcBorders>
              <w:left w:val="single" w:sz="12" w:space="0" w:color="auto"/>
            </w:tcBorders>
          </w:tcPr>
          <w:p w:rsidR="00FA6019" w:rsidRDefault="00FA6019" w:rsidP="0010688A">
            <w:pPr>
              <w:jc w:val="both"/>
              <w:rPr>
                <w:b/>
              </w:rPr>
            </w:pPr>
          </w:p>
        </w:tc>
        <w:tc>
          <w:tcPr>
            <w:tcW w:w="693" w:type="dxa"/>
            <w:vMerge w:val="restart"/>
          </w:tcPr>
          <w:p w:rsidR="00FA6019" w:rsidRDefault="00FA6019" w:rsidP="0010688A">
            <w:pPr>
              <w:jc w:val="both"/>
              <w:rPr>
                <w:b/>
              </w:rPr>
            </w:pPr>
          </w:p>
        </w:tc>
        <w:tc>
          <w:tcPr>
            <w:tcW w:w="694" w:type="dxa"/>
            <w:vMerge w:val="restart"/>
          </w:tcPr>
          <w:p w:rsidR="00FA6019" w:rsidRDefault="00FA6019" w:rsidP="0010688A">
            <w:pPr>
              <w:jc w:val="both"/>
              <w:rPr>
                <w:b/>
              </w:rPr>
            </w:pPr>
          </w:p>
        </w:tc>
      </w:tr>
      <w:tr w:rsidR="00FA6019" w:rsidTr="0010688A">
        <w:trPr>
          <w:trHeight w:val="205"/>
        </w:trPr>
        <w:tc>
          <w:tcPr>
            <w:tcW w:w="3347" w:type="dxa"/>
            <w:gridSpan w:val="2"/>
          </w:tcPr>
          <w:p w:rsidR="00FA6019" w:rsidRDefault="00FA6019" w:rsidP="0010688A">
            <w:pPr>
              <w:jc w:val="both"/>
            </w:pPr>
          </w:p>
        </w:tc>
        <w:tc>
          <w:tcPr>
            <w:tcW w:w="2245" w:type="dxa"/>
            <w:gridSpan w:val="2"/>
          </w:tcPr>
          <w:p w:rsidR="00FA6019" w:rsidRDefault="00FA6019" w:rsidP="0010688A">
            <w:pPr>
              <w:jc w:val="both"/>
            </w:pPr>
          </w:p>
        </w:tc>
        <w:tc>
          <w:tcPr>
            <w:tcW w:w="2248" w:type="dxa"/>
            <w:gridSpan w:val="4"/>
            <w:tcBorders>
              <w:right w:val="single" w:sz="12" w:space="0" w:color="auto"/>
            </w:tcBorders>
          </w:tcPr>
          <w:p w:rsidR="00FA6019" w:rsidRDefault="00FA6019" w:rsidP="0010688A">
            <w:pPr>
              <w:jc w:val="both"/>
            </w:pPr>
          </w:p>
        </w:tc>
        <w:tc>
          <w:tcPr>
            <w:tcW w:w="632" w:type="dxa"/>
            <w:vMerge/>
            <w:tcBorders>
              <w:left w:val="single" w:sz="12" w:space="0" w:color="auto"/>
            </w:tcBorders>
            <w:vAlign w:val="center"/>
          </w:tcPr>
          <w:p w:rsidR="00FA6019" w:rsidRDefault="00FA6019" w:rsidP="0010688A">
            <w:pPr>
              <w:rPr>
                <w:b/>
              </w:rPr>
            </w:pPr>
          </w:p>
        </w:tc>
        <w:tc>
          <w:tcPr>
            <w:tcW w:w="693" w:type="dxa"/>
            <w:vMerge/>
            <w:vAlign w:val="center"/>
          </w:tcPr>
          <w:p w:rsidR="00FA6019" w:rsidRDefault="00FA6019" w:rsidP="0010688A">
            <w:pPr>
              <w:rPr>
                <w:b/>
              </w:rPr>
            </w:pPr>
          </w:p>
        </w:tc>
        <w:tc>
          <w:tcPr>
            <w:tcW w:w="694" w:type="dxa"/>
            <w:vMerge/>
            <w:vAlign w:val="center"/>
          </w:tcPr>
          <w:p w:rsidR="00FA6019" w:rsidRDefault="00FA6019" w:rsidP="0010688A">
            <w:pPr>
              <w:rPr>
                <w:b/>
              </w:rPr>
            </w:pPr>
          </w:p>
        </w:tc>
      </w:tr>
      <w:tr w:rsidR="00FA6019" w:rsidTr="0010688A">
        <w:tc>
          <w:tcPr>
            <w:tcW w:w="9859" w:type="dxa"/>
            <w:gridSpan w:val="11"/>
            <w:shd w:val="clear" w:color="auto" w:fill="F7CAAC"/>
          </w:tcPr>
          <w:p w:rsidR="00FA6019" w:rsidRDefault="00FA6019" w:rsidP="0010688A">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019" w:rsidTr="0010688A">
        <w:trPr>
          <w:trHeight w:val="1754"/>
        </w:trPr>
        <w:tc>
          <w:tcPr>
            <w:tcW w:w="9859" w:type="dxa"/>
            <w:gridSpan w:val="11"/>
          </w:tcPr>
          <w:p w:rsidR="00FA6019" w:rsidRPr="003865C3" w:rsidRDefault="00FA6019" w:rsidP="0010688A">
            <w:r w:rsidRPr="00A01595">
              <w:rPr>
                <w:b/>
              </w:rPr>
              <w:t>KUNOVSKÝ J. (100 %):</w:t>
            </w:r>
            <w:r w:rsidRPr="003865C3">
              <w:t xml:space="preserve"> Stanovisko k projektu zřízení vysoké školy UTB ve Zlíně 1995</w:t>
            </w:r>
          </w:p>
          <w:p w:rsidR="00FA6019" w:rsidRPr="003865C3" w:rsidRDefault="00FA6019" w:rsidP="0010688A">
            <w:r w:rsidRPr="00A01595">
              <w:rPr>
                <w:b/>
              </w:rPr>
              <w:t>KUNOVSKÝ J. (100 %):</w:t>
            </w:r>
            <w:r w:rsidRPr="003865C3">
              <w:t xml:space="preserve"> Marketingová studie o exportních šancích při prodeji galanterie v Dánsku, Německu a Holandsku 1998</w:t>
            </w:r>
          </w:p>
          <w:p w:rsidR="00FA6019" w:rsidRPr="003865C3" w:rsidRDefault="00FA6019" w:rsidP="0010688A">
            <w:r w:rsidRPr="00A01595">
              <w:rPr>
                <w:b/>
              </w:rPr>
              <w:t>KUNOVSKÝ J. (100 %):</w:t>
            </w:r>
            <w:r w:rsidRPr="003865C3">
              <w:t xml:space="preserve"> rec. KOŽÍŠKOVÁ H.: Řízení podniku pro neekonomické obory, skripta FaME 2002</w:t>
            </w:r>
          </w:p>
          <w:p w:rsidR="00FA6019" w:rsidRPr="00987E1A" w:rsidRDefault="00FA6019" w:rsidP="0010688A">
            <w:r w:rsidRPr="00A01595">
              <w:rPr>
                <w:b/>
              </w:rPr>
              <w:t>KUNOVSKÝ J. (100 %):</w:t>
            </w:r>
            <w:r w:rsidRPr="003865C3">
              <w:t xml:space="preserve"> rec. MRÁZKOVÁ K.: Problematika přechodu maloobchodu s obuví na trh EU, bak. práce FT UTB 2003</w:t>
            </w:r>
          </w:p>
        </w:tc>
      </w:tr>
      <w:tr w:rsidR="00FA6019" w:rsidTr="0010688A">
        <w:trPr>
          <w:trHeight w:val="218"/>
        </w:trPr>
        <w:tc>
          <w:tcPr>
            <w:tcW w:w="9859" w:type="dxa"/>
            <w:gridSpan w:val="11"/>
            <w:shd w:val="clear" w:color="auto" w:fill="F7CAAC"/>
          </w:tcPr>
          <w:p w:rsidR="00FA6019" w:rsidRDefault="00FA6019" w:rsidP="0010688A">
            <w:pPr>
              <w:rPr>
                <w:b/>
              </w:rPr>
            </w:pPr>
            <w:r>
              <w:rPr>
                <w:b/>
              </w:rPr>
              <w:t>Působení v zahraničí</w:t>
            </w:r>
          </w:p>
        </w:tc>
      </w:tr>
      <w:tr w:rsidR="00FA6019" w:rsidTr="0010688A">
        <w:trPr>
          <w:trHeight w:val="328"/>
        </w:trPr>
        <w:tc>
          <w:tcPr>
            <w:tcW w:w="9859" w:type="dxa"/>
            <w:gridSpan w:val="11"/>
          </w:tcPr>
          <w:p w:rsidR="00FA6019" w:rsidRPr="005F5412" w:rsidRDefault="00FA6019" w:rsidP="0010688A">
            <w:r>
              <w:t>1998 – Holandsko Tynarlo 6 měsíců</w:t>
            </w:r>
          </w:p>
        </w:tc>
      </w:tr>
      <w:tr w:rsidR="00FA6019" w:rsidTr="0010688A">
        <w:trPr>
          <w:cantSplit/>
          <w:trHeight w:val="470"/>
        </w:trPr>
        <w:tc>
          <w:tcPr>
            <w:tcW w:w="2518" w:type="dxa"/>
            <w:shd w:val="clear" w:color="auto" w:fill="F7CAAC"/>
          </w:tcPr>
          <w:p w:rsidR="00FA6019" w:rsidRDefault="00FA6019" w:rsidP="0010688A">
            <w:pPr>
              <w:jc w:val="both"/>
              <w:rPr>
                <w:b/>
              </w:rPr>
            </w:pPr>
            <w:r>
              <w:rPr>
                <w:b/>
              </w:rPr>
              <w:t xml:space="preserve">Podpis </w:t>
            </w:r>
          </w:p>
        </w:tc>
        <w:tc>
          <w:tcPr>
            <w:tcW w:w="4536" w:type="dxa"/>
            <w:gridSpan w:val="5"/>
          </w:tcPr>
          <w:p w:rsidR="00FA6019" w:rsidRDefault="00FA6019" w:rsidP="0010688A">
            <w:pPr>
              <w:jc w:val="both"/>
            </w:pPr>
          </w:p>
        </w:tc>
        <w:tc>
          <w:tcPr>
            <w:tcW w:w="786" w:type="dxa"/>
            <w:gridSpan w:val="2"/>
            <w:shd w:val="clear" w:color="auto" w:fill="F7CAAC"/>
          </w:tcPr>
          <w:p w:rsidR="00FA6019" w:rsidRDefault="00FA6019" w:rsidP="0010688A">
            <w:pPr>
              <w:jc w:val="both"/>
            </w:pPr>
            <w:r>
              <w:rPr>
                <w:b/>
              </w:rPr>
              <w:t>datum</w:t>
            </w:r>
          </w:p>
        </w:tc>
        <w:tc>
          <w:tcPr>
            <w:tcW w:w="2019" w:type="dxa"/>
            <w:gridSpan w:val="3"/>
          </w:tcPr>
          <w:p w:rsidR="00FA6019" w:rsidRDefault="00FA6019" w:rsidP="0010688A">
            <w:pPr>
              <w:jc w:val="both"/>
            </w:pPr>
            <w:r>
              <w:t>28. 8. 2018</w:t>
            </w:r>
          </w:p>
        </w:tc>
      </w:tr>
    </w:tbl>
    <w:p w:rsidR="00FA6019" w:rsidRDefault="00FA6019" w:rsidP="00FA6019">
      <w:pPr>
        <w:spacing w:after="160" w:line="259" w:lineRule="auto"/>
      </w:pPr>
    </w:p>
    <w:p w:rsidR="00E14D05" w:rsidRDefault="00E14D05" w:rsidP="00D45951">
      <w:pPr>
        <w:rPr>
          <w:b/>
          <w:sz w:val="28"/>
        </w:rPr>
        <w:sectPr w:rsidR="00E14D05" w:rsidSect="00375B7A">
          <w:footerReference w:type="even" r:id="rId31"/>
          <w:footerReference w:type="default" r:id="rId32"/>
          <w:pgSz w:w="11906" w:h="16838"/>
          <w:pgMar w:top="567" w:right="851" w:bottom="567" w:left="851" w:header="709" w:footer="709" w:gutter="0"/>
          <w:cols w:space="708"/>
          <w:titlePg/>
          <w:docGrid w:linePitch="360"/>
        </w:sect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AA5D01" w:rsidRPr="00022F8F" w:rsidTr="005E2292">
        <w:tc>
          <w:tcPr>
            <w:tcW w:w="9900" w:type="dxa"/>
            <w:gridSpan w:val="4"/>
            <w:tcBorders>
              <w:bottom w:val="double" w:sz="4" w:space="0" w:color="auto"/>
            </w:tcBorders>
            <w:shd w:val="clear" w:color="auto" w:fill="BDD6EE"/>
          </w:tcPr>
          <w:p w:rsidR="00AA5D01" w:rsidRPr="00022F8F" w:rsidRDefault="00AA5D01" w:rsidP="004B027B">
            <w:pPr>
              <w:tabs>
                <w:tab w:val="right" w:pos="9564"/>
              </w:tabs>
              <w:jc w:val="both"/>
              <w:rPr>
                <w:b/>
                <w:sz w:val="28"/>
              </w:rPr>
            </w:pPr>
            <w:bookmarkStart w:id="7366" w:name="CII"/>
            <w:r w:rsidRPr="00022F8F">
              <w:rPr>
                <w:b/>
                <w:sz w:val="28"/>
              </w:rPr>
              <w:lastRenderedPageBreak/>
              <w:t>C-II – Související tvůrčí, resp. vědecká a umělecká činnost</w:t>
            </w:r>
            <w:bookmarkEnd w:id="7366"/>
            <w:r w:rsidR="004B027B">
              <w:rPr>
                <w:b/>
                <w:sz w:val="26"/>
                <w:szCs w:val="26"/>
              </w:rPr>
              <w:tab/>
            </w:r>
            <w:r w:rsidR="00742E6D">
              <w:fldChar w:fldCharType="begin"/>
            </w:r>
            <w:r w:rsidR="00742E6D">
              <w:instrText xml:space="preserve"> REF aobsah \h  \* MERGEFORMAT </w:instrText>
            </w:r>
            <w:r w:rsidR="00742E6D">
              <w:fldChar w:fldCharType="separate"/>
            </w:r>
            <w:r w:rsidR="00E735CA" w:rsidRPr="00E735CA">
              <w:rPr>
                <w:rStyle w:val="Odkazintenzivn"/>
              </w:rPr>
              <w:t>Obsah žádosti</w:t>
            </w:r>
            <w:r w:rsidR="00742E6D">
              <w:fldChar w:fldCharType="end"/>
            </w:r>
          </w:p>
        </w:tc>
      </w:tr>
      <w:tr w:rsidR="00AA5D01" w:rsidRPr="00022F8F" w:rsidTr="005E2292">
        <w:trPr>
          <w:trHeight w:val="318"/>
        </w:trPr>
        <w:tc>
          <w:tcPr>
            <w:tcW w:w="9900" w:type="dxa"/>
            <w:gridSpan w:val="4"/>
            <w:shd w:val="clear" w:color="auto" w:fill="F7CAAC"/>
          </w:tcPr>
          <w:p w:rsidR="00AA5D01" w:rsidRPr="00022F8F" w:rsidRDefault="00AA5D01" w:rsidP="005E2292">
            <w:pPr>
              <w:rPr>
                <w:b/>
              </w:rPr>
            </w:pPr>
            <w:r w:rsidRPr="00022F8F">
              <w:rPr>
                <w:b/>
              </w:rPr>
              <w:t xml:space="preserve">Přehled řešených grantů a projektů u akademicky zaměřeného bakalářského studijního programu a u magisterského a doktorského studijního programu  </w:t>
            </w:r>
          </w:p>
        </w:tc>
      </w:tr>
      <w:tr w:rsidR="00AA5D01" w:rsidRPr="00022F8F" w:rsidTr="005E2292">
        <w:trPr>
          <w:cantSplit/>
        </w:trPr>
        <w:tc>
          <w:tcPr>
            <w:tcW w:w="2233" w:type="dxa"/>
            <w:shd w:val="clear" w:color="auto" w:fill="F7CAAC"/>
          </w:tcPr>
          <w:p w:rsidR="00AA5D01" w:rsidRPr="00022F8F" w:rsidRDefault="00AA5D01" w:rsidP="005E2292">
            <w:pPr>
              <w:jc w:val="both"/>
              <w:rPr>
                <w:b/>
              </w:rPr>
            </w:pPr>
            <w:r w:rsidRPr="00022F8F">
              <w:rPr>
                <w:b/>
              </w:rPr>
              <w:t>Řešitel/spoluřešitel</w:t>
            </w:r>
          </w:p>
        </w:tc>
        <w:tc>
          <w:tcPr>
            <w:tcW w:w="5105" w:type="dxa"/>
            <w:shd w:val="clear" w:color="auto" w:fill="F7CAAC"/>
          </w:tcPr>
          <w:p w:rsidR="00AA5D01" w:rsidRPr="00022F8F" w:rsidRDefault="00AA5D01" w:rsidP="005E2292">
            <w:pPr>
              <w:jc w:val="both"/>
              <w:rPr>
                <w:b/>
              </w:rPr>
            </w:pPr>
            <w:r w:rsidRPr="00022F8F">
              <w:rPr>
                <w:b/>
              </w:rPr>
              <w:t>Názvy grantů a projektů získaných pro vědeckou, výzkumnou, uměleckou a další tvůrčí činnost v příslušné oblasti vzdělávání</w:t>
            </w:r>
          </w:p>
        </w:tc>
        <w:tc>
          <w:tcPr>
            <w:tcW w:w="1179" w:type="dxa"/>
            <w:shd w:val="clear" w:color="auto" w:fill="F7CAAC"/>
          </w:tcPr>
          <w:p w:rsidR="00AA5D01" w:rsidRPr="00022F8F" w:rsidRDefault="00AA5D01" w:rsidP="005E2292">
            <w:pPr>
              <w:jc w:val="center"/>
              <w:rPr>
                <w:b/>
                <w:sz w:val="24"/>
              </w:rPr>
            </w:pPr>
            <w:r w:rsidRPr="00022F8F">
              <w:rPr>
                <w:b/>
              </w:rPr>
              <w:t>Zdroj</w:t>
            </w:r>
          </w:p>
        </w:tc>
        <w:tc>
          <w:tcPr>
            <w:tcW w:w="1383" w:type="dxa"/>
            <w:shd w:val="clear" w:color="auto" w:fill="F7CAAC"/>
          </w:tcPr>
          <w:p w:rsidR="00AA5D01" w:rsidRPr="00022F8F" w:rsidRDefault="00AA5D01" w:rsidP="005E2292">
            <w:pPr>
              <w:jc w:val="center"/>
              <w:rPr>
                <w:b/>
                <w:sz w:val="24"/>
              </w:rPr>
            </w:pPr>
            <w:r w:rsidRPr="00022F8F">
              <w:rPr>
                <w:b/>
              </w:rPr>
              <w:t>Období</w:t>
            </w:r>
          </w:p>
          <w:p w:rsidR="00AA5D01" w:rsidRPr="00022F8F" w:rsidRDefault="00AA5D01" w:rsidP="005E2292">
            <w:pPr>
              <w:jc w:val="center"/>
              <w:rPr>
                <w:b/>
                <w:sz w:val="24"/>
              </w:rPr>
            </w:pPr>
          </w:p>
        </w:tc>
      </w:tr>
      <w:tr w:rsidR="00AA5D01" w:rsidRPr="00022F8F" w:rsidTr="005E2292">
        <w:tc>
          <w:tcPr>
            <w:tcW w:w="2233" w:type="dxa"/>
          </w:tcPr>
          <w:p w:rsidR="00AA5D01" w:rsidRPr="00022F8F" w:rsidRDefault="00AA5D01" w:rsidP="005E2292">
            <w:r w:rsidRPr="00022F8F">
              <w:t xml:space="preserve">prof. Ing. Vladimír Vašek, CSc. </w:t>
            </w:r>
          </w:p>
        </w:tc>
        <w:tc>
          <w:tcPr>
            <w:tcW w:w="5105" w:type="dxa"/>
          </w:tcPr>
          <w:p w:rsidR="00AA5D01" w:rsidRPr="00022F8F" w:rsidRDefault="00EC566A" w:rsidP="005E2292">
            <w:hyperlink r:id="rId33" w:history="1">
              <w:r w:rsidR="00AA5D01" w:rsidRPr="00022F8F">
                <w:t>Podpora udržitelnosti a rozvoje Centra bezpečnostních, informačních a pokročilých technologií</w:t>
              </w:r>
            </w:hyperlink>
            <w:r w:rsidR="00AA5D01" w:rsidRPr="00022F8F">
              <w:t xml:space="preserve"> (reg. č. VG20112014067)</w:t>
            </w:r>
          </w:p>
        </w:tc>
        <w:tc>
          <w:tcPr>
            <w:tcW w:w="1179" w:type="dxa"/>
          </w:tcPr>
          <w:p w:rsidR="00AA5D01" w:rsidRPr="00022F8F" w:rsidRDefault="00AA5D01" w:rsidP="005E2292">
            <w:pPr>
              <w:jc w:val="center"/>
            </w:pPr>
            <w:r w:rsidRPr="00022F8F">
              <w:t>C</w:t>
            </w:r>
          </w:p>
          <w:p w:rsidR="00AA5D01" w:rsidRPr="00022F8F" w:rsidRDefault="00AA5D01" w:rsidP="005E2292">
            <w:pPr>
              <w:jc w:val="center"/>
            </w:pPr>
            <w:r w:rsidRPr="00022F8F">
              <w:t>MŠMT</w:t>
            </w:r>
          </w:p>
        </w:tc>
        <w:tc>
          <w:tcPr>
            <w:tcW w:w="1383" w:type="dxa"/>
          </w:tcPr>
          <w:p w:rsidR="00AA5D01" w:rsidRPr="00022F8F" w:rsidRDefault="00AA5D01" w:rsidP="005E2292">
            <w:pPr>
              <w:jc w:val="center"/>
            </w:pPr>
            <w:r w:rsidRPr="00022F8F">
              <w:t>2015 - 2019</w:t>
            </w:r>
          </w:p>
        </w:tc>
      </w:tr>
      <w:tr w:rsidR="00AA5D01" w:rsidRPr="00022F8F" w:rsidTr="005E2292">
        <w:tc>
          <w:tcPr>
            <w:tcW w:w="2233" w:type="dxa"/>
          </w:tcPr>
          <w:p w:rsidR="00AA5D01" w:rsidRPr="00022F8F" w:rsidRDefault="00AA5D01" w:rsidP="005E2292">
            <w:r w:rsidRPr="00022F8F">
              <w:t>prof. Ing. Vladimír Vašek, CSc.</w:t>
            </w:r>
          </w:p>
        </w:tc>
        <w:tc>
          <w:tcPr>
            <w:tcW w:w="5105" w:type="dxa"/>
          </w:tcPr>
          <w:p w:rsidR="00AA5D01" w:rsidRPr="00022F8F" w:rsidRDefault="00AA5D01" w:rsidP="005E2292">
            <w:r w:rsidRPr="00022F8F">
              <w:t>Centrum bezpečnostních, informačních a pokročilých technologií (CEBIA-Tech) (reg. č. ED2.1.00/03.0089)</w:t>
            </w:r>
          </w:p>
        </w:tc>
        <w:tc>
          <w:tcPr>
            <w:tcW w:w="1179" w:type="dxa"/>
          </w:tcPr>
          <w:p w:rsidR="00AA5D01" w:rsidRPr="00022F8F" w:rsidRDefault="00AA5D01" w:rsidP="005E2292">
            <w:pPr>
              <w:jc w:val="center"/>
            </w:pPr>
            <w:r w:rsidRPr="00022F8F">
              <w:t>C</w:t>
            </w:r>
          </w:p>
          <w:p w:rsidR="00AA5D01" w:rsidRPr="00022F8F" w:rsidRDefault="00AA5D01" w:rsidP="005E2292">
            <w:pPr>
              <w:jc w:val="center"/>
            </w:pPr>
            <w:r w:rsidRPr="00022F8F">
              <w:t>MŠMT</w:t>
            </w:r>
          </w:p>
        </w:tc>
        <w:tc>
          <w:tcPr>
            <w:tcW w:w="1383" w:type="dxa"/>
          </w:tcPr>
          <w:p w:rsidR="00AA5D01" w:rsidRPr="00022F8F" w:rsidRDefault="00AA5D01" w:rsidP="005E2292">
            <w:pPr>
              <w:jc w:val="center"/>
            </w:pPr>
            <w:r w:rsidRPr="00022F8F">
              <w:t>2011 - 2014</w:t>
            </w:r>
          </w:p>
        </w:tc>
      </w:tr>
      <w:tr w:rsidR="00E86148" w:rsidRPr="00022F8F" w:rsidTr="005E2292">
        <w:trPr>
          <w:ins w:id="7367" w:author="Jiří Vojtěšek" w:date="2018-11-24T21:40:00Z"/>
        </w:trPr>
        <w:tc>
          <w:tcPr>
            <w:tcW w:w="2233" w:type="dxa"/>
          </w:tcPr>
          <w:p w:rsidR="00E86148" w:rsidRPr="00022F8F" w:rsidRDefault="00E86148" w:rsidP="005E2292">
            <w:pPr>
              <w:rPr>
                <w:ins w:id="7368" w:author="Jiří Vojtěšek" w:date="2018-11-24T21:40:00Z"/>
              </w:rPr>
            </w:pPr>
            <w:ins w:id="7369" w:author="Jiří Vojtěšek" w:date="2018-11-24T21:41:00Z">
              <w:r w:rsidRPr="003C6C26">
                <w:t>Přehled dalších současných projektů pracoviště</w:t>
              </w:r>
            </w:ins>
          </w:p>
        </w:tc>
        <w:tc>
          <w:tcPr>
            <w:tcW w:w="5105" w:type="dxa"/>
          </w:tcPr>
          <w:p w:rsidR="00E86148" w:rsidRPr="00022F8F" w:rsidRDefault="00E86148">
            <w:pPr>
              <w:jc w:val="center"/>
              <w:rPr>
                <w:ins w:id="7370" w:author="Jiří Vojtěšek" w:date="2018-11-24T21:40:00Z"/>
              </w:rPr>
              <w:pPrChange w:id="7371" w:author="Jiří Vojtěšek" w:date="2018-11-24T21:41:00Z">
                <w:pPr/>
              </w:pPrChange>
            </w:pPr>
            <w:ins w:id="7372" w:author="Jiří Vojtěšek" w:date="2018-11-24T21:41:00Z">
              <w:r w:rsidRPr="003C6C26">
                <w:rPr>
                  <w:lang w:val="en-GB"/>
                </w:rPr>
                <w:t>https://fai.utb.cz/veda-a-vyzkum/vedecko-vyzkumna-cinnost/projekty/</w:t>
              </w:r>
            </w:ins>
          </w:p>
        </w:tc>
        <w:tc>
          <w:tcPr>
            <w:tcW w:w="1179" w:type="dxa"/>
          </w:tcPr>
          <w:p w:rsidR="00E86148" w:rsidRPr="00022F8F" w:rsidRDefault="00E86148" w:rsidP="005E2292">
            <w:pPr>
              <w:jc w:val="center"/>
              <w:rPr>
                <w:ins w:id="7373" w:author="Jiří Vojtěšek" w:date="2018-11-24T21:40:00Z"/>
              </w:rPr>
            </w:pPr>
          </w:p>
        </w:tc>
        <w:tc>
          <w:tcPr>
            <w:tcW w:w="1383" w:type="dxa"/>
          </w:tcPr>
          <w:p w:rsidR="00E86148" w:rsidRPr="00022F8F" w:rsidRDefault="00E86148" w:rsidP="005E2292">
            <w:pPr>
              <w:jc w:val="center"/>
              <w:rPr>
                <w:ins w:id="7374" w:author="Jiří Vojtěšek" w:date="2018-11-24T21:40:00Z"/>
              </w:rPr>
            </w:pPr>
          </w:p>
        </w:tc>
      </w:tr>
      <w:tr w:rsidR="00AA5D01" w:rsidRPr="00022F8F" w:rsidDel="00D53138" w:rsidTr="005E2292">
        <w:trPr>
          <w:trHeight w:val="318"/>
          <w:del w:id="7375" w:author="vopatrilova" w:date="2018-11-19T09:19:00Z"/>
        </w:trPr>
        <w:tc>
          <w:tcPr>
            <w:tcW w:w="9900" w:type="dxa"/>
            <w:gridSpan w:val="4"/>
            <w:shd w:val="clear" w:color="auto" w:fill="F7CAAC"/>
          </w:tcPr>
          <w:p w:rsidR="00AA5D01" w:rsidRPr="00022F8F" w:rsidDel="00D53138" w:rsidRDefault="00AA5D01" w:rsidP="005E2292">
            <w:pPr>
              <w:rPr>
                <w:del w:id="7376" w:author="vopatrilova" w:date="2018-11-19T09:19:00Z"/>
                <w:b/>
              </w:rPr>
            </w:pPr>
            <w:del w:id="7377" w:author="vopatrilova" w:date="2018-11-19T09:19:00Z">
              <w:r w:rsidRPr="00022F8F" w:rsidDel="00D53138">
                <w:rPr>
                  <w:b/>
                </w:rPr>
                <w:delText>Přehled řešených projektů a dalších aktivit v rámci spolupráce s praxí u profesně zaměřeného bakalářského a magisterského studijního programu</w:delText>
              </w:r>
            </w:del>
          </w:p>
        </w:tc>
      </w:tr>
      <w:tr w:rsidR="00AA5D01" w:rsidRPr="00022F8F" w:rsidDel="00D53138" w:rsidTr="005E2292">
        <w:trPr>
          <w:cantSplit/>
          <w:trHeight w:val="283"/>
          <w:del w:id="7378" w:author="vopatrilova" w:date="2018-11-19T09:19:00Z"/>
        </w:trPr>
        <w:tc>
          <w:tcPr>
            <w:tcW w:w="2233" w:type="dxa"/>
            <w:shd w:val="clear" w:color="auto" w:fill="F7CAAC"/>
          </w:tcPr>
          <w:p w:rsidR="00AA5D01" w:rsidRPr="00022F8F" w:rsidDel="00D53138" w:rsidRDefault="00AA5D01" w:rsidP="005E2292">
            <w:pPr>
              <w:jc w:val="both"/>
              <w:rPr>
                <w:del w:id="7379" w:author="vopatrilova" w:date="2018-11-19T09:19:00Z"/>
                <w:b/>
              </w:rPr>
            </w:pPr>
            <w:del w:id="7380" w:author="vopatrilova" w:date="2018-11-19T09:19:00Z">
              <w:r w:rsidRPr="00022F8F" w:rsidDel="00D53138">
                <w:rPr>
                  <w:b/>
                </w:rPr>
                <w:delText>Pracoviště praxe</w:delText>
              </w:r>
            </w:del>
          </w:p>
        </w:tc>
        <w:tc>
          <w:tcPr>
            <w:tcW w:w="5105" w:type="dxa"/>
            <w:shd w:val="clear" w:color="auto" w:fill="F7CAAC"/>
          </w:tcPr>
          <w:p w:rsidR="00AA5D01" w:rsidRPr="00022F8F" w:rsidDel="00D53138" w:rsidRDefault="00AA5D01" w:rsidP="005E2292">
            <w:pPr>
              <w:jc w:val="both"/>
              <w:rPr>
                <w:del w:id="7381" w:author="vopatrilova" w:date="2018-11-19T09:19:00Z"/>
                <w:b/>
              </w:rPr>
            </w:pPr>
            <w:del w:id="7382" w:author="vopatrilova" w:date="2018-11-19T09:19:00Z">
              <w:r w:rsidRPr="00022F8F" w:rsidDel="00D53138">
                <w:rPr>
                  <w:b/>
                </w:rPr>
                <w:delText xml:space="preserve">Název či popis projektu uskutečňovaného ve spolupráci s praxí </w:delText>
              </w:r>
            </w:del>
          </w:p>
        </w:tc>
        <w:tc>
          <w:tcPr>
            <w:tcW w:w="2562" w:type="dxa"/>
            <w:gridSpan w:val="2"/>
            <w:shd w:val="clear" w:color="auto" w:fill="F7CAAC"/>
          </w:tcPr>
          <w:p w:rsidR="00AA5D01" w:rsidRPr="00022F8F" w:rsidDel="00D53138" w:rsidRDefault="00AA5D01" w:rsidP="005E2292">
            <w:pPr>
              <w:jc w:val="center"/>
              <w:rPr>
                <w:del w:id="7383" w:author="vopatrilova" w:date="2018-11-19T09:19:00Z"/>
                <w:b/>
                <w:sz w:val="24"/>
              </w:rPr>
            </w:pPr>
            <w:del w:id="7384" w:author="vopatrilova" w:date="2018-11-19T09:19:00Z">
              <w:r w:rsidRPr="00022F8F" w:rsidDel="00D53138">
                <w:rPr>
                  <w:b/>
                </w:rPr>
                <w:delText>Období</w:delText>
              </w:r>
            </w:del>
          </w:p>
        </w:tc>
      </w:tr>
      <w:tr w:rsidR="00AA5D01" w:rsidRPr="00022F8F" w:rsidDel="00D53138" w:rsidTr="005E2292">
        <w:trPr>
          <w:del w:id="7385" w:author="vopatrilova" w:date="2018-11-19T09:19:00Z"/>
        </w:trPr>
        <w:tc>
          <w:tcPr>
            <w:tcW w:w="2233" w:type="dxa"/>
          </w:tcPr>
          <w:p w:rsidR="00AA5D01" w:rsidRPr="00022F8F" w:rsidDel="00D53138" w:rsidRDefault="00AA5D01" w:rsidP="005E2292">
            <w:pPr>
              <w:jc w:val="both"/>
              <w:rPr>
                <w:del w:id="7386" w:author="vopatrilova" w:date="2018-11-19T09:19:00Z"/>
                <w:sz w:val="24"/>
              </w:rPr>
            </w:pPr>
          </w:p>
        </w:tc>
        <w:tc>
          <w:tcPr>
            <w:tcW w:w="5105" w:type="dxa"/>
          </w:tcPr>
          <w:p w:rsidR="00AA5D01" w:rsidRPr="00022F8F" w:rsidDel="00D53138" w:rsidRDefault="00AA5D01" w:rsidP="005E2292">
            <w:pPr>
              <w:jc w:val="center"/>
              <w:rPr>
                <w:del w:id="7387" w:author="vopatrilova" w:date="2018-11-19T09:19:00Z"/>
                <w:sz w:val="24"/>
              </w:rPr>
            </w:pPr>
          </w:p>
        </w:tc>
        <w:tc>
          <w:tcPr>
            <w:tcW w:w="2562" w:type="dxa"/>
            <w:gridSpan w:val="2"/>
          </w:tcPr>
          <w:p w:rsidR="00AA5D01" w:rsidRPr="00022F8F" w:rsidDel="00D53138" w:rsidRDefault="00AA5D01" w:rsidP="005E2292">
            <w:pPr>
              <w:jc w:val="center"/>
              <w:rPr>
                <w:del w:id="7388" w:author="vopatrilova" w:date="2018-11-19T09:19:00Z"/>
                <w:sz w:val="24"/>
              </w:rPr>
            </w:pPr>
          </w:p>
        </w:tc>
      </w:tr>
      <w:tr w:rsidR="00AA5D01" w:rsidRPr="00022F8F" w:rsidDel="00D53138" w:rsidTr="005E2292">
        <w:trPr>
          <w:del w:id="7389" w:author="vopatrilova" w:date="2018-11-19T09:19:00Z"/>
        </w:trPr>
        <w:tc>
          <w:tcPr>
            <w:tcW w:w="2233" w:type="dxa"/>
          </w:tcPr>
          <w:p w:rsidR="00AA5D01" w:rsidRPr="00022F8F" w:rsidDel="00D53138" w:rsidRDefault="00AA5D01" w:rsidP="005E2292">
            <w:pPr>
              <w:jc w:val="both"/>
              <w:rPr>
                <w:del w:id="7390" w:author="vopatrilova" w:date="2018-11-19T09:19:00Z"/>
                <w:sz w:val="24"/>
              </w:rPr>
            </w:pPr>
          </w:p>
        </w:tc>
        <w:tc>
          <w:tcPr>
            <w:tcW w:w="5105" w:type="dxa"/>
          </w:tcPr>
          <w:p w:rsidR="00AA5D01" w:rsidRPr="00022F8F" w:rsidDel="00D53138" w:rsidRDefault="00AA5D01" w:rsidP="005E2292">
            <w:pPr>
              <w:jc w:val="center"/>
              <w:rPr>
                <w:del w:id="7391" w:author="vopatrilova" w:date="2018-11-19T09:19:00Z"/>
                <w:sz w:val="24"/>
              </w:rPr>
            </w:pPr>
          </w:p>
        </w:tc>
        <w:tc>
          <w:tcPr>
            <w:tcW w:w="2562" w:type="dxa"/>
            <w:gridSpan w:val="2"/>
          </w:tcPr>
          <w:p w:rsidR="00AA5D01" w:rsidRPr="00022F8F" w:rsidDel="00D53138" w:rsidRDefault="00AA5D01" w:rsidP="005E2292">
            <w:pPr>
              <w:jc w:val="center"/>
              <w:rPr>
                <w:del w:id="7392" w:author="vopatrilova" w:date="2018-11-19T09:19:00Z"/>
                <w:sz w:val="24"/>
              </w:rPr>
            </w:pPr>
          </w:p>
        </w:tc>
      </w:tr>
      <w:tr w:rsidR="00AA5D01" w:rsidRPr="00022F8F" w:rsidDel="00D53138" w:rsidTr="005E2292">
        <w:trPr>
          <w:del w:id="7393" w:author="vopatrilova" w:date="2018-11-19T09:19:00Z"/>
        </w:trPr>
        <w:tc>
          <w:tcPr>
            <w:tcW w:w="2233" w:type="dxa"/>
          </w:tcPr>
          <w:p w:rsidR="00AA5D01" w:rsidRPr="00022F8F" w:rsidDel="00D53138" w:rsidRDefault="00AA5D01" w:rsidP="005E2292">
            <w:pPr>
              <w:jc w:val="both"/>
              <w:rPr>
                <w:del w:id="7394" w:author="vopatrilova" w:date="2018-11-19T09:19:00Z"/>
                <w:sz w:val="24"/>
              </w:rPr>
            </w:pPr>
          </w:p>
        </w:tc>
        <w:tc>
          <w:tcPr>
            <w:tcW w:w="5105" w:type="dxa"/>
          </w:tcPr>
          <w:p w:rsidR="00AA5D01" w:rsidRPr="00022F8F" w:rsidDel="00D53138" w:rsidRDefault="00AA5D01" w:rsidP="005E2292">
            <w:pPr>
              <w:jc w:val="center"/>
              <w:rPr>
                <w:del w:id="7395" w:author="vopatrilova" w:date="2018-11-19T09:19:00Z"/>
                <w:sz w:val="24"/>
              </w:rPr>
            </w:pPr>
          </w:p>
        </w:tc>
        <w:tc>
          <w:tcPr>
            <w:tcW w:w="2562" w:type="dxa"/>
            <w:gridSpan w:val="2"/>
          </w:tcPr>
          <w:p w:rsidR="00AA5D01" w:rsidRPr="00022F8F" w:rsidDel="00D53138" w:rsidRDefault="00AA5D01" w:rsidP="005E2292">
            <w:pPr>
              <w:jc w:val="center"/>
              <w:rPr>
                <w:del w:id="7396" w:author="vopatrilova" w:date="2018-11-19T09:19:00Z"/>
                <w:sz w:val="24"/>
              </w:rPr>
            </w:pPr>
          </w:p>
        </w:tc>
      </w:tr>
      <w:tr w:rsidR="00AA5D01" w:rsidRPr="00022F8F" w:rsidDel="00D53138" w:rsidTr="005E2292">
        <w:trPr>
          <w:del w:id="7397" w:author="vopatrilova" w:date="2018-11-19T09:19:00Z"/>
        </w:trPr>
        <w:tc>
          <w:tcPr>
            <w:tcW w:w="2233" w:type="dxa"/>
          </w:tcPr>
          <w:p w:rsidR="00AA5D01" w:rsidRPr="00022F8F" w:rsidDel="00D53138" w:rsidRDefault="00AA5D01" w:rsidP="005E2292">
            <w:pPr>
              <w:jc w:val="both"/>
              <w:rPr>
                <w:del w:id="7398" w:author="vopatrilova" w:date="2018-11-19T09:19:00Z"/>
                <w:sz w:val="24"/>
              </w:rPr>
            </w:pPr>
          </w:p>
        </w:tc>
        <w:tc>
          <w:tcPr>
            <w:tcW w:w="5105" w:type="dxa"/>
          </w:tcPr>
          <w:p w:rsidR="00AA5D01" w:rsidRPr="00022F8F" w:rsidDel="00D53138" w:rsidRDefault="00AA5D01" w:rsidP="005E2292">
            <w:pPr>
              <w:jc w:val="center"/>
              <w:rPr>
                <w:del w:id="7399" w:author="vopatrilova" w:date="2018-11-19T09:19:00Z"/>
                <w:sz w:val="24"/>
              </w:rPr>
            </w:pPr>
          </w:p>
        </w:tc>
        <w:tc>
          <w:tcPr>
            <w:tcW w:w="2562" w:type="dxa"/>
            <w:gridSpan w:val="2"/>
          </w:tcPr>
          <w:p w:rsidR="00AA5D01" w:rsidRPr="00022F8F" w:rsidDel="00D53138" w:rsidRDefault="00AA5D01" w:rsidP="005E2292">
            <w:pPr>
              <w:jc w:val="center"/>
              <w:rPr>
                <w:del w:id="7400" w:author="vopatrilova" w:date="2018-11-19T09:19:00Z"/>
                <w:sz w:val="24"/>
              </w:rPr>
            </w:pPr>
          </w:p>
        </w:tc>
      </w:tr>
      <w:tr w:rsidR="00AA5D01" w:rsidRPr="00022F8F" w:rsidDel="00D53138" w:rsidTr="00A72920">
        <w:trPr>
          <w:trHeight w:val="428"/>
          <w:del w:id="7401" w:author="vopatrilova" w:date="2018-11-19T09:19:00Z"/>
        </w:trPr>
        <w:tc>
          <w:tcPr>
            <w:tcW w:w="2233" w:type="dxa"/>
          </w:tcPr>
          <w:p w:rsidR="00AA5D01" w:rsidRPr="00022F8F" w:rsidDel="00D53138" w:rsidRDefault="00AA5D01" w:rsidP="005E2292">
            <w:pPr>
              <w:jc w:val="both"/>
              <w:rPr>
                <w:del w:id="7402" w:author="vopatrilova" w:date="2018-11-19T09:19:00Z"/>
                <w:sz w:val="24"/>
              </w:rPr>
            </w:pPr>
          </w:p>
        </w:tc>
        <w:tc>
          <w:tcPr>
            <w:tcW w:w="5105" w:type="dxa"/>
          </w:tcPr>
          <w:p w:rsidR="00AA5D01" w:rsidRPr="00022F8F" w:rsidDel="00D53138" w:rsidRDefault="00AA5D01" w:rsidP="005E2292">
            <w:pPr>
              <w:jc w:val="center"/>
              <w:rPr>
                <w:del w:id="7403" w:author="vopatrilova" w:date="2018-11-19T09:19:00Z"/>
                <w:sz w:val="24"/>
              </w:rPr>
            </w:pPr>
          </w:p>
        </w:tc>
        <w:tc>
          <w:tcPr>
            <w:tcW w:w="2562" w:type="dxa"/>
            <w:gridSpan w:val="2"/>
          </w:tcPr>
          <w:p w:rsidR="00AA5D01" w:rsidRPr="00022F8F" w:rsidDel="00D53138" w:rsidRDefault="00AA5D01" w:rsidP="005E2292">
            <w:pPr>
              <w:jc w:val="center"/>
              <w:rPr>
                <w:del w:id="7404" w:author="vopatrilova" w:date="2018-11-19T09:19:00Z"/>
                <w:sz w:val="24"/>
              </w:rPr>
            </w:pPr>
          </w:p>
        </w:tc>
      </w:tr>
      <w:tr w:rsidR="00A72920" w:rsidRPr="00022F8F" w:rsidDel="00D53138" w:rsidTr="005E2292">
        <w:trPr>
          <w:del w:id="7405" w:author="vopatrilova" w:date="2018-11-19T09:19:00Z"/>
        </w:trPr>
        <w:tc>
          <w:tcPr>
            <w:tcW w:w="2233" w:type="dxa"/>
          </w:tcPr>
          <w:p w:rsidR="00A72920" w:rsidRPr="00022F8F" w:rsidDel="00D53138" w:rsidRDefault="00A72920" w:rsidP="005E2292">
            <w:pPr>
              <w:jc w:val="both"/>
              <w:rPr>
                <w:del w:id="7406" w:author="vopatrilova" w:date="2018-11-19T09:19:00Z"/>
                <w:sz w:val="24"/>
              </w:rPr>
            </w:pPr>
          </w:p>
        </w:tc>
        <w:tc>
          <w:tcPr>
            <w:tcW w:w="5105" w:type="dxa"/>
          </w:tcPr>
          <w:p w:rsidR="00A72920" w:rsidRPr="00022F8F" w:rsidDel="00D53138" w:rsidRDefault="00A72920" w:rsidP="005E2292">
            <w:pPr>
              <w:jc w:val="center"/>
              <w:rPr>
                <w:del w:id="7407" w:author="vopatrilova" w:date="2018-11-19T09:19:00Z"/>
                <w:sz w:val="24"/>
              </w:rPr>
            </w:pPr>
          </w:p>
        </w:tc>
        <w:tc>
          <w:tcPr>
            <w:tcW w:w="2562" w:type="dxa"/>
            <w:gridSpan w:val="2"/>
          </w:tcPr>
          <w:p w:rsidR="00A72920" w:rsidRPr="00022F8F" w:rsidDel="00D53138" w:rsidRDefault="00A72920" w:rsidP="005E2292">
            <w:pPr>
              <w:jc w:val="center"/>
              <w:rPr>
                <w:del w:id="7408" w:author="vopatrilova" w:date="2018-11-19T09:19:00Z"/>
                <w:sz w:val="24"/>
              </w:rPr>
            </w:pPr>
          </w:p>
        </w:tc>
      </w:tr>
      <w:tr w:rsidR="00AA5D01" w:rsidRPr="00022F8F" w:rsidTr="005E2292">
        <w:tc>
          <w:tcPr>
            <w:tcW w:w="9900" w:type="dxa"/>
            <w:gridSpan w:val="4"/>
            <w:shd w:val="clear" w:color="auto" w:fill="F7CAAC"/>
          </w:tcPr>
          <w:p w:rsidR="00AA5D01" w:rsidRPr="00022F8F" w:rsidRDefault="00AA5D01" w:rsidP="005E2292">
            <w:pPr>
              <w:rPr>
                <w:sz w:val="24"/>
              </w:rPr>
            </w:pPr>
            <w:r w:rsidRPr="00022F8F">
              <w:rPr>
                <w:b/>
              </w:rPr>
              <w:t>Odborné aktivity vztahující se k tvůrčí, resp. vědecké a umělecké činnosti vysoké školy, která souvisí se studijním programem</w:t>
            </w:r>
          </w:p>
        </w:tc>
      </w:tr>
      <w:tr w:rsidR="00D53138" w:rsidRPr="00022F8F" w:rsidTr="005E2292">
        <w:trPr>
          <w:trHeight w:val="2422"/>
        </w:trPr>
        <w:tc>
          <w:tcPr>
            <w:tcW w:w="9900" w:type="dxa"/>
            <w:gridSpan w:val="4"/>
            <w:shd w:val="clear" w:color="auto" w:fill="FFFFFF"/>
          </w:tcPr>
          <w:p w:rsidR="00D53138" w:rsidRPr="004D52C1" w:rsidRDefault="00D53138" w:rsidP="00D53138">
            <w:pPr>
              <w:jc w:val="both"/>
              <w:rPr>
                <w:ins w:id="7409" w:author="vopatrilova" w:date="2018-11-19T09:20:00Z"/>
              </w:rPr>
            </w:pPr>
            <w:ins w:id="7410" w:author="vopatrilova" w:date="2018-11-19T09:20:00Z">
              <w:r w:rsidRPr="004D52C1">
                <w:t>Orientace tvůrčí činnosti akademických pracovníků Fakulty aplikované informatiky je plně v souladu s oblast</w:t>
              </w:r>
              <w:r>
                <w:t>í</w:t>
              </w:r>
              <w:r w:rsidRPr="004D52C1">
                <w:t xml:space="preserve"> vzdělávání, v</w:t>
              </w:r>
              <w:r>
                <w:t xml:space="preserve"> jejímž </w:t>
              </w:r>
              <w:r w:rsidRPr="004D52C1">
                <w:t xml:space="preserve">rámci bude studijní program uskutečňován. Zapojení jednotlivých pracovníků do publikační činnosti je zřejmé z formuláře C-I – </w:t>
              </w:r>
              <w:r w:rsidRPr="004D52C1">
                <w:rPr>
                  <w:i/>
                </w:rPr>
                <w:t>Personální zabezpečení</w:t>
              </w:r>
              <w:r w:rsidRPr="004D52C1">
                <w:t>.  V databázi WOS je v době přípravy akreditační žádosti indexováno celkem 613 publikačních výstupů</w:t>
              </w:r>
              <w:r>
                <w:t xml:space="preserve"> (viz Sebehodnotící zpráva)</w:t>
              </w:r>
              <w:r w:rsidRPr="004D52C1">
                <w:t>, které jsou svým odborným zaměřením v souladu s oblast</w:t>
              </w:r>
              <w:r>
                <w:t>í</w:t>
              </w:r>
              <w:r w:rsidRPr="004D52C1">
                <w:t xml:space="preserve"> vzdělávání studijní</w:t>
              </w:r>
              <w:r>
                <w:t>ho</w:t>
              </w:r>
              <w:r w:rsidRPr="004D52C1">
                <w:t xml:space="preserve"> program</w:t>
              </w:r>
              <w:r>
                <w:t>u</w:t>
              </w:r>
              <w:r w:rsidRPr="004D52C1">
                <w:t>, uskutečňovan</w:t>
              </w:r>
              <w:r>
                <w:t>ého</w:t>
              </w:r>
              <w:r w:rsidRPr="004D52C1">
                <w:t xml:space="preserve"> na FAI.</w:t>
              </w:r>
            </w:ins>
          </w:p>
          <w:p w:rsidR="00D53138" w:rsidRPr="004D52C1" w:rsidRDefault="00D53138" w:rsidP="00D53138">
            <w:pPr>
              <w:jc w:val="both"/>
              <w:rPr>
                <w:ins w:id="7411" w:author="vopatrilova" w:date="2018-11-19T09:20:00Z"/>
              </w:rPr>
            </w:pPr>
            <w:ins w:id="7412" w:author="vopatrilova" w:date="2018-11-19T09:20:00Z">
              <w:r w:rsidRPr="004D52C1">
                <w:t>Plně v souladu s oblast</w:t>
              </w:r>
              <w:r>
                <w:t>í</w:t>
              </w:r>
              <w:r w:rsidRPr="004D52C1">
                <w:t xml:space="preserve"> vzdělávání, v</w:t>
              </w:r>
              <w:r>
                <w:t xml:space="preserve"> jejímž </w:t>
              </w:r>
              <w:r w:rsidRPr="004D52C1">
                <w:t>rámci bude studijní program uskutečňován, je i grantová a projektová činnost akademických pracovníků zajišťující studijní program. Na fakultě byla v uplynulých letech řešena řada resortních grantů a projektů, které svým zaměřením úzce souvisí s</w:t>
              </w:r>
              <w:r>
                <w:t> </w:t>
              </w:r>
              <w:r w:rsidRPr="004D52C1">
                <w:t>oblast</w:t>
              </w:r>
              <w:r>
                <w:t xml:space="preserve">í </w:t>
              </w:r>
              <w:r w:rsidRPr="004D52C1">
                <w:t>vzdělávání daného studijního programu</w:t>
              </w:r>
              <w:r>
                <w:t xml:space="preserve"> -</w:t>
              </w:r>
              <w:r w:rsidRPr="004D52C1">
                <w:t xml:space="preserve"> Formulá</w:t>
              </w:r>
              <w:r>
                <w:t>ř</w:t>
              </w:r>
              <w:r w:rsidRPr="004D52C1">
                <w:t xml:space="preserve"> C-</w:t>
              </w:r>
              <w:r>
                <w:t>II</w:t>
              </w:r>
              <w:r w:rsidRPr="004D52C1">
                <w:t xml:space="preserve">- </w:t>
              </w:r>
              <w:r w:rsidRPr="004D52C1">
                <w:rPr>
                  <w:i/>
                </w:rPr>
                <w:t>Související tvůrčí, resp. vědecká a umělecká činnost</w:t>
              </w:r>
              <w:r w:rsidRPr="004D52C1">
                <w:t xml:space="preserve"> </w:t>
              </w:r>
              <w:r>
                <w:t xml:space="preserve">obsahuje tři nejvýznamnější projekty, které mají přímou vazbu na oblast vzdělávání předmětného studijního programu. Další jsou pak uvedeny v Sebehodnotící zprávě k akreditační žádosti tohoto SP. </w:t>
              </w:r>
              <w:r w:rsidRPr="004D52C1">
                <w:t>Aktuálně je na fakultě</w:t>
              </w:r>
              <w:r>
                <w:t xml:space="preserve"> řešeno 5</w:t>
              </w:r>
              <w:r w:rsidRPr="004D52C1">
                <w:t xml:space="preserve"> projektů financovaných Ministerstvem průmyslu a obchodu, 1 projekt financovaný Technologickou agenturou ČR a 1 projekt Národního programu udržitelnosti financovaný Ministerstvem školství, mládeže a tělovýchovy. Fakulta aplikované informatiky byla úspěšná i </w:t>
              </w:r>
              <w:r>
                <w:t xml:space="preserve">v </w:t>
              </w:r>
              <w:r w:rsidRPr="004D52C1">
                <w:t>přípravě projektových žádostí v rámci operačního programu Věda, výzkum a vzdělávání. Aktuálně pracovníci FAI řeší 4 projekty OP VVV, z nichž dva jsou zaměřeny na inovaci zabezpečení výuky studijních programů, uskutečňovaných na FAI, jeden je určen pro rozvoj výukového prostředí (Mo</w:t>
              </w:r>
              <w:r>
                <w:t>VI</w:t>
              </w:r>
              <w:r w:rsidRPr="004D52C1">
                <w:t xml:space="preserve"> – FAI) a druhý je zaměřen na tvorbu a inovaci studijních programů</w:t>
              </w:r>
              <w:r>
                <w:t xml:space="preserve"> (Strategický projekt UTB)</w:t>
              </w:r>
              <w:r w:rsidRPr="004D52C1">
                <w:t>. Vedle těchto velkých projektů se pracovníci fakulty aktivně zapojují do řešení inovačních voucherů a projektů aplikovaného a smluvního výzkumu.</w:t>
              </w:r>
            </w:ins>
          </w:p>
          <w:p w:rsidR="00D53138" w:rsidRPr="004D52C1" w:rsidDel="007A5A46" w:rsidRDefault="00D53138" w:rsidP="00797D24">
            <w:pPr>
              <w:jc w:val="both"/>
              <w:rPr>
                <w:del w:id="7413" w:author="vopatrilova" w:date="2018-11-19T09:20:00Z"/>
              </w:rPr>
            </w:pPr>
            <w:del w:id="7414" w:author="vopatrilova" w:date="2018-11-19T09:20:00Z">
              <w:r w:rsidRPr="004D52C1" w:rsidDel="007A5A46">
                <w:delText>Orientace tvůrčí činnosti akademických pracovníků Fakulty aplikované informatiky je plně v souladu s oblast</w:delText>
              </w:r>
              <w:r w:rsidDel="007A5A46">
                <w:delText>í</w:delText>
              </w:r>
              <w:r w:rsidRPr="004D52C1" w:rsidDel="007A5A46">
                <w:delText xml:space="preserve"> vzdělávání, v</w:delText>
              </w:r>
              <w:r w:rsidDel="007A5A46">
                <w:delText xml:space="preserve"> jejímž </w:delText>
              </w:r>
              <w:r w:rsidRPr="004D52C1" w:rsidDel="007A5A46">
                <w:delText xml:space="preserve">rámci bude studijní program uskutečňován. Zapojení jednotlivých pracovníků do publikační činnosti je zřejmé z formuláře C-I – </w:delText>
              </w:r>
              <w:r w:rsidRPr="004D52C1" w:rsidDel="007A5A46">
                <w:rPr>
                  <w:i/>
                </w:rPr>
                <w:delText>Personální zabezpečení</w:delText>
              </w:r>
              <w:r w:rsidRPr="004D52C1" w:rsidDel="007A5A46">
                <w:delText>.  V databázi WOS je v době přípravy akreditační žádosti indexováno celkem 613 publikačních výstupů</w:delText>
              </w:r>
              <w:r w:rsidDel="007A5A46">
                <w:delText xml:space="preserve"> (viz Sebehodnotící zpráva)</w:delText>
              </w:r>
              <w:r w:rsidRPr="004D52C1" w:rsidDel="007A5A46">
                <w:delText>, které jsou svým odborným zaměřením v souladu s oblast</w:delText>
              </w:r>
              <w:r w:rsidDel="007A5A46">
                <w:delText>í</w:delText>
              </w:r>
              <w:r w:rsidRPr="004D52C1" w:rsidDel="007A5A46">
                <w:delText xml:space="preserve"> vzdělávání studijní</w:delText>
              </w:r>
              <w:r w:rsidDel="007A5A46">
                <w:delText>ho</w:delText>
              </w:r>
              <w:r w:rsidRPr="004D52C1" w:rsidDel="007A5A46">
                <w:delText xml:space="preserve"> program</w:delText>
              </w:r>
              <w:r w:rsidDel="007A5A46">
                <w:delText>u</w:delText>
              </w:r>
              <w:r w:rsidRPr="004D52C1" w:rsidDel="007A5A46">
                <w:delText>, uskutečňovan</w:delText>
              </w:r>
              <w:r w:rsidDel="007A5A46">
                <w:delText>ého</w:delText>
              </w:r>
              <w:r w:rsidRPr="004D52C1" w:rsidDel="007A5A46">
                <w:delText xml:space="preserve"> na FAI.</w:delText>
              </w:r>
            </w:del>
          </w:p>
          <w:p w:rsidR="00D53138" w:rsidRPr="004D52C1" w:rsidDel="007A5A46" w:rsidRDefault="00D53138" w:rsidP="00797D24">
            <w:pPr>
              <w:jc w:val="both"/>
              <w:rPr>
                <w:del w:id="7415" w:author="vopatrilova" w:date="2018-11-19T09:20:00Z"/>
              </w:rPr>
            </w:pPr>
            <w:del w:id="7416" w:author="vopatrilova" w:date="2018-11-19T09:20:00Z">
              <w:r w:rsidRPr="004D52C1" w:rsidDel="007A5A46">
                <w:delText>Plně v souladu s oblast</w:delText>
              </w:r>
              <w:r w:rsidDel="007A5A46">
                <w:delText>í</w:delText>
              </w:r>
              <w:r w:rsidRPr="004D52C1" w:rsidDel="007A5A46">
                <w:delText xml:space="preserve"> vzdělávání, v</w:delText>
              </w:r>
              <w:r w:rsidDel="007A5A46">
                <w:delText xml:space="preserve"> jejímž </w:delText>
              </w:r>
              <w:r w:rsidRPr="004D52C1" w:rsidDel="007A5A46">
                <w:delText>rámci bude studijní program uskutečňován, je i grantová a projektová činnost akademických pracovníků zajišťující studijní program. Na fakultě byla v uplynulých letech řešena řada resortních grantů a projektů, které svým zaměřením úzce souvisí s</w:delText>
              </w:r>
              <w:r w:rsidDel="007A5A46">
                <w:delText> </w:delText>
              </w:r>
              <w:r w:rsidRPr="004D52C1" w:rsidDel="007A5A46">
                <w:delText>oblast</w:delText>
              </w:r>
              <w:r w:rsidDel="007A5A46">
                <w:delText xml:space="preserve">í </w:delText>
              </w:r>
              <w:r w:rsidRPr="004D52C1" w:rsidDel="007A5A46">
                <w:delText>vzdělávání daného studijního programu</w:delText>
              </w:r>
              <w:r w:rsidDel="007A5A46">
                <w:delText xml:space="preserve"> -</w:delText>
              </w:r>
              <w:r w:rsidRPr="004D52C1" w:rsidDel="007A5A46">
                <w:delText xml:space="preserve"> Formulá</w:delText>
              </w:r>
              <w:r w:rsidDel="007A5A46">
                <w:delText>ř</w:delText>
              </w:r>
              <w:r w:rsidRPr="004D52C1" w:rsidDel="007A5A46">
                <w:delText xml:space="preserve"> C-</w:delText>
              </w:r>
              <w:r w:rsidDel="007A5A46">
                <w:delText>II</w:delText>
              </w:r>
              <w:r w:rsidRPr="004D52C1" w:rsidDel="007A5A46">
                <w:delText xml:space="preserve">- </w:delText>
              </w:r>
              <w:r w:rsidRPr="004D52C1" w:rsidDel="007A5A46">
                <w:rPr>
                  <w:i/>
                </w:rPr>
                <w:delText>Související tvůrčí, resp. vědecká a umělecká činnost</w:delText>
              </w:r>
              <w:r w:rsidRPr="004D52C1" w:rsidDel="007A5A46">
                <w:delText xml:space="preserve"> </w:delText>
              </w:r>
              <w:r w:rsidDel="007A5A46">
                <w:delText xml:space="preserve">obsahuje dva nejvýznamnější projekty, které mají přímou vazbu na oblast vzdělávání předmětného studijního programu. Další jsou pak uvedeny v Sebehodnotící zprávě k akreditační žádosti tohoto SP. </w:delText>
              </w:r>
              <w:r w:rsidRPr="004D52C1" w:rsidDel="007A5A46">
                <w:delText>Aktuálně je na fakultě</w:delText>
              </w:r>
              <w:r w:rsidDel="007A5A46">
                <w:delText xml:space="preserve"> řešeno 5</w:delText>
              </w:r>
              <w:r w:rsidRPr="004D52C1" w:rsidDel="007A5A46">
                <w:delText xml:space="preserve"> projektů financovaných Ministerstvem průmyslu a obchodu, 1 projekt financovaný Technologickou agenturou ČR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dva jsou zaměřeny na inovaci zabezpečení výuky studijních programů, uskutečňovaných na FAI, jeden je určen pro rozvoj výukového prostředí (Movi – FAI) a druhý je zaměřen na tvorbu a inovaci studijních programů</w:delText>
              </w:r>
              <w:r w:rsidDel="007A5A46">
                <w:delText xml:space="preserve"> (Strategický projekt UTB)</w:delText>
              </w:r>
              <w:r w:rsidRPr="004D52C1" w:rsidDel="007A5A46">
                <w:delText>. Vedle těchto velkých projektů se pracovníci fakulty aktivně zapojují do řešení inovačních voucherů a projektů aplikovaného a smluvního výzkumu.</w:delText>
              </w:r>
            </w:del>
          </w:p>
          <w:p w:rsidR="00D53138" w:rsidRPr="004D52C1" w:rsidRDefault="00D53138" w:rsidP="00797D24">
            <w:pPr>
              <w:jc w:val="both"/>
            </w:pPr>
          </w:p>
        </w:tc>
      </w:tr>
      <w:tr w:rsidR="00AA5D01" w:rsidRPr="00022F8F" w:rsidTr="005E2292">
        <w:trPr>
          <w:trHeight w:val="306"/>
        </w:trPr>
        <w:tc>
          <w:tcPr>
            <w:tcW w:w="9900" w:type="dxa"/>
            <w:gridSpan w:val="4"/>
            <w:shd w:val="clear" w:color="auto" w:fill="F7CAAC"/>
            <w:vAlign w:val="center"/>
          </w:tcPr>
          <w:p w:rsidR="00AA5D01" w:rsidRPr="00022F8F" w:rsidRDefault="00AA5D01" w:rsidP="005E2292">
            <w:pPr>
              <w:jc w:val="both"/>
              <w:rPr>
                <w:b/>
              </w:rPr>
            </w:pPr>
            <w:r w:rsidRPr="00022F8F">
              <w:rPr>
                <w:b/>
              </w:rPr>
              <w:t>Informace o spolupráci s praxí vztahující se ke studijnímu programu</w:t>
            </w:r>
          </w:p>
        </w:tc>
      </w:tr>
      <w:tr w:rsidR="00D53138" w:rsidRPr="00022F8F" w:rsidTr="005E2292">
        <w:trPr>
          <w:trHeight w:val="1700"/>
        </w:trPr>
        <w:tc>
          <w:tcPr>
            <w:tcW w:w="9900" w:type="dxa"/>
            <w:gridSpan w:val="4"/>
            <w:shd w:val="clear" w:color="auto" w:fill="FFFFFF"/>
          </w:tcPr>
          <w:p w:rsidR="00D53138" w:rsidRPr="004D52C1" w:rsidRDefault="00D53138" w:rsidP="00D53138">
            <w:pPr>
              <w:jc w:val="both"/>
              <w:rPr>
                <w:ins w:id="7417" w:author="vopatrilova" w:date="2018-11-19T09:21:00Z"/>
              </w:rPr>
            </w:pPr>
            <w:ins w:id="7418" w:author="vopatrilova" w:date="2018-11-19T09:21:00Z">
              <w:r w:rsidRPr="004D52C1">
                <w:t xml:space="preserve">Spolupráce s průmyslovou praxí je na Fakultě aplikované informatiky Univerzity Tomáše Bati ve Zlíně systematicky dlouhodobě rozvíjena. Je orientována do všech odborných oblastí vzdělávání, v rámci nichž bude </w:t>
              </w:r>
              <w:r>
                <w:t xml:space="preserve">i tento </w:t>
              </w:r>
              <w:r w:rsidRPr="004D52C1">
                <w:t xml:space="preserve">studijní program uskutečňován. Fakulta aplikované informatiky má ustavenou tzv. Průmyslovou radu, která má více než 30 externích členů. Radu tvoří zástupci firem z oblasti informačních technologií, automatizace, strojírenství, bezpečnostního průmyslu atd. Tato rada zasedá zpravidla jednou ročně. Na zasedáních Průmyslové </w:t>
              </w:r>
              <w:r>
                <w:t>r</w:t>
              </w:r>
              <w:r w:rsidRPr="004D52C1">
                <w:t xml:space="preserve">ady FAI jsou projednávány aktuální možnosti spolupráce firem s akademickým prostředím, Rada se vyjadřuje také k aktualizaci </w:t>
              </w:r>
              <w:r>
                <w:t xml:space="preserve">stávajících a k návrhům nových </w:t>
              </w:r>
              <w:r w:rsidRPr="004D52C1">
                <w:t>studijních plánů jednotlivých studijních programů s ohledem na potřeby trhu.</w:t>
              </w:r>
            </w:ins>
          </w:p>
          <w:p w:rsidR="00D53138" w:rsidRPr="004D52C1" w:rsidRDefault="00D53138" w:rsidP="00D53138">
            <w:pPr>
              <w:jc w:val="both"/>
              <w:rPr>
                <w:ins w:id="7419" w:author="vopatrilova" w:date="2018-11-19T09:21:00Z"/>
              </w:rPr>
            </w:pPr>
            <w:ins w:id="7420" w:author="vopatrilova" w:date="2018-11-19T09:21:00Z">
              <w:r w:rsidRPr="004D52C1">
                <w:t>Spolupráce s praxí je v průběhu studia realizována prostřednictvím odborných exkurzí studentů ve firmách a institucích, které jsou nositeli oborového zaměření studentů. Studenti inovovaného studijního programu, který je v podstatě realizován v různých vývojových verzích od roku 1986, pravidelně navštěvují firmy s pokročilým nasazením automatizační a robotické techniky (Např. HELLA Mohelnice, KIA Žilina, Trnavské automobilové závody a další)  Akademičtí pracovníci, kteří zajišťují výuku v bakalářských a magisterských studijních programech, se podílejí na řešení projektů a grantů, které často řeší ve spolupráci s firmami a institucemi. Do řešení projektů jsou v omezené míře zapojováni i studenti magisterského stupně studia. V posledních letech, zejména díky vzniku Regionálního výzkumného centra C</w:t>
              </w:r>
              <w:r>
                <w:t>EBIA-</w:t>
              </w:r>
              <w:r w:rsidRPr="004D52C1">
                <w:t xml:space="preserve">Tech, dochází k nárůstu objemu smluvního výzkumu, který je poptáván zejména regionálními firmami. Některá méně náročná zadání, která vznikají ze strany firem, jsou </w:t>
              </w:r>
              <w:r>
                <w:t xml:space="preserve">také </w:t>
              </w:r>
              <w:r w:rsidRPr="004D52C1">
                <w:t>řešena v rámci závěrečných kvalifikačních prací studentů.</w:t>
              </w:r>
            </w:ins>
          </w:p>
          <w:p w:rsidR="00D53138" w:rsidRPr="004D52C1" w:rsidDel="00E21E98" w:rsidRDefault="00D53138" w:rsidP="00865F17">
            <w:pPr>
              <w:jc w:val="both"/>
              <w:rPr>
                <w:del w:id="7421" w:author="vopatrilova" w:date="2018-11-19T09:21:00Z"/>
              </w:rPr>
            </w:pPr>
            <w:ins w:id="7422" w:author="vopatrilova" w:date="2018-11-19T09:21:00Z">
              <w:r w:rsidRPr="004D52C1">
                <w:t>Širokou spolupráci Fakulty aplikované informatiky s průmyslovou a odbornou praxí umožňuje také Vědecko</w:t>
              </w:r>
              <w:r>
                <w:t>-</w:t>
              </w:r>
              <w:r w:rsidRPr="004D52C1">
                <w:t xml:space="preserve">technický park Informační a komunikační technologie (VTP-ICT), který je přímo spojen s budovou Fakulty aplikované informatiky. Tento park umožňuje rozšíření spolupráce univerzitního prostředí s průmyslovou sférou a vytváří synergické centrum pro firmy, které mohou využívat zkušenosti akademických pracovníků v bezpečnostních, informačních a komunikačních technologiích. </w:t>
              </w:r>
              <w:r>
                <w:t xml:space="preserve">Je naplňován hlavní cíl vybudování tohoto parku, směřovaný zejména do rozvoje </w:t>
              </w:r>
              <w:r w:rsidRPr="004D52C1">
                <w:t>spolupráce univerzity s regionálními firmami na bázi smluvního a kolaborativního výzkumu s přímou účastí akademických pracovníků a studentů Fakulty aplikované informatiky.</w:t>
              </w:r>
            </w:ins>
            <w:del w:id="7423" w:author="vopatrilova" w:date="2018-11-19T09:21:00Z">
              <w:r w:rsidRPr="004D52C1" w:rsidDel="00E21E98">
                <w:delText xml:space="preserve">Spolupráce s průmyslovou praxí je na Fakultě aplikované informatiky Univerzity Tomáše Bati ve Zlíně systematicky dlouhodobě rozvíjena. Je orientována do všech odborných oblastí vzdělávání, v rámci nichž bude studijní program uskutečňován. Fakulta aplikované informatiky má ustavenou tzv. Průmyslovou radu, která má více než 30 externích členů. Radu tvoří zástupci firem z oblasti informačních technologií, automatizace, strojírenství, bezpečnostního průmyslu atd. Tato rada zasedá zpravidla jednou ročně. Na zasedáních Průmyslové Rady FAI jsou projednávány aktuální možnosti spolupráce firem s akademickým prostředím, Rada se vyjadřuje také k aktualizaci </w:delText>
              </w:r>
              <w:r w:rsidDel="00E21E98">
                <w:delText xml:space="preserve">stávajících a k návrhům nových </w:delText>
              </w:r>
              <w:r w:rsidRPr="004D52C1" w:rsidDel="00E21E98">
                <w:delText>studijních plánů jednotlivých studijních programů s ohledem na potřeby trhu.</w:delText>
              </w:r>
            </w:del>
          </w:p>
          <w:p w:rsidR="00D53138" w:rsidRPr="004D52C1" w:rsidDel="00E21E98" w:rsidRDefault="00D53138" w:rsidP="00865F17">
            <w:pPr>
              <w:jc w:val="both"/>
              <w:rPr>
                <w:del w:id="7424" w:author="vopatrilova" w:date="2018-11-19T09:21:00Z"/>
              </w:rPr>
            </w:pPr>
            <w:del w:id="7425" w:author="vopatrilova" w:date="2018-11-19T09:21:00Z">
              <w:r w:rsidRPr="004D52C1" w:rsidDel="00E21E98">
                <w:delText xml:space="preserve">Spolupráce s praxí je v průběhu studia realizována prostřednictvím odborných exkurzí studentů ve firmách a institucích, které jsou nositeli oborového zaměření studentů. Studenti inovovaného studijního programu, který je v podstatě realizován v různých vývojových verzích od roku 1986, pravidelně navštěvují firmy s pokročilým nasazením automatizační a robotické techniky (Např. HELLA Mohelnice, KIA Žilina, Trnavské automobilové závody a další)  Akademičtí pracovníci, kteří zajišťují výuku v bakalářských a magisterských studijních programech, se podílejí na řešení projektů a grantů, které často řeší ve spolupráci s firmami a institucemi. Do řešení projektů jsou v omezené míře zapojováni i studenti magisterského stupně studia. V posledních letech, zejména díky vzniku Regionálního výzkumného centra Cebia – Tech, dochází k nárůstu objemu smluvního výzkumu, který je poptáván zejména regionálními firmami. Některá méně náročná zadání, která vznikají ze strany firem, jsou </w:delText>
              </w:r>
              <w:r w:rsidDel="00E21E98">
                <w:delText xml:space="preserve">také </w:delText>
              </w:r>
              <w:r w:rsidRPr="004D52C1" w:rsidDel="00E21E98">
                <w:delText>řešena v rámci závěrečných kvalifikačních prací studentů.</w:delText>
              </w:r>
            </w:del>
          </w:p>
          <w:p w:rsidR="00D53138" w:rsidRPr="00022F8F" w:rsidRDefault="00D53138" w:rsidP="00865F17">
            <w:pPr>
              <w:jc w:val="both"/>
            </w:pPr>
            <w:del w:id="7426" w:author="vopatrilova" w:date="2018-11-19T09:21:00Z">
              <w:r w:rsidRPr="004D52C1" w:rsidDel="00E21E98">
                <w:delText xml:space="preserve">Širokou spolupráci Fakulty aplikované informatiky s průmyslovou a odbornou praxí umožňuje také Vědeckotechnický park Informační a komunikační technologie (VTP-ICT), který je přímo spojen s budovou Fakulty aplikované informatiky. Tento park umožňuje rozšíření spolupráce univerzitního prostředí s průmyslovou sférou a vytváří synergické centrum pro firmy, které mohou využívat zkušenosti akademických pracovníků v bezpečnostních, informačních a komunikačních technologiích. </w:delText>
              </w:r>
              <w:r w:rsidDel="00E21E98">
                <w:delText xml:space="preserve">Je naplňován hlavní cíl vybudování tohoto parku, směřovaný zejména do rozvoje </w:delText>
              </w:r>
              <w:r w:rsidRPr="004D52C1" w:rsidDel="00E21E98">
                <w:delText>spolupráce univerzity s regionálními firmami na bázi smluvního a kolaborativního výzkumu s přímou účastí akademických pracovníků a studentů Fakulty aplikované informatiky.</w:delText>
              </w:r>
            </w:del>
          </w:p>
        </w:tc>
      </w:tr>
    </w:tbl>
    <w:p w:rsidR="00AA5D01" w:rsidRPr="00022F8F" w:rsidRDefault="00AA5D01" w:rsidP="00AA5D01"/>
    <w:p w:rsidR="00AA5D01" w:rsidRPr="00022F8F" w:rsidRDefault="00AA5D01" w:rsidP="00AA5D01">
      <w:pPr>
        <w:spacing w:after="160" w:line="259" w:lineRule="auto"/>
      </w:pPr>
      <w:r w:rsidRPr="00022F8F">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A5D01" w:rsidRPr="00022F8F" w:rsidTr="005E2292">
        <w:tc>
          <w:tcPr>
            <w:tcW w:w="9859" w:type="dxa"/>
            <w:tcBorders>
              <w:bottom w:val="double" w:sz="4" w:space="0" w:color="auto"/>
            </w:tcBorders>
            <w:shd w:val="clear" w:color="auto" w:fill="BDD6EE"/>
          </w:tcPr>
          <w:p w:rsidR="00AA5D01" w:rsidRPr="00022F8F" w:rsidRDefault="00AA5D01" w:rsidP="004B027B">
            <w:pPr>
              <w:tabs>
                <w:tab w:val="right" w:pos="9540"/>
              </w:tabs>
              <w:jc w:val="both"/>
              <w:rPr>
                <w:b/>
                <w:sz w:val="28"/>
              </w:rPr>
            </w:pPr>
            <w:bookmarkStart w:id="7427" w:name="CIII"/>
            <w:r w:rsidRPr="00022F8F">
              <w:rPr>
                <w:b/>
                <w:sz w:val="28"/>
              </w:rPr>
              <w:lastRenderedPageBreak/>
              <w:t>C-III – Informační zabezpečení studijního programu</w:t>
            </w:r>
            <w:bookmarkEnd w:id="7427"/>
            <w:r w:rsidR="004B027B">
              <w:rPr>
                <w:b/>
                <w:sz w:val="26"/>
                <w:szCs w:val="26"/>
              </w:rPr>
              <w:tab/>
            </w:r>
            <w:r w:rsidR="00742E6D">
              <w:fldChar w:fldCharType="begin"/>
            </w:r>
            <w:r w:rsidR="00742E6D">
              <w:instrText xml:space="preserve"> REF aobsah \h  \* MERGEFORMAT </w:instrText>
            </w:r>
            <w:r w:rsidR="00742E6D">
              <w:fldChar w:fldCharType="separate"/>
            </w:r>
            <w:r w:rsidR="00E735CA" w:rsidRPr="00E735CA">
              <w:rPr>
                <w:rStyle w:val="Odkazintenzivn"/>
              </w:rPr>
              <w:t>Obsah žádosti</w:t>
            </w:r>
            <w:r w:rsidR="00742E6D">
              <w:fldChar w:fldCharType="end"/>
            </w:r>
          </w:p>
        </w:tc>
      </w:tr>
      <w:tr w:rsidR="00AA5D01" w:rsidRPr="00022F8F" w:rsidTr="005E2292">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AA5D01" w:rsidRPr="00022F8F" w:rsidRDefault="00AA5D01" w:rsidP="005E2292">
            <w:r w:rsidRPr="00022F8F">
              <w:rPr>
                <w:b/>
              </w:rPr>
              <w:t xml:space="preserve">Název a stručný popis studijního informačního systému </w:t>
            </w:r>
          </w:p>
        </w:tc>
      </w:tr>
      <w:tr w:rsidR="00D53138" w:rsidRPr="00022F8F" w:rsidTr="005E2292">
        <w:trPr>
          <w:trHeight w:val="2268"/>
        </w:trPr>
        <w:tc>
          <w:tcPr>
            <w:tcW w:w="9859" w:type="dxa"/>
            <w:tcBorders>
              <w:top w:val="single" w:sz="2" w:space="0" w:color="auto"/>
              <w:left w:val="single" w:sz="2" w:space="0" w:color="auto"/>
              <w:bottom w:val="single" w:sz="2" w:space="0" w:color="auto"/>
              <w:right w:val="single" w:sz="2" w:space="0" w:color="auto"/>
            </w:tcBorders>
          </w:tcPr>
          <w:p w:rsidR="00D53138" w:rsidRPr="004D52C1" w:rsidRDefault="00D53138" w:rsidP="00D53138">
            <w:pPr>
              <w:pStyle w:val="Default"/>
              <w:jc w:val="both"/>
              <w:rPr>
                <w:ins w:id="7428" w:author="vopatrilova" w:date="2018-11-19T09:21:00Z"/>
                <w:sz w:val="20"/>
                <w:szCs w:val="20"/>
              </w:rPr>
            </w:pPr>
            <w:ins w:id="7429" w:author="vopatrilova" w:date="2018-11-19T09:21:00Z">
              <w:r w:rsidRPr="004D52C1">
                <w:rPr>
                  <w:sz w:val="20"/>
                  <w:szCs w:val="20"/>
                </w:rPr>
                <w:t xml:space="preserve">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 </w:t>
              </w:r>
            </w:ins>
          </w:p>
          <w:p w:rsidR="00D53138" w:rsidRPr="00022F8F" w:rsidDel="007B2CCB" w:rsidRDefault="00D53138" w:rsidP="005E2292">
            <w:pPr>
              <w:pStyle w:val="Default"/>
              <w:jc w:val="both"/>
              <w:rPr>
                <w:del w:id="7430" w:author="vopatrilova" w:date="2018-11-19T09:21:00Z"/>
                <w:sz w:val="20"/>
                <w:szCs w:val="20"/>
              </w:rPr>
            </w:pPr>
            <w:del w:id="7431" w:author="vopatrilova" w:date="2018-11-19T09:21:00Z">
              <w:r w:rsidRPr="00022F8F" w:rsidDel="007B2CCB">
                <w:rPr>
                  <w:sz w:val="20"/>
                  <w:szCs w:val="20"/>
                </w:rPr>
                <w:delText>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w:delText>
              </w:r>
              <w:r w:rsidR="008C3AC8" w:rsidDel="007B2CCB">
                <w:fldChar w:fldCharType="begin"/>
              </w:r>
              <w:r w:rsidDel="007B2CCB">
                <w:delInstrText>HYPERLINK "https://stag.utb.cz/portal/"</w:delInstrText>
              </w:r>
              <w:r w:rsidR="008C3AC8" w:rsidDel="007B2CCB">
                <w:fldChar w:fldCharType="separate"/>
              </w:r>
              <w:r w:rsidRPr="007009D3" w:rsidDel="007B2CCB">
                <w:rPr>
                  <w:rStyle w:val="Hypertextovodkaz"/>
                  <w:sz w:val="20"/>
                  <w:szCs w:val="20"/>
                </w:rPr>
                <w:delText>https://stag.utb.cz/portal/</w:delText>
              </w:r>
              <w:r w:rsidR="008C3AC8" w:rsidDel="007B2CCB">
                <w:fldChar w:fldCharType="end"/>
              </w:r>
              <w:r w:rsidDel="007B2CCB">
                <w:rPr>
                  <w:sz w:val="20"/>
                  <w:szCs w:val="20"/>
                </w:rPr>
                <w:delText>)</w:delText>
              </w:r>
              <w:r w:rsidRPr="00022F8F" w:rsidDel="007B2CCB">
                <w:rPr>
                  <w:sz w:val="20"/>
                  <w:szCs w:val="20"/>
                </w:rPr>
                <w:delTex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 </w:delText>
              </w:r>
            </w:del>
          </w:p>
          <w:p w:rsidR="00D53138" w:rsidRPr="00022F8F" w:rsidRDefault="00D53138" w:rsidP="005E2292">
            <w:pPr>
              <w:jc w:val="both"/>
            </w:pPr>
          </w:p>
        </w:tc>
      </w:tr>
      <w:tr w:rsidR="00AA5D01" w:rsidRPr="00022F8F" w:rsidTr="005E2292">
        <w:trPr>
          <w:trHeight w:val="283"/>
        </w:trPr>
        <w:tc>
          <w:tcPr>
            <w:tcW w:w="9859" w:type="dxa"/>
            <w:shd w:val="clear" w:color="auto" w:fill="F7CAAC"/>
            <w:vAlign w:val="center"/>
          </w:tcPr>
          <w:p w:rsidR="00AA5D01" w:rsidRPr="00022F8F" w:rsidRDefault="00AA5D01" w:rsidP="005E2292">
            <w:pPr>
              <w:rPr>
                <w:b/>
              </w:rPr>
            </w:pPr>
            <w:r w:rsidRPr="00022F8F">
              <w:rPr>
                <w:b/>
              </w:rPr>
              <w:t>Přístup ke studijní literatuře</w:t>
            </w:r>
          </w:p>
        </w:tc>
      </w:tr>
      <w:tr w:rsidR="00D53138" w:rsidRPr="00022F8F" w:rsidTr="005E2292">
        <w:trPr>
          <w:trHeight w:val="2268"/>
        </w:trPr>
        <w:tc>
          <w:tcPr>
            <w:tcW w:w="9859" w:type="dxa"/>
          </w:tcPr>
          <w:p w:rsidR="00D53138" w:rsidRPr="004D52C1" w:rsidRDefault="00D53138" w:rsidP="00D53138">
            <w:pPr>
              <w:pStyle w:val="Default"/>
              <w:jc w:val="both"/>
              <w:rPr>
                <w:ins w:id="7432" w:author="vopatrilova" w:date="2018-11-19T09:21:00Z"/>
                <w:sz w:val="20"/>
                <w:szCs w:val="20"/>
              </w:rPr>
            </w:pPr>
            <w:ins w:id="7433" w:author="vopatrilova" w:date="2018-11-19T09:21:00Z">
              <w:r w:rsidRPr="004D52C1">
                <w:rPr>
                  <w:sz w:val="20"/>
                  <w:szCs w:val="20"/>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w:t>
              </w:r>
              <w:r>
                <w:rPr>
                  <w:sz w:val="20"/>
                  <w:szCs w:val="20"/>
                </w:rPr>
                <w:t>mi</w:t>
              </w:r>
              <w:r w:rsidRPr="004D52C1">
                <w:rPr>
                  <w:sz w:val="20"/>
                  <w:szCs w:val="20"/>
                </w:rPr>
                <w:t xml:space="preserve"> se například podpory vědecko</w:t>
              </w:r>
              <w:r>
                <w:rPr>
                  <w:sz w:val="20"/>
                  <w:szCs w:val="20"/>
                </w:rPr>
                <w:t>-</w:t>
              </w:r>
              <w:r w:rsidRPr="004D52C1">
                <w:rPr>
                  <w:sz w:val="20"/>
                  <w:szCs w:val="20"/>
                </w:rPr>
                <w:t>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w:t>
              </w:r>
              <w:r>
                <w:rPr>
                  <w:sz w:val="20"/>
                  <w:szCs w:val="20"/>
                </w:rPr>
                <w:t>e</w:t>
              </w:r>
              <w:r w:rsidRPr="004D52C1">
                <w:rPr>
                  <w:sz w:val="20"/>
                  <w:szCs w:val="20"/>
                </w:rPr>
                <w:t xml:space="preserve"> studijním systému </w:t>
              </w:r>
              <w:r>
                <w:rPr>
                  <w:sz w:val="20"/>
                  <w:szCs w:val="20"/>
                </w:rPr>
                <w:t>IS/</w:t>
              </w:r>
              <w:r w:rsidRPr="004D52C1">
                <w:rPr>
                  <w:sz w:val="20"/>
                  <w:szCs w:val="20"/>
                </w:rPr>
                <w:t xml:space="preserve">STAG. Studenti mohou knihovně podávat návrhy na nákup literatury, která jim ve fondu chybí, </w:t>
              </w:r>
              <w:r>
                <w:rPr>
                  <w:sz w:val="20"/>
                  <w:szCs w:val="20"/>
                </w:rPr>
                <w:t>prostřednictvím</w:t>
              </w:r>
              <w:r w:rsidRPr="004D52C1">
                <w:rPr>
                  <w:sz w:val="20"/>
                  <w:szCs w:val="20"/>
                </w:rPr>
                <w:t xml:space="preserve"> online formulář</w:t>
              </w:r>
              <w:r>
                <w:rPr>
                  <w:sz w:val="20"/>
                  <w:szCs w:val="20"/>
                </w:rPr>
                <w:t>e</w:t>
              </w:r>
              <w:r w:rsidRPr="004D52C1">
                <w:rPr>
                  <w:sz w:val="20"/>
                  <w:szCs w:val="20"/>
                </w:rPr>
                <w:t xml:space="preserve"> v katalogu knihovny. Knihovna dále zajišťuje i přístup k bakalářským, diplomovým a di</w:t>
              </w:r>
              <w:r>
                <w:rPr>
                  <w:sz w:val="20"/>
                  <w:szCs w:val="20"/>
                </w:rPr>
                <w:t>z</w:t>
              </w:r>
              <w:r w:rsidRPr="004D52C1">
                <w:rPr>
                  <w:sz w:val="20"/>
                  <w:szCs w:val="20"/>
                </w:rPr>
                <w:t xml:space="preserve">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http://publikace.k.utb.cz. </w:t>
              </w:r>
            </w:ins>
          </w:p>
          <w:p w:rsidR="00D53138" w:rsidRPr="00022F8F" w:rsidDel="00D8004E" w:rsidRDefault="00D53138" w:rsidP="005E2292">
            <w:pPr>
              <w:pStyle w:val="Default"/>
              <w:jc w:val="both"/>
              <w:rPr>
                <w:del w:id="7434" w:author="vopatrilova" w:date="2018-11-19T09:21:00Z"/>
                <w:sz w:val="20"/>
                <w:szCs w:val="20"/>
              </w:rPr>
            </w:pPr>
            <w:del w:id="7435" w:author="vopatrilova" w:date="2018-11-19T09:21:00Z">
              <w:r w:rsidRPr="00022F8F" w:rsidDel="00D8004E">
                <w:rPr>
                  <w:sz w:val="20"/>
                  <w:szCs w:val="20"/>
                </w:rPr>
                <w:delTex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http://publikace.k.utb.cz. </w:delText>
              </w:r>
            </w:del>
          </w:p>
          <w:p w:rsidR="00D53138" w:rsidRPr="00022F8F" w:rsidRDefault="00D53138" w:rsidP="005E2292">
            <w:pPr>
              <w:rPr>
                <w:b/>
              </w:rPr>
            </w:pPr>
          </w:p>
        </w:tc>
      </w:tr>
      <w:tr w:rsidR="00AA5D01" w:rsidRPr="00022F8F" w:rsidTr="005E2292">
        <w:trPr>
          <w:trHeight w:val="283"/>
        </w:trPr>
        <w:tc>
          <w:tcPr>
            <w:tcW w:w="9859" w:type="dxa"/>
            <w:shd w:val="clear" w:color="auto" w:fill="F7CAAC"/>
            <w:vAlign w:val="center"/>
          </w:tcPr>
          <w:p w:rsidR="00AA5D01" w:rsidRPr="00022F8F" w:rsidRDefault="00AA5D01" w:rsidP="005E2292">
            <w:r w:rsidRPr="00022F8F">
              <w:rPr>
                <w:b/>
              </w:rPr>
              <w:t>Přehled zpřístupněných databází</w:t>
            </w:r>
          </w:p>
        </w:tc>
      </w:tr>
      <w:tr w:rsidR="00D53138" w:rsidRPr="00022F8F" w:rsidTr="005E2292">
        <w:trPr>
          <w:trHeight w:val="2268"/>
        </w:trPr>
        <w:tc>
          <w:tcPr>
            <w:tcW w:w="9859" w:type="dxa"/>
          </w:tcPr>
          <w:p w:rsidR="00D53138" w:rsidRPr="004D52C1" w:rsidRDefault="00D53138" w:rsidP="00D53138">
            <w:pPr>
              <w:pStyle w:val="Default"/>
              <w:jc w:val="both"/>
              <w:rPr>
                <w:ins w:id="7436" w:author="vopatrilova" w:date="2018-11-19T09:22:00Z"/>
                <w:sz w:val="20"/>
                <w:szCs w:val="20"/>
              </w:rPr>
            </w:pPr>
            <w:ins w:id="7437" w:author="vopatrilova" w:date="2018-11-19T09:22:00Z">
              <w:r w:rsidRPr="004D52C1">
                <w:rPr>
                  <w:sz w:val="20"/>
                  <w:szCs w:val="20"/>
                </w:rPr>
                <w:t>Knihovna UTB dlouhodobě buduje širokou nabídku elektronických informačních zdrojů pro účely výuky, ale i podpory vědecko</w:t>
              </w:r>
              <w:r>
                <w:rPr>
                  <w:sz w:val="20"/>
                  <w:szCs w:val="20"/>
                </w:rPr>
                <w:t>-</w:t>
              </w:r>
              <w:r w:rsidRPr="004D52C1">
                <w:rPr>
                  <w:sz w:val="20"/>
                  <w:szCs w:val="20"/>
                </w:rPr>
                <w:t xml:space="preserve">výzkumného procesu. Zdroje jsou nabízeny prostřednictvím špičkových technologií, které podporují komfortní práci a vysoké využití nabízených databází. Veškeré informační zdroje jsou dostupné </w:t>
              </w:r>
              <w:r>
                <w:rPr>
                  <w:sz w:val="20"/>
                  <w:szCs w:val="20"/>
                </w:rPr>
                <w:t>prostřednictvím</w:t>
              </w:r>
              <w:r w:rsidRPr="004D52C1">
                <w:rPr>
                  <w:sz w:val="20"/>
                  <w:szCs w:val="20"/>
                </w:rPr>
                <w:t xml:space="preserve"> moderní</w:t>
              </w:r>
              <w:r>
                <w:rPr>
                  <w:sz w:val="20"/>
                  <w:szCs w:val="20"/>
                </w:rPr>
                <w:t>ho</w:t>
              </w:r>
              <w:r w:rsidRPr="004D52C1">
                <w:rPr>
                  <w:sz w:val="20"/>
                  <w:szCs w:val="20"/>
                </w:rPr>
                <w:t xml:space="preserve"> centrální</w:t>
              </w:r>
              <w:r>
                <w:rPr>
                  <w:sz w:val="20"/>
                  <w:szCs w:val="20"/>
                </w:rPr>
                <w:t>ho</w:t>
              </w:r>
              <w:r w:rsidRPr="004D52C1">
                <w:rPr>
                  <w:sz w:val="20"/>
                  <w:szCs w:val="20"/>
                </w:rPr>
                <w:t xml:space="preserve"> portál</w:t>
              </w:r>
              <w:r>
                <w:rPr>
                  <w:sz w:val="20"/>
                  <w:szCs w:val="20"/>
                </w:rPr>
                <w:t>u</w:t>
              </w:r>
              <w:r w:rsidRPr="004D52C1">
                <w:rPr>
                  <w:sz w:val="20"/>
                  <w:szCs w:val="20"/>
                </w:rPr>
                <w:t xml:space="preserve">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ins>
          </w:p>
          <w:p w:rsidR="00D53138" w:rsidRPr="004D52C1" w:rsidRDefault="00D53138" w:rsidP="00D53138">
            <w:pPr>
              <w:pStyle w:val="Default"/>
              <w:jc w:val="both"/>
              <w:rPr>
                <w:ins w:id="7438" w:author="vopatrilova" w:date="2018-11-19T09:22:00Z"/>
                <w:sz w:val="20"/>
                <w:szCs w:val="20"/>
              </w:rPr>
            </w:pPr>
            <w:ins w:id="7439" w:author="vopatrilova" w:date="2018-11-19T09:22:00Z">
              <w:r w:rsidRPr="004D52C1">
                <w:rPr>
                  <w:sz w:val="20"/>
                  <w:szCs w:val="20"/>
                </w:rPr>
                <w:t xml:space="preserve">Konkrétní dostupné databáze: </w:t>
              </w:r>
            </w:ins>
          </w:p>
          <w:p w:rsidR="00D53138" w:rsidRPr="004D52C1" w:rsidRDefault="00D53138" w:rsidP="00D53138">
            <w:pPr>
              <w:pStyle w:val="Default"/>
              <w:numPr>
                <w:ilvl w:val="0"/>
                <w:numId w:val="68"/>
              </w:numPr>
              <w:jc w:val="both"/>
              <w:rPr>
                <w:ins w:id="7440" w:author="vopatrilova" w:date="2018-11-19T09:22:00Z"/>
                <w:sz w:val="20"/>
                <w:szCs w:val="20"/>
              </w:rPr>
            </w:pPr>
            <w:ins w:id="7441" w:author="vopatrilova" w:date="2018-11-19T09:22:00Z">
              <w:r w:rsidRPr="004D52C1">
                <w:rPr>
                  <w:sz w:val="20"/>
                  <w:szCs w:val="20"/>
                </w:rPr>
                <w:t xml:space="preserve">Citační databáze Web of Science a Scopus; </w:t>
              </w:r>
            </w:ins>
          </w:p>
          <w:p w:rsidR="00D53138" w:rsidRPr="004D52C1" w:rsidRDefault="00D53138" w:rsidP="00D53138">
            <w:pPr>
              <w:pStyle w:val="Default"/>
              <w:numPr>
                <w:ilvl w:val="0"/>
                <w:numId w:val="68"/>
              </w:numPr>
              <w:jc w:val="both"/>
              <w:rPr>
                <w:ins w:id="7442" w:author="vopatrilova" w:date="2018-11-19T09:22:00Z"/>
                <w:sz w:val="20"/>
                <w:szCs w:val="20"/>
              </w:rPr>
            </w:pPr>
            <w:ins w:id="7443" w:author="vopatrilova" w:date="2018-11-19T09:22:00Z">
              <w:r w:rsidRPr="004D52C1">
                <w:rPr>
                  <w:sz w:val="20"/>
                  <w:szCs w:val="20"/>
                </w:rPr>
                <w:t xml:space="preserve">Multioborové kolekce elektronických časopisů Elsevier ScienceDirect, Wiley Online Library, SpringerLink a další; </w:t>
              </w:r>
            </w:ins>
          </w:p>
          <w:p w:rsidR="00D53138" w:rsidRPr="004D52C1" w:rsidRDefault="00D53138" w:rsidP="00D53138">
            <w:pPr>
              <w:pStyle w:val="Default"/>
              <w:numPr>
                <w:ilvl w:val="0"/>
                <w:numId w:val="68"/>
              </w:numPr>
              <w:jc w:val="both"/>
              <w:rPr>
                <w:ins w:id="7444" w:author="vopatrilova" w:date="2018-11-19T09:22:00Z"/>
                <w:sz w:val="20"/>
                <w:szCs w:val="20"/>
              </w:rPr>
            </w:pPr>
            <w:ins w:id="7445" w:author="vopatrilova" w:date="2018-11-19T09:22:00Z">
              <w:r w:rsidRPr="004D52C1">
                <w:rPr>
                  <w:sz w:val="20"/>
                  <w:szCs w:val="20"/>
                </w:rPr>
                <w:t xml:space="preserve">Multioborové plnotextové databáze Ebsco a ProQuest; </w:t>
              </w:r>
            </w:ins>
          </w:p>
          <w:p w:rsidR="00D53138" w:rsidRDefault="00D53138" w:rsidP="00D53138">
            <w:pPr>
              <w:pStyle w:val="Default"/>
              <w:jc w:val="both"/>
              <w:rPr>
                <w:ins w:id="7446" w:author="vopatrilova" w:date="2018-11-19T09:22:00Z"/>
                <w:sz w:val="20"/>
                <w:szCs w:val="20"/>
              </w:rPr>
            </w:pPr>
            <w:ins w:id="7447" w:author="vopatrilova" w:date="2018-11-19T09:22:00Z">
              <w:r w:rsidRPr="004D52C1">
                <w:rPr>
                  <w:sz w:val="20"/>
                  <w:szCs w:val="20"/>
                </w:rPr>
                <w:t xml:space="preserve">Seznam všech databází je dostupný </w:t>
              </w:r>
              <w:proofErr w:type="gramStart"/>
              <w:r w:rsidRPr="004D52C1">
                <w:rPr>
                  <w:sz w:val="20"/>
                  <w:szCs w:val="20"/>
                </w:rPr>
                <w:t>na</w:t>
              </w:r>
              <w:proofErr w:type="gramEnd"/>
              <w:r w:rsidRPr="004D52C1">
                <w:rPr>
                  <w:sz w:val="20"/>
                  <w:szCs w:val="20"/>
                </w:rPr>
                <w:t xml:space="preserve">: </w:t>
              </w:r>
              <w:r w:rsidR="008C3AC8">
                <w:fldChar w:fldCharType="begin"/>
              </w:r>
              <w:r>
                <w:instrText>HYPERLINK "http://portal.k.utb.cz/databases/alphabetical/"</w:instrText>
              </w:r>
              <w:r w:rsidR="008C3AC8">
                <w:fldChar w:fldCharType="separate"/>
              </w:r>
              <w:r w:rsidRPr="004D52C1">
                <w:rPr>
                  <w:rStyle w:val="Hypertextovodkaz"/>
                  <w:sz w:val="20"/>
                  <w:szCs w:val="20"/>
                </w:rPr>
                <w:t>http://portal.k.utb.cz/databases/alphabetical/</w:t>
              </w:r>
              <w:r w:rsidR="008C3AC8">
                <w:fldChar w:fldCharType="end"/>
              </w:r>
              <w:r w:rsidRPr="004D52C1">
                <w:rPr>
                  <w:sz w:val="20"/>
                  <w:szCs w:val="20"/>
                </w:rPr>
                <w:t xml:space="preserve">. </w:t>
              </w:r>
            </w:ins>
          </w:p>
          <w:p w:rsidR="00D53138" w:rsidRPr="004D52C1" w:rsidRDefault="00D53138" w:rsidP="00D53138">
            <w:pPr>
              <w:pStyle w:val="Default"/>
              <w:jc w:val="both"/>
              <w:rPr>
                <w:ins w:id="7448" w:author="vopatrilova" w:date="2018-11-19T09:22:00Z"/>
                <w:sz w:val="20"/>
                <w:szCs w:val="20"/>
              </w:rPr>
            </w:pPr>
          </w:p>
          <w:p w:rsidR="00D53138" w:rsidRPr="00022F8F" w:rsidDel="00692742" w:rsidRDefault="00D53138" w:rsidP="005E2292">
            <w:pPr>
              <w:pStyle w:val="Default"/>
              <w:jc w:val="both"/>
              <w:rPr>
                <w:del w:id="7449" w:author="vopatrilova" w:date="2018-11-19T09:22:00Z"/>
                <w:sz w:val="20"/>
                <w:szCs w:val="20"/>
              </w:rPr>
            </w:pPr>
            <w:del w:id="7450" w:author="vopatrilova" w:date="2018-11-19T09:22:00Z">
              <w:r w:rsidRPr="00022F8F" w:rsidDel="00692742">
                <w:rPr>
                  <w:sz w:val="20"/>
                  <w:szCs w:val="20"/>
                </w:rPr>
                <w:delTex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delText>
              </w:r>
            </w:del>
          </w:p>
          <w:p w:rsidR="00D53138" w:rsidRPr="00022F8F" w:rsidDel="00692742" w:rsidRDefault="00D53138" w:rsidP="005E2292">
            <w:pPr>
              <w:pStyle w:val="Default"/>
              <w:jc w:val="both"/>
              <w:rPr>
                <w:del w:id="7451" w:author="vopatrilova" w:date="2018-11-19T09:22:00Z"/>
                <w:sz w:val="20"/>
                <w:szCs w:val="20"/>
              </w:rPr>
            </w:pPr>
            <w:del w:id="7452" w:author="vopatrilova" w:date="2018-11-19T09:22:00Z">
              <w:r w:rsidRPr="00022F8F" w:rsidDel="00692742">
                <w:rPr>
                  <w:sz w:val="20"/>
                  <w:szCs w:val="20"/>
                </w:rPr>
                <w:delText xml:space="preserve">Konkrétní dostupné databáze: </w:delText>
              </w:r>
            </w:del>
          </w:p>
          <w:p w:rsidR="00D53138" w:rsidRPr="00022F8F" w:rsidDel="00692742" w:rsidRDefault="00D53138" w:rsidP="00413040">
            <w:pPr>
              <w:pStyle w:val="Default"/>
              <w:numPr>
                <w:ilvl w:val="0"/>
                <w:numId w:val="68"/>
              </w:numPr>
              <w:jc w:val="both"/>
              <w:rPr>
                <w:del w:id="7453" w:author="vopatrilova" w:date="2018-11-19T09:22:00Z"/>
                <w:sz w:val="20"/>
                <w:szCs w:val="20"/>
              </w:rPr>
            </w:pPr>
            <w:del w:id="7454" w:author="vopatrilova" w:date="2018-11-19T09:22:00Z">
              <w:r w:rsidRPr="00022F8F" w:rsidDel="00692742">
                <w:rPr>
                  <w:sz w:val="20"/>
                  <w:szCs w:val="20"/>
                </w:rPr>
                <w:delText xml:space="preserve">Citační databáze Web of Science a Scopus; </w:delText>
              </w:r>
            </w:del>
          </w:p>
          <w:p w:rsidR="00D53138" w:rsidRPr="00022F8F" w:rsidDel="00692742" w:rsidRDefault="00D53138" w:rsidP="00413040">
            <w:pPr>
              <w:pStyle w:val="Default"/>
              <w:numPr>
                <w:ilvl w:val="0"/>
                <w:numId w:val="68"/>
              </w:numPr>
              <w:jc w:val="both"/>
              <w:rPr>
                <w:del w:id="7455" w:author="vopatrilova" w:date="2018-11-19T09:22:00Z"/>
                <w:sz w:val="20"/>
                <w:szCs w:val="20"/>
              </w:rPr>
            </w:pPr>
            <w:del w:id="7456" w:author="vopatrilova" w:date="2018-11-19T09:22:00Z">
              <w:r w:rsidRPr="00022F8F" w:rsidDel="00692742">
                <w:rPr>
                  <w:sz w:val="20"/>
                  <w:szCs w:val="20"/>
                </w:rPr>
                <w:delText xml:space="preserve">Multioborové kolekce elektronických časopisů Elsevier ScienceDirect, Wiley Online Library, SpringerLink a další; </w:delText>
              </w:r>
            </w:del>
          </w:p>
          <w:p w:rsidR="00D53138" w:rsidRPr="00022F8F" w:rsidDel="00692742" w:rsidRDefault="00D53138" w:rsidP="00413040">
            <w:pPr>
              <w:pStyle w:val="Default"/>
              <w:numPr>
                <w:ilvl w:val="0"/>
                <w:numId w:val="68"/>
              </w:numPr>
              <w:jc w:val="both"/>
              <w:rPr>
                <w:del w:id="7457" w:author="vopatrilova" w:date="2018-11-19T09:22:00Z"/>
                <w:sz w:val="20"/>
                <w:szCs w:val="20"/>
              </w:rPr>
            </w:pPr>
            <w:del w:id="7458" w:author="vopatrilova" w:date="2018-11-19T09:22:00Z">
              <w:r w:rsidRPr="00022F8F" w:rsidDel="00692742">
                <w:rPr>
                  <w:sz w:val="20"/>
                  <w:szCs w:val="20"/>
                </w:rPr>
                <w:delText xml:space="preserve">Multioborové plnotextové databáze Ebsco a ProQuest; </w:delText>
              </w:r>
            </w:del>
          </w:p>
          <w:p w:rsidR="00D53138" w:rsidRPr="00022F8F" w:rsidDel="00692742" w:rsidRDefault="00D53138" w:rsidP="005E2292">
            <w:pPr>
              <w:pStyle w:val="Default"/>
              <w:jc w:val="both"/>
              <w:rPr>
                <w:del w:id="7459" w:author="vopatrilova" w:date="2018-11-19T09:22:00Z"/>
                <w:sz w:val="20"/>
                <w:szCs w:val="20"/>
              </w:rPr>
            </w:pPr>
            <w:del w:id="7460" w:author="vopatrilova" w:date="2018-11-19T09:22:00Z">
              <w:r w:rsidRPr="00022F8F" w:rsidDel="00692742">
                <w:rPr>
                  <w:sz w:val="20"/>
                  <w:szCs w:val="20"/>
                </w:rPr>
                <w:delText xml:space="preserve">Seznam všech databází je dostupný na: </w:delText>
              </w:r>
              <w:r w:rsidR="008C3AC8" w:rsidDel="00692742">
                <w:fldChar w:fldCharType="begin"/>
              </w:r>
              <w:r w:rsidDel="00692742">
                <w:delInstrText>HYPERLINK "http://portal.k.utb.cz/databases/alphabetical/"</w:delInstrText>
              </w:r>
              <w:r w:rsidR="008C3AC8" w:rsidDel="00692742">
                <w:fldChar w:fldCharType="separate"/>
              </w:r>
              <w:r w:rsidRPr="00022F8F" w:rsidDel="00692742">
                <w:rPr>
                  <w:rStyle w:val="Hypertextovodkaz"/>
                  <w:sz w:val="20"/>
                  <w:szCs w:val="20"/>
                </w:rPr>
                <w:delText>http://portal.k.utb.cz/databases/alphabetical/</w:delText>
              </w:r>
              <w:r w:rsidR="008C3AC8" w:rsidDel="00692742">
                <w:fldChar w:fldCharType="end"/>
              </w:r>
              <w:r w:rsidRPr="00022F8F" w:rsidDel="00692742">
                <w:rPr>
                  <w:sz w:val="20"/>
                  <w:szCs w:val="20"/>
                </w:rPr>
                <w:delText xml:space="preserve">. </w:delText>
              </w:r>
            </w:del>
          </w:p>
          <w:p w:rsidR="00D53138" w:rsidDel="00692742" w:rsidRDefault="00D53138" w:rsidP="005E2292">
            <w:pPr>
              <w:pStyle w:val="Default"/>
              <w:jc w:val="both"/>
              <w:rPr>
                <w:del w:id="7461" w:author="vopatrilova" w:date="2018-11-19T09:22:00Z"/>
              </w:rPr>
            </w:pPr>
          </w:p>
          <w:p w:rsidR="00D53138" w:rsidRPr="00022F8F" w:rsidRDefault="00D53138" w:rsidP="005E2292">
            <w:pPr>
              <w:pStyle w:val="Default"/>
              <w:jc w:val="both"/>
            </w:pPr>
          </w:p>
        </w:tc>
      </w:tr>
      <w:tr w:rsidR="00AA5D01" w:rsidRPr="00022F8F" w:rsidTr="005E2292">
        <w:trPr>
          <w:trHeight w:val="284"/>
        </w:trPr>
        <w:tc>
          <w:tcPr>
            <w:tcW w:w="9859" w:type="dxa"/>
            <w:shd w:val="clear" w:color="auto" w:fill="F7CAAC"/>
            <w:vAlign w:val="center"/>
          </w:tcPr>
          <w:p w:rsidR="00AA5D01" w:rsidRPr="00022F8F" w:rsidRDefault="00AA5D01" w:rsidP="005E2292">
            <w:pPr>
              <w:rPr>
                <w:b/>
              </w:rPr>
            </w:pPr>
            <w:r w:rsidRPr="00022F8F">
              <w:rPr>
                <w:b/>
              </w:rPr>
              <w:lastRenderedPageBreak/>
              <w:t>Název a stručný popis používaného antiplagiátorského systému</w:t>
            </w:r>
          </w:p>
        </w:tc>
      </w:tr>
      <w:tr w:rsidR="00D53138" w:rsidRPr="00022F8F" w:rsidTr="005E2292">
        <w:trPr>
          <w:trHeight w:val="2268"/>
        </w:trPr>
        <w:tc>
          <w:tcPr>
            <w:tcW w:w="9859" w:type="dxa"/>
            <w:shd w:val="clear" w:color="auto" w:fill="FFFFFF"/>
          </w:tcPr>
          <w:p w:rsidR="00D53138" w:rsidRPr="004D52C1" w:rsidRDefault="00D53138" w:rsidP="00D53138">
            <w:pPr>
              <w:pStyle w:val="Default"/>
              <w:jc w:val="both"/>
              <w:rPr>
                <w:ins w:id="7462" w:author="vopatrilova" w:date="2018-11-19T09:22:00Z"/>
                <w:sz w:val="20"/>
                <w:szCs w:val="20"/>
              </w:rPr>
            </w:pPr>
            <w:ins w:id="7463" w:author="vopatrilova" w:date="2018-11-19T09:22:00Z">
              <w:r w:rsidRPr="004D52C1">
                <w:rPr>
                  <w:sz w:val="20"/>
                  <w:szCs w:val="20"/>
                </w:rPr>
                <w:t xml:space="preserve">V rámci předcházení a zamezování plagiátorství UTB ve Zlíně efektivně využívá po několik let antiplagiátorský systém </w:t>
              </w:r>
              <w:r w:rsidRPr="004D52C1">
                <w:rPr>
                  <w:i/>
                  <w:iCs/>
                  <w:sz w:val="20"/>
                  <w:szCs w:val="20"/>
                </w:rPr>
                <w:t xml:space="preserve">Theses.cz </w:t>
              </w:r>
              <w:r w:rsidRPr="004D52C1">
                <w:rPr>
                  <w:sz w:val="20"/>
                  <w:szCs w:val="20"/>
                </w:rPr>
                <w:t>(vyvíjen a provozován Masarykovou univerzitou v Brně), který je považován za jeden z nejúčinnějších systémů pro odhalování plagiátů mezi závěrečnými pracemi dostupný</w:t>
              </w:r>
              <w:r>
                <w:rPr>
                  <w:sz w:val="20"/>
                  <w:szCs w:val="20"/>
                </w:rPr>
                <w:t>mi</w:t>
              </w:r>
              <w:r w:rsidRPr="004D52C1">
                <w:rPr>
                  <w:sz w:val="20"/>
                  <w:szCs w:val="20"/>
                </w:rPr>
                <w:t xml:space="preserve">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t>
              </w:r>
            </w:ins>
          </w:p>
          <w:p w:rsidR="00D53138" w:rsidRPr="00022F8F" w:rsidDel="00A921AB" w:rsidRDefault="00D53138" w:rsidP="005E2292">
            <w:pPr>
              <w:pStyle w:val="Default"/>
              <w:jc w:val="both"/>
              <w:rPr>
                <w:del w:id="7464" w:author="vopatrilova" w:date="2018-11-19T09:22:00Z"/>
                <w:sz w:val="20"/>
                <w:szCs w:val="20"/>
              </w:rPr>
            </w:pPr>
            <w:del w:id="7465" w:author="vopatrilova" w:date="2018-11-19T09:22:00Z">
              <w:r w:rsidRPr="00022F8F" w:rsidDel="00A921AB">
                <w:rPr>
                  <w:sz w:val="20"/>
                  <w:szCs w:val="20"/>
                </w:rPr>
                <w:delText xml:space="preserve">V rámci předcházení a zamezování plagiátorství UTB ve Zlíně efektivně využívá po několik let antiplagiátorský systém </w:delText>
              </w:r>
              <w:r w:rsidRPr="00022F8F" w:rsidDel="00A921AB">
                <w:rPr>
                  <w:i/>
                  <w:iCs/>
                  <w:sz w:val="20"/>
                  <w:szCs w:val="20"/>
                </w:rPr>
                <w:delText xml:space="preserve">Theses.cz </w:delText>
              </w:r>
              <w:r w:rsidRPr="00022F8F" w:rsidDel="00A921AB">
                <w:rPr>
                  <w:sz w:val="20"/>
                  <w:szCs w:val="20"/>
                </w:rPr>
                <w:delTex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delText>
              </w:r>
            </w:del>
          </w:p>
          <w:p w:rsidR="00D53138" w:rsidRPr="00022F8F" w:rsidRDefault="00D53138" w:rsidP="005E2292"/>
        </w:tc>
      </w:tr>
    </w:tbl>
    <w:p w:rsidR="00AA5D01" w:rsidRPr="00022F8F" w:rsidRDefault="00AA5D01" w:rsidP="00AA5D01"/>
    <w:p w:rsidR="00AA5D01" w:rsidRPr="00022F8F" w:rsidRDefault="00AA5D01" w:rsidP="00AA5D01">
      <w:pPr>
        <w:spacing w:after="160" w:line="259" w:lineRule="auto"/>
      </w:pPr>
      <w:r w:rsidRPr="00022F8F">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A5D01" w:rsidRPr="00022F8F" w:rsidTr="005E2292">
        <w:tc>
          <w:tcPr>
            <w:tcW w:w="9389" w:type="dxa"/>
            <w:gridSpan w:val="8"/>
            <w:tcBorders>
              <w:bottom w:val="double" w:sz="4" w:space="0" w:color="auto"/>
            </w:tcBorders>
            <w:shd w:val="clear" w:color="auto" w:fill="BDD6EE"/>
          </w:tcPr>
          <w:p w:rsidR="00AA5D01" w:rsidRPr="00022F8F" w:rsidRDefault="00AA5D01" w:rsidP="004B027B">
            <w:pPr>
              <w:tabs>
                <w:tab w:val="right" w:pos="9036"/>
              </w:tabs>
              <w:jc w:val="both"/>
              <w:rPr>
                <w:b/>
                <w:sz w:val="28"/>
              </w:rPr>
            </w:pPr>
            <w:bookmarkStart w:id="7466" w:name="CIV"/>
            <w:r w:rsidRPr="00022F8F">
              <w:rPr>
                <w:b/>
                <w:sz w:val="28"/>
              </w:rPr>
              <w:lastRenderedPageBreak/>
              <w:t xml:space="preserve">C-IV – </w:t>
            </w:r>
            <w:r w:rsidRPr="00022F8F">
              <w:rPr>
                <w:b/>
                <w:sz w:val="26"/>
                <w:szCs w:val="26"/>
              </w:rPr>
              <w:t>Materiální zabezpečení studijního programu</w:t>
            </w:r>
            <w:bookmarkEnd w:id="7466"/>
            <w:r w:rsidR="004B027B">
              <w:rPr>
                <w:b/>
                <w:sz w:val="26"/>
                <w:szCs w:val="26"/>
              </w:rPr>
              <w:tab/>
            </w:r>
            <w:r w:rsidR="00742E6D">
              <w:fldChar w:fldCharType="begin"/>
            </w:r>
            <w:r w:rsidR="00742E6D">
              <w:instrText xml:space="preserve"> REF aobsah \h  \* MERGEFORMAT </w:instrText>
            </w:r>
            <w:r w:rsidR="00742E6D">
              <w:fldChar w:fldCharType="separate"/>
            </w:r>
            <w:r w:rsidR="00E735CA" w:rsidRPr="00E735CA">
              <w:rPr>
                <w:rStyle w:val="Odkazintenzivn"/>
              </w:rPr>
              <w:t>Obsah žádosti</w:t>
            </w:r>
            <w:r w:rsidR="00742E6D">
              <w:fldChar w:fldCharType="end"/>
            </w:r>
          </w:p>
        </w:tc>
      </w:tr>
      <w:tr w:rsidR="00AA5D01" w:rsidRPr="00022F8F" w:rsidTr="005E2292">
        <w:tc>
          <w:tcPr>
            <w:tcW w:w="3167" w:type="dxa"/>
            <w:tcBorders>
              <w:top w:val="single" w:sz="2" w:space="0" w:color="auto"/>
              <w:left w:val="single" w:sz="2" w:space="0" w:color="auto"/>
              <w:bottom w:val="single" w:sz="2" w:space="0" w:color="auto"/>
              <w:right w:val="single" w:sz="2" w:space="0" w:color="auto"/>
            </w:tcBorders>
            <w:shd w:val="clear" w:color="auto" w:fill="F7CAAC"/>
          </w:tcPr>
          <w:p w:rsidR="00AA5D01" w:rsidRPr="00022F8F" w:rsidRDefault="00AA5D01" w:rsidP="005E2292">
            <w:pPr>
              <w:jc w:val="both"/>
              <w:rPr>
                <w:b/>
              </w:rPr>
            </w:pPr>
            <w:r w:rsidRPr="00022F8F">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AA5D01" w:rsidRPr="00022F8F" w:rsidRDefault="00AA5D01" w:rsidP="005E2292">
            <w:r w:rsidRPr="00022F8F">
              <w:t>Univerzita Tomáše Bati ve Zlíně</w:t>
            </w:r>
          </w:p>
          <w:p w:rsidR="00AA5D01" w:rsidRPr="00022F8F" w:rsidRDefault="00AA5D01" w:rsidP="005E2292">
            <w:r w:rsidRPr="00022F8F">
              <w:t>Fakulta aplikované informatiky</w:t>
            </w:r>
          </w:p>
          <w:p w:rsidR="00AA5D01" w:rsidRPr="00022F8F" w:rsidRDefault="00AA5D01" w:rsidP="005E2292">
            <w:r w:rsidRPr="00022F8F">
              <w:t>Nad Stráněmi 4511</w:t>
            </w:r>
          </w:p>
          <w:p w:rsidR="00AA5D01" w:rsidRPr="00022F8F" w:rsidRDefault="00AA5D01" w:rsidP="005E2292">
            <w:r w:rsidRPr="00022F8F">
              <w:t>760 05 Zlín</w:t>
            </w:r>
          </w:p>
        </w:tc>
      </w:tr>
      <w:tr w:rsidR="00AA5D01" w:rsidRPr="00022F8F" w:rsidTr="005E2292">
        <w:tc>
          <w:tcPr>
            <w:tcW w:w="9389" w:type="dxa"/>
            <w:gridSpan w:val="8"/>
            <w:shd w:val="clear" w:color="auto" w:fill="F7CAAC"/>
          </w:tcPr>
          <w:p w:rsidR="00AA5D01" w:rsidRPr="00022F8F" w:rsidRDefault="00AA5D01" w:rsidP="005E2292">
            <w:pPr>
              <w:jc w:val="both"/>
              <w:rPr>
                <w:b/>
              </w:rPr>
            </w:pPr>
            <w:r w:rsidRPr="00022F8F">
              <w:rPr>
                <w:b/>
              </w:rPr>
              <w:t>Kapacita výukových místností pro teoretickou výuku</w:t>
            </w:r>
          </w:p>
        </w:tc>
      </w:tr>
      <w:tr w:rsidR="00D53138" w:rsidRPr="00022F8F" w:rsidTr="005E2292">
        <w:trPr>
          <w:trHeight w:val="1580"/>
        </w:trPr>
        <w:tc>
          <w:tcPr>
            <w:tcW w:w="9389" w:type="dxa"/>
            <w:gridSpan w:val="8"/>
          </w:tcPr>
          <w:p w:rsidR="00D53138" w:rsidRPr="004D52C1" w:rsidRDefault="00D53138" w:rsidP="00D53138">
            <w:pPr>
              <w:pStyle w:val="Default"/>
              <w:rPr>
                <w:ins w:id="7467" w:author="vopatrilova" w:date="2018-11-19T09:22:00Z"/>
                <w:sz w:val="20"/>
                <w:szCs w:val="20"/>
              </w:rPr>
            </w:pPr>
            <w:ins w:id="7468" w:author="vopatrilova" w:date="2018-11-19T09:22:00Z">
              <w:r w:rsidRPr="004D52C1">
                <w:rPr>
                  <w:sz w:val="20"/>
                  <w:szCs w:val="20"/>
                </w:rPr>
                <w:t>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w:t>
              </w:r>
              <w:r>
                <w:rPr>
                  <w:sz w:val="20"/>
                  <w:szCs w:val="20"/>
                </w:rPr>
                <w:t>, která je v době podávání této žádosti o akreditaci generálně modernizována, a standarními tabulemi.</w:t>
              </w:r>
              <w:r w:rsidRPr="004D52C1">
                <w:rPr>
                  <w:sz w:val="20"/>
                  <w:szCs w:val="20"/>
                </w:rPr>
                <w:t xml:space="preserve"> Největší posluchárna umístěn</w:t>
              </w:r>
              <w:r>
                <w:rPr>
                  <w:sz w:val="20"/>
                  <w:szCs w:val="20"/>
                </w:rPr>
                <w:t>á</w:t>
              </w:r>
              <w:r w:rsidRPr="004D52C1">
                <w:rPr>
                  <w:sz w:val="20"/>
                  <w:szCs w:val="20"/>
                </w:rPr>
                <w:t xml:space="preserve"> v hlavní budově FAI má kapacitu 165 posluchárenských sezení, další 3 posluchárny mají kapacitu kolem 200 posluchárenských sezení. Fakulta aplikované informatiky má k dispozici 8 seminárních místností, 11 PC učeben s celkovou kapacitou 156 míst a 21 laboratoří.</w:t>
              </w:r>
            </w:ins>
          </w:p>
          <w:p w:rsidR="00D53138" w:rsidRPr="004D52C1" w:rsidRDefault="00D53138" w:rsidP="00D53138">
            <w:pPr>
              <w:pStyle w:val="Default"/>
              <w:rPr>
                <w:ins w:id="7469" w:author="vopatrilova" w:date="2018-11-19T09:22:00Z"/>
                <w:sz w:val="20"/>
                <w:szCs w:val="20"/>
              </w:rPr>
            </w:pPr>
            <w:ins w:id="7470" w:author="vopatrilova" w:date="2018-11-19T09:22:00Z">
              <w:r w:rsidRPr="004D52C1">
                <w:rPr>
                  <w:sz w:val="20"/>
                  <w:szCs w:val="20"/>
                </w:rPr>
                <w:t>Pro relevantní specializace studijního programu jsou využívány kromě počítačových učeben následující laboratoře:</w:t>
              </w:r>
            </w:ins>
          </w:p>
          <w:p w:rsidR="00D53138" w:rsidRPr="004D52C1" w:rsidDel="00032CFC" w:rsidRDefault="00D53138" w:rsidP="004661CE">
            <w:pPr>
              <w:pStyle w:val="Default"/>
              <w:rPr>
                <w:del w:id="7471" w:author="vopatrilova" w:date="2018-11-19T09:22:00Z"/>
                <w:sz w:val="20"/>
                <w:szCs w:val="20"/>
              </w:rPr>
            </w:pPr>
            <w:del w:id="7472" w:author="vopatrilova" w:date="2018-11-19T09:22:00Z">
              <w:r w:rsidRPr="004D52C1" w:rsidDel="00032CFC">
                <w:rPr>
                  <w:sz w:val="20"/>
                  <w:szCs w:val="20"/>
                </w:rPr>
                <w:delText>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w:delText>
              </w:r>
              <w:r w:rsidDel="00032CFC">
                <w:rPr>
                  <w:sz w:val="20"/>
                  <w:szCs w:val="20"/>
                </w:rPr>
                <w:delText>, která je v době podávání této žádosti o akreditaci generálně modernizována, a standarními tabulemi.</w:delText>
              </w:r>
              <w:r w:rsidRPr="004D52C1" w:rsidDel="00032CFC">
                <w:rPr>
                  <w:sz w:val="20"/>
                  <w:szCs w:val="20"/>
                </w:rPr>
                <w:delText xml:space="preserve"> Největší posluchárna umístěna v hlavní budově FAI má kapacitu 165 posluchárenských sezení, další 3 posluchárny mají kapacitu kolem 200 posluchárenských sezení. Fakulta aplikované informatiky má k dispozici 8 seminárních místností, 11 PC učeben s celkovou kapacitou 156 míst a 21 laboratoří.</w:delText>
              </w:r>
            </w:del>
          </w:p>
          <w:p w:rsidR="00D53138" w:rsidRPr="004D52C1" w:rsidDel="00032CFC" w:rsidRDefault="00D53138" w:rsidP="004661CE">
            <w:pPr>
              <w:pStyle w:val="Default"/>
              <w:rPr>
                <w:del w:id="7473" w:author="vopatrilova" w:date="2018-11-19T09:22:00Z"/>
                <w:sz w:val="20"/>
                <w:szCs w:val="20"/>
              </w:rPr>
            </w:pPr>
            <w:del w:id="7474" w:author="vopatrilova" w:date="2018-11-19T09:22:00Z">
              <w:r w:rsidRPr="004D52C1" w:rsidDel="00032CFC">
                <w:rPr>
                  <w:sz w:val="20"/>
                  <w:szCs w:val="20"/>
                </w:rPr>
                <w:delText>Pro relevantní specializace studijního programu jsou využívány kromě počítačových učeben následující laboratoře:</w:delText>
              </w:r>
            </w:del>
          </w:p>
          <w:p w:rsidR="00D53138" w:rsidRPr="004D52C1" w:rsidRDefault="00D53138" w:rsidP="004661CE"/>
        </w:tc>
      </w:tr>
      <w:tr w:rsidR="00AA5D01" w:rsidRPr="00022F8F" w:rsidTr="005E2292">
        <w:trPr>
          <w:trHeight w:val="202"/>
        </w:trPr>
        <w:tc>
          <w:tcPr>
            <w:tcW w:w="3368" w:type="dxa"/>
            <w:gridSpan w:val="3"/>
            <w:shd w:val="clear" w:color="auto" w:fill="F7CAAC"/>
          </w:tcPr>
          <w:p w:rsidR="00AA5D01" w:rsidRPr="00022F8F" w:rsidRDefault="00AA5D01" w:rsidP="005E2292">
            <w:pPr>
              <w:rPr>
                <w:b/>
              </w:rPr>
            </w:pPr>
            <w:r w:rsidRPr="00022F8F">
              <w:rPr>
                <w:b/>
              </w:rPr>
              <w:t>Z toho kapacita v prostorách v nájmu</w:t>
            </w:r>
          </w:p>
        </w:tc>
        <w:tc>
          <w:tcPr>
            <w:tcW w:w="1274" w:type="dxa"/>
          </w:tcPr>
          <w:p w:rsidR="00AA5D01" w:rsidRPr="00022F8F" w:rsidRDefault="00AA5D01" w:rsidP="005E2292">
            <w:pPr>
              <w:jc w:val="center"/>
            </w:pPr>
            <w:r w:rsidRPr="00022F8F">
              <w:t>0</w:t>
            </w:r>
          </w:p>
        </w:tc>
        <w:tc>
          <w:tcPr>
            <w:tcW w:w="2321"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426" w:type="dxa"/>
            <w:gridSpan w:val="2"/>
          </w:tcPr>
          <w:p w:rsidR="00AA5D01" w:rsidRPr="00022F8F" w:rsidRDefault="00AA5D01" w:rsidP="005E2292"/>
        </w:tc>
      </w:tr>
      <w:tr w:rsidR="00AA5D01" w:rsidRPr="00022F8F" w:rsidTr="005E2292">
        <w:trPr>
          <w:trHeight w:val="139"/>
        </w:trPr>
        <w:tc>
          <w:tcPr>
            <w:tcW w:w="9389" w:type="dxa"/>
            <w:gridSpan w:val="8"/>
            <w:shd w:val="clear" w:color="auto" w:fill="F7CAAC"/>
          </w:tcPr>
          <w:p w:rsidR="00AA5D01" w:rsidRPr="00022F8F" w:rsidRDefault="00AA5D01" w:rsidP="005E2292">
            <w:r w:rsidRPr="00022F8F">
              <w:rPr>
                <w:b/>
              </w:rPr>
              <w:t>Kapacita a popis odborné učebny</w:t>
            </w:r>
          </w:p>
        </w:tc>
      </w:tr>
      <w:tr w:rsidR="00AA5D01" w:rsidRPr="00022F8F" w:rsidTr="005E2292">
        <w:trPr>
          <w:trHeight w:val="715"/>
        </w:trPr>
        <w:tc>
          <w:tcPr>
            <w:tcW w:w="9389" w:type="dxa"/>
            <w:gridSpan w:val="8"/>
          </w:tcPr>
          <w:p w:rsidR="00AA5D01" w:rsidRPr="00022F8F" w:rsidRDefault="00AA5D01" w:rsidP="005E2292">
            <w:r w:rsidRPr="00022F8F">
              <w:rPr>
                <w:b/>
              </w:rPr>
              <w:t>Laboratoř počítačových sítí</w:t>
            </w:r>
            <w:r w:rsidRPr="00022F8F">
              <w:t xml:space="preserve"> – celková kapacita 24 míst, odpovídající výukové laboratorní vybavení pro výuku předmětu Provoz počítačových sítí a pro absolvování CISCO Network Academy a dalších SW předmětů.</w:t>
            </w:r>
          </w:p>
        </w:tc>
      </w:tr>
      <w:tr w:rsidR="00AA5D01" w:rsidRPr="00022F8F" w:rsidTr="005E2292">
        <w:trPr>
          <w:trHeight w:val="166"/>
        </w:trPr>
        <w:tc>
          <w:tcPr>
            <w:tcW w:w="3368" w:type="dxa"/>
            <w:gridSpan w:val="3"/>
            <w:shd w:val="clear" w:color="auto" w:fill="F7CAAC"/>
          </w:tcPr>
          <w:p w:rsidR="00AA5D01" w:rsidRPr="00022F8F" w:rsidRDefault="00AA5D01" w:rsidP="005E2292">
            <w:r w:rsidRPr="00022F8F">
              <w:rPr>
                <w:b/>
              </w:rPr>
              <w:t>Z toho kapacita v prostorách v nájmu</w:t>
            </w:r>
          </w:p>
        </w:tc>
        <w:tc>
          <w:tcPr>
            <w:tcW w:w="1274" w:type="dxa"/>
          </w:tcPr>
          <w:p w:rsidR="00AA5D01" w:rsidRPr="00022F8F" w:rsidRDefault="005216F4" w:rsidP="005216F4">
            <w:pPr>
              <w:jc w:val="center"/>
            </w:pPr>
            <w:r>
              <w:t>0</w:t>
            </w:r>
          </w:p>
        </w:tc>
        <w:tc>
          <w:tcPr>
            <w:tcW w:w="2321" w:type="dxa"/>
            <w:gridSpan w:val="2"/>
            <w:shd w:val="clear" w:color="auto" w:fill="F7CAAC"/>
          </w:tcPr>
          <w:p w:rsidR="00AA5D01" w:rsidRPr="00022F8F" w:rsidRDefault="00AA5D01" w:rsidP="005E2292">
            <w:r w:rsidRPr="00022F8F">
              <w:rPr>
                <w:b/>
                <w:shd w:val="clear" w:color="auto" w:fill="F7CAAC"/>
              </w:rPr>
              <w:t>Doba platnosti nájmu</w:t>
            </w:r>
          </w:p>
        </w:tc>
        <w:tc>
          <w:tcPr>
            <w:tcW w:w="2426" w:type="dxa"/>
            <w:gridSpan w:val="2"/>
          </w:tcPr>
          <w:p w:rsidR="00AA5D01" w:rsidRPr="00022F8F" w:rsidRDefault="00AA5D01" w:rsidP="005E2292"/>
        </w:tc>
      </w:tr>
      <w:tr w:rsidR="00AA5D01" w:rsidRPr="00022F8F" w:rsidTr="005E2292">
        <w:trPr>
          <w:trHeight w:val="135"/>
        </w:trPr>
        <w:tc>
          <w:tcPr>
            <w:tcW w:w="9389" w:type="dxa"/>
            <w:gridSpan w:val="8"/>
            <w:shd w:val="clear" w:color="auto" w:fill="F7CAAC"/>
          </w:tcPr>
          <w:p w:rsidR="00AA5D01" w:rsidRPr="00022F8F" w:rsidRDefault="00AA5D01" w:rsidP="005E2292">
            <w:r w:rsidRPr="00022F8F">
              <w:rPr>
                <w:b/>
              </w:rPr>
              <w:t>Kapacita a popis odborné učebny</w:t>
            </w:r>
          </w:p>
        </w:tc>
      </w:tr>
      <w:tr w:rsidR="00AA5D01" w:rsidRPr="00022F8F" w:rsidTr="005E2292">
        <w:trPr>
          <w:trHeight w:val="574"/>
        </w:trPr>
        <w:tc>
          <w:tcPr>
            <w:tcW w:w="9389" w:type="dxa"/>
            <w:gridSpan w:val="8"/>
          </w:tcPr>
          <w:p w:rsidR="00AA5D01" w:rsidRPr="00022F8F" w:rsidRDefault="00AA5D01" w:rsidP="005E2292">
            <w:r w:rsidRPr="00022F8F">
              <w:rPr>
                <w:b/>
              </w:rPr>
              <w:t>Laboratoř robotických systémů</w:t>
            </w:r>
            <w:r w:rsidRPr="00022F8F">
              <w:t xml:space="preserve"> – celková kapacita 12 míst, odpovídající výukové laboratorní vybavení pro výuku předmětů robotického zaměření.</w:t>
            </w:r>
          </w:p>
          <w:p w:rsidR="00AA5D01" w:rsidRPr="00022F8F" w:rsidRDefault="00AA5D01" w:rsidP="005E2292">
            <w:pPr>
              <w:rPr>
                <w:b/>
              </w:rPr>
            </w:pP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Kapacita a popis odborné učebny</w:t>
            </w:r>
          </w:p>
        </w:tc>
      </w:tr>
      <w:tr w:rsidR="00AA5D01" w:rsidRPr="00022F8F" w:rsidTr="005E2292">
        <w:trPr>
          <w:trHeight w:val="565"/>
        </w:trPr>
        <w:tc>
          <w:tcPr>
            <w:tcW w:w="9389" w:type="dxa"/>
            <w:gridSpan w:val="8"/>
            <w:shd w:val="clear" w:color="auto" w:fill="auto"/>
          </w:tcPr>
          <w:p w:rsidR="00AA5D01" w:rsidRPr="00022F8F" w:rsidRDefault="00AA5D01" w:rsidP="005E2292">
            <w:r w:rsidRPr="00022F8F">
              <w:rPr>
                <w:b/>
              </w:rPr>
              <w:t>Laboratoř automatického řízení</w:t>
            </w:r>
            <w:r w:rsidRPr="00022F8F">
              <w:t xml:space="preserve"> – celková kapacita 12 míst, odpovídající výukové laboratorní vybavení pro výuku předmětů Automatické řízení a Spojité řízení.</w:t>
            </w:r>
          </w:p>
          <w:p w:rsidR="00AA5D01" w:rsidRPr="00022F8F" w:rsidRDefault="00AA5D01" w:rsidP="005E2292">
            <w:pPr>
              <w:rPr>
                <w:b/>
              </w:rPr>
            </w:pP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Kapacita a popis odborné učebny</w:t>
            </w:r>
          </w:p>
        </w:tc>
      </w:tr>
      <w:tr w:rsidR="00AA5D01" w:rsidRPr="00022F8F" w:rsidTr="005E2292">
        <w:trPr>
          <w:trHeight w:val="728"/>
        </w:trPr>
        <w:tc>
          <w:tcPr>
            <w:tcW w:w="9389" w:type="dxa"/>
            <w:gridSpan w:val="8"/>
            <w:shd w:val="clear" w:color="auto" w:fill="auto"/>
          </w:tcPr>
          <w:p w:rsidR="00AA5D01" w:rsidRPr="00022F8F" w:rsidRDefault="00AA5D01" w:rsidP="005E2292">
            <w:r w:rsidRPr="00022F8F">
              <w:rPr>
                <w:b/>
              </w:rPr>
              <w:t>Laboratoř mikropočítačů</w:t>
            </w:r>
            <w:r w:rsidRPr="00022F8F">
              <w:t xml:space="preserve"> – celková kapacita 12 míst, odpovídající výukové laboratorní vybavení pro výuku předmětu Embedded systémy s mikropočítači.</w:t>
            </w:r>
          </w:p>
          <w:p w:rsidR="00AA5D01" w:rsidRPr="00022F8F" w:rsidRDefault="00AA5D01" w:rsidP="005E2292">
            <w:pPr>
              <w:rPr>
                <w:b/>
              </w:rPr>
            </w:pP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Kapacita a popis odborné učebny</w:t>
            </w:r>
          </w:p>
        </w:tc>
      </w:tr>
      <w:tr w:rsidR="00AA5D01" w:rsidRPr="00022F8F" w:rsidTr="005E2292">
        <w:trPr>
          <w:trHeight w:val="563"/>
        </w:trPr>
        <w:tc>
          <w:tcPr>
            <w:tcW w:w="9389" w:type="dxa"/>
            <w:gridSpan w:val="8"/>
            <w:shd w:val="clear" w:color="auto" w:fill="auto"/>
          </w:tcPr>
          <w:p w:rsidR="00AA5D01" w:rsidRPr="00022F8F" w:rsidRDefault="00AA5D01" w:rsidP="005E2292">
            <w:r w:rsidRPr="00022F8F">
              <w:rPr>
                <w:b/>
              </w:rPr>
              <w:t xml:space="preserve">Laboratoř </w:t>
            </w:r>
            <w:r w:rsidR="00A72920">
              <w:rPr>
                <w:b/>
              </w:rPr>
              <w:t>f</w:t>
            </w:r>
            <w:r w:rsidRPr="00022F8F">
              <w:rPr>
                <w:b/>
              </w:rPr>
              <w:t>yziky</w:t>
            </w:r>
            <w:r w:rsidRPr="00022F8F">
              <w:t xml:space="preserve"> – celková kapacita 12 míst, odpovídající výukové laboratorní vybavení pro výuku předmětů Fyzikální seminář, Fyzika.</w:t>
            </w:r>
          </w:p>
          <w:p w:rsidR="00AA5D01" w:rsidRPr="00022F8F" w:rsidRDefault="00AA5D01" w:rsidP="005E2292">
            <w:pPr>
              <w:rPr>
                <w:b/>
              </w:rPr>
            </w:pP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Kapacita a popis odborné učebny</w:t>
            </w:r>
          </w:p>
        </w:tc>
      </w:tr>
      <w:tr w:rsidR="00AA5D01" w:rsidRPr="00022F8F" w:rsidTr="005E2292">
        <w:trPr>
          <w:trHeight w:val="697"/>
        </w:trPr>
        <w:tc>
          <w:tcPr>
            <w:tcW w:w="9389" w:type="dxa"/>
            <w:gridSpan w:val="8"/>
            <w:shd w:val="clear" w:color="auto" w:fill="auto"/>
          </w:tcPr>
          <w:p w:rsidR="00AA5D01" w:rsidRPr="00022F8F" w:rsidRDefault="00AA5D01" w:rsidP="005E2292">
            <w:r w:rsidRPr="00022F8F">
              <w:rPr>
                <w:b/>
              </w:rPr>
              <w:t>Laboratoř elektrotechniky a elektroniky</w:t>
            </w:r>
            <w:r w:rsidRPr="00022F8F">
              <w:t xml:space="preserve"> – celková kapacita 24 míst, odpovídající výukové laboratorní vybavení pro výuku předmětů Elektrotechnika, Analogová a číslicová technika, CAD systémy v elektrotechnice.</w:t>
            </w:r>
          </w:p>
          <w:p w:rsidR="00AA5D01" w:rsidRPr="00022F8F" w:rsidRDefault="00AA5D01" w:rsidP="005E2292">
            <w:pPr>
              <w:rPr>
                <w:b/>
              </w:rPr>
            </w:pP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Kapacita a popis odborné učebny</w:t>
            </w:r>
          </w:p>
        </w:tc>
      </w:tr>
      <w:tr w:rsidR="00AA5D01" w:rsidRPr="00022F8F" w:rsidTr="005E2292">
        <w:trPr>
          <w:trHeight w:val="1225"/>
        </w:trPr>
        <w:tc>
          <w:tcPr>
            <w:tcW w:w="9389" w:type="dxa"/>
            <w:gridSpan w:val="8"/>
            <w:shd w:val="clear" w:color="auto" w:fill="auto"/>
          </w:tcPr>
          <w:p w:rsidR="00AA5D01" w:rsidRPr="00022F8F" w:rsidRDefault="00AA5D01" w:rsidP="005E2292">
            <w:r w:rsidRPr="00022F8F">
              <w:rPr>
                <w:b/>
              </w:rPr>
              <w:lastRenderedPageBreak/>
              <w:t>Laboratoř instrumentace a měření</w:t>
            </w:r>
            <w:r w:rsidRPr="00022F8F">
              <w:t xml:space="preserve"> – celková kapacita 12 míst, odpovídající výukové laboratorní vybavení pro výuku předmětu Instrumentace a měření.</w:t>
            </w: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Kapacita a popis odborné učebny</w:t>
            </w:r>
          </w:p>
        </w:tc>
      </w:tr>
      <w:tr w:rsidR="00AA5D01" w:rsidRPr="00022F8F" w:rsidTr="005E2292">
        <w:trPr>
          <w:trHeight w:val="704"/>
        </w:trPr>
        <w:tc>
          <w:tcPr>
            <w:tcW w:w="9389" w:type="dxa"/>
            <w:gridSpan w:val="8"/>
            <w:shd w:val="clear" w:color="auto" w:fill="auto"/>
          </w:tcPr>
          <w:p w:rsidR="00AA5D01" w:rsidRPr="00022F8F" w:rsidRDefault="00AA5D01" w:rsidP="00A72920">
            <w:pPr>
              <w:rPr>
                <w:b/>
              </w:rPr>
            </w:pPr>
            <w:r w:rsidRPr="00022F8F">
              <w:rPr>
                <w:b/>
              </w:rPr>
              <w:t xml:space="preserve">Laboratoř </w:t>
            </w:r>
            <w:r w:rsidR="00A72920">
              <w:rPr>
                <w:b/>
              </w:rPr>
              <w:t>t</w:t>
            </w:r>
            <w:r w:rsidRPr="00022F8F">
              <w:rPr>
                <w:b/>
              </w:rPr>
              <w:t>echnických prostředků automatizace</w:t>
            </w:r>
            <w:r w:rsidRPr="00022F8F">
              <w:t xml:space="preserve"> – celková kapacita 12 míst, odpovídající výukové laboratorní vybavení pro výuku předmětů Technické prostředky automatizace, Senzory, Akční členy.</w:t>
            </w: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Kapacita a popis odborné učebny</w:t>
            </w:r>
          </w:p>
        </w:tc>
      </w:tr>
      <w:tr w:rsidR="00AA5D01" w:rsidRPr="00022F8F" w:rsidTr="005E2292">
        <w:trPr>
          <w:trHeight w:val="540"/>
        </w:trPr>
        <w:tc>
          <w:tcPr>
            <w:tcW w:w="9389" w:type="dxa"/>
            <w:gridSpan w:val="8"/>
            <w:shd w:val="clear" w:color="auto" w:fill="auto"/>
          </w:tcPr>
          <w:p w:rsidR="00AA5D01" w:rsidRPr="00022F8F" w:rsidRDefault="00AA5D01" w:rsidP="005E2292">
            <w:r w:rsidRPr="00022F8F">
              <w:rPr>
                <w:b/>
              </w:rPr>
              <w:t>Laboratoř technologie budov</w:t>
            </w:r>
            <w:r w:rsidRPr="00022F8F">
              <w:t xml:space="preserve"> – celková kapacita 24 míst, odpovídající výukové laboratorní vybavení pro výuku předmětu Tepelné procesy.</w:t>
            </w:r>
          </w:p>
          <w:p w:rsidR="00AA5D01" w:rsidRPr="00022F8F" w:rsidRDefault="00AA5D01" w:rsidP="005E2292">
            <w:pPr>
              <w:rPr>
                <w:b/>
              </w:rPr>
            </w:pP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Kapacita a popis odborné učebny</w:t>
            </w:r>
          </w:p>
        </w:tc>
      </w:tr>
      <w:tr w:rsidR="00AA5D01" w:rsidRPr="00022F8F" w:rsidTr="005E2292">
        <w:trPr>
          <w:trHeight w:val="701"/>
        </w:trPr>
        <w:tc>
          <w:tcPr>
            <w:tcW w:w="9389" w:type="dxa"/>
            <w:gridSpan w:val="8"/>
            <w:shd w:val="clear" w:color="auto" w:fill="auto"/>
          </w:tcPr>
          <w:p w:rsidR="00AA5D01" w:rsidRPr="00022F8F" w:rsidRDefault="00AA5D01" w:rsidP="005E2292">
            <w:r w:rsidRPr="00022F8F">
              <w:rPr>
                <w:b/>
              </w:rPr>
              <w:t>Laboratoř reálných procesů</w:t>
            </w:r>
            <w:r w:rsidRPr="00022F8F">
              <w:t xml:space="preserve"> – celková kapacita 12 míst, odpovídající výukové laboratorní vybavení pro výuku předmětů Laboratoř reálných procesů, Automatické řízení, Spojité řízení.</w:t>
            </w:r>
          </w:p>
          <w:p w:rsidR="00AA5D01" w:rsidRPr="00022F8F" w:rsidRDefault="00AA5D01" w:rsidP="005E2292">
            <w:pPr>
              <w:rPr>
                <w:b/>
              </w:rPr>
            </w:pP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Kapacita a popis odborné učebny</w:t>
            </w:r>
          </w:p>
        </w:tc>
      </w:tr>
      <w:tr w:rsidR="00AA5D01" w:rsidRPr="00022F8F" w:rsidTr="005E2292">
        <w:trPr>
          <w:trHeight w:val="694"/>
        </w:trPr>
        <w:tc>
          <w:tcPr>
            <w:tcW w:w="9389" w:type="dxa"/>
            <w:gridSpan w:val="8"/>
            <w:shd w:val="clear" w:color="auto" w:fill="auto"/>
          </w:tcPr>
          <w:p w:rsidR="00AA5D01" w:rsidRPr="00022F8F" w:rsidRDefault="00AA5D01" w:rsidP="005E2292">
            <w:pPr>
              <w:rPr>
                <w:b/>
              </w:rPr>
            </w:pPr>
            <w:r w:rsidRPr="00022F8F">
              <w:rPr>
                <w:b/>
              </w:rPr>
              <w:t>Všechny odborné laboratoře jsou využívány i pro účely řešení Bakalářských a Diplomových prací studijních programů uskutečňovaných na FAI.</w:t>
            </w:r>
          </w:p>
        </w:tc>
      </w:tr>
      <w:tr w:rsidR="00AA5D01" w:rsidRPr="00022F8F" w:rsidTr="005E2292">
        <w:trPr>
          <w:trHeight w:val="135"/>
        </w:trPr>
        <w:tc>
          <w:tcPr>
            <w:tcW w:w="3294" w:type="dxa"/>
            <w:gridSpan w:val="2"/>
            <w:shd w:val="clear" w:color="auto" w:fill="F7CAAC"/>
          </w:tcPr>
          <w:p w:rsidR="00AA5D01" w:rsidRPr="00022F8F" w:rsidRDefault="00AA5D01" w:rsidP="005E2292">
            <w:pPr>
              <w:rPr>
                <w:b/>
              </w:rPr>
            </w:pPr>
            <w:r w:rsidRPr="00022F8F">
              <w:rPr>
                <w:b/>
              </w:rPr>
              <w:t>Z toho kapacita v prostorách v nájmu</w:t>
            </w:r>
          </w:p>
        </w:tc>
        <w:tc>
          <w:tcPr>
            <w:tcW w:w="1400" w:type="dxa"/>
            <w:gridSpan w:val="3"/>
          </w:tcPr>
          <w:p w:rsidR="00AA5D01" w:rsidRPr="00022F8F" w:rsidRDefault="005216F4" w:rsidP="005216F4">
            <w:pPr>
              <w:jc w:val="center"/>
              <w:rPr>
                <w:b/>
              </w:rPr>
            </w:pPr>
            <w:r>
              <w:rPr>
                <w:b/>
              </w:rPr>
              <w:t>0</w:t>
            </w:r>
          </w:p>
        </w:tc>
        <w:tc>
          <w:tcPr>
            <w:tcW w:w="2347" w:type="dxa"/>
            <w:gridSpan w:val="2"/>
            <w:shd w:val="clear" w:color="auto" w:fill="F7CAAC"/>
          </w:tcPr>
          <w:p w:rsidR="00AA5D01" w:rsidRPr="00022F8F" w:rsidRDefault="00AA5D01" w:rsidP="005E2292">
            <w:pPr>
              <w:rPr>
                <w:b/>
                <w:shd w:val="clear" w:color="auto" w:fill="F7CAAC"/>
              </w:rPr>
            </w:pPr>
            <w:r w:rsidRPr="00022F8F">
              <w:rPr>
                <w:b/>
                <w:shd w:val="clear" w:color="auto" w:fill="F7CAAC"/>
              </w:rPr>
              <w:t>Doba platnosti nájmu</w:t>
            </w:r>
          </w:p>
        </w:tc>
        <w:tc>
          <w:tcPr>
            <w:tcW w:w="2348" w:type="dxa"/>
          </w:tcPr>
          <w:p w:rsidR="00AA5D01" w:rsidRPr="00022F8F" w:rsidRDefault="00AA5D01" w:rsidP="005E2292">
            <w:pPr>
              <w:rPr>
                <w:b/>
              </w:rPr>
            </w:pPr>
          </w:p>
        </w:tc>
      </w:tr>
      <w:tr w:rsidR="00AA5D01" w:rsidRPr="00022F8F" w:rsidTr="005E2292">
        <w:trPr>
          <w:trHeight w:val="135"/>
        </w:trPr>
        <w:tc>
          <w:tcPr>
            <w:tcW w:w="9389" w:type="dxa"/>
            <w:gridSpan w:val="8"/>
            <w:shd w:val="clear" w:color="auto" w:fill="F7CAAC"/>
          </w:tcPr>
          <w:p w:rsidR="00AA5D01" w:rsidRPr="00022F8F" w:rsidRDefault="00AA5D01" w:rsidP="005E2292">
            <w:pPr>
              <w:rPr>
                <w:b/>
              </w:rPr>
            </w:pPr>
            <w:r w:rsidRPr="00022F8F">
              <w:rPr>
                <w:b/>
              </w:rPr>
              <w:t xml:space="preserve">Vyjádření orgánu </w:t>
            </w:r>
            <w:r w:rsidRPr="00022F8F">
              <w:rPr>
                <w:b/>
                <w:shd w:val="clear" w:color="auto" w:fill="F7CAAC"/>
              </w:rPr>
              <w:t>hygienické služby ze dne</w:t>
            </w:r>
          </w:p>
        </w:tc>
      </w:tr>
      <w:tr w:rsidR="00AA5D01" w:rsidRPr="00022F8F" w:rsidTr="005E2292">
        <w:trPr>
          <w:trHeight w:val="680"/>
        </w:trPr>
        <w:tc>
          <w:tcPr>
            <w:tcW w:w="9389" w:type="dxa"/>
            <w:gridSpan w:val="8"/>
          </w:tcPr>
          <w:p w:rsidR="00AA5D01" w:rsidRPr="00022F8F" w:rsidRDefault="005216F4" w:rsidP="005E2292">
            <w:r>
              <w:t>nerelevantní</w:t>
            </w:r>
          </w:p>
        </w:tc>
      </w:tr>
      <w:tr w:rsidR="00AA5D01" w:rsidRPr="00022F8F" w:rsidTr="005E2292">
        <w:trPr>
          <w:trHeight w:val="205"/>
        </w:trPr>
        <w:tc>
          <w:tcPr>
            <w:tcW w:w="9389" w:type="dxa"/>
            <w:gridSpan w:val="8"/>
            <w:shd w:val="clear" w:color="auto" w:fill="F7CAAC"/>
          </w:tcPr>
          <w:p w:rsidR="00AA5D01" w:rsidRPr="00022F8F" w:rsidRDefault="00AA5D01" w:rsidP="005E2292">
            <w:pPr>
              <w:rPr>
                <w:b/>
              </w:rPr>
            </w:pPr>
            <w:r w:rsidRPr="00022F8F">
              <w:rPr>
                <w:b/>
              </w:rPr>
              <w:t>Opatření a podmínky k zajištění rovného přístupu</w:t>
            </w:r>
          </w:p>
        </w:tc>
      </w:tr>
      <w:tr w:rsidR="00D53138" w:rsidRPr="00022F8F" w:rsidTr="005E2292">
        <w:trPr>
          <w:trHeight w:val="1832"/>
        </w:trPr>
        <w:tc>
          <w:tcPr>
            <w:tcW w:w="9389" w:type="dxa"/>
            <w:gridSpan w:val="8"/>
          </w:tcPr>
          <w:p w:rsidR="00D53138" w:rsidRDefault="00D53138" w:rsidP="004661CE">
            <w:pPr>
              <w:pStyle w:val="Default"/>
              <w:jc w:val="both"/>
              <w:rPr>
                <w:rFonts w:eastAsia="Times New Roman"/>
              </w:rPr>
            </w:pPr>
            <w:ins w:id="7475" w:author="vopatrilova" w:date="2018-11-19T09:23:00Z">
              <w:r w:rsidRPr="004D52C1">
                <w:rPr>
                  <w:sz w:val="20"/>
                  <w:szCs w:val="20"/>
                </w:rPr>
                <w:t>Na Fakultě aplikované informatiky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kuchyňky, které jsou dostupné zaměstnancům i studentům. Areál Fakulty aplikované informatiky je moderně vybaven a je zajištěn bezbariérový přístup pro handicapované studenty a zaměstnance. V budovách FAI jsou umístěny klidové zóny pro studenty, kde mohou studenti trávit čas mezi výukou, jsou k dispozici PC</w:t>
              </w:r>
              <w:r>
                <w:rPr>
                  <w:sz w:val="20"/>
                  <w:szCs w:val="20"/>
                </w:rPr>
                <w:t>,</w:t>
              </w:r>
              <w:r w:rsidRPr="004D52C1">
                <w:rPr>
                  <w:sz w:val="20"/>
                  <w:szCs w:val="20"/>
                </w:rPr>
                <w:t xml:space="preserve"> včetně tiskáren pro tisk dokumentů. </w:t>
              </w:r>
              <w:r>
                <w:rPr>
                  <w:sz w:val="20"/>
                  <w:szCs w:val="20"/>
                </w:rPr>
                <w:t>Fakulta striktně dodržuje rovný přístup ke všem zdrojům jak z pohledu genderové problematiky, tak z pohledu příslušnosti studentů i zaměstnanců k národnostním a etnickým menšinovým skupinám.</w:t>
              </w:r>
            </w:ins>
            <w:del w:id="7476" w:author="vopatrilova" w:date="2018-11-19T09:23:00Z">
              <w:r w:rsidRPr="004D52C1" w:rsidDel="0093500D">
                <w:rPr>
                  <w:sz w:val="20"/>
                  <w:szCs w:val="20"/>
                </w:rPr>
                <w:delText xml:space="preserve">Na Fakultě aplikované informatiky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kuchyňky, které jsou dostupné zaměstnancům i studentům. Areál Fakulty aplikované informatiky je moderně vybaven a je zajištěn bezbariérový přístup pro handicapované studenty a zaměstnance. V budovách FAI jsou umístěny klidové zóny pro studenty, kde mohou studenti trávit čas mezi výukou, jsou k dispozici PC včetně tiskáren pro tisk dokumentů. </w:delText>
              </w:r>
              <w:r w:rsidDel="0093500D">
                <w:rPr>
                  <w:sz w:val="20"/>
                  <w:szCs w:val="20"/>
                </w:rPr>
                <w:delText>Fakulta striktně dodržuje rovný přístup ke všem zdrojům jak z pohledu genderové problematiky, tak z pohledu příslušnosti studentů i zaměstnanců k národnostním a etnickým menšinovým skupinám.</w:delText>
              </w:r>
            </w:del>
          </w:p>
        </w:tc>
      </w:tr>
    </w:tbl>
    <w:p w:rsidR="00AA5D01" w:rsidRPr="00022F8F" w:rsidRDefault="00AA5D01" w:rsidP="00AA5D01"/>
    <w:p w:rsidR="00AA5D01" w:rsidRPr="00022F8F" w:rsidRDefault="00AA5D01" w:rsidP="00AA5D01">
      <w:pPr>
        <w:spacing w:after="160" w:line="259" w:lineRule="auto"/>
      </w:pPr>
      <w:r w:rsidRPr="00022F8F">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A5D01" w:rsidRPr="00022F8F" w:rsidTr="005E2292">
        <w:tc>
          <w:tcPr>
            <w:tcW w:w="9778" w:type="dxa"/>
            <w:gridSpan w:val="2"/>
            <w:tcBorders>
              <w:bottom w:val="double" w:sz="4" w:space="0" w:color="auto"/>
            </w:tcBorders>
            <w:shd w:val="clear" w:color="auto" w:fill="BDD6EE"/>
          </w:tcPr>
          <w:p w:rsidR="00AA5D01" w:rsidRPr="00022F8F" w:rsidRDefault="00AA5D01" w:rsidP="004B027B">
            <w:pPr>
              <w:tabs>
                <w:tab w:val="right" w:pos="9372"/>
              </w:tabs>
              <w:jc w:val="both"/>
              <w:rPr>
                <w:b/>
                <w:sz w:val="28"/>
              </w:rPr>
            </w:pPr>
            <w:bookmarkStart w:id="7477" w:name="CV"/>
            <w:r w:rsidRPr="00022F8F">
              <w:rPr>
                <w:b/>
                <w:sz w:val="28"/>
              </w:rPr>
              <w:lastRenderedPageBreak/>
              <w:t>C-V – Finanční zabezpečení studijního programu</w:t>
            </w:r>
            <w:bookmarkEnd w:id="7477"/>
            <w:r w:rsidR="004B027B">
              <w:rPr>
                <w:b/>
                <w:sz w:val="26"/>
                <w:szCs w:val="26"/>
              </w:rPr>
              <w:tab/>
            </w:r>
            <w:r w:rsidR="00742E6D">
              <w:fldChar w:fldCharType="begin"/>
            </w:r>
            <w:r w:rsidR="00742E6D">
              <w:instrText xml:space="preserve"> REF aobsah \h  \* MERGEFORMAT </w:instrText>
            </w:r>
            <w:r w:rsidR="00742E6D">
              <w:fldChar w:fldCharType="separate"/>
            </w:r>
            <w:r w:rsidR="00E735CA" w:rsidRPr="00E735CA">
              <w:rPr>
                <w:rStyle w:val="Odkazintenzivn"/>
              </w:rPr>
              <w:t>Obsah žádosti</w:t>
            </w:r>
            <w:r w:rsidR="00742E6D">
              <w:fldChar w:fldCharType="end"/>
            </w:r>
          </w:p>
        </w:tc>
      </w:tr>
      <w:tr w:rsidR="00AA5D01" w:rsidRPr="00022F8F" w:rsidTr="005E2292">
        <w:tc>
          <w:tcPr>
            <w:tcW w:w="4219" w:type="dxa"/>
            <w:tcBorders>
              <w:top w:val="single" w:sz="12" w:space="0" w:color="auto"/>
            </w:tcBorders>
            <w:shd w:val="clear" w:color="auto" w:fill="F7CAAC"/>
          </w:tcPr>
          <w:p w:rsidR="00AA5D01" w:rsidRPr="00022F8F" w:rsidRDefault="00AA5D01" w:rsidP="005E2292">
            <w:pPr>
              <w:jc w:val="both"/>
              <w:rPr>
                <w:b/>
              </w:rPr>
            </w:pPr>
            <w:r w:rsidRPr="00022F8F">
              <w:rPr>
                <w:b/>
              </w:rPr>
              <w:t>Vzdělávací činnost vysoké školy financovaná ze státního rozpočtu</w:t>
            </w:r>
          </w:p>
        </w:tc>
        <w:tc>
          <w:tcPr>
            <w:tcW w:w="5559" w:type="dxa"/>
            <w:tcBorders>
              <w:top w:val="single" w:sz="12" w:space="0" w:color="auto"/>
            </w:tcBorders>
            <w:shd w:val="clear" w:color="auto" w:fill="FFFFFF"/>
          </w:tcPr>
          <w:p w:rsidR="00AA5D01" w:rsidRPr="00022F8F" w:rsidRDefault="00AA5D01" w:rsidP="005E2292">
            <w:pPr>
              <w:jc w:val="both"/>
              <w:rPr>
                <w:bCs/>
              </w:rPr>
            </w:pPr>
            <w:r w:rsidRPr="00022F8F">
              <w:rPr>
                <w:bCs/>
              </w:rPr>
              <w:t xml:space="preserve">ano </w:t>
            </w:r>
          </w:p>
        </w:tc>
      </w:tr>
      <w:tr w:rsidR="00AA5D01" w:rsidRPr="00022F8F" w:rsidTr="005E2292">
        <w:tc>
          <w:tcPr>
            <w:tcW w:w="9778" w:type="dxa"/>
            <w:gridSpan w:val="2"/>
            <w:shd w:val="clear" w:color="auto" w:fill="F7CAAC"/>
          </w:tcPr>
          <w:p w:rsidR="00AA5D01" w:rsidRPr="00022F8F" w:rsidRDefault="00AA5D01" w:rsidP="005E2292">
            <w:pPr>
              <w:jc w:val="both"/>
              <w:rPr>
                <w:b/>
              </w:rPr>
            </w:pPr>
            <w:r w:rsidRPr="00022F8F">
              <w:rPr>
                <w:b/>
              </w:rPr>
              <w:t>Zhodnocení předpokládaných nákladů a zdrojů na uskutečňování studijního programu</w:t>
            </w:r>
          </w:p>
        </w:tc>
      </w:tr>
      <w:tr w:rsidR="00AA5D01" w:rsidRPr="00022F8F" w:rsidTr="005E2292">
        <w:trPr>
          <w:trHeight w:val="5398"/>
        </w:trPr>
        <w:tc>
          <w:tcPr>
            <w:tcW w:w="9778" w:type="dxa"/>
            <w:gridSpan w:val="2"/>
          </w:tcPr>
          <w:p w:rsidR="00AA5D01" w:rsidRPr="00022F8F" w:rsidRDefault="00AA5D01" w:rsidP="005E2292">
            <w:pPr>
              <w:jc w:val="both"/>
            </w:pPr>
          </w:p>
        </w:tc>
      </w:tr>
    </w:tbl>
    <w:p w:rsidR="00AA5D01" w:rsidRPr="00022F8F" w:rsidRDefault="00AA5D01" w:rsidP="00AA5D01"/>
    <w:p w:rsidR="00AA5D01" w:rsidRPr="00022F8F" w:rsidRDefault="00AA5D01" w:rsidP="00AA5D01"/>
    <w:p w:rsidR="00001E3D" w:rsidRDefault="00001E3D" w:rsidP="00D45951">
      <w:pPr>
        <w:rPr>
          <w:b/>
          <w:sz w:val="28"/>
        </w:rPr>
      </w:pPr>
    </w:p>
    <w:p w:rsidR="00130564" w:rsidRDefault="00AA5D01">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130564" w:rsidTr="00C25145">
        <w:tc>
          <w:tcPr>
            <w:tcW w:w="9285" w:type="dxa"/>
            <w:tcBorders>
              <w:bottom w:val="double" w:sz="4" w:space="0" w:color="auto"/>
            </w:tcBorders>
            <w:shd w:val="clear" w:color="auto" w:fill="BDD6EE"/>
          </w:tcPr>
          <w:p w:rsidR="00130564" w:rsidRDefault="00130564" w:rsidP="004B027B">
            <w:pPr>
              <w:tabs>
                <w:tab w:val="right" w:pos="8844"/>
              </w:tabs>
              <w:jc w:val="both"/>
              <w:rPr>
                <w:b/>
                <w:sz w:val="28"/>
              </w:rPr>
            </w:pPr>
            <w:bookmarkStart w:id="7478" w:name="DI"/>
            <w:r>
              <w:rPr>
                <w:b/>
                <w:sz w:val="28"/>
              </w:rPr>
              <w:lastRenderedPageBreak/>
              <w:t xml:space="preserve">D-I – </w:t>
            </w:r>
            <w:r>
              <w:rPr>
                <w:b/>
                <w:sz w:val="26"/>
                <w:szCs w:val="26"/>
              </w:rPr>
              <w:t>Záměr rozvoje a další údaje ke studijnímu programu</w:t>
            </w:r>
            <w:bookmarkEnd w:id="7478"/>
            <w:r w:rsidR="004B027B">
              <w:rPr>
                <w:b/>
                <w:sz w:val="26"/>
                <w:szCs w:val="26"/>
              </w:rPr>
              <w:tab/>
            </w:r>
            <w:r w:rsidR="00742E6D">
              <w:fldChar w:fldCharType="begin"/>
            </w:r>
            <w:r w:rsidR="00742E6D">
              <w:instrText xml:space="preserve"> REF aobsah \h  \* MERGEFORMAT </w:instrText>
            </w:r>
            <w:r w:rsidR="00742E6D">
              <w:fldChar w:fldCharType="separate"/>
            </w:r>
            <w:r w:rsidR="00E735CA" w:rsidRPr="00E735CA">
              <w:rPr>
                <w:rStyle w:val="Odkazintenzivn"/>
              </w:rPr>
              <w:t>Obsah žádosti</w:t>
            </w:r>
            <w:r w:rsidR="00742E6D">
              <w:fldChar w:fldCharType="end"/>
            </w:r>
          </w:p>
        </w:tc>
      </w:tr>
      <w:tr w:rsidR="00130564" w:rsidTr="00C25145">
        <w:trPr>
          <w:trHeight w:val="185"/>
        </w:trPr>
        <w:tc>
          <w:tcPr>
            <w:tcW w:w="9285" w:type="dxa"/>
            <w:shd w:val="clear" w:color="auto" w:fill="F7CAAC"/>
          </w:tcPr>
          <w:p w:rsidR="00130564" w:rsidRDefault="00130564" w:rsidP="00C25145">
            <w:pPr>
              <w:rPr>
                <w:b/>
              </w:rPr>
            </w:pPr>
            <w:r>
              <w:rPr>
                <w:b/>
              </w:rPr>
              <w:t>Záměr rozvoje studijního programu a jeho odůvodnění</w:t>
            </w:r>
          </w:p>
        </w:tc>
      </w:tr>
      <w:tr w:rsidR="00130564" w:rsidTr="00C25145">
        <w:trPr>
          <w:trHeight w:val="2835"/>
        </w:trPr>
        <w:tc>
          <w:tcPr>
            <w:tcW w:w="9285" w:type="dxa"/>
            <w:shd w:val="clear" w:color="auto" w:fill="FFFFFF"/>
          </w:tcPr>
          <w:p w:rsidR="00130564" w:rsidRPr="007B3948" w:rsidRDefault="00130564" w:rsidP="005E332B">
            <w:pPr>
              <w:jc w:val="both"/>
            </w:pPr>
            <w:r w:rsidRPr="007B3948">
              <w:t xml:space="preserve">Bakalářský studijní program „Aplikovaná informatika v průmyslové automatizaci“ se svými dvěma specializacemi „Inteligentní systémy s roboty“ a „Průmyslová automatizace“  </w:t>
            </w:r>
            <w:r w:rsidR="005216F4">
              <w:t>navazuje na stávající studijní obory</w:t>
            </w:r>
            <w:r w:rsidRPr="007B3948">
              <w:t xml:space="preserve"> „Inteligentní systémy s roboty“ a </w:t>
            </w:r>
            <w:r w:rsidR="005216F4">
              <w:t xml:space="preserve"> </w:t>
            </w:r>
            <w:r w:rsidRPr="007B3948">
              <w:t>„Informační</w:t>
            </w:r>
            <w:r w:rsidR="005216F4">
              <w:t xml:space="preserve"> a řídicí technologie“, kter</w:t>
            </w:r>
            <w:ins w:id="7479" w:author="vopatrilova" w:date="2018-11-19T09:23:00Z">
              <w:r w:rsidR="00D53138">
                <w:t>é</w:t>
              </w:r>
            </w:ins>
            <w:del w:id="7480" w:author="vopatrilova" w:date="2018-11-19T09:23:00Z">
              <w:r w:rsidR="005216F4" w:rsidDel="00D53138">
                <w:delText>ý</w:delText>
              </w:r>
            </w:del>
            <w:r w:rsidR="005216F4">
              <w:t xml:space="preserve"> jsou</w:t>
            </w:r>
            <w:r w:rsidRPr="007B3948">
              <w:t xml:space="preserve"> na FAI uskutečňován</w:t>
            </w:r>
            <w:r w:rsidR="005216F4">
              <w:t>y od roku 2016 a 2008 a</w:t>
            </w:r>
            <w:r w:rsidRPr="007B3948">
              <w:t xml:space="preserve"> </w:t>
            </w:r>
            <w:r w:rsidR="005216F4">
              <w:t>které historicky navázaly</w:t>
            </w:r>
            <w:r w:rsidRPr="007B3948">
              <w:t xml:space="preserve"> na předchozí studijní obory se stejnou problematikou. Předkládaná nová verze SP byla upravena vzhledem k novým technologiím a moderním metodám</w:t>
            </w:r>
            <w:del w:id="7481" w:author="vopatrilova" w:date="2018-11-19T09:23:00Z">
              <w:r w:rsidRPr="007B3948" w:rsidDel="00D53138">
                <w:delText xml:space="preserve">, </w:delText>
              </w:r>
            </w:del>
            <w:ins w:id="7482" w:author="vopatrilova" w:date="2018-11-19T09:23:00Z">
              <w:r w:rsidR="00D53138">
                <w:t xml:space="preserve"> </w:t>
              </w:r>
            </w:ins>
            <w:r w:rsidRPr="007B3948">
              <w:t>tak</w:t>
            </w:r>
            <w:ins w:id="7483" w:author="vopatrilova" w:date="2018-11-19T09:23:00Z">
              <w:r w:rsidR="00D53138">
                <w:t>,</w:t>
              </w:r>
            </w:ins>
            <w:r w:rsidRPr="007B3948">
              <w:t xml:space="preserve"> aby </w:t>
            </w:r>
            <w:r w:rsidR="005216F4">
              <w:t xml:space="preserve">skladba a </w:t>
            </w:r>
            <w:r w:rsidRPr="007B3948">
              <w:t>náplně předmětů odrážely stav průmyslové praxe s přiměřeným podílem cvičení a laboratoří. Program vhodně doplňuje s</w:t>
            </w:r>
            <w:r w:rsidR="005216F4">
              <w:t>trukturu</w:t>
            </w:r>
            <w:r w:rsidRPr="007B3948">
              <w:t xml:space="preserve"> studijních programů Fakulty aplikované informatiky a zá</w:t>
            </w:r>
            <w:r w:rsidR="005216F4">
              <w:t>roveň plně reaguje na současné i</w:t>
            </w:r>
            <w:r w:rsidRPr="007B3948">
              <w:t xml:space="preserve"> budoucí požadavky aplikační sféry v oblastech moderních měřicích, informačních, komunikačních, řídicích a robotických zařízení a technologií. </w:t>
            </w:r>
          </w:p>
          <w:p w:rsidR="00130564" w:rsidRPr="007B3948" w:rsidRDefault="00130564" w:rsidP="005E332B">
            <w:pPr>
              <w:pStyle w:val="Default"/>
              <w:jc w:val="both"/>
              <w:rPr>
                <w:sz w:val="20"/>
                <w:szCs w:val="20"/>
              </w:rPr>
            </w:pPr>
            <w:r w:rsidRPr="007B3948">
              <w:rPr>
                <w:sz w:val="20"/>
                <w:szCs w:val="20"/>
              </w:rPr>
              <w:t>Na Fakultě aplikované informatiky může absolvent ve studiu pokračovat v nově koncipovaném magisterském navazujícím SP „</w:t>
            </w:r>
            <w:del w:id="7484" w:author="vopatrilova" w:date="2018-11-20T12:57:00Z">
              <w:r w:rsidRPr="007B3948" w:rsidDel="007D3224">
                <w:rPr>
                  <w:sz w:val="20"/>
                  <w:szCs w:val="20"/>
                </w:rPr>
                <w:delText>Automatické řízení a informatika</w:delText>
              </w:r>
            </w:del>
            <w:ins w:id="7485" w:author="vopatrilova" w:date="2018-11-20T12:57:00Z">
              <w:r w:rsidR="007D3224">
                <w:rPr>
                  <w:sz w:val="20"/>
                  <w:szCs w:val="20"/>
                </w:rPr>
                <w:t>Automatické řízení a informatika v konceptu „Průmysl 4.0“</w:t>
              </w:r>
            </w:ins>
            <w:r w:rsidRPr="007B3948">
              <w:rPr>
                <w:sz w:val="20"/>
                <w:szCs w:val="20"/>
              </w:rPr>
              <w:t xml:space="preserve">“, případně může pokračovat v rámci pravidel Boloňské deklarace na jiné VŠ v ČR nebo v zahraničí. </w:t>
            </w:r>
          </w:p>
          <w:p w:rsidR="00130564" w:rsidRPr="007B3948" w:rsidRDefault="00130564" w:rsidP="005E332B">
            <w:pPr>
              <w:pStyle w:val="Default"/>
              <w:jc w:val="both"/>
              <w:rPr>
                <w:sz w:val="20"/>
                <w:szCs w:val="20"/>
              </w:rPr>
            </w:pPr>
            <w:r w:rsidRPr="007B3948">
              <w:rPr>
                <w:sz w:val="20"/>
                <w:szCs w:val="20"/>
              </w:rPr>
              <w:t>Fakulta aplikované informatiky investičně průběžně zabezpečuje a zkvalitňuje infrastrukturní zázemí spojené se vzděláváním v daném SP. Zařízení a přístrojové vybavení jsou využívána pro zabezpečení výuky, pro zpracování závěrečných prací a další tvůrčí činnosti studentů, související se získáním odborných znalostí</w:t>
            </w:r>
            <w:ins w:id="7486" w:author="vopatrilova" w:date="2018-11-19T09:24:00Z">
              <w:r w:rsidR="00D53138">
                <w:rPr>
                  <w:sz w:val="20"/>
                  <w:szCs w:val="20"/>
                </w:rPr>
                <w:t>,</w:t>
              </w:r>
            </w:ins>
            <w:r w:rsidRPr="007B3948">
              <w:rPr>
                <w:sz w:val="20"/>
                <w:szCs w:val="20"/>
              </w:rPr>
              <w:t xml:space="preserve"> a také k jejich propojení s</w:t>
            </w:r>
            <w:r w:rsidR="005216F4">
              <w:rPr>
                <w:sz w:val="20"/>
                <w:szCs w:val="20"/>
              </w:rPr>
              <w:t> vědecko-výzkumnou</w:t>
            </w:r>
            <w:r w:rsidRPr="007B3948">
              <w:rPr>
                <w:sz w:val="20"/>
                <w:szCs w:val="20"/>
              </w:rPr>
              <w:t xml:space="preserve"> </w:t>
            </w:r>
            <w:r w:rsidR="005216F4">
              <w:rPr>
                <w:sz w:val="20"/>
                <w:szCs w:val="20"/>
              </w:rPr>
              <w:t xml:space="preserve">a </w:t>
            </w:r>
            <w:r w:rsidR="00865F17" w:rsidRPr="007B3948">
              <w:rPr>
                <w:sz w:val="20"/>
                <w:szCs w:val="20"/>
              </w:rPr>
              <w:t xml:space="preserve">vývojovou </w:t>
            </w:r>
            <w:r w:rsidRPr="007B3948">
              <w:rPr>
                <w:sz w:val="20"/>
                <w:szCs w:val="20"/>
              </w:rPr>
              <w:t xml:space="preserve">činností. </w:t>
            </w:r>
          </w:p>
          <w:p w:rsidR="00130564" w:rsidRPr="007B3948" w:rsidRDefault="00130564" w:rsidP="005E332B">
            <w:pPr>
              <w:pStyle w:val="Default"/>
              <w:jc w:val="both"/>
              <w:rPr>
                <w:sz w:val="20"/>
                <w:szCs w:val="20"/>
              </w:rPr>
            </w:pPr>
            <w:r w:rsidRPr="007B3948">
              <w:rPr>
                <w:sz w:val="20"/>
                <w:szCs w:val="20"/>
              </w:rPr>
              <w:t>Personální rozvoj fakulty pro zabezpečení všech činností, souvisejících s realizací výuky v novém i dalších SP fakulty probíhá kontinuá</w:t>
            </w:r>
            <w:r w:rsidR="00865F17">
              <w:rPr>
                <w:sz w:val="20"/>
                <w:szCs w:val="20"/>
              </w:rPr>
              <w:t>lně jak z hlediska odchodu praco</w:t>
            </w:r>
            <w:r w:rsidRPr="007B3948">
              <w:rPr>
                <w:sz w:val="20"/>
                <w:szCs w:val="20"/>
              </w:rPr>
              <w:t>vníků, tak i nástupu</w:t>
            </w:r>
            <w:r w:rsidR="005216F4">
              <w:rPr>
                <w:sz w:val="20"/>
                <w:szCs w:val="20"/>
              </w:rPr>
              <w:t xml:space="preserve"> nových akademických pracovníků, vč. odborného růstu stávajících pracovníků.</w:t>
            </w:r>
            <w:r w:rsidRPr="007B3948">
              <w:rPr>
                <w:sz w:val="20"/>
                <w:szCs w:val="20"/>
              </w:rPr>
              <w:t xml:space="preserve"> </w:t>
            </w:r>
          </w:p>
          <w:p w:rsidR="00130564" w:rsidRPr="007B3948" w:rsidRDefault="00130564" w:rsidP="005E332B">
            <w:pPr>
              <w:jc w:val="both"/>
            </w:pPr>
            <w:r w:rsidRPr="007B3948">
              <w:t>Fakulta aplikované informatiky bude dále rozvíjet propojení mezi vzdělávacími a tvůrčími činnostmi a praxí prostřednictvím projektů zaměřených na výzkum, vývoj a inovace.</w:t>
            </w:r>
          </w:p>
        </w:tc>
      </w:tr>
      <w:tr w:rsidR="00130564" w:rsidTr="00C25145">
        <w:trPr>
          <w:trHeight w:val="188"/>
        </w:trPr>
        <w:tc>
          <w:tcPr>
            <w:tcW w:w="9285" w:type="dxa"/>
            <w:shd w:val="clear" w:color="auto" w:fill="F7CAAC"/>
          </w:tcPr>
          <w:p w:rsidR="00130564" w:rsidRPr="007B3948" w:rsidRDefault="00130564" w:rsidP="00C25145">
            <w:pPr>
              <w:rPr>
                <w:b/>
              </w:rPr>
            </w:pPr>
            <w:r w:rsidRPr="007B3948">
              <w:rPr>
                <w:b/>
              </w:rPr>
              <w:t>Počet přijímaných uchazečů ke studiu ve studijním programu</w:t>
            </w:r>
          </w:p>
        </w:tc>
      </w:tr>
      <w:tr w:rsidR="00130564" w:rsidTr="00C25145">
        <w:trPr>
          <w:trHeight w:val="2047"/>
        </w:trPr>
        <w:tc>
          <w:tcPr>
            <w:tcW w:w="9285" w:type="dxa"/>
            <w:shd w:val="clear" w:color="auto" w:fill="FFFFFF"/>
          </w:tcPr>
          <w:p w:rsidR="00130564" w:rsidRDefault="00130564" w:rsidP="005E332B">
            <w:pPr>
              <w:jc w:val="both"/>
            </w:pPr>
            <w:r w:rsidRPr="007B3948">
              <w:t>Materiálně-technické a personální vybavení pracovišť FAI umožňuje realizovat výuku daného SP v rozsahu maximálně 2 studijní skupiny pre</w:t>
            </w:r>
            <w:ins w:id="7487" w:author="vopatrilova" w:date="2018-11-19T09:24:00Z">
              <w:r w:rsidR="00D53138">
                <w:t>z</w:t>
              </w:r>
            </w:ins>
            <w:del w:id="7488" w:author="vopatrilova" w:date="2018-11-19T09:24:00Z">
              <w:r w:rsidRPr="007B3948" w:rsidDel="00D53138">
                <w:delText>s</w:delText>
              </w:r>
            </w:del>
            <w:r w:rsidRPr="007B3948">
              <w:t xml:space="preserve">enční i kombinované formy studia v obou specializacích. V </w:t>
            </w:r>
            <w:del w:id="7489" w:author="vopatrilova" w:date="2018-11-19T09:25:00Z">
              <w:r w:rsidRPr="007B3948" w:rsidDel="00D53138">
                <w:delText>posledních letech</w:delText>
              </w:r>
            </w:del>
            <w:ins w:id="7490" w:author="vopatrilova" w:date="2018-11-19T09:25:00Z">
              <w:r w:rsidR="00D53138">
                <w:t>souladu s průběhem populační křivky</w:t>
              </w:r>
            </w:ins>
            <w:r w:rsidRPr="007B3948">
              <w:t xml:space="preserve"> byl zaznamenán úbytek zájemců o studium tohoto oborového zaměření přes neustálou vysokou potřebu takto zaměřených odborníků ze strany průmyslu. V posledních letech je předchůdci nových specializací realizována výuka v rozsahu jedné skupiny presenčního a kombinovaného studia v každém odborném zaměření. To byla mimo jiné motivace pro významnou úpravu tohoto studijního programu, včetně úpravy navazujícího magisterského studijního programu. Dlouhodobým průměrem počtu studentů na tomto oborovém zaměření na FAI je cca 50 studentů (nastupujících do 1. ročníku). </w:t>
            </w:r>
          </w:p>
          <w:p w:rsidR="004B027B" w:rsidRDefault="004B027B" w:rsidP="005E332B">
            <w:pPr>
              <w:jc w:val="both"/>
            </w:pPr>
            <w:r>
              <w:t xml:space="preserve">Počty přijatých a zapsaných studentů, včetně poměru mezi přijatými a zapsanými studenty za 2 roky realizace studijního oboru Softwarové inženýrství uvádí následující tabulka. </w:t>
            </w:r>
          </w:p>
          <w:p w:rsidR="004B027B" w:rsidRDefault="004B027B" w:rsidP="004B027B"/>
          <w:tbl>
            <w:tblPr>
              <w:tblStyle w:val="Mkatabulky"/>
              <w:tblW w:w="0" w:type="auto"/>
              <w:jc w:val="center"/>
              <w:tblLayout w:type="fixed"/>
              <w:tblLook w:val="04A0" w:firstRow="1" w:lastRow="0" w:firstColumn="1" w:lastColumn="0" w:noHBand="0" w:noVBand="1"/>
            </w:tblPr>
            <w:tblGrid>
              <w:gridCol w:w="1525"/>
              <w:gridCol w:w="1559"/>
              <w:gridCol w:w="1717"/>
              <w:gridCol w:w="2126"/>
            </w:tblGrid>
            <w:tr w:rsidR="004B027B" w:rsidTr="0010688A">
              <w:trPr>
                <w:jc w:val="center"/>
              </w:trPr>
              <w:tc>
                <w:tcPr>
                  <w:tcW w:w="1525" w:type="dxa"/>
                </w:tcPr>
                <w:p w:rsidR="004B027B" w:rsidRPr="00246E59" w:rsidRDefault="004B027B" w:rsidP="004B027B">
                  <w:pPr>
                    <w:jc w:val="center"/>
                    <w:rPr>
                      <w:b/>
                    </w:rPr>
                  </w:pPr>
                  <w:r w:rsidRPr="00246E59">
                    <w:rPr>
                      <w:b/>
                    </w:rPr>
                    <w:t>Rok</w:t>
                  </w:r>
                </w:p>
              </w:tc>
              <w:tc>
                <w:tcPr>
                  <w:tcW w:w="1559" w:type="dxa"/>
                </w:tcPr>
                <w:p w:rsidR="004B027B" w:rsidRPr="00246E59" w:rsidRDefault="004B027B" w:rsidP="004B027B">
                  <w:pPr>
                    <w:jc w:val="center"/>
                    <w:rPr>
                      <w:b/>
                    </w:rPr>
                  </w:pPr>
                  <w:r w:rsidRPr="00246E59">
                    <w:rPr>
                      <w:b/>
                    </w:rPr>
                    <w:t>Počet přijatých studentů</w:t>
                  </w:r>
                </w:p>
              </w:tc>
              <w:tc>
                <w:tcPr>
                  <w:tcW w:w="1717" w:type="dxa"/>
                </w:tcPr>
                <w:p w:rsidR="004B027B" w:rsidRPr="00246E59" w:rsidRDefault="004B027B" w:rsidP="004B027B">
                  <w:pPr>
                    <w:jc w:val="center"/>
                    <w:rPr>
                      <w:b/>
                    </w:rPr>
                  </w:pPr>
                  <w:r w:rsidRPr="00246E59">
                    <w:rPr>
                      <w:b/>
                    </w:rPr>
                    <w:t>Počet zapsaných studentů</w:t>
                  </w:r>
                </w:p>
              </w:tc>
              <w:tc>
                <w:tcPr>
                  <w:tcW w:w="2126" w:type="dxa"/>
                </w:tcPr>
                <w:p w:rsidR="004B027B" w:rsidRPr="00246E59" w:rsidRDefault="004B027B" w:rsidP="004B027B">
                  <w:pPr>
                    <w:jc w:val="center"/>
                    <w:rPr>
                      <w:b/>
                    </w:rPr>
                  </w:pPr>
                  <w:r w:rsidRPr="00246E59">
                    <w:rPr>
                      <w:b/>
                    </w:rPr>
                    <w:t>Poměr mezi přijatými a zapsanými studenty</w:t>
                  </w:r>
                </w:p>
              </w:tc>
            </w:tr>
            <w:tr w:rsidR="004B027B" w:rsidTr="0010688A">
              <w:trPr>
                <w:jc w:val="center"/>
              </w:trPr>
              <w:tc>
                <w:tcPr>
                  <w:tcW w:w="1525" w:type="dxa"/>
                </w:tcPr>
                <w:p w:rsidR="004B027B" w:rsidRDefault="004B027B" w:rsidP="004B027B">
                  <w:pPr>
                    <w:jc w:val="center"/>
                  </w:pPr>
                  <w:r>
                    <w:t>2016/17</w:t>
                  </w:r>
                </w:p>
              </w:tc>
              <w:tc>
                <w:tcPr>
                  <w:tcW w:w="1559" w:type="dxa"/>
                  <w:vAlign w:val="bottom"/>
                </w:tcPr>
                <w:p w:rsidR="004B027B" w:rsidRPr="006F4706" w:rsidRDefault="004B027B" w:rsidP="004B027B">
                  <w:pPr>
                    <w:jc w:val="center"/>
                    <w:rPr>
                      <w:color w:val="FF0000"/>
                    </w:rPr>
                  </w:pPr>
                  <w:r>
                    <w:rPr>
                      <w:rFonts w:cs="Calibri"/>
                      <w:color w:val="000000"/>
                    </w:rPr>
                    <w:t>41</w:t>
                  </w:r>
                </w:p>
              </w:tc>
              <w:tc>
                <w:tcPr>
                  <w:tcW w:w="1717" w:type="dxa"/>
                  <w:vAlign w:val="bottom"/>
                </w:tcPr>
                <w:p w:rsidR="004B027B" w:rsidRPr="006F4706" w:rsidRDefault="004B027B" w:rsidP="004B027B">
                  <w:pPr>
                    <w:jc w:val="center"/>
                    <w:rPr>
                      <w:color w:val="FF0000"/>
                    </w:rPr>
                  </w:pPr>
                  <w:r>
                    <w:rPr>
                      <w:rFonts w:cs="Calibri"/>
                      <w:color w:val="000000"/>
                    </w:rPr>
                    <w:t>29</w:t>
                  </w:r>
                </w:p>
              </w:tc>
              <w:tc>
                <w:tcPr>
                  <w:tcW w:w="2126" w:type="dxa"/>
                  <w:vAlign w:val="bottom"/>
                </w:tcPr>
                <w:p w:rsidR="004B027B" w:rsidRPr="006F4706" w:rsidRDefault="004B027B" w:rsidP="004B027B">
                  <w:pPr>
                    <w:jc w:val="center"/>
                    <w:rPr>
                      <w:color w:val="FF0000"/>
                    </w:rPr>
                  </w:pPr>
                  <w:r>
                    <w:rPr>
                      <w:rFonts w:cs="Calibri"/>
                      <w:color w:val="000000"/>
                    </w:rPr>
                    <w:t>0.71</w:t>
                  </w:r>
                </w:p>
              </w:tc>
            </w:tr>
            <w:tr w:rsidR="004B027B" w:rsidTr="0010688A">
              <w:trPr>
                <w:jc w:val="center"/>
              </w:trPr>
              <w:tc>
                <w:tcPr>
                  <w:tcW w:w="1525" w:type="dxa"/>
                </w:tcPr>
                <w:p w:rsidR="004B027B" w:rsidRDefault="004B027B" w:rsidP="004B027B">
                  <w:pPr>
                    <w:jc w:val="center"/>
                  </w:pPr>
                  <w:r>
                    <w:t>2017/18</w:t>
                  </w:r>
                </w:p>
              </w:tc>
              <w:tc>
                <w:tcPr>
                  <w:tcW w:w="1559" w:type="dxa"/>
                  <w:vAlign w:val="bottom"/>
                </w:tcPr>
                <w:p w:rsidR="004B027B" w:rsidRPr="006F4706" w:rsidRDefault="004B027B" w:rsidP="004B027B">
                  <w:pPr>
                    <w:jc w:val="center"/>
                    <w:rPr>
                      <w:color w:val="FF0000"/>
                    </w:rPr>
                  </w:pPr>
                  <w:r>
                    <w:rPr>
                      <w:rFonts w:cs="Calibri"/>
                      <w:color w:val="000000"/>
                    </w:rPr>
                    <w:t>40</w:t>
                  </w:r>
                </w:p>
              </w:tc>
              <w:tc>
                <w:tcPr>
                  <w:tcW w:w="1717" w:type="dxa"/>
                  <w:vAlign w:val="bottom"/>
                </w:tcPr>
                <w:p w:rsidR="004B027B" w:rsidRPr="006F4706" w:rsidRDefault="004B027B" w:rsidP="004B027B">
                  <w:pPr>
                    <w:jc w:val="center"/>
                    <w:rPr>
                      <w:color w:val="FF0000"/>
                    </w:rPr>
                  </w:pPr>
                  <w:r>
                    <w:rPr>
                      <w:rFonts w:cs="Calibri"/>
                      <w:color w:val="000000"/>
                    </w:rPr>
                    <w:t>33</w:t>
                  </w:r>
                </w:p>
              </w:tc>
              <w:tc>
                <w:tcPr>
                  <w:tcW w:w="2126" w:type="dxa"/>
                  <w:vAlign w:val="bottom"/>
                </w:tcPr>
                <w:p w:rsidR="004B027B" w:rsidRPr="006F4706" w:rsidRDefault="004B027B" w:rsidP="004B027B">
                  <w:pPr>
                    <w:jc w:val="center"/>
                    <w:rPr>
                      <w:color w:val="FF0000"/>
                    </w:rPr>
                  </w:pPr>
                  <w:r>
                    <w:rPr>
                      <w:rFonts w:cs="Calibri"/>
                      <w:color w:val="000000"/>
                    </w:rPr>
                    <w:t>0.83</w:t>
                  </w:r>
                </w:p>
              </w:tc>
            </w:tr>
          </w:tbl>
          <w:p w:rsidR="004B027B" w:rsidRDefault="004B027B" w:rsidP="00C25145"/>
          <w:p w:rsidR="004B027B" w:rsidRPr="007B3948" w:rsidRDefault="004B027B" w:rsidP="00C25145"/>
        </w:tc>
      </w:tr>
      <w:tr w:rsidR="00130564" w:rsidTr="00C25145">
        <w:trPr>
          <w:trHeight w:val="200"/>
        </w:trPr>
        <w:tc>
          <w:tcPr>
            <w:tcW w:w="9285" w:type="dxa"/>
            <w:shd w:val="clear" w:color="auto" w:fill="F7CAAC"/>
          </w:tcPr>
          <w:p w:rsidR="00130564" w:rsidRDefault="00130564" w:rsidP="00C25145">
            <w:pPr>
              <w:rPr>
                <w:b/>
              </w:rPr>
            </w:pPr>
            <w:r>
              <w:rPr>
                <w:b/>
              </w:rPr>
              <w:t>Předpokládaná uplatnitelnost absolventů na trhu práce</w:t>
            </w:r>
          </w:p>
        </w:tc>
      </w:tr>
      <w:tr w:rsidR="00130564" w:rsidTr="00C25145">
        <w:trPr>
          <w:trHeight w:val="2400"/>
        </w:trPr>
        <w:tc>
          <w:tcPr>
            <w:tcW w:w="9285" w:type="dxa"/>
            <w:shd w:val="clear" w:color="auto" w:fill="auto"/>
          </w:tcPr>
          <w:p w:rsidR="00130564" w:rsidRPr="00EF2812" w:rsidRDefault="00130564" w:rsidP="00C25145">
            <w:pPr>
              <w:pStyle w:val="Default"/>
              <w:jc w:val="both"/>
              <w:rPr>
                <w:sz w:val="20"/>
                <w:szCs w:val="20"/>
              </w:rPr>
            </w:pPr>
            <w:r w:rsidRPr="00EF2812">
              <w:rPr>
                <w:sz w:val="20"/>
                <w:szCs w:val="20"/>
              </w:rPr>
              <w:t xml:space="preserve">Absolvent bakalářského studijního programu „Aplikovaná informatika v průmyslové automatizaci“ a jeho dvou specializací „Inteligentní systémy s roboty“ a „Průmyslová automatizace“, pokud nebude pokračovat ve studiu na magisterském stupni, najde uplatnění při návrhu, provozu a údržbě měřicích, informačních, komunikačních, řídicích a robotických systémů. Využije znalostí z oblasti matematiky, identifikace a modelování dynamických systémů, automatického řízení, mechatroniky a robotiky, projektování řídicích systémů a dalších. Absolventi takto koncipovaného studijního programu získají také praktické znalosti a dovednosti ve využívání řady typů výpočetní techniky, která se ve spojení s realizací řídicích systémů obecně využívá. Výpočetní techniku je schopen využívat také pro účely zpracování agend a databázových aplikací v síťovém prostředí. Jsou způsobilí samostatné programátorské a systémové práce spojené s výpočetní technikou a jsou schopni participovat na vytváření projektů řízení a managementu výrobních a obchodních organizací. Jeho uplatnitelnost na trhu práce bude podpořena také dalšími znalostmi a dovednostmi a dobrou znalostí anglického jazyka. </w:t>
            </w:r>
          </w:p>
          <w:p w:rsidR="00130564" w:rsidRPr="00EF2812" w:rsidRDefault="00130564" w:rsidP="00C25145">
            <w:pPr>
              <w:pStyle w:val="Default"/>
              <w:jc w:val="both"/>
              <w:rPr>
                <w:sz w:val="20"/>
                <w:szCs w:val="20"/>
              </w:rPr>
            </w:pPr>
            <w:r w:rsidRPr="00EF2812">
              <w:rPr>
                <w:sz w:val="20"/>
                <w:szCs w:val="20"/>
              </w:rPr>
              <w:t xml:space="preserve">Oblasti využitelnosti absolventů tohoto studijního programu </w:t>
            </w:r>
            <w:ins w:id="7491" w:author="vopatrilova" w:date="2018-11-19T09:26:00Z">
              <w:r w:rsidR="00AC3F62">
                <w:rPr>
                  <w:sz w:val="20"/>
                  <w:szCs w:val="20"/>
                </w:rPr>
                <w:t>jsou</w:t>
              </w:r>
            </w:ins>
            <w:del w:id="7492" w:author="vopatrilova" w:date="2018-11-19T09:26:00Z">
              <w:r w:rsidRPr="00EF2812" w:rsidDel="00AC3F62">
                <w:rPr>
                  <w:sz w:val="20"/>
                  <w:szCs w:val="20"/>
                </w:rPr>
                <w:delText>lze</w:delText>
              </w:r>
            </w:del>
            <w:r w:rsidRPr="00EF2812">
              <w:rPr>
                <w:sz w:val="20"/>
                <w:szCs w:val="20"/>
              </w:rPr>
              <w:t xml:space="preserve"> v souladu s  Nařízením Vlády č. 275/2016 Sb., o oblastech vzdělávání ve vysokém školství násled</w:t>
            </w:r>
            <w:ins w:id="7493" w:author="vopatrilova" w:date="2018-11-19T09:27:00Z">
              <w:r w:rsidR="00AC3F62">
                <w:rPr>
                  <w:sz w:val="20"/>
                  <w:szCs w:val="20"/>
                </w:rPr>
                <w:t>ující</w:t>
              </w:r>
            </w:ins>
            <w:del w:id="7494" w:author="vopatrilova" w:date="2018-11-19T09:27:00Z">
              <w:r w:rsidRPr="00EF2812" w:rsidDel="00AC3F62">
                <w:rPr>
                  <w:sz w:val="20"/>
                  <w:szCs w:val="20"/>
                </w:rPr>
                <w:delText>ovně</w:delText>
              </w:r>
            </w:del>
            <w:r w:rsidRPr="00EF2812">
              <w:rPr>
                <w:sz w:val="20"/>
                <w:szCs w:val="20"/>
              </w:rPr>
              <w:t>:</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w:t>
            </w:r>
            <w:r w:rsidRPr="00EF2812">
              <w:rPr>
                <w:rFonts w:eastAsia="Times New Roman"/>
                <w:sz w:val="20"/>
                <w:szCs w:val="20"/>
              </w:rPr>
              <w:t>pro vytváření, správu a provozování výpočetních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w:t>
            </w:r>
            <w:r w:rsidRPr="00EF2812">
              <w:rPr>
                <w:rFonts w:eastAsia="Times New Roman"/>
                <w:sz w:val="20"/>
                <w:szCs w:val="20"/>
              </w:rPr>
              <w:t>pro vytváření, správu a provozování řídicích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w:t>
            </w:r>
            <w:r w:rsidRPr="00EF2812">
              <w:rPr>
                <w:rFonts w:eastAsia="Times New Roman"/>
                <w:sz w:val="20"/>
                <w:szCs w:val="20"/>
              </w:rPr>
              <w:t>provádět analýzu a návrhy výpočetních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w:t>
            </w:r>
            <w:r w:rsidRPr="00EF2812">
              <w:rPr>
                <w:rFonts w:eastAsia="Times New Roman"/>
                <w:sz w:val="20"/>
                <w:szCs w:val="20"/>
              </w:rPr>
              <w:t>provádět analýzu a návrhy řídicích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jako programátor a vývojář počítačových aplikací</w:t>
            </w:r>
          </w:p>
          <w:p w:rsidR="00130564" w:rsidRPr="00EF2812" w:rsidRDefault="00130564" w:rsidP="00C25145">
            <w:pPr>
              <w:pStyle w:val="Default"/>
              <w:jc w:val="both"/>
              <w:rPr>
                <w:rFonts w:eastAsia="Times New Roman"/>
                <w:sz w:val="20"/>
                <w:szCs w:val="20"/>
              </w:rPr>
            </w:pPr>
            <w:r w:rsidRPr="00EF2812">
              <w:rPr>
                <w:sz w:val="20"/>
                <w:szCs w:val="20"/>
              </w:rPr>
              <w:lastRenderedPageBreak/>
              <w:t xml:space="preserve">Osoba odborně způsobilá pracovat </w:t>
            </w:r>
            <w:r w:rsidRPr="00EF2812">
              <w:rPr>
                <w:rFonts w:eastAsia="Times New Roman"/>
                <w:sz w:val="20"/>
                <w:szCs w:val="20"/>
              </w:rPr>
              <w:t>jako programátor a vývojář řídicích aplikací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v realizačních týmech IT, řešení systémových integrátorů, business analytiků</w:t>
            </w:r>
          </w:p>
          <w:p w:rsidR="00130564" w:rsidRPr="00EF2812" w:rsidRDefault="00130564" w:rsidP="00C25145">
            <w:pPr>
              <w:pStyle w:val="Default"/>
              <w:jc w:val="both"/>
              <w:rPr>
                <w:rFonts w:eastAsia="Times New Roman"/>
                <w:sz w:val="20"/>
                <w:szCs w:val="20"/>
              </w:rPr>
            </w:pPr>
            <w:r w:rsidRPr="00EF2812">
              <w:rPr>
                <w:sz w:val="20"/>
                <w:szCs w:val="20"/>
              </w:rPr>
              <w:t>Osoba odborně způsobilá pracovat v oblasti</w:t>
            </w:r>
            <w:r w:rsidRPr="00EF2812">
              <w:rPr>
                <w:rFonts w:eastAsia="Times New Roman"/>
                <w:sz w:val="20"/>
                <w:szCs w:val="20"/>
              </w:rPr>
              <w:t xml:space="preserve"> vývojových prací v průmyslu</w:t>
            </w:r>
          </w:p>
          <w:p w:rsidR="00130564" w:rsidRPr="00EF2812" w:rsidRDefault="00130564" w:rsidP="00C25145">
            <w:pPr>
              <w:pStyle w:val="Default"/>
              <w:jc w:val="both"/>
              <w:rPr>
                <w:rFonts w:eastAsia="Times New Roman"/>
                <w:sz w:val="20"/>
                <w:szCs w:val="20"/>
              </w:rPr>
            </w:pPr>
            <w:r w:rsidRPr="00EF2812">
              <w:rPr>
                <w:sz w:val="20"/>
                <w:szCs w:val="20"/>
              </w:rPr>
              <w:t>Osoba odborně způsobilá pracovat v oblasti</w:t>
            </w:r>
            <w:r w:rsidRPr="00EF2812">
              <w:rPr>
                <w:rFonts w:eastAsia="Times New Roman"/>
                <w:sz w:val="20"/>
                <w:szCs w:val="20"/>
              </w:rPr>
              <w:t xml:space="preserve"> vývojových prací v oblasti automatizace výrobních technologií</w:t>
            </w:r>
          </w:p>
          <w:p w:rsidR="00130564" w:rsidRPr="00EF2812" w:rsidRDefault="00130564" w:rsidP="00C25145">
            <w:pPr>
              <w:pStyle w:val="Default"/>
              <w:jc w:val="both"/>
              <w:rPr>
                <w:rFonts w:eastAsia="Times New Roman"/>
                <w:sz w:val="20"/>
                <w:szCs w:val="20"/>
              </w:rPr>
            </w:pPr>
            <w:r w:rsidRPr="00EF2812">
              <w:rPr>
                <w:sz w:val="20"/>
                <w:szCs w:val="20"/>
              </w:rPr>
              <w:t>Osoba odborně způsobilá pracovat v oblasti</w:t>
            </w:r>
            <w:r w:rsidRPr="00EF2812">
              <w:rPr>
                <w:rFonts w:eastAsia="Times New Roman"/>
                <w:sz w:val="20"/>
                <w:szCs w:val="20"/>
              </w:rPr>
              <w:t xml:space="preserve"> vývojových prací v oblasti robotizace výrobních technologií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v provozu, údržbě a servisu počítačových a řídicích systémů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v oblasti provozu, údržby a servisu automatizačních systémů výrobních technologií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w:t>
            </w:r>
            <w:r w:rsidRPr="00EF2812">
              <w:rPr>
                <w:rFonts w:eastAsia="Times New Roman"/>
                <w:sz w:val="20"/>
                <w:szCs w:val="20"/>
              </w:rPr>
              <w:t>v oblasti provozu, údržby a servisu robotických systémů výrobních technologií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jako </w:t>
            </w:r>
            <w:r w:rsidRPr="00EF2812">
              <w:rPr>
                <w:rFonts w:eastAsia="Times New Roman"/>
                <w:sz w:val="20"/>
                <w:szCs w:val="20"/>
              </w:rPr>
              <w:t>pracovník informačních a komunikačních technologií</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jako </w:t>
            </w:r>
            <w:r w:rsidRPr="00EF2812">
              <w:rPr>
                <w:rFonts w:eastAsia="Times New Roman"/>
                <w:sz w:val="20"/>
                <w:szCs w:val="20"/>
              </w:rPr>
              <w:t>pracovníci datových center podniků</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jako </w:t>
            </w:r>
            <w:r w:rsidRPr="00EF2812">
              <w:rPr>
                <w:rFonts w:eastAsia="Times New Roman"/>
                <w:sz w:val="20"/>
                <w:szCs w:val="20"/>
              </w:rPr>
              <w:t>pracovníci datových center organizací nebo institucí veřejné správy</w:t>
            </w:r>
          </w:p>
          <w:p w:rsidR="00130564" w:rsidRPr="00EF2812" w:rsidRDefault="00130564" w:rsidP="00C25145">
            <w:pPr>
              <w:pStyle w:val="Default"/>
              <w:jc w:val="both"/>
              <w:rPr>
                <w:rFonts w:eastAsia="Times New Roman"/>
                <w:sz w:val="20"/>
                <w:szCs w:val="20"/>
              </w:rPr>
            </w:pPr>
            <w:r w:rsidRPr="00EF2812">
              <w:rPr>
                <w:sz w:val="20"/>
                <w:szCs w:val="20"/>
              </w:rPr>
              <w:t xml:space="preserve">Osoba odborně způsobilá pracovat v </w:t>
            </w:r>
            <w:r w:rsidRPr="00EF2812">
              <w:rPr>
                <w:rFonts w:eastAsia="Times New Roman"/>
                <w:sz w:val="20"/>
                <w:szCs w:val="20"/>
              </w:rPr>
              <w:t>v oblasti prodeje počítačových a řídicích systémů</w:t>
            </w:r>
          </w:p>
          <w:p w:rsidR="00A72920" w:rsidRDefault="00A72920" w:rsidP="00C25145">
            <w:pPr>
              <w:pStyle w:val="Default"/>
              <w:jc w:val="both"/>
              <w:rPr>
                <w:rFonts w:eastAsia="Times New Roman"/>
                <w:sz w:val="20"/>
                <w:szCs w:val="20"/>
              </w:rPr>
            </w:pPr>
          </w:p>
          <w:p w:rsidR="00130564" w:rsidRPr="00711901" w:rsidRDefault="00130564" w:rsidP="00C25145">
            <w:pPr>
              <w:pStyle w:val="Default"/>
              <w:jc w:val="both"/>
              <w:rPr>
                <w:sz w:val="20"/>
                <w:szCs w:val="20"/>
              </w:rPr>
            </w:pPr>
            <w:r w:rsidRPr="00EF2812">
              <w:rPr>
                <w:rFonts w:eastAsia="Times New Roman"/>
                <w:sz w:val="20"/>
                <w:szCs w:val="20"/>
              </w:rPr>
              <w:t>A nesporně další, které se během platnosti akreditace ve společnosti objeví, např. problematika „Průmysl 4.0“….</w:t>
            </w:r>
          </w:p>
          <w:p w:rsidR="00130564" w:rsidRDefault="00130564" w:rsidP="00C25145"/>
        </w:tc>
      </w:tr>
    </w:tbl>
    <w:p w:rsidR="00AA5D01" w:rsidRDefault="00AA5D01">
      <w:pPr>
        <w:rPr>
          <w:b/>
          <w:sz w:val="28"/>
        </w:rPr>
      </w:pPr>
    </w:p>
    <w:sectPr w:rsidR="00AA5D01" w:rsidSect="00AA5D0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4C7" w:rsidRDefault="004204C7">
      <w:r>
        <w:separator/>
      </w:r>
    </w:p>
  </w:endnote>
  <w:endnote w:type="continuationSeparator" w:id="0">
    <w:p w:rsidR="004204C7" w:rsidRDefault="00420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Roboto">
    <w:altName w:val="Times New Roman"/>
    <w:panose1 w:val="00000000000000000000"/>
    <w:charset w:val="00"/>
    <w:family w:val="roman"/>
    <w:notTrueType/>
    <w:pitch w:val="default"/>
  </w:font>
  <w:font w:name="Open Sans">
    <w:altName w:val="Times New Roman"/>
    <w:panose1 w:val="020B0606030504020204"/>
    <w:charset w:val="00"/>
    <w:family w:val="roman"/>
    <w:notTrueType/>
    <w:pitch w:val="default"/>
  </w:font>
  <w:font w:name="CMR10">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Default="00EC566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Pr="00440E50" w:rsidRDefault="00EC566A" w:rsidP="002476E0">
    <w:pPr>
      <w:pStyle w:val="Zpat"/>
      <w:framePr w:wrap="around" w:vAnchor="text" w:hAnchor="margin" w:xAlign="center" w:y="1"/>
      <w:rPr>
        <w:rStyle w:val="slostrnky"/>
      </w:rPr>
    </w:pPr>
    <w:r w:rsidRPr="00440E50">
      <w:rPr>
        <w:rStyle w:val="slostrnky"/>
      </w:rPr>
      <w:fldChar w:fldCharType="begin"/>
    </w:r>
    <w:r w:rsidRPr="00440E50">
      <w:rPr>
        <w:rStyle w:val="slostrnky"/>
      </w:rPr>
      <w:instrText xml:space="preserve">PAGE  </w:instrText>
    </w:r>
    <w:r w:rsidRPr="00440E50">
      <w:rPr>
        <w:rStyle w:val="slostrnky"/>
      </w:rPr>
      <w:fldChar w:fldCharType="separate"/>
    </w:r>
    <w:r>
      <w:rPr>
        <w:rStyle w:val="slostrnky"/>
        <w:noProof/>
      </w:rPr>
      <w:t>5</w:t>
    </w:r>
    <w:r w:rsidRPr="00440E50">
      <w:rPr>
        <w:rStyle w:val="slostrnky"/>
      </w:rPr>
      <w:fldChar w:fldCharType="end"/>
    </w:r>
  </w:p>
  <w:p w:rsidR="00EC566A" w:rsidRDefault="00EC566A">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Default="00EC566A">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Default="00EC566A" w:rsidP="009839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C566A" w:rsidRDefault="00EC566A">
    <w:pPr>
      <w:pStyle w:val="Zp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Default="00EC566A" w:rsidP="0098390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124A7">
      <w:rPr>
        <w:rStyle w:val="slostrnky"/>
        <w:noProof/>
      </w:rPr>
      <w:t>20</w:t>
    </w:r>
    <w:r>
      <w:rPr>
        <w:rStyle w:val="slostrnky"/>
      </w:rPr>
      <w:fldChar w:fldCharType="end"/>
    </w:r>
  </w:p>
  <w:p w:rsidR="00EC566A" w:rsidRDefault="00EC566A">
    <w:pPr>
      <w:pStyle w:val="Zpat"/>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Pr="00F356C7" w:rsidRDefault="00EC566A" w:rsidP="0098390C">
    <w:pPr>
      <w:pStyle w:val="Zpat"/>
      <w:rPr>
        <w:sz w:val="16"/>
        <w:szCs w:val="16"/>
      </w:rPr>
    </w:pPr>
  </w:p>
  <w:p w:rsidR="00EC566A" w:rsidRDefault="00EC566A">
    <w:pPr>
      <w:pStyle w:val="Zpat"/>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Default="00EC566A" w:rsidP="00375B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C566A" w:rsidRDefault="00EC566A">
    <w:pPr>
      <w:pStyle w:val="Zpa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Default="00EC566A" w:rsidP="00375B7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124A7">
      <w:rPr>
        <w:rStyle w:val="slostrnky"/>
        <w:noProof/>
      </w:rPr>
      <w:t>168</w:t>
    </w:r>
    <w:r>
      <w:rPr>
        <w:rStyle w:val="slostrnky"/>
      </w:rPr>
      <w:fldChar w:fldCharType="end"/>
    </w:r>
  </w:p>
  <w:p w:rsidR="00EC566A" w:rsidRDefault="00EC566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4C7" w:rsidRDefault="004204C7">
      <w:r>
        <w:separator/>
      </w:r>
    </w:p>
  </w:footnote>
  <w:footnote w:type="continuationSeparator" w:id="0">
    <w:p w:rsidR="004204C7" w:rsidRDefault="004204C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Default="00EC566A">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Default="00EC566A">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66A" w:rsidRDefault="00EC566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3D85"/>
    <w:multiLevelType w:val="hybridMultilevel"/>
    <w:tmpl w:val="CB98FC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4782F"/>
    <w:multiLevelType w:val="hybridMultilevel"/>
    <w:tmpl w:val="2374743A"/>
    <w:lvl w:ilvl="0" w:tplc="EC1CA37A">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 w15:restartNumberingAfterBreak="0">
    <w:nsid w:val="06AC3156"/>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078820C7"/>
    <w:multiLevelType w:val="hybridMultilevel"/>
    <w:tmpl w:val="BD96A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C54350"/>
    <w:multiLevelType w:val="hybridMultilevel"/>
    <w:tmpl w:val="388A8E36"/>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5" w15:restartNumberingAfterBreak="0">
    <w:nsid w:val="07DE7651"/>
    <w:multiLevelType w:val="hybridMultilevel"/>
    <w:tmpl w:val="CC160332"/>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94B2325"/>
    <w:multiLevelType w:val="hybridMultilevel"/>
    <w:tmpl w:val="FC18E77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BD6540F"/>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C670919"/>
    <w:multiLevelType w:val="hybridMultilevel"/>
    <w:tmpl w:val="BFF47D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C54A56"/>
    <w:multiLevelType w:val="hybridMultilevel"/>
    <w:tmpl w:val="FC06F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F2D6228"/>
    <w:multiLevelType w:val="hybridMultilevel"/>
    <w:tmpl w:val="C9A453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0467D14"/>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0A24781"/>
    <w:multiLevelType w:val="hybridMultilevel"/>
    <w:tmpl w:val="FFD660E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19A682A"/>
    <w:multiLevelType w:val="hybridMultilevel"/>
    <w:tmpl w:val="C07CF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220070F"/>
    <w:multiLevelType w:val="hybridMultilevel"/>
    <w:tmpl w:val="190C53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2770C6A"/>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1446001E"/>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14552B8B"/>
    <w:multiLevelType w:val="hybridMultilevel"/>
    <w:tmpl w:val="3D4019BC"/>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16C07639"/>
    <w:multiLevelType w:val="hybridMultilevel"/>
    <w:tmpl w:val="0F020620"/>
    <w:lvl w:ilvl="0" w:tplc="1F903BFE">
      <w:start w:val="1"/>
      <w:numFmt w:val="upperLetter"/>
      <w:lvlText w:val="%1."/>
      <w:lvlJc w:val="left"/>
      <w:pPr>
        <w:ind w:left="585" w:hanging="360"/>
      </w:pPr>
      <w:rPr>
        <w:rFonts w:hint="default"/>
      </w:rPr>
    </w:lvl>
    <w:lvl w:ilvl="1" w:tplc="04050019" w:tentative="1">
      <w:start w:val="1"/>
      <w:numFmt w:val="lowerLetter"/>
      <w:lvlText w:val="%2."/>
      <w:lvlJc w:val="left"/>
      <w:pPr>
        <w:ind w:left="1305" w:hanging="360"/>
      </w:pPr>
    </w:lvl>
    <w:lvl w:ilvl="2" w:tplc="0405001B" w:tentative="1">
      <w:start w:val="1"/>
      <w:numFmt w:val="lowerRoman"/>
      <w:lvlText w:val="%3."/>
      <w:lvlJc w:val="right"/>
      <w:pPr>
        <w:ind w:left="2025" w:hanging="180"/>
      </w:pPr>
    </w:lvl>
    <w:lvl w:ilvl="3" w:tplc="0405000F" w:tentative="1">
      <w:start w:val="1"/>
      <w:numFmt w:val="decimal"/>
      <w:lvlText w:val="%4."/>
      <w:lvlJc w:val="left"/>
      <w:pPr>
        <w:ind w:left="2745" w:hanging="360"/>
      </w:pPr>
    </w:lvl>
    <w:lvl w:ilvl="4" w:tplc="04050019" w:tentative="1">
      <w:start w:val="1"/>
      <w:numFmt w:val="lowerLetter"/>
      <w:lvlText w:val="%5."/>
      <w:lvlJc w:val="left"/>
      <w:pPr>
        <w:ind w:left="3465" w:hanging="360"/>
      </w:pPr>
    </w:lvl>
    <w:lvl w:ilvl="5" w:tplc="0405001B" w:tentative="1">
      <w:start w:val="1"/>
      <w:numFmt w:val="lowerRoman"/>
      <w:lvlText w:val="%6."/>
      <w:lvlJc w:val="right"/>
      <w:pPr>
        <w:ind w:left="4185" w:hanging="180"/>
      </w:pPr>
    </w:lvl>
    <w:lvl w:ilvl="6" w:tplc="0405000F" w:tentative="1">
      <w:start w:val="1"/>
      <w:numFmt w:val="decimal"/>
      <w:lvlText w:val="%7."/>
      <w:lvlJc w:val="left"/>
      <w:pPr>
        <w:ind w:left="4905" w:hanging="360"/>
      </w:pPr>
    </w:lvl>
    <w:lvl w:ilvl="7" w:tplc="04050019" w:tentative="1">
      <w:start w:val="1"/>
      <w:numFmt w:val="lowerLetter"/>
      <w:lvlText w:val="%8."/>
      <w:lvlJc w:val="left"/>
      <w:pPr>
        <w:ind w:left="5625" w:hanging="360"/>
      </w:pPr>
    </w:lvl>
    <w:lvl w:ilvl="8" w:tplc="0405001B" w:tentative="1">
      <w:start w:val="1"/>
      <w:numFmt w:val="lowerRoman"/>
      <w:lvlText w:val="%9."/>
      <w:lvlJc w:val="right"/>
      <w:pPr>
        <w:ind w:left="6345" w:hanging="180"/>
      </w:pPr>
    </w:lvl>
  </w:abstractNum>
  <w:abstractNum w:abstractNumId="19" w15:restartNumberingAfterBreak="0">
    <w:nsid w:val="18703E0F"/>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192724BE"/>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199774A6"/>
    <w:multiLevelType w:val="hybridMultilevel"/>
    <w:tmpl w:val="B602DD3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1CAD4BAD"/>
    <w:multiLevelType w:val="hybridMultilevel"/>
    <w:tmpl w:val="FB3E39C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1CBD2D2A"/>
    <w:multiLevelType w:val="hybridMultilevel"/>
    <w:tmpl w:val="BEBE22E6"/>
    <w:lvl w:ilvl="0" w:tplc="CC14C694">
      <w:start w:val="1"/>
      <w:numFmt w:val="upperLetter"/>
      <w:lvlText w:val="%1."/>
      <w:lvlJc w:val="left"/>
      <w:pPr>
        <w:ind w:left="540" w:hanging="360"/>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24" w15:restartNumberingAfterBreak="0">
    <w:nsid w:val="1DE645BD"/>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25" w15:restartNumberingAfterBreak="0">
    <w:nsid w:val="1E391A58"/>
    <w:multiLevelType w:val="hybridMultilevel"/>
    <w:tmpl w:val="65865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2264B79"/>
    <w:multiLevelType w:val="hybridMultilevel"/>
    <w:tmpl w:val="274E46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35A6E60"/>
    <w:multiLevelType w:val="hybridMultilevel"/>
    <w:tmpl w:val="44587260"/>
    <w:lvl w:ilvl="0" w:tplc="041B000F">
      <w:start w:val="1"/>
      <w:numFmt w:val="decimal"/>
      <w:lvlText w:val="%1."/>
      <w:lvlJc w:val="left"/>
      <w:pPr>
        <w:ind w:left="1080" w:hanging="360"/>
      </w:pPr>
    </w:lvl>
    <w:lvl w:ilvl="1" w:tplc="041B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55A2C40"/>
    <w:multiLevelType w:val="multilevel"/>
    <w:tmpl w:val="BA8E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66A743D"/>
    <w:multiLevelType w:val="hybridMultilevel"/>
    <w:tmpl w:val="3B6E6B2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28207C0D"/>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84B0377"/>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28C00CB1"/>
    <w:multiLevelType w:val="hybridMultilevel"/>
    <w:tmpl w:val="5A98E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EB2B32"/>
    <w:multiLevelType w:val="multilevel"/>
    <w:tmpl w:val="2FA6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C2F34F8"/>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02E164C"/>
    <w:multiLevelType w:val="hybridMultilevel"/>
    <w:tmpl w:val="188AAC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1507F05"/>
    <w:multiLevelType w:val="hybridMultilevel"/>
    <w:tmpl w:val="65865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EE2526"/>
    <w:multiLevelType w:val="hybridMultilevel"/>
    <w:tmpl w:val="AEFA24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9470FCE"/>
    <w:multiLevelType w:val="hybridMultilevel"/>
    <w:tmpl w:val="6A7ED9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BF3132F"/>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3FF30AEA"/>
    <w:multiLevelType w:val="hybridMultilevel"/>
    <w:tmpl w:val="C30E6B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484489A"/>
    <w:multiLevelType w:val="hybridMultilevel"/>
    <w:tmpl w:val="AEE632CA"/>
    <w:lvl w:ilvl="0" w:tplc="2B3E60F2">
      <w:start w:val="6"/>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2" w15:restartNumberingAfterBreak="0">
    <w:nsid w:val="44B33FA1"/>
    <w:multiLevelType w:val="hybridMultilevel"/>
    <w:tmpl w:val="637A9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54C3A5A"/>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44" w15:restartNumberingAfterBreak="0">
    <w:nsid w:val="46545779"/>
    <w:multiLevelType w:val="hybridMultilevel"/>
    <w:tmpl w:val="1C589DEA"/>
    <w:lvl w:ilvl="0" w:tplc="14E85AC8">
      <w:start w:val="1"/>
      <w:numFmt w:val="decimal"/>
      <w:lvlText w:val="%1."/>
      <w:lvlJc w:val="left"/>
      <w:pPr>
        <w:ind w:left="720" w:hanging="360"/>
      </w:pPr>
      <w:rPr>
        <w:rFonts w:ascii="Calibri" w:eastAsia="Times New Roman" w:hAnsi="Calibri"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A9D2EC5"/>
    <w:multiLevelType w:val="multilevel"/>
    <w:tmpl w:val="09BE3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B7C0EE2"/>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CA8001C"/>
    <w:multiLevelType w:val="hybridMultilevel"/>
    <w:tmpl w:val="BD96AA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CD53FE7"/>
    <w:multiLevelType w:val="hybridMultilevel"/>
    <w:tmpl w:val="746E2230"/>
    <w:lvl w:ilvl="0" w:tplc="C74416D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E932DFC"/>
    <w:multiLevelType w:val="hybridMultilevel"/>
    <w:tmpl w:val="5A98E8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F400F95"/>
    <w:multiLevelType w:val="hybridMultilevel"/>
    <w:tmpl w:val="902674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FBA51DE"/>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2" w15:restartNumberingAfterBreak="0">
    <w:nsid w:val="506279F9"/>
    <w:multiLevelType w:val="hybridMultilevel"/>
    <w:tmpl w:val="C616D512"/>
    <w:lvl w:ilvl="0" w:tplc="4CDCFEFC">
      <w:start w:val="1"/>
      <w:numFmt w:val="upp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53" w15:restartNumberingAfterBreak="0">
    <w:nsid w:val="51DE7E73"/>
    <w:multiLevelType w:val="multilevel"/>
    <w:tmpl w:val="C8DE9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27176E7"/>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5" w15:restartNumberingAfterBreak="0">
    <w:nsid w:val="53B473C6"/>
    <w:multiLevelType w:val="hybridMultilevel"/>
    <w:tmpl w:val="902674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4B72EF4"/>
    <w:multiLevelType w:val="hybridMultilevel"/>
    <w:tmpl w:val="2BDE2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64B3AB4"/>
    <w:multiLevelType w:val="hybridMultilevel"/>
    <w:tmpl w:val="8B3AA4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CCC36A2"/>
    <w:multiLevelType w:val="hybridMultilevel"/>
    <w:tmpl w:val="6A7ED9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E407D90"/>
    <w:multiLevelType w:val="hybridMultilevel"/>
    <w:tmpl w:val="53EE56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E8D02CB"/>
    <w:multiLevelType w:val="hybridMultilevel"/>
    <w:tmpl w:val="AC6893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AB0CCA"/>
    <w:multiLevelType w:val="hybridMultilevel"/>
    <w:tmpl w:val="E7C64E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B92D6C"/>
    <w:multiLevelType w:val="hybridMultilevel"/>
    <w:tmpl w:val="9986425E"/>
    <w:lvl w:ilvl="0" w:tplc="0405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FB97B4E"/>
    <w:multiLevelType w:val="multilevel"/>
    <w:tmpl w:val="2FA6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1E6741D"/>
    <w:multiLevelType w:val="hybridMultilevel"/>
    <w:tmpl w:val="8354B580"/>
    <w:lvl w:ilvl="0" w:tplc="67DCFA7A">
      <w:start w:val="1"/>
      <w:numFmt w:val="decimal"/>
      <w:lvlText w:val="%1."/>
      <w:lvlJc w:val="left"/>
      <w:pPr>
        <w:ind w:left="360" w:hanging="360"/>
      </w:pPr>
      <w:rPr>
        <w:rFonts w:ascii="Calibri" w:eastAsia="Times New Roman" w:hAnsi="Calibri" w:cs="Times New Roman" w:hint="default"/>
        <w:b w:val="0"/>
        <w:color w:val="00000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5" w15:restartNumberingAfterBreak="0">
    <w:nsid w:val="61E72E16"/>
    <w:multiLevelType w:val="hybridMultilevel"/>
    <w:tmpl w:val="5E764FB0"/>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15:restartNumberingAfterBreak="0">
    <w:nsid w:val="62830F77"/>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7" w15:restartNumberingAfterBreak="0">
    <w:nsid w:val="63870E89"/>
    <w:multiLevelType w:val="hybridMultilevel"/>
    <w:tmpl w:val="5AAC166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8" w15:restartNumberingAfterBreak="0">
    <w:nsid w:val="644B644E"/>
    <w:multiLevelType w:val="hybridMultilevel"/>
    <w:tmpl w:val="78DAD9B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9" w15:restartNumberingAfterBreak="0">
    <w:nsid w:val="66470108"/>
    <w:multiLevelType w:val="hybridMultilevel"/>
    <w:tmpl w:val="CDACB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0" w15:restartNumberingAfterBreak="0">
    <w:nsid w:val="6A2562E8"/>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71" w15:restartNumberingAfterBreak="0">
    <w:nsid w:val="6B4744CE"/>
    <w:multiLevelType w:val="hybridMultilevel"/>
    <w:tmpl w:val="53EE56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6BE622EA"/>
    <w:multiLevelType w:val="hybridMultilevel"/>
    <w:tmpl w:val="56D0E812"/>
    <w:lvl w:ilvl="0" w:tplc="8CF62A0E">
      <w:start w:val="1"/>
      <w:numFmt w:val="decimal"/>
      <w:lvlText w:val="%1."/>
      <w:lvlJc w:val="left"/>
      <w:pPr>
        <w:ind w:left="360" w:hanging="360"/>
      </w:pPr>
      <w:rPr>
        <w:rFonts w:ascii="Calibri" w:eastAsia="Times New Roman" w:hAnsi="Calibri" w:cs="Times New Roman" w:hint="default"/>
        <w:b w:val="0"/>
        <w:color w:val="00000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3" w15:restartNumberingAfterBreak="0">
    <w:nsid w:val="6CA008A6"/>
    <w:multiLevelType w:val="hybridMultilevel"/>
    <w:tmpl w:val="28746AE4"/>
    <w:lvl w:ilvl="0" w:tplc="36363BA0">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6D622444"/>
    <w:multiLevelType w:val="multilevel"/>
    <w:tmpl w:val="185A8B7A"/>
    <w:styleLink w:val="List0"/>
    <w:lvl w:ilvl="0">
      <w:start w:val="1"/>
      <w:numFmt w:val="decimal"/>
      <w:lvlText w:val="%1."/>
      <w:lvlJc w:val="left"/>
      <w:pPr>
        <w:tabs>
          <w:tab w:val="num" w:pos="720"/>
        </w:tabs>
        <w:ind w:left="720" w:hanging="360"/>
      </w:pPr>
      <w:rPr>
        <w:caps w:val="0"/>
        <w:smallCaps w:val="0"/>
        <w:strike w:val="0"/>
        <w:dstrike w:val="0"/>
        <w:color w:val="000000"/>
        <w:spacing w:val="0"/>
        <w:kern w:val="0"/>
        <w:position w:val="0"/>
        <w:sz w:val="20"/>
        <w:szCs w:val="20"/>
        <w:u w:val="none" w:color="000000"/>
        <w:vertAlign w:val="baseline"/>
        <w:rtl w:val="0"/>
      </w:rPr>
    </w:lvl>
    <w:lvl w:ilvl="1">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2">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3">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4">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5">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6">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7">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lvl w:ilvl="8">
      <w:start w:val="1"/>
      <w:numFmt w:val="bullet"/>
      <w:lvlText w:val="•"/>
      <w:lvlJc w:val="left"/>
      <w:pPr>
        <w:tabs>
          <w:tab w:val="num" w:pos="660"/>
        </w:tabs>
        <w:ind w:left="660" w:hanging="300"/>
      </w:pPr>
      <w:rPr>
        <w:caps w:val="0"/>
        <w:smallCaps w:val="0"/>
        <w:strike w:val="0"/>
        <w:dstrike w:val="0"/>
        <w:color w:val="000000"/>
        <w:spacing w:val="0"/>
        <w:kern w:val="0"/>
        <w:position w:val="0"/>
        <w:sz w:val="20"/>
        <w:szCs w:val="20"/>
        <w:u w:val="none" w:color="000000"/>
        <w:vertAlign w:val="baseline"/>
        <w:rtl w:val="0"/>
      </w:rPr>
    </w:lvl>
  </w:abstractNum>
  <w:abstractNum w:abstractNumId="75" w15:restartNumberingAfterBreak="0">
    <w:nsid w:val="6EAA4411"/>
    <w:multiLevelType w:val="hybridMultilevel"/>
    <w:tmpl w:val="FB3E39C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6" w15:restartNumberingAfterBreak="0">
    <w:nsid w:val="701E0E52"/>
    <w:multiLevelType w:val="hybridMultilevel"/>
    <w:tmpl w:val="FFD660E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7" w15:restartNumberingAfterBreak="0">
    <w:nsid w:val="71CE3B48"/>
    <w:multiLevelType w:val="hybridMultilevel"/>
    <w:tmpl w:val="D6726D6E"/>
    <w:lvl w:ilvl="0" w:tplc="D21C2FC4">
      <w:start w:val="1"/>
      <w:numFmt w:val="decimal"/>
      <w:lvlText w:val="%1."/>
      <w:lvlJc w:val="left"/>
      <w:pPr>
        <w:ind w:left="360" w:hanging="360"/>
      </w:pPr>
      <w:rPr>
        <w:rFonts w:ascii="Calibri" w:eastAsia="Times New Roman" w:hAnsi="Calibri" w:cs="Times New Roman" w:hint="default"/>
        <w:b w:val="0"/>
        <w:color w:val="00000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8" w15:restartNumberingAfterBreak="0">
    <w:nsid w:val="73891180"/>
    <w:multiLevelType w:val="hybridMultilevel"/>
    <w:tmpl w:val="87401918"/>
    <w:lvl w:ilvl="0" w:tplc="0405000F">
      <w:start w:val="1"/>
      <w:numFmt w:val="decimal"/>
      <w:lvlText w:val="%1."/>
      <w:lvlJc w:val="left"/>
      <w:pPr>
        <w:ind w:left="720" w:hanging="360"/>
      </w:p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4AF3B85"/>
    <w:multiLevelType w:val="hybridMultilevel"/>
    <w:tmpl w:val="B602DD3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0"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76CE04F6"/>
    <w:multiLevelType w:val="hybridMultilevel"/>
    <w:tmpl w:val="1540778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82" w15:restartNumberingAfterBreak="0">
    <w:nsid w:val="789C5584"/>
    <w:multiLevelType w:val="hybridMultilevel"/>
    <w:tmpl w:val="42923556"/>
    <w:lvl w:ilvl="0" w:tplc="0405000F">
      <w:start w:val="1"/>
      <w:numFmt w:val="decimal"/>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83" w15:restartNumberingAfterBreak="0">
    <w:nsid w:val="78D439A3"/>
    <w:multiLevelType w:val="hybridMultilevel"/>
    <w:tmpl w:val="BFF47D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7F5B21BD"/>
    <w:multiLevelType w:val="hybridMultilevel"/>
    <w:tmpl w:val="1C589DEA"/>
    <w:lvl w:ilvl="0" w:tplc="14E85AC8">
      <w:start w:val="1"/>
      <w:numFmt w:val="decimal"/>
      <w:lvlText w:val="%1."/>
      <w:lvlJc w:val="left"/>
      <w:pPr>
        <w:ind w:left="720" w:hanging="360"/>
      </w:pPr>
      <w:rPr>
        <w:rFonts w:ascii="Calibri" w:eastAsia="Times New Roman" w:hAnsi="Calibri"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8"/>
  </w:num>
  <w:num w:numId="2">
    <w:abstractNumId w:val="54"/>
  </w:num>
  <w:num w:numId="3">
    <w:abstractNumId w:val="2"/>
  </w:num>
  <w:num w:numId="4">
    <w:abstractNumId w:val="17"/>
  </w:num>
  <w:num w:numId="5">
    <w:abstractNumId w:val="65"/>
  </w:num>
  <w:num w:numId="6">
    <w:abstractNumId w:val="29"/>
  </w:num>
  <w:num w:numId="7">
    <w:abstractNumId w:val="75"/>
  </w:num>
  <w:num w:numId="8">
    <w:abstractNumId w:val="24"/>
  </w:num>
  <w:num w:numId="9">
    <w:abstractNumId w:val="70"/>
  </w:num>
  <w:num w:numId="10">
    <w:abstractNumId w:val="7"/>
  </w:num>
  <w:num w:numId="11">
    <w:abstractNumId w:val="34"/>
  </w:num>
  <w:num w:numId="12">
    <w:abstractNumId w:val="82"/>
  </w:num>
  <w:num w:numId="13">
    <w:abstractNumId w:val="16"/>
  </w:num>
  <w:num w:numId="14">
    <w:abstractNumId w:val="21"/>
  </w:num>
  <w:num w:numId="15">
    <w:abstractNumId w:val="58"/>
  </w:num>
  <w:num w:numId="16">
    <w:abstractNumId w:val="51"/>
  </w:num>
  <w:num w:numId="17">
    <w:abstractNumId w:val="69"/>
  </w:num>
  <w:num w:numId="18">
    <w:abstractNumId w:val="76"/>
  </w:num>
  <w:num w:numId="19">
    <w:abstractNumId w:val="4"/>
  </w:num>
  <w:num w:numId="20">
    <w:abstractNumId w:val="81"/>
  </w:num>
  <w:num w:numId="21">
    <w:abstractNumId w:val="9"/>
  </w:num>
  <w:num w:numId="22">
    <w:abstractNumId w:val="20"/>
  </w:num>
  <w:num w:numId="23">
    <w:abstractNumId w:val="61"/>
  </w:num>
  <w:num w:numId="24">
    <w:abstractNumId w:val="19"/>
  </w:num>
  <w:num w:numId="25">
    <w:abstractNumId w:val="73"/>
  </w:num>
  <w:num w:numId="26">
    <w:abstractNumId w:val="6"/>
  </w:num>
  <w:num w:numId="27">
    <w:abstractNumId w:val="0"/>
  </w:num>
  <w:num w:numId="28">
    <w:abstractNumId w:val="26"/>
  </w:num>
  <w:num w:numId="29">
    <w:abstractNumId w:val="49"/>
  </w:num>
  <w:num w:numId="30">
    <w:abstractNumId w:val="56"/>
  </w:num>
  <w:num w:numId="31">
    <w:abstractNumId w:val="40"/>
  </w:num>
  <w:num w:numId="32">
    <w:abstractNumId w:val="30"/>
  </w:num>
  <w:num w:numId="33">
    <w:abstractNumId w:val="62"/>
  </w:num>
  <w:num w:numId="34">
    <w:abstractNumId w:val="14"/>
  </w:num>
  <w:num w:numId="35">
    <w:abstractNumId w:val="10"/>
  </w:num>
  <w:num w:numId="36">
    <w:abstractNumId w:val="74"/>
  </w:num>
  <w:num w:numId="37">
    <w:abstractNumId w:val="37"/>
  </w:num>
  <w:num w:numId="38">
    <w:abstractNumId w:val="12"/>
  </w:num>
  <w:num w:numId="39">
    <w:abstractNumId w:val="46"/>
  </w:num>
  <w:num w:numId="40">
    <w:abstractNumId w:val="11"/>
  </w:num>
  <w:num w:numId="41">
    <w:abstractNumId w:val="71"/>
  </w:num>
  <w:num w:numId="42">
    <w:abstractNumId w:val="31"/>
  </w:num>
  <w:num w:numId="43">
    <w:abstractNumId w:val="79"/>
  </w:num>
  <w:num w:numId="44">
    <w:abstractNumId w:val="8"/>
  </w:num>
  <w:num w:numId="45">
    <w:abstractNumId w:val="15"/>
  </w:num>
  <w:num w:numId="46">
    <w:abstractNumId w:val="80"/>
  </w:num>
  <w:num w:numId="47">
    <w:abstractNumId w:val="55"/>
  </w:num>
  <w:num w:numId="48">
    <w:abstractNumId w:val="66"/>
  </w:num>
  <w:num w:numId="49">
    <w:abstractNumId w:val="32"/>
  </w:num>
  <w:num w:numId="50">
    <w:abstractNumId w:val="1"/>
  </w:num>
  <w:num w:numId="51">
    <w:abstractNumId w:val="39"/>
  </w:num>
  <w:num w:numId="52">
    <w:abstractNumId w:val="60"/>
  </w:num>
  <w:num w:numId="53">
    <w:abstractNumId w:val="43"/>
  </w:num>
  <w:num w:numId="54">
    <w:abstractNumId w:val="13"/>
  </w:num>
  <w:num w:numId="55">
    <w:abstractNumId w:val="78"/>
  </w:num>
  <w:num w:numId="56">
    <w:abstractNumId w:val="36"/>
  </w:num>
  <w:num w:numId="57">
    <w:abstractNumId w:val="47"/>
  </w:num>
  <w:num w:numId="58">
    <w:abstractNumId w:val="35"/>
  </w:num>
  <w:num w:numId="59">
    <w:abstractNumId w:val="25"/>
  </w:num>
  <w:num w:numId="60">
    <w:abstractNumId w:val="5"/>
  </w:num>
  <w:num w:numId="61">
    <w:abstractNumId w:val="67"/>
  </w:num>
  <w:num w:numId="62">
    <w:abstractNumId w:val="3"/>
  </w:num>
  <w:num w:numId="63">
    <w:abstractNumId w:val="27"/>
  </w:num>
  <w:num w:numId="64">
    <w:abstractNumId w:val="22"/>
  </w:num>
  <w:num w:numId="65">
    <w:abstractNumId w:val="83"/>
  </w:num>
  <w:num w:numId="66">
    <w:abstractNumId w:val="48"/>
  </w:num>
  <w:num w:numId="67">
    <w:abstractNumId w:val="28"/>
  </w:num>
  <w:num w:numId="68">
    <w:abstractNumId w:val="42"/>
  </w:num>
  <w:num w:numId="69">
    <w:abstractNumId w:val="57"/>
  </w:num>
  <w:num w:numId="70">
    <w:abstractNumId w:val="18"/>
  </w:num>
  <w:num w:numId="71">
    <w:abstractNumId w:val="23"/>
  </w:num>
  <w:num w:numId="72">
    <w:abstractNumId w:val="52"/>
  </w:num>
  <w:num w:numId="73">
    <w:abstractNumId w:val="41"/>
  </w:num>
  <w:num w:numId="74">
    <w:abstractNumId w:val="84"/>
  </w:num>
  <w:num w:numId="75">
    <w:abstractNumId w:val="44"/>
  </w:num>
  <w:num w:numId="76">
    <w:abstractNumId w:val="77"/>
  </w:num>
  <w:num w:numId="77">
    <w:abstractNumId w:val="64"/>
  </w:num>
  <w:num w:numId="78">
    <w:abstractNumId w:val="72"/>
  </w:num>
  <w:num w:numId="79">
    <w:abstractNumId w:val="63"/>
  </w:num>
  <w:num w:numId="80">
    <w:abstractNumId w:val="33"/>
  </w:num>
  <w:num w:numId="81">
    <w:abstractNumId w:val="45"/>
  </w:num>
  <w:num w:numId="82">
    <w:abstractNumId w:val="53"/>
  </w:num>
  <w:num w:numId="83">
    <w:abstractNumId w:val="38"/>
  </w:num>
  <w:num w:numId="84">
    <w:abstractNumId w:val="59"/>
  </w:num>
  <w:num w:numId="85">
    <w:abstractNumId w:val="50"/>
  </w:num>
  <w:numIdMacAtCleanup w:val="8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rson w15:author="Vladimír Vašek">
    <w15:presenceInfo w15:providerId="None" w15:userId="Vladimír Va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0NzO2MDa1MDIwMjFR0lEKTi0uzszPAykwNKsFAOBhYBYtAAAA"/>
  </w:docVars>
  <w:rsids>
    <w:rsidRoot w:val="00984A1D"/>
    <w:rsid w:val="0000166C"/>
    <w:rsid w:val="00001E3D"/>
    <w:rsid w:val="00013B1B"/>
    <w:rsid w:val="00032065"/>
    <w:rsid w:val="00032EE1"/>
    <w:rsid w:val="000459B3"/>
    <w:rsid w:val="00076AC4"/>
    <w:rsid w:val="00081A9E"/>
    <w:rsid w:val="00086A4B"/>
    <w:rsid w:val="000913D8"/>
    <w:rsid w:val="000A19A2"/>
    <w:rsid w:val="000A6BFE"/>
    <w:rsid w:val="000C157B"/>
    <w:rsid w:val="000D4B5E"/>
    <w:rsid w:val="000D4C7E"/>
    <w:rsid w:val="000F28A6"/>
    <w:rsid w:val="0010688A"/>
    <w:rsid w:val="0012214C"/>
    <w:rsid w:val="00126508"/>
    <w:rsid w:val="00130564"/>
    <w:rsid w:val="00131B31"/>
    <w:rsid w:val="001353EB"/>
    <w:rsid w:val="00143AF3"/>
    <w:rsid w:val="00146FFB"/>
    <w:rsid w:val="00151793"/>
    <w:rsid w:val="00162F6A"/>
    <w:rsid w:val="00176C46"/>
    <w:rsid w:val="00177D62"/>
    <w:rsid w:val="0018372F"/>
    <w:rsid w:val="0019146D"/>
    <w:rsid w:val="00195DD7"/>
    <w:rsid w:val="001968A7"/>
    <w:rsid w:val="001A6F17"/>
    <w:rsid w:val="001B31E5"/>
    <w:rsid w:val="001B7304"/>
    <w:rsid w:val="001C00CC"/>
    <w:rsid w:val="001F3D7A"/>
    <w:rsid w:val="001F6ED7"/>
    <w:rsid w:val="00212ACC"/>
    <w:rsid w:val="00217839"/>
    <w:rsid w:val="002476E0"/>
    <w:rsid w:val="00251F6F"/>
    <w:rsid w:val="00253116"/>
    <w:rsid w:val="002644CD"/>
    <w:rsid w:val="0027163A"/>
    <w:rsid w:val="00277AD3"/>
    <w:rsid w:val="002834A8"/>
    <w:rsid w:val="002A3535"/>
    <w:rsid w:val="002D42B3"/>
    <w:rsid w:val="002E77D1"/>
    <w:rsid w:val="002F1224"/>
    <w:rsid w:val="002F210F"/>
    <w:rsid w:val="002F5DB7"/>
    <w:rsid w:val="002F7C3A"/>
    <w:rsid w:val="003004EB"/>
    <w:rsid w:val="00301863"/>
    <w:rsid w:val="00321458"/>
    <w:rsid w:val="00321792"/>
    <w:rsid w:val="003477D8"/>
    <w:rsid w:val="00350441"/>
    <w:rsid w:val="00353B9A"/>
    <w:rsid w:val="00363B94"/>
    <w:rsid w:val="003708C8"/>
    <w:rsid w:val="00375B0B"/>
    <w:rsid w:val="00375B7A"/>
    <w:rsid w:val="00377439"/>
    <w:rsid w:val="003806C4"/>
    <w:rsid w:val="00387F7D"/>
    <w:rsid w:val="00390350"/>
    <w:rsid w:val="003953E9"/>
    <w:rsid w:val="00395960"/>
    <w:rsid w:val="003A115A"/>
    <w:rsid w:val="003A19C3"/>
    <w:rsid w:val="003B71B1"/>
    <w:rsid w:val="003C6F04"/>
    <w:rsid w:val="003C701A"/>
    <w:rsid w:val="003F1148"/>
    <w:rsid w:val="003F3B10"/>
    <w:rsid w:val="004049F1"/>
    <w:rsid w:val="00407F50"/>
    <w:rsid w:val="00412EC8"/>
    <w:rsid w:val="00413040"/>
    <w:rsid w:val="004130D6"/>
    <w:rsid w:val="00413626"/>
    <w:rsid w:val="004204C7"/>
    <w:rsid w:val="004246BD"/>
    <w:rsid w:val="00440E50"/>
    <w:rsid w:val="00442D03"/>
    <w:rsid w:val="004443F9"/>
    <w:rsid w:val="004453CD"/>
    <w:rsid w:val="004458C0"/>
    <w:rsid w:val="00446F0F"/>
    <w:rsid w:val="00455B85"/>
    <w:rsid w:val="004661CE"/>
    <w:rsid w:val="0047563A"/>
    <w:rsid w:val="00475CE4"/>
    <w:rsid w:val="004807F7"/>
    <w:rsid w:val="004816EF"/>
    <w:rsid w:val="004829F5"/>
    <w:rsid w:val="004B027B"/>
    <w:rsid w:val="004B3D03"/>
    <w:rsid w:val="004B780D"/>
    <w:rsid w:val="004C5FF4"/>
    <w:rsid w:val="004D2662"/>
    <w:rsid w:val="004F25D5"/>
    <w:rsid w:val="004F5014"/>
    <w:rsid w:val="004F7A53"/>
    <w:rsid w:val="005010E1"/>
    <w:rsid w:val="005025FE"/>
    <w:rsid w:val="0050699D"/>
    <w:rsid w:val="005124A7"/>
    <w:rsid w:val="005153E5"/>
    <w:rsid w:val="005208F4"/>
    <w:rsid w:val="005216F4"/>
    <w:rsid w:val="0054385E"/>
    <w:rsid w:val="00560501"/>
    <w:rsid w:val="00563D7B"/>
    <w:rsid w:val="0056468E"/>
    <w:rsid w:val="00596D6E"/>
    <w:rsid w:val="005A219E"/>
    <w:rsid w:val="005B3B66"/>
    <w:rsid w:val="005C0F05"/>
    <w:rsid w:val="005C361D"/>
    <w:rsid w:val="005C6B60"/>
    <w:rsid w:val="005D76F4"/>
    <w:rsid w:val="005E2292"/>
    <w:rsid w:val="005E332B"/>
    <w:rsid w:val="005F0B83"/>
    <w:rsid w:val="00601987"/>
    <w:rsid w:val="006068F9"/>
    <w:rsid w:val="006105E6"/>
    <w:rsid w:val="006233B3"/>
    <w:rsid w:val="00636573"/>
    <w:rsid w:val="006742DF"/>
    <w:rsid w:val="0067622E"/>
    <w:rsid w:val="006808CB"/>
    <w:rsid w:val="00681859"/>
    <w:rsid w:val="00687DC2"/>
    <w:rsid w:val="006919FC"/>
    <w:rsid w:val="00691EE5"/>
    <w:rsid w:val="006A028F"/>
    <w:rsid w:val="006A1303"/>
    <w:rsid w:val="006A155E"/>
    <w:rsid w:val="006A1934"/>
    <w:rsid w:val="006A40D5"/>
    <w:rsid w:val="006A5FAE"/>
    <w:rsid w:val="006C4794"/>
    <w:rsid w:val="006C50D9"/>
    <w:rsid w:val="006E2C17"/>
    <w:rsid w:val="006E31CA"/>
    <w:rsid w:val="006E5A5D"/>
    <w:rsid w:val="006F1BEF"/>
    <w:rsid w:val="006F59B8"/>
    <w:rsid w:val="006F67E5"/>
    <w:rsid w:val="0071258E"/>
    <w:rsid w:val="00714479"/>
    <w:rsid w:val="00714B42"/>
    <w:rsid w:val="00720E22"/>
    <w:rsid w:val="00722709"/>
    <w:rsid w:val="00731B88"/>
    <w:rsid w:val="007335FF"/>
    <w:rsid w:val="007370D7"/>
    <w:rsid w:val="00740A8B"/>
    <w:rsid w:val="00742E6D"/>
    <w:rsid w:val="00755B2E"/>
    <w:rsid w:val="00773021"/>
    <w:rsid w:val="007907B0"/>
    <w:rsid w:val="00797908"/>
    <w:rsid w:val="00797D24"/>
    <w:rsid w:val="007C0D33"/>
    <w:rsid w:val="007C3C4F"/>
    <w:rsid w:val="007C4C3F"/>
    <w:rsid w:val="007C7D3C"/>
    <w:rsid w:val="007D3224"/>
    <w:rsid w:val="007D343D"/>
    <w:rsid w:val="007E6B77"/>
    <w:rsid w:val="008065DC"/>
    <w:rsid w:val="0080713B"/>
    <w:rsid w:val="00810FB7"/>
    <w:rsid w:val="00816F53"/>
    <w:rsid w:val="00817A56"/>
    <w:rsid w:val="00832F88"/>
    <w:rsid w:val="0083672C"/>
    <w:rsid w:val="008448E9"/>
    <w:rsid w:val="008514C9"/>
    <w:rsid w:val="00864B6D"/>
    <w:rsid w:val="00865F17"/>
    <w:rsid w:val="00873686"/>
    <w:rsid w:val="00882CE1"/>
    <w:rsid w:val="0089129C"/>
    <w:rsid w:val="008B1531"/>
    <w:rsid w:val="008B6843"/>
    <w:rsid w:val="008C24E0"/>
    <w:rsid w:val="008C3AC8"/>
    <w:rsid w:val="008C6646"/>
    <w:rsid w:val="008E3CB6"/>
    <w:rsid w:val="008F099C"/>
    <w:rsid w:val="008F0D14"/>
    <w:rsid w:val="00917245"/>
    <w:rsid w:val="00942F00"/>
    <w:rsid w:val="009533A0"/>
    <w:rsid w:val="00955489"/>
    <w:rsid w:val="0097658E"/>
    <w:rsid w:val="00977AA8"/>
    <w:rsid w:val="00982017"/>
    <w:rsid w:val="00982B32"/>
    <w:rsid w:val="0098390C"/>
    <w:rsid w:val="00984A1D"/>
    <w:rsid w:val="009A4D3B"/>
    <w:rsid w:val="009C1B69"/>
    <w:rsid w:val="009C2043"/>
    <w:rsid w:val="009D1945"/>
    <w:rsid w:val="009D63EB"/>
    <w:rsid w:val="009E3383"/>
    <w:rsid w:val="009E3877"/>
    <w:rsid w:val="009E7A35"/>
    <w:rsid w:val="00A0012D"/>
    <w:rsid w:val="00A35D9D"/>
    <w:rsid w:val="00A44A84"/>
    <w:rsid w:val="00A450EA"/>
    <w:rsid w:val="00A52B6E"/>
    <w:rsid w:val="00A67192"/>
    <w:rsid w:val="00A67B9A"/>
    <w:rsid w:val="00A72920"/>
    <w:rsid w:val="00A86934"/>
    <w:rsid w:val="00A9188C"/>
    <w:rsid w:val="00AA366B"/>
    <w:rsid w:val="00AA3DCB"/>
    <w:rsid w:val="00AA5D01"/>
    <w:rsid w:val="00AC3F62"/>
    <w:rsid w:val="00AD105F"/>
    <w:rsid w:val="00AD139E"/>
    <w:rsid w:val="00AF359D"/>
    <w:rsid w:val="00B13C35"/>
    <w:rsid w:val="00B1783F"/>
    <w:rsid w:val="00B2127E"/>
    <w:rsid w:val="00B2629F"/>
    <w:rsid w:val="00B4114C"/>
    <w:rsid w:val="00B41BAE"/>
    <w:rsid w:val="00B42B0D"/>
    <w:rsid w:val="00B46341"/>
    <w:rsid w:val="00B5640D"/>
    <w:rsid w:val="00B64FDC"/>
    <w:rsid w:val="00B6540D"/>
    <w:rsid w:val="00B7108B"/>
    <w:rsid w:val="00B80A72"/>
    <w:rsid w:val="00B91F8F"/>
    <w:rsid w:val="00BA56AA"/>
    <w:rsid w:val="00BC2AAE"/>
    <w:rsid w:val="00BC61E6"/>
    <w:rsid w:val="00BD564B"/>
    <w:rsid w:val="00BE26ED"/>
    <w:rsid w:val="00BF441D"/>
    <w:rsid w:val="00BF64DB"/>
    <w:rsid w:val="00C11847"/>
    <w:rsid w:val="00C162FE"/>
    <w:rsid w:val="00C16FF0"/>
    <w:rsid w:val="00C20A52"/>
    <w:rsid w:val="00C25145"/>
    <w:rsid w:val="00C32F65"/>
    <w:rsid w:val="00C40C2B"/>
    <w:rsid w:val="00C46E52"/>
    <w:rsid w:val="00C50458"/>
    <w:rsid w:val="00C57DC7"/>
    <w:rsid w:val="00C6225C"/>
    <w:rsid w:val="00C629DB"/>
    <w:rsid w:val="00C648DF"/>
    <w:rsid w:val="00C661A8"/>
    <w:rsid w:val="00C74FA3"/>
    <w:rsid w:val="00C762A0"/>
    <w:rsid w:val="00C7769D"/>
    <w:rsid w:val="00C85437"/>
    <w:rsid w:val="00C859BA"/>
    <w:rsid w:val="00C912F2"/>
    <w:rsid w:val="00C920E0"/>
    <w:rsid w:val="00C96D3C"/>
    <w:rsid w:val="00CB2A4C"/>
    <w:rsid w:val="00CB41FC"/>
    <w:rsid w:val="00CB7215"/>
    <w:rsid w:val="00CC3102"/>
    <w:rsid w:val="00CD0A3D"/>
    <w:rsid w:val="00CD2B52"/>
    <w:rsid w:val="00CD3B1D"/>
    <w:rsid w:val="00CD649E"/>
    <w:rsid w:val="00CF2B1E"/>
    <w:rsid w:val="00D128F6"/>
    <w:rsid w:val="00D12E84"/>
    <w:rsid w:val="00D154DC"/>
    <w:rsid w:val="00D16991"/>
    <w:rsid w:val="00D21C46"/>
    <w:rsid w:val="00D26B13"/>
    <w:rsid w:val="00D31332"/>
    <w:rsid w:val="00D3178B"/>
    <w:rsid w:val="00D43AAA"/>
    <w:rsid w:val="00D45951"/>
    <w:rsid w:val="00D50C38"/>
    <w:rsid w:val="00D53138"/>
    <w:rsid w:val="00D54BD3"/>
    <w:rsid w:val="00D6780D"/>
    <w:rsid w:val="00D819F6"/>
    <w:rsid w:val="00D85E86"/>
    <w:rsid w:val="00D87F08"/>
    <w:rsid w:val="00D90713"/>
    <w:rsid w:val="00DB09BC"/>
    <w:rsid w:val="00DB5483"/>
    <w:rsid w:val="00DD128B"/>
    <w:rsid w:val="00DD5A0E"/>
    <w:rsid w:val="00DE5978"/>
    <w:rsid w:val="00DF4FA5"/>
    <w:rsid w:val="00DF57A7"/>
    <w:rsid w:val="00DF605F"/>
    <w:rsid w:val="00E14D05"/>
    <w:rsid w:val="00E15D21"/>
    <w:rsid w:val="00E30F1A"/>
    <w:rsid w:val="00E735CA"/>
    <w:rsid w:val="00E73DEC"/>
    <w:rsid w:val="00E757B4"/>
    <w:rsid w:val="00E86148"/>
    <w:rsid w:val="00EB6E90"/>
    <w:rsid w:val="00EC566A"/>
    <w:rsid w:val="00ED42D2"/>
    <w:rsid w:val="00EE5332"/>
    <w:rsid w:val="00EF7876"/>
    <w:rsid w:val="00F14CF3"/>
    <w:rsid w:val="00F30B08"/>
    <w:rsid w:val="00F31218"/>
    <w:rsid w:val="00F356C7"/>
    <w:rsid w:val="00F42652"/>
    <w:rsid w:val="00F42717"/>
    <w:rsid w:val="00F50605"/>
    <w:rsid w:val="00F530F7"/>
    <w:rsid w:val="00F640B5"/>
    <w:rsid w:val="00F65FE1"/>
    <w:rsid w:val="00F66595"/>
    <w:rsid w:val="00F67DFE"/>
    <w:rsid w:val="00FA344B"/>
    <w:rsid w:val="00FA6019"/>
    <w:rsid w:val="00FD5191"/>
    <w:rsid w:val="00FF5B0D"/>
    <w:rsid w:val="00FF70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36A4C283-F984-4B89-96A7-0A52A0CE4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5">
    <w:name w:val="heading 5"/>
    <w:basedOn w:val="Normln"/>
    <w:next w:val="Normln"/>
    <w:link w:val="Nadpis5Char"/>
    <w:uiPriority w:val="9"/>
    <w:unhideWhenUsed/>
    <w:qFormat/>
    <w:locked/>
    <w:rsid w:val="0047563A"/>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5208F4"/>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customStyle="1" w:styleId="Default">
    <w:name w:val="Default"/>
    <w:rsid w:val="00A0012D"/>
    <w:pPr>
      <w:autoSpaceDE w:val="0"/>
      <w:autoSpaceDN w:val="0"/>
      <w:adjustRightInd w:val="0"/>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A0012D"/>
    <w:rPr>
      <w:color w:val="0000FF" w:themeColor="hyperlink"/>
      <w:u w:val="single"/>
    </w:rPr>
  </w:style>
  <w:style w:type="character" w:customStyle="1" w:styleId="TextkomenteChar">
    <w:name w:val="Text komentáře Char"/>
    <w:basedOn w:val="Standardnpsmoodstavce"/>
    <w:link w:val="Textkomente"/>
    <w:uiPriority w:val="99"/>
    <w:semiHidden/>
    <w:rsid w:val="00810FB7"/>
    <w:rPr>
      <w:rFonts w:ascii="Times New Roman" w:eastAsia="Times New Roman" w:hAnsi="Times New Roman" w:cs="Times New Roman"/>
      <w:sz w:val="20"/>
      <w:szCs w:val="20"/>
    </w:rPr>
  </w:style>
  <w:style w:type="paragraph" w:styleId="Textkomente">
    <w:name w:val="annotation text"/>
    <w:basedOn w:val="Normln"/>
    <w:link w:val="TextkomenteChar"/>
    <w:uiPriority w:val="99"/>
    <w:semiHidden/>
    <w:unhideWhenUsed/>
    <w:rsid w:val="00810FB7"/>
  </w:style>
  <w:style w:type="character" w:customStyle="1" w:styleId="PedmtkomenteChar">
    <w:name w:val="Předmět komentáře Char"/>
    <w:basedOn w:val="TextkomenteChar"/>
    <w:link w:val="Pedmtkomente"/>
    <w:uiPriority w:val="99"/>
    <w:semiHidden/>
    <w:rsid w:val="00810FB7"/>
    <w:rPr>
      <w:rFonts w:ascii="Times New Roman" w:eastAsia="Times New Roman" w:hAnsi="Times New Roman" w:cs="Times New Roman"/>
      <w:b/>
      <w:bCs/>
      <w:sz w:val="20"/>
      <w:szCs w:val="20"/>
    </w:rPr>
  </w:style>
  <w:style w:type="paragraph" w:styleId="Pedmtkomente">
    <w:name w:val="annotation subject"/>
    <w:basedOn w:val="Textkomente"/>
    <w:next w:val="Textkomente"/>
    <w:link w:val="PedmtkomenteChar"/>
    <w:uiPriority w:val="99"/>
    <w:semiHidden/>
    <w:unhideWhenUsed/>
    <w:rsid w:val="00810FB7"/>
    <w:rPr>
      <w:b/>
      <w:bCs/>
    </w:rPr>
  </w:style>
  <w:style w:type="character" w:customStyle="1" w:styleId="shorttext">
    <w:name w:val="short_text"/>
    <w:basedOn w:val="Standardnpsmoodstavce"/>
    <w:rsid w:val="00375B0B"/>
  </w:style>
  <w:style w:type="character" w:styleId="Odkaznakoment">
    <w:name w:val="annotation reference"/>
    <w:basedOn w:val="Standardnpsmoodstavce"/>
    <w:uiPriority w:val="99"/>
    <w:semiHidden/>
    <w:unhideWhenUsed/>
    <w:rsid w:val="00375B0B"/>
    <w:rPr>
      <w:sz w:val="16"/>
      <w:szCs w:val="16"/>
    </w:rPr>
  </w:style>
  <w:style w:type="character" w:styleId="slostrnky">
    <w:name w:val="page number"/>
    <w:basedOn w:val="Standardnpsmoodstavce"/>
    <w:uiPriority w:val="99"/>
    <w:rsid w:val="00810FB7"/>
    <w:rPr>
      <w:rFonts w:cs="Times New Roman"/>
    </w:rPr>
  </w:style>
  <w:style w:type="character" w:styleId="Odkazintenzivn">
    <w:name w:val="Intense Reference"/>
    <w:basedOn w:val="Standardnpsmoodstavce"/>
    <w:uiPriority w:val="32"/>
    <w:qFormat/>
    <w:rsid w:val="00D26B13"/>
    <w:rPr>
      <w:rFonts w:ascii="Times New Roman" w:hAnsi="Times New Roman"/>
      <w:b w:val="0"/>
      <w:bCs/>
      <w:caps w:val="0"/>
      <w:smallCaps w:val="0"/>
      <w:color w:val="FF0000"/>
      <w:spacing w:val="5"/>
      <w:sz w:val="20"/>
      <w:u w:val="single"/>
    </w:rPr>
  </w:style>
  <w:style w:type="paragraph" w:customStyle="1" w:styleId="Literatura">
    <w:name w:val="Literatura"/>
    <w:basedOn w:val="Normln"/>
    <w:uiPriority w:val="99"/>
    <w:rsid w:val="00D26B13"/>
    <w:pPr>
      <w:tabs>
        <w:tab w:val="right" w:pos="709"/>
        <w:tab w:val="left" w:pos="851"/>
      </w:tabs>
      <w:spacing w:before="60" w:after="60" w:line="360" w:lineRule="auto"/>
      <w:ind w:left="851" w:hanging="851"/>
      <w:jc w:val="both"/>
    </w:pPr>
    <w:rPr>
      <w:sz w:val="24"/>
      <w:szCs w:val="24"/>
    </w:rPr>
  </w:style>
  <w:style w:type="character" w:customStyle="1" w:styleId="a-size-extra-large">
    <w:name w:val="a-size-extra-large"/>
    <w:basedOn w:val="Standardnpsmoodstavce"/>
    <w:rsid w:val="00D26B13"/>
  </w:style>
  <w:style w:type="character" w:customStyle="1" w:styleId="a-size-base">
    <w:name w:val="a-size-base"/>
    <w:basedOn w:val="Standardnpsmoodstavce"/>
    <w:rsid w:val="00D26B13"/>
  </w:style>
  <w:style w:type="character" w:customStyle="1" w:styleId="a-size-medium">
    <w:name w:val="a-size-medium"/>
    <w:basedOn w:val="Standardnpsmoodstavce"/>
    <w:rsid w:val="00D26B13"/>
  </w:style>
  <w:style w:type="character" w:customStyle="1" w:styleId="sx-text-light1">
    <w:name w:val="sx-text-light1"/>
    <w:basedOn w:val="Standardnpsmoodstavce"/>
    <w:rsid w:val="00D26B13"/>
    <w:rPr>
      <w:b w:val="0"/>
      <w:bCs w:val="0"/>
      <w:color w:val="666666"/>
    </w:rPr>
  </w:style>
  <w:style w:type="paragraph" w:styleId="Odstavecseseznamem">
    <w:name w:val="List Paragraph"/>
    <w:aliases w:val="nad 1,Název grafu"/>
    <w:basedOn w:val="Normln"/>
    <w:link w:val="OdstavecseseznamemChar"/>
    <w:uiPriority w:val="34"/>
    <w:qFormat/>
    <w:rsid w:val="00D26B13"/>
    <w:pPr>
      <w:ind w:left="720"/>
      <w:contextualSpacing/>
    </w:pPr>
  </w:style>
  <w:style w:type="paragraph" w:styleId="Bezmezer">
    <w:name w:val="No Spacing"/>
    <w:uiPriority w:val="99"/>
    <w:qFormat/>
    <w:rsid w:val="00D26B13"/>
    <w:rPr>
      <w:rFonts w:cs="Calibri"/>
      <w:lang w:eastAsia="en-US"/>
    </w:rPr>
  </w:style>
  <w:style w:type="character" w:customStyle="1" w:styleId="st">
    <w:name w:val="st"/>
    <w:basedOn w:val="Standardnpsmoodstavce"/>
    <w:rsid w:val="00D26B13"/>
  </w:style>
  <w:style w:type="character" w:styleId="Zdraznn">
    <w:name w:val="Emphasis"/>
    <w:basedOn w:val="Standardnpsmoodstavce"/>
    <w:uiPriority w:val="20"/>
    <w:qFormat/>
    <w:locked/>
    <w:rsid w:val="00D26B13"/>
    <w:rPr>
      <w:i/>
      <w:iCs/>
    </w:rPr>
  </w:style>
  <w:style w:type="paragraph" w:styleId="Normlnweb">
    <w:name w:val="Normal (Web)"/>
    <w:basedOn w:val="Normln"/>
    <w:link w:val="NormlnwebChar"/>
    <w:uiPriority w:val="99"/>
    <w:unhideWhenUsed/>
    <w:rsid w:val="00D26B13"/>
    <w:pPr>
      <w:spacing w:before="100" w:beforeAutospacing="1" w:after="100" w:afterAutospacing="1"/>
    </w:pPr>
    <w:rPr>
      <w:sz w:val="24"/>
      <w:szCs w:val="24"/>
    </w:rPr>
  </w:style>
  <w:style w:type="character" w:customStyle="1" w:styleId="apple-converted-space">
    <w:name w:val="apple-converted-space"/>
    <w:rsid w:val="00D26B13"/>
  </w:style>
  <w:style w:type="numbering" w:customStyle="1" w:styleId="List0">
    <w:name w:val="List 0"/>
    <w:basedOn w:val="Bezseznamu"/>
    <w:rsid w:val="00D26B13"/>
    <w:pPr>
      <w:numPr>
        <w:numId w:val="36"/>
      </w:numPr>
    </w:pPr>
  </w:style>
  <w:style w:type="character" w:customStyle="1" w:styleId="OdstavecseseznamemChar">
    <w:name w:val="Odstavec se seznamem Char"/>
    <w:aliases w:val="nad 1 Char,Název grafu Char"/>
    <w:basedOn w:val="Standardnpsmoodstavce"/>
    <w:link w:val="Odstavecseseznamem"/>
    <w:uiPriority w:val="34"/>
    <w:locked/>
    <w:rsid w:val="00D26B13"/>
    <w:rPr>
      <w:rFonts w:ascii="Times New Roman" w:eastAsia="Times New Roman" w:hAnsi="Times New Roman" w:cs="Times New Roman"/>
      <w:sz w:val="20"/>
      <w:szCs w:val="20"/>
    </w:rPr>
  </w:style>
  <w:style w:type="character" w:styleId="CittHTML">
    <w:name w:val="HTML Cite"/>
    <w:basedOn w:val="Standardnpsmoodstavce"/>
    <w:uiPriority w:val="99"/>
    <w:semiHidden/>
    <w:unhideWhenUsed/>
    <w:rsid w:val="00D26B13"/>
    <w:rPr>
      <w:i/>
      <w:iCs/>
    </w:rPr>
  </w:style>
  <w:style w:type="character" w:customStyle="1" w:styleId="Nadpis5Char">
    <w:name w:val="Nadpis 5 Char"/>
    <w:basedOn w:val="Standardnpsmoodstavce"/>
    <w:link w:val="Nadpis5"/>
    <w:uiPriority w:val="9"/>
    <w:rsid w:val="0047563A"/>
    <w:rPr>
      <w:rFonts w:asciiTheme="majorHAnsi" w:eastAsiaTheme="majorEastAsia" w:hAnsiTheme="majorHAnsi" w:cstheme="majorBidi"/>
      <w:color w:val="365F91" w:themeColor="accent1" w:themeShade="BF"/>
      <w:sz w:val="20"/>
      <w:szCs w:val="20"/>
    </w:rPr>
  </w:style>
  <w:style w:type="paragraph" w:styleId="Revize">
    <w:name w:val="Revision"/>
    <w:hidden/>
    <w:uiPriority w:val="99"/>
    <w:semiHidden/>
    <w:rsid w:val="0047563A"/>
    <w:rPr>
      <w:rFonts w:ascii="Times New Roman" w:eastAsia="Times New Roman" w:hAnsi="Times New Roman" w:cs="Times New Roman"/>
      <w:sz w:val="20"/>
      <w:szCs w:val="20"/>
    </w:rPr>
  </w:style>
  <w:style w:type="character" w:customStyle="1" w:styleId="NormlnwebChar">
    <w:name w:val="Normální (web) Char"/>
    <w:basedOn w:val="Standardnpsmoodstavce"/>
    <w:link w:val="Normlnweb"/>
    <w:uiPriority w:val="99"/>
    <w:rsid w:val="0047563A"/>
    <w:rPr>
      <w:rFonts w:ascii="Times New Roman" w:eastAsia="Times New Roman" w:hAnsi="Times New Roman" w:cs="Times New Roman"/>
      <w:sz w:val="24"/>
      <w:szCs w:val="24"/>
    </w:rPr>
  </w:style>
  <w:style w:type="paragraph" w:customStyle="1" w:styleId="ColorfulList-Accent11">
    <w:name w:val="Colorful List - Accent 11"/>
    <w:basedOn w:val="Normln"/>
    <w:qFormat/>
    <w:rsid w:val="0047563A"/>
    <w:pPr>
      <w:suppressAutoHyphens/>
      <w:spacing w:after="200" w:line="276" w:lineRule="auto"/>
      <w:ind w:left="720"/>
    </w:pPr>
    <w:rPr>
      <w:rFonts w:ascii="Calibri" w:eastAsia="Calibri" w:hAnsi="Calibri" w:cs="Calibri"/>
      <w:sz w:val="22"/>
      <w:szCs w:val="22"/>
      <w:lang w:eastAsia="ar-SA"/>
    </w:rPr>
  </w:style>
  <w:style w:type="paragraph" w:styleId="Zkladntext">
    <w:name w:val="Body Text"/>
    <w:basedOn w:val="Normln"/>
    <w:link w:val="ZkladntextChar"/>
    <w:rsid w:val="0047563A"/>
    <w:pPr>
      <w:jc w:val="both"/>
    </w:pPr>
    <w:rPr>
      <w:sz w:val="24"/>
    </w:rPr>
  </w:style>
  <w:style w:type="character" w:customStyle="1" w:styleId="ZkladntextChar">
    <w:name w:val="Základní text Char"/>
    <w:basedOn w:val="Standardnpsmoodstavce"/>
    <w:link w:val="Zkladntext"/>
    <w:rsid w:val="0047563A"/>
    <w:rPr>
      <w:rFonts w:ascii="Times New Roman" w:eastAsia="Times New Roman" w:hAnsi="Times New Roman" w:cs="Times New Roman"/>
      <w:sz w:val="24"/>
      <w:szCs w:val="20"/>
    </w:rPr>
  </w:style>
  <w:style w:type="paragraph" w:customStyle="1" w:styleId="ListParagraph1">
    <w:name w:val="List Paragraph1"/>
    <w:basedOn w:val="Normln"/>
    <w:uiPriority w:val="99"/>
    <w:rsid w:val="0047563A"/>
    <w:pPr>
      <w:spacing w:after="200" w:line="276" w:lineRule="auto"/>
      <w:ind w:left="720"/>
      <w:contextualSpacing/>
    </w:pPr>
    <w:rPr>
      <w:rFonts w:ascii="Calibri" w:hAnsi="Calibri"/>
      <w:sz w:val="22"/>
      <w:szCs w:val="22"/>
      <w:lang w:eastAsia="en-US"/>
    </w:rPr>
  </w:style>
  <w:style w:type="character" w:customStyle="1" w:styleId="list-group-item3">
    <w:name w:val="list-group-item3"/>
    <w:basedOn w:val="Standardnpsmoodstavce"/>
    <w:rsid w:val="0047563A"/>
    <w:rPr>
      <w:vanish w:val="0"/>
      <w:webHidden w:val="0"/>
      <w:bdr w:val="none" w:sz="0" w:space="0" w:color="auto" w:frame="1"/>
      <w:shd w:val="clear" w:color="auto" w:fill="FFFFFF"/>
      <w:specVanish w:val="0"/>
    </w:rPr>
  </w:style>
  <w:style w:type="paragraph" w:styleId="Nzev">
    <w:name w:val="Title"/>
    <w:aliases w:val="B-Autoři,Autori,B-Autors"/>
    <w:basedOn w:val="Normln"/>
    <w:link w:val="NzevChar"/>
    <w:qFormat/>
    <w:locked/>
    <w:rsid w:val="0047563A"/>
    <w:pPr>
      <w:jc w:val="center"/>
    </w:pPr>
    <w:rPr>
      <w:b/>
      <w:bCs/>
      <w:sz w:val="24"/>
      <w:szCs w:val="24"/>
    </w:rPr>
  </w:style>
  <w:style w:type="character" w:customStyle="1" w:styleId="NzevChar">
    <w:name w:val="Název Char"/>
    <w:aliases w:val="B-Autoři Char,Autori Char,B-Autors Char"/>
    <w:basedOn w:val="Standardnpsmoodstavce"/>
    <w:link w:val="Nzev"/>
    <w:rsid w:val="0047563A"/>
    <w:rPr>
      <w:rFonts w:ascii="Times New Roman" w:eastAsia="Times New Roman" w:hAnsi="Times New Roman" w:cs="Times New Roman"/>
      <w:b/>
      <w:bCs/>
      <w:sz w:val="24"/>
      <w:szCs w:val="24"/>
    </w:rPr>
  </w:style>
  <w:style w:type="paragraph" w:customStyle="1" w:styleId="TEXT">
    <w:name w:val="TEXT"/>
    <w:basedOn w:val="Normln"/>
    <w:link w:val="TEXTChar"/>
    <w:rsid w:val="0047563A"/>
    <w:pPr>
      <w:spacing w:before="120" w:line="360" w:lineRule="auto"/>
      <w:ind w:firstLine="425"/>
      <w:contextualSpacing/>
      <w:jc w:val="both"/>
    </w:pPr>
    <w:rPr>
      <w:sz w:val="22"/>
      <w:szCs w:val="24"/>
    </w:rPr>
  </w:style>
  <w:style w:type="character" w:customStyle="1" w:styleId="TEXTChar">
    <w:name w:val="TEXT Char"/>
    <w:link w:val="TEXT"/>
    <w:rsid w:val="0047563A"/>
    <w:rPr>
      <w:rFonts w:ascii="Times New Roman" w:eastAsia="Times New Roman" w:hAnsi="Times New Roman" w:cs="Times New Roman"/>
      <w:szCs w:val="24"/>
    </w:rPr>
  </w:style>
  <w:style w:type="character" w:customStyle="1" w:styleId="apple-style-span">
    <w:name w:val="apple-style-span"/>
    <w:basedOn w:val="Standardnpsmoodstavce"/>
    <w:rsid w:val="0047563A"/>
  </w:style>
  <w:style w:type="paragraph" w:styleId="Citt">
    <w:name w:val="Quote"/>
    <w:basedOn w:val="Normln"/>
    <w:next w:val="Normln"/>
    <w:link w:val="CittChar"/>
    <w:uiPriority w:val="29"/>
    <w:qFormat/>
    <w:rsid w:val="0047563A"/>
    <w:rPr>
      <w:i/>
      <w:iCs/>
      <w:color w:val="000000" w:themeColor="text1"/>
    </w:rPr>
  </w:style>
  <w:style w:type="character" w:customStyle="1" w:styleId="CittChar">
    <w:name w:val="Citát Char"/>
    <w:basedOn w:val="Standardnpsmoodstavce"/>
    <w:link w:val="Citt"/>
    <w:uiPriority w:val="29"/>
    <w:rsid w:val="0047563A"/>
    <w:rPr>
      <w:rFonts w:ascii="Times New Roman" w:eastAsia="Times New Roman" w:hAnsi="Times New Roman" w:cs="Times New Roman"/>
      <w:i/>
      <w:iCs/>
      <w:color w:val="000000" w:themeColor="text1"/>
      <w:sz w:val="20"/>
      <w:szCs w:val="20"/>
    </w:rPr>
  </w:style>
  <w:style w:type="character" w:styleId="Siln">
    <w:name w:val="Strong"/>
    <w:basedOn w:val="Standardnpsmoodstavce"/>
    <w:uiPriority w:val="22"/>
    <w:qFormat/>
    <w:locked/>
    <w:rsid w:val="0047563A"/>
    <w:rPr>
      <w:b/>
      <w:bCs/>
    </w:rPr>
  </w:style>
  <w:style w:type="paragraph" w:styleId="Zkladntextodsazen2">
    <w:name w:val="Body Text Indent 2"/>
    <w:basedOn w:val="Normln"/>
    <w:link w:val="Zkladntextodsazen2Char"/>
    <w:uiPriority w:val="99"/>
    <w:semiHidden/>
    <w:unhideWhenUsed/>
    <w:rsid w:val="0047563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7563A"/>
    <w:rPr>
      <w:rFonts w:ascii="Times New Roman" w:eastAsia="Times New Roman" w:hAnsi="Times New Roman" w:cs="Times New Roman"/>
      <w:sz w:val="20"/>
      <w:szCs w:val="20"/>
    </w:rPr>
  </w:style>
  <w:style w:type="paragraph" w:styleId="FormtovanvHTML">
    <w:name w:val="HTML Preformatted"/>
    <w:basedOn w:val="Normln"/>
    <w:link w:val="FormtovanvHTMLChar"/>
    <w:uiPriority w:val="99"/>
    <w:semiHidden/>
    <w:unhideWhenUsed/>
    <w:rsid w:val="004756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semiHidden/>
    <w:rsid w:val="0047563A"/>
    <w:rPr>
      <w:rFonts w:ascii="Courier New" w:eastAsia="Times New Roman" w:hAnsi="Courier New" w:cs="Courier New"/>
      <w:sz w:val="20"/>
      <w:szCs w:val="20"/>
    </w:rPr>
  </w:style>
  <w:style w:type="character" w:customStyle="1" w:styleId="bibliographic-informationvalue">
    <w:name w:val="bibliographic-information__value"/>
    <w:basedOn w:val="Standardnpsmoodstavce"/>
    <w:rsid w:val="0047563A"/>
  </w:style>
  <w:style w:type="character" w:customStyle="1" w:styleId="margin-right">
    <w:name w:val="margin-right"/>
    <w:basedOn w:val="Standardnpsmoodstavce"/>
    <w:rsid w:val="0047563A"/>
  </w:style>
  <w:style w:type="character" w:customStyle="1" w:styleId="hithilite">
    <w:name w:val="hithilite"/>
    <w:rsid w:val="0047563A"/>
  </w:style>
  <w:style w:type="character" w:customStyle="1" w:styleId="bold">
    <w:name w:val="bold"/>
    <w:basedOn w:val="Standardnpsmoodstavce"/>
    <w:rsid w:val="0047563A"/>
  </w:style>
  <w:style w:type="character" w:styleId="Zdraznnintenzivn">
    <w:name w:val="Intense Emphasis"/>
    <w:basedOn w:val="Standardnpsmoodstavce"/>
    <w:uiPriority w:val="21"/>
    <w:qFormat/>
    <w:rsid w:val="0047563A"/>
    <w:rPr>
      <w:i/>
      <w:iCs/>
      <w:color w:val="4F81BD" w:themeColor="accent1"/>
    </w:rPr>
  </w:style>
  <w:style w:type="table" w:styleId="Mkatabulky">
    <w:name w:val="Table Grid"/>
    <w:basedOn w:val="Normlntabulka"/>
    <w:locked/>
    <w:rsid w:val="004B0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thor">
    <w:name w:val="author"/>
    <w:basedOn w:val="Standardnpsmoodstavce"/>
    <w:rsid w:val="00C661A8"/>
  </w:style>
  <w:style w:type="character" w:customStyle="1" w:styleId="a-color-secondary">
    <w:name w:val="a-color-secondary"/>
    <w:basedOn w:val="Standardnpsmoodstavce"/>
    <w:rsid w:val="00C661A8"/>
  </w:style>
  <w:style w:type="character" w:customStyle="1" w:styleId="a-declarative">
    <w:name w:val="a-declarative"/>
    <w:basedOn w:val="Standardnpsmoodstavce"/>
    <w:rsid w:val="00C661A8"/>
  </w:style>
  <w:style w:type="character" w:customStyle="1" w:styleId="a-size-large">
    <w:name w:val="a-size-large"/>
    <w:basedOn w:val="Standardnpsmoodstavce"/>
    <w:rsid w:val="00C661A8"/>
  </w:style>
  <w:style w:type="character" w:styleId="Sledovanodkaz">
    <w:name w:val="FollowedHyperlink"/>
    <w:basedOn w:val="Standardnpsmoodstavce"/>
    <w:uiPriority w:val="99"/>
    <w:semiHidden/>
    <w:unhideWhenUsed/>
    <w:rsid w:val="001837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49037">
      <w:marLeft w:val="0"/>
      <w:marRight w:val="0"/>
      <w:marTop w:val="0"/>
      <w:marBottom w:val="0"/>
      <w:divBdr>
        <w:top w:val="none" w:sz="0" w:space="0" w:color="auto"/>
        <w:left w:val="none" w:sz="0" w:space="0" w:color="auto"/>
        <w:bottom w:val="none" w:sz="0" w:space="0" w:color="auto"/>
        <w:right w:val="none" w:sz="0" w:space="0" w:color="auto"/>
      </w:divBdr>
    </w:div>
    <w:div w:id="504592017">
      <w:bodyDiv w:val="1"/>
      <w:marLeft w:val="0"/>
      <w:marRight w:val="0"/>
      <w:marTop w:val="0"/>
      <w:marBottom w:val="0"/>
      <w:divBdr>
        <w:top w:val="none" w:sz="0" w:space="0" w:color="auto"/>
        <w:left w:val="none" w:sz="0" w:space="0" w:color="auto"/>
        <w:bottom w:val="none" w:sz="0" w:space="0" w:color="auto"/>
        <w:right w:val="none" w:sz="0" w:space="0" w:color="auto"/>
      </w:divBdr>
    </w:div>
    <w:div w:id="716666110">
      <w:bodyDiv w:val="1"/>
      <w:marLeft w:val="0"/>
      <w:marRight w:val="0"/>
      <w:marTop w:val="0"/>
      <w:marBottom w:val="0"/>
      <w:divBdr>
        <w:top w:val="none" w:sz="0" w:space="0" w:color="auto"/>
        <w:left w:val="none" w:sz="0" w:space="0" w:color="auto"/>
        <w:bottom w:val="none" w:sz="0" w:space="0" w:color="auto"/>
        <w:right w:val="none" w:sz="0" w:space="0" w:color="auto"/>
      </w:divBdr>
    </w:div>
    <w:div w:id="730158458">
      <w:bodyDiv w:val="1"/>
      <w:marLeft w:val="0"/>
      <w:marRight w:val="0"/>
      <w:marTop w:val="0"/>
      <w:marBottom w:val="0"/>
      <w:divBdr>
        <w:top w:val="none" w:sz="0" w:space="0" w:color="auto"/>
        <w:left w:val="none" w:sz="0" w:space="0" w:color="auto"/>
        <w:bottom w:val="none" w:sz="0" w:space="0" w:color="auto"/>
        <w:right w:val="none" w:sz="0" w:space="0" w:color="auto"/>
      </w:divBdr>
    </w:div>
    <w:div w:id="899949609">
      <w:bodyDiv w:val="1"/>
      <w:marLeft w:val="0"/>
      <w:marRight w:val="0"/>
      <w:marTop w:val="0"/>
      <w:marBottom w:val="0"/>
      <w:divBdr>
        <w:top w:val="none" w:sz="0" w:space="0" w:color="auto"/>
        <w:left w:val="none" w:sz="0" w:space="0" w:color="auto"/>
        <w:bottom w:val="none" w:sz="0" w:space="0" w:color="auto"/>
        <w:right w:val="none" w:sz="0" w:space="0" w:color="auto"/>
      </w:divBdr>
    </w:div>
    <w:div w:id="904753233">
      <w:bodyDiv w:val="1"/>
      <w:marLeft w:val="0"/>
      <w:marRight w:val="0"/>
      <w:marTop w:val="0"/>
      <w:marBottom w:val="0"/>
      <w:divBdr>
        <w:top w:val="none" w:sz="0" w:space="0" w:color="auto"/>
        <w:left w:val="none" w:sz="0" w:space="0" w:color="auto"/>
        <w:bottom w:val="none" w:sz="0" w:space="0" w:color="auto"/>
        <w:right w:val="none" w:sz="0" w:space="0" w:color="auto"/>
      </w:divBdr>
    </w:div>
    <w:div w:id="1138768470">
      <w:bodyDiv w:val="1"/>
      <w:marLeft w:val="0"/>
      <w:marRight w:val="0"/>
      <w:marTop w:val="0"/>
      <w:marBottom w:val="0"/>
      <w:divBdr>
        <w:top w:val="none" w:sz="0" w:space="0" w:color="auto"/>
        <w:left w:val="none" w:sz="0" w:space="0" w:color="auto"/>
        <w:bottom w:val="none" w:sz="0" w:space="0" w:color="auto"/>
        <w:right w:val="none" w:sz="0" w:space="0" w:color="auto"/>
      </w:divBdr>
      <w:divsChild>
        <w:div w:id="2055422507">
          <w:marLeft w:val="0"/>
          <w:marRight w:val="0"/>
          <w:marTop w:val="0"/>
          <w:marBottom w:val="0"/>
          <w:divBdr>
            <w:top w:val="none" w:sz="0" w:space="0" w:color="auto"/>
            <w:left w:val="none" w:sz="0" w:space="0" w:color="auto"/>
            <w:bottom w:val="none" w:sz="0" w:space="0" w:color="auto"/>
            <w:right w:val="none" w:sz="0" w:space="0" w:color="auto"/>
          </w:divBdr>
        </w:div>
        <w:div w:id="148718657">
          <w:marLeft w:val="0"/>
          <w:marRight w:val="0"/>
          <w:marTop w:val="0"/>
          <w:marBottom w:val="0"/>
          <w:divBdr>
            <w:top w:val="none" w:sz="0" w:space="0" w:color="auto"/>
            <w:left w:val="none" w:sz="0" w:space="0" w:color="auto"/>
            <w:bottom w:val="none" w:sz="0" w:space="0" w:color="auto"/>
            <w:right w:val="none" w:sz="0" w:space="0" w:color="auto"/>
          </w:divBdr>
        </w:div>
        <w:div w:id="378822294">
          <w:marLeft w:val="0"/>
          <w:marRight w:val="0"/>
          <w:marTop w:val="0"/>
          <w:marBottom w:val="0"/>
          <w:divBdr>
            <w:top w:val="none" w:sz="0" w:space="0" w:color="auto"/>
            <w:left w:val="none" w:sz="0" w:space="0" w:color="auto"/>
            <w:bottom w:val="none" w:sz="0" w:space="0" w:color="auto"/>
            <w:right w:val="none" w:sz="0" w:space="0" w:color="auto"/>
          </w:divBdr>
        </w:div>
      </w:divsChild>
    </w:div>
    <w:div w:id="1176921652">
      <w:bodyDiv w:val="1"/>
      <w:marLeft w:val="0"/>
      <w:marRight w:val="0"/>
      <w:marTop w:val="0"/>
      <w:marBottom w:val="0"/>
      <w:divBdr>
        <w:top w:val="none" w:sz="0" w:space="0" w:color="auto"/>
        <w:left w:val="none" w:sz="0" w:space="0" w:color="auto"/>
        <w:bottom w:val="none" w:sz="0" w:space="0" w:color="auto"/>
        <w:right w:val="none" w:sz="0" w:space="0" w:color="auto"/>
      </w:divBdr>
    </w:div>
    <w:div w:id="1221361313">
      <w:bodyDiv w:val="1"/>
      <w:marLeft w:val="0"/>
      <w:marRight w:val="0"/>
      <w:marTop w:val="0"/>
      <w:marBottom w:val="0"/>
      <w:divBdr>
        <w:top w:val="none" w:sz="0" w:space="0" w:color="auto"/>
        <w:left w:val="none" w:sz="0" w:space="0" w:color="auto"/>
        <w:bottom w:val="none" w:sz="0" w:space="0" w:color="auto"/>
        <w:right w:val="none" w:sz="0" w:space="0" w:color="auto"/>
      </w:divBdr>
      <w:divsChild>
        <w:div w:id="1190527504">
          <w:marLeft w:val="0"/>
          <w:marRight w:val="0"/>
          <w:marTop w:val="0"/>
          <w:marBottom w:val="0"/>
          <w:divBdr>
            <w:top w:val="none" w:sz="0" w:space="0" w:color="auto"/>
            <w:left w:val="none" w:sz="0" w:space="0" w:color="auto"/>
            <w:bottom w:val="none" w:sz="0" w:space="0" w:color="auto"/>
            <w:right w:val="none" w:sz="0" w:space="0" w:color="auto"/>
          </w:divBdr>
        </w:div>
        <w:div w:id="845831236">
          <w:marLeft w:val="0"/>
          <w:marRight w:val="0"/>
          <w:marTop w:val="0"/>
          <w:marBottom w:val="0"/>
          <w:divBdr>
            <w:top w:val="none" w:sz="0" w:space="0" w:color="auto"/>
            <w:left w:val="none" w:sz="0" w:space="0" w:color="auto"/>
            <w:bottom w:val="none" w:sz="0" w:space="0" w:color="auto"/>
            <w:right w:val="none" w:sz="0" w:space="0" w:color="auto"/>
          </w:divBdr>
        </w:div>
      </w:divsChild>
    </w:div>
    <w:div w:id="1222443848">
      <w:bodyDiv w:val="1"/>
      <w:marLeft w:val="0"/>
      <w:marRight w:val="0"/>
      <w:marTop w:val="0"/>
      <w:marBottom w:val="0"/>
      <w:divBdr>
        <w:top w:val="none" w:sz="0" w:space="0" w:color="auto"/>
        <w:left w:val="none" w:sz="0" w:space="0" w:color="auto"/>
        <w:bottom w:val="none" w:sz="0" w:space="0" w:color="auto"/>
        <w:right w:val="none" w:sz="0" w:space="0" w:color="auto"/>
      </w:divBdr>
    </w:div>
    <w:div w:id="1255359148">
      <w:bodyDiv w:val="1"/>
      <w:marLeft w:val="0"/>
      <w:marRight w:val="0"/>
      <w:marTop w:val="0"/>
      <w:marBottom w:val="0"/>
      <w:divBdr>
        <w:top w:val="none" w:sz="0" w:space="0" w:color="auto"/>
        <w:left w:val="none" w:sz="0" w:space="0" w:color="auto"/>
        <w:bottom w:val="none" w:sz="0" w:space="0" w:color="auto"/>
        <w:right w:val="none" w:sz="0" w:space="0" w:color="auto"/>
      </w:divBdr>
    </w:div>
    <w:div w:id="1331132433">
      <w:bodyDiv w:val="1"/>
      <w:marLeft w:val="0"/>
      <w:marRight w:val="0"/>
      <w:marTop w:val="0"/>
      <w:marBottom w:val="0"/>
      <w:divBdr>
        <w:top w:val="none" w:sz="0" w:space="0" w:color="auto"/>
        <w:left w:val="none" w:sz="0" w:space="0" w:color="auto"/>
        <w:bottom w:val="none" w:sz="0" w:space="0" w:color="auto"/>
        <w:right w:val="none" w:sz="0" w:space="0" w:color="auto"/>
      </w:divBdr>
      <w:divsChild>
        <w:div w:id="529605810">
          <w:marLeft w:val="0"/>
          <w:marRight w:val="0"/>
          <w:marTop w:val="0"/>
          <w:marBottom w:val="0"/>
          <w:divBdr>
            <w:top w:val="none" w:sz="0" w:space="0" w:color="auto"/>
            <w:left w:val="none" w:sz="0" w:space="0" w:color="auto"/>
            <w:bottom w:val="none" w:sz="0" w:space="0" w:color="auto"/>
            <w:right w:val="none" w:sz="0" w:space="0" w:color="auto"/>
          </w:divBdr>
          <w:divsChild>
            <w:div w:id="1678262269">
              <w:marLeft w:val="0"/>
              <w:marRight w:val="0"/>
              <w:marTop w:val="0"/>
              <w:marBottom w:val="0"/>
              <w:divBdr>
                <w:top w:val="none" w:sz="0" w:space="0" w:color="auto"/>
                <w:left w:val="none" w:sz="0" w:space="0" w:color="auto"/>
                <w:bottom w:val="none" w:sz="0" w:space="0" w:color="auto"/>
                <w:right w:val="none" w:sz="0" w:space="0" w:color="auto"/>
              </w:divBdr>
              <w:divsChild>
                <w:div w:id="872231202">
                  <w:marLeft w:val="0"/>
                  <w:marRight w:val="0"/>
                  <w:marTop w:val="0"/>
                  <w:marBottom w:val="0"/>
                  <w:divBdr>
                    <w:top w:val="none" w:sz="0" w:space="0" w:color="auto"/>
                    <w:left w:val="none" w:sz="0" w:space="0" w:color="auto"/>
                    <w:bottom w:val="none" w:sz="0" w:space="0" w:color="auto"/>
                    <w:right w:val="none" w:sz="0" w:space="0" w:color="auto"/>
                  </w:divBdr>
                </w:div>
                <w:div w:id="32535289">
                  <w:marLeft w:val="0"/>
                  <w:marRight w:val="0"/>
                  <w:marTop w:val="0"/>
                  <w:marBottom w:val="0"/>
                  <w:divBdr>
                    <w:top w:val="none" w:sz="0" w:space="0" w:color="auto"/>
                    <w:left w:val="none" w:sz="0" w:space="0" w:color="auto"/>
                    <w:bottom w:val="none" w:sz="0" w:space="0" w:color="auto"/>
                    <w:right w:val="none" w:sz="0" w:space="0" w:color="auto"/>
                  </w:divBdr>
                </w:div>
              </w:divsChild>
            </w:div>
            <w:div w:id="180912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430488">
      <w:bodyDiv w:val="1"/>
      <w:marLeft w:val="0"/>
      <w:marRight w:val="0"/>
      <w:marTop w:val="0"/>
      <w:marBottom w:val="0"/>
      <w:divBdr>
        <w:top w:val="none" w:sz="0" w:space="0" w:color="auto"/>
        <w:left w:val="none" w:sz="0" w:space="0" w:color="auto"/>
        <w:bottom w:val="none" w:sz="0" w:space="0" w:color="auto"/>
        <w:right w:val="none" w:sz="0" w:space="0" w:color="auto"/>
      </w:divBdr>
    </w:div>
    <w:div w:id="182145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hyperlink" Target="http://vyuka.fai.utb.cz/mod/resource/view.php?id=7489" TargetMode="External"/><Relationship Id="rId3" Type="http://schemas.openxmlformats.org/officeDocument/2006/relationships/styles" Target="styles.xml"/><Relationship Id="rId21" Type="http://schemas.openxmlformats.org/officeDocument/2006/relationships/hyperlink" Target="https://phet.colorado.edu/cs/licensin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yperlink" Target="http://katalog.k.utb.cz/F/?func=find-b&amp;find_code=SYS&amp;request=17448" TargetMode="External"/><Relationship Id="rId33" Type="http://schemas.openxmlformats.org/officeDocument/2006/relationships/hyperlink" Target="https://www.rvvi.cz/cep?s=jednoduche-vyhledavani&amp;ss=detail&amp;n=0&amp;h=LO1303"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root.cz/clanky/mikroprocesory-s-architekturou-arm/" TargetMode="External"/><Relationship Id="rId29" Type="http://schemas.openxmlformats.org/officeDocument/2006/relationships/hyperlink" Target="https://doi.org/10.1051/matecconf/2017125020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phet.colorado.edu/cs/licensing" TargetMode="Externa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phet.colorado.edu/cs/licensing" TargetMode="External"/><Relationship Id="rId28" Type="http://schemas.openxmlformats.org/officeDocument/2006/relationships/hyperlink" Target="https://doi.org/10.2507/27th.daaam.proceedings.040" TargetMode="External"/><Relationship Id="rId36" Type="http://schemas.openxmlformats.org/officeDocument/2006/relationships/theme" Target="theme/theme1.xml"/><Relationship Id="rId10" Type="http://schemas.openxmlformats.org/officeDocument/2006/relationships/hyperlink" Target="https://www.utb.cz/univerzita/uredni-deska/vnitrni-normy-a-predpisy/" TargetMode="External"/><Relationship Id="rId19" Type="http://schemas.openxmlformats.org/officeDocument/2006/relationships/footer" Target="footer6.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bit.ly/BcAIPA" TargetMode="External"/><Relationship Id="rId14" Type="http://schemas.openxmlformats.org/officeDocument/2006/relationships/footer" Target="footer2.xml"/><Relationship Id="rId22" Type="http://schemas.openxmlformats.org/officeDocument/2006/relationships/hyperlink" Target="https://phet.colorado.edu/cs/" TargetMode="External"/><Relationship Id="rId27" Type="http://schemas.openxmlformats.org/officeDocument/2006/relationships/hyperlink" Target="http://vyuka.fai.utb.cz/pluginfile.php?file=%2F52016%2Fmod_folder%2Fcontent%2F0%2FNavratil%20%2B%2B%20Teorie%20systemu-Vybrane_State.pdf" TargetMode="External"/><Relationship Id="rId30" Type="http://schemas.openxmlformats.org/officeDocument/2006/relationships/hyperlink" Target="https://doi.org/10.17973/MMSJ.2018_03_201722" TargetMode="Externa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54843-5E9F-49E3-B4B9-F4AB6FB99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168</Pages>
  <Words>70118</Words>
  <Characters>413700</Characters>
  <Application>Microsoft Office Word</Application>
  <DocSecurity>0</DocSecurity>
  <Lines>3447</Lines>
  <Paragraphs>965</Paragraphs>
  <ScaleCrop>false</ScaleCrop>
  <HeadingPairs>
    <vt:vector size="2" baseType="variant">
      <vt:variant>
        <vt:lpstr>Název</vt:lpstr>
      </vt:variant>
      <vt:variant>
        <vt:i4>1</vt:i4>
      </vt:variant>
    </vt:vector>
  </HeadingPairs>
  <TitlesOfParts>
    <vt:vector size="1" baseType="lpstr">
      <vt:lpstr/>
    </vt:vector>
  </TitlesOfParts>
  <Company>UTB,FAI</Company>
  <LinksUpToDate>false</LinksUpToDate>
  <CharactersWithSpaces>482853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Vojtěšek</dc:creator>
  <cp:lastModifiedBy>Jiří Vojtěšek</cp:lastModifiedBy>
  <cp:revision>3</cp:revision>
  <cp:lastPrinted>2018-11-17T10:50:00Z</cp:lastPrinted>
  <dcterms:created xsi:type="dcterms:W3CDTF">2018-11-25T23:32:00Z</dcterms:created>
  <dcterms:modified xsi:type="dcterms:W3CDTF">2018-11-25T23:37:00Z</dcterms:modified>
</cp:coreProperties>
</file>